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F6B" w:rsidRPr="00DA0244" w:rsidRDefault="00203F6B" w:rsidP="00203F6B">
      <w:pPr>
        <w:pStyle w:val="aa"/>
        <w:spacing w:after="0"/>
        <w:ind w:right="-7" w:firstLine="567"/>
        <w:jc w:val="right"/>
        <w:rPr>
          <w:rFonts w:ascii="GHEA Grapalat" w:hAnsi="GHEA Grapalat" w:cs="Sylfaen"/>
          <w:i/>
          <w:sz w:val="16"/>
          <w:szCs w:val="16"/>
          <w:lang w:val="af-ZA" w:eastAsia="ru-RU"/>
        </w:rPr>
      </w:pPr>
      <w:r w:rsidRPr="00DA0244">
        <w:rPr>
          <w:rFonts w:ascii="GHEA Grapalat" w:hAnsi="GHEA Grapalat"/>
          <w:sz w:val="16"/>
          <w:szCs w:val="16"/>
        </w:rPr>
        <w:t xml:space="preserve">                                                                                                   </w:t>
      </w:r>
      <w:r w:rsidRPr="00DA0244">
        <w:rPr>
          <w:rFonts w:ascii="GHEA Grapalat" w:hAnsi="GHEA Grapalat"/>
          <w:sz w:val="16"/>
          <w:szCs w:val="16"/>
        </w:rPr>
        <w:tab/>
      </w:r>
      <w:r w:rsidRPr="00DA0244">
        <w:rPr>
          <w:rFonts w:ascii="GHEA Grapalat" w:hAnsi="GHEA Grapalat" w:cs="Sylfaen"/>
          <w:i/>
          <w:sz w:val="16"/>
          <w:szCs w:val="16"/>
          <w:lang w:val="af-ZA"/>
        </w:rPr>
        <w:t xml:space="preserve"> </w:t>
      </w:r>
    </w:p>
    <w:p w:rsidR="00203F6B" w:rsidRPr="00DA0244" w:rsidRDefault="00203F6B" w:rsidP="005E2E8B">
      <w:pPr>
        <w:pStyle w:val="aa"/>
        <w:spacing w:after="0"/>
        <w:ind w:firstLine="567"/>
        <w:jc w:val="right"/>
        <w:rPr>
          <w:rFonts w:ascii="GHEA Grapalat" w:hAnsi="GHEA Grapalat" w:cs="Sylfaen"/>
          <w:i/>
          <w:sz w:val="16"/>
          <w:szCs w:val="16"/>
        </w:rPr>
      </w:pPr>
      <w:r w:rsidRPr="00DA0244">
        <w:rPr>
          <w:rFonts w:ascii="GHEA Grapalat" w:hAnsi="GHEA Grapalat"/>
          <w:sz w:val="16"/>
          <w:szCs w:val="16"/>
        </w:rPr>
        <w:tab/>
      </w:r>
    </w:p>
    <w:p w:rsidR="00203F6B" w:rsidRPr="00DA0244" w:rsidRDefault="00203F6B" w:rsidP="005E2E8B">
      <w:pPr>
        <w:pStyle w:val="aa"/>
        <w:spacing w:after="0"/>
        <w:ind w:firstLine="567"/>
        <w:jc w:val="right"/>
        <w:rPr>
          <w:rFonts w:ascii="GHEA Grapalat" w:hAnsi="GHEA Grapalat" w:cs="Sylfaen"/>
          <w:i/>
          <w:sz w:val="16"/>
          <w:szCs w:val="16"/>
        </w:rPr>
      </w:pPr>
      <w:proofErr w:type="gramStart"/>
      <w:r w:rsidRPr="00DA0244">
        <w:rPr>
          <w:rFonts w:ascii="GHEA Grapalat" w:hAnsi="GHEA Grapalat" w:cs="Sylfaen"/>
          <w:i/>
          <w:sz w:val="16"/>
          <w:szCs w:val="16"/>
        </w:rPr>
        <w:t>Հավելված  N</w:t>
      </w:r>
      <w:proofErr w:type="gramEnd"/>
      <w:r w:rsidRPr="00DA0244">
        <w:rPr>
          <w:rFonts w:ascii="GHEA Grapalat" w:hAnsi="GHEA Grapalat" w:cs="Sylfaen"/>
          <w:i/>
          <w:sz w:val="16"/>
          <w:szCs w:val="16"/>
        </w:rPr>
        <w:t xml:space="preserve"> 8 </w:t>
      </w:r>
    </w:p>
    <w:p w:rsidR="00203F6B" w:rsidRPr="00DA0244" w:rsidRDefault="00203F6B" w:rsidP="005E2E8B">
      <w:pPr>
        <w:pStyle w:val="aa"/>
        <w:spacing w:after="0"/>
        <w:ind w:firstLine="567"/>
        <w:jc w:val="right"/>
        <w:rPr>
          <w:rFonts w:ascii="GHEA Grapalat" w:hAnsi="GHEA Grapalat" w:cs="Sylfaen"/>
          <w:i/>
          <w:sz w:val="16"/>
          <w:szCs w:val="16"/>
        </w:rPr>
      </w:pPr>
      <w:r w:rsidRPr="00DA0244">
        <w:rPr>
          <w:rFonts w:ascii="GHEA Grapalat" w:hAnsi="GHEA Grapalat" w:cs="Sylfaen"/>
          <w:i/>
          <w:sz w:val="16"/>
          <w:szCs w:val="16"/>
        </w:rPr>
        <w:t xml:space="preserve">ՀՀ ֆինանսների նախարարի 2019 թվականի </w:t>
      </w:r>
    </w:p>
    <w:p w:rsidR="00203F6B" w:rsidRPr="00DA0244" w:rsidRDefault="00203F6B" w:rsidP="005E2E8B">
      <w:pPr>
        <w:pStyle w:val="aa"/>
        <w:spacing w:after="0"/>
        <w:ind w:firstLine="567"/>
        <w:jc w:val="right"/>
        <w:rPr>
          <w:rFonts w:ascii="GHEA Grapalat" w:hAnsi="GHEA Grapalat" w:cs="Sylfaen"/>
          <w:i/>
          <w:sz w:val="16"/>
          <w:szCs w:val="16"/>
        </w:rPr>
      </w:pPr>
      <w:r w:rsidRPr="00DA0244">
        <w:rPr>
          <w:rFonts w:ascii="GHEA Grapalat" w:hAnsi="GHEA Grapalat" w:cs="Sylfaen"/>
          <w:i/>
          <w:sz w:val="16"/>
          <w:szCs w:val="16"/>
        </w:rPr>
        <w:t>07 հունիսի N 376-</w:t>
      </w:r>
      <w:proofErr w:type="gramStart"/>
      <w:r w:rsidRPr="00DA0244">
        <w:rPr>
          <w:rFonts w:ascii="GHEA Grapalat" w:hAnsi="GHEA Grapalat" w:cs="Sylfaen"/>
          <w:i/>
          <w:sz w:val="16"/>
          <w:szCs w:val="16"/>
        </w:rPr>
        <w:t>Ա  հրամանի</w:t>
      </w:r>
      <w:proofErr w:type="gramEnd"/>
      <w:r w:rsidRPr="00DA0244">
        <w:rPr>
          <w:rFonts w:ascii="GHEA Grapalat" w:hAnsi="GHEA Grapalat" w:cs="Sylfaen"/>
          <w:i/>
          <w:sz w:val="16"/>
          <w:szCs w:val="16"/>
        </w:rPr>
        <w:t xml:space="preserve">     </w:t>
      </w:r>
      <w:r w:rsidRPr="00DA0244">
        <w:rPr>
          <w:rFonts w:ascii="GHEA Grapalat" w:hAnsi="GHEA Grapalat" w:cs="Sylfaen"/>
          <w:i/>
          <w:sz w:val="16"/>
          <w:szCs w:val="16"/>
          <w:lang w:val="af-ZA" w:eastAsia="ru-RU"/>
        </w:rPr>
        <w:tab/>
      </w:r>
    </w:p>
    <w:p w:rsidR="00203F6B" w:rsidRPr="00DA0244" w:rsidRDefault="00203F6B" w:rsidP="005E2E8B">
      <w:pPr>
        <w:pStyle w:val="aa"/>
        <w:spacing w:after="0"/>
        <w:ind w:right="-7" w:firstLine="567"/>
        <w:jc w:val="right"/>
        <w:rPr>
          <w:rFonts w:ascii="GHEA Grapalat" w:hAnsi="GHEA Grapalat" w:cs="Sylfaen"/>
          <w:i/>
          <w:sz w:val="16"/>
          <w:szCs w:val="16"/>
          <w:u w:val="single"/>
          <w:lang w:val="af-ZA" w:eastAsia="ru-RU"/>
        </w:rPr>
      </w:pPr>
      <w:r w:rsidRPr="00DA0244">
        <w:rPr>
          <w:rFonts w:ascii="GHEA Grapalat" w:hAnsi="GHEA Grapalat" w:cs="Sylfaen"/>
          <w:i/>
          <w:sz w:val="16"/>
          <w:szCs w:val="16"/>
          <w:u w:val="single"/>
          <w:lang w:eastAsia="ru-RU"/>
        </w:rPr>
        <w:t>Օրինակելի</w:t>
      </w:r>
      <w:r w:rsidRPr="00DA0244">
        <w:rPr>
          <w:rFonts w:ascii="GHEA Grapalat" w:hAnsi="GHEA Grapalat" w:cs="Sylfaen"/>
          <w:i/>
          <w:sz w:val="16"/>
          <w:szCs w:val="16"/>
          <w:u w:val="single"/>
          <w:lang w:val="af-ZA" w:eastAsia="ru-RU"/>
        </w:rPr>
        <w:t xml:space="preserve"> </w:t>
      </w:r>
      <w:r w:rsidRPr="00DA0244">
        <w:rPr>
          <w:rFonts w:ascii="GHEA Grapalat" w:hAnsi="GHEA Grapalat" w:cs="Sylfaen"/>
          <w:i/>
          <w:sz w:val="16"/>
          <w:szCs w:val="16"/>
          <w:u w:val="single"/>
          <w:lang w:eastAsia="ru-RU"/>
        </w:rPr>
        <w:t>ձև</w:t>
      </w:r>
    </w:p>
    <w:p w:rsidR="00203F6B" w:rsidRPr="00DA0244" w:rsidRDefault="00203F6B" w:rsidP="00203F6B">
      <w:pPr>
        <w:pStyle w:val="a3"/>
        <w:spacing w:line="240" w:lineRule="auto"/>
        <w:jc w:val="center"/>
        <w:rPr>
          <w:rFonts w:ascii="GHEA Grapalat" w:hAnsi="GHEA Grapalat"/>
          <w:i w:val="0"/>
          <w:sz w:val="16"/>
          <w:szCs w:val="16"/>
          <w:lang w:val="af-ZA"/>
        </w:rPr>
      </w:pPr>
    </w:p>
    <w:p w:rsidR="00203F6B" w:rsidRPr="00DA0244" w:rsidRDefault="00203F6B" w:rsidP="00203F6B">
      <w:pPr>
        <w:pStyle w:val="a3"/>
        <w:spacing w:line="240" w:lineRule="auto"/>
        <w:jc w:val="center"/>
        <w:rPr>
          <w:rFonts w:ascii="GHEA Grapalat" w:hAnsi="GHEA Grapalat"/>
          <w:i w:val="0"/>
          <w:sz w:val="16"/>
          <w:szCs w:val="16"/>
          <w:lang w:val="af-ZA"/>
        </w:rPr>
      </w:pPr>
      <w:r w:rsidRPr="00DA0244">
        <w:rPr>
          <w:rFonts w:ascii="GHEA Grapalat" w:hAnsi="GHEA Grapalat"/>
          <w:i w:val="0"/>
          <w:sz w:val="16"/>
          <w:szCs w:val="16"/>
          <w:lang w:val="af-ZA"/>
        </w:rPr>
        <w:t>ՀԱՅՏԱՐԱՐՈՒԹՅՈՒՆ</w:t>
      </w:r>
    </w:p>
    <w:p w:rsidR="00203F6B" w:rsidRPr="00DA0244" w:rsidRDefault="00203F6B" w:rsidP="00203F6B">
      <w:pPr>
        <w:pStyle w:val="a3"/>
        <w:spacing w:line="240" w:lineRule="auto"/>
        <w:jc w:val="center"/>
        <w:rPr>
          <w:rFonts w:ascii="GHEA Grapalat" w:hAnsi="GHEA Grapalat"/>
          <w:i w:val="0"/>
          <w:sz w:val="16"/>
          <w:szCs w:val="16"/>
          <w:lang w:val="af-ZA"/>
        </w:rPr>
      </w:pPr>
      <w:r w:rsidRPr="00DA0244">
        <w:rPr>
          <w:rFonts w:ascii="GHEA Grapalat" w:hAnsi="GHEA Grapalat"/>
          <w:i w:val="0"/>
          <w:sz w:val="16"/>
          <w:szCs w:val="16"/>
          <w:lang w:val="hy-AM"/>
        </w:rPr>
        <w:t>ԳՆԱՆՇՄԱՆ ՀԱՐՑՄԱՆ</w:t>
      </w:r>
      <w:r w:rsidRPr="00DA0244">
        <w:rPr>
          <w:rFonts w:ascii="GHEA Grapalat" w:hAnsi="GHEA Grapalat"/>
          <w:i w:val="0"/>
          <w:sz w:val="16"/>
          <w:szCs w:val="16"/>
          <w:lang w:val="af-ZA"/>
        </w:rPr>
        <w:t xml:space="preserve"> ՄԱՍԻՆ</w:t>
      </w:r>
    </w:p>
    <w:p w:rsidR="00203F6B" w:rsidRPr="00DA0244" w:rsidRDefault="00203F6B" w:rsidP="00203F6B">
      <w:pPr>
        <w:pStyle w:val="a3"/>
        <w:spacing w:line="240" w:lineRule="auto"/>
        <w:jc w:val="center"/>
        <w:rPr>
          <w:rFonts w:ascii="GHEA Grapalat" w:hAnsi="GHEA Grapalat"/>
          <w:i w:val="0"/>
          <w:sz w:val="16"/>
          <w:szCs w:val="16"/>
          <w:lang w:val="af-ZA"/>
        </w:rPr>
      </w:pPr>
    </w:p>
    <w:p w:rsidR="00203F6B" w:rsidRPr="00DA0244" w:rsidRDefault="00203F6B" w:rsidP="00203F6B">
      <w:pPr>
        <w:pStyle w:val="a3"/>
        <w:spacing w:line="240" w:lineRule="auto"/>
        <w:jc w:val="center"/>
        <w:rPr>
          <w:rFonts w:ascii="GHEA Grapalat" w:hAnsi="GHEA Grapalat"/>
          <w:i w:val="0"/>
          <w:sz w:val="16"/>
          <w:szCs w:val="16"/>
          <w:lang w:val="af-ZA"/>
        </w:rPr>
      </w:pPr>
      <w:r w:rsidRPr="00DA0244">
        <w:rPr>
          <w:rFonts w:ascii="GHEA Grapalat" w:hAnsi="GHEA Grapalat"/>
          <w:i w:val="0"/>
          <w:sz w:val="16"/>
          <w:szCs w:val="16"/>
          <w:lang w:val="af-ZA"/>
        </w:rPr>
        <w:t xml:space="preserve">Հայտարարության սույն տեքստը հաստատված է </w:t>
      </w:r>
      <w:r w:rsidRPr="00DA0244">
        <w:rPr>
          <w:rFonts w:ascii="GHEA Grapalat" w:hAnsi="GHEA Grapalat"/>
          <w:i w:val="0"/>
          <w:sz w:val="16"/>
          <w:szCs w:val="16"/>
          <w:lang w:val="hy-AM"/>
        </w:rPr>
        <w:t>գնանշման հարցման</w:t>
      </w:r>
      <w:r w:rsidRPr="00DA0244">
        <w:rPr>
          <w:rFonts w:ascii="GHEA Grapalat" w:hAnsi="GHEA Grapalat"/>
          <w:i w:val="0"/>
          <w:sz w:val="16"/>
          <w:szCs w:val="16"/>
          <w:lang w:val="af-ZA"/>
        </w:rPr>
        <w:t xml:space="preserve"> հանձնաժողովի</w:t>
      </w:r>
    </w:p>
    <w:p w:rsidR="00203F6B" w:rsidRPr="00DA0244" w:rsidRDefault="00203F6B" w:rsidP="00203F6B">
      <w:pPr>
        <w:pStyle w:val="a3"/>
        <w:spacing w:line="240" w:lineRule="auto"/>
        <w:jc w:val="center"/>
        <w:rPr>
          <w:rFonts w:ascii="GHEA Grapalat" w:hAnsi="GHEA Grapalat"/>
          <w:i w:val="0"/>
          <w:sz w:val="16"/>
          <w:szCs w:val="16"/>
          <w:lang w:val="af-ZA"/>
        </w:rPr>
      </w:pPr>
      <w:r w:rsidRPr="00DA0244">
        <w:rPr>
          <w:rFonts w:ascii="GHEA Grapalat" w:hAnsi="GHEA Grapalat"/>
          <w:i w:val="0"/>
          <w:sz w:val="16"/>
          <w:szCs w:val="16"/>
          <w:lang w:val="af-ZA"/>
        </w:rPr>
        <w:t>20</w:t>
      </w:r>
      <w:r w:rsidR="00DD662E" w:rsidRPr="00DA0244">
        <w:rPr>
          <w:rFonts w:ascii="GHEA Grapalat" w:hAnsi="GHEA Grapalat"/>
          <w:i w:val="0"/>
          <w:sz w:val="16"/>
          <w:szCs w:val="16"/>
          <w:lang w:val="af-ZA"/>
        </w:rPr>
        <w:t>19</w:t>
      </w:r>
      <w:r w:rsidRPr="00DA0244">
        <w:rPr>
          <w:rFonts w:ascii="GHEA Grapalat" w:hAnsi="GHEA Grapalat"/>
          <w:i w:val="0"/>
          <w:sz w:val="16"/>
          <w:szCs w:val="16"/>
          <w:lang w:val="af-ZA"/>
        </w:rPr>
        <w:t xml:space="preserve">  թվականի «</w:t>
      </w:r>
      <w:r w:rsidR="003F195F">
        <w:rPr>
          <w:rFonts w:ascii="GHEA Grapalat" w:hAnsi="GHEA Grapalat"/>
          <w:i w:val="0"/>
          <w:sz w:val="16"/>
          <w:szCs w:val="16"/>
          <w:lang w:val="af-ZA"/>
        </w:rPr>
        <w:t>սեպտեմբեր</w:t>
      </w:r>
      <w:r w:rsidR="00DD662E" w:rsidRPr="00DA0244">
        <w:rPr>
          <w:rFonts w:ascii="GHEA Grapalat" w:hAnsi="GHEA Grapalat"/>
          <w:i w:val="0"/>
          <w:sz w:val="16"/>
          <w:szCs w:val="16"/>
          <w:lang w:val="af-ZA"/>
        </w:rPr>
        <w:t>ի</w:t>
      </w:r>
      <w:r w:rsidRPr="00DA0244">
        <w:rPr>
          <w:rFonts w:ascii="GHEA Grapalat" w:hAnsi="GHEA Grapalat"/>
          <w:i w:val="0"/>
          <w:sz w:val="16"/>
          <w:szCs w:val="16"/>
          <w:lang w:val="af-ZA"/>
        </w:rPr>
        <w:t>»  «</w:t>
      </w:r>
      <w:r w:rsidR="00DF7817">
        <w:rPr>
          <w:rFonts w:ascii="GHEA Grapalat" w:hAnsi="GHEA Grapalat"/>
          <w:i w:val="0"/>
          <w:sz w:val="16"/>
          <w:szCs w:val="16"/>
          <w:lang w:val="af-ZA"/>
        </w:rPr>
        <w:t>02</w:t>
      </w:r>
      <w:r w:rsidRPr="00DA0244">
        <w:rPr>
          <w:rFonts w:ascii="GHEA Grapalat" w:hAnsi="GHEA Grapalat"/>
          <w:i w:val="0"/>
          <w:sz w:val="16"/>
          <w:szCs w:val="16"/>
          <w:lang w:val="af-ZA"/>
        </w:rPr>
        <w:t>» «</w:t>
      </w:r>
      <w:r w:rsidR="00DD662E" w:rsidRPr="00DA0244">
        <w:rPr>
          <w:rFonts w:ascii="GHEA Grapalat" w:hAnsi="GHEA Grapalat"/>
          <w:i w:val="0"/>
          <w:sz w:val="16"/>
          <w:szCs w:val="16"/>
          <w:lang w:val="af-ZA"/>
        </w:rPr>
        <w:t>2</w:t>
      </w:r>
      <w:r w:rsidRPr="00DA0244">
        <w:rPr>
          <w:rFonts w:ascii="GHEA Grapalat" w:hAnsi="GHEA Grapalat"/>
          <w:i w:val="0"/>
          <w:sz w:val="16"/>
          <w:szCs w:val="16"/>
          <w:lang w:val="af-ZA"/>
        </w:rPr>
        <w:t>» որոշմամբ և հրապարակվում է</w:t>
      </w:r>
    </w:p>
    <w:p w:rsidR="00203F6B" w:rsidRPr="00DA0244" w:rsidRDefault="00203F6B" w:rsidP="00203F6B">
      <w:pPr>
        <w:pStyle w:val="a3"/>
        <w:spacing w:line="240" w:lineRule="auto"/>
        <w:jc w:val="center"/>
        <w:rPr>
          <w:rFonts w:ascii="GHEA Grapalat" w:hAnsi="GHEA Grapalat"/>
          <w:i w:val="0"/>
          <w:sz w:val="16"/>
          <w:szCs w:val="16"/>
          <w:lang w:val="af-ZA"/>
        </w:rPr>
      </w:pPr>
      <w:r w:rsidRPr="00DA0244">
        <w:rPr>
          <w:rFonts w:ascii="GHEA Grapalat" w:hAnsi="GHEA Grapalat"/>
          <w:i w:val="0"/>
          <w:sz w:val="16"/>
          <w:szCs w:val="16"/>
          <w:lang w:val="af-ZA"/>
        </w:rPr>
        <w:t>«Գնումների մասին» ՀՀ օրենքի 27-րդ հոդվածի համաձայն</w:t>
      </w:r>
    </w:p>
    <w:p w:rsidR="00203F6B" w:rsidRPr="00DA0244" w:rsidRDefault="00203F6B" w:rsidP="00203F6B">
      <w:pPr>
        <w:pStyle w:val="a3"/>
        <w:spacing w:line="240" w:lineRule="auto"/>
        <w:jc w:val="center"/>
        <w:rPr>
          <w:rFonts w:ascii="GHEA Grapalat" w:hAnsi="GHEA Grapalat"/>
          <w:i w:val="0"/>
          <w:sz w:val="16"/>
          <w:szCs w:val="16"/>
          <w:lang w:val="af-ZA"/>
        </w:rPr>
      </w:pPr>
    </w:p>
    <w:p w:rsidR="00203F6B" w:rsidRPr="00DA0244" w:rsidRDefault="00203F6B" w:rsidP="00203F6B">
      <w:pPr>
        <w:pStyle w:val="a3"/>
        <w:spacing w:line="240" w:lineRule="auto"/>
        <w:jc w:val="center"/>
        <w:rPr>
          <w:rFonts w:ascii="GHEA Grapalat" w:hAnsi="GHEA Grapalat"/>
          <w:i w:val="0"/>
          <w:sz w:val="16"/>
          <w:szCs w:val="16"/>
          <w:lang w:val="af-ZA"/>
        </w:rPr>
      </w:pPr>
      <w:r w:rsidRPr="00DA0244">
        <w:rPr>
          <w:rFonts w:ascii="GHEA Grapalat" w:hAnsi="GHEA Grapalat"/>
          <w:i w:val="0"/>
          <w:sz w:val="16"/>
          <w:szCs w:val="16"/>
          <w:lang w:val="hy-AM"/>
        </w:rPr>
        <w:t>Գնանշման հարցման</w:t>
      </w:r>
      <w:r w:rsidRPr="00DA0244">
        <w:rPr>
          <w:rFonts w:ascii="GHEA Grapalat" w:hAnsi="GHEA Grapalat"/>
          <w:i w:val="0"/>
          <w:sz w:val="16"/>
          <w:szCs w:val="16"/>
          <w:lang w:val="af-ZA"/>
        </w:rPr>
        <w:t xml:space="preserve"> ծածկագիրը` </w:t>
      </w:r>
      <w:r w:rsidR="003F195F">
        <w:rPr>
          <w:rFonts w:ascii="GHEA Grapalat" w:hAnsi="GHEA Grapalat"/>
          <w:i w:val="0"/>
          <w:sz w:val="16"/>
          <w:szCs w:val="16"/>
          <w:lang w:val="af-ZA"/>
        </w:rPr>
        <w:t>ՄՕՀԿ-ԳՀԱՇՁԲ-19/3</w:t>
      </w:r>
    </w:p>
    <w:p w:rsidR="00203F6B" w:rsidRPr="00DA0244" w:rsidRDefault="00203F6B" w:rsidP="00203F6B">
      <w:pPr>
        <w:pStyle w:val="a3"/>
        <w:spacing w:line="240" w:lineRule="auto"/>
        <w:rPr>
          <w:rFonts w:ascii="GHEA Grapalat" w:hAnsi="GHEA Grapalat"/>
          <w:i w:val="0"/>
          <w:sz w:val="16"/>
          <w:szCs w:val="16"/>
          <w:lang w:val="af-ZA"/>
        </w:rPr>
      </w:pPr>
    </w:p>
    <w:p w:rsidR="00203F6B" w:rsidRPr="00DA0244" w:rsidRDefault="00203F6B" w:rsidP="005E2E8B">
      <w:pPr>
        <w:pStyle w:val="a3"/>
        <w:spacing w:line="240" w:lineRule="auto"/>
        <w:ind w:firstLine="708"/>
        <w:jc w:val="left"/>
        <w:rPr>
          <w:rFonts w:ascii="GHEA Grapalat" w:hAnsi="GHEA Grapalat"/>
          <w:i w:val="0"/>
          <w:sz w:val="16"/>
          <w:szCs w:val="16"/>
          <w:lang w:val="af-ZA"/>
        </w:rPr>
      </w:pPr>
      <w:r w:rsidRPr="00DA0244">
        <w:rPr>
          <w:rFonts w:ascii="GHEA Grapalat" w:hAnsi="GHEA Grapalat"/>
          <w:i w:val="0"/>
          <w:sz w:val="16"/>
          <w:szCs w:val="16"/>
          <w:lang w:val="af-ZA"/>
        </w:rPr>
        <w:t xml:space="preserve">Պատվիրատուն` </w:t>
      </w:r>
      <w:r w:rsidR="00D468D3">
        <w:rPr>
          <w:rFonts w:ascii="GHEA Grapalat" w:hAnsi="GHEA Grapalat"/>
          <w:i w:val="0"/>
          <w:sz w:val="16"/>
          <w:szCs w:val="16"/>
          <w:lang w:val="af-ZA"/>
        </w:rPr>
        <w:t>ՀՀ ԱՆ «Մարդասիրական օգնության հանրապետական կենտրոն» ՊՈԱԿ</w:t>
      </w:r>
      <w:r w:rsidRPr="00DA0244">
        <w:rPr>
          <w:rFonts w:ascii="GHEA Grapalat" w:hAnsi="GHEA Grapalat"/>
          <w:i w:val="0"/>
          <w:sz w:val="16"/>
          <w:szCs w:val="16"/>
          <w:lang w:val="af-ZA"/>
        </w:rPr>
        <w:t xml:space="preserve">, </w:t>
      </w:r>
      <w:r w:rsidR="005E2E8B" w:rsidRPr="00DA0244">
        <w:rPr>
          <w:rFonts w:ascii="GHEA Grapalat" w:hAnsi="GHEA Grapalat"/>
          <w:i w:val="0"/>
          <w:sz w:val="16"/>
          <w:szCs w:val="16"/>
          <w:lang w:val="af-ZA"/>
        </w:rPr>
        <w:t>որը գտնվում է</w:t>
      </w:r>
      <w:r w:rsidR="00A63334">
        <w:rPr>
          <w:rFonts w:ascii="GHEA Grapalat" w:hAnsi="GHEA Grapalat"/>
          <w:i w:val="0"/>
          <w:sz w:val="16"/>
          <w:szCs w:val="16"/>
          <w:lang w:val="af-ZA"/>
        </w:rPr>
        <w:t xml:space="preserve"> </w:t>
      </w:r>
      <w:r w:rsidR="00D468D3">
        <w:rPr>
          <w:rFonts w:ascii="GHEA Grapalat" w:hAnsi="GHEA Grapalat"/>
          <w:i w:val="0"/>
          <w:sz w:val="16"/>
          <w:szCs w:val="16"/>
          <w:lang w:val="af-ZA"/>
        </w:rPr>
        <w:t>Ք. Երևան, Տիտոգրադյան 14/10</w:t>
      </w:r>
      <w:r w:rsidR="00C54A30" w:rsidRPr="00DA0244">
        <w:rPr>
          <w:rFonts w:ascii="GHEA Grapalat" w:hAnsi="GHEA Grapalat"/>
          <w:i w:val="0"/>
          <w:sz w:val="16"/>
          <w:szCs w:val="16"/>
          <w:lang w:val="af-ZA"/>
        </w:rPr>
        <w:t xml:space="preserve"> </w:t>
      </w:r>
      <w:r w:rsidR="005E2E8B" w:rsidRPr="00DA0244">
        <w:rPr>
          <w:rFonts w:ascii="GHEA Grapalat" w:hAnsi="GHEA Grapalat"/>
          <w:i w:val="0"/>
          <w:sz w:val="16"/>
          <w:szCs w:val="16"/>
          <w:lang w:val="af-ZA"/>
        </w:rPr>
        <w:t xml:space="preserve">, </w:t>
      </w:r>
      <w:r w:rsidRPr="00DA0244">
        <w:rPr>
          <w:rFonts w:ascii="GHEA Grapalat" w:hAnsi="GHEA Grapalat"/>
          <w:i w:val="0"/>
          <w:sz w:val="16"/>
          <w:szCs w:val="16"/>
          <w:lang w:val="af-ZA"/>
        </w:rPr>
        <w:t xml:space="preserve"> հասցեում,հայտարարում է </w:t>
      </w:r>
      <w:r w:rsidRPr="00DA0244">
        <w:rPr>
          <w:rFonts w:ascii="GHEA Grapalat" w:hAnsi="GHEA Grapalat"/>
          <w:i w:val="0"/>
          <w:sz w:val="16"/>
          <w:szCs w:val="16"/>
          <w:lang w:val="hy-AM"/>
        </w:rPr>
        <w:t>գնանշման հարցում</w:t>
      </w:r>
      <w:r w:rsidRPr="00DA0244">
        <w:rPr>
          <w:rFonts w:ascii="GHEA Grapalat" w:hAnsi="GHEA Grapalat"/>
          <w:i w:val="0"/>
          <w:sz w:val="16"/>
          <w:szCs w:val="16"/>
          <w:lang w:val="af-ZA"/>
        </w:rPr>
        <w:t>, որն իրականացվում է մեկ փուլով:</w:t>
      </w:r>
    </w:p>
    <w:p w:rsidR="00203F6B" w:rsidRPr="00DA0244" w:rsidRDefault="00203F6B" w:rsidP="00203F6B">
      <w:pPr>
        <w:pStyle w:val="a3"/>
        <w:spacing w:line="240" w:lineRule="auto"/>
        <w:ind w:firstLine="0"/>
        <w:rPr>
          <w:rFonts w:ascii="GHEA Grapalat" w:hAnsi="GHEA Grapalat"/>
          <w:i w:val="0"/>
          <w:sz w:val="16"/>
          <w:szCs w:val="16"/>
          <w:lang w:val="af-ZA"/>
        </w:rPr>
      </w:pPr>
      <w:r w:rsidRPr="00DA0244">
        <w:rPr>
          <w:rFonts w:ascii="GHEA Grapalat" w:hAnsi="GHEA Grapalat"/>
          <w:i w:val="0"/>
          <w:sz w:val="16"/>
          <w:szCs w:val="16"/>
          <w:lang w:val="af-ZA"/>
        </w:rPr>
        <w:tab/>
      </w:r>
      <w:r w:rsidRPr="00DA0244">
        <w:rPr>
          <w:rFonts w:ascii="GHEA Grapalat" w:hAnsi="GHEA Grapalat"/>
          <w:i w:val="0"/>
          <w:sz w:val="16"/>
          <w:szCs w:val="16"/>
          <w:lang w:val="hy-AM"/>
        </w:rPr>
        <w:t>Գնանշման հարցման</w:t>
      </w:r>
      <w:r w:rsidRPr="00DA0244">
        <w:rPr>
          <w:rFonts w:ascii="GHEA Grapalat" w:hAnsi="GHEA Grapalat"/>
          <w:i w:val="0"/>
          <w:sz w:val="16"/>
          <w:szCs w:val="16"/>
          <w:lang w:val="af-ZA"/>
        </w:rPr>
        <w:t xml:space="preserve"> </w:t>
      </w:r>
      <w:r w:rsidRPr="00DA0244">
        <w:rPr>
          <w:rFonts w:ascii="GHEA Grapalat" w:hAnsi="GHEA Grapalat"/>
          <w:i w:val="0"/>
          <w:sz w:val="16"/>
          <w:szCs w:val="16"/>
          <w:lang w:val="hy-AM"/>
        </w:rPr>
        <w:t xml:space="preserve">ընտրված </w:t>
      </w:r>
      <w:r w:rsidRPr="00DA0244">
        <w:rPr>
          <w:rFonts w:ascii="GHEA Grapalat" w:hAnsi="GHEA Grapalat"/>
          <w:i w:val="0"/>
          <w:sz w:val="16"/>
          <w:szCs w:val="16"/>
          <w:lang w:val="af-ZA"/>
        </w:rPr>
        <w:t>մասնակցին սահմանված կարգով կառաջարկվի կնքել</w:t>
      </w:r>
      <w:r w:rsidR="005E2E8B" w:rsidRPr="00DA0244">
        <w:rPr>
          <w:rFonts w:ascii="GHEA Grapalat" w:hAnsi="GHEA Grapalat"/>
          <w:i w:val="0"/>
          <w:sz w:val="16"/>
          <w:szCs w:val="16"/>
          <w:lang w:val="af-ZA"/>
        </w:rPr>
        <w:t xml:space="preserve"> </w:t>
      </w:r>
      <w:r w:rsidR="00C54A30" w:rsidRPr="00DA0244">
        <w:rPr>
          <w:rFonts w:ascii="GHEA Grapalat" w:hAnsi="GHEA Grapalat"/>
          <w:i w:val="0"/>
          <w:sz w:val="16"/>
          <w:szCs w:val="16"/>
          <w:lang w:val="af-ZA"/>
        </w:rPr>
        <w:t>նախագծանախահաշվային փաստաթղթերի մշակման և փորձաքննության աշխատանքներ</w:t>
      </w:r>
      <w:r w:rsidRPr="00DA0244">
        <w:rPr>
          <w:rFonts w:ascii="GHEA Grapalat" w:hAnsi="GHEA Grapalat"/>
          <w:i w:val="0"/>
          <w:sz w:val="16"/>
          <w:szCs w:val="16"/>
          <w:lang w:val="af-ZA"/>
        </w:rPr>
        <w:t xml:space="preserve">ի </w:t>
      </w:r>
      <w:r w:rsidR="005E2E8B" w:rsidRPr="00DA0244">
        <w:rPr>
          <w:rFonts w:ascii="GHEA Grapalat" w:hAnsi="GHEA Grapalat"/>
          <w:i w:val="0"/>
          <w:sz w:val="16"/>
          <w:szCs w:val="16"/>
          <w:lang w:val="af-ZA"/>
        </w:rPr>
        <w:t xml:space="preserve">կատարման պայմանագիր (այսուհետ` </w:t>
      </w:r>
      <w:r w:rsidRPr="00DA0244">
        <w:rPr>
          <w:rFonts w:ascii="GHEA Grapalat" w:hAnsi="GHEA Grapalat"/>
          <w:i w:val="0"/>
          <w:sz w:val="16"/>
          <w:szCs w:val="16"/>
          <w:lang w:val="af-ZA"/>
        </w:rPr>
        <w:t xml:space="preserve">պայմանագիր)։                                                                                             </w:t>
      </w:r>
    </w:p>
    <w:p w:rsidR="00203F6B" w:rsidRPr="00DA0244" w:rsidRDefault="00203F6B" w:rsidP="00203F6B">
      <w:pPr>
        <w:pStyle w:val="a3"/>
        <w:spacing w:line="240" w:lineRule="auto"/>
        <w:ind w:firstLine="0"/>
        <w:rPr>
          <w:rFonts w:ascii="GHEA Grapalat" w:hAnsi="GHEA Grapalat"/>
          <w:i w:val="0"/>
          <w:sz w:val="16"/>
          <w:szCs w:val="16"/>
          <w:lang w:val="af-ZA"/>
        </w:rPr>
      </w:pPr>
      <w:r w:rsidRPr="00DA0244">
        <w:rPr>
          <w:rFonts w:ascii="GHEA Grapalat" w:hAnsi="GHEA Grapalat"/>
          <w:i w:val="0"/>
          <w:sz w:val="16"/>
          <w:szCs w:val="16"/>
          <w:lang w:val="af-ZA"/>
        </w:rPr>
        <w:tab/>
        <w:t xml:space="preserve">«Գնումների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w:t>
      </w:r>
      <w:r w:rsidRPr="00DA0244">
        <w:rPr>
          <w:rFonts w:ascii="GHEA Grapalat" w:hAnsi="GHEA Grapalat"/>
          <w:i w:val="0"/>
          <w:sz w:val="16"/>
          <w:szCs w:val="16"/>
          <w:lang w:val="hy-AM"/>
        </w:rPr>
        <w:t>գնանշման հարցմանը</w:t>
      </w:r>
      <w:r w:rsidRPr="00DA0244">
        <w:rPr>
          <w:rFonts w:ascii="GHEA Grapalat" w:hAnsi="GHEA Grapalat"/>
          <w:i w:val="0"/>
          <w:sz w:val="16"/>
          <w:szCs w:val="16"/>
          <w:lang w:val="af-ZA"/>
        </w:rPr>
        <w:t xml:space="preserve"> մասնակցելու հավասար իրավունք:</w:t>
      </w:r>
    </w:p>
    <w:p w:rsidR="00203F6B" w:rsidRPr="00DA0244" w:rsidRDefault="00203F6B" w:rsidP="00203F6B">
      <w:pPr>
        <w:ind w:firstLine="720"/>
        <w:jc w:val="both"/>
        <w:rPr>
          <w:rFonts w:ascii="GHEA Grapalat" w:hAnsi="GHEA Grapalat"/>
          <w:sz w:val="16"/>
          <w:szCs w:val="16"/>
          <w:lang w:val="af-ZA"/>
        </w:rPr>
      </w:pPr>
      <w:r w:rsidRPr="00DA0244">
        <w:rPr>
          <w:rFonts w:ascii="GHEA Grapalat" w:hAnsi="GHEA Grapalat"/>
          <w:sz w:val="16"/>
          <w:szCs w:val="16"/>
          <w:lang w:val="hy-AM"/>
        </w:rPr>
        <w:t>Գնանշման հարցմանը</w:t>
      </w:r>
      <w:r w:rsidRPr="00DA0244">
        <w:rPr>
          <w:rFonts w:ascii="GHEA Grapalat" w:hAnsi="GHEA Grapalat"/>
          <w:sz w:val="16"/>
          <w:szCs w:val="16"/>
          <w:lang w:val="af-ZA"/>
        </w:rPr>
        <w:t xml:space="preserve">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203F6B" w:rsidRPr="00DA0244" w:rsidRDefault="00203F6B" w:rsidP="00203F6B">
      <w:pPr>
        <w:pStyle w:val="a3"/>
        <w:spacing w:line="240" w:lineRule="auto"/>
        <w:rPr>
          <w:rFonts w:ascii="GHEA Grapalat" w:hAnsi="GHEA Grapalat"/>
          <w:i w:val="0"/>
          <w:sz w:val="16"/>
          <w:szCs w:val="16"/>
          <w:lang w:val="af-ZA"/>
        </w:rPr>
      </w:pPr>
      <w:r w:rsidRPr="00DA0244">
        <w:rPr>
          <w:rFonts w:ascii="GHEA Grapalat" w:hAnsi="GHEA Grapalat"/>
          <w:i w:val="0"/>
          <w:sz w:val="16"/>
          <w:szCs w:val="16"/>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203F6B" w:rsidRPr="00DA0244" w:rsidRDefault="00203F6B" w:rsidP="00203F6B">
      <w:pPr>
        <w:pStyle w:val="a3"/>
        <w:spacing w:line="240" w:lineRule="auto"/>
        <w:rPr>
          <w:rFonts w:ascii="GHEA Grapalat" w:hAnsi="GHEA Grapalat"/>
          <w:i w:val="0"/>
          <w:sz w:val="16"/>
          <w:szCs w:val="16"/>
          <w:lang w:val="af-ZA"/>
        </w:rPr>
      </w:pPr>
      <w:r w:rsidRPr="00DA0244">
        <w:rPr>
          <w:rFonts w:ascii="GHEA Grapalat" w:hAnsi="GHEA Grapalat"/>
          <w:i w:val="0"/>
          <w:sz w:val="16"/>
          <w:szCs w:val="16"/>
          <w:lang w:val="hy-AM"/>
        </w:rPr>
        <w:t>Գնաշման հարցման</w:t>
      </w:r>
      <w:r w:rsidRPr="00DA0244">
        <w:rPr>
          <w:rFonts w:ascii="GHEA Grapalat" w:hAnsi="GHEA Grapalat"/>
          <w:i w:val="0"/>
          <w:sz w:val="16"/>
          <w:szCs w:val="16"/>
          <w:lang w:val="af-ZA"/>
        </w:rPr>
        <w:t xml:space="preserve"> հրավերը թղթային ստանալու համար անհրաժեշտ է դիմել պատվիրատուին, մինչև սույն հայտարարության հրապարակման օրվանից հաշված` </w:t>
      </w:r>
      <w:r w:rsidR="005E2E8B" w:rsidRPr="00DA0244">
        <w:rPr>
          <w:rFonts w:ascii="GHEA Grapalat" w:hAnsi="GHEA Grapalat"/>
          <w:i w:val="0"/>
          <w:sz w:val="16"/>
          <w:szCs w:val="16"/>
          <w:lang w:val="af-ZA"/>
        </w:rPr>
        <w:t>7</w:t>
      </w:r>
      <w:r w:rsidRPr="00DA0244">
        <w:rPr>
          <w:rFonts w:ascii="GHEA Grapalat" w:hAnsi="GHEA Grapalat"/>
          <w:i w:val="0"/>
          <w:sz w:val="16"/>
          <w:szCs w:val="16"/>
          <w:lang w:val="af-ZA"/>
        </w:rPr>
        <w:t xml:space="preserve">-րդ օրը </w:t>
      </w:r>
      <w:r w:rsidR="00DF7817">
        <w:rPr>
          <w:rFonts w:ascii="GHEA Grapalat" w:hAnsi="GHEA Grapalat"/>
          <w:i w:val="0"/>
          <w:sz w:val="16"/>
          <w:szCs w:val="16"/>
          <w:lang w:val="af-ZA"/>
        </w:rPr>
        <w:t>ժամը 14:30</w:t>
      </w:r>
      <w:r w:rsidRPr="00DA0244">
        <w:rPr>
          <w:rFonts w:ascii="GHEA Grapalat" w:hAnsi="GHEA Grapalat"/>
          <w:i w:val="0"/>
          <w:sz w:val="16"/>
          <w:szCs w:val="16"/>
          <w:lang w:val="af-ZA"/>
        </w:rPr>
        <w:t>-ը։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w:t>
      </w:r>
    </w:p>
    <w:p w:rsidR="00203F6B" w:rsidRPr="00DA0244" w:rsidRDefault="00203F6B" w:rsidP="00203F6B">
      <w:pPr>
        <w:pStyle w:val="a3"/>
        <w:spacing w:line="240" w:lineRule="auto"/>
        <w:rPr>
          <w:rFonts w:ascii="GHEA Grapalat" w:hAnsi="GHEA Grapalat"/>
          <w:i w:val="0"/>
          <w:sz w:val="16"/>
          <w:szCs w:val="16"/>
          <w:lang w:val="af-ZA"/>
        </w:rPr>
      </w:pPr>
      <w:r w:rsidRPr="00DA0244">
        <w:rPr>
          <w:rFonts w:ascii="GHEA Grapalat" w:hAnsi="GHEA Grapalat"/>
          <w:i w:val="0"/>
          <w:sz w:val="16"/>
          <w:szCs w:val="16"/>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203F6B" w:rsidRPr="00DA0244" w:rsidRDefault="00203F6B" w:rsidP="00203F6B">
      <w:pPr>
        <w:pStyle w:val="a3"/>
        <w:spacing w:line="240" w:lineRule="auto"/>
        <w:rPr>
          <w:rFonts w:ascii="GHEA Grapalat" w:hAnsi="GHEA Grapalat"/>
          <w:i w:val="0"/>
          <w:sz w:val="16"/>
          <w:szCs w:val="16"/>
          <w:lang w:val="af-ZA"/>
        </w:rPr>
      </w:pPr>
      <w:r w:rsidRPr="00DA0244">
        <w:rPr>
          <w:rFonts w:ascii="GHEA Grapalat" w:hAnsi="GHEA Grapalat"/>
          <w:i w:val="0"/>
          <w:sz w:val="16"/>
          <w:szCs w:val="16"/>
          <w:lang w:val="af-ZA"/>
        </w:rPr>
        <w:t xml:space="preserve">Հրավեր չստանալը չի սահմանափակում մասնակցի` սույն ընթացակարգին մասնակցելու իրավունքը։ </w:t>
      </w:r>
    </w:p>
    <w:p w:rsidR="00203F6B" w:rsidRPr="00DA0244" w:rsidRDefault="00203F6B" w:rsidP="00203F6B">
      <w:pPr>
        <w:pStyle w:val="a3"/>
        <w:spacing w:line="240" w:lineRule="auto"/>
        <w:rPr>
          <w:rFonts w:ascii="GHEA Grapalat" w:hAnsi="GHEA Grapalat"/>
          <w:i w:val="0"/>
          <w:sz w:val="16"/>
          <w:szCs w:val="16"/>
          <w:lang w:val="af-ZA"/>
        </w:rPr>
      </w:pPr>
      <w:r w:rsidRPr="00DA0244">
        <w:rPr>
          <w:rFonts w:ascii="GHEA Grapalat" w:hAnsi="GHEA Grapalat"/>
          <w:i w:val="0"/>
          <w:sz w:val="16"/>
          <w:szCs w:val="16"/>
          <w:lang w:val="hy-AM"/>
        </w:rPr>
        <w:t>Գնանշման հարցման</w:t>
      </w:r>
      <w:r w:rsidRPr="00DA0244">
        <w:rPr>
          <w:rFonts w:ascii="GHEA Grapalat" w:hAnsi="GHEA Grapalat"/>
          <w:i w:val="0"/>
          <w:sz w:val="16"/>
          <w:szCs w:val="16"/>
          <w:lang w:val="af-ZA"/>
        </w:rPr>
        <w:t xml:space="preserve"> հայտերն անհրաժեշտ է ներկայացնել</w:t>
      </w:r>
      <w:r w:rsidR="00D468D3">
        <w:rPr>
          <w:rFonts w:ascii="GHEA Grapalat" w:hAnsi="GHEA Grapalat"/>
          <w:i w:val="0"/>
          <w:sz w:val="16"/>
          <w:szCs w:val="16"/>
          <w:lang w:val="af-ZA" w:eastAsia="ru-RU"/>
        </w:rPr>
        <w:t>Ք. Երևան, Տիտոգրադյան 14/10</w:t>
      </w:r>
      <w:r w:rsidR="00C54A30" w:rsidRPr="00DA0244">
        <w:rPr>
          <w:rFonts w:ascii="GHEA Grapalat" w:hAnsi="GHEA Grapalat"/>
          <w:i w:val="0"/>
          <w:sz w:val="16"/>
          <w:szCs w:val="16"/>
          <w:lang w:val="af-ZA"/>
        </w:rPr>
        <w:t xml:space="preserve"> </w:t>
      </w:r>
      <w:r w:rsidRPr="00DA0244">
        <w:rPr>
          <w:rFonts w:ascii="GHEA Grapalat" w:hAnsi="GHEA Grapalat"/>
          <w:i w:val="0"/>
          <w:sz w:val="16"/>
          <w:szCs w:val="16"/>
          <w:lang w:val="af-ZA"/>
        </w:rPr>
        <w:t xml:space="preserve"> հասցեով, </w:t>
      </w:r>
    </w:p>
    <w:p w:rsidR="00203F6B" w:rsidRPr="00DA0244" w:rsidRDefault="00203F6B" w:rsidP="005E2E8B">
      <w:pPr>
        <w:pStyle w:val="a3"/>
        <w:spacing w:line="240" w:lineRule="auto"/>
        <w:ind w:firstLine="0"/>
        <w:rPr>
          <w:rFonts w:ascii="GHEA Grapalat" w:hAnsi="GHEA Grapalat"/>
          <w:i w:val="0"/>
          <w:sz w:val="16"/>
          <w:szCs w:val="16"/>
          <w:lang w:val="af-ZA"/>
        </w:rPr>
      </w:pPr>
      <w:r w:rsidRPr="00DA0244">
        <w:rPr>
          <w:rFonts w:ascii="GHEA Grapalat" w:hAnsi="GHEA Grapalat"/>
          <w:i w:val="0"/>
          <w:sz w:val="16"/>
          <w:szCs w:val="16"/>
          <w:lang w:val="af-ZA"/>
        </w:rPr>
        <w:t>փաստաթղթային ձևով</w:t>
      </w:r>
      <w:r w:rsidRPr="00DA0244">
        <w:rPr>
          <w:rFonts w:ascii="GHEA Grapalat" w:hAnsi="GHEA Grapalat"/>
          <w:i w:val="0"/>
          <w:sz w:val="16"/>
          <w:szCs w:val="16"/>
          <w:lang w:val="af-ZA" w:eastAsia="ru-RU"/>
        </w:rPr>
        <w:t xml:space="preserve"> </w:t>
      </w:r>
      <w:r w:rsidRPr="00DA0244">
        <w:rPr>
          <w:rFonts w:ascii="GHEA Grapalat" w:hAnsi="GHEA Grapalat"/>
          <w:i w:val="0"/>
          <w:sz w:val="16"/>
          <w:szCs w:val="16"/>
          <w:lang w:val="af-ZA"/>
        </w:rPr>
        <w:t>մինչև սույն հայտարարության հրապարակման օրվանից հաշված «</w:t>
      </w:r>
      <w:r w:rsidR="005E2E8B" w:rsidRPr="00DA0244">
        <w:rPr>
          <w:rFonts w:ascii="GHEA Grapalat" w:hAnsi="GHEA Grapalat"/>
          <w:i w:val="0"/>
          <w:sz w:val="16"/>
          <w:szCs w:val="16"/>
          <w:lang w:val="af-ZA"/>
        </w:rPr>
        <w:t>7</w:t>
      </w:r>
      <w:r w:rsidRPr="00DA0244">
        <w:rPr>
          <w:rFonts w:ascii="GHEA Grapalat" w:hAnsi="GHEA Grapalat"/>
          <w:i w:val="0"/>
          <w:sz w:val="16"/>
          <w:szCs w:val="16"/>
          <w:lang w:val="af-ZA"/>
        </w:rPr>
        <w:t xml:space="preserve">»-րդ օրվա </w:t>
      </w:r>
      <w:r w:rsidR="00DF7817">
        <w:rPr>
          <w:rFonts w:ascii="GHEA Grapalat" w:hAnsi="GHEA Grapalat"/>
          <w:i w:val="0"/>
          <w:sz w:val="16"/>
          <w:szCs w:val="16"/>
          <w:lang w:val="af-ZA"/>
        </w:rPr>
        <w:t>ժամը 14:30</w:t>
      </w:r>
      <w:r w:rsidRPr="00DA0244">
        <w:rPr>
          <w:rFonts w:ascii="GHEA Grapalat" w:hAnsi="GHEA Grapalat"/>
          <w:i w:val="0"/>
          <w:sz w:val="16"/>
          <w:szCs w:val="16"/>
          <w:lang w:val="af-ZA"/>
        </w:rPr>
        <w:t xml:space="preserve">-ը: Հայտերը, հայերենից բացի, կարող են ներկայացվել նաև անգլերեն կամ ռուսերեն: </w:t>
      </w:r>
    </w:p>
    <w:p w:rsidR="00203F6B" w:rsidRPr="00DA0244" w:rsidRDefault="00203F6B" w:rsidP="00203F6B">
      <w:pPr>
        <w:pStyle w:val="a3"/>
        <w:spacing w:line="240" w:lineRule="auto"/>
        <w:ind w:firstLine="708"/>
        <w:rPr>
          <w:rFonts w:ascii="GHEA Grapalat" w:hAnsi="GHEA Grapalat"/>
          <w:i w:val="0"/>
          <w:sz w:val="16"/>
          <w:szCs w:val="16"/>
          <w:lang w:val="af-ZA"/>
        </w:rPr>
      </w:pPr>
      <w:r w:rsidRPr="003F195F">
        <w:rPr>
          <w:rFonts w:ascii="GHEA Grapalat" w:hAnsi="GHEA Grapalat"/>
          <w:i w:val="0"/>
          <w:sz w:val="16"/>
          <w:szCs w:val="16"/>
          <w:highlight w:val="yellow"/>
          <w:lang w:val="af-ZA"/>
        </w:rPr>
        <w:t>Հայտերի բացումը տեղի կունենա</w:t>
      </w:r>
      <w:r w:rsidR="00D468D3" w:rsidRPr="003F195F">
        <w:rPr>
          <w:rFonts w:ascii="GHEA Grapalat" w:hAnsi="GHEA Grapalat"/>
          <w:i w:val="0"/>
          <w:sz w:val="16"/>
          <w:szCs w:val="16"/>
          <w:highlight w:val="yellow"/>
          <w:lang w:val="af-ZA"/>
        </w:rPr>
        <w:t>Ք. Երևան, Տիտոգրադյան 14/10</w:t>
      </w:r>
      <w:r w:rsidR="00C54A30" w:rsidRPr="003F195F">
        <w:rPr>
          <w:rFonts w:ascii="GHEA Grapalat" w:hAnsi="GHEA Grapalat"/>
          <w:i w:val="0"/>
          <w:sz w:val="16"/>
          <w:szCs w:val="16"/>
          <w:highlight w:val="yellow"/>
          <w:lang w:val="af-ZA"/>
        </w:rPr>
        <w:t xml:space="preserve"> </w:t>
      </w:r>
      <w:r w:rsidRPr="003F195F">
        <w:rPr>
          <w:rFonts w:ascii="GHEA Grapalat" w:hAnsi="GHEA Grapalat"/>
          <w:i w:val="0"/>
          <w:sz w:val="16"/>
          <w:szCs w:val="16"/>
          <w:highlight w:val="yellow"/>
          <w:lang w:val="af-ZA"/>
        </w:rPr>
        <w:t>հասցեում,  «</w:t>
      </w:r>
      <w:r w:rsidR="005E2E8B" w:rsidRPr="003F195F">
        <w:rPr>
          <w:rFonts w:ascii="GHEA Grapalat" w:hAnsi="GHEA Grapalat"/>
          <w:i w:val="0"/>
          <w:sz w:val="16"/>
          <w:szCs w:val="16"/>
          <w:highlight w:val="yellow"/>
          <w:lang w:val="af-ZA"/>
        </w:rPr>
        <w:t>2019</w:t>
      </w:r>
      <w:r w:rsidRPr="003F195F">
        <w:rPr>
          <w:rFonts w:ascii="GHEA Grapalat" w:hAnsi="GHEA Grapalat"/>
          <w:i w:val="0"/>
          <w:sz w:val="16"/>
          <w:szCs w:val="16"/>
          <w:highlight w:val="yellow"/>
          <w:lang w:val="af-ZA"/>
        </w:rPr>
        <w:t>» «</w:t>
      </w:r>
      <w:r w:rsidR="003F195F" w:rsidRPr="003F195F">
        <w:rPr>
          <w:rFonts w:ascii="GHEA Grapalat" w:hAnsi="GHEA Grapalat"/>
          <w:i w:val="0"/>
          <w:sz w:val="16"/>
          <w:szCs w:val="16"/>
          <w:highlight w:val="yellow"/>
          <w:lang w:val="af-ZA"/>
        </w:rPr>
        <w:t>սեպտեմբեր</w:t>
      </w:r>
      <w:r w:rsidR="005E2E8B" w:rsidRPr="003F195F">
        <w:rPr>
          <w:rFonts w:ascii="GHEA Grapalat" w:hAnsi="GHEA Grapalat"/>
          <w:i w:val="0"/>
          <w:sz w:val="16"/>
          <w:szCs w:val="16"/>
          <w:highlight w:val="yellow"/>
          <w:lang w:val="af-ZA"/>
        </w:rPr>
        <w:t>ի</w:t>
      </w:r>
      <w:r w:rsidRPr="003F195F">
        <w:rPr>
          <w:rFonts w:ascii="GHEA Grapalat" w:hAnsi="GHEA Grapalat"/>
          <w:i w:val="0"/>
          <w:sz w:val="16"/>
          <w:szCs w:val="16"/>
          <w:highlight w:val="yellow"/>
          <w:lang w:val="af-ZA"/>
        </w:rPr>
        <w:t>» «</w:t>
      </w:r>
      <w:r w:rsidR="00DF7817">
        <w:rPr>
          <w:rFonts w:ascii="GHEA Grapalat" w:hAnsi="GHEA Grapalat"/>
          <w:i w:val="0"/>
          <w:sz w:val="16"/>
          <w:szCs w:val="16"/>
          <w:highlight w:val="yellow"/>
          <w:lang w:val="af-ZA"/>
        </w:rPr>
        <w:t>10</w:t>
      </w:r>
      <w:r w:rsidRPr="003F195F">
        <w:rPr>
          <w:rFonts w:ascii="GHEA Grapalat" w:hAnsi="GHEA Grapalat"/>
          <w:i w:val="0"/>
          <w:sz w:val="16"/>
          <w:szCs w:val="16"/>
          <w:highlight w:val="yellow"/>
          <w:lang w:val="af-ZA"/>
        </w:rPr>
        <w:t xml:space="preserve">» -ին ժամը  </w:t>
      </w:r>
      <w:r w:rsidR="00DF7817">
        <w:rPr>
          <w:rFonts w:ascii="GHEA Grapalat" w:hAnsi="GHEA Grapalat"/>
          <w:i w:val="0"/>
          <w:sz w:val="16"/>
          <w:szCs w:val="16"/>
          <w:highlight w:val="yellow"/>
          <w:lang w:val="af-ZA"/>
        </w:rPr>
        <w:t>14:30</w:t>
      </w:r>
      <w:r w:rsidRPr="003F195F">
        <w:rPr>
          <w:rFonts w:ascii="GHEA Grapalat" w:hAnsi="GHEA Grapalat"/>
          <w:i w:val="0"/>
          <w:sz w:val="16"/>
          <w:szCs w:val="16"/>
          <w:highlight w:val="yellow"/>
          <w:lang w:val="af-ZA"/>
        </w:rPr>
        <w:t>-ին։</w:t>
      </w:r>
      <w:r w:rsidRPr="00DA0244">
        <w:rPr>
          <w:rFonts w:ascii="GHEA Grapalat" w:hAnsi="GHEA Grapalat"/>
          <w:i w:val="0"/>
          <w:sz w:val="16"/>
          <w:szCs w:val="16"/>
          <w:lang w:val="af-ZA"/>
        </w:rPr>
        <w:t xml:space="preserve">   </w:t>
      </w:r>
    </w:p>
    <w:p w:rsidR="00203F6B" w:rsidRPr="00DA0244" w:rsidRDefault="00203F6B" w:rsidP="00203F6B">
      <w:pPr>
        <w:pStyle w:val="a3"/>
        <w:spacing w:line="240" w:lineRule="auto"/>
        <w:rPr>
          <w:rFonts w:ascii="GHEA Grapalat" w:hAnsi="GHEA Grapalat"/>
          <w:i w:val="0"/>
          <w:sz w:val="16"/>
          <w:szCs w:val="16"/>
          <w:lang w:val="af-ZA"/>
        </w:rPr>
      </w:pPr>
      <w:r w:rsidRPr="00DA0244">
        <w:rPr>
          <w:rFonts w:ascii="GHEA Grapalat" w:hAnsi="GHEA Grapalat"/>
          <w:i w:val="0"/>
          <w:sz w:val="16"/>
          <w:szCs w:val="16"/>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w:t>
      </w:r>
      <w:r w:rsidRPr="00DA0244">
        <w:rPr>
          <w:rFonts w:ascii="GHEA Grapalat" w:hAnsi="GHEA Grapalat"/>
          <w:i w:val="0"/>
          <w:sz w:val="16"/>
          <w:szCs w:val="16"/>
          <w:lang w:val="hy-AM"/>
        </w:rPr>
        <w:t>գնանշման հարցման</w:t>
      </w:r>
      <w:r w:rsidRPr="00DA0244">
        <w:rPr>
          <w:rFonts w:ascii="GHEA Grapalat" w:hAnsi="GHEA Grapalat"/>
          <w:i w:val="0"/>
          <w:sz w:val="16"/>
          <w:szCs w:val="16"/>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203F6B" w:rsidRPr="00DA0244" w:rsidRDefault="00203F6B" w:rsidP="00203F6B">
      <w:pPr>
        <w:pStyle w:val="a3"/>
        <w:spacing w:line="240" w:lineRule="auto"/>
        <w:rPr>
          <w:rFonts w:ascii="GHEA Grapalat" w:hAnsi="GHEA Grapalat"/>
          <w:i w:val="0"/>
          <w:sz w:val="16"/>
          <w:szCs w:val="16"/>
          <w:lang w:val="af-ZA"/>
        </w:rPr>
      </w:pPr>
      <w:r w:rsidRPr="00DA0244">
        <w:rPr>
          <w:rFonts w:ascii="GHEA Grapalat" w:hAnsi="GHEA Grapalat"/>
          <w:i w:val="0"/>
          <w:sz w:val="16"/>
          <w:szCs w:val="16"/>
          <w:lang w:val="af-ZA"/>
        </w:rPr>
        <w:t>Սույն հայտարարության հետ կապված լրացուցիչ տեղեկություններ ստանալու համար կարող եք դիմել գնահատող հանձնաժողովի քարտուղար `</w:t>
      </w:r>
      <w:r w:rsidR="005E2E8B" w:rsidRPr="00DA0244">
        <w:rPr>
          <w:rFonts w:ascii="GHEA Grapalat" w:hAnsi="GHEA Grapalat"/>
          <w:i w:val="0"/>
          <w:sz w:val="16"/>
          <w:szCs w:val="16"/>
          <w:lang w:val="af-ZA"/>
        </w:rPr>
        <w:t xml:space="preserve"> Է.Գրիգորյանին</w:t>
      </w:r>
    </w:p>
    <w:p w:rsidR="00203F6B" w:rsidRPr="00DA0244" w:rsidRDefault="00203F6B" w:rsidP="00203F6B">
      <w:pPr>
        <w:pStyle w:val="a3"/>
        <w:spacing w:line="240" w:lineRule="auto"/>
        <w:ind w:firstLine="0"/>
        <w:rPr>
          <w:rFonts w:ascii="GHEA Grapalat" w:hAnsi="GHEA Grapalat"/>
          <w:i w:val="0"/>
          <w:sz w:val="16"/>
          <w:szCs w:val="16"/>
          <w:lang w:val="af-ZA"/>
        </w:rPr>
      </w:pPr>
      <w:r w:rsidRPr="00DA0244">
        <w:rPr>
          <w:rFonts w:ascii="GHEA Grapalat" w:hAnsi="GHEA Grapalat"/>
          <w:i w:val="0"/>
          <w:sz w:val="16"/>
          <w:szCs w:val="16"/>
          <w:lang w:val="af-ZA"/>
        </w:rPr>
        <w:tab/>
      </w:r>
      <w:r w:rsidRPr="00DA0244">
        <w:rPr>
          <w:rFonts w:ascii="GHEA Grapalat" w:hAnsi="GHEA Grapalat"/>
          <w:i w:val="0"/>
          <w:sz w:val="16"/>
          <w:szCs w:val="16"/>
          <w:lang w:val="af-ZA"/>
        </w:rPr>
        <w:tab/>
      </w:r>
      <w:r w:rsidRPr="00DA0244">
        <w:rPr>
          <w:rFonts w:ascii="GHEA Grapalat" w:hAnsi="GHEA Grapalat"/>
          <w:i w:val="0"/>
          <w:sz w:val="16"/>
          <w:szCs w:val="16"/>
          <w:lang w:val="af-ZA"/>
        </w:rPr>
        <w:tab/>
      </w:r>
      <w:r w:rsidRPr="00DA0244">
        <w:rPr>
          <w:rFonts w:ascii="GHEA Grapalat" w:hAnsi="GHEA Grapalat"/>
          <w:i w:val="0"/>
          <w:sz w:val="16"/>
          <w:szCs w:val="16"/>
          <w:lang w:val="af-ZA"/>
        </w:rPr>
        <w:tab/>
      </w:r>
      <w:r w:rsidRPr="00DA0244">
        <w:rPr>
          <w:rFonts w:ascii="GHEA Grapalat" w:hAnsi="GHEA Grapalat"/>
          <w:i w:val="0"/>
          <w:sz w:val="16"/>
          <w:szCs w:val="16"/>
          <w:lang w:val="af-ZA"/>
        </w:rPr>
        <w:tab/>
        <w:t xml:space="preserve">            </w:t>
      </w:r>
    </w:p>
    <w:p w:rsidR="00203F6B" w:rsidRPr="00DA0244" w:rsidRDefault="00203F6B" w:rsidP="00203F6B">
      <w:pPr>
        <w:pStyle w:val="a3"/>
        <w:spacing w:line="240" w:lineRule="auto"/>
        <w:rPr>
          <w:rFonts w:ascii="GHEA Grapalat" w:hAnsi="GHEA Grapalat"/>
          <w:i w:val="0"/>
          <w:sz w:val="16"/>
          <w:szCs w:val="16"/>
          <w:u w:val="single"/>
          <w:lang w:val="af-ZA"/>
        </w:rPr>
      </w:pPr>
      <w:r w:rsidRPr="00DA0244">
        <w:rPr>
          <w:rFonts w:ascii="GHEA Grapalat" w:hAnsi="GHEA Grapalat"/>
          <w:i w:val="0"/>
          <w:sz w:val="16"/>
          <w:szCs w:val="16"/>
          <w:lang w:val="af-ZA"/>
        </w:rPr>
        <w:t xml:space="preserve">                                      Հեռախոս </w:t>
      </w:r>
      <w:r w:rsidR="005E2E8B" w:rsidRPr="00DA0244">
        <w:rPr>
          <w:rFonts w:ascii="GHEA Grapalat" w:hAnsi="GHEA Grapalat"/>
          <w:i w:val="0"/>
          <w:sz w:val="16"/>
          <w:szCs w:val="16"/>
          <w:u w:val="single"/>
          <w:lang w:val="af-ZA"/>
        </w:rPr>
        <w:t>+37410244974</w:t>
      </w:r>
    </w:p>
    <w:p w:rsidR="00203F6B" w:rsidRPr="00DA0244" w:rsidRDefault="00203F6B" w:rsidP="00203F6B">
      <w:pPr>
        <w:pStyle w:val="a3"/>
        <w:spacing w:line="240" w:lineRule="auto"/>
        <w:rPr>
          <w:rFonts w:ascii="GHEA Grapalat" w:hAnsi="GHEA Grapalat"/>
          <w:i w:val="0"/>
          <w:sz w:val="16"/>
          <w:szCs w:val="16"/>
          <w:lang w:val="af-ZA"/>
        </w:rPr>
      </w:pPr>
    </w:p>
    <w:p w:rsidR="00203F6B" w:rsidRPr="00DA0244" w:rsidRDefault="00203F6B" w:rsidP="00203F6B">
      <w:pPr>
        <w:pStyle w:val="a3"/>
        <w:spacing w:line="240" w:lineRule="auto"/>
        <w:rPr>
          <w:rFonts w:ascii="GHEA Grapalat" w:hAnsi="GHEA Grapalat"/>
          <w:i w:val="0"/>
          <w:sz w:val="16"/>
          <w:szCs w:val="16"/>
          <w:u w:val="single"/>
          <w:lang w:val="af-ZA"/>
        </w:rPr>
      </w:pPr>
      <w:r w:rsidRPr="00DA0244">
        <w:rPr>
          <w:rFonts w:ascii="GHEA Grapalat" w:hAnsi="GHEA Grapalat"/>
          <w:i w:val="0"/>
          <w:sz w:val="16"/>
          <w:szCs w:val="16"/>
          <w:lang w:val="af-ZA"/>
        </w:rPr>
        <w:t xml:space="preserve">                                        Էլ. փոստ </w:t>
      </w:r>
      <w:r w:rsidR="00550FA7" w:rsidRPr="00DA0244">
        <w:rPr>
          <w:rFonts w:ascii="GHEA Grapalat" w:hAnsi="GHEA Grapalat"/>
          <w:i w:val="0"/>
          <w:sz w:val="16"/>
          <w:szCs w:val="16"/>
          <w:u w:val="single"/>
          <w:lang w:val="af-ZA"/>
        </w:rPr>
        <w:t>protender.itender@gmail.com</w:t>
      </w:r>
    </w:p>
    <w:p w:rsidR="00203F6B" w:rsidRPr="00DA0244" w:rsidRDefault="00203F6B" w:rsidP="00203F6B">
      <w:pPr>
        <w:pStyle w:val="a3"/>
        <w:spacing w:line="240" w:lineRule="auto"/>
        <w:rPr>
          <w:rFonts w:ascii="GHEA Grapalat" w:hAnsi="GHEA Grapalat"/>
          <w:i w:val="0"/>
          <w:sz w:val="16"/>
          <w:szCs w:val="16"/>
          <w:lang w:val="af-ZA"/>
        </w:rPr>
      </w:pPr>
    </w:p>
    <w:p w:rsidR="00203F6B" w:rsidRPr="00DA0244" w:rsidRDefault="00203F6B" w:rsidP="00550FA7">
      <w:pPr>
        <w:pStyle w:val="a3"/>
        <w:spacing w:line="240" w:lineRule="auto"/>
        <w:ind w:firstLine="0"/>
        <w:jc w:val="left"/>
        <w:rPr>
          <w:rFonts w:ascii="GHEA Grapalat" w:hAnsi="GHEA Grapalat" w:cs="Sylfaen"/>
          <w:i w:val="0"/>
          <w:sz w:val="16"/>
          <w:szCs w:val="16"/>
          <w:lang w:val="af-ZA"/>
        </w:rPr>
      </w:pPr>
      <w:r w:rsidRPr="00DA0244">
        <w:rPr>
          <w:rFonts w:ascii="GHEA Grapalat" w:hAnsi="GHEA Grapalat"/>
          <w:i w:val="0"/>
          <w:sz w:val="16"/>
          <w:szCs w:val="16"/>
          <w:lang w:val="af-ZA"/>
        </w:rPr>
        <w:t xml:space="preserve">Պատվիրատու </w:t>
      </w:r>
      <w:r w:rsidRPr="00DA0244">
        <w:rPr>
          <w:rFonts w:ascii="GHEA Grapalat" w:hAnsi="GHEA Grapalat"/>
          <w:i w:val="0"/>
          <w:sz w:val="16"/>
          <w:szCs w:val="16"/>
          <w:u w:val="single"/>
          <w:lang w:val="af-ZA"/>
        </w:rPr>
        <w:tab/>
      </w:r>
      <w:r w:rsidR="00D468D3">
        <w:rPr>
          <w:rFonts w:ascii="GHEA Grapalat" w:hAnsi="GHEA Grapalat"/>
          <w:i w:val="0"/>
          <w:sz w:val="16"/>
          <w:szCs w:val="16"/>
          <w:lang w:val="af-ZA"/>
        </w:rPr>
        <w:t>ՀՀ ԱՆ «Մարդասիրական օգնության հանրապետական կենտրոն» ՊՈԱԿ</w:t>
      </w:r>
    </w:p>
    <w:p w:rsidR="006710AC" w:rsidRPr="00B756FC" w:rsidRDefault="00203F6B" w:rsidP="006710AC">
      <w:pPr>
        <w:pStyle w:val="aa"/>
        <w:spacing w:after="0"/>
        <w:ind w:firstLine="567"/>
        <w:jc w:val="right"/>
        <w:rPr>
          <w:rFonts w:ascii="GHEA Grapalat" w:hAnsi="GHEA Grapalat" w:cs="Sylfaen"/>
          <w:i/>
          <w:sz w:val="16"/>
          <w:szCs w:val="16"/>
        </w:rPr>
      </w:pPr>
      <w:r w:rsidRPr="00DA0244">
        <w:rPr>
          <w:rFonts w:ascii="GHEA Grapalat" w:hAnsi="GHEA Grapalat" w:cs="Sylfaen"/>
          <w:i/>
          <w:sz w:val="16"/>
          <w:szCs w:val="16"/>
          <w:lang w:val="af-ZA"/>
        </w:rPr>
        <w:br w:type="page"/>
      </w:r>
      <w:r w:rsidR="006710AC" w:rsidRPr="00783FBE">
        <w:rPr>
          <w:rFonts w:ascii="GHEA Grapalat" w:hAnsi="GHEA Grapalat"/>
          <w:i/>
          <w:sz w:val="16"/>
          <w:szCs w:val="16"/>
          <w:lang w:val="af-ZA"/>
        </w:rPr>
        <w:lastRenderedPageBreak/>
        <w:t xml:space="preserve"> </w:t>
      </w:r>
      <w:r w:rsidR="006710AC" w:rsidRPr="00B756FC">
        <w:rPr>
          <w:rFonts w:ascii="GHEA Grapalat" w:hAnsi="GHEA Grapalat"/>
          <w:i/>
          <w:sz w:val="16"/>
          <w:szCs w:val="16"/>
        </w:rPr>
        <w:t xml:space="preserve">Annex 2 </w:t>
      </w:r>
    </w:p>
    <w:p w:rsidR="006710AC" w:rsidRPr="00B756FC" w:rsidRDefault="006710AC" w:rsidP="006710AC">
      <w:pPr>
        <w:pStyle w:val="aa"/>
        <w:spacing w:after="0"/>
        <w:ind w:firstLine="567"/>
        <w:jc w:val="right"/>
        <w:rPr>
          <w:rFonts w:ascii="GHEA Grapalat" w:hAnsi="GHEA Grapalat" w:cs="Sylfaen"/>
          <w:i/>
          <w:sz w:val="16"/>
          <w:szCs w:val="16"/>
        </w:rPr>
      </w:pPr>
      <w:proofErr w:type="gramStart"/>
      <w:r w:rsidRPr="00B756FC">
        <w:rPr>
          <w:rFonts w:ascii="GHEA Grapalat" w:hAnsi="GHEA Grapalat"/>
          <w:i/>
          <w:sz w:val="16"/>
          <w:szCs w:val="16"/>
        </w:rPr>
        <w:t>to</w:t>
      </w:r>
      <w:proofErr w:type="gramEnd"/>
      <w:r w:rsidRPr="00B756FC">
        <w:rPr>
          <w:rFonts w:ascii="GHEA Grapalat" w:hAnsi="GHEA Grapalat"/>
          <w:i/>
          <w:sz w:val="16"/>
          <w:szCs w:val="16"/>
        </w:rPr>
        <w:t xml:space="preserve"> Order of the Minister of Finance of the Republic of Armenia </w:t>
      </w:r>
    </w:p>
    <w:p w:rsidR="006710AC" w:rsidRPr="00B756FC" w:rsidRDefault="006710AC" w:rsidP="006710AC">
      <w:pPr>
        <w:pStyle w:val="aa"/>
        <w:spacing w:after="0"/>
        <w:ind w:firstLine="567"/>
        <w:jc w:val="right"/>
        <w:rPr>
          <w:rFonts w:ascii="GHEA Grapalat" w:hAnsi="GHEA Grapalat" w:cs="Sylfaen"/>
          <w:i/>
          <w:sz w:val="16"/>
          <w:szCs w:val="16"/>
        </w:rPr>
      </w:pPr>
      <w:r w:rsidRPr="00B756FC">
        <w:rPr>
          <w:rFonts w:ascii="GHEA Grapalat" w:hAnsi="GHEA Grapalat"/>
          <w:i/>
          <w:sz w:val="16"/>
          <w:szCs w:val="16"/>
        </w:rPr>
        <w:t xml:space="preserve">No 250-A of 25 May 2017 </w:t>
      </w:r>
    </w:p>
    <w:p w:rsidR="006710AC" w:rsidRPr="00B756FC" w:rsidRDefault="006710AC" w:rsidP="006710AC">
      <w:pPr>
        <w:pStyle w:val="aa"/>
        <w:spacing w:after="0"/>
        <w:ind w:right="-7" w:firstLine="567"/>
        <w:jc w:val="right"/>
        <w:rPr>
          <w:rFonts w:ascii="GHEA Grapalat" w:hAnsi="GHEA Grapalat"/>
          <w:sz w:val="16"/>
          <w:szCs w:val="16"/>
        </w:rPr>
      </w:pPr>
    </w:p>
    <w:p w:rsidR="006710AC" w:rsidRPr="00B756FC" w:rsidRDefault="006710AC" w:rsidP="006710AC">
      <w:pPr>
        <w:pStyle w:val="aa"/>
        <w:spacing w:after="0"/>
        <w:ind w:right="-7" w:firstLine="567"/>
        <w:jc w:val="right"/>
        <w:rPr>
          <w:rFonts w:ascii="GHEA Grapalat" w:hAnsi="GHEA Grapalat" w:cs="Sylfaen"/>
          <w:i/>
          <w:sz w:val="16"/>
          <w:szCs w:val="16"/>
          <w:u w:val="single"/>
        </w:rPr>
      </w:pPr>
      <w:r w:rsidRPr="00B756FC">
        <w:rPr>
          <w:rFonts w:ascii="GHEA Grapalat" w:hAnsi="GHEA Grapalat"/>
          <w:i/>
          <w:sz w:val="16"/>
          <w:szCs w:val="16"/>
          <w:u w:val="single"/>
        </w:rPr>
        <w:t>Model form</w:t>
      </w:r>
    </w:p>
    <w:p w:rsidR="006710AC" w:rsidRPr="00B756FC" w:rsidRDefault="006710AC" w:rsidP="006710AC">
      <w:pPr>
        <w:pStyle w:val="a3"/>
        <w:spacing w:line="240" w:lineRule="auto"/>
        <w:jc w:val="center"/>
        <w:rPr>
          <w:rFonts w:ascii="GHEA Grapalat" w:hAnsi="GHEA Grapalat"/>
          <w:i w:val="0"/>
          <w:sz w:val="16"/>
          <w:szCs w:val="16"/>
        </w:rPr>
      </w:pPr>
    </w:p>
    <w:p w:rsidR="006710AC" w:rsidRPr="00B756FC" w:rsidRDefault="006710AC" w:rsidP="006710AC">
      <w:pPr>
        <w:pStyle w:val="a3"/>
        <w:spacing w:line="240" w:lineRule="auto"/>
        <w:jc w:val="center"/>
        <w:rPr>
          <w:rFonts w:ascii="GHEA Grapalat" w:hAnsi="GHEA Grapalat"/>
          <w:i w:val="0"/>
          <w:sz w:val="16"/>
          <w:szCs w:val="16"/>
        </w:rPr>
      </w:pPr>
      <w:r w:rsidRPr="00B756FC">
        <w:rPr>
          <w:rFonts w:ascii="GHEA Grapalat" w:hAnsi="GHEA Grapalat"/>
          <w:i w:val="0"/>
          <w:sz w:val="16"/>
          <w:szCs w:val="16"/>
        </w:rPr>
        <w:t>NOTICE</w:t>
      </w:r>
    </w:p>
    <w:p w:rsidR="006710AC" w:rsidRPr="00B756FC" w:rsidRDefault="006710AC" w:rsidP="006710AC">
      <w:pPr>
        <w:pStyle w:val="a3"/>
        <w:spacing w:line="240" w:lineRule="auto"/>
        <w:jc w:val="center"/>
        <w:rPr>
          <w:rFonts w:ascii="GHEA Grapalat" w:hAnsi="GHEA Grapalat"/>
          <w:i w:val="0"/>
          <w:sz w:val="16"/>
          <w:szCs w:val="16"/>
        </w:rPr>
      </w:pPr>
      <w:r w:rsidRPr="00B756FC">
        <w:rPr>
          <w:rFonts w:ascii="GHEA Grapalat" w:hAnsi="GHEA Grapalat"/>
          <w:i w:val="0"/>
          <w:sz w:val="16"/>
          <w:szCs w:val="16"/>
        </w:rPr>
        <w:t>ON PRICE QUOTATION</w:t>
      </w:r>
    </w:p>
    <w:p w:rsidR="006710AC" w:rsidRPr="00B756FC" w:rsidRDefault="006710AC" w:rsidP="006710AC">
      <w:pPr>
        <w:pStyle w:val="a3"/>
        <w:spacing w:line="240" w:lineRule="auto"/>
        <w:jc w:val="center"/>
        <w:rPr>
          <w:rFonts w:ascii="GHEA Grapalat" w:hAnsi="GHEA Grapalat"/>
          <w:i w:val="0"/>
          <w:sz w:val="16"/>
          <w:szCs w:val="16"/>
        </w:rPr>
      </w:pPr>
    </w:p>
    <w:p w:rsidR="006710AC" w:rsidRPr="00B756FC" w:rsidRDefault="006710AC" w:rsidP="006710AC">
      <w:pPr>
        <w:pStyle w:val="a3"/>
        <w:spacing w:line="240" w:lineRule="auto"/>
        <w:jc w:val="center"/>
        <w:rPr>
          <w:rFonts w:ascii="GHEA Grapalat" w:hAnsi="GHEA Grapalat"/>
          <w:i w:val="0"/>
          <w:sz w:val="16"/>
          <w:szCs w:val="16"/>
        </w:rPr>
      </w:pPr>
      <w:r w:rsidRPr="00B756FC">
        <w:rPr>
          <w:rFonts w:ascii="GHEA Grapalat" w:hAnsi="GHEA Grapalat"/>
          <w:i w:val="0"/>
          <w:sz w:val="16"/>
          <w:szCs w:val="16"/>
        </w:rPr>
        <w:t>This text of the notice is approved by decision of the Price Quotation Commission "</w:t>
      </w:r>
      <w:r w:rsidRPr="00B756FC">
        <w:rPr>
          <w:rFonts w:ascii="GHEA Grapalat" w:hAnsi="GHEA Grapalat"/>
          <w:i w:val="0"/>
          <w:sz w:val="16"/>
          <w:szCs w:val="16"/>
          <w:lang w:val="en-US"/>
        </w:rPr>
        <w:t>2</w:t>
      </w:r>
      <w:r w:rsidRPr="00B756FC">
        <w:rPr>
          <w:rFonts w:ascii="GHEA Grapalat" w:hAnsi="GHEA Grapalat"/>
          <w:i w:val="0"/>
          <w:sz w:val="16"/>
          <w:szCs w:val="16"/>
        </w:rPr>
        <w:t>"  "</w:t>
      </w:r>
      <w:r w:rsidR="00606B91">
        <w:rPr>
          <w:rFonts w:ascii="GHEA Grapalat" w:hAnsi="GHEA Grapalat"/>
          <w:i w:val="0"/>
          <w:sz w:val="16"/>
          <w:szCs w:val="16"/>
        </w:rPr>
        <w:t>02</w:t>
      </w:r>
      <w:r w:rsidRPr="00B756FC">
        <w:rPr>
          <w:rFonts w:ascii="GHEA Grapalat" w:hAnsi="GHEA Grapalat"/>
          <w:i w:val="0"/>
          <w:sz w:val="16"/>
          <w:szCs w:val="16"/>
        </w:rPr>
        <w:t>" "</w:t>
      </w:r>
      <w:r w:rsidR="00606B91" w:rsidRPr="00606B91">
        <w:rPr>
          <w:rFonts w:ascii="GHEA Grapalat" w:hAnsi="GHEA Grapalat"/>
          <w:i w:val="0"/>
          <w:sz w:val="16"/>
          <w:szCs w:val="16"/>
          <w:lang w:val="en-US"/>
        </w:rPr>
        <w:t>September</w:t>
      </w:r>
      <w:r w:rsidRPr="00B756FC">
        <w:rPr>
          <w:rFonts w:ascii="GHEA Grapalat" w:hAnsi="GHEA Grapalat"/>
          <w:i w:val="0"/>
          <w:sz w:val="16"/>
          <w:szCs w:val="16"/>
        </w:rPr>
        <w:t>" of 201</w:t>
      </w:r>
      <w:r w:rsidRPr="00B756FC">
        <w:rPr>
          <w:rFonts w:ascii="GHEA Grapalat" w:hAnsi="GHEA Grapalat"/>
          <w:i w:val="0"/>
          <w:sz w:val="16"/>
          <w:szCs w:val="16"/>
          <w:lang w:val="en-US"/>
        </w:rPr>
        <w:t>9</w:t>
      </w:r>
      <w:r w:rsidRPr="00B756FC">
        <w:rPr>
          <w:rFonts w:ascii="GHEA Grapalat" w:hAnsi="GHEA Grapalat"/>
          <w:i w:val="0"/>
          <w:sz w:val="16"/>
          <w:szCs w:val="16"/>
        </w:rPr>
        <w:t xml:space="preserve"> and is published pursuant to Article 27 of the Law of the Republic of Armenia "On procurement"</w:t>
      </w:r>
    </w:p>
    <w:p w:rsidR="006710AC" w:rsidRPr="00B756FC" w:rsidRDefault="006710AC" w:rsidP="006710AC">
      <w:pPr>
        <w:pStyle w:val="a3"/>
        <w:spacing w:line="240" w:lineRule="auto"/>
        <w:jc w:val="center"/>
        <w:rPr>
          <w:rFonts w:ascii="GHEA Grapalat" w:hAnsi="GHEA Grapalat"/>
          <w:i w:val="0"/>
          <w:sz w:val="16"/>
          <w:szCs w:val="16"/>
        </w:rPr>
      </w:pPr>
    </w:p>
    <w:p w:rsidR="006710AC" w:rsidRPr="006710AC" w:rsidRDefault="006710AC" w:rsidP="006710AC">
      <w:pPr>
        <w:pStyle w:val="a3"/>
        <w:spacing w:line="240" w:lineRule="auto"/>
        <w:jc w:val="center"/>
        <w:rPr>
          <w:rFonts w:ascii="GHEA Grapalat" w:hAnsi="GHEA Grapalat"/>
          <w:i w:val="0"/>
          <w:sz w:val="16"/>
          <w:szCs w:val="16"/>
          <w:lang w:val="en-US"/>
        </w:rPr>
      </w:pPr>
      <w:r w:rsidRPr="00B756FC">
        <w:rPr>
          <w:rFonts w:ascii="GHEA Grapalat" w:hAnsi="GHEA Grapalat"/>
          <w:i w:val="0"/>
          <w:sz w:val="16"/>
          <w:szCs w:val="16"/>
        </w:rPr>
        <w:t xml:space="preserve">Code of the price quotation </w:t>
      </w:r>
      <w:r>
        <w:rPr>
          <w:rFonts w:ascii="GHEA Grapalat" w:hAnsi="GHEA Grapalat"/>
          <w:i w:val="0"/>
          <w:sz w:val="16"/>
          <w:szCs w:val="16"/>
        </w:rPr>
        <w:t>MOHK</w:t>
      </w:r>
      <w:r w:rsidRPr="00B756FC">
        <w:rPr>
          <w:rFonts w:ascii="GHEA Grapalat" w:hAnsi="GHEA Grapalat"/>
          <w:i w:val="0"/>
          <w:sz w:val="16"/>
          <w:szCs w:val="16"/>
        </w:rPr>
        <w:t>-GHAShDzB-1</w:t>
      </w:r>
      <w:r w:rsidRPr="00B756FC">
        <w:rPr>
          <w:rFonts w:ascii="GHEA Grapalat" w:hAnsi="GHEA Grapalat"/>
          <w:i w:val="0"/>
          <w:sz w:val="16"/>
          <w:szCs w:val="16"/>
          <w:lang w:val="en-US"/>
        </w:rPr>
        <w:t>9</w:t>
      </w:r>
      <w:r w:rsidRPr="00B756FC">
        <w:rPr>
          <w:rFonts w:ascii="GHEA Grapalat" w:hAnsi="GHEA Grapalat"/>
          <w:i w:val="0"/>
          <w:sz w:val="16"/>
          <w:szCs w:val="16"/>
        </w:rPr>
        <w:t>/</w:t>
      </w:r>
      <w:r w:rsidR="00606B91">
        <w:rPr>
          <w:rFonts w:ascii="GHEA Grapalat" w:hAnsi="GHEA Grapalat"/>
          <w:i w:val="0"/>
          <w:sz w:val="16"/>
          <w:szCs w:val="16"/>
          <w:lang w:val="en-US"/>
        </w:rPr>
        <w:t>3</w:t>
      </w:r>
    </w:p>
    <w:p w:rsidR="006710AC" w:rsidRPr="00B756FC" w:rsidRDefault="006710AC" w:rsidP="006710AC">
      <w:pPr>
        <w:pStyle w:val="a3"/>
        <w:spacing w:line="240" w:lineRule="auto"/>
        <w:rPr>
          <w:rFonts w:ascii="GHEA Grapalat" w:hAnsi="GHEA Grapalat"/>
          <w:i w:val="0"/>
          <w:sz w:val="16"/>
          <w:szCs w:val="16"/>
        </w:rPr>
      </w:pPr>
    </w:p>
    <w:tbl>
      <w:tblPr>
        <w:tblW w:w="0" w:type="auto"/>
        <w:tblLook w:val="04A0" w:firstRow="1" w:lastRow="0" w:firstColumn="1" w:lastColumn="0" w:noHBand="0" w:noVBand="1"/>
      </w:tblPr>
      <w:tblGrid>
        <w:gridCol w:w="9286"/>
      </w:tblGrid>
      <w:tr w:rsidR="006710AC" w:rsidRPr="00B756FC" w:rsidTr="00FB4E30">
        <w:tc>
          <w:tcPr>
            <w:tcW w:w="9286" w:type="dxa"/>
            <w:shd w:val="clear" w:color="auto" w:fill="auto"/>
          </w:tcPr>
          <w:p w:rsidR="006710AC" w:rsidRPr="00B756FC" w:rsidRDefault="006710AC" w:rsidP="00FB4E30">
            <w:pPr>
              <w:pStyle w:val="a3"/>
              <w:spacing w:line="240" w:lineRule="auto"/>
              <w:ind w:firstLine="0"/>
              <w:rPr>
                <w:rFonts w:ascii="GHEA Grapalat" w:hAnsi="GHEA Grapalat"/>
                <w:i w:val="0"/>
                <w:sz w:val="16"/>
                <w:szCs w:val="16"/>
              </w:rPr>
            </w:pPr>
            <w:r w:rsidRPr="00B756FC">
              <w:rPr>
                <w:rFonts w:ascii="GHEA Grapalat" w:hAnsi="GHEA Grapalat"/>
                <w:i w:val="0"/>
                <w:sz w:val="16"/>
                <w:szCs w:val="16"/>
              </w:rPr>
              <w:t>The contracting authority</w:t>
            </w:r>
            <w:r w:rsidRPr="00F97411">
              <w:rPr>
                <w:rFonts w:ascii="GHEA Grapalat" w:hAnsi="GHEA Grapalat"/>
                <w:i w:val="0"/>
                <w:sz w:val="16"/>
                <w:szCs w:val="16"/>
                <w:lang w:val="en-US"/>
              </w:rPr>
              <w:t xml:space="preserve"> </w:t>
            </w:r>
            <w:r>
              <w:rPr>
                <w:rFonts w:ascii="GHEA Grapalat" w:hAnsi="GHEA Grapalat"/>
                <w:i w:val="0"/>
                <w:sz w:val="16"/>
                <w:szCs w:val="16"/>
              </w:rPr>
              <w:t>Republican center for humanitarian aid SNCO</w:t>
            </w:r>
            <w:r w:rsidRPr="00B756FC">
              <w:rPr>
                <w:rFonts w:ascii="GHEA Grapalat" w:hAnsi="GHEA Grapalat"/>
                <w:i w:val="0"/>
                <w:sz w:val="16"/>
                <w:szCs w:val="16"/>
              </w:rPr>
              <w:t xml:space="preserve">, located at the following address: </w:t>
            </w:r>
            <w:r>
              <w:rPr>
                <w:rFonts w:ascii="GHEA Grapalat" w:hAnsi="GHEA Grapalat"/>
                <w:i w:val="0"/>
                <w:sz w:val="16"/>
                <w:szCs w:val="16"/>
              </w:rPr>
              <w:t>Titogradyan St., 14/10 B.</w:t>
            </w:r>
          </w:p>
        </w:tc>
      </w:tr>
    </w:tbl>
    <w:p w:rsidR="006710AC" w:rsidRPr="00B756FC" w:rsidRDefault="006710AC" w:rsidP="006710AC">
      <w:pPr>
        <w:pStyle w:val="a3"/>
        <w:spacing w:line="240" w:lineRule="auto"/>
        <w:ind w:firstLine="0"/>
        <w:rPr>
          <w:rFonts w:ascii="GHEA Grapalat" w:hAnsi="GHEA Grapalat"/>
          <w:i w:val="0"/>
          <w:sz w:val="16"/>
          <w:szCs w:val="16"/>
        </w:rPr>
      </w:pPr>
      <w:proofErr w:type="gramStart"/>
      <w:r w:rsidRPr="00B756FC">
        <w:rPr>
          <w:rFonts w:ascii="GHEA Grapalat" w:hAnsi="GHEA Grapalat"/>
          <w:i w:val="0"/>
          <w:sz w:val="16"/>
          <w:szCs w:val="16"/>
        </w:rPr>
        <w:t>gives</w:t>
      </w:r>
      <w:proofErr w:type="gramEnd"/>
      <w:r w:rsidRPr="00B756FC">
        <w:rPr>
          <w:rFonts w:ascii="GHEA Grapalat" w:hAnsi="GHEA Grapalat"/>
          <w:i w:val="0"/>
          <w:sz w:val="16"/>
          <w:szCs w:val="16"/>
        </w:rPr>
        <w:t xml:space="preserve"> notice for a price quotation which shall be carried out in one stage.</w:t>
      </w:r>
    </w:p>
    <w:p w:rsidR="006710AC" w:rsidRPr="00B756FC" w:rsidRDefault="006710AC" w:rsidP="006710AC">
      <w:pPr>
        <w:pStyle w:val="a3"/>
        <w:spacing w:line="240" w:lineRule="auto"/>
        <w:ind w:firstLine="0"/>
        <w:rPr>
          <w:rFonts w:ascii="GHEA Grapalat" w:hAnsi="GHEA Grapalat"/>
          <w:i w:val="0"/>
          <w:sz w:val="16"/>
          <w:szCs w:val="16"/>
        </w:rPr>
      </w:pPr>
      <w:r w:rsidRPr="00B756FC">
        <w:rPr>
          <w:rFonts w:ascii="GHEA Grapalat" w:hAnsi="GHEA Grapalat"/>
          <w:i w:val="0"/>
          <w:sz w:val="16"/>
          <w:szCs w:val="16"/>
        </w:rPr>
        <w:t>The bidder selected based on the results of the price quotation will be proposed, in a prescribed manner, to conclude a contract for performance of</w:t>
      </w:r>
      <w:r w:rsidRPr="00423EF9">
        <w:rPr>
          <w:rFonts w:ascii="GHEA Grapalat" w:hAnsi="GHEA Grapalat"/>
          <w:i w:val="0"/>
          <w:sz w:val="16"/>
          <w:szCs w:val="16"/>
        </w:rPr>
        <w:t xml:space="preserve">Renovation of sanitary units for </w:t>
      </w:r>
      <w:r w:rsidRPr="0079226B">
        <w:rPr>
          <w:rFonts w:ascii="GHEA Grapalat" w:hAnsi="GHEA Grapalat"/>
          <w:i w:val="0"/>
          <w:sz w:val="16"/>
          <w:szCs w:val="16"/>
          <w:lang w:val="en-US"/>
        </w:rPr>
        <w:t>construction works</w:t>
      </w:r>
      <w:r w:rsidRPr="00B756FC">
        <w:rPr>
          <w:rFonts w:ascii="GHEA Grapalat" w:hAnsi="GHEA Grapalat"/>
          <w:i w:val="0"/>
          <w:sz w:val="16"/>
          <w:szCs w:val="16"/>
        </w:rPr>
        <w:t xml:space="preserve"> (hereinafter referred to as "the contract").                           </w:t>
      </w:r>
    </w:p>
    <w:p w:rsidR="006710AC" w:rsidRPr="00B756FC" w:rsidRDefault="006710AC" w:rsidP="006710AC">
      <w:pPr>
        <w:pStyle w:val="a3"/>
        <w:spacing w:line="240" w:lineRule="auto"/>
        <w:ind w:firstLine="0"/>
        <w:rPr>
          <w:rFonts w:ascii="GHEA Grapalat" w:hAnsi="GHEA Grapalat"/>
          <w:i w:val="0"/>
          <w:sz w:val="16"/>
          <w:szCs w:val="16"/>
        </w:rPr>
      </w:pPr>
      <w:r w:rsidRPr="00B756FC">
        <w:rPr>
          <w:rFonts w:ascii="GHEA Grapalat" w:hAnsi="GHEA Grapalat"/>
          <w:i w:val="0"/>
          <w:sz w:val="16"/>
          <w:szCs w:val="16"/>
        </w:rPr>
        <w:t>Pursuant to Article 7 of the Law of the Republic of Armenia "On procurement", any person, irrespective of the fact of being a foreign natural person, an organisation or a stateless person, shall have equal right to participate in this price quotation.</w:t>
      </w:r>
    </w:p>
    <w:p w:rsidR="006710AC" w:rsidRPr="00B756FC" w:rsidRDefault="006710AC" w:rsidP="006710AC">
      <w:pPr>
        <w:jc w:val="both"/>
        <w:rPr>
          <w:rFonts w:ascii="GHEA Grapalat" w:hAnsi="GHEA Grapalat"/>
          <w:sz w:val="16"/>
          <w:szCs w:val="16"/>
        </w:rPr>
      </w:pPr>
      <w:r w:rsidRPr="00B756FC">
        <w:rPr>
          <w:rFonts w:ascii="GHEA Grapalat" w:hAnsi="GHEA Grapalat"/>
          <w:sz w:val="16"/>
          <w:szCs w:val="16"/>
        </w:rPr>
        <w:t>The qualification criteria for the persons ineligible to participate in the price quotation, as well as for bidders, and the documents to be submitted for the evaluation of those criteria shall be established by the invitation for this procedure.</w:t>
      </w:r>
    </w:p>
    <w:p w:rsidR="006710AC" w:rsidRPr="00B756FC" w:rsidRDefault="006710AC" w:rsidP="006710AC">
      <w:pPr>
        <w:pStyle w:val="a3"/>
        <w:spacing w:line="240" w:lineRule="auto"/>
        <w:ind w:firstLine="0"/>
        <w:rPr>
          <w:rFonts w:ascii="GHEA Grapalat" w:hAnsi="GHEA Grapalat"/>
          <w:i w:val="0"/>
          <w:sz w:val="16"/>
          <w:szCs w:val="16"/>
        </w:rPr>
      </w:pPr>
      <w:r w:rsidRPr="00B756FC">
        <w:rPr>
          <w:rFonts w:ascii="GHEA Grapalat" w:hAnsi="GHEA Grapalat"/>
          <w:i w:val="0"/>
          <w:sz w:val="16"/>
          <w:szCs w:val="16"/>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10AC" w:rsidRPr="00B756FC" w:rsidRDefault="006710AC" w:rsidP="006710AC">
      <w:pPr>
        <w:pStyle w:val="a3"/>
        <w:spacing w:line="240" w:lineRule="auto"/>
        <w:ind w:firstLine="0"/>
        <w:rPr>
          <w:rFonts w:ascii="GHEA Grapalat" w:hAnsi="GHEA Grapalat"/>
          <w:i w:val="0"/>
          <w:sz w:val="16"/>
          <w:szCs w:val="16"/>
        </w:rPr>
      </w:pPr>
      <w:r w:rsidRPr="00B756FC">
        <w:rPr>
          <w:rFonts w:ascii="GHEA Grapalat" w:hAnsi="GHEA Grapalat"/>
          <w:i w:val="0"/>
          <w:sz w:val="16"/>
          <w:szCs w:val="16"/>
        </w:rPr>
        <w:t xml:space="preserve">For receiving the hard copy of the invitation for the price quotation, it is necessary to apply to the contracting authority by </w:t>
      </w:r>
      <w:r w:rsidR="00FB4E30">
        <w:rPr>
          <w:rFonts w:ascii="GHEA Grapalat" w:hAnsi="GHEA Grapalat"/>
          <w:i w:val="0"/>
          <w:sz w:val="16"/>
          <w:szCs w:val="16"/>
        </w:rPr>
        <w:t>14:30</w:t>
      </w:r>
      <w:r w:rsidRPr="00B756FC">
        <w:rPr>
          <w:rFonts w:ascii="GHEA Grapalat" w:hAnsi="GHEA Grapalat"/>
          <w:i w:val="0"/>
          <w:sz w:val="16"/>
          <w:szCs w:val="16"/>
        </w:rPr>
        <w:t>o'clock of the 7 day from the date of publication of this notice.</w:t>
      </w:r>
      <w:r w:rsidRPr="00B756FC">
        <w:rPr>
          <w:rFonts w:ascii="GHEA Grapalat" w:hAnsi="GHEA Grapalat"/>
          <w:sz w:val="16"/>
          <w:szCs w:val="16"/>
        </w:rPr>
        <w:t xml:space="preserve"> </w:t>
      </w:r>
      <w:r w:rsidRPr="00B756FC">
        <w:rPr>
          <w:rFonts w:ascii="GHEA Grapalat" w:hAnsi="GHEA Grapalat"/>
          <w:i w:val="0"/>
          <w:sz w:val="16"/>
          <w:szCs w:val="16"/>
        </w:rPr>
        <w:t xml:space="preserve">Moreover, an application in writing must be submitted to the contracting </w:t>
      </w:r>
      <w:r w:rsidRPr="00B756FC">
        <w:rPr>
          <w:rFonts w:ascii="GHEA Grapalat" w:hAnsi="GHEA Grapalat"/>
          <w:i w:val="0"/>
          <w:spacing w:val="2"/>
          <w:sz w:val="16"/>
          <w:szCs w:val="16"/>
        </w:rPr>
        <w:t>authority for receiving the hard copy of the invitation.</w:t>
      </w:r>
      <w:r w:rsidRPr="00B756FC">
        <w:rPr>
          <w:rFonts w:ascii="GHEA Grapalat" w:hAnsi="GHEA Grapalat"/>
          <w:spacing w:val="2"/>
          <w:sz w:val="16"/>
          <w:szCs w:val="16"/>
        </w:rPr>
        <w:t xml:space="preserve"> </w:t>
      </w:r>
      <w:r w:rsidRPr="00B756FC">
        <w:rPr>
          <w:rFonts w:ascii="GHEA Grapalat" w:hAnsi="GHEA Grapalat"/>
          <w:i w:val="0"/>
          <w:spacing w:val="2"/>
          <w:sz w:val="16"/>
          <w:szCs w:val="16"/>
        </w:rPr>
        <w:t>The</w:t>
      </w:r>
      <w:r w:rsidRPr="00B756FC">
        <w:rPr>
          <w:rFonts w:ascii="Courier New" w:hAnsi="Courier New" w:cs="Courier New"/>
          <w:i w:val="0"/>
          <w:spacing w:val="2"/>
          <w:sz w:val="16"/>
          <w:szCs w:val="16"/>
        </w:rPr>
        <w:t> </w:t>
      </w:r>
      <w:r w:rsidRPr="00B756FC">
        <w:rPr>
          <w:rFonts w:ascii="GHEA Grapalat" w:hAnsi="GHEA Grapalat"/>
          <w:i w:val="0"/>
          <w:spacing w:val="2"/>
          <w:sz w:val="16"/>
          <w:szCs w:val="16"/>
        </w:rPr>
        <w:t xml:space="preserve">contracting authority shall ensure the free of charge provision of the hard copy of the invitation on the first working day following the receipt of such request. </w:t>
      </w:r>
      <w:r w:rsidRPr="00B756FC">
        <w:rPr>
          <w:rFonts w:ascii="GHEA Grapalat" w:hAnsi="GHEA Grapalat"/>
          <w:i w:val="0"/>
          <w:sz w:val="16"/>
          <w:szCs w:val="16"/>
        </w:rPr>
        <w:t>In case of a request to provide the invitation electronically, the contracting authority shall ensure the free of charge provision of the invitation electronically within the</w:t>
      </w:r>
      <w:r w:rsidRPr="00B756FC">
        <w:rPr>
          <w:rFonts w:ascii="Courier New" w:hAnsi="Courier New" w:cs="Courier New"/>
          <w:i w:val="0"/>
          <w:sz w:val="16"/>
          <w:szCs w:val="16"/>
        </w:rPr>
        <w:t> </w:t>
      </w:r>
      <w:r w:rsidRPr="00B756FC">
        <w:rPr>
          <w:rFonts w:ascii="GHEA Grapalat" w:hAnsi="GHEA Grapalat"/>
          <w:i w:val="0"/>
          <w:sz w:val="16"/>
          <w:szCs w:val="16"/>
        </w:rPr>
        <w:t xml:space="preserve">working day following the date of receipt of the application. </w:t>
      </w:r>
    </w:p>
    <w:p w:rsidR="006710AC" w:rsidRPr="00B756FC" w:rsidRDefault="006710AC" w:rsidP="006710AC">
      <w:pPr>
        <w:pStyle w:val="a3"/>
        <w:spacing w:line="240" w:lineRule="auto"/>
        <w:ind w:firstLine="0"/>
        <w:rPr>
          <w:rFonts w:ascii="GHEA Grapalat" w:hAnsi="GHEA Grapalat"/>
          <w:i w:val="0"/>
          <w:sz w:val="16"/>
          <w:szCs w:val="16"/>
        </w:rPr>
      </w:pPr>
      <w:r w:rsidRPr="00B756FC">
        <w:rPr>
          <w:rFonts w:ascii="GHEA Grapalat" w:hAnsi="GHEA Grapalat"/>
          <w:i w:val="0"/>
          <w:sz w:val="16"/>
          <w:szCs w:val="16"/>
        </w:rPr>
        <w:t xml:space="preserve">Failure to receive the invitation shall not limit the bidder's right to participate in this procedure. </w:t>
      </w:r>
    </w:p>
    <w:p w:rsidR="006710AC" w:rsidRPr="00B756FC" w:rsidRDefault="006710AC" w:rsidP="006710AC">
      <w:pPr>
        <w:pStyle w:val="a3"/>
        <w:spacing w:line="240" w:lineRule="auto"/>
        <w:ind w:firstLine="0"/>
        <w:rPr>
          <w:rFonts w:ascii="GHEA Grapalat" w:hAnsi="GHEA Grapalat"/>
          <w:i w:val="0"/>
          <w:sz w:val="16"/>
          <w:szCs w:val="16"/>
        </w:rPr>
      </w:pPr>
      <w:r w:rsidRPr="00B756FC">
        <w:rPr>
          <w:rFonts w:ascii="GHEA Grapalat" w:hAnsi="GHEA Grapalat"/>
          <w:i w:val="0"/>
          <w:sz w:val="16"/>
          <w:szCs w:val="16"/>
        </w:rPr>
        <w:t xml:space="preserve">The bids for the price quotation must be submitted to the following address: </w:t>
      </w:r>
      <w:r>
        <w:rPr>
          <w:rFonts w:ascii="GHEA Grapalat" w:hAnsi="GHEA Grapalat"/>
          <w:i w:val="0"/>
          <w:sz w:val="16"/>
          <w:szCs w:val="16"/>
        </w:rPr>
        <w:t>Titogradyan St., 14/10 B.</w:t>
      </w:r>
      <w:r w:rsidRPr="00B756FC">
        <w:rPr>
          <w:rFonts w:ascii="GHEA Grapalat" w:hAnsi="GHEA Grapalat"/>
          <w:i w:val="0"/>
          <w:sz w:val="16"/>
          <w:szCs w:val="16"/>
        </w:rPr>
        <w:t xml:space="preserve">in hard copy, by </w:t>
      </w:r>
      <w:r w:rsidR="00FB4E30">
        <w:rPr>
          <w:rFonts w:ascii="GHEA Grapalat" w:hAnsi="GHEA Grapalat"/>
          <w:i w:val="0"/>
          <w:sz w:val="16"/>
          <w:szCs w:val="16"/>
        </w:rPr>
        <w:t>14:30</w:t>
      </w:r>
      <w:r w:rsidRPr="00B756FC">
        <w:rPr>
          <w:rFonts w:ascii="GHEA Grapalat" w:hAnsi="GHEA Grapalat"/>
          <w:i w:val="0"/>
          <w:sz w:val="16"/>
          <w:szCs w:val="16"/>
        </w:rPr>
        <w:t xml:space="preserve">o'clock of the 7 day from the date of publication of this notice. The bids may, in addition to Armenian, also be submitted in English or Russian. </w:t>
      </w:r>
    </w:p>
    <w:p w:rsidR="006710AC" w:rsidRPr="00B756FC" w:rsidRDefault="006710AC" w:rsidP="006710AC">
      <w:pPr>
        <w:pStyle w:val="a3"/>
        <w:spacing w:line="240" w:lineRule="auto"/>
        <w:ind w:firstLine="0"/>
        <w:rPr>
          <w:rFonts w:ascii="GHEA Grapalat" w:hAnsi="GHEA Grapalat"/>
          <w:i w:val="0"/>
          <w:sz w:val="16"/>
          <w:szCs w:val="16"/>
        </w:rPr>
      </w:pPr>
      <w:r w:rsidRPr="00B756FC">
        <w:rPr>
          <w:rFonts w:ascii="GHEA Grapalat" w:hAnsi="GHEA Grapalat"/>
          <w:i w:val="0"/>
          <w:sz w:val="16"/>
          <w:szCs w:val="16"/>
        </w:rPr>
        <w:t xml:space="preserve">The bid opening will take place at the following address: </w:t>
      </w:r>
      <w:r>
        <w:rPr>
          <w:rFonts w:ascii="GHEA Grapalat" w:hAnsi="GHEA Grapalat"/>
          <w:i w:val="0"/>
          <w:sz w:val="16"/>
          <w:szCs w:val="16"/>
        </w:rPr>
        <w:t>Titogradyan St., 14/10 B.</w:t>
      </w:r>
      <w:r w:rsidRPr="00B756FC">
        <w:rPr>
          <w:rFonts w:ascii="GHEA Grapalat" w:hAnsi="GHEA Grapalat"/>
          <w:i w:val="0"/>
          <w:sz w:val="16"/>
          <w:szCs w:val="16"/>
        </w:rPr>
        <w:t>, on "</w:t>
      </w:r>
      <w:r w:rsidR="00606B91" w:rsidRPr="00606B91">
        <w:rPr>
          <w:rFonts w:ascii="GHEA Grapalat" w:hAnsi="GHEA Grapalat"/>
          <w:i w:val="0"/>
          <w:sz w:val="16"/>
          <w:szCs w:val="16"/>
          <w:lang w:val="en-US"/>
        </w:rPr>
        <w:t>10</w:t>
      </w:r>
      <w:r w:rsidRPr="00B756FC">
        <w:rPr>
          <w:rFonts w:ascii="GHEA Grapalat" w:hAnsi="GHEA Grapalat"/>
          <w:i w:val="0"/>
          <w:sz w:val="16"/>
          <w:szCs w:val="16"/>
        </w:rPr>
        <w:t>"</w:t>
      </w:r>
      <w:r w:rsidR="00606B91" w:rsidRPr="00606B91">
        <w:rPr>
          <w:rFonts w:ascii="GHEA Grapalat" w:hAnsi="GHEA Grapalat"/>
          <w:i w:val="0"/>
          <w:sz w:val="16"/>
          <w:szCs w:val="16"/>
          <w:lang w:val="en-US"/>
        </w:rPr>
        <w:t>Setember</w:t>
      </w:r>
      <w:r w:rsidRPr="00B756FC">
        <w:rPr>
          <w:rFonts w:ascii="GHEA Grapalat" w:hAnsi="GHEA Grapalat"/>
          <w:i w:val="0"/>
          <w:sz w:val="16"/>
          <w:szCs w:val="16"/>
        </w:rPr>
        <w:t>" "201</w:t>
      </w:r>
      <w:r w:rsidRPr="00B756FC">
        <w:rPr>
          <w:rFonts w:ascii="GHEA Grapalat" w:hAnsi="GHEA Grapalat"/>
          <w:i w:val="0"/>
          <w:sz w:val="16"/>
          <w:szCs w:val="16"/>
          <w:lang w:val="en-US"/>
        </w:rPr>
        <w:t>9</w:t>
      </w:r>
      <w:r w:rsidRPr="00B756FC">
        <w:rPr>
          <w:rFonts w:ascii="GHEA Grapalat" w:hAnsi="GHEA Grapalat"/>
          <w:i w:val="0"/>
          <w:sz w:val="16"/>
          <w:szCs w:val="16"/>
        </w:rPr>
        <w:t xml:space="preserve">", at </w:t>
      </w:r>
      <w:r w:rsidR="00FB4E30">
        <w:rPr>
          <w:rFonts w:ascii="GHEA Grapalat" w:hAnsi="GHEA Grapalat"/>
          <w:i w:val="0"/>
          <w:sz w:val="16"/>
          <w:szCs w:val="16"/>
        </w:rPr>
        <w:t>14:30</w:t>
      </w:r>
      <w:r w:rsidRPr="00B756FC">
        <w:rPr>
          <w:rFonts w:ascii="GHEA Grapalat" w:hAnsi="GHEA Grapalat"/>
          <w:i w:val="0"/>
          <w:sz w:val="16"/>
          <w:szCs w:val="16"/>
          <w:lang w:val="en-US"/>
        </w:rPr>
        <w:t xml:space="preserve"> </w:t>
      </w:r>
      <w:r w:rsidRPr="00B756FC">
        <w:rPr>
          <w:rFonts w:ascii="GHEA Grapalat" w:hAnsi="GHEA Grapalat"/>
          <w:i w:val="0"/>
          <w:sz w:val="16"/>
          <w:szCs w:val="16"/>
        </w:rPr>
        <w:t>o'clock.</w:t>
      </w:r>
    </w:p>
    <w:p w:rsidR="006710AC" w:rsidRPr="00B756FC" w:rsidRDefault="006710AC" w:rsidP="006710AC">
      <w:pPr>
        <w:pStyle w:val="a3"/>
        <w:spacing w:line="240" w:lineRule="auto"/>
        <w:ind w:firstLine="0"/>
        <w:rPr>
          <w:rFonts w:ascii="GHEA Grapalat" w:hAnsi="GHEA Grapalat"/>
          <w:i w:val="0"/>
          <w:sz w:val="16"/>
          <w:szCs w:val="16"/>
        </w:rPr>
      </w:pPr>
      <w:r w:rsidRPr="00B756FC">
        <w:rPr>
          <w:rFonts w:ascii="GHEA Grapalat" w:hAnsi="GHEA Grapalat"/>
          <w:i w:val="0"/>
          <w:sz w:val="16"/>
          <w:szCs w:val="16"/>
        </w:rPr>
        <w:t xml:space="preserve">The appeals concerning this procedure must by filed to the Procurement Appeals Board, to the following address: Melik-Adamyan St. </w:t>
      </w:r>
      <w:proofErr w:type="gramStart"/>
      <w:r w:rsidRPr="00B756FC">
        <w:rPr>
          <w:rFonts w:ascii="GHEA Grapalat" w:hAnsi="GHEA Grapalat"/>
          <w:i w:val="0"/>
          <w:sz w:val="16"/>
          <w:szCs w:val="16"/>
        </w:rPr>
        <w:t>1.,</w:t>
      </w:r>
      <w:proofErr w:type="gramEnd"/>
      <w:r w:rsidRPr="00B756FC">
        <w:rPr>
          <w:rFonts w:ascii="GHEA Grapalat" w:hAnsi="GHEA Grapalat"/>
          <w:i w:val="0"/>
          <w:sz w:val="16"/>
          <w:szCs w:val="16"/>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6710AC" w:rsidRPr="00B756FC" w:rsidRDefault="006710AC" w:rsidP="006710AC">
      <w:pPr>
        <w:pStyle w:val="a3"/>
        <w:spacing w:line="240" w:lineRule="auto"/>
        <w:ind w:firstLine="0"/>
        <w:rPr>
          <w:rFonts w:ascii="GHEA Grapalat" w:hAnsi="GHEA Grapalat"/>
          <w:i w:val="0"/>
          <w:sz w:val="16"/>
          <w:szCs w:val="16"/>
        </w:rPr>
      </w:pPr>
      <w:r w:rsidRPr="00B756FC">
        <w:rPr>
          <w:rFonts w:ascii="GHEA Grapalat" w:hAnsi="GHEA Grapalat"/>
          <w:i w:val="0"/>
          <w:sz w:val="16"/>
          <w:szCs w:val="16"/>
        </w:rPr>
        <w:t>For receiving additional information concerning this notice, you may apply to Edvard Grigoryan, Secretary of the Evaluation Commission</w:t>
      </w:r>
    </w:p>
    <w:p w:rsidR="006710AC" w:rsidRPr="00B756FC" w:rsidRDefault="006710AC" w:rsidP="006710AC">
      <w:pPr>
        <w:pStyle w:val="a3"/>
        <w:spacing w:line="240" w:lineRule="auto"/>
        <w:ind w:firstLine="3544"/>
        <w:rPr>
          <w:rFonts w:ascii="GHEA Grapalat" w:hAnsi="GHEA Grapalat"/>
          <w:i w:val="0"/>
          <w:sz w:val="16"/>
          <w:szCs w:val="16"/>
        </w:rPr>
      </w:pPr>
    </w:p>
    <w:p w:rsidR="006710AC" w:rsidRPr="00B756FC" w:rsidRDefault="006710AC" w:rsidP="006710AC">
      <w:pPr>
        <w:pStyle w:val="a3"/>
        <w:spacing w:line="240" w:lineRule="auto"/>
        <w:ind w:firstLine="0"/>
        <w:rPr>
          <w:rFonts w:ascii="GHEA Grapalat" w:hAnsi="GHEA Grapalat"/>
          <w:i w:val="0"/>
          <w:sz w:val="16"/>
          <w:szCs w:val="16"/>
          <w:u w:val="single"/>
          <w:lang w:val="af-ZA"/>
        </w:rPr>
      </w:pPr>
      <w:r w:rsidRPr="00B756FC">
        <w:rPr>
          <w:rFonts w:ascii="GHEA Grapalat" w:hAnsi="GHEA Grapalat"/>
          <w:i w:val="0"/>
          <w:sz w:val="16"/>
          <w:szCs w:val="16"/>
        </w:rPr>
        <w:t xml:space="preserve">Telephone </w:t>
      </w:r>
      <w:r w:rsidRPr="00B756FC">
        <w:rPr>
          <w:rFonts w:ascii="GHEA Grapalat" w:hAnsi="GHEA Grapalat"/>
          <w:i w:val="0"/>
          <w:sz w:val="16"/>
          <w:szCs w:val="16"/>
          <w:u w:val="single"/>
          <w:lang w:val="af-ZA"/>
        </w:rPr>
        <w:t>+37410244974</w:t>
      </w:r>
    </w:p>
    <w:p w:rsidR="006710AC" w:rsidRPr="00B756FC" w:rsidRDefault="006710AC" w:rsidP="006710AC">
      <w:pPr>
        <w:pStyle w:val="a3"/>
        <w:spacing w:line="240" w:lineRule="auto"/>
        <w:ind w:firstLine="0"/>
        <w:rPr>
          <w:rFonts w:ascii="GHEA Grapalat" w:hAnsi="GHEA Grapalat"/>
          <w:i w:val="0"/>
          <w:sz w:val="16"/>
          <w:szCs w:val="16"/>
        </w:rPr>
      </w:pPr>
      <w:r w:rsidRPr="00B756FC">
        <w:rPr>
          <w:rFonts w:ascii="GHEA Grapalat" w:hAnsi="GHEA Grapalat"/>
          <w:i w:val="0"/>
          <w:sz w:val="16"/>
          <w:szCs w:val="16"/>
        </w:rPr>
        <w:t xml:space="preserve">E-mail </w:t>
      </w:r>
      <w:r w:rsidRPr="00B756FC">
        <w:rPr>
          <w:rFonts w:ascii="GHEA Grapalat" w:hAnsi="GHEA Grapalat"/>
          <w:i w:val="0"/>
          <w:sz w:val="16"/>
          <w:szCs w:val="16"/>
          <w:u w:val="single"/>
          <w:lang w:val="af-ZA"/>
        </w:rPr>
        <w:t>protender.itender@gmail.com</w:t>
      </w:r>
      <w:r w:rsidRPr="00B756FC">
        <w:rPr>
          <w:rFonts w:ascii="GHEA Grapalat" w:hAnsi="GHEA Grapalat"/>
          <w:i w:val="0"/>
          <w:sz w:val="16"/>
          <w:szCs w:val="16"/>
        </w:rPr>
        <w:t xml:space="preserve"> </w:t>
      </w:r>
    </w:p>
    <w:p w:rsidR="006710AC" w:rsidRPr="00B756FC" w:rsidRDefault="006710AC" w:rsidP="006710AC">
      <w:pPr>
        <w:pStyle w:val="a3"/>
        <w:spacing w:line="240" w:lineRule="auto"/>
        <w:ind w:firstLine="0"/>
        <w:rPr>
          <w:rFonts w:ascii="GHEA Grapalat" w:hAnsi="GHEA Grapalat"/>
          <w:i w:val="0"/>
          <w:sz w:val="16"/>
          <w:szCs w:val="16"/>
          <w:u w:val="single"/>
        </w:rPr>
      </w:pPr>
      <w:r w:rsidRPr="00B756FC">
        <w:rPr>
          <w:rFonts w:ascii="GHEA Grapalat" w:hAnsi="GHEA Grapalat"/>
          <w:i w:val="0"/>
          <w:sz w:val="16"/>
          <w:szCs w:val="16"/>
        </w:rPr>
        <w:t>Contracting authority</w:t>
      </w:r>
      <w:r w:rsidRPr="0079226B">
        <w:rPr>
          <w:rFonts w:ascii="GHEA Grapalat" w:hAnsi="GHEA Grapalat"/>
          <w:i w:val="0"/>
          <w:sz w:val="16"/>
          <w:szCs w:val="16"/>
          <w:lang w:val="en-US"/>
        </w:rPr>
        <w:t xml:space="preserve"> </w:t>
      </w:r>
      <w:r>
        <w:rPr>
          <w:rFonts w:ascii="GHEA Grapalat" w:hAnsi="GHEA Grapalat"/>
          <w:i w:val="0"/>
          <w:sz w:val="16"/>
          <w:szCs w:val="16"/>
        </w:rPr>
        <w:t>REPUBLICAN CENTER FOR HUMANITARIAN AID SNCO</w:t>
      </w:r>
      <w:r w:rsidRPr="00B756FC">
        <w:rPr>
          <w:rFonts w:ascii="GHEA Grapalat" w:hAnsi="GHEA Grapalat"/>
          <w:i w:val="0"/>
          <w:sz w:val="16"/>
          <w:szCs w:val="16"/>
        </w:rPr>
        <w:t>,</w:t>
      </w:r>
    </w:p>
    <w:p w:rsidR="006710AC" w:rsidRPr="00B756FC" w:rsidRDefault="006710AC" w:rsidP="006710AC">
      <w:pPr>
        <w:pStyle w:val="aa"/>
        <w:spacing w:after="0"/>
        <w:ind w:right="-7" w:firstLine="567"/>
        <w:rPr>
          <w:rFonts w:ascii="GHEA Grapalat" w:hAnsi="GHEA Grapalat" w:cs="Sylfaen"/>
          <w:i/>
          <w:sz w:val="16"/>
          <w:szCs w:val="16"/>
        </w:rPr>
      </w:pPr>
    </w:p>
    <w:p w:rsidR="006710AC" w:rsidRPr="00B756FC" w:rsidRDefault="006710AC" w:rsidP="006710AC">
      <w:pPr>
        <w:pStyle w:val="aa"/>
        <w:spacing w:after="0"/>
        <w:ind w:right="-7" w:firstLine="567"/>
        <w:rPr>
          <w:rFonts w:ascii="GHEA Grapalat" w:hAnsi="GHEA Grapalat" w:cs="Sylfaen"/>
          <w:i/>
          <w:sz w:val="16"/>
          <w:szCs w:val="16"/>
        </w:rPr>
      </w:pPr>
    </w:p>
    <w:p w:rsidR="006710AC" w:rsidRPr="00B756FC" w:rsidRDefault="006710AC" w:rsidP="006710AC">
      <w:pPr>
        <w:pStyle w:val="aa"/>
        <w:spacing w:after="0"/>
        <w:ind w:right="-7" w:firstLine="567"/>
        <w:rPr>
          <w:rFonts w:ascii="GHEA Grapalat" w:hAnsi="GHEA Grapalat" w:cs="Sylfaen"/>
          <w:i/>
          <w:sz w:val="16"/>
          <w:szCs w:val="16"/>
        </w:rPr>
      </w:pPr>
    </w:p>
    <w:p w:rsidR="006710AC" w:rsidRPr="00B756FC" w:rsidRDefault="006710AC" w:rsidP="006710AC">
      <w:pPr>
        <w:pStyle w:val="aa"/>
        <w:spacing w:after="0"/>
        <w:ind w:right="-7" w:firstLine="567"/>
        <w:rPr>
          <w:rFonts w:ascii="GHEA Grapalat" w:hAnsi="GHEA Grapalat" w:cs="Sylfaen"/>
          <w:i/>
          <w:sz w:val="16"/>
          <w:szCs w:val="16"/>
        </w:rPr>
      </w:pPr>
    </w:p>
    <w:p w:rsidR="006710AC" w:rsidRPr="00B756FC" w:rsidRDefault="006710AC" w:rsidP="006710AC">
      <w:pPr>
        <w:pStyle w:val="aa"/>
        <w:spacing w:after="0"/>
        <w:ind w:right="-7" w:firstLine="567"/>
        <w:rPr>
          <w:rFonts w:ascii="GHEA Grapalat" w:hAnsi="GHEA Grapalat" w:cs="Sylfaen"/>
          <w:i/>
          <w:sz w:val="16"/>
          <w:szCs w:val="16"/>
        </w:rPr>
      </w:pPr>
    </w:p>
    <w:p w:rsidR="006710AC" w:rsidRDefault="006710AC" w:rsidP="006710AC">
      <w:pPr>
        <w:pStyle w:val="aa"/>
        <w:ind w:right="-7" w:firstLine="567"/>
        <w:jc w:val="right"/>
        <w:rPr>
          <w:rFonts w:ascii="GHEA Grapalat" w:hAnsi="GHEA Grapalat" w:cs="Sylfaen"/>
          <w:i/>
          <w:sz w:val="16"/>
          <w:szCs w:val="16"/>
        </w:rPr>
      </w:pPr>
    </w:p>
    <w:p w:rsidR="006710AC" w:rsidRDefault="006710AC" w:rsidP="006710AC">
      <w:pPr>
        <w:pStyle w:val="aa"/>
        <w:ind w:right="-7" w:firstLine="567"/>
        <w:jc w:val="right"/>
        <w:rPr>
          <w:rFonts w:ascii="GHEA Grapalat" w:hAnsi="GHEA Grapalat" w:cs="Sylfaen"/>
          <w:i/>
          <w:sz w:val="16"/>
          <w:szCs w:val="16"/>
        </w:rPr>
      </w:pPr>
    </w:p>
    <w:p w:rsidR="006710AC" w:rsidRDefault="006710AC" w:rsidP="006710AC">
      <w:pPr>
        <w:pStyle w:val="aa"/>
        <w:ind w:right="-7" w:firstLine="567"/>
        <w:jc w:val="right"/>
        <w:rPr>
          <w:rFonts w:ascii="GHEA Grapalat" w:hAnsi="GHEA Grapalat" w:cs="Sylfaen"/>
          <w:i/>
          <w:sz w:val="16"/>
          <w:szCs w:val="16"/>
        </w:rPr>
      </w:pPr>
    </w:p>
    <w:p w:rsidR="006710AC" w:rsidRDefault="006710AC" w:rsidP="006710AC">
      <w:pPr>
        <w:pStyle w:val="aa"/>
        <w:ind w:right="-7" w:firstLine="567"/>
        <w:jc w:val="right"/>
        <w:rPr>
          <w:rFonts w:ascii="GHEA Grapalat" w:hAnsi="GHEA Grapalat" w:cs="Sylfaen"/>
          <w:i/>
          <w:sz w:val="16"/>
          <w:szCs w:val="16"/>
        </w:rPr>
      </w:pPr>
    </w:p>
    <w:p w:rsidR="006710AC" w:rsidRDefault="006710AC" w:rsidP="006710AC">
      <w:pPr>
        <w:pStyle w:val="aa"/>
        <w:ind w:right="-7" w:firstLine="567"/>
        <w:jc w:val="right"/>
        <w:rPr>
          <w:rFonts w:ascii="GHEA Grapalat" w:hAnsi="GHEA Grapalat" w:cs="Sylfaen"/>
          <w:i/>
          <w:sz w:val="16"/>
          <w:szCs w:val="16"/>
        </w:rPr>
      </w:pPr>
    </w:p>
    <w:p w:rsidR="006710AC" w:rsidRDefault="006710AC" w:rsidP="006710AC">
      <w:pPr>
        <w:pStyle w:val="aa"/>
        <w:ind w:right="-7" w:firstLine="567"/>
        <w:jc w:val="right"/>
        <w:rPr>
          <w:rFonts w:ascii="GHEA Grapalat" w:hAnsi="GHEA Grapalat" w:cs="Sylfaen"/>
          <w:i/>
          <w:sz w:val="16"/>
          <w:szCs w:val="16"/>
        </w:rPr>
      </w:pPr>
    </w:p>
    <w:p w:rsidR="00647A07" w:rsidRPr="006710AC" w:rsidRDefault="00647A07" w:rsidP="006710AC">
      <w:pPr>
        <w:pStyle w:val="aa"/>
        <w:spacing w:after="0"/>
        <w:ind w:firstLine="567"/>
        <w:jc w:val="right"/>
        <w:rPr>
          <w:rFonts w:ascii="GHEA Grapalat" w:hAnsi="GHEA Grapalat" w:cs="Sylfaen"/>
          <w:i/>
          <w:sz w:val="16"/>
          <w:szCs w:val="16"/>
        </w:rPr>
      </w:pPr>
    </w:p>
    <w:p w:rsidR="00647A07" w:rsidRPr="00647A07" w:rsidRDefault="00647A07" w:rsidP="00647A07">
      <w:pPr>
        <w:pStyle w:val="aa"/>
        <w:ind w:right="-7" w:firstLine="567"/>
        <w:rPr>
          <w:rFonts w:ascii="GHEA Grapalat" w:hAnsi="GHEA Grapalat" w:cs="Sylfaen"/>
          <w:i/>
          <w:sz w:val="16"/>
          <w:szCs w:val="16"/>
        </w:rPr>
      </w:pPr>
    </w:p>
    <w:p w:rsidR="00647A07" w:rsidRPr="00647A07" w:rsidRDefault="00647A07" w:rsidP="00647A07">
      <w:pPr>
        <w:pStyle w:val="aa"/>
        <w:ind w:right="-7" w:firstLine="567"/>
        <w:rPr>
          <w:rFonts w:ascii="GHEA Grapalat" w:hAnsi="GHEA Grapalat" w:cs="Sylfaen"/>
          <w:i/>
          <w:sz w:val="16"/>
          <w:szCs w:val="16"/>
        </w:rPr>
      </w:pPr>
    </w:p>
    <w:p w:rsidR="00647A07" w:rsidRPr="00647A07" w:rsidRDefault="00647A07" w:rsidP="00647A07">
      <w:pPr>
        <w:pStyle w:val="aa"/>
        <w:ind w:right="-7" w:firstLine="567"/>
        <w:rPr>
          <w:rFonts w:ascii="GHEA Grapalat" w:hAnsi="GHEA Grapalat" w:cs="Sylfaen"/>
          <w:i/>
          <w:sz w:val="16"/>
          <w:szCs w:val="16"/>
        </w:rPr>
      </w:pPr>
    </w:p>
    <w:p w:rsidR="00647A07" w:rsidRPr="00647A07" w:rsidRDefault="00647A07" w:rsidP="00647A07">
      <w:pPr>
        <w:pStyle w:val="aa"/>
        <w:ind w:right="-7" w:firstLine="567"/>
        <w:rPr>
          <w:rFonts w:ascii="GHEA Grapalat" w:hAnsi="GHEA Grapalat" w:cs="Sylfaen"/>
          <w:i/>
          <w:sz w:val="16"/>
          <w:szCs w:val="16"/>
        </w:rPr>
      </w:pPr>
    </w:p>
    <w:p w:rsidR="00647A07" w:rsidRDefault="00647A07" w:rsidP="00203F6B">
      <w:pPr>
        <w:pStyle w:val="aa"/>
        <w:ind w:right="-7" w:firstLine="567"/>
        <w:jc w:val="right"/>
        <w:rPr>
          <w:rFonts w:ascii="GHEA Grapalat" w:hAnsi="GHEA Grapalat" w:cs="Sylfaen"/>
          <w:i/>
          <w:sz w:val="16"/>
          <w:szCs w:val="16"/>
        </w:rPr>
      </w:pPr>
    </w:p>
    <w:p w:rsidR="00647A07" w:rsidRDefault="00647A07" w:rsidP="00203F6B">
      <w:pPr>
        <w:pStyle w:val="aa"/>
        <w:ind w:right="-7" w:firstLine="567"/>
        <w:jc w:val="right"/>
        <w:rPr>
          <w:rFonts w:ascii="GHEA Grapalat" w:hAnsi="GHEA Grapalat" w:cs="Sylfaen"/>
          <w:i/>
          <w:sz w:val="16"/>
          <w:szCs w:val="16"/>
        </w:rPr>
      </w:pPr>
    </w:p>
    <w:p w:rsidR="00647A07" w:rsidRDefault="00647A07" w:rsidP="00203F6B">
      <w:pPr>
        <w:pStyle w:val="aa"/>
        <w:ind w:right="-7" w:firstLine="567"/>
        <w:jc w:val="right"/>
        <w:rPr>
          <w:rFonts w:ascii="GHEA Grapalat" w:hAnsi="GHEA Grapalat" w:cs="Sylfaen"/>
          <w:i/>
          <w:sz w:val="16"/>
          <w:szCs w:val="16"/>
        </w:rPr>
      </w:pPr>
    </w:p>
    <w:p w:rsidR="00647A07" w:rsidRDefault="00647A07" w:rsidP="00203F6B">
      <w:pPr>
        <w:pStyle w:val="aa"/>
        <w:ind w:right="-7" w:firstLine="567"/>
        <w:jc w:val="right"/>
        <w:rPr>
          <w:rFonts w:ascii="GHEA Grapalat" w:hAnsi="GHEA Grapalat" w:cs="Sylfaen"/>
          <w:i/>
          <w:sz w:val="16"/>
          <w:szCs w:val="16"/>
        </w:rPr>
      </w:pPr>
    </w:p>
    <w:p w:rsidR="00647A07" w:rsidRDefault="00647A07" w:rsidP="00203F6B">
      <w:pPr>
        <w:pStyle w:val="aa"/>
        <w:ind w:right="-7" w:firstLine="567"/>
        <w:jc w:val="right"/>
        <w:rPr>
          <w:rFonts w:ascii="GHEA Grapalat" w:hAnsi="GHEA Grapalat" w:cs="Sylfaen"/>
          <w:i/>
          <w:sz w:val="16"/>
          <w:szCs w:val="16"/>
        </w:rPr>
      </w:pPr>
    </w:p>
    <w:p w:rsidR="00647A07" w:rsidRDefault="00647A07" w:rsidP="00203F6B">
      <w:pPr>
        <w:pStyle w:val="aa"/>
        <w:ind w:right="-7" w:firstLine="567"/>
        <w:jc w:val="right"/>
        <w:rPr>
          <w:rFonts w:ascii="GHEA Grapalat" w:hAnsi="GHEA Grapalat" w:cs="Sylfaen"/>
          <w:i/>
          <w:sz w:val="16"/>
          <w:szCs w:val="16"/>
        </w:rPr>
      </w:pPr>
    </w:p>
    <w:p w:rsidR="00647A07" w:rsidRDefault="00647A07" w:rsidP="00203F6B">
      <w:pPr>
        <w:pStyle w:val="aa"/>
        <w:ind w:right="-7" w:firstLine="567"/>
        <w:jc w:val="right"/>
        <w:rPr>
          <w:rFonts w:ascii="GHEA Grapalat" w:hAnsi="GHEA Grapalat" w:cs="Sylfaen"/>
          <w:i/>
          <w:sz w:val="16"/>
          <w:szCs w:val="16"/>
        </w:rPr>
      </w:pPr>
    </w:p>
    <w:p w:rsidR="00203F6B" w:rsidRPr="00DA0244" w:rsidRDefault="00203F6B" w:rsidP="00203F6B">
      <w:pPr>
        <w:pStyle w:val="aa"/>
        <w:ind w:right="-7" w:firstLine="567"/>
        <w:jc w:val="right"/>
        <w:rPr>
          <w:rFonts w:ascii="GHEA Grapalat" w:hAnsi="GHEA Grapalat" w:cs="Sylfaen"/>
          <w:i/>
          <w:sz w:val="16"/>
          <w:szCs w:val="16"/>
          <w:lang w:val="af-ZA"/>
        </w:rPr>
      </w:pPr>
      <w:r w:rsidRPr="00DA0244">
        <w:rPr>
          <w:rFonts w:ascii="GHEA Grapalat" w:hAnsi="GHEA Grapalat" w:cs="Sylfaen"/>
          <w:i/>
          <w:sz w:val="16"/>
          <w:szCs w:val="16"/>
        </w:rPr>
        <w:t>Հաստատված</w:t>
      </w:r>
      <w:r w:rsidRPr="00DA0244">
        <w:rPr>
          <w:rFonts w:ascii="GHEA Grapalat" w:hAnsi="GHEA Grapalat" w:cs="Sylfaen"/>
          <w:i/>
          <w:sz w:val="16"/>
          <w:szCs w:val="16"/>
          <w:lang w:val="af-ZA"/>
        </w:rPr>
        <w:t xml:space="preserve"> </w:t>
      </w:r>
      <w:r w:rsidRPr="00DA0244">
        <w:rPr>
          <w:rFonts w:ascii="GHEA Grapalat" w:hAnsi="GHEA Grapalat" w:cs="Sylfaen"/>
          <w:i/>
          <w:sz w:val="16"/>
          <w:szCs w:val="16"/>
        </w:rPr>
        <w:t>է</w:t>
      </w:r>
    </w:p>
    <w:p w:rsidR="00203F6B" w:rsidRPr="00DA0244" w:rsidRDefault="003F195F" w:rsidP="00203F6B">
      <w:pPr>
        <w:pStyle w:val="aa"/>
        <w:ind w:right="-7" w:firstLine="567"/>
        <w:jc w:val="right"/>
        <w:rPr>
          <w:rFonts w:ascii="GHEA Grapalat" w:hAnsi="GHEA Grapalat" w:cs="Sylfaen"/>
          <w:i/>
          <w:sz w:val="16"/>
          <w:szCs w:val="16"/>
          <w:lang w:val="af-ZA"/>
        </w:rPr>
      </w:pPr>
      <w:r>
        <w:rPr>
          <w:rFonts w:ascii="GHEA Grapalat" w:hAnsi="GHEA Grapalat" w:cs="Sylfaen"/>
          <w:i/>
          <w:sz w:val="16"/>
          <w:szCs w:val="16"/>
          <w:u w:val="single"/>
          <w:lang w:val="af-ZA"/>
        </w:rPr>
        <w:t>ՄՕՀԿ-ԳՀԱՇՁԲ-19/3</w:t>
      </w:r>
      <w:r w:rsidR="00203F6B" w:rsidRPr="00DA0244">
        <w:rPr>
          <w:rFonts w:ascii="GHEA Grapalat" w:hAnsi="GHEA Grapalat" w:cs="Sylfaen"/>
          <w:i/>
          <w:sz w:val="16"/>
          <w:szCs w:val="16"/>
          <w:lang w:val="af-ZA"/>
        </w:rPr>
        <w:t xml:space="preserve">   </w:t>
      </w:r>
      <w:r w:rsidR="00203F6B" w:rsidRPr="00DA0244">
        <w:rPr>
          <w:rFonts w:ascii="GHEA Grapalat" w:hAnsi="GHEA Grapalat" w:cs="Sylfaen"/>
          <w:i/>
          <w:sz w:val="16"/>
          <w:szCs w:val="16"/>
        </w:rPr>
        <w:t>ծածկագրով</w:t>
      </w:r>
      <w:r w:rsidR="00203F6B" w:rsidRPr="00DA0244">
        <w:rPr>
          <w:rFonts w:ascii="GHEA Grapalat" w:hAnsi="GHEA Grapalat" w:cs="Sylfaen"/>
          <w:i/>
          <w:sz w:val="16"/>
          <w:szCs w:val="16"/>
          <w:lang w:val="af-ZA"/>
        </w:rPr>
        <w:t xml:space="preserve"> </w:t>
      </w:r>
    </w:p>
    <w:p w:rsidR="00203F6B" w:rsidRPr="00DA0244" w:rsidRDefault="00203F6B" w:rsidP="00203F6B">
      <w:pPr>
        <w:pStyle w:val="aa"/>
        <w:ind w:right="-7" w:firstLine="567"/>
        <w:jc w:val="right"/>
        <w:rPr>
          <w:rFonts w:ascii="GHEA Grapalat" w:hAnsi="GHEA Grapalat" w:cs="Sylfaen"/>
          <w:i/>
          <w:sz w:val="16"/>
          <w:szCs w:val="16"/>
          <w:lang w:val="af-ZA"/>
        </w:rPr>
      </w:pPr>
      <w:proofErr w:type="gramStart"/>
      <w:r w:rsidRPr="00DA0244">
        <w:rPr>
          <w:rFonts w:ascii="GHEA Grapalat" w:hAnsi="GHEA Grapalat" w:cs="Sylfaen"/>
          <w:i/>
          <w:sz w:val="16"/>
          <w:szCs w:val="16"/>
        </w:rPr>
        <w:t>գնանշման</w:t>
      </w:r>
      <w:proofErr w:type="gramEnd"/>
      <w:r w:rsidRPr="00DA0244">
        <w:rPr>
          <w:rFonts w:ascii="GHEA Grapalat" w:hAnsi="GHEA Grapalat" w:cs="Sylfaen"/>
          <w:i/>
          <w:sz w:val="16"/>
          <w:szCs w:val="16"/>
          <w:lang w:val="af-ZA"/>
        </w:rPr>
        <w:t xml:space="preserve"> </w:t>
      </w:r>
      <w:r w:rsidRPr="00DA0244">
        <w:rPr>
          <w:rFonts w:ascii="GHEA Grapalat" w:hAnsi="GHEA Grapalat" w:cs="Sylfaen"/>
          <w:i/>
          <w:sz w:val="16"/>
          <w:szCs w:val="16"/>
        </w:rPr>
        <w:t>հարցման</w:t>
      </w:r>
      <w:r w:rsidRPr="00DA0244">
        <w:rPr>
          <w:rFonts w:ascii="GHEA Grapalat" w:hAnsi="GHEA Grapalat" w:cs="Sylfaen"/>
          <w:i/>
          <w:sz w:val="16"/>
          <w:szCs w:val="16"/>
          <w:lang w:val="af-ZA"/>
        </w:rPr>
        <w:t xml:space="preserve"> </w:t>
      </w:r>
      <w:r w:rsidRPr="00DA0244">
        <w:rPr>
          <w:rFonts w:ascii="GHEA Grapalat" w:hAnsi="GHEA Grapalat" w:cs="Sylfaen"/>
          <w:i/>
          <w:sz w:val="16"/>
          <w:szCs w:val="16"/>
        </w:rPr>
        <w:t>գնահատող</w:t>
      </w:r>
      <w:r w:rsidRPr="00DA0244">
        <w:rPr>
          <w:rFonts w:ascii="GHEA Grapalat" w:hAnsi="GHEA Grapalat" w:cs="Sylfaen"/>
          <w:i/>
          <w:sz w:val="16"/>
          <w:szCs w:val="16"/>
          <w:lang w:val="af-ZA"/>
        </w:rPr>
        <w:t xml:space="preserve"> </w:t>
      </w:r>
      <w:r w:rsidRPr="00DA0244">
        <w:rPr>
          <w:rFonts w:ascii="GHEA Grapalat" w:hAnsi="GHEA Grapalat" w:cs="Sylfaen"/>
          <w:i/>
          <w:sz w:val="16"/>
          <w:szCs w:val="16"/>
        </w:rPr>
        <w:t>հանձնաժողովի</w:t>
      </w:r>
    </w:p>
    <w:p w:rsidR="00203F6B" w:rsidRPr="00DA0244" w:rsidRDefault="00203F6B" w:rsidP="00203F6B">
      <w:pPr>
        <w:pStyle w:val="aa"/>
        <w:ind w:right="-7" w:firstLine="567"/>
        <w:jc w:val="right"/>
        <w:rPr>
          <w:rFonts w:ascii="GHEA Grapalat" w:hAnsi="GHEA Grapalat"/>
          <w:i/>
          <w:sz w:val="16"/>
          <w:szCs w:val="16"/>
          <w:lang w:val="af-ZA"/>
        </w:rPr>
      </w:pPr>
      <w:r w:rsidRPr="00DA0244">
        <w:rPr>
          <w:rFonts w:ascii="GHEA Grapalat" w:hAnsi="GHEA Grapalat" w:cs="Sylfaen"/>
          <w:i/>
          <w:sz w:val="16"/>
          <w:szCs w:val="16"/>
          <w:lang w:val="af-ZA"/>
        </w:rPr>
        <w:t>20</w:t>
      </w:r>
      <w:r w:rsidR="00550FA7" w:rsidRPr="00DA0244">
        <w:rPr>
          <w:rFonts w:ascii="GHEA Grapalat" w:hAnsi="GHEA Grapalat" w:cs="Sylfaen"/>
          <w:i/>
          <w:sz w:val="16"/>
          <w:szCs w:val="16"/>
          <w:lang w:val="af-ZA"/>
        </w:rPr>
        <w:t>19</w:t>
      </w:r>
      <w:r w:rsidRPr="00DA0244">
        <w:rPr>
          <w:rFonts w:ascii="GHEA Grapalat" w:hAnsi="GHEA Grapalat" w:cs="Sylfaen"/>
          <w:i/>
          <w:sz w:val="16"/>
          <w:szCs w:val="16"/>
          <w:lang w:val="af-ZA"/>
        </w:rPr>
        <w:t xml:space="preserve">   </w:t>
      </w:r>
      <w:r w:rsidRPr="00DA0244">
        <w:rPr>
          <w:rFonts w:ascii="GHEA Grapalat" w:hAnsi="GHEA Grapalat" w:cs="Sylfaen"/>
          <w:i/>
          <w:sz w:val="16"/>
          <w:szCs w:val="16"/>
        </w:rPr>
        <w:t>թ</w:t>
      </w:r>
      <w:r w:rsidRPr="00DA0244">
        <w:rPr>
          <w:rFonts w:ascii="GHEA Grapalat" w:hAnsi="GHEA Grapalat" w:cs="Times Armenian"/>
          <w:i/>
          <w:sz w:val="16"/>
          <w:szCs w:val="16"/>
          <w:lang w:val="af-ZA"/>
        </w:rPr>
        <w:t xml:space="preserve">. </w:t>
      </w:r>
      <w:r w:rsidR="003F195F">
        <w:rPr>
          <w:rFonts w:ascii="GHEA Grapalat" w:hAnsi="GHEA Grapalat" w:cs="Times Armenian"/>
          <w:i/>
          <w:sz w:val="16"/>
          <w:szCs w:val="16"/>
          <w:lang w:val="ru-RU"/>
        </w:rPr>
        <w:t>Սեպտեմբեր</w:t>
      </w:r>
      <w:r w:rsidR="00550FA7" w:rsidRPr="00DA0244">
        <w:rPr>
          <w:rFonts w:ascii="GHEA Grapalat" w:hAnsi="GHEA Grapalat" w:cs="Times Armenian"/>
          <w:i/>
          <w:sz w:val="16"/>
          <w:szCs w:val="16"/>
          <w:lang w:val="ru-RU"/>
        </w:rPr>
        <w:t>ի</w:t>
      </w:r>
      <w:r w:rsidR="00550FA7" w:rsidRPr="00DA0244">
        <w:rPr>
          <w:rFonts w:ascii="GHEA Grapalat" w:hAnsi="GHEA Grapalat" w:cs="Times Armenian"/>
          <w:i/>
          <w:sz w:val="16"/>
          <w:szCs w:val="16"/>
          <w:lang w:val="af-ZA"/>
        </w:rPr>
        <w:t xml:space="preserve"> </w:t>
      </w:r>
      <w:r w:rsidR="003F195F">
        <w:rPr>
          <w:rFonts w:ascii="GHEA Grapalat" w:hAnsi="GHEA Grapalat" w:cs="Times Armenian"/>
          <w:i/>
          <w:sz w:val="16"/>
          <w:szCs w:val="16"/>
          <w:lang w:val="af-ZA"/>
        </w:rPr>
        <w:t>02</w:t>
      </w:r>
      <w:r w:rsidRPr="00DA0244">
        <w:rPr>
          <w:rFonts w:ascii="GHEA Grapalat" w:hAnsi="GHEA Grapalat" w:cs="Times Armenian"/>
          <w:i/>
          <w:sz w:val="16"/>
          <w:szCs w:val="16"/>
          <w:lang w:val="af-ZA"/>
        </w:rPr>
        <w:t xml:space="preserve">-ի </w:t>
      </w:r>
      <w:r w:rsidRPr="00DA0244">
        <w:rPr>
          <w:rFonts w:ascii="GHEA Grapalat" w:hAnsi="GHEA Grapalat" w:cs="Times Armenian"/>
          <w:i/>
          <w:sz w:val="16"/>
          <w:szCs w:val="16"/>
          <w:vertAlign w:val="subscript"/>
          <w:lang w:val="af-ZA"/>
        </w:rPr>
        <w:t xml:space="preserve"> </w:t>
      </w:r>
      <w:r w:rsidRPr="00DA0244">
        <w:rPr>
          <w:rFonts w:ascii="GHEA Grapalat" w:hAnsi="GHEA Grapalat" w:cs="Times Armenian"/>
          <w:i/>
          <w:sz w:val="16"/>
          <w:szCs w:val="16"/>
          <w:lang w:val="af-ZA"/>
        </w:rPr>
        <w:t xml:space="preserve">N </w:t>
      </w:r>
      <w:r w:rsidR="00550FA7" w:rsidRPr="00DA0244">
        <w:rPr>
          <w:rFonts w:ascii="GHEA Grapalat" w:hAnsi="GHEA Grapalat" w:cs="Times Armenian"/>
          <w:i/>
          <w:sz w:val="16"/>
          <w:szCs w:val="16"/>
          <w:u w:val="single"/>
          <w:lang w:val="af-ZA"/>
        </w:rPr>
        <w:t xml:space="preserve">2 </w:t>
      </w:r>
      <w:r w:rsidRPr="00DA0244">
        <w:rPr>
          <w:rFonts w:ascii="GHEA Grapalat" w:hAnsi="GHEA Grapalat" w:cs="Sylfaen"/>
          <w:i/>
          <w:sz w:val="16"/>
          <w:szCs w:val="16"/>
        </w:rPr>
        <w:t>որոշմամբ</w:t>
      </w:r>
    </w:p>
    <w:p w:rsidR="00203F6B" w:rsidRPr="00DA0244" w:rsidRDefault="00203F6B" w:rsidP="00203F6B">
      <w:pPr>
        <w:pStyle w:val="aa"/>
        <w:ind w:right="-7" w:firstLine="567"/>
        <w:jc w:val="center"/>
        <w:rPr>
          <w:rFonts w:ascii="GHEA Grapalat" w:hAnsi="GHEA Grapalat"/>
          <w:sz w:val="16"/>
          <w:szCs w:val="16"/>
          <w:lang w:val="af-ZA"/>
        </w:rPr>
      </w:pPr>
    </w:p>
    <w:p w:rsidR="00203F6B" w:rsidRPr="00DA0244" w:rsidRDefault="00203F6B" w:rsidP="00203F6B">
      <w:pPr>
        <w:pStyle w:val="aa"/>
        <w:ind w:right="-7" w:firstLine="567"/>
        <w:jc w:val="center"/>
        <w:rPr>
          <w:rFonts w:ascii="GHEA Grapalat" w:hAnsi="GHEA Grapalat"/>
          <w:sz w:val="16"/>
          <w:szCs w:val="16"/>
          <w:lang w:val="af-ZA"/>
        </w:rPr>
      </w:pPr>
    </w:p>
    <w:p w:rsidR="00203F6B" w:rsidRPr="00DA0244" w:rsidRDefault="00203F6B" w:rsidP="00203F6B">
      <w:pPr>
        <w:pStyle w:val="aa"/>
        <w:ind w:right="-7" w:firstLine="567"/>
        <w:jc w:val="center"/>
        <w:rPr>
          <w:rFonts w:ascii="GHEA Grapalat" w:hAnsi="GHEA Grapalat"/>
          <w:sz w:val="16"/>
          <w:szCs w:val="16"/>
          <w:lang w:val="af-ZA"/>
        </w:rPr>
      </w:pPr>
    </w:p>
    <w:p w:rsidR="00203F6B" w:rsidRPr="00DA0244" w:rsidRDefault="00203F6B" w:rsidP="00203F6B">
      <w:pPr>
        <w:pStyle w:val="aa"/>
        <w:ind w:right="-7" w:firstLine="567"/>
        <w:jc w:val="center"/>
        <w:rPr>
          <w:rFonts w:ascii="GHEA Grapalat" w:hAnsi="GHEA Grapalat"/>
          <w:sz w:val="16"/>
          <w:szCs w:val="16"/>
          <w:lang w:val="af-ZA"/>
        </w:rPr>
      </w:pPr>
    </w:p>
    <w:p w:rsidR="00203F6B" w:rsidRPr="00DA0244" w:rsidRDefault="00203F6B" w:rsidP="00203F6B">
      <w:pPr>
        <w:pStyle w:val="aa"/>
        <w:ind w:right="-7" w:firstLine="567"/>
        <w:jc w:val="center"/>
        <w:rPr>
          <w:rFonts w:ascii="GHEA Grapalat" w:hAnsi="GHEA Grapalat"/>
          <w:sz w:val="16"/>
          <w:szCs w:val="16"/>
          <w:lang w:val="af-ZA"/>
        </w:rPr>
      </w:pPr>
    </w:p>
    <w:p w:rsidR="00203F6B" w:rsidRPr="00DA0244" w:rsidRDefault="00D468D3" w:rsidP="00203F6B">
      <w:pPr>
        <w:pStyle w:val="aa"/>
        <w:ind w:right="-7" w:firstLine="567"/>
        <w:jc w:val="center"/>
        <w:rPr>
          <w:rFonts w:ascii="GHEA Grapalat" w:hAnsi="GHEA Grapalat"/>
          <w:sz w:val="16"/>
          <w:szCs w:val="16"/>
          <w:lang w:val="af-ZA"/>
        </w:rPr>
      </w:pPr>
      <w:r>
        <w:rPr>
          <w:rFonts w:ascii="GHEA Grapalat" w:hAnsi="GHEA Grapalat" w:cs="Times Armenian"/>
          <w:i/>
          <w:sz w:val="16"/>
          <w:szCs w:val="16"/>
          <w:lang w:val="af-ZA"/>
        </w:rPr>
        <w:t>ՀՀ ԱՆ «Մարդասիրական օգնության հանրապետական կենտրոն» ՊՈԱԿ</w:t>
      </w:r>
    </w:p>
    <w:p w:rsidR="00203F6B" w:rsidRPr="00DA0244" w:rsidRDefault="00203F6B" w:rsidP="00203F6B">
      <w:pPr>
        <w:pStyle w:val="aa"/>
        <w:tabs>
          <w:tab w:val="left" w:pos="5968"/>
        </w:tabs>
        <w:ind w:right="-7" w:firstLine="567"/>
        <w:rPr>
          <w:rFonts w:ascii="GHEA Grapalat" w:hAnsi="GHEA Grapalat"/>
          <w:sz w:val="16"/>
          <w:szCs w:val="16"/>
          <w:lang w:val="af-ZA"/>
        </w:rPr>
      </w:pPr>
      <w:r w:rsidRPr="00DA0244">
        <w:rPr>
          <w:rFonts w:ascii="GHEA Grapalat" w:hAnsi="GHEA Grapalat"/>
          <w:sz w:val="16"/>
          <w:szCs w:val="16"/>
          <w:lang w:val="af-ZA"/>
        </w:rPr>
        <w:tab/>
      </w:r>
    </w:p>
    <w:p w:rsidR="00203F6B" w:rsidRPr="00DA0244" w:rsidRDefault="00203F6B" w:rsidP="00203F6B">
      <w:pPr>
        <w:pStyle w:val="aa"/>
        <w:ind w:right="-7" w:firstLine="567"/>
        <w:jc w:val="center"/>
        <w:rPr>
          <w:rFonts w:ascii="GHEA Grapalat" w:hAnsi="GHEA Grapalat"/>
          <w:sz w:val="16"/>
          <w:szCs w:val="16"/>
          <w:lang w:val="af-ZA"/>
        </w:rPr>
      </w:pPr>
    </w:p>
    <w:p w:rsidR="00203F6B" w:rsidRPr="00DA0244" w:rsidRDefault="00203F6B" w:rsidP="00203F6B">
      <w:pPr>
        <w:pStyle w:val="aa"/>
        <w:ind w:right="-7" w:firstLine="567"/>
        <w:jc w:val="center"/>
        <w:rPr>
          <w:rFonts w:ascii="GHEA Grapalat" w:hAnsi="GHEA Grapalat"/>
          <w:sz w:val="16"/>
          <w:szCs w:val="16"/>
          <w:lang w:val="af-ZA"/>
        </w:rPr>
      </w:pPr>
    </w:p>
    <w:p w:rsidR="00203F6B" w:rsidRPr="00DA0244" w:rsidRDefault="00203F6B" w:rsidP="00203F6B">
      <w:pPr>
        <w:pStyle w:val="aa"/>
        <w:ind w:right="-7" w:firstLine="567"/>
        <w:jc w:val="center"/>
        <w:rPr>
          <w:rFonts w:ascii="GHEA Grapalat" w:hAnsi="GHEA Grapalat"/>
          <w:sz w:val="16"/>
          <w:szCs w:val="16"/>
          <w:lang w:val="af-ZA"/>
        </w:rPr>
      </w:pPr>
    </w:p>
    <w:p w:rsidR="00203F6B" w:rsidRPr="00DA0244" w:rsidRDefault="00203F6B" w:rsidP="00203F6B">
      <w:pPr>
        <w:pStyle w:val="aa"/>
        <w:ind w:right="-7" w:firstLine="567"/>
        <w:jc w:val="center"/>
        <w:rPr>
          <w:rFonts w:ascii="GHEA Grapalat" w:hAnsi="GHEA Grapalat" w:cs="Sylfaen"/>
          <w:sz w:val="16"/>
          <w:szCs w:val="16"/>
          <w:lang w:val="af-ZA"/>
        </w:rPr>
      </w:pPr>
      <w:r w:rsidRPr="00DA0244">
        <w:rPr>
          <w:rFonts w:ascii="GHEA Grapalat" w:hAnsi="GHEA Grapalat" w:cs="Sylfaen"/>
          <w:sz w:val="16"/>
          <w:szCs w:val="16"/>
        </w:rPr>
        <w:t>Հ</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Ր</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Ա</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Վ</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Ե</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Ր</w:t>
      </w:r>
    </w:p>
    <w:p w:rsidR="00203F6B" w:rsidRPr="00DA0244" w:rsidRDefault="00203F6B" w:rsidP="00203F6B">
      <w:pPr>
        <w:pStyle w:val="aa"/>
        <w:ind w:right="-7" w:firstLine="567"/>
        <w:jc w:val="center"/>
        <w:rPr>
          <w:rFonts w:ascii="GHEA Grapalat" w:hAnsi="GHEA Grapalat" w:cs="Sylfaen"/>
          <w:sz w:val="16"/>
          <w:szCs w:val="16"/>
          <w:lang w:val="af-ZA"/>
        </w:rPr>
      </w:pPr>
    </w:p>
    <w:p w:rsidR="00203F6B" w:rsidRPr="00DA0244" w:rsidRDefault="00203F6B" w:rsidP="00203F6B">
      <w:pPr>
        <w:pStyle w:val="aa"/>
        <w:ind w:right="-7" w:firstLine="567"/>
        <w:jc w:val="center"/>
        <w:rPr>
          <w:rFonts w:ascii="GHEA Grapalat" w:hAnsi="GHEA Grapalat" w:cs="Sylfaen"/>
          <w:sz w:val="16"/>
          <w:szCs w:val="16"/>
          <w:lang w:val="af-ZA"/>
        </w:rPr>
      </w:pPr>
    </w:p>
    <w:p w:rsidR="00203F6B" w:rsidRPr="00DA0244" w:rsidRDefault="00D468D3" w:rsidP="00203F6B">
      <w:pPr>
        <w:pStyle w:val="aa"/>
        <w:ind w:right="-7"/>
        <w:jc w:val="center"/>
        <w:rPr>
          <w:rFonts w:ascii="GHEA Grapalat" w:hAnsi="GHEA Grapalat"/>
          <w:sz w:val="16"/>
          <w:szCs w:val="16"/>
          <w:lang w:val="af-ZA"/>
        </w:rPr>
      </w:pPr>
      <w:r>
        <w:rPr>
          <w:rFonts w:ascii="GHEA Grapalat" w:hAnsi="GHEA Grapalat" w:cs="Sylfaen"/>
          <w:sz w:val="16"/>
          <w:szCs w:val="16"/>
          <w:lang w:val="af-ZA"/>
        </w:rPr>
        <w:t>ՀՀ ԱՆ «ՄԱՐԴԱՍԻՐԱԿԱՆ ՕԳՆՈՒԹՅԱՆ ՀԱՆՐԱՊԵՏԱԿԱՆ ԿԵՆՏՐՈՆ» ՊՈԱԿ</w:t>
      </w:r>
      <w:r w:rsidR="00203F6B" w:rsidRPr="00DA0244">
        <w:rPr>
          <w:rFonts w:ascii="GHEA Grapalat" w:hAnsi="GHEA Grapalat" w:cs="Sylfaen"/>
          <w:sz w:val="16"/>
          <w:szCs w:val="16"/>
          <w:lang w:val="af-ZA"/>
        </w:rPr>
        <w:t>-</w:t>
      </w:r>
      <w:r w:rsidR="00203F6B" w:rsidRPr="00DA0244">
        <w:rPr>
          <w:rFonts w:ascii="GHEA Grapalat" w:hAnsi="GHEA Grapalat" w:cs="Sylfaen"/>
          <w:sz w:val="16"/>
          <w:szCs w:val="16"/>
        </w:rPr>
        <w:t>Ի</w:t>
      </w:r>
      <w:r w:rsidR="00203F6B" w:rsidRPr="00DA0244">
        <w:rPr>
          <w:rFonts w:ascii="GHEA Grapalat" w:hAnsi="GHEA Grapalat" w:cs="Sylfaen"/>
          <w:sz w:val="16"/>
          <w:szCs w:val="16"/>
          <w:lang w:val="af-ZA"/>
        </w:rPr>
        <w:t xml:space="preserve"> </w:t>
      </w:r>
      <w:r w:rsidR="00203F6B" w:rsidRPr="00DA0244">
        <w:rPr>
          <w:rFonts w:ascii="GHEA Grapalat" w:hAnsi="GHEA Grapalat" w:cs="Sylfaen"/>
          <w:sz w:val="16"/>
          <w:szCs w:val="16"/>
        </w:rPr>
        <w:t>ԿԱՐԻՔՆԵՐԻ</w:t>
      </w:r>
      <w:r w:rsidR="00203F6B" w:rsidRPr="00DA0244">
        <w:rPr>
          <w:rFonts w:ascii="GHEA Grapalat" w:hAnsi="GHEA Grapalat" w:cs="Times Armenian"/>
          <w:sz w:val="16"/>
          <w:szCs w:val="16"/>
          <w:lang w:val="af-ZA"/>
        </w:rPr>
        <w:t xml:space="preserve"> </w:t>
      </w:r>
      <w:r w:rsidR="00203F6B" w:rsidRPr="00DA0244">
        <w:rPr>
          <w:rFonts w:ascii="GHEA Grapalat" w:hAnsi="GHEA Grapalat" w:cs="Sylfaen"/>
          <w:sz w:val="16"/>
          <w:szCs w:val="16"/>
        </w:rPr>
        <w:t>ՀԱՄԱՐ</w:t>
      </w:r>
      <w:r w:rsidR="00203F6B" w:rsidRPr="00DA0244">
        <w:rPr>
          <w:rFonts w:ascii="GHEA Grapalat" w:hAnsi="GHEA Grapalat" w:cs="Times Armenian"/>
          <w:sz w:val="16"/>
          <w:szCs w:val="16"/>
          <w:lang w:val="af-ZA"/>
        </w:rPr>
        <w:t xml:space="preserve">` </w:t>
      </w:r>
      <w:r w:rsidR="00203F6B" w:rsidRPr="00DA0244">
        <w:rPr>
          <w:rFonts w:ascii="GHEA Grapalat" w:hAnsi="GHEA Grapalat" w:cs="Sylfaen"/>
          <w:sz w:val="16"/>
          <w:szCs w:val="16"/>
          <w:lang w:val="af-ZA"/>
        </w:rPr>
        <w:t>«</w:t>
      </w:r>
      <w:r w:rsidR="00C54A30" w:rsidRPr="00DA0244">
        <w:rPr>
          <w:rFonts w:ascii="GHEA Grapalat" w:hAnsi="GHEA Grapalat" w:cs="Sylfaen"/>
          <w:sz w:val="16"/>
          <w:szCs w:val="16"/>
        </w:rPr>
        <w:t>ՆԱԽԱԳԾԱՆԱԽԱՀԱՇՎԱՅԻՆ</w:t>
      </w:r>
      <w:r w:rsidR="00C54A30" w:rsidRPr="00DA0244">
        <w:rPr>
          <w:rFonts w:ascii="GHEA Grapalat" w:hAnsi="GHEA Grapalat" w:cs="Sylfaen"/>
          <w:sz w:val="16"/>
          <w:szCs w:val="16"/>
          <w:lang w:val="af-ZA"/>
        </w:rPr>
        <w:t xml:space="preserve"> </w:t>
      </w:r>
      <w:r w:rsidR="00C54A30" w:rsidRPr="00DA0244">
        <w:rPr>
          <w:rFonts w:ascii="GHEA Grapalat" w:hAnsi="GHEA Grapalat" w:cs="Sylfaen"/>
          <w:sz w:val="16"/>
          <w:szCs w:val="16"/>
        </w:rPr>
        <w:t>ՓԱՍՏԱԹՂԹԵՐԻ</w:t>
      </w:r>
      <w:r w:rsidR="00C54A30" w:rsidRPr="00DA0244">
        <w:rPr>
          <w:rFonts w:ascii="GHEA Grapalat" w:hAnsi="GHEA Grapalat" w:cs="Sylfaen"/>
          <w:sz w:val="16"/>
          <w:szCs w:val="16"/>
          <w:lang w:val="af-ZA"/>
        </w:rPr>
        <w:t xml:space="preserve"> </w:t>
      </w:r>
      <w:r w:rsidR="00C54A30" w:rsidRPr="00DA0244">
        <w:rPr>
          <w:rFonts w:ascii="GHEA Grapalat" w:hAnsi="GHEA Grapalat" w:cs="Sylfaen"/>
          <w:sz w:val="16"/>
          <w:szCs w:val="16"/>
        </w:rPr>
        <w:t>ՄՇԱԿՄԱՆ</w:t>
      </w:r>
      <w:r w:rsidR="00C54A30" w:rsidRPr="00DA0244">
        <w:rPr>
          <w:rFonts w:ascii="GHEA Grapalat" w:hAnsi="GHEA Grapalat" w:cs="Sylfaen"/>
          <w:sz w:val="16"/>
          <w:szCs w:val="16"/>
          <w:lang w:val="af-ZA"/>
        </w:rPr>
        <w:t xml:space="preserve"> </w:t>
      </w:r>
      <w:r w:rsidR="00C54A30" w:rsidRPr="00DA0244">
        <w:rPr>
          <w:rFonts w:ascii="GHEA Grapalat" w:hAnsi="GHEA Grapalat" w:cs="Sylfaen"/>
          <w:sz w:val="16"/>
          <w:szCs w:val="16"/>
        </w:rPr>
        <w:t>և</w:t>
      </w:r>
      <w:r w:rsidR="00C54A30" w:rsidRPr="00DA0244">
        <w:rPr>
          <w:rFonts w:ascii="GHEA Grapalat" w:hAnsi="GHEA Grapalat" w:cs="Sylfaen"/>
          <w:sz w:val="16"/>
          <w:szCs w:val="16"/>
          <w:lang w:val="af-ZA"/>
        </w:rPr>
        <w:t xml:space="preserve"> </w:t>
      </w:r>
      <w:r w:rsidR="00C54A30" w:rsidRPr="00DA0244">
        <w:rPr>
          <w:rFonts w:ascii="GHEA Grapalat" w:hAnsi="GHEA Grapalat" w:cs="Sylfaen"/>
          <w:sz w:val="16"/>
          <w:szCs w:val="16"/>
        </w:rPr>
        <w:t>ՓՈՐՁԱՔՆՆՈՒԹՅԱՆ</w:t>
      </w:r>
      <w:r w:rsidR="00C54A30" w:rsidRPr="00DA0244">
        <w:rPr>
          <w:rFonts w:ascii="GHEA Grapalat" w:hAnsi="GHEA Grapalat" w:cs="Sylfaen"/>
          <w:sz w:val="16"/>
          <w:szCs w:val="16"/>
          <w:lang w:val="af-ZA"/>
        </w:rPr>
        <w:t xml:space="preserve"> </w:t>
      </w:r>
      <w:r w:rsidR="00C54A30" w:rsidRPr="00DA0244">
        <w:rPr>
          <w:rFonts w:ascii="GHEA Grapalat" w:hAnsi="GHEA Grapalat" w:cs="Sylfaen"/>
          <w:sz w:val="16"/>
          <w:szCs w:val="16"/>
        </w:rPr>
        <w:t>ԱՇԽԱՏԱՆՔՆԵՐ</w:t>
      </w:r>
      <w:r w:rsidR="00203F6B" w:rsidRPr="00DA0244">
        <w:rPr>
          <w:rFonts w:ascii="GHEA Grapalat" w:hAnsi="GHEA Grapalat" w:cs="Sylfaen"/>
          <w:sz w:val="16"/>
          <w:szCs w:val="16"/>
          <w:lang w:val="af-ZA"/>
        </w:rPr>
        <w:t xml:space="preserve">» </w:t>
      </w:r>
      <w:r w:rsidR="00203F6B" w:rsidRPr="00DA0244">
        <w:rPr>
          <w:rFonts w:ascii="GHEA Grapalat" w:hAnsi="GHEA Grapalat" w:cs="Sylfaen"/>
          <w:sz w:val="16"/>
          <w:szCs w:val="16"/>
        </w:rPr>
        <w:t>ՁԵՌՔԲԵՐՄԱՆ</w:t>
      </w:r>
      <w:r w:rsidR="00203F6B" w:rsidRPr="00DA0244">
        <w:rPr>
          <w:rFonts w:ascii="GHEA Grapalat" w:hAnsi="GHEA Grapalat" w:cs="Times Armenian"/>
          <w:sz w:val="16"/>
          <w:szCs w:val="16"/>
          <w:lang w:val="af-ZA"/>
        </w:rPr>
        <w:t xml:space="preserve"> </w:t>
      </w:r>
      <w:r w:rsidR="00203F6B" w:rsidRPr="00DA0244">
        <w:rPr>
          <w:rFonts w:ascii="GHEA Grapalat" w:hAnsi="GHEA Grapalat" w:cs="Sylfaen"/>
          <w:sz w:val="16"/>
          <w:szCs w:val="16"/>
        </w:rPr>
        <w:t>ՆՊԱՏԱԿՈՎ</w:t>
      </w:r>
      <w:r w:rsidR="00203F6B" w:rsidRPr="00DA0244">
        <w:rPr>
          <w:rFonts w:ascii="GHEA Grapalat" w:hAnsi="GHEA Grapalat" w:cs="Sylfaen"/>
          <w:sz w:val="16"/>
          <w:szCs w:val="16"/>
          <w:lang w:val="af-ZA"/>
        </w:rPr>
        <w:t xml:space="preserve"> </w:t>
      </w:r>
      <w:r w:rsidR="00203F6B" w:rsidRPr="00DA0244">
        <w:rPr>
          <w:rFonts w:ascii="GHEA Grapalat" w:hAnsi="GHEA Grapalat" w:cs="Times Armenian"/>
          <w:sz w:val="16"/>
          <w:szCs w:val="16"/>
          <w:lang w:val="af-ZA"/>
        </w:rPr>
        <w:t xml:space="preserve"> </w:t>
      </w:r>
      <w:r w:rsidR="00203F6B" w:rsidRPr="00DA0244">
        <w:rPr>
          <w:rFonts w:ascii="GHEA Grapalat" w:hAnsi="GHEA Grapalat" w:cs="Sylfaen"/>
          <w:sz w:val="16"/>
          <w:szCs w:val="16"/>
        </w:rPr>
        <w:t>ՀԱՅՏԱՐԱՐՎԱԾ</w:t>
      </w:r>
      <w:r w:rsidR="00203F6B" w:rsidRPr="00DA0244">
        <w:rPr>
          <w:rFonts w:ascii="GHEA Grapalat" w:hAnsi="GHEA Grapalat" w:cs="Times Armenian"/>
          <w:sz w:val="16"/>
          <w:szCs w:val="16"/>
          <w:lang w:val="af-ZA"/>
        </w:rPr>
        <w:t xml:space="preserve"> ԳՆԱՆՇՄԱՆ ՀԱՐՑՄԱՆ </w:t>
      </w:r>
    </w:p>
    <w:p w:rsidR="00203F6B" w:rsidRPr="00DA0244" w:rsidRDefault="00203F6B" w:rsidP="00203F6B">
      <w:pPr>
        <w:pStyle w:val="aa"/>
        <w:ind w:right="-7" w:firstLine="567"/>
        <w:jc w:val="center"/>
        <w:rPr>
          <w:rFonts w:ascii="GHEA Grapalat" w:hAnsi="GHEA Grapalat"/>
          <w:sz w:val="16"/>
          <w:szCs w:val="16"/>
          <w:lang w:val="af-ZA"/>
        </w:rPr>
      </w:pPr>
    </w:p>
    <w:p w:rsidR="00203F6B" w:rsidRPr="00DA0244" w:rsidRDefault="00203F6B" w:rsidP="00203F6B">
      <w:pPr>
        <w:pStyle w:val="aa"/>
        <w:ind w:right="-7" w:firstLine="567"/>
        <w:jc w:val="center"/>
        <w:rPr>
          <w:rFonts w:ascii="GHEA Grapalat" w:hAnsi="GHEA Grapalat"/>
          <w:sz w:val="16"/>
          <w:szCs w:val="16"/>
          <w:lang w:val="af-ZA"/>
        </w:rPr>
      </w:pPr>
    </w:p>
    <w:p w:rsidR="00203F6B" w:rsidRPr="00DA0244" w:rsidRDefault="00203F6B" w:rsidP="00203F6B">
      <w:pPr>
        <w:pStyle w:val="aa"/>
        <w:ind w:right="-7" w:firstLine="567"/>
        <w:jc w:val="center"/>
        <w:rPr>
          <w:rFonts w:ascii="GHEA Grapalat" w:hAnsi="GHEA Grapalat"/>
          <w:sz w:val="16"/>
          <w:szCs w:val="16"/>
          <w:lang w:val="af-ZA"/>
        </w:rPr>
      </w:pPr>
    </w:p>
    <w:p w:rsidR="00203F6B" w:rsidRPr="00DA0244" w:rsidRDefault="00203F6B" w:rsidP="00203F6B">
      <w:pPr>
        <w:pStyle w:val="aa"/>
        <w:ind w:right="-7" w:firstLine="567"/>
        <w:jc w:val="center"/>
        <w:rPr>
          <w:rFonts w:ascii="GHEA Grapalat" w:hAnsi="GHEA Grapalat"/>
          <w:sz w:val="16"/>
          <w:szCs w:val="16"/>
          <w:lang w:val="af-ZA"/>
        </w:rPr>
      </w:pPr>
    </w:p>
    <w:p w:rsidR="00203F6B" w:rsidRPr="00DA0244" w:rsidRDefault="00203F6B" w:rsidP="00203F6B">
      <w:pPr>
        <w:pStyle w:val="aa"/>
        <w:ind w:right="-7" w:firstLine="567"/>
        <w:jc w:val="center"/>
        <w:rPr>
          <w:rFonts w:ascii="GHEA Grapalat" w:hAnsi="GHEA Grapalat"/>
          <w:sz w:val="16"/>
          <w:szCs w:val="16"/>
          <w:lang w:val="af-ZA"/>
        </w:rPr>
      </w:pPr>
    </w:p>
    <w:p w:rsidR="00203F6B" w:rsidRPr="00DA0244" w:rsidRDefault="00203F6B" w:rsidP="00203F6B">
      <w:pPr>
        <w:pStyle w:val="aa"/>
        <w:ind w:right="-7" w:firstLine="567"/>
        <w:jc w:val="center"/>
        <w:rPr>
          <w:rFonts w:ascii="GHEA Grapalat" w:hAnsi="GHEA Grapalat"/>
          <w:sz w:val="16"/>
          <w:szCs w:val="16"/>
          <w:lang w:val="af-ZA"/>
        </w:rPr>
      </w:pPr>
    </w:p>
    <w:p w:rsidR="00203F6B" w:rsidRPr="00DA0244" w:rsidRDefault="00203F6B" w:rsidP="00203F6B">
      <w:pPr>
        <w:pStyle w:val="aa"/>
        <w:ind w:right="-7" w:firstLine="567"/>
        <w:jc w:val="center"/>
        <w:rPr>
          <w:rFonts w:ascii="GHEA Grapalat" w:hAnsi="GHEA Grapalat"/>
          <w:sz w:val="16"/>
          <w:szCs w:val="16"/>
          <w:lang w:val="af-ZA"/>
        </w:rPr>
      </w:pPr>
    </w:p>
    <w:p w:rsidR="00203F6B" w:rsidRPr="00DA0244" w:rsidRDefault="00203F6B" w:rsidP="00203F6B">
      <w:pPr>
        <w:pStyle w:val="aa"/>
        <w:ind w:right="-7" w:firstLine="567"/>
        <w:jc w:val="center"/>
        <w:rPr>
          <w:rFonts w:ascii="GHEA Grapalat" w:hAnsi="GHEA Grapalat"/>
          <w:sz w:val="16"/>
          <w:szCs w:val="16"/>
          <w:lang w:val="af-ZA"/>
        </w:rPr>
      </w:pPr>
    </w:p>
    <w:p w:rsidR="00203F6B" w:rsidRPr="00DA0244" w:rsidRDefault="00203F6B" w:rsidP="00203F6B">
      <w:pPr>
        <w:pStyle w:val="aa"/>
        <w:ind w:right="-7" w:firstLine="567"/>
        <w:jc w:val="center"/>
        <w:rPr>
          <w:rFonts w:ascii="GHEA Grapalat" w:hAnsi="GHEA Grapalat"/>
          <w:sz w:val="16"/>
          <w:szCs w:val="16"/>
          <w:lang w:val="af-ZA"/>
        </w:rPr>
      </w:pPr>
    </w:p>
    <w:p w:rsidR="00203F6B" w:rsidRPr="00DA0244" w:rsidRDefault="00203F6B" w:rsidP="00550FA7">
      <w:pPr>
        <w:pStyle w:val="aa"/>
        <w:ind w:right="-7" w:firstLine="567"/>
        <w:rPr>
          <w:rFonts w:ascii="GHEA Grapalat" w:hAnsi="GHEA Grapalat"/>
          <w:sz w:val="16"/>
          <w:szCs w:val="16"/>
          <w:lang w:val="af-ZA"/>
        </w:rPr>
      </w:pPr>
    </w:p>
    <w:p w:rsidR="00203F6B" w:rsidRPr="00DA0244" w:rsidRDefault="00203F6B" w:rsidP="00203F6B">
      <w:pPr>
        <w:ind w:firstLine="567"/>
        <w:jc w:val="both"/>
        <w:rPr>
          <w:rFonts w:ascii="GHEA Grapalat" w:hAnsi="GHEA Grapalat" w:cs="Sylfaen"/>
          <w:i/>
          <w:sz w:val="16"/>
          <w:szCs w:val="16"/>
          <w:lang w:val="af-ZA"/>
        </w:rPr>
      </w:pPr>
      <w:r w:rsidRPr="00DA0244">
        <w:rPr>
          <w:rFonts w:ascii="GHEA Grapalat" w:hAnsi="GHEA Grapalat" w:cs="Sylfaen"/>
          <w:i/>
          <w:sz w:val="16"/>
          <w:szCs w:val="16"/>
        </w:rPr>
        <w:t>Հարգելի</w:t>
      </w:r>
      <w:r w:rsidRPr="00DA0244">
        <w:rPr>
          <w:rFonts w:ascii="GHEA Grapalat" w:hAnsi="GHEA Grapalat" w:cs="Times Armenian"/>
          <w:i/>
          <w:sz w:val="16"/>
          <w:szCs w:val="16"/>
          <w:lang w:val="af-ZA"/>
        </w:rPr>
        <w:t xml:space="preserve"> </w:t>
      </w:r>
      <w:r w:rsidRPr="00DA0244">
        <w:rPr>
          <w:rFonts w:ascii="GHEA Grapalat" w:hAnsi="GHEA Grapalat" w:cs="Sylfaen"/>
          <w:i/>
          <w:sz w:val="16"/>
          <w:szCs w:val="16"/>
        </w:rPr>
        <w:t>մասնակից</w:t>
      </w:r>
      <w:r w:rsidRPr="00DA0244">
        <w:rPr>
          <w:rFonts w:ascii="GHEA Grapalat" w:hAnsi="GHEA Grapalat" w:cs="Sylfaen"/>
          <w:i/>
          <w:sz w:val="16"/>
          <w:szCs w:val="16"/>
          <w:lang w:val="af-ZA"/>
        </w:rPr>
        <w:t xml:space="preserve"> </w:t>
      </w:r>
      <w:r w:rsidRPr="00DA0244">
        <w:rPr>
          <w:rFonts w:ascii="GHEA Grapalat" w:hAnsi="GHEA Grapalat" w:cs="Sylfaen"/>
          <w:i/>
          <w:sz w:val="16"/>
          <w:szCs w:val="16"/>
        </w:rPr>
        <w:t>նախքան</w:t>
      </w:r>
      <w:r w:rsidRPr="00DA0244">
        <w:rPr>
          <w:rFonts w:ascii="GHEA Grapalat" w:hAnsi="GHEA Grapalat" w:cs="Times Armenian"/>
          <w:i/>
          <w:sz w:val="16"/>
          <w:szCs w:val="16"/>
          <w:lang w:val="af-ZA"/>
        </w:rPr>
        <w:t xml:space="preserve"> </w:t>
      </w:r>
      <w:r w:rsidRPr="00DA0244">
        <w:rPr>
          <w:rFonts w:ascii="GHEA Grapalat" w:hAnsi="GHEA Grapalat" w:cs="Sylfaen"/>
          <w:i/>
          <w:sz w:val="16"/>
          <w:szCs w:val="16"/>
        </w:rPr>
        <w:t>հայտ</w:t>
      </w:r>
      <w:r w:rsidRPr="00DA0244">
        <w:rPr>
          <w:rFonts w:ascii="GHEA Grapalat" w:hAnsi="GHEA Grapalat" w:cs="Times Armenian"/>
          <w:i/>
          <w:sz w:val="16"/>
          <w:szCs w:val="16"/>
          <w:lang w:val="af-ZA"/>
        </w:rPr>
        <w:t xml:space="preserve"> </w:t>
      </w:r>
      <w:r w:rsidRPr="00DA0244">
        <w:rPr>
          <w:rFonts w:ascii="GHEA Grapalat" w:hAnsi="GHEA Grapalat" w:cs="Sylfaen"/>
          <w:i/>
          <w:sz w:val="16"/>
          <w:szCs w:val="16"/>
        </w:rPr>
        <w:t>կազմելը</w:t>
      </w:r>
      <w:r w:rsidRPr="00DA0244">
        <w:rPr>
          <w:rFonts w:ascii="GHEA Grapalat" w:hAnsi="GHEA Grapalat" w:cs="Times Armenian"/>
          <w:i/>
          <w:sz w:val="16"/>
          <w:szCs w:val="16"/>
          <w:lang w:val="af-ZA"/>
        </w:rPr>
        <w:t xml:space="preserve"> </w:t>
      </w:r>
      <w:r w:rsidRPr="00DA0244">
        <w:rPr>
          <w:rFonts w:ascii="GHEA Grapalat" w:hAnsi="GHEA Grapalat" w:cs="Sylfaen"/>
          <w:i/>
          <w:sz w:val="16"/>
          <w:szCs w:val="16"/>
        </w:rPr>
        <w:t>և</w:t>
      </w:r>
      <w:r w:rsidRPr="00DA0244">
        <w:rPr>
          <w:rFonts w:ascii="GHEA Grapalat" w:hAnsi="GHEA Grapalat" w:cs="Times Armenian"/>
          <w:i/>
          <w:sz w:val="16"/>
          <w:szCs w:val="16"/>
          <w:lang w:val="af-ZA"/>
        </w:rPr>
        <w:t xml:space="preserve"> </w:t>
      </w:r>
      <w:r w:rsidRPr="00DA0244">
        <w:rPr>
          <w:rFonts w:ascii="GHEA Grapalat" w:hAnsi="GHEA Grapalat" w:cs="Sylfaen"/>
          <w:i/>
          <w:sz w:val="16"/>
          <w:szCs w:val="16"/>
        </w:rPr>
        <w:t>ներկայացնելը</w:t>
      </w:r>
      <w:r w:rsidRPr="00DA0244">
        <w:rPr>
          <w:rFonts w:ascii="GHEA Grapalat" w:hAnsi="GHEA Grapalat" w:cs="Times Armenian"/>
          <w:i/>
          <w:sz w:val="16"/>
          <w:szCs w:val="16"/>
          <w:lang w:val="af-ZA"/>
        </w:rPr>
        <w:t xml:space="preserve"> </w:t>
      </w:r>
      <w:r w:rsidRPr="00DA0244">
        <w:rPr>
          <w:rFonts w:ascii="GHEA Grapalat" w:hAnsi="GHEA Grapalat" w:cs="Sylfaen"/>
          <w:i/>
          <w:sz w:val="16"/>
          <w:szCs w:val="16"/>
        </w:rPr>
        <w:t>խնդրում</w:t>
      </w:r>
      <w:r w:rsidRPr="00DA0244">
        <w:rPr>
          <w:rFonts w:ascii="GHEA Grapalat" w:hAnsi="GHEA Grapalat" w:cs="Times Armenian"/>
          <w:i/>
          <w:sz w:val="16"/>
          <w:szCs w:val="16"/>
          <w:lang w:val="af-ZA"/>
        </w:rPr>
        <w:t xml:space="preserve"> </w:t>
      </w:r>
      <w:r w:rsidRPr="00DA0244">
        <w:rPr>
          <w:rFonts w:ascii="GHEA Grapalat" w:hAnsi="GHEA Grapalat" w:cs="Sylfaen"/>
          <w:i/>
          <w:sz w:val="16"/>
          <w:szCs w:val="16"/>
        </w:rPr>
        <w:t>ենք</w:t>
      </w:r>
      <w:r w:rsidRPr="00DA0244">
        <w:rPr>
          <w:rFonts w:ascii="GHEA Grapalat" w:hAnsi="GHEA Grapalat" w:cs="Times Armenian"/>
          <w:i/>
          <w:sz w:val="16"/>
          <w:szCs w:val="16"/>
          <w:lang w:val="af-ZA"/>
        </w:rPr>
        <w:t xml:space="preserve"> </w:t>
      </w:r>
      <w:r w:rsidRPr="00DA0244">
        <w:rPr>
          <w:rFonts w:ascii="GHEA Grapalat" w:hAnsi="GHEA Grapalat" w:cs="Sylfaen"/>
          <w:i/>
          <w:sz w:val="16"/>
          <w:szCs w:val="16"/>
        </w:rPr>
        <w:t>մանրամասնորեն</w:t>
      </w:r>
      <w:r w:rsidRPr="00DA0244">
        <w:rPr>
          <w:rFonts w:ascii="GHEA Grapalat" w:hAnsi="GHEA Grapalat" w:cs="Times Armenian"/>
          <w:i/>
          <w:sz w:val="16"/>
          <w:szCs w:val="16"/>
          <w:lang w:val="af-ZA"/>
        </w:rPr>
        <w:t xml:space="preserve"> </w:t>
      </w:r>
      <w:r w:rsidRPr="00DA0244">
        <w:rPr>
          <w:rFonts w:ascii="GHEA Grapalat" w:hAnsi="GHEA Grapalat" w:cs="Sylfaen"/>
          <w:i/>
          <w:sz w:val="16"/>
          <w:szCs w:val="16"/>
        </w:rPr>
        <w:t>ուսումնասիրել</w:t>
      </w:r>
      <w:r w:rsidRPr="00DA0244">
        <w:rPr>
          <w:rFonts w:ascii="GHEA Grapalat" w:hAnsi="GHEA Grapalat" w:cs="Times Armenian"/>
          <w:i/>
          <w:sz w:val="16"/>
          <w:szCs w:val="16"/>
          <w:lang w:val="af-ZA"/>
        </w:rPr>
        <w:t xml:space="preserve"> </w:t>
      </w:r>
      <w:r w:rsidRPr="00DA0244">
        <w:rPr>
          <w:rFonts w:ascii="GHEA Grapalat" w:hAnsi="GHEA Grapalat" w:cs="Sylfaen"/>
          <w:i/>
          <w:sz w:val="16"/>
          <w:szCs w:val="16"/>
        </w:rPr>
        <w:t>սույն</w:t>
      </w:r>
      <w:r w:rsidRPr="00DA0244">
        <w:rPr>
          <w:rFonts w:ascii="GHEA Grapalat" w:hAnsi="GHEA Grapalat" w:cs="Times Armenian"/>
          <w:i/>
          <w:sz w:val="16"/>
          <w:szCs w:val="16"/>
          <w:lang w:val="af-ZA"/>
        </w:rPr>
        <w:t xml:space="preserve"> </w:t>
      </w:r>
      <w:r w:rsidRPr="00DA0244">
        <w:rPr>
          <w:rFonts w:ascii="GHEA Grapalat" w:hAnsi="GHEA Grapalat" w:cs="Sylfaen"/>
          <w:i/>
          <w:sz w:val="16"/>
          <w:szCs w:val="16"/>
        </w:rPr>
        <w:t>հրավերը</w:t>
      </w:r>
      <w:r w:rsidRPr="00DA0244">
        <w:rPr>
          <w:rFonts w:ascii="GHEA Grapalat" w:hAnsi="GHEA Grapalat" w:cs="Times Armenian"/>
          <w:i/>
          <w:sz w:val="16"/>
          <w:szCs w:val="16"/>
          <w:lang w:val="af-ZA"/>
        </w:rPr>
        <w:t xml:space="preserve">, </w:t>
      </w:r>
      <w:r w:rsidRPr="00DA0244">
        <w:rPr>
          <w:rFonts w:ascii="GHEA Grapalat" w:hAnsi="GHEA Grapalat" w:cs="Sylfaen"/>
          <w:i/>
          <w:sz w:val="16"/>
          <w:szCs w:val="16"/>
        </w:rPr>
        <w:t>քանի</w:t>
      </w:r>
      <w:r w:rsidRPr="00DA0244">
        <w:rPr>
          <w:rFonts w:ascii="GHEA Grapalat" w:hAnsi="GHEA Grapalat" w:cs="Times Armenian"/>
          <w:i/>
          <w:sz w:val="16"/>
          <w:szCs w:val="16"/>
          <w:lang w:val="af-ZA"/>
        </w:rPr>
        <w:t xml:space="preserve"> </w:t>
      </w:r>
      <w:r w:rsidRPr="00DA0244">
        <w:rPr>
          <w:rFonts w:ascii="GHEA Grapalat" w:hAnsi="GHEA Grapalat" w:cs="Sylfaen"/>
          <w:i/>
          <w:sz w:val="16"/>
          <w:szCs w:val="16"/>
        </w:rPr>
        <w:t>որ</w:t>
      </w:r>
      <w:r w:rsidRPr="00DA0244">
        <w:rPr>
          <w:rFonts w:ascii="GHEA Grapalat" w:hAnsi="GHEA Grapalat" w:cs="Times Armenian"/>
          <w:i/>
          <w:sz w:val="16"/>
          <w:szCs w:val="16"/>
          <w:lang w:val="af-ZA"/>
        </w:rPr>
        <w:t xml:space="preserve"> </w:t>
      </w:r>
      <w:r w:rsidRPr="00DA0244">
        <w:rPr>
          <w:rFonts w:ascii="GHEA Grapalat" w:hAnsi="GHEA Grapalat" w:cs="Sylfaen"/>
          <w:i/>
          <w:sz w:val="16"/>
          <w:szCs w:val="16"/>
        </w:rPr>
        <w:t>հրավերին</w:t>
      </w:r>
      <w:r w:rsidRPr="00DA0244">
        <w:rPr>
          <w:rFonts w:ascii="GHEA Grapalat" w:hAnsi="GHEA Grapalat" w:cs="Times Armenian"/>
          <w:i/>
          <w:sz w:val="16"/>
          <w:szCs w:val="16"/>
          <w:lang w:val="af-ZA"/>
        </w:rPr>
        <w:t xml:space="preserve"> </w:t>
      </w:r>
      <w:r w:rsidRPr="00DA0244">
        <w:rPr>
          <w:rFonts w:ascii="GHEA Grapalat" w:hAnsi="GHEA Grapalat" w:cs="Sylfaen"/>
          <w:i/>
          <w:sz w:val="16"/>
          <w:szCs w:val="16"/>
        </w:rPr>
        <w:t>չհամապատասխանող</w:t>
      </w:r>
      <w:r w:rsidRPr="00DA0244">
        <w:rPr>
          <w:rFonts w:ascii="GHEA Grapalat" w:hAnsi="GHEA Grapalat" w:cs="Times Armenian"/>
          <w:i/>
          <w:sz w:val="16"/>
          <w:szCs w:val="16"/>
          <w:lang w:val="af-ZA"/>
        </w:rPr>
        <w:t xml:space="preserve"> </w:t>
      </w:r>
      <w:r w:rsidRPr="00DA0244">
        <w:rPr>
          <w:rFonts w:ascii="GHEA Grapalat" w:hAnsi="GHEA Grapalat" w:cs="Sylfaen"/>
          <w:i/>
          <w:sz w:val="16"/>
          <w:szCs w:val="16"/>
        </w:rPr>
        <w:t>հայտերը</w:t>
      </w:r>
      <w:r w:rsidRPr="00DA0244">
        <w:rPr>
          <w:rFonts w:ascii="GHEA Grapalat" w:hAnsi="GHEA Grapalat" w:cs="Times Armenian"/>
          <w:i/>
          <w:sz w:val="16"/>
          <w:szCs w:val="16"/>
          <w:lang w:val="af-ZA"/>
        </w:rPr>
        <w:t xml:space="preserve"> </w:t>
      </w:r>
      <w:r w:rsidRPr="00DA0244">
        <w:rPr>
          <w:rFonts w:ascii="GHEA Grapalat" w:hAnsi="GHEA Grapalat" w:cs="Sylfaen"/>
          <w:i/>
          <w:sz w:val="16"/>
          <w:szCs w:val="16"/>
        </w:rPr>
        <w:t>ենթակա</w:t>
      </w:r>
      <w:r w:rsidRPr="00DA0244">
        <w:rPr>
          <w:rFonts w:ascii="GHEA Grapalat" w:hAnsi="GHEA Grapalat" w:cs="Times Armenian"/>
          <w:i/>
          <w:sz w:val="16"/>
          <w:szCs w:val="16"/>
          <w:lang w:val="af-ZA"/>
        </w:rPr>
        <w:t xml:space="preserve"> </w:t>
      </w:r>
      <w:r w:rsidRPr="00DA0244">
        <w:rPr>
          <w:rFonts w:ascii="GHEA Grapalat" w:hAnsi="GHEA Grapalat" w:cs="Sylfaen"/>
          <w:i/>
          <w:sz w:val="16"/>
          <w:szCs w:val="16"/>
        </w:rPr>
        <w:t>են</w:t>
      </w:r>
      <w:r w:rsidRPr="00DA0244">
        <w:rPr>
          <w:rFonts w:ascii="GHEA Grapalat" w:hAnsi="GHEA Grapalat" w:cs="Times Armenian"/>
          <w:i/>
          <w:sz w:val="16"/>
          <w:szCs w:val="16"/>
          <w:lang w:val="af-ZA"/>
        </w:rPr>
        <w:t xml:space="preserve"> </w:t>
      </w:r>
      <w:r w:rsidRPr="00DA0244">
        <w:rPr>
          <w:rFonts w:ascii="GHEA Grapalat" w:hAnsi="GHEA Grapalat" w:cs="Sylfaen"/>
          <w:i/>
          <w:sz w:val="16"/>
          <w:szCs w:val="16"/>
        </w:rPr>
        <w:t>մերժման</w:t>
      </w:r>
      <w:r w:rsidRPr="00DA0244">
        <w:rPr>
          <w:rFonts w:ascii="GHEA Grapalat" w:hAnsi="GHEA Grapalat" w:cs="Sylfaen"/>
          <w:i/>
          <w:sz w:val="16"/>
          <w:szCs w:val="16"/>
          <w:lang w:val="af-ZA"/>
        </w:rPr>
        <w:t xml:space="preserve">: </w:t>
      </w:r>
    </w:p>
    <w:p w:rsidR="00203F6B" w:rsidRPr="00DA0244" w:rsidRDefault="00203F6B" w:rsidP="00203F6B">
      <w:pPr>
        <w:ind w:firstLine="567"/>
        <w:jc w:val="both"/>
        <w:rPr>
          <w:rFonts w:ascii="GHEA Grapalat" w:hAnsi="GHEA Grapalat"/>
          <w:i/>
          <w:sz w:val="16"/>
          <w:szCs w:val="16"/>
          <w:lang w:val="af-ZA"/>
        </w:rPr>
      </w:pPr>
    </w:p>
    <w:p w:rsidR="00203F6B" w:rsidRPr="00DA0244" w:rsidRDefault="00203F6B" w:rsidP="00203F6B">
      <w:pPr>
        <w:ind w:firstLine="567"/>
        <w:jc w:val="center"/>
        <w:rPr>
          <w:rFonts w:ascii="GHEA Grapalat" w:hAnsi="GHEA Grapalat"/>
          <w:b/>
          <w:sz w:val="16"/>
          <w:szCs w:val="16"/>
          <w:lang w:val="af-ZA"/>
        </w:rPr>
      </w:pPr>
    </w:p>
    <w:p w:rsidR="00203F6B" w:rsidRPr="00DA0244" w:rsidRDefault="00203F6B" w:rsidP="00203F6B">
      <w:pPr>
        <w:ind w:firstLine="567"/>
        <w:jc w:val="center"/>
        <w:rPr>
          <w:rFonts w:ascii="GHEA Grapalat" w:hAnsi="GHEA Grapalat" w:cs="Sylfaen"/>
          <w:b/>
          <w:sz w:val="16"/>
          <w:szCs w:val="16"/>
          <w:lang w:val="af-ZA"/>
        </w:rPr>
      </w:pPr>
      <w:r w:rsidRPr="00DA0244">
        <w:rPr>
          <w:rFonts w:ascii="GHEA Grapalat" w:hAnsi="GHEA Grapalat" w:cs="Sylfaen"/>
          <w:b/>
          <w:sz w:val="16"/>
          <w:szCs w:val="16"/>
          <w:lang w:val="af-ZA"/>
        </w:rPr>
        <w:br w:type="page"/>
      </w:r>
    </w:p>
    <w:p w:rsidR="00203F6B" w:rsidRPr="00DA0244" w:rsidRDefault="00203F6B" w:rsidP="00203F6B">
      <w:pPr>
        <w:ind w:firstLine="567"/>
        <w:jc w:val="center"/>
        <w:rPr>
          <w:rFonts w:ascii="GHEA Grapalat" w:hAnsi="GHEA Grapalat" w:cs="Sylfaen"/>
          <w:b/>
          <w:sz w:val="16"/>
          <w:szCs w:val="16"/>
          <w:lang w:val="af-ZA"/>
        </w:rPr>
      </w:pPr>
    </w:p>
    <w:p w:rsidR="00203F6B" w:rsidRPr="00DA0244" w:rsidRDefault="00203F6B" w:rsidP="00203F6B">
      <w:pPr>
        <w:ind w:firstLine="567"/>
        <w:jc w:val="center"/>
        <w:rPr>
          <w:rFonts w:ascii="GHEA Grapalat" w:hAnsi="GHEA Grapalat"/>
          <w:b/>
          <w:sz w:val="16"/>
          <w:szCs w:val="16"/>
          <w:lang w:val="af-ZA"/>
        </w:rPr>
      </w:pPr>
      <w:r w:rsidRPr="00DA0244">
        <w:rPr>
          <w:rFonts w:ascii="GHEA Grapalat" w:hAnsi="GHEA Grapalat" w:cs="Sylfaen"/>
          <w:b/>
          <w:sz w:val="16"/>
          <w:szCs w:val="16"/>
        </w:rPr>
        <w:t>ԲՈՎԱՆԴԱԿՈւԹՅՈւՆ</w:t>
      </w:r>
    </w:p>
    <w:p w:rsidR="00203F6B" w:rsidRPr="00DA0244" w:rsidRDefault="00203F6B" w:rsidP="00203F6B">
      <w:pPr>
        <w:ind w:firstLine="567"/>
        <w:jc w:val="center"/>
        <w:rPr>
          <w:rFonts w:ascii="GHEA Grapalat" w:hAnsi="GHEA Grapalat"/>
          <w:i/>
          <w:sz w:val="16"/>
          <w:szCs w:val="16"/>
          <w:lang w:val="af-ZA"/>
        </w:rPr>
      </w:pPr>
    </w:p>
    <w:p w:rsidR="00203F6B" w:rsidRPr="00DA0244" w:rsidRDefault="00D468D3" w:rsidP="00550FA7">
      <w:pPr>
        <w:ind w:firstLine="567"/>
        <w:jc w:val="center"/>
        <w:rPr>
          <w:rFonts w:ascii="GHEA Grapalat" w:hAnsi="GHEA Grapalat"/>
          <w:b/>
          <w:sz w:val="16"/>
          <w:szCs w:val="16"/>
          <w:lang w:val="af-ZA"/>
        </w:rPr>
      </w:pPr>
      <w:r>
        <w:rPr>
          <w:rFonts w:ascii="GHEA Grapalat" w:hAnsi="GHEA Grapalat" w:cs="Sylfaen"/>
          <w:b/>
          <w:sz w:val="16"/>
          <w:szCs w:val="16"/>
          <w:lang w:val="af-ZA"/>
        </w:rPr>
        <w:t>ՀՀ ԱՆ «ՄԱՐԴԱՍԻՐԱԿԱՆ ՕԳՆՈՒԹՅԱՆ ՀԱՆՐԱՊԵՏԱԿԱՆ ԿԵՆՏՐՈՆ» ՊՈԱԿ</w:t>
      </w:r>
      <w:r w:rsidR="00550FA7" w:rsidRPr="00DA0244">
        <w:rPr>
          <w:rFonts w:ascii="GHEA Grapalat" w:hAnsi="GHEA Grapalat"/>
          <w:b/>
          <w:sz w:val="16"/>
          <w:szCs w:val="16"/>
          <w:lang w:val="af-ZA"/>
        </w:rPr>
        <w:t xml:space="preserve"> </w:t>
      </w:r>
      <w:r w:rsidR="00203F6B" w:rsidRPr="00DA0244">
        <w:rPr>
          <w:rFonts w:ascii="GHEA Grapalat" w:hAnsi="GHEA Grapalat"/>
          <w:b/>
          <w:sz w:val="16"/>
          <w:szCs w:val="16"/>
          <w:lang w:val="af-ZA"/>
        </w:rPr>
        <w:t xml:space="preserve">ԿԱՐԻՔՆԵՐԻ ՀԱՄԱՐ  </w:t>
      </w:r>
      <w:r w:rsidR="00C54A30" w:rsidRPr="00DA0244">
        <w:rPr>
          <w:rFonts w:ascii="GHEA Grapalat" w:hAnsi="GHEA Grapalat"/>
          <w:b/>
          <w:sz w:val="16"/>
          <w:szCs w:val="16"/>
          <w:lang w:val="ru-RU"/>
        </w:rPr>
        <w:t>ՆԱԽԱԳԾԱՆԱԽԱՀԱՇՎԱՅԻՆ</w:t>
      </w:r>
      <w:r w:rsidR="00C54A30" w:rsidRPr="00DA0244">
        <w:rPr>
          <w:rFonts w:ascii="GHEA Grapalat" w:hAnsi="GHEA Grapalat"/>
          <w:b/>
          <w:sz w:val="16"/>
          <w:szCs w:val="16"/>
          <w:lang w:val="af-ZA"/>
        </w:rPr>
        <w:t xml:space="preserve"> </w:t>
      </w:r>
      <w:r w:rsidR="00C54A30" w:rsidRPr="00DA0244">
        <w:rPr>
          <w:rFonts w:ascii="GHEA Grapalat" w:hAnsi="GHEA Grapalat"/>
          <w:b/>
          <w:sz w:val="16"/>
          <w:szCs w:val="16"/>
          <w:lang w:val="ru-RU"/>
        </w:rPr>
        <w:t>ՓԱՍՏԱԹՂԹԵՐԻ</w:t>
      </w:r>
      <w:r w:rsidR="00C54A30" w:rsidRPr="00DA0244">
        <w:rPr>
          <w:rFonts w:ascii="GHEA Grapalat" w:hAnsi="GHEA Grapalat"/>
          <w:b/>
          <w:sz w:val="16"/>
          <w:szCs w:val="16"/>
          <w:lang w:val="af-ZA"/>
        </w:rPr>
        <w:t xml:space="preserve"> </w:t>
      </w:r>
      <w:r w:rsidR="00C54A30" w:rsidRPr="00DA0244">
        <w:rPr>
          <w:rFonts w:ascii="GHEA Grapalat" w:hAnsi="GHEA Grapalat"/>
          <w:b/>
          <w:sz w:val="16"/>
          <w:szCs w:val="16"/>
          <w:lang w:val="ru-RU"/>
        </w:rPr>
        <w:t>ՄՇԱԿՄԱՆ</w:t>
      </w:r>
      <w:r w:rsidR="00C54A30" w:rsidRPr="00DA0244">
        <w:rPr>
          <w:rFonts w:ascii="GHEA Grapalat" w:hAnsi="GHEA Grapalat"/>
          <w:b/>
          <w:sz w:val="16"/>
          <w:szCs w:val="16"/>
          <w:lang w:val="af-ZA"/>
        </w:rPr>
        <w:t xml:space="preserve"> </w:t>
      </w:r>
      <w:r w:rsidR="00C54A30" w:rsidRPr="00DA0244">
        <w:rPr>
          <w:rFonts w:ascii="GHEA Grapalat" w:hAnsi="GHEA Grapalat"/>
          <w:b/>
          <w:sz w:val="16"/>
          <w:szCs w:val="16"/>
          <w:lang w:val="ru-RU"/>
        </w:rPr>
        <w:t>և</w:t>
      </w:r>
      <w:r w:rsidR="00C54A30" w:rsidRPr="00DA0244">
        <w:rPr>
          <w:rFonts w:ascii="GHEA Grapalat" w:hAnsi="GHEA Grapalat"/>
          <w:b/>
          <w:sz w:val="16"/>
          <w:szCs w:val="16"/>
          <w:lang w:val="af-ZA"/>
        </w:rPr>
        <w:t xml:space="preserve"> </w:t>
      </w:r>
      <w:r w:rsidR="00C54A30" w:rsidRPr="00DA0244">
        <w:rPr>
          <w:rFonts w:ascii="GHEA Grapalat" w:hAnsi="GHEA Grapalat"/>
          <w:b/>
          <w:sz w:val="16"/>
          <w:szCs w:val="16"/>
          <w:lang w:val="ru-RU"/>
        </w:rPr>
        <w:t>ՓՈՐՁԱՔՆՆՈՒԹՅԱՆ</w:t>
      </w:r>
      <w:r w:rsidR="00C54A30" w:rsidRPr="00DA0244">
        <w:rPr>
          <w:rFonts w:ascii="GHEA Grapalat" w:hAnsi="GHEA Grapalat"/>
          <w:b/>
          <w:sz w:val="16"/>
          <w:szCs w:val="16"/>
          <w:lang w:val="af-ZA"/>
        </w:rPr>
        <w:t xml:space="preserve"> </w:t>
      </w:r>
      <w:r w:rsidR="00C54A30" w:rsidRPr="00DA0244">
        <w:rPr>
          <w:rFonts w:ascii="GHEA Grapalat" w:hAnsi="GHEA Grapalat"/>
          <w:b/>
          <w:sz w:val="16"/>
          <w:szCs w:val="16"/>
          <w:lang w:val="ru-RU"/>
        </w:rPr>
        <w:t>ԱՇԽԱՏԱՆՔՆԵՐ</w:t>
      </w:r>
      <w:r w:rsidR="00203F6B" w:rsidRPr="00DA0244">
        <w:rPr>
          <w:rFonts w:ascii="GHEA Grapalat" w:hAnsi="GHEA Grapalat"/>
          <w:b/>
          <w:sz w:val="16"/>
          <w:szCs w:val="16"/>
          <w:lang w:val="af-ZA"/>
        </w:rPr>
        <w:t>Ի</w:t>
      </w:r>
    </w:p>
    <w:p w:rsidR="00203F6B" w:rsidRPr="00DA0244" w:rsidRDefault="00203F6B" w:rsidP="00550FA7">
      <w:pPr>
        <w:jc w:val="center"/>
        <w:rPr>
          <w:rFonts w:ascii="GHEA Grapalat" w:hAnsi="GHEA Grapalat"/>
          <w:b/>
          <w:sz w:val="16"/>
          <w:szCs w:val="16"/>
          <w:lang w:val="af-ZA"/>
        </w:rPr>
      </w:pPr>
      <w:r w:rsidRPr="00DA0244">
        <w:rPr>
          <w:rFonts w:ascii="GHEA Grapalat" w:hAnsi="GHEA Grapalat"/>
          <w:b/>
          <w:sz w:val="16"/>
          <w:szCs w:val="16"/>
          <w:lang w:val="af-ZA"/>
        </w:rPr>
        <w:t>ՁԵՌՔԲԵՐՄԱՆ ՆՊԱՏԱԿՈՎ ՀԱՅՏԱՐԱՐՎԱԾ ԳՆԱՆՇՄԱՆ ՀԱՐՑՄԱՆ ՀՐԱՎԵՐԻ</w:t>
      </w:r>
    </w:p>
    <w:p w:rsidR="00203F6B" w:rsidRPr="00DA0244" w:rsidRDefault="00203F6B" w:rsidP="00203F6B">
      <w:pPr>
        <w:ind w:firstLine="567"/>
        <w:jc w:val="both"/>
        <w:rPr>
          <w:rFonts w:ascii="GHEA Grapalat" w:hAnsi="GHEA Grapalat"/>
          <w:sz w:val="16"/>
          <w:szCs w:val="16"/>
          <w:lang w:val="af-ZA"/>
        </w:rPr>
      </w:pPr>
      <w:r w:rsidRPr="00DA0244">
        <w:rPr>
          <w:rFonts w:ascii="GHEA Grapalat" w:hAnsi="GHEA Grapalat"/>
          <w:sz w:val="16"/>
          <w:szCs w:val="16"/>
          <w:lang w:val="af-ZA"/>
        </w:rPr>
        <w:t xml:space="preserve">           </w:t>
      </w:r>
    </w:p>
    <w:p w:rsidR="00203F6B" w:rsidRPr="00DA0244" w:rsidRDefault="00203F6B" w:rsidP="00203F6B">
      <w:pPr>
        <w:ind w:firstLine="567"/>
        <w:jc w:val="center"/>
        <w:rPr>
          <w:rFonts w:ascii="GHEA Grapalat" w:hAnsi="GHEA Grapalat"/>
          <w:i/>
          <w:sz w:val="16"/>
          <w:szCs w:val="16"/>
          <w:lang w:val="af-ZA"/>
        </w:rPr>
      </w:pPr>
    </w:p>
    <w:p w:rsidR="00203F6B" w:rsidRPr="00DA0244" w:rsidRDefault="00203F6B" w:rsidP="00203F6B">
      <w:pPr>
        <w:ind w:firstLine="567"/>
        <w:jc w:val="center"/>
        <w:rPr>
          <w:rFonts w:ascii="GHEA Grapalat" w:hAnsi="GHEA Grapalat"/>
          <w:sz w:val="16"/>
          <w:szCs w:val="16"/>
          <w:lang w:val="af-ZA"/>
        </w:rPr>
      </w:pPr>
      <w:proofErr w:type="gramStart"/>
      <w:r w:rsidRPr="00DA0244">
        <w:rPr>
          <w:rFonts w:ascii="GHEA Grapalat" w:hAnsi="GHEA Grapalat" w:cs="Sylfaen"/>
          <w:b/>
          <w:sz w:val="16"/>
          <w:szCs w:val="16"/>
        </w:rPr>
        <w:t>ՄԱՍ</w:t>
      </w:r>
      <w:r w:rsidRPr="00DA0244">
        <w:rPr>
          <w:rFonts w:ascii="GHEA Grapalat" w:hAnsi="GHEA Grapalat" w:cs="Times Armenian"/>
          <w:b/>
          <w:sz w:val="16"/>
          <w:szCs w:val="16"/>
          <w:lang w:val="af-ZA"/>
        </w:rPr>
        <w:t xml:space="preserve">  I</w:t>
      </w:r>
      <w:proofErr w:type="gramEnd"/>
      <w:r w:rsidRPr="00DA0244">
        <w:rPr>
          <w:rFonts w:ascii="GHEA Grapalat" w:hAnsi="GHEA Grapalat" w:cs="Times Armenian"/>
          <w:b/>
          <w:sz w:val="16"/>
          <w:szCs w:val="16"/>
          <w:lang w:val="af-ZA"/>
        </w:rPr>
        <w:t>.</w:t>
      </w:r>
    </w:p>
    <w:p w:rsidR="00203F6B" w:rsidRPr="00DA0244" w:rsidRDefault="00203F6B" w:rsidP="00203F6B">
      <w:pPr>
        <w:ind w:firstLine="567"/>
        <w:jc w:val="both"/>
        <w:rPr>
          <w:rFonts w:ascii="GHEA Grapalat" w:hAnsi="GHEA Grapalat"/>
          <w:sz w:val="16"/>
          <w:szCs w:val="16"/>
          <w:lang w:val="af-ZA"/>
        </w:rPr>
      </w:pPr>
    </w:p>
    <w:p w:rsidR="00203F6B" w:rsidRPr="00DA0244" w:rsidRDefault="00203F6B" w:rsidP="00203F6B">
      <w:pPr>
        <w:ind w:firstLine="1134"/>
        <w:jc w:val="both"/>
        <w:rPr>
          <w:rFonts w:ascii="GHEA Grapalat" w:hAnsi="GHEA Grapalat"/>
          <w:sz w:val="16"/>
          <w:szCs w:val="16"/>
          <w:lang w:val="af-ZA"/>
        </w:rPr>
      </w:pPr>
      <w:r w:rsidRPr="00DA0244">
        <w:rPr>
          <w:rFonts w:ascii="GHEA Grapalat" w:hAnsi="GHEA Grapalat"/>
          <w:sz w:val="16"/>
          <w:szCs w:val="16"/>
          <w:lang w:val="af-ZA"/>
        </w:rPr>
        <w:t xml:space="preserve">1.  </w:t>
      </w:r>
      <w:r w:rsidRPr="00DA0244">
        <w:rPr>
          <w:rFonts w:ascii="GHEA Grapalat" w:hAnsi="GHEA Grapalat" w:cs="Sylfaen"/>
          <w:sz w:val="16"/>
          <w:szCs w:val="16"/>
        </w:rPr>
        <w:t>Գնման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առարկայի</w:t>
      </w:r>
      <w:r w:rsidRPr="00DA0244">
        <w:rPr>
          <w:rFonts w:ascii="GHEA Grapalat" w:hAnsi="GHEA Grapalat"/>
          <w:sz w:val="16"/>
          <w:szCs w:val="16"/>
          <w:lang w:val="af-ZA"/>
        </w:rPr>
        <w:t xml:space="preserve"> </w:t>
      </w:r>
      <w:r w:rsidRPr="00DA0244">
        <w:rPr>
          <w:rFonts w:ascii="GHEA Grapalat" w:hAnsi="GHEA Grapalat" w:cs="Sylfaen"/>
          <w:sz w:val="16"/>
          <w:szCs w:val="16"/>
        </w:rPr>
        <w:t>բնութա</w:t>
      </w:r>
      <w:r w:rsidRPr="00DA0244">
        <w:rPr>
          <w:rFonts w:ascii="GHEA Grapalat" w:hAnsi="GHEA Grapalat" w:cs="Times Armenian"/>
          <w:sz w:val="16"/>
          <w:szCs w:val="16"/>
        </w:rPr>
        <w:t>գ</w:t>
      </w:r>
      <w:r w:rsidRPr="00DA0244">
        <w:rPr>
          <w:rFonts w:ascii="GHEA Grapalat" w:hAnsi="GHEA Grapalat" w:cs="Sylfaen"/>
          <w:sz w:val="16"/>
          <w:szCs w:val="16"/>
        </w:rPr>
        <w:t>իրը</w:t>
      </w:r>
      <w:r w:rsidRPr="00DA0244">
        <w:rPr>
          <w:rFonts w:ascii="GHEA Grapalat" w:hAnsi="GHEA Grapalat" w:cs="Times Armenian"/>
          <w:sz w:val="16"/>
          <w:szCs w:val="16"/>
          <w:lang w:val="af-ZA"/>
        </w:rPr>
        <w:tab/>
        <w:t xml:space="preserve"> </w:t>
      </w:r>
    </w:p>
    <w:p w:rsidR="00203F6B" w:rsidRPr="00DA0244" w:rsidRDefault="00203F6B" w:rsidP="00203F6B">
      <w:pPr>
        <w:ind w:firstLine="1134"/>
        <w:jc w:val="both"/>
        <w:rPr>
          <w:rFonts w:ascii="GHEA Grapalat" w:hAnsi="GHEA Grapalat"/>
          <w:sz w:val="16"/>
          <w:szCs w:val="16"/>
          <w:lang w:val="af-ZA"/>
        </w:rPr>
      </w:pPr>
      <w:r w:rsidRPr="00DA0244">
        <w:rPr>
          <w:rFonts w:ascii="GHEA Grapalat" w:hAnsi="GHEA Grapalat"/>
          <w:sz w:val="16"/>
          <w:szCs w:val="16"/>
          <w:lang w:val="af-ZA"/>
        </w:rPr>
        <w:t xml:space="preserve">2. </w:t>
      </w:r>
      <w:r w:rsidRPr="00DA0244">
        <w:rPr>
          <w:rFonts w:ascii="GHEA Grapalat" w:hAnsi="GHEA Grapalat" w:cs="Sylfaen"/>
          <w:sz w:val="16"/>
          <w:szCs w:val="16"/>
        </w:rPr>
        <w:t>Մասնակցի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մասնակցության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իրավունքի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պահանջները</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որակավորման</w:t>
      </w:r>
      <w:r w:rsidRPr="00DA0244">
        <w:rPr>
          <w:rFonts w:ascii="GHEA Grapalat" w:hAnsi="GHEA Grapalat" w:cs="Times Armenian"/>
          <w:sz w:val="16"/>
          <w:szCs w:val="16"/>
          <w:lang w:val="af-ZA"/>
        </w:rPr>
        <w:t xml:space="preserve"> </w:t>
      </w:r>
      <w:proofErr w:type="gramStart"/>
      <w:r w:rsidRPr="00DA0244">
        <w:rPr>
          <w:rFonts w:ascii="GHEA Grapalat" w:hAnsi="GHEA Grapalat" w:cs="Sylfaen"/>
          <w:sz w:val="16"/>
          <w:szCs w:val="16"/>
        </w:rPr>
        <w:t>չափանիշները</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և</w:t>
      </w:r>
      <w:proofErr w:type="gramEnd"/>
      <w:r w:rsidRPr="00DA0244">
        <w:rPr>
          <w:rFonts w:ascii="GHEA Grapalat" w:hAnsi="GHEA Grapalat" w:cs="Times Armenian"/>
          <w:sz w:val="16"/>
          <w:szCs w:val="16"/>
          <w:lang w:val="af-ZA"/>
        </w:rPr>
        <w:t xml:space="preserve"> </w:t>
      </w:r>
      <w:r w:rsidRPr="00DA0244">
        <w:rPr>
          <w:rFonts w:ascii="GHEA Grapalat" w:hAnsi="GHEA Grapalat" w:cs="Sylfaen"/>
          <w:sz w:val="16"/>
          <w:szCs w:val="16"/>
        </w:rPr>
        <w:t>դրանց</w:t>
      </w:r>
      <w:r w:rsidRPr="00DA0244">
        <w:rPr>
          <w:rFonts w:ascii="GHEA Grapalat" w:hAnsi="GHEA Grapalat" w:cs="Times Armenian"/>
          <w:sz w:val="16"/>
          <w:szCs w:val="16"/>
          <w:lang w:val="af-ZA"/>
        </w:rPr>
        <w:t xml:space="preserve"> </w:t>
      </w:r>
      <w:r w:rsidRPr="00DA0244">
        <w:rPr>
          <w:rFonts w:ascii="GHEA Grapalat" w:hAnsi="GHEA Grapalat" w:cs="Times Armenian"/>
          <w:sz w:val="16"/>
          <w:szCs w:val="16"/>
        </w:rPr>
        <w:t>գ</w:t>
      </w:r>
      <w:r w:rsidRPr="00DA0244">
        <w:rPr>
          <w:rFonts w:ascii="GHEA Grapalat" w:hAnsi="GHEA Grapalat" w:cs="Sylfaen"/>
          <w:sz w:val="16"/>
          <w:szCs w:val="16"/>
        </w:rPr>
        <w:t>նահատման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կար</w:t>
      </w:r>
      <w:r w:rsidRPr="00DA0244">
        <w:rPr>
          <w:rFonts w:ascii="GHEA Grapalat" w:hAnsi="GHEA Grapalat" w:cs="Times Armenian"/>
          <w:sz w:val="16"/>
          <w:szCs w:val="16"/>
        </w:rPr>
        <w:t>գ</w:t>
      </w:r>
      <w:r w:rsidRPr="00DA0244">
        <w:rPr>
          <w:rFonts w:ascii="GHEA Grapalat" w:hAnsi="GHEA Grapalat" w:cs="Sylfaen"/>
          <w:sz w:val="16"/>
          <w:szCs w:val="16"/>
        </w:rPr>
        <w:t>ը</w:t>
      </w:r>
      <w:r w:rsidRPr="00DA0244">
        <w:rPr>
          <w:rFonts w:ascii="GHEA Grapalat" w:hAnsi="GHEA Grapalat" w:cs="Times Armenian"/>
          <w:sz w:val="16"/>
          <w:szCs w:val="16"/>
          <w:lang w:val="af-ZA"/>
        </w:rPr>
        <w:tab/>
        <w:t xml:space="preserve"> </w:t>
      </w:r>
    </w:p>
    <w:p w:rsidR="00203F6B" w:rsidRPr="00DA0244" w:rsidRDefault="00203F6B" w:rsidP="00203F6B">
      <w:pPr>
        <w:ind w:firstLine="1134"/>
        <w:jc w:val="both"/>
        <w:rPr>
          <w:rFonts w:ascii="GHEA Grapalat" w:hAnsi="GHEA Grapalat"/>
          <w:sz w:val="16"/>
          <w:szCs w:val="16"/>
          <w:lang w:val="af-ZA"/>
        </w:rPr>
      </w:pPr>
      <w:r w:rsidRPr="00DA0244">
        <w:rPr>
          <w:rFonts w:ascii="GHEA Grapalat" w:hAnsi="GHEA Grapalat"/>
          <w:sz w:val="16"/>
          <w:szCs w:val="16"/>
          <w:lang w:val="af-ZA"/>
        </w:rPr>
        <w:t xml:space="preserve">3. </w:t>
      </w:r>
      <w:r w:rsidRPr="00DA0244">
        <w:rPr>
          <w:rFonts w:ascii="GHEA Grapalat" w:hAnsi="GHEA Grapalat" w:cs="Sylfaen"/>
          <w:sz w:val="16"/>
          <w:szCs w:val="16"/>
        </w:rPr>
        <w:t>Հրավերի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պարզաբանումը</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և</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հրավերում</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փոփոխություն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կատարելու</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կար</w:t>
      </w:r>
      <w:r w:rsidRPr="00DA0244">
        <w:rPr>
          <w:rFonts w:ascii="GHEA Grapalat" w:hAnsi="GHEA Grapalat" w:cs="Times Armenian"/>
          <w:sz w:val="16"/>
          <w:szCs w:val="16"/>
        </w:rPr>
        <w:t>գ</w:t>
      </w:r>
      <w:r w:rsidRPr="00DA0244">
        <w:rPr>
          <w:rFonts w:ascii="GHEA Grapalat" w:hAnsi="GHEA Grapalat" w:cs="Sylfaen"/>
          <w:sz w:val="16"/>
          <w:szCs w:val="16"/>
        </w:rPr>
        <w:t>ը</w:t>
      </w:r>
      <w:r w:rsidRPr="00DA0244">
        <w:rPr>
          <w:rFonts w:ascii="GHEA Grapalat" w:hAnsi="GHEA Grapalat" w:cs="Times Armenian"/>
          <w:sz w:val="16"/>
          <w:szCs w:val="16"/>
          <w:lang w:val="af-ZA"/>
        </w:rPr>
        <w:tab/>
      </w:r>
    </w:p>
    <w:p w:rsidR="00203F6B" w:rsidRPr="00DA0244" w:rsidRDefault="00203F6B" w:rsidP="00203F6B">
      <w:pPr>
        <w:ind w:firstLine="1134"/>
        <w:jc w:val="both"/>
        <w:rPr>
          <w:rFonts w:ascii="GHEA Grapalat" w:hAnsi="GHEA Grapalat" w:cs="Sylfaen"/>
          <w:sz w:val="16"/>
          <w:szCs w:val="16"/>
          <w:lang w:val="af-ZA"/>
        </w:rPr>
      </w:pPr>
      <w:r w:rsidRPr="00DA0244">
        <w:rPr>
          <w:rFonts w:ascii="GHEA Grapalat" w:hAnsi="GHEA Grapalat"/>
          <w:sz w:val="16"/>
          <w:szCs w:val="16"/>
          <w:lang w:val="af-ZA"/>
        </w:rPr>
        <w:t xml:space="preserve">4. </w:t>
      </w:r>
      <w:r w:rsidRPr="00DA0244">
        <w:rPr>
          <w:rFonts w:ascii="GHEA Grapalat" w:hAnsi="GHEA Grapalat" w:cs="Sylfaen"/>
          <w:sz w:val="16"/>
          <w:szCs w:val="16"/>
        </w:rPr>
        <w:t>Հայտը</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ներկայացնելու</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կար</w:t>
      </w:r>
      <w:r w:rsidRPr="00DA0244">
        <w:rPr>
          <w:rFonts w:ascii="GHEA Grapalat" w:hAnsi="GHEA Grapalat" w:cs="Times Armenian"/>
          <w:sz w:val="16"/>
          <w:szCs w:val="16"/>
        </w:rPr>
        <w:t>գ</w:t>
      </w:r>
      <w:r w:rsidRPr="00DA0244">
        <w:rPr>
          <w:rFonts w:ascii="GHEA Grapalat" w:hAnsi="GHEA Grapalat" w:cs="Sylfaen"/>
          <w:sz w:val="16"/>
          <w:szCs w:val="16"/>
        </w:rPr>
        <w:t>ը</w:t>
      </w:r>
    </w:p>
    <w:p w:rsidR="00203F6B" w:rsidRPr="00DA0244" w:rsidRDefault="00203F6B" w:rsidP="00203F6B">
      <w:pPr>
        <w:ind w:firstLine="1134"/>
        <w:jc w:val="both"/>
        <w:rPr>
          <w:rFonts w:ascii="GHEA Grapalat" w:hAnsi="GHEA Grapalat"/>
          <w:sz w:val="16"/>
          <w:szCs w:val="16"/>
          <w:lang w:val="af-ZA"/>
        </w:rPr>
      </w:pPr>
      <w:r w:rsidRPr="00DA0244">
        <w:rPr>
          <w:rFonts w:ascii="GHEA Grapalat" w:hAnsi="GHEA Grapalat"/>
          <w:sz w:val="16"/>
          <w:szCs w:val="16"/>
          <w:lang w:val="af-ZA"/>
        </w:rPr>
        <w:t>5.</w:t>
      </w:r>
      <w:r w:rsidRPr="00DA0244">
        <w:rPr>
          <w:rFonts w:ascii="GHEA Grapalat" w:hAnsi="GHEA Grapalat"/>
          <w:sz w:val="16"/>
          <w:szCs w:val="16"/>
          <w:lang w:val="af-ZA"/>
        </w:rPr>
        <w:tab/>
      </w:r>
      <w:r w:rsidRPr="00DA0244">
        <w:rPr>
          <w:rFonts w:ascii="GHEA Grapalat" w:hAnsi="GHEA Grapalat" w:cs="Sylfaen"/>
          <w:sz w:val="16"/>
          <w:szCs w:val="16"/>
        </w:rPr>
        <w:t>Հայտի</w:t>
      </w:r>
      <w:r w:rsidRPr="00DA0244">
        <w:rPr>
          <w:rFonts w:ascii="GHEA Grapalat" w:hAnsi="GHEA Grapalat" w:cs="Times Armenian"/>
          <w:sz w:val="16"/>
          <w:szCs w:val="16"/>
          <w:lang w:val="af-ZA"/>
        </w:rPr>
        <w:t xml:space="preserve"> </w:t>
      </w:r>
      <w:r w:rsidRPr="00DA0244">
        <w:rPr>
          <w:rFonts w:ascii="GHEA Grapalat" w:hAnsi="GHEA Grapalat" w:cs="Times Armenian"/>
          <w:sz w:val="16"/>
          <w:szCs w:val="16"/>
        </w:rPr>
        <w:t>գ</w:t>
      </w:r>
      <w:r w:rsidRPr="00DA0244">
        <w:rPr>
          <w:rFonts w:ascii="GHEA Grapalat" w:hAnsi="GHEA Grapalat" w:cs="Sylfaen"/>
          <w:sz w:val="16"/>
          <w:szCs w:val="16"/>
        </w:rPr>
        <w:t>նային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առաջարկը</w:t>
      </w:r>
      <w:r w:rsidRPr="00DA0244">
        <w:rPr>
          <w:rFonts w:ascii="GHEA Grapalat" w:hAnsi="GHEA Grapalat" w:cs="Times Armenian"/>
          <w:sz w:val="16"/>
          <w:szCs w:val="16"/>
          <w:lang w:val="af-ZA"/>
        </w:rPr>
        <w:tab/>
        <w:t xml:space="preserve"> </w:t>
      </w:r>
    </w:p>
    <w:p w:rsidR="00203F6B" w:rsidRPr="00DA0244" w:rsidRDefault="00203F6B" w:rsidP="00203F6B">
      <w:pPr>
        <w:ind w:firstLine="1134"/>
        <w:jc w:val="both"/>
        <w:rPr>
          <w:rFonts w:ascii="GHEA Grapalat" w:hAnsi="GHEA Grapalat"/>
          <w:sz w:val="16"/>
          <w:szCs w:val="16"/>
          <w:lang w:val="af-ZA"/>
        </w:rPr>
      </w:pPr>
      <w:r w:rsidRPr="00DA0244">
        <w:rPr>
          <w:rFonts w:ascii="GHEA Grapalat" w:hAnsi="GHEA Grapalat"/>
          <w:sz w:val="16"/>
          <w:szCs w:val="16"/>
          <w:lang w:val="af-ZA"/>
        </w:rPr>
        <w:t xml:space="preserve">6. </w:t>
      </w:r>
      <w:r w:rsidRPr="00DA0244">
        <w:rPr>
          <w:rFonts w:ascii="GHEA Grapalat" w:hAnsi="GHEA Grapalat" w:cs="Sylfaen"/>
          <w:sz w:val="16"/>
          <w:szCs w:val="16"/>
        </w:rPr>
        <w:t>Հայտի</w:t>
      </w:r>
      <w:r w:rsidRPr="00DA0244">
        <w:rPr>
          <w:rFonts w:ascii="GHEA Grapalat" w:hAnsi="GHEA Grapalat" w:cs="Times Armenian"/>
          <w:sz w:val="16"/>
          <w:szCs w:val="16"/>
          <w:lang w:val="af-ZA"/>
        </w:rPr>
        <w:t xml:space="preserve"> </w:t>
      </w:r>
      <w:r w:rsidRPr="00DA0244">
        <w:rPr>
          <w:rFonts w:ascii="GHEA Grapalat" w:hAnsi="GHEA Grapalat" w:cs="Times Armenian"/>
          <w:sz w:val="16"/>
          <w:szCs w:val="16"/>
        </w:rPr>
        <w:t>գ</w:t>
      </w:r>
      <w:r w:rsidRPr="00DA0244">
        <w:rPr>
          <w:rFonts w:ascii="GHEA Grapalat" w:hAnsi="GHEA Grapalat" w:cs="Sylfaen"/>
          <w:sz w:val="16"/>
          <w:szCs w:val="16"/>
        </w:rPr>
        <w:t>ործողության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ժամկետը</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հայտերում</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փոփոխություն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կատարելու</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և</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դրանք</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հետ</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վերցնելու</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կար</w:t>
      </w:r>
      <w:r w:rsidRPr="00DA0244">
        <w:rPr>
          <w:rFonts w:ascii="GHEA Grapalat" w:hAnsi="GHEA Grapalat" w:cs="Times Armenian"/>
          <w:sz w:val="16"/>
          <w:szCs w:val="16"/>
        </w:rPr>
        <w:t>գ</w:t>
      </w:r>
      <w:r w:rsidRPr="00DA0244">
        <w:rPr>
          <w:rFonts w:ascii="GHEA Grapalat" w:hAnsi="GHEA Grapalat" w:cs="Sylfaen"/>
          <w:sz w:val="16"/>
          <w:szCs w:val="16"/>
        </w:rPr>
        <w:t>ը</w:t>
      </w:r>
      <w:r w:rsidRPr="00DA0244">
        <w:rPr>
          <w:rFonts w:ascii="GHEA Grapalat" w:hAnsi="GHEA Grapalat" w:cs="Times Armenian"/>
          <w:sz w:val="16"/>
          <w:szCs w:val="16"/>
          <w:lang w:val="af-ZA"/>
        </w:rPr>
        <w:tab/>
        <w:t xml:space="preserve"> </w:t>
      </w:r>
    </w:p>
    <w:p w:rsidR="00203F6B" w:rsidRPr="00DA0244" w:rsidRDefault="00203F6B" w:rsidP="00203F6B">
      <w:pPr>
        <w:ind w:firstLine="1134"/>
        <w:jc w:val="both"/>
        <w:rPr>
          <w:rFonts w:ascii="GHEA Grapalat" w:hAnsi="GHEA Grapalat" w:cs="Sylfaen"/>
          <w:sz w:val="16"/>
          <w:szCs w:val="16"/>
          <w:lang w:val="af-ZA"/>
        </w:rPr>
      </w:pPr>
      <w:r w:rsidRPr="00DA0244">
        <w:rPr>
          <w:rFonts w:ascii="GHEA Grapalat" w:hAnsi="GHEA Grapalat"/>
          <w:sz w:val="16"/>
          <w:szCs w:val="16"/>
          <w:lang w:val="af-ZA"/>
        </w:rPr>
        <w:t>7. Հ</w:t>
      </w:r>
      <w:r w:rsidRPr="00DA0244">
        <w:rPr>
          <w:rFonts w:ascii="GHEA Grapalat" w:hAnsi="GHEA Grapalat" w:cs="Sylfaen"/>
          <w:sz w:val="16"/>
          <w:szCs w:val="16"/>
        </w:rPr>
        <w:t>այտերի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բացումը</w:t>
      </w:r>
      <w:r w:rsidRPr="00DA0244">
        <w:rPr>
          <w:rFonts w:ascii="GHEA Grapalat" w:hAnsi="GHEA Grapalat" w:cs="Sylfaen"/>
          <w:sz w:val="16"/>
          <w:szCs w:val="16"/>
          <w:lang w:val="af-ZA"/>
        </w:rPr>
        <w:t xml:space="preserve">, </w:t>
      </w:r>
      <w:r w:rsidRPr="00DA0244">
        <w:rPr>
          <w:rFonts w:ascii="GHEA Grapalat" w:hAnsi="GHEA Grapalat" w:cs="Sylfaen"/>
          <w:sz w:val="16"/>
          <w:szCs w:val="16"/>
        </w:rPr>
        <w:t>գնահատումը</w:t>
      </w:r>
      <w:r w:rsidRPr="00DA0244">
        <w:rPr>
          <w:rFonts w:ascii="GHEA Grapalat" w:hAnsi="GHEA Grapalat" w:cs="Sylfaen"/>
          <w:sz w:val="16"/>
          <w:szCs w:val="16"/>
          <w:lang w:val="af-ZA"/>
        </w:rPr>
        <w:t xml:space="preserve">  </w:t>
      </w:r>
      <w:r w:rsidRPr="00DA0244">
        <w:rPr>
          <w:rFonts w:ascii="GHEA Grapalat" w:hAnsi="GHEA Grapalat" w:cs="Sylfaen"/>
          <w:sz w:val="16"/>
          <w:szCs w:val="16"/>
        </w:rPr>
        <w:t>և</w:t>
      </w:r>
      <w:r w:rsidRPr="00DA0244">
        <w:rPr>
          <w:rFonts w:ascii="GHEA Grapalat" w:hAnsi="GHEA Grapalat" w:cs="Sylfaen"/>
          <w:sz w:val="16"/>
          <w:szCs w:val="16"/>
          <w:lang w:val="af-ZA"/>
        </w:rPr>
        <w:t xml:space="preserve"> </w:t>
      </w:r>
      <w:r w:rsidRPr="00DA0244">
        <w:rPr>
          <w:rFonts w:ascii="GHEA Grapalat" w:hAnsi="GHEA Grapalat" w:cs="Sylfaen"/>
          <w:sz w:val="16"/>
          <w:szCs w:val="16"/>
        </w:rPr>
        <w:t>արդյունքների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ամփոփումը</w:t>
      </w:r>
      <w:r w:rsidRPr="00DA0244">
        <w:rPr>
          <w:rFonts w:ascii="GHEA Grapalat" w:hAnsi="GHEA Grapalat" w:cs="Sylfaen"/>
          <w:sz w:val="16"/>
          <w:szCs w:val="16"/>
          <w:lang w:val="af-ZA"/>
        </w:rPr>
        <w:tab/>
      </w:r>
    </w:p>
    <w:p w:rsidR="00203F6B" w:rsidRPr="00DA0244" w:rsidRDefault="00203F6B" w:rsidP="00203F6B">
      <w:pPr>
        <w:ind w:firstLine="1134"/>
        <w:jc w:val="both"/>
        <w:rPr>
          <w:rFonts w:ascii="GHEA Grapalat" w:hAnsi="GHEA Grapalat"/>
          <w:sz w:val="16"/>
          <w:szCs w:val="16"/>
          <w:lang w:val="af-ZA"/>
        </w:rPr>
      </w:pPr>
      <w:r w:rsidRPr="00DA0244">
        <w:rPr>
          <w:rFonts w:ascii="GHEA Grapalat" w:hAnsi="GHEA Grapalat"/>
          <w:sz w:val="16"/>
          <w:szCs w:val="16"/>
          <w:lang w:val="af-ZA"/>
        </w:rPr>
        <w:t xml:space="preserve">8. </w:t>
      </w:r>
      <w:r w:rsidRPr="00DA0244">
        <w:rPr>
          <w:rFonts w:ascii="GHEA Grapalat" w:hAnsi="GHEA Grapalat" w:cs="Sylfaen"/>
          <w:sz w:val="16"/>
          <w:szCs w:val="16"/>
        </w:rPr>
        <w:t>Պայմանա</w:t>
      </w:r>
      <w:r w:rsidRPr="00DA0244">
        <w:rPr>
          <w:rFonts w:ascii="GHEA Grapalat" w:hAnsi="GHEA Grapalat" w:cs="Times Armenian"/>
          <w:sz w:val="16"/>
          <w:szCs w:val="16"/>
        </w:rPr>
        <w:t>գ</w:t>
      </w:r>
      <w:r w:rsidRPr="00DA0244">
        <w:rPr>
          <w:rFonts w:ascii="GHEA Grapalat" w:hAnsi="GHEA Grapalat" w:cs="Sylfaen"/>
          <w:sz w:val="16"/>
          <w:szCs w:val="16"/>
        </w:rPr>
        <w:t>րի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կնքումը</w:t>
      </w:r>
      <w:r w:rsidRPr="00DA0244">
        <w:rPr>
          <w:rFonts w:ascii="GHEA Grapalat" w:hAnsi="GHEA Grapalat" w:cs="Times Armenian"/>
          <w:sz w:val="16"/>
          <w:szCs w:val="16"/>
          <w:lang w:val="af-ZA"/>
        </w:rPr>
        <w:tab/>
      </w:r>
    </w:p>
    <w:p w:rsidR="00203F6B" w:rsidRPr="00DA0244" w:rsidRDefault="00203F6B" w:rsidP="00203F6B">
      <w:pPr>
        <w:ind w:firstLine="1134"/>
        <w:jc w:val="both"/>
        <w:rPr>
          <w:rFonts w:ascii="GHEA Grapalat" w:hAnsi="GHEA Grapalat"/>
          <w:sz w:val="16"/>
          <w:szCs w:val="16"/>
          <w:lang w:val="af-ZA"/>
        </w:rPr>
      </w:pPr>
      <w:r w:rsidRPr="00DA0244">
        <w:rPr>
          <w:rFonts w:ascii="GHEA Grapalat" w:hAnsi="GHEA Grapalat"/>
          <w:sz w:val="16"/>
          <w:szCs w:val="16"/>
          <w:lang w:val="af-ZA"/>
        </w:rPr>
        <w:t xml:space="preserve">9. </w:t>
      </w:r>
      <w:r w:rsidRPr="00DA0244">
        <w:rPr>
          <w:rFonts w:ascii="GHEA Grapalat" w:hAnsi="GHEA Grapalat" w:cs="Sylfaen"/>
          <w:sz w:val="16"/>
          <w:szCs w:val="16"/>
        </w:rPr>
        <w:t>Պայմանա</w:t>
      </w:r>
      <w:r w:rsidRPr="00DA0244">
        <w:rPr>
          <w:rFonts w:ascii="GHEA Grapalat" w:hAnsi="GHEA Grapalat" w:cs="Times Armenian"/>
          <w:sz w:val="16"/>
          <w:szCs w:val="16"/>
        </w:rPr>
        <w:t>գ</w:t>
      </w:r>
      <w:r w:rsidRPr="00DA0244">
        <w:rPr>
          <w:rFonts w:ascii="GHEA Grapalat" w:hAnsi="GHEA Grapalat" w:cs="Sylfaen"/>
          <w:sz w:val="16"/>
          <w:szCs w:val="16"/>
        </w:rPr>
        <w:t>րի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ապահովումը</w:t>
      </w:r>
      <w:r w:rsidRPr="00DA0244">
        <w:rPr>
          <w:rFonts w:ascii="GHEA Grapalat" w:hAnsi="GHEA Grapalat" w:cs="Times Armenian"/>
          <w:sz w:val="16"/>
          <w:szCs w:val="16"/>
          <w:lang w:val="af-ZA"/>
        </w:rPr>
        <w:tab/>
        <w:t xml:space="preserve"> </w:t>
      </w:r>
    </w:p>
    <w:p w:rsidR="00203F6B" w:rsidRPr="00DA0244" w:rsidRDefault="00203F6B" w:rsidP="00203F6B">
      <w:pPr>
        <w:ind w:firstLine="1134"/>
        <w:jc w:val="both"/>
        <w:rPr>
          <w:rFonts w:ascii="GHEA Grapalat" w:hAnsi="GHEA Grapalat"/>
          <w:sz w:val="16"/>
          <w:szCs w:val="16"/>
          <w:lang w:val="af-ZA"/>
        </w:rPr>
      </w:pPr>
      <w:r w:rsidRPr="00DA0244">
        <w:rPr>
          <w:rFonts w:ascii="GHEA Grapalat" w:hAnsi="GHEA Grapalat"/>
          <w:sz w:val="16"/>
          <w:szCs w:val="16"/>
          <w:lang w:val="af-ZA"/>
        </w:rPr>
        <w:t xml:space="preserve">10. </w:t>
      </w:r>
      <w:r w:rsidRPr="00DA0244">
        <w:rPr>
          <w:rFonts w:ascii="GHEA Grapalat" w:hAnsi="GHEA Grapalat" w:cs="Sylfaen"/>
          <w:sz w:val="16"/>
          <w:szCs w:val="16"/>
        </w:rPr>
        <w:t>Ընթացակար</w:t>
      </w:r>
      <w:r w:rsidRPr="00DA0244">
        <w:rPr>
          <w:rFonts w:ascii="GHEA Grapalat" w:hAnsi="GHEA Grapalat" w:cs="Times Armenian"/>
          <w:sz w:val="16"/>
          <w:szCs w:val="16"/>
        </w:rPr>
        <w:t>գ</w:t>
      </w:r>
      <w:r w:rsidRPr="00DA0244">
        <w:rPr>
          <w:rFonts w:ascii="GHEA Grapalat" w:hAnsi="GHEA Grapalat" w:cs="Sylfaen"/>
          <w:sz w:val="16"/>
          <w:szCs w:val="16"/>
        </w:rPr>
        <w:t>ը</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չկայացած</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հայտարարելը</w:t>
      </w:r>
      <w:r w:rsidRPr="00DA0244">
        <w:rPr>
          <w:rFonts w:ascii="GHEA Grapalat" w:hAnsi="GHEA Grapalat" w:cs="Times Armenian"/>
          <w:sz w:val="16"/>
          <w:szCs w:val="16"/>
          <w:lang w:val="af-ZA"/>
        </w:rPr>
        <w:tab/>
        <w:t xml:space="preserve"> </w:t>
      </w:r>
    </w:p>
    <w:p w:rsidR="00203F6B" w:rsidRPr="00DA0244" w:rsidRDefault="00203F6B" w:rsidP="00203F6B">
      <w:pPr>
        <w:ind w:firstLine="1134"/>
        <w:jc w:val="both"/>
        <w:rPr>
          <w:rFonts w:ascii="GHEA Grapalat" w:hAnsi="GHEA Grapalat"/>
          <w:sz w:val="16"/>
          <w:szCs w:val="16"/>
          <w:lang w:val="af-ZA"/>
        </w:rPr>
      </w:pPr>
      <w:r w:rsidRPr="00DA0244">
        <w:rPr>
          <w:rFonts w:ascii="GHEA Grapalat" w:hAnsi="GHEA Grapalat"/>
          <w:sz w:val="16"/>
          <w:szCs w:val="16"/>
          <w:lang w:val="af-ZA"/>
        </w:rPr>
        <w:t xml:space="preserve">11. </w:t>
      </w:r>
      <w:r w:rsidRPr="00DA0244">
        <w:rPr>
          <w:rFonts w:ascii="GHEA Grapalat" w:hAnsi="GHEA Grapalat" w:cs="Sylfaen"/>
          <w:sz w:val="16"/>
          <w:szCs w:val="16"/>
        </w:rPr>
        <w:t>Գնման</w:t>
      </w:r>
      <w:r w:rsidRPr="00DA0244">
        <w:rPr>
          <w:rFonts w:ascii="GHEA Grapalat" w:hAnsi="GHEA Grapalat" w:cs="Times Armenian"/>
          <w:sz w:val="16"/>
          <w:szCs w:val="16"/>
          <w:lang w:val="af-ZA"/>
        </w:rPr>
        <w:t xml:space="preserve"> </w:t>
      </w:r>
      <w:r w:rsidRPr="00DA0244">
        <w:rPr>
          <w:rFonts w:ascii="GHEA Grapalat" w:hAnsi="GHEA Grapalat" w:cs="Times Armenian"/>
          <w:sz w:val="16"/>
          <w:szCs w:val="16"/>
        </w:rPr>
        <w:t>գ</w:t>
      </w:r>
      <w:r w:rsidRPr="00DA0244">
        <w:rPr>
          <w:rFonts w:ascii="GHEA Grapalat" w:hAnsi="GHEA Grapalat" w:cs="Sylfaen"/>
          <w:sz w:val="16"/>
          <w:szCs w:val="16"/>
        </w:rPr>
        <w:t>ործընթացի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հետ</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կապված</w:t>
      </w:r>
      <w:r w:rsidRPr="00DA0244">
        <w:rPr>
          <w:rFonts w:ascii="GHEA Grapalat" w:hAnsi="GHEA Grapalat" w:cs="Times Armenian"/>
          <w:sz w:val="16"/>
          <w:szCs w:val="16"/>
          <w:lang w:val="af-ZA"/>
        </w:rPr>
        <w:t xml:space="preserve"> </w:t>
      </w:r>
      <w:r w:rsidRPr="00DA0244">
        <w:rPr>
          <w:rFonts w:ascii="GHEA Grapalat" w:hAnsi="GHEA Grapalat" w:cs="Times Armenian"/>
          <w:sz w:val="16"/>
          <w:szCs w:val="16"/>
        </w:rPr>
        <w:t>գ</w:t>
      </w:r>
      <w:r w:rsidRPr="00DA0244">
        <w:rPr>
          <w:rFonts w:ascii="GHEA Grapalat" w:hAnsi="GHEA Grapalat" w:cs="Sylfaen"/>
          <w:sz w:val="16"/>
          <w:szCs w:val="16"/>
        </w:rPr>
        <w:t>ործողությունները</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և</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կամ</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ընդունված</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որոշումները</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բողոքարկելու</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մասնակցի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իրավունքը</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և</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կար</w:t>
      </w:r>
      <w:r w:rsidRPr="00DA0244">
        <w:rPr>
          <w:rFonts w:ascii="GHEA Grapalat" w:hAnsi="GHEA Grapalat" w:cs="Times Armenian"/>
          <w:sz w:val="16"/>
          <w:szCs w:val="16"/>
        </w:rPr>
        <w:t>գ</w:t>
      </w:r>
      <w:r w:rsidRPr="00DA0244">
        <w:rPr>
          <w:rFonts w:ascii="GHEA Grapalat" w:hAnsi="GHEA Grapalat" w:cs="Sylfaen"/>
          <w:sz w:val="16"/>
          <w:szCs w:val="16"/>
        </w:rPr>
        <w:t>ը</w:t>
      </w:r>
      <w:r w:rsidRPr="00DA0244">
        <w:rPr>
          <w:rFonts w:ascii="GHEA Grapalat" w:hAnsi="GHEA Grapalat" w:cs="Times Armenian"/>
          <w:sz w:val="16"/>
          <w:szCs w:val="16"/>
          <w:lang w:val="af-ZA"/>
        </w:rPr>
        <w:tab/>
      </w:r>
    </w:p>
    <w:p w:rsidR="00203F6B" w:rsidRPr="00DA0244" w:rsidRDefault="00203F6B" w:rsidP="00203F6B">
      <w:pPr>
        <w:ind w:firstLine="1134"/>
        <w:jc w:val="both"/>
        <w:rPr>
          <w:rFonts w:ascii="GHEA Grapalat" w:hAnsi="GHEA Grapalat"/>
          <w:sz w:val="16"/>
          <w:szCs w:val="16"/>
          <w:lang w:val="af-ZA"/>
        </w:rPr>
      </w:pPr>
      <w:r w:rsidRPr="00DA0244">
        <w:rPr>
          <w:rFonts w:ascii="GHEA Grapalat" w:hAnsi="GHEA Grapalat" w:cs="Times Armenian"/>
          <w:sz w:val="16"/>
          <w:szCs w:val="16"/>
          <w:lang w:val="af-ZA"/>
        </w:rPr>
        <w:tab/>
      </w:r>
    </w:p>
    <w:p w:rsidR="00203F6B" w:rsidRPr="00DA0244" w:rsidRDefault="00203F6B" w:rsidP="00203F6B">
      <w:pPr>
        <w:ind w:firstLine="567"/>
        <w:jc w:val="both"/>
        <w:rPr>
          <w:rFonts w:ascii="GHEA Grapalat" w:hAnsi="GHEA Grapalat"/>
          <w:sz w:val="16"/>
          <w:szCs w:val="16"/>
          <w:lang w:val="af-ZA"/>
        </w:rPr>
      </w:pPr>
    </w:p>
    <w:p w:rsidR="00203F6B" w:rsidRPr="00DA0244" w:rsidRDefault="00203F6B" w:rsidP="00203F6B">
      <w:pPr>
        <w:ind w:firstLine="567"/>
        <w:jc w:val="both"/>
        <w:rPr>
          <w:rFonts w:ascii="GHEA Grapalat" w:hAnsi="GHEA Grapalat"/>
          <w:sz w:val="16"/>
          <w:szCs w:val="16"/>
          <w:lang w:val="af-ZA"/>
        </w:rPr>
      </w:pPr>
    </w:p>
    <w:p w:rsidR="00203F6B" w:rsidRPr="00DA0244" w:rsidRDefault="00203F6B" w:rsidP="00203F6B">
      <w:pPr>
        <w:ind w:firstLine="567"/>
        <w:jc w:val="center"/>
        <w:rPr>
          <w:rFonts w:ascii="GHEA Grapalat" w:hAnsi="GHEA Grapalat"/>
          <w:b/>
          <w:sz w:val="16"/>
          <w:szCs w:val="16"/>
          <w:lang w:val="af-ZA"/>
        </w:rPr>
      </w:pPr>
      <w:proofErr w:type="gramStart"/>
      <w:r w:rsidRPr="00DA0244">
        <w:rPr>
          <w:rFonts w:ascii="GHEA Grapalat" w:hAnsi="GHEA Grapalat" w:cs="Sylfaen"/>
          <w:b/>
          <w:sz w:val="16"/>
          <w:szCs w:val="16"/>
        </w:rPr>
        <w:t>ՄԱՍ</w:t>
      </w:r>
      <w:r w:rsidRPr="00DA0244">
        <w:rPr>
          <w:rFonts w:ascii="GHEA Grapalat" w:hAnsi="GHEA Grapalat" w:cs="Times Armenian"/>
          <w:b/>
          <w:sz w:val="16"/>
          <w:szCs w:val="16"/>
          <w:lang w:val="af-ZA"/>
        </w:rPr>
        <w:t xml:space="preserve">  II</w:t>
      </w:r>
      <w:proofErr w:type="gramEnd"/>
      <w:r w:rsidRPr="00DA0244">
        <w:rPr>
          <w:rFonts w:ascii="GHEA Grapalat" w:hAnsi="GHEA Grapalat" w:cs="Times Armenian"/>
          <w:b/>
          <w:sz w:val="16"/>
          <w:szCs w:val="16"/>
          <w:lang w:val="af-ZA"/>
        </w:rPr>
        <w:t xml:space="preserve">.  ԳՆԱՆՇՄԱՆ ՀԱՐՑՄԱՆ </w:t>
      </w:r>
      <w:r w:rsidRPr="00DA0244">
        <w:rPr>
          <w:rFonts w:ascii="GHEA Grapalat" w:hAnsi="GHEA Grapalat" w:cs="Sylfaen"/>
          <w:b/>
          <w:sz w:val="16"/>
          <w:szCs w:val="16"/>
        </w:rPr>
        <w:t>ՀԱՅՏԸ</w:t>
      </w:r>
      <w:r w:rsidRPr="00DA0244">
        <w:rPr>
          <w:rFonts w:ascii="GHEA Grapalat" w:hAnsi="GHEA Grapalat" w:cs="Times Armenian"/>
          <w:b/>
          <w:sz w:val="16"/>
          <w:szCs w:val="16"/>
          <w:lang w:val="af-ZA"/>
        </w:rPr>
        <w:t xml:space="preserve">  </w:t>
      </w:r>
      <w:r w:rsidRPr="00DA0244">
        <w:rPr>
          <w:rFonts w:ascii="GHEA Grapalat" w:hAnsi="GHEA Grapalat" w:cs="Sylfaen"/>
          <w:b/>
          <w:sz w:val="16"/>
          <w:szCs w:val="16"/>
        </w:rPr>
        <w:t>ՊԱՏՐԱՍՏԵԼՈՒ</w:t>
      </w:r>
      <w:r w:rsidRPr="00DA0244">
        <w:rPr>
          <w:rFonts w:ascii="GHEA Grapalat" w:hAnsi="GHEA Grapalat" w:cs="Times Armenian"/>
          <w:b/>
          <w:sz w:val="16"/>
          <w:szCs w:val="16"/>
          <w:lang w:val="af-ZA"/>
        </w:rPr>
        <w:t xml:space="preserve">  </w:t>
      </w:r>
      <w:r w:rsidRPr="00DA0244">
        <w:rPr>
          <w:rFonts w:ascii="GHEA Grapalat" w:hAnsi="GHEA Grapalat" w:cs="Sylfaen"/>
          <w:b/>
          <w:sz w:val="16"/>
          <w:szCs w:val="16"/>
        </w:rPr>
        <w:t>ՀՐԱՀԱՆԳ</w:t>
      </w:r>
    </w:p>
    <w:p w:rsidR="00203F6B" w:rsidRPr="00DA0244" w:rsidRDefault="00203F6B" w:rsidP="00203F6B">
      <w:pPr>
        <w:ind w:firstLine="567"/>
        <w:jc w:val="both"/>
        <w:rPr>
          <w:rFonts w:ascii="GHEA Grapalat" w:hAnsi="GHEA Grapalat"/>
          <w:sz w:val="16"/>
          <w:szCs w:val="16"/>
          <w:lang w:val="af-ZA"/>
        </w:rPr>
      </w:pPr>
    </w:p>
    <w:p w:rsidR="00203F6B" w:rsidRPr="00DA0244" w:rsidRDefault="00203F6B" w:rsidP="00203F6B">
      <w:pPr>
        <w:ind w:firstLine="1134"/>
        <w:jc w:val="both"/>
        <w:rPr>
          <w:rFonts w:ascii="GHEA Grapalat" w:hAnsi="GHEA Grapalat"/>
          <w:sz w:val="16"/>
          <w:szCs w:val="16"/>
          <w:lang w:val="af-ZA"/>
        </w:rPr>
      </w:pPr>
      <w:r w:rsidRPr="00DA0244">
        <w:rPr>
          <w:rFonts w:ascii="GHEA Grapalat" w:hAnsi="GHEA Grapalat"/>
          <w:sz w:val="16"/>
          <w:szCs w:val="16"/>
          <w:lang w:val="af-ZA"/>
        </w:rPr>
        <w:t>1.</w:t>
      </w:r>
      <w:r w:rsidRPr="00DA0244">
        <w:rPr>
          <w:rFonts w:ascii="GHEA Grapalat" w:hAnsi="GHEA Grapalat"/>
          <w:sz w:val="16"/>
          <w:szCs w:val="16"/>
          <w:lang w:val="af-ZA"/>
        </w:rPr>
        <w:tab/>
      </w:r>
      <w:proofErr w:type="gramStart"/>
      <w:r w:rsidRPr="00DA0244">
        <w:rPr>
          <w:rFonts w:ascii="GHEA Grapalat" w:hAnsi="GHEA Grapalat" w:cs="Sylfaen"/>
          <w:sz w:val="16"/>
          <w:szCs w:val="16"/>
        </w:rPr>
        <w:t>Ընդհանուր</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դրույթներ</w:t>
      </w:r>
      <w:proofErr w:type="gramEnd"/>
      <w:r w:rsidRPr="00DA0244">
        <w:rPr>
          <w:rFonts w:ascii="GHEA Grapalat" w:hAnsi="GHEA Grapalat" w:cs="Times Armenian"/>
          <w:sz w:val="16"/>
          <w:szCs w:val="16"/>
          <w:lang w:val="af-ZA"/>
        </w:rPr>
        <w:tab/>
      </w:r>
    </w:p>
    <w:p w:rsidR="00203F6B" w:rsidRPr="00DA0244" w:rsidRDefault="00203F6B" w:rsidP="00203F6B">
      <w:pPr>
        <w:ind w:firstLine="1134"/>
        <w:jc w:val="both"/>
        <w:rPr>
          <w:rFonts w:ascii="GHEA Grapalat" w:hAnsi="GHEA Grapalat"/>
          <w:sz w:val="16"/>
          <w:szCs w:val="16"/>
          <w:lang w:val="af-ZA"/>
        </w:rPr>
      </w:pPr>
      <w:r w:rsidRPr="00DA0244">
        <w:rPr>
          <w:rFonts w:ascii="GHEA Grapalat" w:hAnsi="GHEA Grapalat"/>
          <w:sz w:val="16"/>
          <w:szCs w:val="16"/>
          <w:lang w:val="af-ZA"/>
        </w:rPr>
        <w:t>2.</w:t>
      </w:r>
      <w:r w:rsidRPr="00DA0244">
        <w:rPr>
          <w:rFonts w:ascii="GHEA Grapalat" w:hAnsi="GHEA Grapalat"/>
          <w:sz w:val="16"/>
          <w:szCs w:val="16"/>
          <w:lang w:val="af-ZA"/>
        </w:rPr>
        <w:tab/>
      </w:r>
      <w:r w:rsidRPr="00DA0244">
        <w:rPr>
          <w:rFonts w:ascii="GHEA Grapalat" w:hAnsi="GHEA Grapalat" w:cs="Sylfaen"/>
          <w:sz w:val="16"/>
          <w:szCs w:val="16"/>
        </w:rPr>
        <w:t>Ընթացակար</w:t>
      </w:r>
      <w:r w:rsidRPr="00DA0244">
        <w:rPr>
          <w:rFonts w:ascii="GHEA Grapalat" w:hAnsi="GHEA Grapalat" w:cs="Times Armenian"/>
          <w:sz w:val="16"/>
          <w:szCs w:val="16"/>
        </w:rPr>
        <w:t>գ</w:t>
      </w:r>
      <w:r w:rsidRPr="00DA0244">
        <w:rPr>
          <w:rFonts w:ascii="GHEA Grapalat" w:hAnsi="GHEA Grapalat" w:cs="Sylfaen"/>
          <w:sz w:val="16"/>
          <w:szCs w:val="16"/>
        </w:rPr>
        <w:t>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հայտը</w:t>
      </w:r>
      <w:r w:rsidRPr="00DA0244">
        <w:rPr>
          <w:rFonts w:ascii="GHEA Grapalat" w:hAnsi="GHEA Grapalat" w:cs="Times Armenian"/>
          <w:sz w:val="16"/>
          <w:szCs w:val="16"/>
          <w:lang w:val="af-ZA"/>
        </w:rPr>
        <w:tab/>
      </w:r>
    </w:p>
    <w:p w:rsidR="00203F6B" w:rsidRPr="00DA0244" w:rsidRDefault="00203F6B" w:rsidP="00203F6B">
      <w:pPr>
        <w:ind w:firstLine="1134"/>
        <w:jc w:val="both"/>
        <w:rPr>
          <w:rFonts w:ascii="GHEA Grapalat" w:hAnsi="GHEA Grapalat" w:cs="Times Armenian"/>
          <w:sz w:val="16"/>
          <w:szCs w:val="16"/>
          <w:lang w:val="af-ZA"/>
        </w:rPr>
      </w:pPr>
      <w:r w:rsidRPr="00DA0244">
        <w:rPr>
          <w:rFonts w:ascii="GHEA Grapalat" w:hAnsi="GHEA Grapalat"/>
          <w:sz w:val="16"/>
          <w:szCs w:val="16"/>
          <w:lang w:val="af-ZA"/>
        </w:rPr>
        <w:t>3.</w:t>
      </w:r>
      <w:r w:rsidRPr="00DA0244">
        <w:rPr>
          <w:rFonts w:ascii="GHEA Grapalat" w:hAnsi="GHEA Grapalat"/>
          <w:sz w:val="16"/>
          <w:szCs w:val="16"/>
          <w:lang w:val="af-ZA"/>
        </w:rPr>
        <w:tab/>
      </w:r>
      <w:r w:rsidRPr="00DA0244">
        <w:rPr>
          <w:rFonts w:ascii="GHEA Grapalat" w:hAnsi="GHEA Grapalat" w:cs="Sylfaen"/>
          <w:sz w:val="16"/>
          <w:szCs w:val="16"/>
        </w:rPr>
        <w:t>Հավելվածներ</w:t>
      </w:r>
      <w:r w:rsidRPr="00DA0244">
        <w:rPr>
          <w:rFonts w:ascii="GHEA Grapalat" w:hAnsi="GHEA Grapalat" w:cs="Times Armenian"/>
          <w:sz w:val="16"/>
          <w:szCs w:val="16"/>
          <w:lang w:val="af-ZA"/>
        </w:rPr>
        <w:t xml:space="preserve"> 1-7</w:t>
      </w:r>
      <w:r w:rsidRPr="00DA0244">
        <w:rPr>
          <w:rFonts w:ascii="GHEA Grapalat" w:hAnsi="GHEA Grapalat" w:cs="Times Armenian"/>
          <w:sz w:val="16"/>
          <w:szCs w:val="16"/>
          <w:lang w:val="af-ZA"/>
        </w:rPr>
        <w:tab/>
      </w:r>
    </w:p>
    <w:p w:rsidR="00203F6B" w:rsidRPr="00DA0244" w:rsidRDefault="00203F6B" w:rsidP="00203F6B">
      <w:pPr>
        <w:ind w:firstLine="1134"/>
        <w:jc w:val="both"/>
        <w:rPr>
          <w:rFonts w:ascii="GHEA Grapalat" w:hAnsi="GHEA Grapalat" w:cs="Times Armenian"/>
          <w:sz w:val="16"/>
          <w:szCs w:val="16"/>
          <w:lang w:val="af-ZA"/>
        </w:rPr>
      </w:pPr>
    </w:p>
    <w:p w:rsidR="00203F6B" w:rsidRPr="00DA0244" w:rsidRDefault="00203F6B" w:rsidP="00203F6B">
      <w:pPr>
        <w:ind w:firstLine="1134"/>
        <w:jc w:val="both"/>
        <w:rPr>
          <w:rFonts w:ascii="GHEA Grapalat" w:hAnsi="GHEA Grapalat" w:cs="Times Armenian"/>
          <w:sz w:val="16"/>
          <w:szCs w:val="16"/>
          <w:lang w:val="af-ZA"/>
        </w:rPr>
      </w:pPr>
    </w:p>
    <w:p w:rsidR="00203F6B" w:rsidRPr="00DA0244" w:rsidRDefault="00203F6B" w:rsidP="00203F6B">
      <w:pPr>
        <w:ind w:firstLine="1134"/>
        <w:jc w:val="both"/>
        <w:rPr>
          <w:rFonts w:ascii="GHEA Grapalat" w:hAnsi="GHEA Grapalat" w:cs="Times Armenian"/>
          <w:sz w:val="16"/>
          <w:szCs w:val="16"/>
          <w:lang w:val="af-ZA"/>
        </w:rPr>
      </w:pPr>
    </w:p>
    <w:p w:rsidR="00203F6B" w:rsidRPr="00DA0244" w:rsidRDefault="00203F6B" w:rsidP="00203F6B">
      <w:pPr>
        <w:ind w:firstLine="1134"/>
        <w:jc w:val="both"/>
        <w:rPr>
          <w:rFonts w:ascii="GHEA Grapalat" w:hAnsi="GHEA Grapalat" w:cs="Times Armenian"/>
          <w:sz w:val="16"/>
          <w:szCs w:val="16"/>
          <w:lang w:val="af-ZA"/>
        </w:rPr>
      </w:pPr>
    </w:p>
    <w:p w:rsidR="00203F6B" w:rsidRPr="00DA0244" w:rsidRDefault="00203F6B" w:rsidP="00203F6B">
      <w:pPr>
        <w:ind w:firstLine="1134"/>
        <w:jc w:val="both"/>
        <w:rPr>
          <w:rFonts w:ascii="GHEA Grapalat" w:hAnsi="GHEA Grapalat" w:cs="Times Armenian"/>
          <w:sz w:val="16"/>
          <w:szCs w:val="16"/>
          <w:lang w:val="af-ZA"/>
        </w:rPr>
      </w:pPr>
    </w:p>
    <w:p w:rsidR="00203F6B" w:rsidRPr="00DA0244" w:rsidRDefault="00203F6B" w:rsidP="00203F6B">
      <w:pPr>
        <w:ind w:firstLine="1134"/>
        <w:jc w:val="both"/>
        <w:rPr>
          <w:rFonts w:ascii="GHEA Grapalat" w:hAnsi="GHEA Grapalat" w:cs="Times Armenian"/>
          <w:sz w:val="16"/>
          <w:szCs w:val="16"/>
          <w:lang w:val="af-ZA"/>
        </w:rPr>
      </w:pPr>
      <w:r w:rsidRPr="00DA0244">
        <w:rPr>
          <w:rFonts w:ascii="GHEA Grapalat" w:hAnsi="GHEA Grapalat" w:cs="Times Armenian"/>
          <w:sz w:val="16"/>
          <w:szCs w:val="16"/>
          <w:lang w:val="af-ZA"/>
        </w:rPr>
        <w:br w:type="page"/>
      </w:r>
    </w:p>
    <w:p w:rsidR="00203F6B" w:rsidRPr="00DA0244" w:rsidRDefault="00203F6B" w:rsidP="00203F6B">
      <w:pPr>
        <w:ind w:firstLine="1134"/>
        <w:jc w:val="both"/>
        <w:rPr>
          <w:rFonts w:ascii="GHEA Grapalat" w:hAnsi="GHEA Grapalat" w:cs="Times Armenian"/>
          <w:sz w:val="16"/>
          <w:szCs w:val="16"/>
          <w:lang w:val="af-ZA"/>
        </w:rPr>
      </w:pPr>
    </w:p>
    <w:p w:rsidR="00203F6B" w:rsidRPr="00DA0244" w:rsidRDefault="00203F6B" w:rsidP="00203F6B">
      <w:pPr>
        <w:ind w:firstLine="1134"/>
        <w:jc w:val="both"/>
        <w:rPr>
          <w:rFonts w:ascii="GHEA Grapalat" w:hAnsi="GHEA Grapalat" w:cs="Times Armenian"/>
          <w:sz w:val="16"/>
          <w:szCs w:val="16"/>
          <w:lang w:val="af-ZA"/>
        </w:rPr>
      </w:pPr>
    </w:p>
    <w:p w:rsidR="00203F6B" w:rsidRPr="00DA0244" w:rsidRDefault="00203F6B" w:rsidP="00203F6B">
      <w:pPr>
        <w:ind w:firstLine="1134"/>
        <w:jc w:val="both"/>
        <w:rPr>
          <w:rFonts w:ascii="GHEA Grapalat" w:hAnsi="GHEA Grapalat" w:cs="Times Armenian"/>
          <w:sz w:val="16"/>
          <w:szCs w:val="16"/>
          <w:lang w:val="af-ZA"/>
        </w:rPr>
      </w:pPr>
      <w:r w:rsidRPr="00DA0244">
        <w:rPr>
          <w:rFonts w:ascii="GHEA Grapalat" w:hAnsi="GHEA Grapalat" w:cs="Times Armenian"/>
          <w:sz w:val="16"/>
          <w:szCs w:val="16"/>
          <w:lang w:val="af-ZA"/>
        </w:rPr>
        <w:tab/>
      </w:r>
    </w:p>
    <w:p w:rsidR="00203F6B" w:rsidRPr="00DA0244" w:rsidRDefault="00203F6B" w:rsidP="00203F6B">
      <w:pPr>
        <w:jc w:val="both"/>
        <w:rPr>
          <w:rFonts w:ascii="GHEA Grapalat" w:hAnsi="GHEA Grapalat"/>
          <w:sz w:val="16"/>
          <w:szCs w:val="16"/>
          <w:lang w:val="af-ZA"/>
        </w:rPr>
      </w:pPr>
      <w:r w:rsidRPr="00DA0244">
        <w:rPr>
          <w:rFonts w:ascii="GHEA Grapalat" w:hAnsi="GHEA Grapalat"/>
          <w:sz w:val="16"/>
          <w:szCs w:val="16"/>
          <w:lang w:val="af-ZA"/>
        </w:rPr>
        <w:t xml:space="preserve">          </w:t>
      </w:r>
      <w:r w:rsidRPr="00DA0244">
        <w:rPr>
          <w:rFonts w:ascii="GHEA Grapalat" w:hAnsi="GHEA Grapalat" w:cs="Sylfaen"/>
          <w:sz w:val="16"/>
          <w:szCs w:val="16"/>
        </w:rPr>
        <w:t>Սույն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հրավերը</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տրամադրվում</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է</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լրումն</w:t>
      </w:r>
      <w:r w:rsidRPr="00DA0244">
        <w:rPr>
          <w:rFonts w:ascii="GHEA Grapalat" w:hAnsi="GHEA Grapalat"/>
          <w:sz w:val="16"/>
          <w:szCs w:val="16"/>
          <w:lang w:val="af-ZA"/>
        </w:rPr>
        <w:t xml:space="preserve"> </w:t>
      </w:r>
      <w:r w:rsidR="003F195F">
        <w:rPr>
          <w:rFonts w:ascii="GHEA Grapalat" w:hAnsi="GHEA Grapalat" w:cs="Times Armenian"/>
          <w:sz w:val="16"/>
          <w:szCs w:val="16"/>
          <w:lang w:val="af-ZA"/>
        </w:rPr>
        <w:t>ՄՕՀԿ-ԳՀԱՇՁԲ-19/3</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ծածկա</w:t>
      </w:r>
      <w:r w:rsidRPr="00DA0244">
        <w:rPr>
          <w:rFonts w:ascii="GHEA Grapalat" w:hAnsi="GHEA Grapalat" w:cs="Times Armenian"/>
          <w:sz w:val="16"/>
          <w:szCs w:val="16"/>
        </w:rPr>
        <w:t>գ</w:t>
      </w:r>
      <w:r w:rsidRPr="00DA0244">
        <w:rPr>
          <w:rFonts w:ascii="GHEA Grapalat" w:hAnsi="GHEA Grapalat" w:cs="Sylfaen"/>
          <w:sz w:val="16"/>
          <w:szCs w:val="16"/>
        </w:rPr>
        <w:t>րով</w:t>
      </w:r>
      <w:r w:rsidRPr="00DA0244">
        <w:rPr>
          <w:rFonts w:ascii="GHEA Grapalat" w:hAnsi="GHEA Grapalat"/>
          <w:sz w:val="16"/>
          <w:szCs w:val="16"/>
          <w:lang w:val="af-ZA"/>
        </w:rPr>
        <w:t xml:space="preserve"> </w:t>
      </w:r>
      <w:r w:rsidRPr="00DA0244">
        <w:rPr>
          <w:rFonts w:ascii="GHEA Grapalat" w:hAnsi="GHEA Grapalat" w:cs="Sylfaen"/>
          <w:sz w:val="16"/>
          <w:szCs w:val="16"/>
        </w:rPr>
        <w:t>անցկացվող</w:t>
      </w:r>
      <w:r w:rsidRPr="00DA0244">
        <w:rPr>
          <w:rFonts w:ascii="GHEA Grapalat" w:hAnsi="GHEA Grapalat" w:cs="Times Armenian"/>
          <w:sz w:val="16"/>
          <w:szCs w:val="16"/>
          <w:lang w:val="af-ZA"/>
        </w:rPr>
        <w:t xml:space="preserve"> գնանշման հարցման (</w:t>
      </w:r>
      <w:r w:rsidRPr="00DA0244">
        <w:rPr>
          <w:rFonts w:ascii="GHEA Grapalat" w:hAnsi="GHEA Grapalat" w:cs="Sylfaen"/>
          <w:sz w:val="16"/>
          <w:szCs w:val="16"/>
        </w:rPr>
        <w:t>այսուհետև</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ընթացակար</w:t>
      </w:r>
      <w:r w:rsidRPr="00DA0244">
        <w:rPr>
          <w:rFonts w:ascii="GHEA Grapalat" w:hAnsi="GHEA Grapalat" w:cs="Times Armenian"/>
          <w:sz w:val="16"/>
          <w:szCs w:val="16"/>
        </w:rPr>
        <w:t>գ</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հայտարարության</w:t>
      </w:r>
      <w:r w:rsidRPr="00DA0244">
        <w:rPr>
          <w:rFonts w:ascii="GHEA Grapalat" w:hAnsi="GHEA Grapalat" w:cs="Times Armenian"/>
          <w:sz w:val="16"/>
          <w:szCs w:val="16"/>
          <w:lang w:val="af-ZA"/>
        </w:rPr>
        <w:t>։</w:t>
      </w:r>
    </w:p>
    <w:p w:rsidR="00203F6B" w:rsidRPr="00DA0244" w:rsidRDefault="00203F6B" w:rsidP="00203F6B">
      <w:pPr>
        <w:ind w:firstLine="567"/>
        <w:jc w:val="both"/>
        <w:rPr>
          <w:rFonts w:ascii="GHEA Grapalat" w:hAnsi="GHEA Grapalat"/>
          <w:sz w:val="16"/>
          <w:szCs w:val="16"/>
          <w:lang w:val="af-ZA"/>
        </w:rPr>
      </w:pPr>
      <w:proofErr w:type="gramStart"/>
      <w:r w:rsidRPr="00DA0244">
        <w:rPr>
          <w:rFonts w:ascii="GHEA Grapalat" w:hAnsi="GHEA Grapalat" w:cs="Sylfaen"/>
          <w:sz w:val="16"/>
          <w:szCs w:val="16"/>
        </w:rPr>
        <w:t>Սույն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հրավերը</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կազմվել</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է</w:t>
      </w:r>
      <w:r w:rsidRPr="00DA0244">
        <w:rPr>
          <w:rFonts w:ascii="GHEA Grapalat" w:hAnsi="GHEA Grapalat" w:cs="Times Armenian"/>
          <w:sz w:val="16"/>
          <w:szCs w:val="16"/>
          <w:lang w:val="af-ZA"/>
        </w:rPr>
        <w:t xml:space="preserve"> </w:t>
      </w:r>
      <w:r w:rsidRPr="00DA0244">
        <w:rPr>
          <w:rFonts w:ascii="GHEA Grapalat" w:hAnsi="GHEA Grapalat" w:cs="Times Armenian"/>
          <w:sz w:val="16"/>
          <w:szCs w:val="16"/>
        </w:rPr>
        <w:t>գ</w:t>
      </w:r>
      <w:r w:rsidRPr="00DA0244">
        <w:rPr>
          <w:rFonts w:ascii="GHEA Grapalat" w:hAnsi="GHEA Grapalat" w:cs="Sylfaen"/>
          <w:sz w:val="16"/>
          <w:szCs w:val="16"/>
        </w:rPr>
        <w:t>նումների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մասին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ՀՀ</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օրենսդրության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այդ</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թվում</w:t>
      </w:r>
      <w:r w:rsidRPr="00DA0244">
        <w:rPr>
          <w:rFonts w:ascii="GHEA Grapalat" w:hAnsi="GHEA Grapalat" w:cs="Times Armenian"/>
          <w:sz w:val="16"/>
          <w:szCs w:val="16"/>
          <w:lang w:val="af-ZA"/>
        </w:rPr>
        <w:t>`</w:t>
      </w:r>
      <w:r w:rsidRPr="00DA0244">
        <w:rPr>
          <w:rFonts w:ascii="GHEA Grapalat" w:hAnsi="GHEA Grapalat"/>
          <w:sz w:val="16"/>
          <w:szCs w:val="16"/>
          <w:lang w:val="af-ZA"/>
        </w:rPr>
        <w:t xml:space="preserve"> «</w:t>
      </w:r>
      <w:r w:rsidRPr="00DA0244">
        <w:rPr>
          <w:rFonts w:ascii="GHEA Grapalat" w:hAnsi="GHEA Grapalat" w:cs="Sylfaen"/>
          <w:sz w:val="16"/>
          <w:szCs w:val="16"/>
        </w:rPr>
        <w:t>Գնումների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մասին</w:t>
      </w:r>
      <w:r w:rsidRPr="00DA0244">
        <w:rPr>
          <w:rFonts w:ascii="GHEA Grapalat" w:hAnsi="GHEA Grapalat"/>
          <w:sz w:val="16"/>
          <w:szCs w:val="16"/>
          <w:lang w:val="af-ZA"/>
        </w:rPr>
        <w:t xml:space="preserve">» </w:t>
      </w:r>
      <w:r w:rsidRPr="00DA0244">
        <w:rPr>
          <w:rFonts w:ascii="GHEA Grapalat" w:hAnsi="GHEA Grapalat" w:cs="Sylfaen"/>
          <w:sz w:val="16"/>
          <w:szCs w:val="16"/>
        </w:rPr>
        <w:t>ՀՀ</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օրենքի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այսուհետ</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Օրենք</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ՀՀ</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կառավարության</w:t>
      </w:r>
      <w:r w:rsidRPr="00DA0244">
        <w:rPr>
          <w:rFonts w:ascii="GHEA Grapalat" w:hAnsi="GHEA Grapalat" w:cs="Times Armenian"/>
          <w:sz w:val="16"/>
          <w:szCs w:val="16"/>
          <w:lang w:val="af-ZA"/>
        </w:rPr>
        <w:t xml:space="preserve"> 2017</w:t>
      </w:r>
      <w:r w:rsidRPr="00DA0244">
        <w:rPr>
          <w:rFonts w:ascii="GHEA Grapalat" w:hAnsi="GHEA Grapalat" w:cs="Sylfaen"/>
          <w:sz w:val="16"/>
          <w:szCs w:val="16"/>
        </w:rPr>
        <w:t>թ</w:t>
      </w:r>
      <w:r w:rsidRPr="00DA0244">
        <w:rPr>
          <w:rFonts w:ascii="GHEA Grapalat" w:hAnsi="GHEA Grapalat" w:cs="Times Armenian"/>
          <w:sz w:val="16"/>
          <w:szCs w:val="16"/>
          <w:lang w:val="af-ZA"/>
        </w:rPr>
        <w:t>.</w:t>
      </w:r>
      <w:proofErr w:type="gramEnd"/>
      <w:r w:rsidRPr="00DA0244">
        <w:rPr>
          <w:rFonts w:ascii="GHEA Grapalat" w:hAnsi="GHEA Grapalat" w:cs="Times Armenian"/>
          <w:sz w:val="16"/>
          <w:szCs w:val="16"/>
          <w:lang w:val="af-ZA"/>
        </w:rPr>
        <w:t xml:space="preserve"> մայիսի 4-ի N 526-</w:t>
      </w:r>
      <w:r w:rsidRPr="00DA0244">
        <w:rPr>
          <w:rFonts w:ascii="GHEA Grapalat" w:hAnsi="GHEA Grapalat" w:cs="Sylfaen"/>
          <w:sz w:val="16"/>
          <w:szCs w:val="16"/>
        </w:rPr>
        <w:t>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որոշմամբ</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հաստատված</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Գնումների</w:t>
      </w:r>
      <w:r w:rsidRPr="00DA0244">
        <w:rPr>
          <w:rFonts w:ascii="GHEA Grapalat" w:hAnsi="GHEA Grapalat" w:cs="Times Armenian"/>
          <w:sz w:val="16"/>
          <w:szCs w:val="16"/>
          <w:lang w:val="af-ZA"/>
        </w:rPr>
        <w:t xml:space="preserve"> </w:t>
      </w:r>
      <w:r w:rsidRPr="00DA0244">
        <w:rPr>
          <w:rFonts w:ascii="GHEA Grapalat" w:hAnsi="GHEA Grapalat" w:cs="Times Armenian"/>
          <w:sz w:val="16"/>
          <w:szCs w:val="16"/>
        </w:rPr>
        <w:t>գ</w:t>
      </w:r>
      <w:r w:rsidRPr="00DA0244">
        <w:rPr>
          <w:rFonts w:ascii="GHEA Grapalat" w:hAnsi="GHEA Grapalat" w:cs="Sylfaen"/>
          <w:sz w:val="16"/>
          <w:szCs w:val="16"/>
        </w:rPr>
        <w:t>ործընթացի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կազմակերպման</w:t>
      </w:r>
      <w:r w:rsidRPr="00DA0244">
        <w:rPr>
          <w:rFonts w:ascii="GHEA Grapalat" w:hAnsi="GHEA Grapalat"/>
          <w:sz w:val="16"/>
          <w:szCs w:val="16"/>
          <w:lang w:val="af-ZA"/>
        </w:rPr>
        <w:t xml:space="preserve">» </w:t>
      </w:r>
      <w:r w:rsidRPr="00DA0244">
        <w:rPr>
          <w:rFonts w:ascii="GHEA Grapalat" w:hAnsi="GHEA Grapalat" w:cs="Sylfaen"/>
          <w:sz w:val="16"/>
          <w:szCs w:val="16"/>
        </w:rPr>
        <w:t>կար</w:t>
      </w:r>
      <w:r w:rsidRPr="00DA0244">
        <w:rPr>
          <w:rFonts w:ascii="GHEA Grapalat" w:hAnsi="GHEA Grapalat" w:cs="Times Armenian"/>
          <w:sz w:val="16"/>
          <w:szCs w:val="16"/>
        </w:rPr>
        <w:t>գ</w:t>
      </w:r>
      <w:r w:rsidRPr="00DA0244">
        <w:rPr>
          <w:rFonts w:ascii="GHEA Grapalat" w:hAnsi="GHEA Grapalat" w:cs="Sylfaen"/>
          <w:sz w:val="16"/>
          <w:szCs w:val="16"/>
        </w:rPr>
        <w:t>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այսուհետ</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Կար</w:t>
      </w:r>
      <w:r w:rsidRPr="00DA0244">
        <w:rPr>
          <w:rFonts w:ascii="GHEA Grapalat" w:hAnsi="GHEA Grapalat" w:cs="Times Armenian"/>
          <w:sz w:val="16"/>
          <w:szCs w:val="16"/>
        </w:rPr>
        <w:t>գ</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այլ</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իրավական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ակտերի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պահանջներին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համապատասխան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և</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նպատակ</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ունի</w:t>
      </w:r>
      <w:r w:rsidRPr="00DA0244">
        <w:rPr>
          <w:rFonts w:ascii="GHEA Grapalat" w:hAnsi="GHEA Grapalat" w:cs="Times Armenian"/>
          <w:sz w:val="16"/>
          <w:szCs w:val="16"/>
          <w:lang w:val="af-ZA"/>
        </w:rPr>
        <w:t xml:space="preserve"> </w:t>
      </w:r>
      <w:r w:rsidR="00D468D3">
        <w:rPr>
          <w:rFonts w:ascii="GHEA Grapalat" w:hAnsi="GHEA Grapalat"/>
          <w:sz w:val="16"/>
          <w:szCs w:val="16"/>
          <w:lang w:val="af-ZA"/>
        </w:rPr>
        <w:t>ՀՀ ԱՆ «Մարդասիրական օգնության հանրապետական կենտրոն» ՊՈԱԿ</w:t>
      </w:r>
      <w:r w:rsidRPr="00DA0244">
        <w:rPr>
          <w:rFonts w:ascii="GHEA Grapalat" w:hAnsi="GHEA Grapalat"/>
          <w:sz w:val="16"/>
          <w:szCs w:val="16"/>
          <w:lang w:val="af-ZA"/>
        </w:rPr>
        <w:t>-</w:t>
      </w:r>
      <w:r w:rsidRPr="00DA0244">
        <w:rPr>
          <w:rFonts w:ascii="GHEA Grapalat" w:hAnsi="GHEA Grapalat"/>
          <w:sz w:val="16"/>
          <w:szCs w:val="16"/>
        </w:rPr>
        <w:t>ի</w:t>
      </w:r>
      <w:r w:rsidRPr="00DA0244">
        <w:rPr>
          <w:rFonts w:ascii="GHEA Grapalat" w:hAnsi="GHEA Grapalat"/>
          <w:sz w:val="16"/>
          <w:szCs w:val="16"/>
          <w:lang w:val="af-ZA"/>
        </w:rPr>
        <w:t xml:space="preserve"> </w:t>
      </w:r>
      <w:r w:rsidRPr="00DA0244">
        <w:rPr>
          <w:rFonts w:ascii="GHEA Grapalat" w:hAnsi="GHEA Grapalat" w:cs="Times Armenian"/>
          <w:sz w:val="16"/>
          <w:szCs w:val="16"/>
          <w:lang w:val="af-ZA"/>
        </w:rPr>
        <w:t>(</w:t>
      </w:r>
      <w:r w:rsidRPr="00DA0244">
        <w:rPr>
          <w:rFonts w:ascii="GHEA Grapalat" w:hAnsi="GHEA Grapalat" w:cs="Sylfaen"/>
          <w:sz w:val="16"/>
          <w:szCs w:val="16"/>
        </w:rPr>
        <w:t>այսուհետ</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պատվիրատու</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կողմից</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հայտարարված</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ընթացակար</w:t>
      </w:r>
      <w:r w:rsidRPr="00DA0244">
        <w:rPr>
          <w:rFonts w:ascii="GHEA Grapalat" w:hAnsi="GHEA Grapalat" w:cs="Times Armenian"/>
          <w:sz w:val="16"/>
          <w:szCs w:val="16"/>
        </w:rPr>
        <w:t>գ</w:t>
      </w:r>
      <w:r w:rsidRPr="00DA0244">
        <w:rPr>
          <w:rFonts w:ascii="GHEA Grapalat" w:hAnsi="GHEA Grapalat" w:cs="Sylfaen"/>
          <w:sz w:val="16"/>
          <w:szCs w:val="16"/>
        </w:rPr>
        <w:t>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մասնակցելու</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մտադրություն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ունեցող</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անձանց</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այսուհետ</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մասնակից</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տեղեկացնելու</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ընթացակար</w:t>
      </w:r>
      <w:r w:rsidRPr="00DA0244">
        <w:rPr>
          <w:rFonts w:ascii="GHEA Grapalat" w:hAnsi="GHEA Grapalat" w:cs="Times Armenian"/>
          <w:sz w:val="16"/>
          <w:szCs w:val="16"/>
        </w:rPr>
        <w:t>գ</w:t>
      </w:r>
      <w:r w:rsidRPr="00DA0244">
        <w:rPr>
          <w:rFonts w:ascii="GHEA Grapalat" w:hAnsi="GHEA Grapalat" w:cs="Sylfaen"/>
          <w:sz w:val="16"/>
          <w:szCs w:val="16"/>
        </w:rPr>
        <w:t>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պայմանների</w:t>
      </w:r>
      <w:r w:rsidRPr="00DA0244">
        <w:rPr>
          <w:rFonts w:ascii="GHEA Grapalat" w:hAnsi="GHEA Grapalat" w:cs="Times Armenian"/>
          <w:sz w:val="16"/>
          <w:szCs w:val="16"/>
          <w:lang w:val="af-ZA"/>
        </w:rPr>
        <w:t xml:space="preserve">` </w:t>
      </w:r>
      <w:r w:rsidRPr="00DA0244">
        <w:rPr>
          <w:rFonts w:ascii="GHEA Grapalat" w:hAnsi="GHEA Grapalat" w:cs="Times Armenian"/>
          <w:sz w:val="16"/>
          <w:szCs w:val="16"/>
        </w:rPr>
        <w:t>գ</w:t>
      </w:r>
      <w:r w:rsidRPr="00DA0244">
        <w:rPr>
          <w:rFonts w:ascii="GHEA Grapalat" w:hAnsi="GHEA Grapalat" w:cs="Sylfaen"/>
          <w:sz w:val="16"/>
          <w:szCs w:val="16"/>
        </w:rPr>
        <w:t>նման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առարկայի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ընթացակար</w:t>
      </w:r>
      <w:r w:rsidRPr="00DA0244">
        <w:rPr>
          <w:rFonts w:ascii="GHEA Grapalat" w:hAnsi="GHEA Grapalat" w:cs="Times Armenian"/>
          <w:sz w:val="16"/>
          <w:szCs w:val="16"/>
        </w:rPr>
        <w:t>գ</w:t>
      </w:r>
      <w:r w:rsidRPr="00DA0244">
        <w:rPr>
          <w:rFonts w:ascii="GHEA Grapalat" w:hAnsi="GHEA Grapalat" w:cs="Sylfaen"/>
          <w:sz w:val="16"/>
          <w:szCs w:val="16"/>
        </w:rPr>
        <w:t>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անցկացման</w:t>
      </w:r>
      <w:r w:rsidRPr="00DA0244">
        <w:rPr>
          <w:rFonts w:ascii="GHEA Grapalat" w:hAnsi="GHEA Grapalat" w:cs="Times Armenian"/>
          <w:sz w:val="16"/>
          <w:szCs w:val="16"/>
          <w:lang w:val="af-ZA"/>
        </w:rPr>
        <w:t xml:space="preserve">, </w:t>
      </w:r>
      <w:r w:rsidRPr="00DA0244">
        <w:rPr>
          <w:rFonts w:ascii="GHEA Grapalat" w:hAnsi="GHEA Grapalat" w:cs="Times Armenian"/>
          <w:sz w:val="16"/>
          <w:szCs w:val="16"/>
          <w:lang w:val="hy-AM"/>
        </w:rPr>
        <w:t>ընտրված մասնակցին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որոշելու</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և</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նրա</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հետ</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պայմանա</w:t>
      </w:r>
      <w:r w:rsidRPr="00DA0244">
        <w:rPr>
          <w:rFonts w:ascii="GHEA Grapalat" w:hAnsi="GHEA Grapalat" w:cs="Times Armenian"/>
          <w:sz w:val="16"/>
          <w:szCs w:val="16"/>
        </w:rPr>
        <w:t>գ</w:t>
      </w:r>
      <w:r w:rsidRPr="00DA0244">
        <w:rPr>
          <w:rFonts w:ascii="GHEA Grapalat" w:hAnsi="GHEA Grapalat" w:cs="Sylfaen"/>
          <w:sz w:val="16"/>
          <w:szCs w:val="16"/>
        </w:rPr>
        <w:t>իր</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կնքելու</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մասին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ինչպես</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նաև</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օժանդակելու</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ընթացակար</w:t>
      </w:r>
      <w:r w:rsidRPr="00DA0244">
        <w:rPr>
          <w:rFonts w:ascii="GHEA Grapalat" w:hAnsi="GHEA Grapalat" w:cs="Times Armenian"/>
          <w:sz w:val="16"/>
          <w:szCs w:val="16"/>
        </w:rPr>
        <w:t>գ</w:t>
      </w:r>
      <w:r w:rsidRPr="00DA0244">
        <w:rPr>
          <w:rFonts w:ascii="GHEA Grapalat" w:hAnsi="GHEA Grapalat" w:cs="Sylfaen"/>
          <w:sz w:val="16"/>
          <w:szCs w:val="16"/>
        </w:rPr>
        <w:t>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հայտը</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պատրաստելիս</w:t>
      </w:r>
      <w:r w:rsidRPr="00DA0244">
        <w:rPr>
          <w:rFonts w:ascii="GHEA Grapalat" w:hAnsi="GHEA Grapalat" w:cs="Times Armenian"/>
          <w:sz w:val="16"/>
          <w:szCs w:val="16"/>
          <w:lang w:val="af-ZA"/>
        </w:rPr>
        <w:t>։</w:t>
      </w:r>
    </w:p>
    <w:p w:rsidR="00203F6B" w:rsidRPr="00DA0244" w:rsidRDefault="00203F6B" w:rsidP="00203F6B">
      <w:pPr>
        <w:ind w:firstLine="567"/>
        <w:jc w:val="both"/>
        <w:rPr>
          <w:rFonts w:ascii="GHEA Grapalat" w:hAnsi="GHEA Grapalat"/>
          <w:sz w:val="16"/>
          <w:szCs w:val="16"/>
          <w:lang w:val="af-ZA"/>
        </w:rPr>
      </w:pPr>
      <w:r w:rsidRPr="00DA0244">
        <w:rPr>
          <w:rFonts w:ascii="GHEA Grapalat" w:hAnsi="GHEA Grapalat" w:cs="Sylfaen"/>
          <w:sz w:val="16"/>
          <w:szCs w:val="16"/>
        </w:rPr>
        <w:t>Հայտեր</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կարող</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են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ներկայացնել</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բոլոր</w:t>
      </w:r>
      <w:r w:rsidRPr="00DA0244">
        <w:rPr>
          <w:rFonts w:ascii="GHEA Grapalat" w:hAnsi="GHEA Grapalat" w:cs="Sylfaen"/>
          <w:sz w:val="16"/>
          <w:szCs w:val="16"/>
          <w:lang w:val="af-ZA"/>
        </w:rPr>
        <w:t xml:space="preserve"> </w:t>
      </w:r>
      <w:r w:rsidRPr="00DA0244">
        <w:rPr>
          <w:rFonts w:ascii="GHEA Grapalat" w:hAnsi="GHEA Grapalat" w:cs="Sylfaen"/>
          <w:sz w:val="16"/>
          <w:szCs w:val="16"/>
        </w:rPr>
        <w:t>անձիք</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անկախ</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նրանց</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օտարերկրյա</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ֆիզիկական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անձ</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կազմակերպություն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քաղաքացիություն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չունեցող</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անձ</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լինելու</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հան</w:t>
      </w:r>
      <w:r w:rsidRPr="00DA0244">
        <w:rPr>
          <w:rFonts w:ascii="GHEA Grapalat" w:hAnsi="GHEA Grapalat" w:cs="Times Armenian"/>
          <w:sz w:val="16"/>
          <w:szCs w:val="16"/>
        </w:rPr>
        <w:t>գ</w:t>
      </w:r>
      <w:r w:rsidRPr="00DA0244">
        <w:rPr>
          <w:rFonts w:ascii="GHEA Grapalat" w:hAnsi="GHEA Grapalat" w:cs="Sylfaen"/>
          <w:sz w:val="16"/>
          <w:szCs w:val="16"/>
        </w:rPr>
        <w:t>ամանքից</w:t>
      </w:r>
      <w:r w:rsidRPr="00DA0244">
        <w:rPr>
          <w:rFonts w:ascii="GHEA Grapalat" w:hAnsi="GHEA Grapalat" w:cs="Times Armenian"/>
          <w:sz w:val="16"/>
          <w:szCs w:val="16"/>
          <w:lang w:val="af-ZA"/>
        </w:rPr>
        <w:t>։</w:t>
      </w:r>
    </w:p>
    <w:p w:rsidR="00203F6B" w:rsidRPr="00DA0244" w:rsidRDefault="00203F6B" w:rsidP="00203F6B">
      <w:pPr>
        <w:ind w:firstLine="567"/>
        <w:jc w:val="both"/>
        <w:rPr>
          <w:rFonts w:ascii="GHEA Grapalat" w:hAnsi="GHEA Grapalat" w:cs="Times Armenian"/>
          <w:sz w:val="16"/>
          <w:szCs w:val="16"/>
          <w:lang w:val="af-ZA"/>
        </w:rPr>
      </w:pPr>
      <w:r w:rsidRPr="00DA0244">
        <w:rPr>
          <w:rFonts w:ascii="GHEA Grapalat" w:hAnsi="GHEA Grapalat" w:cs="Sylfaen"/>
          <w:sz w:val="16"/>
          <w:szCs w:val="16"/>
        </w:rPr>
        <w:t>Սույն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ընթացակար</w:t>
      </w:r>
      <w:r w:rsidRPr="00DA0244">
        <w:rPr>
          <w:rFonts w:ascii="GHEA Grapalat" w:hAnsi="GHEA Grapalat" w:cs="Times Armenian"/>
          <w:sz w:val="16"/>
          <w:szCs w:val="16"/>
        </w:rPr>
        <w:t>գ</w:t>
      </w:r>
      <w:r w:rsidRPr="00DA0244">
        <w:rPr>
          <w:rFonts w:ascii="GHEA Grapalat" w:hAnsi="GHEA Grapalat" w:cs="Sylfaen"/>
          <w:sz w:val="16"/>
          <w:szCs w:val="16"/>
        </w:rPr>
        <w:t>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հետ</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կապված</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հարաբերությունների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նկատմամբ</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կիրառվում</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է</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Հայաստանի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Հանրապետության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իրավունքը</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Սույն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ընթացակար</w:t>
      </w:r>
      <w:r w:rsidRPr="00DA0244">
        <w:rPr>
          <w:rFonts w:ascii="GHEA Grapalat" w:hAnsi="GHEA Grapalat" w:cs="Times Armenian"/>
          <w:sz w:val="16"/>
          <w:szCs w:val="16"/>
        </w:rPr>
        <w:t>գ</w:t>
      </w:r>
      <w:r w:rsidRPr="00DA0244">
        <w:rPr>
          <w:rFonts w:ascii="GHEA Grapalat" w:hAnsi="GHEA Grapalat" w:cs="Sylfaen"/>
          <w:sz w:val="16"/>
          <w:szCs w:val="16"/>
        </w:rPr>
        <w:t>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հետ</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կապված</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վեճերը</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ենթակա</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են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քննության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Հայաստանի</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Հանրապետության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դատարաններում</w:t>
      </w:r>
      <w:r w:rsidRPr="00DA0244">
        <w:rPr>
          <w:rFonts w:ascii="GHEA Grapalat" w:hAnsi="GHEA Grapalat" w:cs="Times Armenian"/>
          <w:sz w:val="16"/>
          <w:szCs w:val="16"/>
          <w:lang w:val="af-ZA"/>
        </w:rPr>
        <w:t xml:space="preserve">։ </w:t>
      </w:r>
    </w:p>
    <w:p w:rsidR="00203F6B" w:rsidRPr="00DA0244" w:rsidRDefault="00203F6B" w:rsidP="00203F6B">
      <w:pPr>
        <w:pStyle w:val="23"/>
        <w:spacing w:line="240" w:lineRule="auto"/>
        <w:ind w:firstLine="567"/>
        <w:rPr>
          <w:rFonts w:ascii="GHEA Grapalat" w:hAnsi="GHEA Grapalat"/>
          <w:sz w:val="16"/>
          <w:szCs w:val="16"/>
        </w:rPr>
      </w:pPr>
      <w:r w:rsidRPr="00DA0244">
        <w:rPr>
          <w:rFonts w:ascii="GHEA Grapalat" w:hAnsi="GHEA Grapalat"/>
          <w:sz w:val="16"/>
          <w:szCs w:val="16"/>
        </w:rPr>
        <w:t>Գնահատող հանձնաժողովի քարտուղարի էլեկտրոնային փոստի հասցեն է` «</w:t>
      </w:r>
      <w:r w:rsidR="00C23923" w:rsidRPr="00DA0244">
        <w:rPr>
          <w:rFonts w:ascii="GHEA Grapalat" w:hAnsi="GHEA Grapalat"/>
          <w:sz w:val="16"/>
          <w:szCs w:val="16"/>
        </w:rPr>
        <w:t>protender.itender@gmail.com</w:t>
      </w:r>
      <w:r w:rsidRPr="00DA0244">
        <w:rPr>
          <w:rFonts w:ascii="GHEA Grapalat" w:hAnsi="GHEA Grapalat"/>
          <w:sz w:val="16"/>
          <w:szCs w:val="16"/>
        </w:rPr>
        <w:t>»</w:t>
      </w:r>
    </w:p>
    <w:p w:rsidR="00203F6B" w:rsidRPr="00DA0244" w:rsidRDefault="00203F6B" w:rsidP="00203F6B">
      <w:pPr>
        <w:jc w:val="center"/>
        <w:rPr>
          <w:rFonts w:ascii="GHEA Grapalat" w:hAnsi="GHEA Grapalat"/>
          <w:sz w:val="16"/>
          <w:szCs w:val="16"/>
          <w:lang w:val="af-ZA"/>
        </w:rPr>
      </w:pPr>
      <w:r w:rsidRPr="00DA0244">
        <w:rPr>
          <w:rFonts w:ascii="GHEA Grapalat" w:hAnsi="GHEA Grapalat"/>
          <w:sz w:val="16"/>
          <w:szCs w:val="16"/>
          <w:lang w:val="af-ZA"/>
        </w:rPr>
        <w:br w:type="page"/>
      </w:r>
      <w:proofErr w:type="gramStart"/>
      <w:r w:rsidRPr="00DA0244">
        <w:rPr>
          <w:rFonts w:ascii="GHEA Grapalat" w:hAnsi="GHEA Grapalat" w:cs="Sylfaen"/>
          <w:sz w:val="16"/>
          <w:szCs w:val="16"/>
        </w:rPr>
        <w:lastRenderedPageBreak/>
        <w:t>ՄԱՍ</w:t>
      </w:r>
      <w:r w:rsidRPr="00DA0244">
        <w:rPr>
          <w:rFonts w:ascii="GHEA Grapalat" w:hAnsi="GHEA Grapalat" w:cs="Times Armenian"/>
          <w:sz w:val="16"/>
          <w:szCs w:val="16"/>
          <w:lang w:val="af-ZA"/>
        </w:rPr>
        <w:t xml:space="preserve">  I</w:t>
      </w:r>
      <w:proofErr w:type="gramEnd"/>
    </w:p>
    <w:p w:rsidR="00203F6B" w:rsidRPr="00DA0244" w:rsidRDefault="00203F6B" w:rsidP="00203F6B">
      <w:pPr>
        <w:pStyle w:val="3"/>
        <w:ind w:firstLine="567"/>
        <w:rPr>
          <w:rFonts w:ascii="GHEA Grapalat" w:hAnsi="GHEA Grapalat"/>
          <w:sz w:val="16"/>
          <w:szCs w:val="16"/>
          <w:lang w:val="af-ZA"/>
        </w:rPr>
      </w:pPr>
    </w:p>
    <w:p w:rsidR="00203F6B" w:rsidRPr="00DA0244" w:rsidRDefault="00203F6B" w:rsidP="00203F6B">
      <w:pPr>
        <w:numPr>
          <w:ilvl w:val="0"/>
          <w:numId w:val="3"/>
        </w:numPr>
        <w:jc w:val="center"/>
        <w:rPr>
          <w:rFonts w:ascii="GHEA Grapalat" w:hAnsi="GHEA Grapalat" w:cs="Sylfaen"/>
          <w:b/>
          <w:sz w:val="16"/>
          <w:szCs w:val="16"/>
        </w:rPr>
      </w:pPr>
      <w:r w:rsidRPr="00DA0244">
        <w:rPr>
          <w:rFonts w:ascii="GHEA Grapalat" w:hAnsi="GHEA Grapalat" w:cs="Sylfaen"/>
          <w:b/>
          <w:sz w:val="16"/>
          <w:szCs w:val="16"/>
        </w:rPr>
        <w:t>ԳՆՄԱՆ  ԱՌԱՐԿԱՅԻ  ԲՆՈՒԹԱԳԻՐԸ</w:t>
      </w:r>
    </w:p>
    <w:p w:rsidR="00203F6B" w:rsidRPr="00DA0244" w:rsidRDefault="00203F6B" w:rsidP="00203F6B">
      <w:pPr>
        <w:ind w:left="360"/>
        <w:jc w:val="center"/>
        <w:rPr>
          <w:rFonts w:ascii="GHEA Grapalat" w:hAnsi="GHEA Grapalat" w:cs="Sylfaen"/>
          <w:b/>
          <w:sz w:val="16"/>
          <w:szCs w:val="16"/>
        </w:rPr>
      </w:pPr>
    </w:p>
    <w:p w:rsidR="00203F6B" w:rsidRPr="00DA0244" w:rsidRDefault="00203F6B" w:rsidP="00203F6B">
      <w:pPr>
        <w:pStyle w:val="3"/>
        <w:ind w:firstLine="567"/>
        <w:jc w:val="both"/>
        <w:rPr>
          <w:rFonts w:ascii="GHEA Grapalat" w:hAnsi="GHEA Grapalat"/>
          <w:i w:val="0"/>
          <w:sz w:val="16"/>
          <w:szCs w:val="16"/>
          <w:lang w:val="af-ZA"/>
        </w:rPr>
      </w:pPr>
      <w:r w:rsidRPr="00DA0244">
        <w:rPr>
          <w:rFonts w:ascii="GHEA Grapalat" w:hAnsi="GHEA Grapalat" w:cs="Sylfaen"/>
          <w:i w:val="0"/>
          <w:sz w:val="16"/>
          <w:szCs w:val="16"/>
        </w:rPr>
        <w:t>1.1 Գնման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rPr>
        <w:t>առարկա</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rPr>
        <w:t>է</w:t>
      </w:r>
      <w:r w:rsidRPr="00DA0244">
        <w:rPr>
          <w:rFonts w:ascii="GHEA Grapalat" w:hAnsi="GHEA Grapalat" w:cs="Sylfaen"/>
          <w:i w:val="0"/>
          <w:sz w:val="16"/>
          <w:szCs w:val="16"/>
          <w:lang w:val="af-ZA"/>
        </w:rPr>
        <w:t xml:space="preserve"> </w:t>
      </w:r>
      <w:proofErr w:type="gramStart"/>
      <w:r w:rsidRPr="00DA0244">
        <w:rPr>
          <w:rFonts w:ascii="GHEA Grapalat" w:hAnsi="GHEA Grapalat" w:cs="Sylfaen"/>
          <w:i w:val="0"/>
          <w:sz w:val="16"/>
          <w:szCs w:val="16"/>
        </w:rPr>
        <w:t>հանդիսանում</w:t>
      </w:r>
      <w:r w:rsidRPr="00DA0244">
        <w:rPr>
          <w:rFonts w:ascii="GHEA Grapalat" w:hAnsi="GHEA Grapalat" w:cs="Sylfaen"/>
          <w:i w:val="0"/>
          <w:sz w:val="16"/>
          <w:szCs w:val="16"/>
          <w:lang w:val="af-ZA"/>
        </w:rPr>
        <w:t xml:space="preserve">  </w:t>
      </w:r>
      <w:r w:rsidR="00D468D3">
        <w:rPr>
          <w:rFonts w:ascii="GHEA Grapalat" w:hAnsi="GHEA Grapalat" w:cs="Sylfaen"/>
          <w:i w:val="0"/>
          <w:sz w:val="16"/>
          <w:szCs w:val="16"/>
          <w:lang w:val="af-ZA"/>
        </w:rPr>
        <w:t>ՀՀ</w:t>
      </w:r>
      <w:proofErr w:type="gramEnd"/>
      <w:r w:rsidR="00D468D3">
        <w:rPr>
          <w:rFonts w:ascii="GHEA Grapalat" w:hAnsi="GHEA Grapalat" w:cs="Sylfaen"/>
          <w:i w:val="0"/>
          <w:sz w:val="16"/>
          <w:szCs w:val="16"/>
          <w:lang w:val="af-ZA"/>
        </w:rPr>
        <w:t xml:space="preserve"> ԱՆ «Մարդասիրական օգնության հանրապետական կենտրոն» ՊՈԱԿ</w:t>
      </w:r>
      <w:r w:rsidRPr="00DA0244">
        <w:rPr>
          <w:rFonts w:ascii="GHEA Grapalat" w:hAnsi="GHEA Grapalat"/>
          <w:i w:val="0"/>
          <w:sz w:val="16"/>
          <w:szCs w:val="16"/>
          <w:lang w:val="af-ZA"/>
        </w:rPr>
        <w:t xml:space="preserve"> </w:t>
      </w:r>
      <w:r w:rsidRPr="00DA0244">
        <w:rPr>
          <w:rFonts w:ascii="GHEA Grapalat" w:hAnsi="GHEA Grapalat" w:cs="Sylfaen"/>
          <w:i w:val="0"/>
          <w:sz w:val="16"/>
          <w:szCs w:val="16"/>
        </w:rPr>
        <w:t>կարիքների</w:t>
      </w:r>
      <w:r w:rsidRPr="00DA0244">
        <w:rPr>
          <w:rFonts w:ascii="GHEA Grapalat" w:hAnsi="GHEA Grapalat" w:cs="Times Armenian"/>
          <w:i w:val="0"/>
          <w:sz w:val="16"/>
          <w:szCs w:val="16"/>
          <w:lang w:val="af-ZA"/>
        </w:rPr>
        <w:t xml:space="preserve"> </w:t>
      </w:r>
      <w:r w:rsidRPr="00DA0244">
        <w:rPr>
          <w:rFonts w:ascii="GHEA Grapalat" w:hAnsi="GHEA Grapalat" w:cs="Sylfaen"/>
          <w:i w:val="0"/>
          <w:sz w:val="16"/>
          <w:szCs w:val="16"/>
        </w:rPr>
        <w:t>համար</w:t>
      </w:r>
      <w:r w:rsidRPr="00DA0244">
        <w:rPr>
          <w:rFonts w:ascii="GHEA Grapalat" w:hAnsi="GHEA Grapalat" w:cs="Times Armenian"/>
          <w:i w:val="0"/>
          <w:sz w:val="16"/>
          <w:szCs w:val="16"/>
          <w:lang w:val="af-ZA"/>
        </w:rPr>
        <w:t xml:space="preserve">` </w:t>
      </w:r>
      <w:r w:rsidRPr="00DA0244">
        <w:rPr>
          <w:rFonts w:ascii="GHEA Grapalat" w:hAnsi="GHEA Grapalat"/>
          <w:i w:val="0"/>
          <w:sz w:val="16"/>
          <w:szCs w:val="16"/>
          <w:lang w:val="af-ZA"/>
        </w:rPr>
        <w:t>«</w:t>
      </w:r>
      <w:r w:rsidR="00C54A30" w:rsidRPr="00DA0244">
        <w:rPr>
          <w:rFonts w:ascii="GHEA Grapalat" w:hAnsi="GHEA Grapalat" w:cs="Sylfaen"/>
          <w:i w:val="0"/>
          <w:sz w:val="16"/>
          <w:szCs w:val="16"/>
        </w:rPr>
        <w:t>Նախագծանախահաշվային փաստաթղթերի մշակման և փորձաքննության աշխատանքներ</w:t>
      </w:r>
      <w:r w:rsidRPr="00DA0244">
        <w:rPr>
          <w:rFonts w:ascii="GHEA Grapalat" w:hAnsi="GHEA Grapalat"/>
          <w:i w:val="0"/>
          <w:sz w:val="16"/>
          <w:szCs w:val="16"/>
          <w:lang w:val="af-ZA"/>
        </w:rPr>
        <w:t xml:space="preserve">» </w:t>
      </w:r>
      <w:r w:rsidRPr="00DA0244">
        <w:rPr>
          <w:rFonts w:ascii="GHEA Grapalat" w:hAnsi="GHEA Grapalat"/>
          <w:i w:val="0"/>
          <w:sz w:val="16"/>
          <w:szCs w:val="16"/>
        </w:rPr>
        <w:t>ձեռքբերումը (այսուհետ` նաև աշխատանք)</w:t>
      </w:r>
      <w:r w:rsidRPr="00DA0244">
        <w:rPr>
          <w:rFonts w:ascii="GHEA Grapalat" w:hAnsi="GHEA Grapalat"/>
          <w:i w:val="0"/>
          <w:sz w:val="16"/>
          <w:szCs w:val="16"/>
          <w:lang w:val="af-ZA"/>
        </w:rPr>
        <w:t xml:space="preserve">, </w:t>
      </w:r>
      <w:r w:rsidRPr="00DA0244">
        <w:rPr>
          <w:rFonts w:ascii="GHEA Grapalat" w:hAnsi="GHEA Grapalat"/>
          <w:i w:val="0"/>
          <w:sz w:val="16"/>
          <w:szCs w:val="16"/>
        </w:rPr>
        <w:t>որոնք</w:t>
      </w:r>
      <w:r w:rsidRPr="00DA0244">
        <w:rPr>
          <w:rFonts w:ascii="GHEA Grapalat" w:hAnsi="GHEA Grapalat"/>
          <w:i w:val="0"/>
          <w:sz w:val="16"/>
          <w:szCs w:val="16"/>
          <w:lang w:val="af-ZA"/>
        </w:rPr>
        <w:t xml:space="preserve"> </w:t>
      </w:r>
      <w:r w:rsidRPr="00DA0244">
        <w:rPr>
          <w:rFonts w:ascii="GHEA Grapalat" w:hAnsi="GHEA Grapalat"/>
          <w:i w:val="0"/>
          <w:sz w:val="16"/>
          <w:szCs w:val="16"/>
        </w:rPr>
        <w:t>խմբավորված</w:t>
      </w:r>
      <w:r w:rsidRPr="00DA0244">
        <w:rPr>
          <w:rFonts w:ascii="GHEA Grapalat" w:hAnsi="GHEA Grapalat"/>
          <w:i w:val="0"/>
          <w:sz w:val="16"/>
          <w:szCs w:val="16"/>
          <w:lang w:val="af-ZA"/>
        </w:rPr>
        <w:t xml:space="preserve">  </w:t>
      </w:r>
      <w:r w:rsidRPr="00DA0244">
        <w:rPr>
          <w:rFonts w:ascii="GHEA Grapalat" w:hAnsi="GHEA Grapalat"/>
          <w:i w:val="0"/>
          <w:sz w:val="16"/>
          <w:szCs w:val="16"/>
        </w:rPr>
        <w:t>են</w:t>
      </w:r>
      <w:r w:rsidRPr="00DA0244">
        <w:rPr>
          <w:rFonts w:ascii="GHEA Grapalat" w:hAnsi="GHEA Grapalat"/>
          <w:i w:val="0"/>
          <w:sz w:val="16"/>
          <w:szCs w:val="16"/>
          <w:lang w:val="af-ZA"/>
        </w:rPr>
        <w:t xml:space="preserve"> «</w:t>
      </w:r>
      <w:r w:rsidR="00550FA7" w:rsidRPr="00DA0244">
        <w:rPr>
          <w:rFonts w:ascii="GHEA Grapalat" w:hAnsi="GHEA Grapalat"/>
          <w:i w:val="0"/>
          <w:sz w:val="16"/>
          <w:szCs w:val="16"/>
          <w:lang w:val="en-US"/>
        </w:rPr>
        <w:t>1</w:t>
      </w:r>
      <w:r w:rsidR="00550FA7" w:rsidRPr="00DA0244">
        <w:rPr>
          <w:rFonts w:ascii="GHEA Grapalat" w:hAnsi="GHEA Grapalat"/>
          <w:i w:val="0"/>
          <w:sz w:val="16"/>
          <w:szCs w:val="16"/>
          <w:lang w:val="af-ZA"/>
        </w:rPr>
        <w:t xml:space="preserve"> </w:t>
      </w:r>
      <w:r w:rsidRPr="00DA0244">
        <w:rPr>
          <w:rFonts w:ascii="GHEA Grapalat" w:hAnsi="GHEA Grapalat"/>
          <w:i w:val="0"/>
          <w:sz w:val="16"/>
          <w:szCs w:val="16"/>
          <w:lang w:val="af-ZA"/>
        </w:rPr>
        <w:t xml:space="preserve">» </w:t>
      </w:r>
      <w:r w:rsidRPr="00DA0244">
        <w:rPr>
          <w:rFonts w:ascii="GHEA Grapalat" w:hAnsi="GHEA Grapalat" w:cs="Sylfaen"/>
          <w:i w:val="0"/>
          <w:sz w:val="16"/>
          <w:szCs w:val="16"/>
        </w:rPr>
        <w:t>չափաբաժ</w:t>
      </w:r>
      <w:r w:rsidR="00465DC8" w:rsidRPr="00DA0244">
        <w:rPr>
          <w:rFonts w:ascii="GHEA Grapalat" w:hAnsi="GHEA Grapalat" w:cs="Sylfaen"/>
          <w:i w:val="0"/>
          <w:sz w:val="16"/>
          <w:szCs w:val="16"/>
          <w:lang w:val="ru-RU"/>
        </w:rPr>
        <w:t>ն</w:t>
      </w:r>
      <w:r w:rsidRPr="00DA0244">
        <w:rPr>
          <w:rFonts w:ascii="GHEA Grapalat" w:hAnsi="GHEA Grapalat" w:cs="Sylfaen"/>
          <w:i w:val="0"/>
          <w:sz w:val="16"/>
          <w:szCs w:val="16"/>
        </w:rPr>
        <w:t>ում</w:t>
      </w:r>
      <w:r w:rsidRPr="00DA0244">
        <w:rPr>
          <w:rFonts w:ascii="GHEA Grapalat" w:hAnsi="GHEA Grapalat" w:cs="Times Armenian"/>
          <w:i w:val="0"/>
          <w:sz w:val="16"/>
          <w:szCs w:val="16"/>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203F6B" w:rsidRPr="00DA0244" w:rsidTr="00DD662E">
        <w:tc>
          <w:tcPr>
            <w:tcW w:w="1530" w:type="dxa"/>
            <w:vAlign w:val="center"/>
          </w:tcPr>
          <w:p w:rsidR="00203F6B" w:rsidRPr="00DA0244" w:rsidRDefault="00203F6B" w:rsidP="00DD662E">
            <w:pPr>
              <w:pStyle w:val="23"/>
              <w:ind w:firstLine="0"/>
              <w:jc w:val="center"/>
              <w:rPr>
                <w:rFonts w:ascii="GHEA Grapalat" w:hAnsi="GHEA Grapalat"/>
                <w:b/>
                <w:bCs/>
                <w:i/>
                <w:iCs/>
                <w:sz w:val="16"/>
                <w:szCs w:val="16"/>
              </w:rPr>
            </w:pPr>
            <w:r w:rsidRPr="00DA0244">
              <w:rPr>
                <w:rFonts w:ascii="GHEA Grapalat" w:hAnsi="GHEA Grapalat"/>
                <w:b/>
                <w:bCs/>
                <w:i/>
                <w:iCs/>
                <w:sz w:val="16"/>
                <w:szCs w:val="16"/>
              </w:rPr>
              <w:t>Չափաբաժինների համարները</w:t>
            </w:r>
          </w:p>
        </w:tc>
        <w:tc>
          <w:tcPr>
            <w:tcW w:w="8820" w:type="dxa"/>
            <w:vAlign w:val="center"/>
          </w:tcPr>
          <w:p w:rsidR="00203F6B" w:rsidRPr="00DA0244" w:rsidRDefault="00203F6B" w:rsidP="00DD662E">
            <w:pPr>
              <w:pStyle w:val="23"/>
              <w:ind w:firstLine="0"/>
              <w:jc w:val="center"/>
              <w:rPr>
                <w:rFonts w:ascii="GHEA Grapalat" w:hAnsi="GHEA Grapalat"/>
                <w:b/>
                <w:bCs/>
                <w:i/>
                <w:iCs/>
                <w:sz w:val="16"/>
                <w:szCs w:val="16"/>
              </w:rPr>
            </w:pPr>
            <w:r w:rsidRPr="00DA0244">
              <w:rPr>
                <w:rFonts w:ascii="GHEA Grapalat" w:hAnsi="GHEA Grapalat"/>
                <w:b/>
                <w:bCs/>
                <w:i/>
                <w:iCs/>
                <w:sz w:val="16"/>
                <w:szCs w:val="16"/>
              </w:rPr>
              <w:t>Չափաբաժնի անվանումը</w:t>
            </w:r>
          </w:p>
        </w:tc>
      </w:tr>
      <w:tr w:rsidR="00203F6B" w:rsidRPr="00630AD8" w:rsidTr="00DD662E">
        <w:tc>
          <w:tcPr>
            <w:tcW w:w="1530" w:type="dxa"/>
            <w:vAlign w:val="center"/>
          </w:tcPr>
          <w:p w:rsidR="00203F6B" w:rsidRPr="00DA0244" w:rsidRDefault="00203F6B" w:rsidP="00DD662E">
            <w:pPr>
              <w:pStyle w:val="23"/>
              <w:ind w:firstLine="0"/>
              <w:jc w:val="center"/>
              <w:rPr>
                <w:rFonts w:ascii="GHEA Grapalat" w:hAnsi="GHEA Grapalat"/>
                <w:sz w:val="16"/>
                <w:szCs w:val="16"/>
              </w:rPr>
            </w:pPr>
            <w:r w:rsidRPr="00DA0244">
              <w:rPr>
                <w:rFonts w:ascii="GHEA Grapalat" w:hAnsi="GHEA Grapalat"/>
                <w:sz w:val="16"/>
                <w:szCs w:val="16"/>
              </w:rPr>
              <w:t>1</w:t>
            </w:r>
          </w:p>
        </w:tc>
        <w:tc>
          <w:tcPr>
            <w:tcW w:w="8820" w:type="dxa"/>
            <w:vAlign w:val="center"/>
          </w:tcPr>
          <w:p w:rsidR="00203F6B" w:rsidRPr="003A668E" w:rsidRDefault="00D468D3" w:rsidP="00D468D3">
            <w:pPr>
              <w:pStyle w:val="23"/>
              <w:ind w:firstLine="0"/>
              <w:rPr>
                <w:rFonts w:ascii="GHEA Grapalat" w:hAnsi="GHEA Grapalat"/>
                <w:sz w:val="16"/>
                <w:szCs w:val="16"/>
                <w:u w:val="single"/>
                <w:vertAlign w:val="subscript"/>
              </w:rPr>
            </w:pPr>
            <w:r w:rsidRPr="00D468D3">
              <w:rPr>
                <w:rFonts w:ascii="GHEA Grapalat" w:hAnsi="GHEA Grapalat" w:cs="Sylfaen"/>
                <w:i/>
                <w:sz w:val="16"/>
                <w:szCs w:val="16"/>
                <w:lang w:val="ru-RU"/>
              </w:rPr>
              <w:t>Ա</w:t>
            </w:r>
            <w:r>
              <w:rPr>
                <w:rFonts w:ascii="GHEA Grapalat" w:hAnsi="GHEA Grapalat" w:cs="Sylfaen"/>
                <w:i/>
                <w:sz w:val="16"/>
                <w:szCs w:val="16"/>
                <w:lang w:val="ru-RU"/>
              </w:rPr>
              <w:t>Ն</w:t>
            </w:r>
            <w:r w:rsidRPr="00D468D3">
              <w:rPr>
                <w:rFonts w:ascii="GHEA Grapalat" w:hAnsi="GHEA Grapalat" w:cs="Sylfaen"/>
                <w:i/>
                <w:sz w:val="16"/>
                <w:szCs w:val="16"/>
              </w:rPr>
              <w:t xml:space="preserve"> </w:t>
            </w:r>
            <w:r w:rsidRPr="00D468D3">
              <w:rPr>
                <w:rFonts w:ascii="GHEA Grapalat" w:hAnsi="GHEA Grapalat" w:cs="Sylfaen"/>
                <w:i/>
                <w:sz w:val="16"/>
                <w:szCs w:val="16"/>
                <w:lang w:val="ru-RU"/>
              </w:rPr>
              <w:t>Մարդասիրական</w:t>
            </w:r>
            <w:r w:rsidRPr="00D468D3">
              <w:rPr>
                <w:rFonts w:ascii="GHEA Grapalat" w:hAnsi="GHEA Grapalat" w:cs="Sylfaen"/>
                <w:i/>
                <w:sz w:val="16"/>
                <w:szCs w:val="16"/>
              </w:rPr>
              <w:t xml:space="preserve"> </w:t>
            </w:r>
            <w:r w:rsidRPr="00D468D3">
              <w:rPr>
                <w:rFonts w:ascii="GHEA Grapalat" w:hAnsi="GHEA Grapalat" w:cs="Sylfaen"/>
                <w:i/>
                <w:sz w:val="16"/>
                <w:szCs w:val="16"/>
                <w:lang w:val="ru-RU"/>
              </w:rPr>
              <w:t>օգնության</w:t>
            </w:r>
            <w:r w:rsidRPr="00D468D3">
              <w:rPr>
                <w:rFonts w:ascii="GHEA Grapalat" w:hAnsi="GHEA Grapalat" w:cs="Sylfaen"/>
                <w:i/>
                <w:sz w:val="16"/>
                <w:szCs w:val="16"/>
              </w:rPr>
              <w:t xml:space="preserve"> </w:t>
            </w:r>
            <w:r w:rsidRPr="00D468D3">
              <w:rPr>
                <w:rFonts w:ascii="GHEA Grapalat" w:hAnsi="GHEA Grapalat" w:cs="Sylfaen"/>
                <w:i/>
                <w:sz w:val="16"/>
                <w:szCs w:val="16"/>
                <w:lang w:val="ru-RU"/>
              </w:rPr>
              <w:t>հանրապետական</w:t>
            </w:r>
            <w:r w:rsidRPr="00D468D3">
              <w:rPr>
                <w:rFonts w:ascii="GHEA Grapalat" w:hAnsi="GHEA Grapalat" w:cs="Sylfaen"/>
                <w:i/>
                <w:sz w:val="16"/>
                <w:szCs w:val="16"/>
              </w:rPr>
              <w:t xml:space="preserve"> </w:t>
            </w:r>
            <w:r w:rsidRPr="00D468D3">
              <w:rPr>
                <w:rFonts w:ascii="GHEA Grapalat" w:hAnsi="GHEA Grapalat" w:cs="Sylfaen"/>
                <w:i/>
                <w:sz w:val="16"/>
                <w:szCs w:val="16"/>
                <w:lang w:val="ru-RU"/>
              </w:rPr>
              <w:t>կենտրոն</w:t>
            </w:r>
            <w:r w:rsidRPr="00D468D3">
              <w:rPr>
                <w:rFonts w:ascii="GHEA Grapalat" w:hAnsi="GHEA Grapalat" w:cs="Sylfaen"/>
                <w:i/>
                <w:sz w:val="16"/>
                <w:szCs w:val="16"/>
              </w:rPr>
              <w:t xml:space="preserve"> </w:t>
            </w:r>
            <w:r w:rsidRPr="00D468D3">
              <w:rPr>
                <w:rFonts w:ascii="GHEA Grapalat" w:hAnsi="GHEA Grapalat" w:cs="Sylfaen"/>
                <w:i/>
                <w:sz w:val="16"/>
                <w:szCs w:val="16"/>
                <w:lang w:val="ru-RU"/>
              </w:rPr>
              <w:t>ՊՈԱԿ</w:t>
            </w:r>
            <w:r w:rsidRPr="00D468D3">
              <w:rPr>
                <w:rFonts w:ascii="GHEA Grapalat" w:hAnsi="GHEA Grapalat" w:cs="Sylfaen"/>
                <w:i/>
                <w:sz w:val="16"/>
                <w:szCs w:val="16"/>
              </w:rPr>
              <w:t>-</w:t>
            </w:r>
            <w:r w:rsidRPr="00D468D3">
              <w:rPr>
                <w:rFonts w:ascii="GHEA Grapalat" w:hAnsi="GHEA Grapalat" w:cs="Sylfaen"/>
                <w:i/>
                <w:sz w:val="16"/>
                <w:szCs w:val="16"/>
                <w:lang w:val="ru-RU"/>
              </w:rPr>
              <w:t>ի</w:t>
            </w:r>
            <w:r w:rsidRPr="00D468D3">
              <w:rPr>
                <w:rFonts w:ascii="GHEA Grapalat" w:hAnsi="GHEA Grapalat" w:cs="Sylfaen"/>
                <w:i/>
                <w:sz w:val="16"/>
                <w:szCs w:val="16"/>
              </w:rPr>
              <w:t xml:space="preserve"> </w:t>
            </w:r>
            <w:r w:rsidRPr="00D468D3">
              <w:rPr>
                <w:rFonts w:ascii="GHEA Grapalat" w:hAnsi="GHEA Grapalat" w:cs="Sylfaen"/>
                <w:i/>
                <w:sz w:val="16"/>
                <w:szCs w:val="16"/>
                <w:lang w:val="ru-RU"/>
              </w:rPr>
              <w:t>օդափոխության</w:t>
            </w:r>
            <w:r w:rsidRPr="00D468D3">
              <w:rPr>
                <w:rFonts w:ascii="GHEA Grapalat" w:hAnsi="GHEA Grapalat" w:cs="Sylfaen"/>
                <w:i/>
                <w:sz w:val="16"/>
                <w:szCs w:val="16"/>
              </w:rPr>
              <w:t xml:space="preserve"> </w:t>
            </w:r>
            <w:r w:rsidRPr="00D468D3">
              <w:rPr>
                <w:rFonts w:ascii="GHEA Grapalat" w:hAnsi="GHEA Grapalat" w:cs="Sylfaen"/>
                <w:i/>
                <w:sz w:val="16"/>
                <w:szCs w:val="16"/>
                <w:lang w:val="ru-RU"/>
              </w:rPr>
              <w:t>համակարգի</w:t>
            </w:r>
            <w:r w:rsidRPr="00D468D3">
              <w:rPr>
                <w:rFonts w:ascii="GHEA Grapalat" w:hAnsi="GHEA Grapalat" w:cs="Sylfaen"/>
                <w:i/>
                <w:sz w:val="16"/>
                <w:szCs w:val="16"/>
              </w:rPr>
              <w:t xml:space="preserve"> </w:t>
            </w:r>
            <w:r w:rsidRPr="00D468D3">
              <w:rPr>
                <w:rFonts w:ascii="GHEA Grapalat" w:hAnsi="GHEA Grapalat" w:cs="Sylfaen"/>
                <w:i/>
                <w:sz w:val="16"/>
                <w:szCs w:val="16"/>
                <w:lang w:val="ru-RU"/>
              </w:rPr>
              <w:t>տեղադրման</w:t>
            </w:r>
            <w:r w:rsidRPr="00D468D3">
              <w:rPr>
                <w:rFonts w:ascii="GHEA Grapalat" w:hAnsi="GHEA Grapalat" w:cs="Sylfaen"/>
                <w:i/>
                <w:sz w:val="16"/>
                <w:szCs w:val="16"/>
              </w:rPr>
              <w:t xml:space="preserve"> </w:t>
            </w:r>
            <w:r>
              <w:rPr>
                <w:rFonts w:ascii="GHEA Grapalat" w:hAnsi="GHEA Grapalat" w:cs="Sylfaen"/>
                <w:i/>
                <w:sz w:val="16"/>
                <w:szCs w:val="16"/>
                <w:lang w:val="ru-RU"/>
              </w:rPr>
              <w:t>աշխատանքների</w:t>
            </w:r>
            <w:r w:rsidR="003A668E" w:rsidRPr="003A668E">
              <w:rPr>
                <w:rFonts w:ascii="GHEA Grapalat" w:hAnsi="GHEA Grapalat" w:cs="Sylfaen"/>
                <w:i/>
                <w:sz w:val="16"/>
                <w:szCs w:val="16"/>
              </w:rPr>
              <w:t xml:space="preserve"> </w:t>
            </w:r>
            <w:r w:rsidR="003A668E">
              <w:rPr>
                <w:rFonts w:ascii="GHEA Grapalat" w:hAnsi="GHEA Grapalat" w:cs="Sylfaen"/>
                <w:i/>
                <w:sz w:val="16"/>
                <w:szCs w:val="16"/>
                <w:lang w:val="ru-RU"/>
              </w:rPr>
              <w:t>նախագծանախահաշվային</w:t>
            </w:r>
            <w:r w:rsidR="003A668E" w:rsidRPr="003A668E">
              <w:rPr>
                <w:rFonts w:ascii="GHEA Grapalat" w:hAnsi="GHEA Grapalat" w:cs="Sylfaen"/>
                <w:i/>
                <w:sz w:val="16"/>
                <w:szCs w:val="16"/>
              </w:rPr>
              <w:t xml:space="preserve"> </w:t>
            </w:r>
            <w:r w:rsidR="003A668E">
              <w:rPr>
                <w:rFonts w:ascii="GHEA Grapalat" w:hAnsi="GHEA Grapalat" w:cs="Sylfaen"/>
                <w:i/>
                <w:sz w:val="16"/>
                <w:szCs w:val="16"/>
                <w:lang w:val="ru-RU"/>
              </w:rPr>
              <w:t>փաստաթղթերի</w:t>
            </w:r>
            <w:r w:rsidR="003A668E" w:rsidRPr="003A668E">
              <w:rPr>
                <w:rFonts w:ascii="GHEA Grapalat" w:hAnsi="GHEA Grapalat" w:cs="Sylfaen"/>
                <w:i/>
                <w:sz w:val="16"/>
                <w:szCs w:val="16"/>
              </w:rPr>
              <w:t xml:space="preserve"> </w:t>
            </w:r>
            <w:r w:rsidR="003A668E">
              <w:rPr>
                <w:rFonts w:ascii="GHEA Grapalat" w:hAnsi="GHEA Grapalat" w:cs="Sylfaen"/>
                <w:i/>
                <w:sz w:val="16"/>
                <w:szCs w:val="16"/>
                <w:lang w:val="ru-RU"/>
              </w:rPr>
              <w:t>մշակման</w:t>
            </w:r>
            <w:r w:rsidR="003A668E" w:rsidRPr="003A668E">
              <w:rPr>
                <w:rFonts w:ascii="GHEA Grapalat" w:hAnsi="GHEA Grapalat" w:cs="Sylfaen"/>
                <w:i/>
                <w:sz w:val="16"/>
                <w:szCs w:val="16"/>
              </w:rPr>
              <w:t xml:space="preserve"> </w:t>
            </w:r>
            <w:r w:rsidR="003A668E">
              <w:rPr>
                <w:rFonts w:ascii="GHEA Grapalat" w:hAnsi="GHEA Grapalat" w:cs="Sylfaen"/>
                <w:i/>
                <w:sz w:val="16"/>
                <w:szCs w:val="16"/>
                <w:lang w:val="ru-RU"/>
              </w:rPr>
              <w:t>և</w:t>
            </w:r>
            <w:r w:rsidR="003A668E" w:rsidRPr="003A668E">
              <w:rPr>
                <w:rFonts w:ascii="GHEA Grapalat" w:hAnsi="GHEA Grapalat" w:cs="Sylfaen"/>
                <w:i/>
                <w:sz w:val="16"/>
                <w:szCs w:val="16"/>
              </w:rPr>
              <w:t xml:space="preserve"> </w:t>
            </w:r>
            <w:r w:rsidR="003A668E">
              <w:rPr>
                <w:rFonts w:ascii="GHEA Grapalat" w:hAnsi="GHEA Grapalat" w:cs="Sylfaen"/>
                <w:i/>
                <w:sz w:val="16"/>
                <w:szCs w:val="16"/>
                <w:lang w:val="ru-RU"/>
              </w:rPr>
              <w:t>փորձաքննության</w:t>
            </w:r>
            <w:r w:rsidR="003A668E">
              <w:rPr>
                <w:rFonts w:ascii="GHEA Grapalat" w:hAnsi="GHEA Grapalat" w:cs="Sylfaen"/>
                <w:i/>
                <w:sz w:val="16"/>
                <w:szCs w:val="16"/>
              </w:rPr>
              <w:t xml:space="preserve"> աշխատանքներ</w:t>
            </w:r>
            <w:r w:rsidR="003A668E" w:rsidRPr="003A668E">
              <w:rPr>
                <w:rFonts w:ascii="GHEA Grapalat" w:hAnsi="GHEA Grapalat" w:cs="Sylfaen"/>
                <w:i/>
                <w:sz w:val="16"/>
                <w:szCs w:val="16"/>
              </w:rPr>
              <w:t xml:space="preserve"> </w:t>
            </w:r>
          </w:p>
        </w:tc>
      </w:tr>
    </w:tbl>
    <w:p w:rsidR="00C0184C" w:rsidRPr="00DA0244" w:rsidRDefault="00C0184C" w:rsidP="00C0184C">
      <w:pPr>
        <w:pStyle w:val="23"/>
        <w:spacing w:line="240" w:lineRule="auto"/>
        <w:ind w:firstLine="0"/>
        <w:rPr>
          <w:rFonts w:ascii="GHEA Grapalat" w:hAnsi="GHEA Grapalat"/>
          <w:i/>
          <w:sz w:val="16"/>
          <w:szCs w:val="16"/>
        </w:rPr>
      </w:pPr>
      <w:r w:rsidRPr="00DA0244">
        <w:rPr>
          <w:rFonts w:ascii="GHEA Grapalat" w:hAnsi="GHEA Grapalat" w:cs="Sylfaen"/>
          <w:i/>
          <w:sz w:val="16"/>
          <w:szCs w:val="16"/>
          <w:lang w:val="ru-RU"/>
        </w:rPr>
        <w:t>Ս</w:t>
      </w:r>
      <w:r w:rsidRPr="00DA0244">
        <w:rPr>
          <w:rFonts w:ascii="GHEA Grapalat" w:hAnsi="GHEA Grapalat" w:cs="Sylfaen"/>
          <w:i/>
          <w:sz w:val="16"/>
          <w:szCs w:val="16"/>
          <w:lang w:val="es-ES"/>
        </w:rPr>
        <w:t>ույն</w:t>
      </w:r>
      <w:r w:rsidRPr="00DA0244">
        <w:rPr>
          <w:rFonts w:ascii="GHEA Grapalat" w:hAnsi="GHEA Grapalat" w:cs="Times Armenian"/>
          <w:i/>
          <w:sz w:val="16"/>
          <w:szCs w:val="16"/>
        </w:rPr>
        <w:t xml:space="preserve"> </w:t>
      </w:r>
      <w:r w:rsidRPr="00DA0244">
        <w:rPr>
          <w:rFonts w:ascii="GHEA Grapalat" w:hAnsi="GHEA Grapalat" w:cs="Sylfaen"/>
          <w:i/>
          <w:sz w:val="16"/>
          <w:szCs w:val="16"/>
          <w:lang w:val="es-ES"/>
        </w:rPr>
        <w:t>հրավերով</w:t>
      </w:r>
      <w:r w:rsidRPr="00DA0244">
        <w:rPr>
          <w:rFonts w:ascii="GHEA Grapalat" w:hAnsi="GHEA Grapalat" w:cs="Times Armenian"/>
          <w:i/>
          <w:sz w:val="16"/>
          <w:szCs w:val="16"/>
        </w:rPr>
        <w:t xml:space="preserve"> </w:t>
      </w:r>
      <w:r w:rsidRPr="00DA0244">
        <w:rPr>
          <w:rFonts w:ascii="GHEA Grapalat" w:hAnsi="GHEA Grapalat" w:cs="Sylfaen"/>
          <w:i/>
          <w:sz w:val="16"/>
          <w:szCs w:val="16"/>
          <w:lang w:val="es-ES"/>
        </w:rPr>
        <w:t>նախատեսված</w:t>
      </w:r>
      <w:r w:rsidRPr="00DA0244">
        <w:rPr>
          <w:rFonts w:ascii="GHEA Grapalat" w:hAnsi="GHEA Grapalat" w:cs="Times Armenian"/>
          <w:i/>
          <w:sz w:val="16"/>
          <w:szCs w:val="16"/>
        </w:rPr>
        <w:t xml:space="preserve"> աշխատանքների կատարման </w:t>
      </w:r>
      <w:r w:rsidRPr="00DA0244">
        <w:rPr>
          <w:rFonts w:ascii="GHEA Grapalat" w:hAnsi="GHEA Grapalat" w:cs="Sylfaen"/>
          <w:i/>
          <w:sz w:val="16"/>
          <w:szCs w:val="16"/>
          <w:lang w:val="es-ES"/>
        </w:rPr>
        <w:t>համար</w:t>
      </w:r>
      <w:r w:rsidRPr="00DA0244">
        <w:rPr>
          <w:rFonts w:ascii="GHEA Grapalat" w:hAnsi="GHEA Grapalat" w:cs="Times Armenian"/>
          <w:i/>
          <w:sz w:val="16"/>
          <w:szCs w:val="16"/>
        </w:rPr>
        <w:t xml:space="preserve"> </w:t>
      </w:r>
      <w:r w:rsidRPr="00DA0244">
        <w:rPr>
          <w:rFonts w:ascii="GHEA Grapalat" w:hAnsi="GHEA Grapalat" w:cs="Sylfaen"/>
          <w:i/>
          <w:sz w:val="16"/>
          <w:szCs w:val="16"/>
          <w:lang w:val="es-ES"/>
        </w:rPr>
        <w:t>պահանջվում</w:t>
      </w:r>
      <w:r w:rsidRPr="00DA0244">
        <w:rPr>
          <w:rFonts w:ascii="GHEA Grapalat" w:hAnsi="GHEA Grapalat" w:cs="Times Armenian"/>
          <w:i/>
          <w:sz w:val="16"/>
          <w:szCs w:val="16"/>
        </w:rPr>
        <w:t xml:space="preserve"> </w:t>
      </w:r>
      <w:r w:rsidRPr="00DA0244">
        <w:rPr>
          <w:rFonts w:ascii="GHEA Grapalat" w:hAnsi="GHEA Grapalat" w:cs="Sylfaen"/>
          <w:i/>
          <w:sz w:val="16"/>
          <w:szCs w:val="16"/>
          <w:lang w:val="es-ES"/>
        </w:rPr>
        <w:t>են</w:t>
      </w:r>
      <w:r w:rsidRPr="00DA0244">
        <w:rPr>
          <w:rFonts w:ascii="GHEA Grapalat" w:hAnsi="GHEA Grapalat" w:cs="Times Armenian"/>
          <w:i/>
          <w:sz w:val="16"/>
          <w:szCs w:val="16"/>
        </w:rPr>
        <w:t xml:space="preserve"> </w:t>
      </w:r>
      <w:r w:rsidRPr="00DA0244">
        <w:rPr>
          <w:rFonts w:ascii="GHEA Grapalat" w:hAnsi="GHEA Grapalat" w:cs="Sylfaen"/>
          <w:i/>
          <w:sz w:val="16"/>
          <w:szCs w:val="16"/>
          <w:lang w:val="es-ES"/>
        </w:rPr>
        <w:t>հետևյալ</w:t>
      </w:r>
      <w:r w:rsidRPr="00DA0244">
        <w:rPr>
          <w:rFonts w:ascii="GHEA Grapalat" w:hAnsi="GHEA Grapalat" w:cs="Times Armenian"/>
          <w:i/>
          <w:sz w:val="16"/>
          <w:szCs w:val="16"/>
        </w:rPr>
        <w:t xml:space="preserve"> </w:t>
      </w:r>
      <w:r w:rsidRPr="00DA0244">
        <w:rPr>
          <w:rFonts w:ascii="GHEA Grapalat" w:hAnsi="GHEA Grapalat" w:cs="Sylfaen"/>
          <w:i/>
          <w:sz w:val="16"/>
          <w:szCs w:val="16"/>
          <w:lang w:val="es-ES"/>
        </w:rPr>
        <w:t>լիցենզիանները</w:t>
      </w:r>
      <w:r w:rsidRPr="00DA0244">
        <w:rPr>
          <w:rFonts w:ascii="GHEA Grapalat" w:hAnsi="GHEA Grapalat" w:cs="Sylfaen"/>
          <w:i/>
          <w:sz w:val="16"/>
          <w:szCs w:val="16"/>
        </w:rPr>
        <w:t>.</w:t>
      </w:r>
    </w:p>
    <w:p w:rsidR="00D468D3" w:rsidRPr="00D468D3" w:rsidRDefault="00D468D3" w:rsidP="00D468D3">
      <w:pPr>
        <w:pStyle w:val="a3"/>
        <w:ind w:firstLine="567"/>
        <w:rPr>
          <w:rFonts w:ascii="GHEA Grapalat" w:hAnsi="GHEA Grapalat"/>
          <w:i w:val="0"/>
          <w:sz w:val="16"/>
          <w:szCs w:val="16"/>
          <w:lang w:val="af-ZA"/>
        </w:rPr>
      </w:pPr>
      <w:r w:rsidRPr="00D468D3">
        <w:rPr>
          <w:rFonts w:ascii="GHEA Grapalat" w:hAnsi="GHEA Grapalat" w:cs="Sylfaen"/>
          <w:i w:val="0"/>
          <w:sz w:val="16"/>
          <w:szCs w:val="16"/>
          <w:lang w:val="es-ES"/>
        </w:rPr>
        <w:t>Քաղաքաշինական</w:t>
      </w:r>
      <w:r w:rsidRPr="00D468D3">
        <w:rPr>
          <w:rFonts w:ascii="GHEA Grapalat" w:hAnsi="GHEA Grapalat"/>
          <w:i w:val="0"/>
          <w:sz w:val="16"/>
          <w:szCs w:val="16"/>
          <w:lang w:val="es-ES"/>
        </w:rPr>
        <w:t xml:space="preserve"> </w:t>
      </w:r>
      <w:r w:rsidRPr="00D468D3">
        <w:rPr>
          <w:rFonts w:ascii="GHEA Grapalat" w:hAnsi="GHEA Grapalat" w:cs="Sylfaen"/>
          <w:i w:val="0"/>
          <w:sz w:val="16"/>
          <w:szCs w:val="16"/>
          <w:lang w:val="es-ES"/>
        </w:rPr>
        <w:t>փաստաթղթերի</w:t>
      </w:r>
      <w:r w:rsidR="007E5A5C">
        <w:rPr>
          <w:rFonts w:ascii="GHEA Grapalat" w:hAnsi="GHEA Grapalat" w:cs="Sylfaen"/>
          <w:i w:val="0"/>
          <w:sz w:val="16"/>
          <w:szCs w:val="16"/>
          <w:lang w:val="es-ES"/>
        </w:rPr>
        <w:t xml:space="preserve"> </w:t>
      </w:r>
      <w:r w:rsidRPr="00D468D3">
        <w:rPr>
          <w:rFonts w:ascii="GHEA Grapalat" w:hAnsi="GHEA Grapalat" w:cs="Sylfaen"/>
          <w:i w:val="0"/>
          <w:sz w:val="16"/>
          <w:szCs w:val="16"/>
          <w:lang w:val="es-ES"/>
        </w:rPr>
        <w:t>փորձաքննության</w:t>
      </w:r>
      <w:r w:rsidRPr="00D468D3">
        <w:rPr>
          <w:rFonts w:ascii="GHEA Grapalat" w:hAnsi="GHEA Grapalat"/>
          <w:i w:val="0"/>
          <w:sz w:val="16"/>
          <w:szCs w:val="16"/>
          <w:lang w:val="es-ES"/>
        </w:rPr>
        <w:t xml:space="preserve">  </w:t>
      </w:r>
      <w:r w:rsidRPr="00D468D3">
        <w:rPr>
          <w:rFonts w:ascii="GHEA Grapalat" w:hAnsi="GHEA Grapalat" w:cs="Sylfaen"/>
          <w:i w:val="0"/>
          <w:sz w:val="16"/>
          <w:szCs w:val="16"/>
          <w:lang w:val="es-ES"/>
        </w:rPr>
        <w:t>գործունեության</w:t>
      </w:r>
      <w:r w:rsidRPr="00D468D3">
        <w:rPr>
          <w:rFonts w:ascii="GHEA Grapalat" w:hAnsi="GHEA Grapalat"/>
          <w:i w:val="0"/>
          <w:sz w:val="16"/>
          <w:szCs w:val="16"/>
          <w:lang w:val="es-ES"/>
        </w:rPr>
        <w:t xml:space="preserve">  </w:t>
      </w:r>
      <w:r w:rsidRPr="00D468D3">
        <w:rPr>
          <w:rFonts w:ascii="GHEA Grapalat" w:hAnsi="GHEA Grapalat" w:cs="Sylfaen"/>
          <w:i w:val="0"/>
          <w:sz w:val="16"/>
          <w:szCs w:val="16"/>
          <w:lang w:val="es-ES"/>
        </w:rPr>
        <w:t>լ</w:t>
      </w:r>
      <w:r w:rsidRPr="00D468D3">
        <w:rPr>
          <w:rFonts w:ascii="GHEA Grapalat" w:hAnsi="GHEA Grapalat"/>
          <w:i w:val="0"/>
          <w:sz w:val="16"/>
          <w:szCs w:val="16"/>
          <w:lang w:val="es-ES"/>
        </w:rPr>
        <w:t xml:space="preserve">  </w:t>
      </w:r>
      <w:r w:rsidRPr="00D468D3">
        <w:rPr>
          <w:rFonts w:ascii="GHEA Grapalat" w:hAnsi="GHEA Grapalat" w:cs="Sylfaen"/>
          <w:i w:val="0"/>
          <w:sz w:val="16"/>
          <w:szCs w:val="16"/>
          <w:lang w:val="es-ES"/>
        </w:rPr>
        <w:t>ի</w:t>
      </w:r>
      <w:r w:rsidRPr="00D468D3">
        <w:rPr>
          <w:rFonts w:ascii="GHEA Grapalat" w:hAnsi="GHEA Grapalat"/>
          <w:i w:val="0"/>
          <w:sz w:val="16"/>
          <w:szCs w:val="16"/>
          <w:lang w:val="es-ES"/>
        </w:rPr>
        <w:t xml:space="preserve"> </w:t>
      </w:r>
      <w:r w:rsidRPr="00D468D3">
        <w:rPr>
          <w:rFonts w:ascii="GHEA Grapalat" w:hAnsi="GHEA Grapalat" w:cs="Sylfaen"/>
          <w:i w:val="0"/>
          <w:sz w:val="16"/>
          <w:szCs w:val="16"/>
          <w:lang w:val="es-ES"/>
        </w:rPr>
        <w:t>ց</w:t>
      </w:r>
      <w:r w:rsidRPr="00D468D3">
        <w:rPr>
          <w:rFonts w:ascii="GHEA Grapalat" w:hAnsi="GHEA Grapalat"/>
          <w:i w:val="0"/>
          <w:sz w:val="16"/>
          <w:szCs w:val="16"/>
          <w:lang w:val="es-ES"/>
        </w:rPr>
        <w:t xml:space="preserve"> </w:t>
      </w:r>
      <w:r w:rsidRPr="00D468D3">
        <w:rPr>
          <w:rFonts w:ascii="GHEA Grapalat" w:hAnsi="GHEA Grapalat" w:cs="Sylfaen"/>
          <w:i w:val="0"/>
          <w:sz w:val="16"/>
          <w:szCs w:val="16"/>
          <w:lang w:val="es-ES"/>
        </w:rPr>
        <w:t>ե</w:t>
      </w:r>
      <w:r w:rsidRPr="00D468D3">
        <w:rPr>
          <w:rFonts w:ascii="GHEA Grapalat" w:hAnsi="GHEA Grapalat"/>
          <w:i w:val="0"/>
          <w:sz w:val="16"/>
          <w:szCs w:val="16"/>
          <w:lang w:val="es-ES"/>
        </w:rPr>
        <w:t xml:space="preserve">  </w:t>
      </w:r>
      <w:r w:rsidRPr="00D468D3">
        <w:rPr>
          <w:rFonts w:ascii="GHEA Grapalat" w:hAnsi="GHEA Grapalat" w:cs="Sylfaen"/>
          <w:i w:val="0"/>
          <w:sz w:val="16"/>
          <w:szCs w:val="16"/>
          <w:lang w:val="es-ES"/>
        </w:rPr>
        <w:t>ն</w:t>
      </w:r>
      <w:r w:rsidRPr="00D468D3">
        <w:rPr>
          <w:rFonts w:ascii="GHEA Grapalat" w:hAnsi="GHEA Grapalat"/>
          <w:i w:val="0"/>
          <w:sz w:val="16"/>
          <w:szCs w:val="16"/>
          <w:lang w:val="es-ES"/>
        </w:rPr>
        <w:t xml:space="preserve"> </w:t>
      </w:r>
      <w:r w:rsidRPr="00D468D3">
        <w:rPr>
          <w:rFonts w:ascii="GHEA Grapalat" w:hAnsi="GHEA Grapalat" w:cs="Sylfaen"/>
          <w:i w:val="0"/>
          <w:sz w:val="16"/>
          <w:szCs w:val="16"/>
          <w:lang w:val="es-ES"/>
        </w:rPr>
        <w:t>զ</w:t>
      </w:r>
      <w:r w:rsidRPr="00D468D3">
        <w:rPr>
          <w:rFonts w:ascii="GHEA Grapalat" w:hAnsi="GHEA Grapalat"/>
          <w:i w:val="0"/>
          <w:sz w:val="16"/>
          <w:szCs w:val="16"/>
          <w:lang w:val="es-ES"/>
        </w:rPr>
        <w:t xml:space="preserve"> </w:t>
      </w:r>
      <w:r w:rsidRPr="00D468D3">
        <w:rPr>
          <w:rFonts w:ascii="GHEA Grapalat" w:hAnsi="GHEA Grapalat" w:cs="Sylfaen"/>
          <w:i w:val="0"/>
          <w:sz w:val="16"/>
          <w:szCs w:val="16"/>
          <w:lang w:val="es-ES"/>
        </w:rPr>
        <w:t>ի</w:t>
      </w:r>
      <w:r w:rsidRPr="00D468D3">
        <w:rPr>
          <w:rFonts w:ascii="GHEA Grapalat" w:hAnsi="GHEA Grapalat"/>
          <w:i w:val="0"/>
          <w:sz w:val="16"/>
          <w:szCs w:val="16"/>
          <w:lang w:val="es-ES"/>
        </w:rPr>
        <w:t xml:space="preserve">  </w:t>
      </w:r>
      <w:r w:rsidRPr="00D468D3">
        <w:rPr>
          <w:rFonts w:ascii="GHEA Grapalat" w:hAnsi="GHEA Grapalat" w:cs="Sylfaen"/>
          <w:i w:val="0"/>
          <w:sz w:val="16"/>
          <w:szCs w:val="16"/>
          <w:lang w:val="es-ES"/>
        </w:rPr>
        <w:t>ա</w:t>
      </w:r>
      <w:r w:rsidRPr="00D468D3">
        <w:rPr>
          <w:rFonts w:ascii="GHEA Grapalat" w:hAnsi="GHEA Grapalat"/>
          <w:i w:val="0"/>
          <w:sz w:val="16"/>
          <w:szCs w:val="16"/>
          <w:lang w:val="es-ES"/>
        </w:rPr>
        <w:t xml:space="preserve">  </w:t>
      </w:r>
    </w:p>
    <w:p w:rsidR="00C0184C" w:rsidRPr="00DA0244" w:rsidRDefault="00D468D3" w:rsidP="00D468D3">
      <w:pPr>
        <w:pStyle w:val="a3"/>
        <w:spacing w:line="240" w:lineRule="auto"/>
        <w:ind w:firstLine="567"/>
        <w:rPr>
          <w:rFonts w:ascii="GHEA Grapalat" w:hAnsi="GHEA Grapalat"/>
          <w:i w:val="0"/>
          <w:sz w:val="16"/>
          <w:szCs w:val="16"/>
          <w:lang w:val="af-ZA"/>
        </w:rPr>
      </w:pPr>
      <w:r w:rsidRPr="00D468D3">
        <w:rPr>
          <w:rFonts w:ascii="GHEA Grapalat" w:hAnsi="GHEA Grapalat"/>
          <w:i w:val="0"/>
          <w:sz w:val="16"/>
          <w:szCs w:val="16"/>
          <w:lang w:val="es-ES"/>
        </w:rPr>
        <w:t xml:space="preserve"> </w:t>
      </w:r>
      <w:r w:rsidR="00C0184C" w:rsidRPr="00DA0244">
        <w:rPr>
          <w:rFonts w:ascii="GHEA Grapalat" w:hAnsi="GHEA Grapalat" w:cs="Sylfaen"/>
          <w:i w:val="0"/>
          <w:sz w:val="16"/>
          <w:szCs w:val="16"/>
          <w:lang w:val="es-ES"/>
        </w:rPr>
        <w:t xml:space="preserve"> </w:t>
      </w:r>
      <w:proofErr w:type="gramStart"/>
      <w:r w:rsidR="00C0184C" w:rsidRPr="00DA0244">
        <w:rPr>
          <w:rFonts w:ascii="GHEA Grapalat" w:hAnsi="GHEA Grapalat" w:cs="Sylfaen"/>
          <w:i w:val="0"/>
          <w:sz w:val="16"/>
          <w:szCs w:val="16"/>
          <w:lang w:val="es-ES"/>
        </w:rPr>
        <w:t>ըստ</w:t>
      </w:r>
      <w:proofErr w:type="gramEnd"/>
      <w:r w:rsidR="00C0184C" w:rsidRPr="00DA0244">
        <w:rPr>
          <w:rFonts w:ascii="GHEA Grapalat" w:hAnsi="GHEA Grapalat" w:cs="Sylfaen"/>
          <w:i w:val="0"/>
          <w:sz w:val="16"/>
          <w:szCs w:val="16"/>
          <w:lang w:val="es-ES"/>
        </w:rPr>
        <w:t xml:space="preserve"> հետևյալ ոլորտների`</w:t>
      </w:r>
    </w:p>
    <w:tbl>
      <w:tblPr>
        <w:tblW w:w="7677"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8"/>
        <w:gridCol w:w="5859"/>
      </w:tblGrid>
      <w:tr w:rsidR="005A6AE1" w:rsidRPr="00630AD8" w:rsidTr="002319DB">
        <w:trPr>
          <w:trHeight w:val="485"/>
        </w:trPr>
        <w:tc>
          <w:tcPr>
            <w:tcW w:w="1818" w:type="dxa"/>
          </w:tcPr>
          <w:p w:rsidR="00C0184C" w:rsidRPr="005A6AE1" w:rsidRDefault="00C0184C" w:rsidP="00C0184C">
            <w:pPr>
              <w:tabs>
                <w:tab w:val="left" w:pos="1134"/>
              </w:tabs>
              <w:jc w:val="center"/>
              <w:rPr>
                <w:rFonts w:ascii="GHEA Grapalat" w:hAnsi="GHEA Grapalat"/>
                <w:b/>
                <w:i/>
                <w:sz w:val="16"/>
                <w:szCs w:val="16"/>
                <w:lang w:val="es-ES"/>
              </w:rPr>
            </w:pPr>
            <w:r w:rsidRPr="005A6AE1">
              <w:rPr>
                <w:rFonts w:ascii="GHEA Grapalat" w:hAnsi="GHEA Grapalat" w:cs="Sylfaen"/>
                <w:b/>
                <w:bCs/>
                <w:i/>
                <w:iCs/>
                <w:sz w:val="16"/>
                <w:szCs w:val="16"/>
                <w:lang w:val="es-ES"/>
              </w:rPr>
              <w:t>Չափաբաժինների</w:t>
            </w:r>
            <w:r w:rsidRPr="005A6AE1">
              <w:rPr>
                <w:rFonts w:ascii="GHEA Grapalat" w:hAnsi="GHEA Grapalat" w:cs="Times Armenian"/>
                <w:b/>
                <w:bCs/>
                <w:i/>
                <w:iCs/>
                <w:sz w:val="16"/>
                <w:szCs w:val="16"/>
                <w:lang w:val="es-ES"/>
              </w:rPr>
              <w:t xml:space="preserve"> </w:t>
            </w:r>
            <w:r w:rsidRPr="005A6AE1">
              <w:rPr>
                <w:rFonts w:ascii="GHEA Grapalat" w:hAnsi="GHEA Grapalat" w:cs="Sylfaen"/>
                <w:b/>
                <w:bCs/>
                <w:i/>
                <w:iCs/>
                <w:sz w:val="16"/>
                <w:szCs w:val="16"/>
                <w:lang w:val="es-ES"/>
              </w:rPr>
              <w:t>համարները</w:t>
            </w:r>
          </w:p>
        </w:tc>
        <w:tc>
          <w:tcPr>
            <w:tcW w:w="5859" w:type="dxa"/>
            <w:vAlign w:val="center"/>
          </w:tcPr>
          <w:p w:rsidR="00C0184C" w:rsidRPr="005A6AE1" w:rsidRDefault="00C0184C" w:rsidP="00C0184C">
            <w:pPr>
              <w:pStyle w:val="23"/>
              <w:spacing w:line="240" w:lineRule="auto"/>
              <w:ind w:firstLine="0"/>
              <w:jc w:val="center"/>
              <w:rPr>
                <w:rFonts w:ascii="GHEA Grapalat" w:hAnsi="GHEA Grapalat"/>
                <w:b/>
                <w:bCs/>
                <w:i/>
                <w:iCs/>
                <w:sz w:val="16"/>
                <w:szCs w:val="16"/>
                <w:lang w:val="es-ES"/>
              </w:rPr>
            </w:pPr>
            <w:r w:rsidRPr="005A6AE1">
              <w:rPr>
                <w:rFonts w:ascii="GHEA Grapalat" w:hAnsi="GHEA Grapalat" w:cs="Sylfaen"/>
                <w:b/>
                <w:i/>
                <w:sz w:val="16"/>
                <w:szCs w:val="16"/>
                <w:lang w:val="es-ES"/>
              </w:rPr>
              <w:t>Պահանջվող</w:t>
            </w:r>
            <w:r w:rsidRPr="005A6AE1">
              <w:rPr>
                <w:rFonts w:ascii="GHEA Grapalat" w:hAnsi="GHEA Grapalat" w:cs="Times Armenian"/>
                <w:b/>
                <w:i/>
                <w:sz w:val="16"/>
                <w:szCs w:val="16"/>
                <w:lang w:val="es-ES"/>
              </w:rPr>
              <w:t xml:space="preserve"> </w:t>
            </w:r>
            <w:proofErr w:type="gramStart"/>
            <w:r w:rsidRPr="005A6AE1">
              <w:rPr>
                <w:rFonts w:ascii="GHEA Grapalat" w:hAnsi="GHEA Grapalat" w:cs="Sylfaen"/>
                <w:b/>
                <w:i/>
                <w:sz w:val="16"/>
                <w:szCs w:val="16"/>
                <w:lang w:val="es-ES"/>
              </w:rPr>
              <w:t>լիցենզիայի</w:t>
            </w:r>
            <w:r w:rsidRPr="005A6AE1">
              <w:rPr>
                <w:rFonts w:ascii="GHEA Grapalat" w:hAnsi="GHEA Grapalat" w:cs="Times Armenian"/>
                <w:b/>
                <w:i/>
                <w:sz w:val="16"/>
                <w:szCs w:val="16"/>
                <w:lang w:val="es-ES"/>
              </w:rPr>
              <w:t>(</w:t>
            </w:r>
            <w:proofErr w:type="gramEnd"/>
            <w:r w:rsidRPr="005A6AE1">
              <w:rPr>
                <w:rFonts w:ascii="GHEA Grapalat" w:hAnsi="GHEA Grapalat" w:cs="Sylfaen"/>
                <w:b/>
                <w:i/>
                <w:sz w:val="16"/>
                <w:szCs w:val="16"/>
                <w:lang w:val="es-ES"/>
              </w:rPr>
              <w:t>ների</w:t>
            </w:r>
            <w:r w:rsidRPr="005A6AE1">
              <w:rPr>
                <w:rFonts w:ascii="GHEA Grapalat" w:hAnsi="GHEA Grapalat" w:cs="Times Armenian"/>
                <w:b/>
                <w:i/>
                <w:sz w:val="16"/>
                <w:szCs w:val="16"/>
                <w:lang w:val="es-ES"/>
              </w:rPr>
              <w:t xml:space="preserve">) </w:t>
            </w:r>
            <w:r w:rsidRPr="005A6AE1">
              <w:rPr>
                <w:rFonts w:ascii="GHEA Grapalat" w:hAnsi="GHEA Grapalat" w:cs="Sylfaen"/>
                <w:b/>
                <w:i/>
                <w:sz w:val="16"/>
                <w:szCs w:val="16"/>
                <w:lang w:val="es-ES"/>
              </w:rPr>
              <w:t>տեսակը</w:t>
            </w:r>
            <w:r w:rsidRPr="005A6AE1">
              <w:rPr>
                <w:rFonts w:ascii="GHEA Grapalat" w:hAnsi="GHEA Grapalat" w:cs="Times Armenian"/>
                <w:b/>
                <w:i/>
                <w:sz w:val="16"/>
                <w:szCs w:val="16"/>
                <w:lang w:val="es-ES"/>
              </w:rPr>
              <w:t>(</w:t>
            </w:r>
            <w:r w:rsidRPr="005A6AE1">
              <w:rPr>
                <w:rFonts w:ascii="GHEA Grapalat" w:hAnsi="GHEA Grapalat" w:cs="Sylfaen"/>
                <w:b/>
                <w:i/>
                <w:sz w:val="16"/>
                <w:szCs w:val="16"/>
                <w:lang w:val="es-ES"/>
              </w:rPr>
              <w:t>ները</w:t>
            </w:r>
            <w:r w:rsidRPr="005A6AE1">
              <w:rPr>
                <w:rFonts w:ascii="GHEA Grapalat" w:hAnsi="GHEA Grapalat" w:cs="Times Armenian"/>
                <w:b/>
                <w:i/>
                <w:sz w:val="16"/>
                <w:szCs w:val="16"/>
                <w:lang w:val="es-ES"/>
              </w:rPr>
              <w:t>).</w:t>
            </w:r>
          </w:p>
        </w:tc>
      </w:tr>
      <w:tr w:rsidR="005A6AE1" w:rsidRPr="005A6AE1" w:rsidTr="002319DB">
        <w:trPr>
          <w:trHeight w:val="234"/>
        </w:trPr>
        <w:tc>
          <w:tcPr>
            <w:tcW w:w="1818" w:type="dxa"/>
            <w:shd w:val="clear" w:color="auto" w:fill="999999"/>
          </w:tcPr>
          <w:p w:rsidR="00C0184C" w:rsidRPr="005A6AE1" w:rsidRDefault="00C0184C" w:rsidP="00C0184C">
            <w:pPr>
              <w:tabs>
                <w:tab w:val="left" w:pos="1134"/>
              </w:tabs>
              <w:jc w:val="center"/>
              <w:rPr>
                <w:rFonts w:ascii="GHEA Grapalat" w:hAnsi="GHEA Grapalat"/>
                <w:b/>
                <w:i/>
                <w:sz w:val="16"/>
                <w:szCs w:val="16"/>
                <w:lang w:val="es-ES"/>
              </w:rPr>
            </w:pPr>
            <w:r w:rsidRPr="005A6AE1">
              <w:rPr>
                <w:rFonts w:ascii="GHEA Grapalat" w:hAnsi="GHEA Grapalat"/>
                <w:b/>
                <w:i/>
                <w:sz w:val="16"/>
                <w:szCs w:val="16"/>
                <w:lang w:val="es-ES"/>
              </w:rPr>
              <w:t>1</w:t>
            </w:r>
          </w:p>
        </w:tc>
        <w:tc>
          <w:tcPr>
            <w:tcW w:w="5859" w:type="dxa"/>
            <w:shd w:val="clear" w:color="auto" w:fill="999999"/>
          </w:tcPr>
          <w:p w:rsidR="00C0184C" w:rsidRPr="005A6AE1" w:rsidRDefault="00C0184C" w:rsidP="00C0184C">
            <w:pPr>
              <w:tabs>
                <w:tab w:val="left" w:pos="1134"/>
              </w:tabs>
              <w:jc w:val="center"/>
              <w:rPr>
                <w:rFonts w:ascii="GHEA Grapalat" w:hAnsi="GHEA Grapalat"/>
                <w:b/>
                <w:i/>
                <w:sz w:val="16"/>
                <w:szCs w:val="16"/>
                <w:lang w:val="es-ES"/>
              </w:rPr>
            </w:pPr>
            <w:r w:rsidRPr="005A6AE1">
              <w:rPr>
                <w:rFonts w:ascii="GHEA Grapalat" w:hAnsi="GHEA Grapalat"/>
                <w:b/>
                <w:i/>
                <w:sz w:val="16"/>
                <w:szCs w:val="16"/>
                <w:lang w:val="es-ES"/>
              </w:rPr>
              <w:t>2</w:t>
            </w:r>
          </w:p>
        </w:tc>
      </w:tr>
      <w:tr w:rsidR="007E5A5C" w:rsidRPr="005A6AE1" w:rsidTr="002319DB">
        <w:trPr>
          <w:trHeight w:val="234"/>
        </w:trPr>
        <w:tc>
          <w:tcPr>
            <w:tcW w:w="1818" w:type="dxa"/>
            <w:vMerge w:val="restart"/>
            <w:vAlign w:val="center"/>
          </w:tcPr>
          <w:p w:rsidR="007E5A5C" w:rsidRPr="005A6AE1" w:rsidRDefault="007E5A5C" w:rsidP="00C0184C">
            <w:pPr>
              <w:jc w:val="center"/>
              <w:rPr>
                <w:rFonts w:ascii="GHEA Grapalat" w:hAnsi="GHEA Grapalat"/>
                <w:i/>
                <w:sz w:val="16"/>
                <w:szCs w:val="16"/>
                <w:lang w:val="es-ES"/>
              </w:rPr>
            </w:pPr>
            <w:r w:rsidRPr="005A6AE1">
              <w:rPr>
                <w:rFonts w:ascii="GHEA Grapalat" w:hAnsi="GHEA Grapalat"/>
                <w:i/>
                <w:sz w:val="16"/>
                <w:szCs w:val="16"/>
                <w:lang w:val="hy-AM"/>
              </w:rPr>
              <w:t>1</w:t>
            </w:r>
          </w:p>
        </w:tc>
        <w:tc>
          <w:tcPr>
            <w:tcW w:w="5859" w:type="dxa"/>
            <w:vAlign w:val="center"/>
          </w:tcPr>
          <w:p w:rsidR="007E5A5C" w:rsidRPr="005A6AE1" w:rsidRDefault="007E5A5C" w:rsidP="00C0184C">
            <w:pPr>
              <w:rPr>
                <w:rFonts w:ascii="GHEA Grapalat" w:hAnsi="GHEA Grapalat" w:cs="Sylfaen"/>
                <w:b/>
                <w:bCs/>
                <w:sz w:val="16"/>
                <w:szCs w:val="16"/>
                <w:lang w:val="ru-RU"/>
              </w:rPr>
            </w:pPr>
            <w:r w:rsidRPr="005A6AE1">
              <w:rPr>
                <w:rFonts w:ascii="GHEA Grapalat" w:hAnsi="GHEA Grapalat" w:cs="Sylfaen"/>
                <w:b/>
                <w:bCs/>
                <w:sz w:val="16"/>
                <w:szCs w:val="16"/>
                <w:lang w:val="ru-RU"/>
              </w:rPr>
              <w:t>Էներգետիկ</w:t>
            </w:r>
          </w:p>
        </w:tc>
      </w:tr>
      <w:tr w:rsidR="007E5A5C" w:rsidRPr="005A6AE1" w:rsidTr="002319DB">
        <w:trPr>
          <w:trHeight w:val="719"/>
        </w:trPr>
        <w:tc>
          <w:tcPr>
            <w:tcW w:w="1818" w:type="dxa"/>
            <w:vMerge/>
            <w:vAlign w:val="center"/>
          </w:tcPr>
          <w:p w:rsidR="007E5A5C" w:rsidRPr="005A6AE1" w:rsidRDefault="007E5A5C" w:rsidP="00C0184C">
            <w:pPr>
              <w:jc w:val="center"/>
              <w:rPr>
                <w:rFonts w:ascii="GHEA Grapalat" w:hAnsi="GHEA Grapalat"/>
                <w:i/>
                <w:sz w:val="16"/>
                <w:szCs w:val="16"/>
              </w:rPr>
            </w:pPr>
          </w:p>
        </w:tc>
        <w:tc>
          <w:tcPr>
            <w:tcW w:w="5859" w:type="dxa"/>
            <w:vAlign w:val="center"/>
          </w:tcPr>
          <w:p w:rsidR="007E5A5C" w:rsidRPr="005A6AE1" w:rsidRDefault="007E5A5C" w:rsidP="00C0184C">
            <w:pPr>
              <w:rPr>
                <w:rFonts w:ascii="GHEA Grapalat" w:hAnsi="GHEA Grapalat" w:cs="Sylfaen"/>
                <w:b/>
                <w:bCs/>
                <w:sz w:val="16"/>
                <w:szCs w:val="16"/>
              </w:rPr>
            </w:pPr>
            <w:r>
              <w:rPr>
                <w:rFonts w:ascii="GHEA Grapalat" w:hAnsi="GHEA Grapalat" w:cs="Sylfaen"/>
                <w:b/>
                <w:bCs/>
                <w:sz w:val="16"/>
                <w:szCs w:val="16"/>
              </w:rPr>
              <w:t>Բնակելի, հասարակական, արտադրական շենքերի, շինությունների նախագծային փաստաթղթերի՝ օդափոխության, ջեռուցման և օդի լավորակման համակարգեր /ներդիրով/</w:t>
            </w:r>
          </w:p>
        </w:tc>
      </w:tr>
    </w:tbl>
    <w:p w:rsidR="00203F6B" w:rsidRPr="004B0530" w:rsidRDefault="00203F6B" w:rsidP="00203F6B">
      <w:pPr>
        <w:pStyle w:val="23"/>
        <w:spacing w:line="276" w:lineRule="auto"/>
        <w:ind w:firstLine="567"/>
        <w:rPr>
          <w:rFonts w:ascii="GHEA Grapalat" w:hAnsi="GHEA Grapalat"/>
          <w:sz w:val="16"/>
          <w:szCs w:val="16"/>
          <w:lang w:val="en-US"/>
        </w:rPr>
      </w:pPr>
    </w:p>
    <w:p w:rsidR="00203F6B" w:rsidRPr="00DA0244" w:rsidRDefault="00203F6B" w:rsidP="00203F6B">
      <w:pPr>
        <w:pStyle w:val="23"/>
        <w:spacing w:line="240" w:lineRule="auto"/>
        <w:ind w:firstLine="567"/>
        <w:rPr>
          <w:rFonts w:ascii="GHEA Grapalat" w:hAnsi="GHEA Grapalat"/>
          <w:sz w:val="16"/>
          <w:szCs w:val="16"/>
        </w:rPr>
      </w:pPr>
      <w:r w:rsidRPr="00DA0244">
        <w:rPr>
          <w:rFonts w:ascii="GHEA Grapalat" w:hAnsi="GHEA Grapalat"/>
          <w:sz w:val="16"/>
          <w:szCs w:val="16"/>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3 հավելվածում։</w:t>
      </w:r>
    </w:p>
    <w:p w:rsidR="00203F6B" w:rsidRPr="00DA0244" w:rsidRDefault="00203F6B" w:rsidP="00203F6B">
      <w:pPr>
        <w:pStyle w:val="23"/>
        <w:spacing w:line="240" w:lineRule="auto"/>
        <w:ind w:firstLine="567"/>
        <w:rPr>
          <w:rFonts w:ascii="GHEA Grapalat" w:hAnsi="GHEA Grapalat"/>
          <w:sz w:val="16"/>
          <w:szCs w:val="16"/>
        </w:rPr>
      </w:pPr>
    </w:p>
    <w:p w:rsidR="00203F6B" w:rsidRPr="00DA0244" w:rsidRDefault="00203F6B" w:rsidP="00203F6B">
      <w:pPr>
        <w:jc w:val="center"/>
        <w:rPr>
          <w:rFonts w:ascii="GHEA Grapalat" w:hAnsi="GHEA Grapalat"/>
          <w:b/>
          <w:sz w:val="16"/>
          <w:szCs w:val="16"/>
          <w:lang w:val="es-ES"/>
        </w:rPr>
      </w:pPr>
      <w:r w:rsidRPr="00DA0244">
        <w:rPr>
          <w:rFonts w:ascii="GHEA Grapalat" w:hAnsi="GHEA Grapalat"/>
          <w:b/>
          <w:sz w:val="16"/>
          <w:szCs w:val="16"/>
          <w:lang w:val="es-ES"/>
        </w:rPr>
        <w:t xml:space="preserve">2.  </w:t>
      </w:r>
      <w:r w:rsidRPr="00DA0244">
        <w:rPr>
          <w:rFonts w:ascii="GHEA Grapalat" w:hAnsi="GHEA Grapalat" w:cs="Sylfaen"/>
          <w:b/>
          <w:sz w:val="16"/>
          <w:szCs w:val="16"/>
        </w:rPr>
        <w:t>ՄԱՍՆԱԿՑԻ</w:t>
      </w:r>
      <w:r w:rsidRPr="00DA0244">
        <w:rPr>
          <w:rFonts w:ascii="GHEA Grapalat" w:hAnsi="GHEA Grapalat"/>
          <w:b/>
          <w:sz w:val="16"/>
          <w:szCs w:val="16"/>
          <w:lang w:val="es-ES"/>
        </w:rPr>
        <w:t xml:space="preserve"> </w:t>
      </w:r>
      <w:r w:rsidRPr="00DA0244">
        <w:rPr>
          <w:rFonts w:ascii="GHEA Grapalat" w:hAnsi="GHEA Grapalat" w:cs="Sylfaen"/>
          <w:b/>
          <w:sz w:val="16"/>
          <w:szCs w:val="16"/>
        </w:rPr>
        <w:t>ՄԱՍՆԱԿՑՈՒԹՅԱՆ</w:t>
      </w:r>
      <w:r w:rsidRPr="00DA0244">
        <w:rPr>
          <w:rFonts w:ascii="GHEA Grapalat" w:hAnsi="GHEA Grapalat"/>
          <w:b/>
          <w:sz w:val="16"/>
          <w:szCs w:val="16"/>
          <w:lang w:val="es-ES"/>
        </w:rPr>
        <w:t xml:space="preserve"> </w:t>
      </w:r>
      <w:r w:rsidRPr="00DA0244">
        <w:rPr>
          <w:rFonts w:ascii="GHEA Grapalat" w:hAnsi="GHEA Grapalat" w:cs="Sylfaen"/>
          <w:b/>
          <w:sz w:val="16"/>
          <w:szCs w:val="16"/>
        </w:rPr>
        <w:t>ԻՐԱՎՈՒՆՔԻ</w:t>
      </w:r>
      <w:r w:rsidRPr="00DA0244">
        <w:rPr>
          <w:rFonts w:ascii="GHEA Grapalat" w:hAnsi="GHEA Grapalat"/>
          <w:b/>
          <w:sz w:val="16"/>
          <w:szCs w:val="16"/>
          <w:lang w:val="es-ES"/>
        </w:rPr>
        <w:t xml:space="preserve"> </w:t>
      </w:r>
      <w:r w:rsidRPr="00DA0244">
        <w:rPr>
          <w:rFonts w:ascii="GHEA Grapalat" w:hAnsi="GHEA Grapalat" w:cs="Sylfaen"/>
          <w:b/>
          <w:sz w:val="16"/>
          <w:szCs w:val="16"/>
        </w:rPr>
        <w:t>ՊԱՀԱՆՋՆԵՐԸ</w:t>
      </w:r>
      <w:r w:rsidRPr="00DA0244">
        <w:rPr>
          <w:rFonts w:ascii="GHEA Grapalat" w:hAnsi="GHEA Grapalat"/>
          <w:b/>
          <w:sz w:val="16"/>
          <w:szCs w:val="16"/>
          <w:lang w:val="es-ES"/>
        </w:rPr>
        <w:t xml:space="preserve">, </w:t>
      </w:r>
      <w:r w:rsidRPr="00DA0244">
        <w:rPr>
          <w:rFonts w:ascii="GHEA Grapalat" w:hAnsi="GHEA Grapalat" w:cs="Sylfaen"/>
          <w:b/>
          <w:sz w:val="16"/>
          <w:szCs w:val="16"/>
        </w:rPr>
        <w:t>ՈՐԱԿԱՎՈՐՄԱՆ</w:t>
      </w:r>
      <w:r w:rsidRPr="00DA0244">
        <w:rPr>
          <w:rFonts w:ascii="GHEA Grapalat" w:hAnsi="GHEA Grapalat"/>
          <w:b/>
          <w:sz w:val="16"/>
          <w:szCs w:val="16"/>
          <w:lang w:val="es-ES"/>
        </w:rPr>
        <w:t xml:space="preserve"> </w:t>
      </w:r>
      <w:r w:rsidRPr="00DA0244">
        <w:rPr>
          <w:rFonts w:ascii="GHEA Grapalat" w:hAnsi="GHEA Grapalat" w:cs="Sylfaen"/>
          <w:b/>
          <w:sz w:val="16"/>
          <w:szCs w:val="16"/>
        </w:rPr>
        <w:t>ՉԱՓԱՆԻՇՆԵՐԸ</w:t>
      </w:r>
      <w:r w:rsidRPr="00DA0244">
        <w:rPr>
          <w:rFonts w:ascii="GHEA Grapalat" w:hAnsi="GHEA Grapalat"/>
          <w:b/>
          <w:sz w:val="16"/>
          <w:szCs w:val="16"/>
          <w:lang w:val="es-ES"/>
        </w:rPr>
        <w:t xml:space="preserve">  ԵՎ </w:t>
      </w:r>
      <w:r w:rsidRPr="00DA0244">
        <w:rPr>
          <w:rFonts w:ascii="GHEA Grapalat" w:hAnsi="GHEA Grapalat" w:cs="Sylfaen"/>
          <w:b/>
          <w:sz w:val="16"/>
          <w:szCs w:val="16"/>
        </w:rPr>
        <w:t>ԴՐԱՆՑ</w:t>
      </w:r>
      <w:r w:rsidRPr="00DA0244">
        <w:rPr>
          <w:rFonts w:ascii="GHEA Grapalat" w:hAnsi="GHEA Grapalat"/>
          <w:b/>
          <w:sz w:val="16"/>
          <w:szCs w:val="16"/>
          <w:lang w:val="es-ES"/>
        </w:rPr>
        <w:t xml:space="preserve"> </w:t>
      </w:r>
      <w:r w:rsidRPr="00DA0244">
        <w:rPr>
          <w:rFonts w:ascii="GHEA Grapalat" w:hAnsi="GHEA Grapalat" w:cs="Sylfaen"/>
          <w:b/>
          <w:sz w:val="16"/>
          <w:szCs w:val="16"/>
          <w:lang w:val="es-ES"/>
        </w:rPr>
        <w:t>Գ</w:t>
      </w:r>
      <w:r w:rsidRPr="00DA0244">
        <w:rPr>
          <w:rFonts w:ascii="GHEA Grapalat" w:hAnsi="GHEA Grapalat" w:cs="Sylfaen"/>
          <w:b/>
          <w:sz w:val="16"/>
          <w:szCs w:val="16"/>
        </w:rPr>
        <w:t>ՆԱՀԱՏՄԱՆ</w:t>
      </w:r>
      <w:r w:rsidRPr="00DA0244">
        <w:rPr>
          <w:rFonts w:ascii="GHEA Grapalat" w:hAnsi="GHEA Grapalat"/>
          <w:b/>
          <w:sz w:val="16"/>
          <w:szCs w:val="16"/>
          <w:lang w:val="es-ES"/>
        </w:rPr>
        <w:t xml:space="preserve"> </w:t>
      </w:r>
      <w:r w:rsidRPr="00DA0244">
        <w:rPr>
          <w:rFonts w:ascii="GHEA Grapalat" w:hAnsi="GHEA Grapalat" w:cs="Sylfaen"/>
          <w:b/>
          <w:sz w:val="16"/>
          <w:szCs w:val="16"/>
        </w:rPr>
        <w:t>ԿԱՐ</w:t>
      </w:r>
      <w:r w:rsidRPr="00DA0244">
        <w:rPr>
          <w:rFonts w:ascii="GHEA Grapalat" w:hAnsi="GHEA Grapalat" w:cs="Sylfaen"/>
          <w:b/>
          <w:sz w:val="16"/>
          <w:szCs w:val="16"/>
          <w:lang w:val="es-ES"/>
        </w:rPr>
        <w:t>Գ</w:t>
      </w:r>
      <w:r w:rsidRPr="00DA0244">
        <w:rPr>
          <w:rFonts w:ascii="GHEA Grapalat" w:hAnsi="GHEA Grapalat" w:cs="Sylfaen"/>
          <w:b/>
          <w:sz w:val="16"/>
          <w:szCs w:val="16"/>
        </w:rPr>
        <w:t>Ը</w:t>
      </w:r>
      <w:r w:rsidRPr="00DA0244">
        <w:rPr>
          <w:rFonts w:ascii="GHEA Grapalat" w:hAnsi="GHEA Grapalat"/>
          <w:b/>
          <w:sz w:val="16"/>
          <w:szCs w:val="16"/>
          <w:lang w:val="es-ES"/>
        </w:rPr>
        <w:t xml:space="preserve"> </w:t>
      </w:r>
    </w:p>
    <w:p w:rsidR="00203F6B" w:rsidRPr="00DA0244" w:rsidRDefault="00203F6B" w:rsidP="00203F6B">
      <w:pPr>
        <w:ind w:firstLine="567"/>
        <w:jc w:val="both"/>
        <w:rPr>
          <w:rFonts w:ascii="GHEA Grapalat" w:hAnsi="GHEA Grapalat"/>
          <w:sz w:val="16"/>
          <w:szCs w:val="16"/>
          <w:lang w:val="es-ES"/>
        </w:rPr>
      </w:pPr>
    </w:p>
    <w:p w:rsidR="00203F6B" w:rsidRPr="00DA0244" w:rsidRDefault="00203F6B" w:rsidP="00203F6B">
      <w:pPr>
        <w:ind w:firstLine="567"/>
        <w:jc w:val="both"/>
        <w:rPr>
          <w:rFonts w:ascii="GHEA Grapalat" w:hAnsi="GHEA Grapalat" w:cs="Arial Armenian"/>
          <w:sz w:val="16"/>
          <w:szCs w:val="16"/>
          <w:lang w:val="es-ES"/>
        </w:rPr>
      </w:pPr>
      <w:r w:rsidRPr="00DA0244">
        <w:rPr>
          <w:rFonts w:ascii="GHEA Grapalat" w:hAnsi="GHEA Grapalat" w:cs="Arial Armenian"/>
          <w:sz w:val="16"/>
          <w:szCs w:val="16"/>
          <w:lang w:val="es-ES"/>
        </w:rPr>
        <w:t xml:space="preserve">2.1 </w:t>
      </w:r>
      <w:r w:rsidRPr="00DA0244">
        <w:rPr>
          <w:rFonts w:ascii="GHEA Grapalat" w:hAnsi="GHEA Grapalat" w:cs="Sylfaen"/>
          <w:sz w:val="16"/>
          <w:szCs w:val="16"/>
          <w:lang w:val="ru-RU"/>
        </w:rPr>
        <w:t>Սույն</w:t>
      </w:r>
      <w:r w:rsidRPr="00DA0244">
        <w:rPr>
          <w:rFonts w:ascii="GHEA Grapalat" w:hAnsi="GHEA Grapalat" w:cs="Arial Armenian"/>
          <w:sz w:val="16"/>
          <w:szCs w:val="16"/>
          <w:lang w:val="es-ES"/>
        </w:rPr>
        <w:t xml:space="preserve">  ընթացակարգին </w:t>
      </w:r>
      <w:r w:rsidRPr="00DA0244">
        <w:rPr>
          <w:rFonts w:ascii="GHEA Grapalat" w:hAnsi="GHEA Grapalat" w:cs="Sylfaen"/>
          <w:sz w:val="16"/>
          <w:szCs w:val="16"/>
          <w:lang w:val="ru-RU"/>
        </w:rPr>
        <w:t>մասնակցելու</w:t>
      </w:r>
      <w:r w:rsidRPr="00DA0244">
        <w:rPr>
          <w:rFonts w:ascii="GHEA Grapalat" w:hAnsi="GHEA Grapalat" w:cs="Arial Armenian"/>
          <w:sz w:val="16"/>
          <w:szCs w:val="16"/>
          <w:lang w:val="es-ES"/>
        </w:rPr>
        <w:t xml:space="preserve"> </w:t>
      </w:r>
      <w:r w:rsidRPr="00DA0244">
        <w:rPr>
          <w:rFonts w:ascii="GHEA Grapalat" w:hAnsi="GHEA Grapalat" w:cs="Sylfaen"/>
          <w:sz w:val="16"/>
          <w:szCs w:val="16"/>
          <w:lang w:val="ru-RU"/>
        </w:rPr>
        <w:t>իրավունք</w:t>
      </w:r>
      <w:r w:rsidRPr="00DA0244">
        <w:rPr>
          <w:rFonts w:ascii="GHEA Grapalat" w:hAnsi="GHEA Grapalat" w:cs="Arial Armenian"/>
          <w:sz w:val="16"/>
          <w:szCs w:val="16"/>
          <w:lang w:val="es-ES"/>
        </w:rPr>
        <w:t xml:space="preserve"> </w:t>
      </w:r>
      <w:r w:rsidRPr="00DA0244">
        <w:rPr>
          <w:rFonts w:ascii="GHEA Grapalat" w:hAnsi="GHEA Grapalat" w:cs="Sylfaen"/>
          <w:sz w:val="16"/>
          <w:szCs w:val="16"/>
          <w:lang w:val="ru-RU"/>
        </w:rPr>
        <w:t>չունեն</w:t>
      </w:r>
      <w:r w:rsidRPr="00DA0244">
        <w:rPr>
          <w:rFonts w:ascii="GHEA Grapalat" w:hAnsi="GHEA Grapalat" w:cs="Arial Armenian"/>
          <w:sz w:val="16"/>
          <w:szCs w:val="16"/>
          <w:lang w:val="es-ES"/>
        </w:rPr>
        <w:t xml:space="preserve"> </w:t>
      </w:r>
      <w:r w:rsidRPr="00DA0244">
        <w:rPr>
          <w:rFonts w:ascii="GHEA Grapalat" w:hAnsi="GHEA Grapalat" w:cs="Sylfaen"/>
          <w:sz w:val="16"/>
          <w:szCs w:val="16"/>
          <w:lang w:val="ru-RU"/>
        </w:rPr>
        <w:t>անձինք</w:t>
      </w:r>
      <w:r w:rsidRPr="00DA0244">
        <w:rPr>
          <w:rFonts w:ascii="GHEA Grapalat" w:hAnsi="GHEA Grapalat" w:cs="Sylfaen"/>
          <w:sz w:val="16"/>
          <w:szCs w:val="16"/>
          <w:lang w:val="es-ES"/>
        </w:rPr>
        <w:t>.</w:t>
      </w:r>
    </w:p>
    <w:p w:rsidR="00203F6B" w:rsidRPr="00DA0244" w:rsidRDefault="00203F6B" w:rsidP="00203F6B">
      <w:pPr>
        <w:ind w:firstLine="720"/>
        <w:jc w:val="both"/>
        <w:rPr>
          <w:rFonts w:ascii="GHEA Grapalat" w:hAnsi="GHEA Grapalat"/>
          <w:sz w:val="16"/>
          <w:szCs w:val="16"/>
          <w:lang w:val="es-ES"/>
        </w:rPr>
      </w:pPr>
      <w:r w:rsidRPr="00DA0244">
        <w:rPr>
          <w:rFonts w:ascii="GHEA Grapalat" w:hAnsi="GHEA Grapalat"/>
          <w:sz w:val="16"/>
          <w:szCs w:val="16"/>
          <w:lang w:val="es-ES"/>
        </w:rPr>
        <w:t xml:space="preserve">1) </w:t>
      </w:r>
      <w:r w:rsidRPr="00DA0244">
        <w:rPr>
          <w:rFonts w:ascii="GHEA Grapalat" w:hAnsi="GHEA Grapalat" w:cs="Sylfaen"/>
          <w:sz w:val="16"/>
          <w:szCs w:val="16"/>
        </w:rPr>
        <w:t>որոնք</w:t>
      </w:r>
      <w:r w:rsidRPr="00DA0244">
        <w:rPr>
          <w:rFonts w:ascii="GHEA Grapalat" w:hAnsi="GHEA Grapalat" w:cs="Sylfaen"/>
          <w:sz w:val="16"/>
          <w:szCs w:val="16"/>
          <w:lang w:val="es-ES"/>
        </w:rPr>
        <w:t xml:space="preserve"> </w:t>
      </w:r>
      <w:r w:rsidRPr="00DA0244">
        <w:rPr>
          <w:rFonts w:ascii="GHEA Grapalat" w:hAnsi="GHEA Grapalat" w:cs="Sylfaen"/>
          <w:sz w:val="16"/>
          <w:szCs w:val="16"/>
        </w:rPr>
        <w:t>հայտը</w:t>
      </w:r>
      <w:r w:rsidRPr="00DA0244">
        <w:rPr>
          <w:rFonts w:ascii="GHEA Grapalat" w:hAnsi="GHEA Grapalat" w:cs="Sylfaen"/>
          <w:sz w:val="16"/>
          <w:szCs w:val="16"/>
          <w:lang w:val="es-ES"/>
        </w:rPr>
        <w:t xml:space="preserve"> </w:t>
      </w:r>
      <w:r w:rsidRPr="00DA0244">
        <w:rPr>
          <w:rFonts w:ascii="GHEA Grapalat" w:hAnsi="GHEA Grapalat" w:cs="Sylfaen"/>
          <w:sz w:val="16"/>
          <w:szCs w:val="16"/>
        </w:rPr>
        <w:t>ներկայացնելու</w:t>
      </w:r>
      <w:r w:rsidRPr="00DA0244">
        <w:rPr>
          <w:rFonts w:ascii="GHEA Grapalat" w:hAnsi="GHEA Grapalat" w:cs="Sylfaen"/>
          <w:sz w:val="16"/>
          <w:szCs w:val="16"/>
          <w:lang w:val="es-ES"/>
        </w:rPr>
        <w:t xml:space="preserve"> </w:t>
      </w:r>
      <w:r w:rsidRPr="00DA0244">
        <w:rPr>
          <w:rFonts w:ascii="GHEA Grapalat" w:hAnsi="GHEA Grapalat" w:cs="Sylfaen"/>
          <w:sz w:val="16"/>
          <w:szCs w:val="16"/>
        </w:rPr>
        <w:t>օրվա</w:t>
      </w:r>
      <w:r w:rsidRPr="00DA0244">
        <w:rPr>
          <w:rFonts w:ascii="GHEA Grapalat" w:hAnsi="GHEA Grapalat" w:cs="Sylfaen"/>
          <w:sz w:val="16"/>
          <w:szCs w:val="16"/>
          <w:lang w:val="es-ES"/>
        </w:rPr>
        <w:t xml:space="preserve"> </w:t>
      </w:r>
      <w:r w:rsidRPr="00DA0244">
        <w:rPr>
          <w:rFonts w:ascii="GHEA Grapalat" w:hAnsi="GHEA Grapalat" w:cs="Sylfaen"/>
          <w:sz w:val="16"/>
          <w:szCs w:val="16"/>
        </w:rPr>
        <w:t>դրությամբ</w:t>
      </w:r>
      <w:r w:rsidRPr="00DA0244">
        <w:rPr>
          <w:rFonts w:ascii="GHEA Grapalat" w:hAnsi="GHEA Grapalat" w:cs="Sylfaen"/>
          <w:sz w:val="16"/>
          <w:szCs w:val="16"/>
          <w:lang w:val="es-ES"/>
        </w:rPr>
        <w:t xml:space="preserve"> </w:t>
      </w:r>
      <w:r w:rsidRPr="00DA0244">
        <w:rPr>
          <w:rFonts w:ascii="GHEA Grapalat" w:hAnsi="GHEA Grapalat" w:cs="Sylfaen"/>
          <w:sz w:val="16"/>
          <w:szCs w:val="16"/>
        </w:rPr>
        <w:t>դատական</w:t>
      </w:r>
      <w:r w:rsidRPr="00DA0244">
        <w:rPr>
          <w:rFonts w:ascii="GHEA Grapalat" w:hAnsi="GHEA Grapalat"/>
          <w:sz w:val="16"/>
          <w:szCs w:val="16"/>
          <w:lang w:val="es-ES"/>
        </w:rPr>
        <w:t xml:space="preserve"> </w:t>
      </w:r>
      <w:r w:rsidRPr="00DA0244">
        <w:rPr>
          <w:rFonts w:ascii="GHEA Grapalat" w:hAnsi="GHEA Grapalat" w:cs="Sylfaen"/>
          <w:sz w:val="16"/>
          <w:szCs w:val="16"/>
        </w:rPr>
        <w:t>կարգով</w:t>
      </w:r>
      <w:r w:rsidRPr="00DA0244">
        <w:rPr>
          <w:rFonts w:ascii="GHEA Grapalat" w:hAnsi="GHEA Grapalat"/>
          <w:sz w:val="16"/>
          <w:szCs w:val="16"/>
          <w:lang w:val="es-ES"/>
        </w:rPr>
        <w:t xml:space="preserve"> </w:t>
      </w:r>
      <w:r w:rsidRPr="00DA0244">
        <w:rPr>
          <w:rFonts w:ascii="GHEA Grapalat" w:hAnsi="GHEA Grapalat" w:cs="Sylfaen"/>
          <w:sz w:val="16"/>
          <w:szCs w:val="16"/>
        </w:rPr>
        <w:t>ճանաչվել</w:t>
      </w:r>
      <w:r w:rsidRPr="00DA0244">
        <w:rPr>
          <w:rFonts w:ascii="GHEA Grapalat" w:hAnsi="GHEA Grapalat"/>
          <w:sz w:val="16"/>
          <w:szCs w:val="16"/>
          <w:lang w:val="es-ES"/>
        </w:rPr>
        <w:t xml:space="preserve"> </w:t>
      </w:r>
      <w:r w:rsidRPr="00DA0244">
        <w:rPr>
          <w:rFonts w:ascii="GHEA Grapalat" w:hAnsi="GHEA Grapalat" w:cs="Sylfaen"/>
          <w:sz w:val="16"/>
          <w:szCs w:val="16"/>
        </w:rPr>
        <w:t>են</w:t>
      </w:r>
      <w:r w:rsidRPr="00DA0244">
        <w:rPr>
          <w:rFonts w:ascii="GHEA Grapalat" w:hAnsi="GHEA Grapalat"/>
          <w:sz w:val="16"/>
          <w:szCs w:val="16"/>
          <w:lang w:val="es-ES"/>
        </w:rPr>
        <w:t xml:space="preserve"> </w:t>
      </w:r>
      <w:r w:rsidRPr="00DA0244">
        <w:rPr>
          <w:rFonts w:ascii="GHEA Grapalat" w:hAnsi="GHEA Grapalat" w:cs="Sylfaen"/>
          <w:sz w:val="16"/>
          <w:szCs w:val="16"/>
        </w:rPr>
        <w:t>սնանկ</w:t>
      </w:r>
      <w:r w:rsidRPr="00DA0244">
        <w:rPr>
          <w:rFonts w:ascii="GHEA Grapalat" w:hAnsi="GHEA Grapalat"/>
          <w:sz w:val="16"/>
          <w:szCs w:val="16"/>
          <w:lang w:val="es-ES"/>
        </w:rPr>
        <w:t xml:space="preserve">. </w:t>
      </w:r>
    </w:p>
    <w:p w:rsidR="00203F6B" w:rsidRPr="00DA0244" w:rsidRDefault="00203F6B" w:rsidP="00203F6B">
      <w:pPr>
        <w:ind w:firstLine="720"/>
        <w:jc w:val="both"/>
        <w:rPr>
          <w:rFonts w:ascii="GHEA Grapalat" w:hAnsi="GHEA Grapalat"/>
          <w:sz w:val="16"/>
          <w:szCs w:val="16"/>
          <w:lang w:val="es-ES"/>
        </w:rPr>
      </w:pPr>
      <w:r w:rsidRPr="00DA0244">
        <w:rPr>
          <w:rFonts w:ascii="GHEA Grapalat" w:hAnsi="GHEA Grapalat"/>
          <w:sz w:val="16"/>
          <w:szCs w:val="16"/>
          <w:lang w:val="es-ES"/>
        </w:rPr>
        <w:t xml:space="preserve">2) </w:t>
      </w:r>
      <w:r w:rsidRPr="00DA0244">
        <w:rPr>
          <w:rFonts w:ascii="GHEA Grapalat" w:hAnsi="GHEA Grapalat" w:cs="Sylfaen"/>
          <w:sz w:val="16"/>
          <w:szCs w:val="16"/>
        </w:rPr>
        <w:t>որոնք</w:t>
      </w:r>
      <w:r w:rsidRPr="00DA0244">
        <w:rPr>
          <w:rFonts w:ascii="GHEA Grapalat" w:hAnsi="GHEA Grapalat" w:cs="Sylfaen"/>
          <w:sz w:val="16"/>
          <w:szCs w:val="16"/>
          <w:lang w:val="es-ES"/>
        </w:rPr>
        <w:t xml:space="preserve"> </w:t>
      </w:r>
      <w:r w:rsidRPr="00DA0244">
        <w:rPr>
          <w:rFonts w:ascii="GHEA Grapalat" w:hAnsi="GHEA Grapalat" w:cs="Sylfaen"/>
          <w:sz w:val="16"/>
          <w:szCs w:val="16"/>
        </w:rPr>
        <w:t>հայտը</w:t>
      </w:r>
      <w:r w:rsidRPr="00DA0244">
        <w:rPr>
          <w:rFonts w:ascii="GHEA Grapalat" w:hAnsi="GHEA Grapalat" w:cs="Sylfaen"/>
          <w:sz w:val="16"/>
          <w:szCs w:val="16"/>
          <w:lang w:val="es-ES"/>
        </w:rPr>
        <w:t xml:space="preserve"> </w:t>
      </w:r>
      <w:r w:rsidRPr="00DA0244">
        <w:rPr>
          <w:rFonts w:ascii="GHEA Grapalat" w:hAnsi="GHEA Grapalat" w:cs="Sylfaen"/>
          <w:sz w:val="16"/>
          <w:szCs w:val="16"/>
        </w:rPr>
        <w:t>ներկայացնելու</w:t>
      </w:r>
      <w:r w:rsidRPr="00DA0244">
        <w:rPr>
          <w:rFonts w:ascii="GHEA Grapalat" w:hAnsi="GHEA Grapalat" w:cs="Sylfaen"/>
          <w:sz w:val="16"/>
          <w:szCs w:val="16"/>
          <w:lang w:val="es-ES"/>
        </w:rPr>
        <w:t xml:space="preserve"> </w:t>
      </w:r>
      <w:r w:rsidRPr="00DA0244">
        <w:rPr>
          <w:rFonts w:ascii="GHEA Grapalat" w:hAnsi="GHEA Grapalat" w:cs="Sylfaen"/>
          <w:sz w:val="16"/>
          <w:szCs w:val="16"/>
        </w:rPr>
        <w:t>օրվա</w:t>
      </w:r>
      <w:r w:rsidRPr="00DA0244">
        <w:rPr>
          <w:rFonts w:ascii="GHEA Grapalat" w:hAnsi="GHEA Grapalat" w:cs="Sylfaen"/>
          <w:sz w:val="16"/>
          <w:szCs w:val="16"/>
          <w:lang w:val="es-ES"/>
        </w:rPr>
        <w:t xml:space="preserve"> </w:t>
      </w:r>
      <w:r w:rsidRPr="00DA0244">
        <w:rPr>
          <w:rFonts w:ascii="GHEA Grapalat" w:hAnsi="GHEA Grapalat" w:cs="Sylfaen"/>
          <w:sz w:val="16"/>
          <w:szCs w:val="16"/>
        </w:rPr>
        <w:t>դրությամբ</w:t>
      </w:r>
      <w:r w:rsidRPr="00DA0244">
        <w:rPr>
          <w:rFonts w:ascii="GHEA Grapalat" w:hAnsi="GHEA Grapalat" w:cs="Sylfaen"/>
          <w:sz w:val="16"/>
          <w:szCs w:val="16"/>
          <w:lang w:val="es-ES"/>
        </w:rPr>
        <w:t xml:space="preserve"> </w:t>
      </w:r>
      <w:r w:rsidRPr="00DA0244">
        <w:rPr>
          <w:rFonts w:ascii="GHEA Grapalat" w:hAnsi="GHEA Grapalat"/>
          <w:sz w:val="16"/>
          <w:szCs w:val="16"/>
        </w:rPr>
        <w:t>հարկային</w:t>
      </w:r>
      <w:r w:rsidRPr="00DA0244">
        <w:rPr>
          <w:rFonts w:ascii="GHEA Grapalat" w:hAnsi="GHEA Grapalat"/>
          <w:sz w:val="16"/>
          <w:szCs w:val="16"/>
          <w:lang w:val="es-ES"/>
        </w:rPr>
        <w:t xml:space="preserve"> </w:t>
      </w:r>
      <w:r w:rsidRPr="00DA0244">
        <w:rPr>
          <w:rFonts w:ascii="GHEA Grapalat" w:hAnsi="GHEA Grapalat"/>
          <w:sz w:val="16"/>
          <w:szCs w:val="16"/>
        </w:rPr>
        <w:t>մարմնի</w:t>
      </w:r>
      <w:r w:rsidRPr="00DA0244">
        <w:rPr>
          <w:rFonts w:ascii="GHEA Grapalat" w:hAnsi="GHEA Grapalat"/>
          <w:sz w:val="16"/>
          <w:szCs w:val="16"/>
          <w:lang w:val="es-ES"/>
        </w:rPr>
        <w:t xml:space="preserve"> </w:t>
      </w:r>
      <w:r w:rsidRPr="00DA0244">
        <w:rPr>
          <w:rFonts w:ascii="GHEA Grapalat" w:hAnsi="GHEA Grapalat"/>
          <w:sz w:val="16"/>
          <w:szCs w:val="16"/>
        </w:rPr>
        <w:t>կողմից</w:t>
      </w:r>
      <w:r w:rsidRPr="00DA0244">
        <w:rPr>
          <w:rFonts w:ascii="GHEA Grapalat" w:hAnsi="GHEA Grapalat"/>
          <w:sz w:val="16"/>
          <w:szCs w:val="16"/>
          <w:lang w:val="es-ES"/>
        </w:rPr>
        <w:t xml:space="preserve"> </w:t>
      </w:r>
      <w:r w:rsidRPr="00DA0244">
        <w:rPr>
          <w:rFonts w:ascii="GHEA Grapalat" w:hAnsi="GHEA Grapalat"/>
          <w:sz w:val="16"/>
          <w:szCs w:val="16"/>
        </w:rPr>
        <w:t>վերահսկվող</w:t>
      </w:r>
      <w:r w:rsidRPr="00DA0244">
        <w:rPr>
          <w:rFonts w:ascii="GHEA Grapalat" w:hAnsi="GHEA Grapalat"/>
          <w:sz w:val="16"/>
          <w:szCs w:val="16"/>
          <w:lang w:val="es-ES"/>
        </w:rPr>
        <w:t xml:space="preserve"> </w:t>
      </w:r>
      <w:r w:rsidRPr="00DA0244">
        <w:rPr>
          <w:rFonts w:ascii="GHEA Grapalat" w:hAnsi="GHEA Grapalat"/>
          <w:sz w:val="16"/>
          <w:szCs w:val="16"/>
        </w:rPr>
        <w:t>եկամուտների</w:t>
      </w:r>
      <w:r w:rsidRPr="00DA0244">
        <w:rPr>
          <w:rFonts w:ascii="GHEA Grapalat" w:hAnsi="GHEA Grapalat"/>
          <w:sz w:val="16"/>
          <w:szCs w:val="16"/>
          <w:lang w:val="es-ES"/>
        </w:rPr>
        <w:t xml:space="preserve"> </w:t>
      </w:r>
      <w:r w:rsidRPr="00DA0244">
        <w:rPr>
          <w:rFonts w:ascii="GHEA Grapalat" w:hAnsi="GHEA Grapalat"/>
          <w:sz w:val="16"/>
          <w:szCs w:val="16"/>
        </w:rPr>
        <w:t>գծով</w:t>
      </w:r>
      <w:r w:rsidRPr="00DA0244">
        <w:rPr>
          <w:rFonts w:ascii="GHEA Grapalat" w:hAnsi="GHEA Grapalat"/>
          <w:sz w:val="16"/>
          <w:szCs w:val="16"/>
          <w:lang w:val="es-ES"/>
        </w:rPr>
        <w:t xml:space="preserve"> </w:t>
      </w:r>
      <w:r w:rsidRPr="00DA0244">
        <w:rPr>
          <w:rFonts w:ascii="GHEA Grapalat" w:hAnsi="GHEA Grapalat" w:cs="Sylfaen"/>
          <w:sz w:val="16"/>
          <w:szCs w:val="16"/>
        </w:rPr>
        <w:t>ունեն</w:t>
      </w:r>
      <w:r w:rsidRPr="00DA0244">
        <w:rPr>
          <w:rFonts w:ascii="GHEA Grapalat" w:hAnsi="GHEA Grapalat"/>
          <w:sz w:val="16"/>
          <w:szCs w:val="16"/>
          <w:lang w:val="es-ES"/>
        </w:rPr>
        <w:t xml:space="preserve"> </w:t>
      </w:r>
      <w:r w:rsidRPr="00DA0244">
        <w:rPr>
          <w:rFonts w:ascii="GHEA Grapalat" w:hAnsi="GHEA Grapalat" w:cs="Sylfaen"/>
          <w:sz w:val="16"/>
          <w:szCs w:val="16"/>
        </w:rPr>
        <w:t>իրենց</w:t>
      </w:r>
      <w:r w:rsidRPr="00DA0244">
        <w:rPr>
          <w:rFonts w:ascii="GHEA Grapalat" w:hAnsi="GHEA Grapalat" w:cs="Sylfaen"/>
          <w:sz w:val="16"/>
          <w:szCs w:val="16"/>
          <w:lang w:val="es-ES"/>
        </w:rPr>
        <w:t xml:space="preserve"> </w:t>
      </w:r>
      <w:r w:rsidRPr="00DA0244">
        <w:rPr>
          <w:rFonts w:ascii="GHEA Grapalat" w:hAnsi="GHEA Grapalat" w:cs="Sylfaen"/>
          <w:sz w:val="16"/>
          <w:szCs w:val="16"/>
        </w:rPr>
        <w:t>ներկայացրած</w:t>
      </w:r>
      <w:r w:rsidRPr="00DA0244">
        <w:rPr>
          <w:rFonts w:ascii="GHEA Grapalat" w:hAnsi="GHEA Grapalat" w:cs="Sylfaen"/>
          <w:sz w:val="16"/>
          <w:szCs w:val="16"/>
          <w:lang w:val="es-ES"/>
        </w:rPr>
        <w:t xml:space="preserve"> </w:t>
      </w:r>
      <w:r w:rsidRPr="00DA0244">
        <w:rPr>
          <w:rFonts w:ascii="GHEA Grapalat" w:hAnsi="GHEA Grapalat" w:cs="Sylfaen"/>
          <w:sz w:val="16"/>
          <w:szCs w:val="16"/>
        </w:rPr>
        <w:t>գնային</w:t>
      </w:r>
      <w:r w:rsidRPr="00DA0244">
        <w:rPr>
          <w:rFonts w:ascii="GHEA Grapalat" w:hAnsi="GHEA Grapalat" w:cs="Sylfaen"/>
          <w:sz w:val="16"/>
          <w:szCs w:val="16"/>
          <w:lang w:val="es-ES"/>
        </w:rPr>
        <w:t xml:space="preserve"> </w:t>
      </w:r>
      <w:r w:rsidRPr="00DA0244">
        <w:rPr>
          <w:rFonts w:ascii="GHEA Grapalat" w:hAnsi="GHEA Grapalat" w:cs="Sylfaen"/>
          <w:sz w:val="16"/>
          <w:szCs w:val="16"/>
        </w:rPr>
        <w:t>առաջարկի</w:t>
      </w:r>
      <w:r w:rsidRPr="00DA0244">
        <w:rPr>
          <w:rFonts w:ascii="GHEA Grapalat" w:hAnsi="GHEA Grapalat" w:cs="Sylfaen"/>
          <w:sz w:val="16"/>
          <w:szCs w:val="16"/>
          <w:lang w:val="es-ES"/>
        </w:rPr>
        <w:t xml:space="preserve"> </w:t>
      </w:r>
      <w:r w:rsidRPr="00DA0244">
        <w:rPr>
          <w:rFonts w:ascii="GHEA Grapalat" w:hAnsi="GHEA Grapalat" w:cs="Sylfaen"/>
          <w:sz w:val="16"/>
          <w:szCs w:val="16"/>
        </w:rPr>
        <w:t>մինչև</w:t>
      </w:r>
      <w:r w:rsidRPr="00DA0244">
        <w:rPr>
          <w:rFonts w:ascii="GHEA Grapalat" w:hAnsi="GHEA Grapalat" w:cs="Sylfaen"/>
          <w:sz w:val="16"/>
          <w:szCs w:val="16"/>
          <w:lang w:val="es-ES"/>
        </w:rPr>
        <w:t xml:space="preserve"> </w:t>
      </w:r>
      <w:r w:rsidRPr="00DA0244">
        <w:rPr>
          <w:rFonts w:ascii="GHEA Grapalat" w:hAnsi="GHEA Grapalat" w:cs="Sylfaen"/>
          <w:sz w:val="16"/>
          <w:szCs w:val="16"/>
        </w:rPr>
        <w:t>մեկ</w:t>
      </w:r>
      <w:r w:rsidRPr="00DA0244">
        <w:rPr>
          <w:rFonts w:ascii="GHEA Grapalat" w:hAnsi="GHEA Grapalat" w:cs="Sylfaen"/>
          <w:sz w:val="16"/>
          <w:szCs w:val="16"/>
          <w:lang w:val="es-ES"/>
        </w:rPr>
        <w:t xml:space="preserve"> </w:t>
      </w:r>
      <w:r w:rsidRPr="00DA0244">
        <w:rPr>
          <w:rFonts w:ascii="GHEA Grapalat" w:hAnsi="GHEA Grapalat" w:cs="Sylfaen"/>
          <w:sz w:val="16"/>
          <w:szCs w:val="16"/>
        </w:rPr>
        <w:t>տոկոսը</w:t>
      </w:r>
      <w:r w:rsidRPr="00DA0244">
        <w:rPr>
          <w:rFonts w:ascii="GHEA Grapalat" w:hAnsi="GHEA Grapalat" w:cs="Sylfaen"/>
          <w:sz w:val="16"/>
          <w:szCs w:val="16"/>
          <w:lang w:val="es-ES"/>
        </w:rPr>
        <w:t xml:space="preserve">, </w:t>
      </w:r>
      <w:r w:rsidRPr="00DA0244">
        <w:rPr>
          <w:rFonts w:ascii="GHEA Grapalat" w:hAnsi="GHEA Grapalat" w:cs="Sylfaen"/>
          <w:sz w:val="16"/>
          <w:szCs w:val="16"/>
        </w:rPr>
        <w:t>բայց</w:t>
      </w:r>
      <w:r w:rsidRPr="00DA0244">
        <w:rPr>
          <w:rFonts w:ascii="GHEA Grapalat" w:hAnsi="GHEA Grapalat" w:cs="Sylfaen"/>
          <w:sz w:val="16"/>
          <w:szCs w:val="16"/>
          <w:lang w:val="es-ES"/>
        </w:rPr>
        <w:t xml:space="preserve"> </w:t>
      </w:r>
      <w:r w:rsidRPr="00DA0244">
        <w:rPr>
          <w:rFonts w:ascii="GHEA Grapalat" w:hAnsi="GHEA Grapalat" w:cs="Sylfaen"/>
          <w:sz w:val="16"/>
          <w:szCs w:val="16"/>
        </w:rPr>
        <w:t>ոչ</w:t>
      </w:r>
      <w:r w:rsidRPr="00DA0244">
        <w:rPr>
          <w:rFonts w:ascii="GHEA Grapalat" w:hAnsi="GHEA Grapalat" w:cs="Sylfaen"/>
          <w:sz w:val="16"/>
          <w:szCs w:val="16"/>
          <w:lang w:val="es-ES"/>
        </w:rPr>
        <w:t xml:space="preserve"> </w:t>
      </w:r>
      <w:r w:rsidRPr="00DA0244">
        <w:rPr>
          <w:rFonts w:ascii="GHEA Grapalat" w:hAnsi="GHEA Grapalat" w:cs="Sylfaen"/>
          <w:sz w:val="16"/>
          <w:szCs w:val="16"/>
        </w:rPr>
        <w:t>ավելի</w:t>
      </w:r>
      <w:r w:rsidRPr="00DA0244">
        <w:rPr>
          <w:rFonts w:ascii="GHEA Grapalat" w:hAnsi="GHEA Grapalat" w:cs="Sylfaen"/>
          <w:sz w:val="16"/>
          <w:szCs w:val="16"/>
          <w:lang w:val="es-ES"/>
        </w:rPr>
        <w:t xml:space="preserve">, </w:t>
      </w:r>
      <w:r w:rsidRPr="00DA0244">
        <w:rPr>
          <w:rFonts w:ascii="GHEA Grapalat" w:hAnsi="GHEA Grapalat" w:cs="Sylfaen"/>
          <w:sz w:val="16"/>
          <w:szCs w:val="16"/>
        </w:rPr>
        <w:t>քան</w:t>
      </w:r>
      <w:r w:rsidRPr="00DA0244">
        <w:rPr>
          <w:rFonts w:ascii="GHEA Grapalat" w:hAnsi="GHEA Grapalat" w:cs="Sylfaen"/>
          <w:sz w:val="16"/>
          <w:szCs w:val="16"/>
          <w:lang w:val="es-ES"/>
        </w:rPr>
        <w:t xml:space="preserve"> </w:t>
      </w:r>
      <w:r w:rsidRPr="00DA0244">
        <w:rPr>
          <w:rFonts w:ascii="GHEA Grapalat" w:hAnsi="GHEA Grapalat" w:cs="Sylfaen"/>
          <w:sz w:val="16"/>
          <w:szCs w:val="16"/>
        </w:rPr>
        <w:t>հիսուն</w:t>
      </w:r>
      <w:r w:rsidRPr="00DA0244">
        <w:rPr>
          <w:rFonts w:ascii="GHEA Grapalat" w:hAnsi="GHEA Grapalat" w:cs="Sylfaen"/>
          <w:sz w:val="16"/>
          <w:szCs w:val="16"/>
          <w:lang w:val="es-ES"/>
        </w:rPr>
        <w:t xml:space="preserve"> </w:t>
      </w:r>
      <w:r w:rsidRPr="00DA0244">
        <w:rPr>
          <w:rFonts w:ascii="GHEA Grapalat" w:hAnsi="GHEA Grapalat" w:cs="Sylfaen"/>
          <w:sz w:val="16"/>
          <w:szCs w:val="16"/>
        </w:rPr>
        <w:t>հազար</w:t>
      </w:r>
      <w:r w:rsidRPr="00DA0244">
        <w:rPr>
          <w:rFonts w:ascii="GHEA Grapalat" w:hAnsi="GHEA Grapalat" w:cs="Sylfaen"/>
          <w:sz w:val="16"/>
          <w:szCs w:val="16"/>
          <w:lang w:val="es-ES"/>
        </w:rPr>
        <w:t xml:space="preserve"> </w:t>
      </w:r>
      <w:r w:rsidRPr="00DA0244">
        <w:rPr>
          <w:rFonts w:ascii="GHEA Grapalat" w:hAnsi="GHEA Grapalat" w:cs="Sylfaen"/>
          <w:sz w:val="16"/>
          <w:szCs w:val="16"/>
        </w:rPr>
        <w:t>Հայաստանի</w:t>
      </w:r>
      <w:r w:rsidRPr="00DA0244">
        <w:rPr>
          <w:rFonts w:ascii="GHEA Grapalat" w:hAnsi="GHEA Grapalat" w:cs="Sylfaen"/>
          <w:sz w:val="16"/>
          <w:szCs w:val="16"/>
          <w:lang w:val="es-ES"/>
        </w:rPr>
        <w:t xml:space="preserve"> </w:t>
      </w:r>
      <w:r w:rsidRPr="00DA0244">
        <w:rPr>
          <w:rFonts w:ascii="GHEA Grapalat" w:hAnsi="GHEA Grapalat" w:cs="Sylfaen"/>
          <w:sz w:val="16"/>
          <w:szCs w:val="16"/>
        </w:rPr>
        <w:t>Հանրապետության</w:t>
      </w:r>
      <w:r w:rsidRPr="00DA0244">
        <w:rPr>
          <w:rFonts w:ascii="GHEA Grapalat" w:hAnsi="GHEA Grapalat" w:cs="Sylfaen"/>
          <w:sz w:val="16"/>
          <w:szCs w:val="16"/>
          <w:lang w:val="es-ES"/>
        </w:rPr>
        <w:t xml:space="preserve"> </w:t>
      </w:r>
      <w:r w:rsidRPr="00DA0244">
        <w:rPr>
          <w:rFonts w:ascii="GHEA Grapalat" w:hAnsi="GHEA Grapalat" w:cs="Sylfaen"/>
          <w:sz w:val="16"/>
          <w:szCs w:val="16"/>
        </w:rPr>
        <w:t>դրամը</w:t>
      </w:r>
      <w:r w:rsidRPr="00DA0244">
        <w:rPr>
          <w:rFonts w:ascii="GHEA Grapalat" w:hAnsi="GHEA Grapalat" w:cs="Sylfaen"/>
          <w:sz w:val="16"/>
          <w:szCs w:val="16"/>
          <w:lang w:val="es-ES"/>
        </w:rPr>
        <w:t xml:space="preserve"> </w:t>
      </w:r>
      <w:r w:rsidRPr="00DA0244">
        <w:rPr>
          <w:rFonts w:ascii="GHEA Grapalat" w:hAnsi="GHEA Grapalat"/>
          <w:sz w:val="16"/>
          <w:szCs w:val="16"/>
        </w:rPr>
        <w:t>գերազանցող</w:t>
      </w:r>
      <w:r w:rsidRPr="00DA0244">
        <w:rPr>
          <w:rFonts w:ascii="GHEA Grapalat" w:hAnsi="GHEA Grapalat"/>
          <w:sz w:val="16"/>
          <w:szCs w:val="16"/>
          <w:lang w:val="es-ES"/>
        </w:rPr>
        <w:t xml:space="preserve"> </w:t>
      </w:r>
      <w:r w:rsidRPr="00DA0244">
        <w:rPr>
          <w:rFonts w:ascii="GHEA Grapalat" w:hAnsi="GHEA Grapalat"/>
          <w:sz w:val="16"/>
          <w:szCs w:val="16"/>
        </w:rPr>
        <w:t>ժամկետանց</w:t>
      </w:r>
      <w:r w:rsidRPr="00DA0244">
        <w:rPr>
          <w:rFonts w:ascii="GHEA Grapalat" w:hAnsi="GHEA Grapalat"/>
          <w:sz w:val="16"/>
          <w:szCs w:val="16"/>
          <w:lang w:val="es-ES"/>
        </w:rPr>
        <w:t xml:space="preserve"> </w:t>
      </w:r>
      <w:r w:rsidRPr="00DA0244">
        <w:rPr>
          <w:rFonts w:ascii="GHEA Grapalat" w:hAnsi="GHEA Grapalat"/>
          <w:sz w:val="16"/>
          <w:szCs w:val="16"/>
        </w:rPr>
        <w:t>պարտավորություններ</w:t>
      </w:r>
      <w:r w:rsidRPr="00DA0244">
        <w:rPr>
          <w:rFonts w:ascii="GHEA Grapalat" w:hAnsi="GHEA Grapalat"/>
          <w:sz w:val="16"/>
          <w:szCs w:val="16"/>
          <w:lang w:val="es-ES"/>
        </w:rPr>
        <w:t>.</w:t>
      </w:r>
    </w:p>
    <w:p w:rsidR="00203F6B" w:rsidRPr="00DA0244" w:rsidRDefault="00203F6B" w:rsidP="00203F6B">
      <w:pPr>
        <w:ind w:firstLine="720"/>
        <w:jc w:val="both"/>
        <w:rPr>
          <w:rFonts w:ascii="GHEA Grapalat" w:hAnsi="GHEA Grapalat"/>
          <w:sz w:val="16"/>
          <w:szCs w:val="16"/>
          <w:lang w:val="es-ES"/>
        </w:rPr>
      </w:pPr>
      <w:r w:rsidRPr="00DA0244">
        <w:rPr>
          <w:rFonts w:ascii="GHEA Grapalat" w:hAnsi="GHEA Grapalat"/>
          <w:sz w:val="16"/>
          <w:szCs w:val="16"/>
          <w:lang w:val="es-ES"/>
        </w:rPr>
        <w:t xml:space="preserve">3) </w:t>
      </w:r>
      <w:r w:rsidRPr="00DA0244">
        <w:rPr>
          <w:rFonts w:ascii="GHEA Grapalat" w:hAnsi="GHEA Grapalat"/>
          <w:sz w:val="16"/>
          <w:szCs w:val="16"/>
        </w:rPr>
        <w:t>որոնք</w:t>
      </w:r>
      <w:r w:rsidRPr="00DA0244">
        <w:rPr>
          <w:rFonts w:ascii="GHEA Grapalat" w:hAnsi="GHEA Grapalat"/>
          <w:sz w:val="16"/>
          <w:szCs w:val="16"/>
          <w:lang w:val="es-ES"/>
        </w:rPr>
        <w:t xml:space="preserve"> </w:t>
      </w:r>
      <w:r w:rsidRPr="00DA0244">
        <w:rPr>
          <w:rFonts w:ascii="GHEA Grapalat" w:hAnsi="GHEA Grapalat"/>
          <w:sz w:val="16"/>
          <w:szCs w:val="16"/>
        </w:rPr>
        <w:t>կամ</w:t>
      </w:r>
      <w:r w:rsidRPr="00DA0244">
        <w:rPr>
          <w:rFonts w:ascii="GHEA Grapalat" w:hAnsi="GHEA Grapalat"/>
          <w:sz w:val="16"/>
          <w:szCs w:val="16"/>
          <w:lang w:val="es-ES"/>
        </w:rPr>
        <w:t xml:space="preserve"> </w:t>
      </w:r>
      <w:r w:rsidRPr="00DA0244">
        <w:rPr>
          <w:rFonts w:ascii="GHEA Grapalat" w:hAnsi="GHEA Grapalat"/>
          <w:sz w:val="16"/>
          <w:szCs w:val="16"/>
        </w:rPr>
        <w:t>որոնց</w:t>
      </w:r>
      <w:r w:rsidRPr="00DA0244">
        <w:rPr>
          <w:rFonts w:ascii="GHEA Grapalat" w:hAnsi="GHEA Grapalat"/>
          <w:sz w:val="16"/>
          <w:szCs w:val="16"/>
          <w:lang w:val="es-ES"/>
        </w:rPr>
        <w:t xml:space="preserve"> </w:t>
      </w:r>
      <w:r w:rsidRPr="00DA0244">
        <w:rPr>
          <w:rFonts w:ascii="GHEA Grapalat" w:hAnsi="GHEA Grapalat" w:cs="Sylfaen"/>
          <w:sz w:val="16"/>
          <w:szCs w:val="16"/>
        </w:rPr>
        <w:t>գործադիր</w:t>
      </w:r>
      <w:r w:rsidRPr="00DA0244">
        <w:rPr>
          <w:rFonts w:ascii="GHEA Grapalat" w:hAnsi="GHEA Grapalat"/>
          <w:sz w:val="16"/>
          <w:szCs w:val="16"/>
          <w:lang w:val="es-ES"/>
        </w:rPr>
        <w:t xml:space="preserve"> </w:t>
      </w:r>
      <w:r w:rsidRPr="00DA0244">
        <w:rPr>
          <w:rFonts w:ascii="GHEA Grapalat" w:hAnsi="GHEA Grapalat" w:cs="Sylfaen"/>
          <w:sz w:val="16"/>
          <w:szCs w:val="16"/>
        </w:rPr>
        <w:t>մարմնի</w:t>
      </w:r>
      <w:r w:rsidRPr="00DA0244">
        <w:rPr>
          <w:rFonts w:ascii="GHEA Grapalat" w:hAnsi="GHEA Grapalat"/>
          <w:sz w:val="16"/>
          <w:szCs w:val="16"/>
          <w:lang w:val="es-ES"/>
        </w:rPr>
        <w:t xml:space="preserve"> </w:t>
      </w:r>
      <w:r w:rsidRPr="00DA0244">
        <w:rPr>
          <w:rFonts w:ascii="GHEA Grapalat" w:hAnsi="GHEA Grapalat" w:cs="Sylfaen"/>
          <w:sz w:val="16"/>
          <w:szCs w:val="16"/>
        </w:rPr>
        <w:t>ներկայացուցիչը</w:t>
      </w:r>
      <w:r w:rsidRPr="00DA0244">
        <w:rPr>
          <w:rFonts w:ascii="GHEA Grapalat" w:hAnsi="GHEA Grapalat"/>
          <w:sz w:val="16"/>
          <w:szCs w:val="16"/>
          <w:lang w:val="es-ES"/>
        </w:rPr>
        <w:t xml:space="preserve"> </w:t>
      </w:r>
      <w:r w:rsidRPr="00DA0244">
        <w:rPr>
          <w:rFonts w:ascii="GHEA Grapalat" w:hAnsi="GHEA Grapalat" w:cs="Sylfaen"/>
          <w:sz w:val="16"/>
          <w:szCs w:val="16"/>
        </w:rPr>
        <w:t>հայտը</w:t>
      </w:r>
      <w:r w:rsidRPr="00DA0244">
        <w:rPr>
          <w:rFonts w:ascii="GHEA Grapalat" w:hAnsi="GHEA Grapalat"/>
          <w:sz w:val="16"/>
          <w:szCs w:val="16"/>
          <w:lang w:val="es-ES"/>
        </w:rPr>
        <w:t xml:space="preserve"> </w:t>
      </w:r>
      <w:r w:rsidRPr="00DA0244">
        <w:rPr>
          <w:rFonts w:ascii="GHEA Grapalat" w:hAnsi="GHEA Grapalat" w:cs="Sylfaen"/>
          <w:sz w:val="16"/>
          <w:szCs w:val="16"/>
        </w:rPr>
        <w:t>ներկայացնելու</w:t>
      </w:r>
      <w:r w:rsidRPr="00DA0244">
        <w:rPr>
          <w:rFonts w:ascii="GHEA Grapalat" w:hAnsi="GHEA Grapalat"/>
          <w:sz w:val="16"/>
          <w:szCs w:val="16"/>
          <w:lang w:val="es-ES"/>
        </w:rPr>
        <w:t xml:space="preserve"> </w:t>
      </w:r>
      <w:r w:rsidRPr="00DA0244">
        <w:rPr>
          <w:rFonts w:ascii="GHEA Grapalat" w:hAnsi="GHEA Grapalat" w:cs="Sylfaen"/>
          <w:sz w:val="16"/>
          <w:szCs w:val="16"/>
        </w:rPr>
        <w:t>օրվան</w:t>
      </w:r>
      <w:r w:rsidRPr="00DA0244">
        <w:rPr>
          <w:rFonts w:ascii="GHEA Grapalat" w:hAnsi="GHEA Grapalat"/>
          <w:sz w:val="16"/>
          <w:szCs w:val="16"/>
          <w:lang w:val="es-ES"/>
        </w:rPr>
        <w:t xml:space="preserve"> </w:t>
      </w:r>
      <w:r w:rsidRPr="00DA0244">
        <w:rPr>
          <w:rFonts w:ascii="GHEA Grapalat" w:hAnsi="GHEA Grapalat" w:cs="Sylfaen"/>
          <w:sz w:val="16"/>
          <w:szCs w:val="16"/>
        </w:rPr>
        <w:t>նախորդող</w:t>
      </w:r>
      <w:r w:rsidRPr="00DA0244">
        <w:rPr>
          <w:rFonts w:ascii="GHEA Grapalat" w:hAnsi="GHEA Grapalat"/>
          <w:sz w:val="16"/>
          <w:szCs w:val="16"/>
          <w:lang w:val="es-ES"/>
        </w:rPr>
        <w:t xml:space="preserve"> </w:t>
      </w:r>
      <w:r w:rsidRPr="00DA0244">
        <w:rPr>
          <w:rFonts w:ascii="GHEA Grapalat" w:hAnsi="GHEA Grapalat" w:cs="Sylfaen"/>
          <w:sz w:val="16"/>
          <w:szCs w:val="16"/>
        </w:rPr>
        <w:t>երեք</w:t>
      </w:r>
      <w:r w:rsidRPr="00DA0244">
        <w:rPr>
          <w:rFonts w:ascii="GHEA Grapalat" w:hAnsi="GHEA Grapalat"/>
          <w:sz w:val="16"/>
          <w:szCs w:val="16"/>
          <w:lang w:val="es-ES"/>
        </w:rPr>
        <w:t xml:space="preserve"> </w:t>
      </w:r>
      <w:r w:rsidRPr="00DA0244">
        <w:rPr>
          <w:rFonts w:ascii="GHEA Grapalat" w:hAnsi="GHEA Grapalat" w:cs="Sylfaen"/>
          <w:sz w:val="16"/>
          <w:szCs w:val="16"/>
        </w:rPr>
        <w:t>տարիների</w:t>
      </w:r>
      <w:r w:rsidRPr="00DA0244">
        <w:rPr>
          <w:rFonts w:ascii="GHEA Grapalat" w:hAnsi="GHEA Grapalat"/>
          <w:sz w:val="16"/>
          <w:szCs w:val="16"/>
          <w:lang w:val="es-ES"/>
        </w:rPr>
        <w:t xml:space="preserve"> </w:t>
      </w:r>
      <w:r w:rsidRPr="00DA0244">
        <w:rPr>
          <w:rFonts w:ascii="GHEA Grapalat" w:hAnsi="GHEA Grapalat" w:cs="Sylfaen"/>
          <w:sz w:val="16"/>
          <w:szCs w:val="16"/>
        </w:rPr>
        <w:t>ընթացքում</w:t>
      </w:r>
      <w:r w:rsidRPr="00DA0244">
        <w:rPr>
          <w:rFonts w:ascii="GHEA Grapalat" w:hAnsi="GHEA Grapalat"/>
          <w:sz w:val="16"/>
          <w:szCs w:val="16"/>
          <w:lang w:val="es-ES"/>
        </w:rPr>
        <w:t xml:space="preserve"> </w:t>
      </w:r>
      <w:r w:rsidRPr="00DA0244">
        <w:rPr>
          <w:rFonts w:ascii="GHEA Grapalat" w:hAnsi="GHEA Grapalat" w:cs="Sylfaen"/>
          <w:sz w:val="16"/>
          <w:szCs w:val="16"/>
        </w:rPr>
        <w:t>դատապարտված</w:t>
      </w:r>
      <w:r w:rsidRPr="00DA0244">
        <w:rPr>
          <w:rFonts w:ascii="GHEA Grapalat" w:hAnsi="GHEA Grapalat"/>
          <w:sz w:val="16"/>
          <w:szCs w:val="16"/>
          <w:lang w:val="es-ES"/>
        </w:rPr>
        <w:t xml:space="preserve"> </w:t>
      </w:r>
      <w:r w:rsidRPr="00DA0244">
        <w:rPr>
          <w:rFonts w:ascii="GHEA Grapalat" w:hAnsi="GHEA Grapalat" w:cs="Sylfaen"/>
          <w:sz w:val="16"/>
          <w:szCs w:val="16"/>
        </w:rPr>
        <w:t>է</w:t>
      </w:r>
      <w:r w:rsidRPr="00DA0244">
        <w:rPr>
          <w:rFonts w:ascii="GHEA Grapalat" w:hAnsi="GHEA Grapalat"/>
          <w:sz w:val="16"/>
          <w:szCs w:val="16"/>
          <w:lang w:val="es-ES"/>
        </w:rPr>
        <w:t xml:space="preserve"> </w:t>
      </w:r>
      <w:r w:rsidRPr="00DA0244">
        <w:rPr>
          <w:rFonts w:ascii="GHEA Grapalat" w:hAnsi="GHEA Grapalat" w:cs="Sylfaen"/>
          <w:sz w:val="16"/>
          <w:szCs w:val="16"/>
        </w:rPr>
        <w:t>եղել</w:t>
      </w:r>
      <w:r w:rsidRPr="00DA0244">
        <w:rPr>
          <w:rFonts w:ascii="GHEA Grapalat" w:hAnsi="GHEA Grapalat"/>
          <w:sz w:val="16"/>
          <w:szCs w:val="16"/>
          <w:lang w:val="es-ES"/>
        </w:rPr>
        <w:t xml:space="preserve"> </w:t>
      </w:r>
      <w:r w:rsidRPr="00DA0244">
        <w:rPr>
          <w:rFonts w:ascii="GHEA Grapalat" w:hAnsi="GHEA Grapalat"/>
          <w:sz w:val="16"/>
          <w:szCs w:val="16"/>
        </w:rPr>
        <w:t>ահաբեկչության</w:t>
      </w:r>
      <w:r w:rsidRPr="00DA0244">
        <w:rPr>
          <w:rFonts w:ascii="GHEA Grapalat" w:hAnsi="GHEA Grapalat"/>
          <w:sz w:val="16"/>
          <w:szCs w:val="16"/>
          <w:lang w:val="es-ES"/>
        </w:rPr>
        <w:t xml:space="preserve"> </w:t>
      </w:r>
      <w:r w:rsidRPr="00DA0244">
        <w:rPr>
          <w:rFonts w:ascii="GHEA Grapalat" w:hAnsi="GHEA Grapalat"/>
          <w:sz w:val="16"/>
          <w:szCs w:val="16"/>
        </w:rPr>
        <w:t>ֆինանսավորման</w:t>
      </w:r>
      <w:r w:rsidRPr="00DA0244">
        <w:rPr>
          <w:rFonts w:ascii="GHEA Grapalat" w:hAnsi="GHEA Grapalat"/>
          <w:sz w:val="16"/>
          <w:szCs w:val="16"/>
          <w:lang w:val="es-ES"/>
        </w:rPr>
        <w:t xml:space="preserve">, </w:t>
      </w:r>
      <w:r w:rsidRPr="00DA0244">
        <w:rPr>
          <w:rFonts w:ascii="GHEA Grapalat" w:hAnsi="GHEA Grapalat"/>
          <w:sz w:val="16"/>
          <w:szCs w:val="16"/>
        </w:rPr>
        <w:t>երեխայի</w:t>
      </w:r>
      <w:r w:rsidRPr="00DA0244">
        <w:rPr>
          <w:rFonts w:ascii="GHEA Grapalat" w:hAnsi="GHEA Grapalat"/>
          <w:sz w:val="16"/>
          <w:szCs w:val="16"/>
          <w:lang w:val="es-ES"/>
        </w:rPr>
        <w:t xml:space="preserve"> </w:t>
      </w:r>
      <w:r w:rsidRPr="00DA0244">
        <w:rPr>
          <w:rFonts w:ascii="GHEA Grapalat" w:hAnsi="GHEA Grapalat"/>
          <w:sz w:val="16"/>
          <w:szCs w:val="16"/>
        </w:rPr>
        <w:t>շահագործման</w:t>
      </w:r>
      <w:r w:rsidRPr="00DA0244">
        <w:rPr>
          <w:rFonts w:ascii="GHEA Grapalat" w:hAnsi="GHEA Grapalat"/>
          <w:sz w:val="16"/>
          <w:szCs w:val="16"/>
          <w:lang w:val="es-ES"/>
        </w:rPr>
        <w:t xml:space="preserve"> </w:t>
      </w:r>
      <w:r w:rsidRPr="00DA0244">
        <w:rPr>
          <w:rFonts w:ascii="GHEA Grapalat" w:hAnsi="GHEA Grapalat"/>
          <w:sz w:val="16"/>
          <w:szCs w:val="16"/>
        </w:rPr>
        <w:t>կամ</w:t>
      </w:r>
      <w:r w:rsidRPr="00DA0244">
        <w:rPr>
          <w:rFonts w:ascii="GHEA Grapalat" w:hAnsi="GHEA Grapalat"/>
          <w:sz w:val="16"/>
          <w:szCs w:val="16"/>
          <w:lang w:val="es-ES"/>
        </w:rPr>
        <w:t xml:space="preserve"> </w:t>
      </w:r>
      <w:r w:rsidRPr="00DA0244">
        <w:rPr>
          <w:rFonts w:ascii="GHEA Grapalat" w:hAnsi="GHEA Grapalat"/>
          <w:sz w:val="16"/>
          <w:szCs w:val="16"/>
        </w:rPr>
        <w:t>մարդկային</w:t>
      </w:r>
      <w:r w:rsidRPr="00DA0244">
        <w:rPr>
          <w:rFonts w:ascii="GHEA Grapalat" w:hAnsi="GHEA Grapalat"/>
          <w:sz w:val="16"/>
          <w:szCs w:val="16"/>
          <w:lang w:val="es-ES"/>
        </w:rPr>
        <w:t xml:space="preserve"> </w:t>
      </w:r>
      <w:r w:rsidRPr="00DA0244">
        <w:rPr>
          <w:rFonts w:ascii="GHEA Grapalat" w:hAnsi="GHEA Grapalat"/>
          <w:sz w:val="16"/>
          <w:szCs w:val="16"/>
        </w:rPr>
        <w:t>թրաֆիքինգ</w:t>
      </w:r>
      <w:r w:rsidRPr="00DA0244">
        <w:rPr>
          <w:rFonts w:ascii="GHEA Grapalat" w:hAnsi="GHEA Grapalat"/>
          <w:sz w:val="16"/>
          <w:szCs w:val="16"/>
          <w:lang w:val="es-ES"/>
        </w:rPr>
        <w:t xml:space="preserve"> </w:t>
      </w:r>
      <w:r w:rsidRPr="00DA0244">
        <w:rPr>
          <w:rFonts w:ascii="GHEA Grapalat" w:hAnsi="GHEA Grapalat"/>
          <w:sz w:val="16"/>
          <w:szCs w:val="16"/>
        </w:rPr>
        <w:t>ներառող</w:t>
      </w:r>
      <w:r w:rsidRPr="00DA0244">
        <w:rPr>
          <w:rFonts w:ascii="GHEA Grapalat" w:hAnsi="GHEA Grapalat"/>
          <w:sz w:val="16"/>
          <w:szCs w:val="16"/>
          <w:lang w:val="es-ES"/>
        </w:rPr>
        <w:t xml:space="preserve"> </w:t>
      </w:r>
      <w:r w:rsidRPr="00DA0244">
        <w:rPr>
          <w:rFonts w:ascii="GHEA Grapalat" w:hAnsi="GHEA Grapalat"/>
          <w:sz w:val="16"/>
          <w:szCs w:val="16"/>
        </w:rPr>
        <w:t>հանցագործության</w:t>
      </w:r>
      <w:r w:rsidRPr="00DA0244">
        <w:rPr>
          <w:rFonts w:ascii="GHEA Grapalat" w:hAnsi="GHEA Grapalat"/>
          <w:sz w:val="16"/>
          <w:szCs w:val="16"/>
          <w:lang w:val="es-ES"/>
        </w:rPr>
        <w:t xml:space="preserve">, </w:t>
      </w:r>
      <w:r w:rsidRPr="00DA0244">
        <w:rPr>
          <w:rFonts w:ascii="GHEA Grapalat" w:hAnsi="GHEA Grapalat" w:cs="Sylfaen"/>
          <w:sz w:val="16"/>
          <w:szCs w:val="16"/>
        </w:rPr>
        <w:t>հանցավոր</w:t>
      </w:r>
      <w:r w:rsidRPr="00DA0244">
        <w:rPr>
          <w:rFonts w:ascii="GHEA Grapalat" w:hAnsi="GHEA Grapalat" w:cs="Sylfaen"/>
          <w:sz w:val="16"/>
          <w:szCs w:val="16"/>
          <w:lang w:val="es-ES"/>
        </w:rPr>
        <w:t xml:space="preserve"> </w:t>
      </w:r>
      <w:r w:rsidRPr="00DA0244">
        <w:rPr>
          <w:rFonts w:ascii="GHEA Grapalat" w:hAnsi="GHEA Grapalat" w:cs="Sylfaen"/>
          <w:sz w:val="16"/>
          <w:szCs w:val="16"/>
        </w:rPr>
        <w:t>համագործակցություն</w:t>
      </w:r>
      <w:r w:rsidRPr="00DA0244">
        <w:rPr>
          <w:rFonts w:ascii="GHEA Grapalat" w:hAnsi="GHEA Grapalat" w:cs="Sylfaen"/>
          <w:sz w:val="16"/>
          <w:szCs w:val="16"/>
          <w:lang w:val="es-ES"/>
        </w:rPr>
        <w:t xml:space="preserve"> </w:t>
      </w:r>
      <w:r w:rsidRPr="00DA0244">
        <w:rPr>
          <w:rFonts w:ascii="GHEA Grapalat" w:hAnsi="GHEA Grapalat" w:cs="Sylfaen"/>
          <w:sz w:val="16"/>
          <w:szCs w:val="16"/>
        </w:rPr>
        <w:t>ստեղծելու</w:t>
      </w:r>
      <w:r w:rsidRPr="00DA0244">
        <w:rPr>
          <w:rFonts w:ascii="GHEA Grapalat" w:hAnsi="GHEA Grapalat" w:cs="Sylfaen"/>
          <w:sz w:val="16"/>
          <w:szCs w:val="16"/>
          <w:lang w:val="es-ES"/>
        </w:rPr>
        <w:t xml:space="preserve"> </w:t>
      </w:r>
      <w:r w:rsidRPr="00DA0244">
        <w:rPr>
          <w:rFonts w:ascii="GHEA Grapalat" w:hAnsi="GHEA Grapalat" w:cs="Sylfaen"/>
          <w:sz w:val="16"/>
          <w:szCs w:val="16"/>
        </w:rPr>
        <w:t>կամ</w:t>
      </w:r>
      <w:r w:rsidRPr="00DA0244">
        <w:rPr>
          <w:rFonts w:ascii="GHEA Grapalat" w:hAnsi="GHEA Grapalat" w:cs="Sylfaen"/>
          <w:sz w:val="16"/>
          <w:szCs w:val="16"/>
          <w:lang w:val="es-ES"/>
        </w:rPr>
        <w:t xml:space="preserve"> </w:t>
      </w:r>
      <w:r w:rsidRPr="00DA0244">
        <w:rPr>
          <w:rFonts w:ascii="GHEA Grapalat" w:hAnsi="GHEA Grapalat" w:cs="Sylfaen"/>
          <w:sz w:val="16"/>
          <w:szCs w:val="16"/>
        </w:rPr>
        <w:t>դրան</w:t>
      </w:r>
      <w:r w:rsidRPr="00DA0244">
        <w:rPr>
          <w:rFonts w:ascii="GHEA Grapalat" w:hAnsi="GHEA Grapalat" w:cs="Sylfaen"/>
          <w:sz w:val="16"/>
          <w:szCs w:val="16"/>
          <w:lang w:val="es-ES"/>
        </w:rPr>
        <w:t xml:space="preserve"> </w:t>
      </w:r>
      <w:r w:rsidRPr="00DA0244">
        <w:rPr>
          <w:rFonts w:ascii="GHEA Grapalat" w:hAnsi="GHEA Grapalat" w:cs="Sylfaen"/>
          <w:sz w:val="16"/>
          <w:szCs w:val="16"/>
        </w:rPr>
        <w:t>մասնակցելու</w:t>
      </w:r>
      <w:r w:rsidRPr="00DA0244">
        <w:rPr>
          <w:rFonts w:ascii="GHEA Grapalat" w:hAnsi="GHEA Grapalat" w:cs="Sylfaen"/>
          <w:sz w:val="16"/>
          <w:szCs w:val="16"/>
          <w:lang w:val="es-ES"/>
        </w:rPr>
        <w:t xml:space="preserve">, </w:t>
      </w:r>
      <w:r w:rsidRPr="00DA0244">
        <w:rPr>
          <w:rFonts w:ascii="GHEA Grapalat" w:hAnsi="GHEA Grapalat" w:cs="Sylfaen"/>
          <w:sz w:val="16"/>
          <w:szCs w:val="16"/>
        </w:rPr>
        <w:t>կաշառք</w:t>
      </w:r>
      <w:r w:rsidRPr="00DA0244">
        <w:rPr>
          <w:rFonts w:ascii="GHEA Grapalat" w:hAnsi="GHEA Grapalat" w:cs="Sylfaen"/>
          <w:sz w:val="16"/>
          <w:szCs w:val="16"/>
          <w:lang w:val="es-ES"/>
        </w:rPr>
        <w:t xml:space="preserve"> </w:t>
      </w:r>
      <w:r w:rsidRPr="00DA0244">
        <w:rPr>
          <w:rFonts w:ascii="GHEA Grapalat" w:hAnsi="GHEA Grapalat" w:cs="Sylfaen"/>
          <w:sz w:val="16"/>
          <w:szCs w:val="16"/>
        </w:rPr>
        <w:t>ստանալու</w:t>
      </w:r>
      <w:r w:rsidRPr="00DA0244">
        <w:rPr>
          <w:rFonts w:ascii="GHEA Grapalat" w:hAnsi="GHEA Grapalat"/>
          <w:sz w:val="16"/>
          <w:szCs w:val="16"/>
          <w:lang w:val="es-ES"/>
        </w:rPr>
        <w:t xml:space="preserve">, </w:t>
      </w:r>
      <w:r w:rsidRPr="00DA0244">
        <w:rPr>
          <w:rFonts w:ascii="GHEA Grapalat" w:hAnsi="GHEA Grapalat"/>
          <w:sz w:val="16"/>
          <w:szCs w:val="16"/>
        </w:rPr>
        <w:t>կաշառք</w:t>
      </w:r>
      <w:r w:rsidRPr="00DA0244">
        <w:rPr>
          <w:rFonts w:ascii="GHEA Grapalat" w:hAnsi="GHEA Grapalat"/>
          <w:sz w:val="16"/>
          <w:szCs w:val="16"/>
          <w:lang w:val="es-ES"/>
        </w:rPr>
        <w:t xml:space="preserve"> </w:t>
      </w:r>
      <w:r w:rsidRPr="00DA0244">
        <w:rPr>
          <w:rFonts w:ascii="GHEA Grapalat" w:hAnsi="GHEA Grapalat"/>
          <w:sz w:val="16"/>
          <w:szCs w:val="16"/>
        </w:rPr>
        <w:t>տալու</w:t>
      </w:r>
      <w:r w:rsidRPr="00DA0244">
        <w:rPr>
          <w:rFonts w:ascii="GHEA Grapalat" w:hAnsi="GHEA Grapalat"/>
          <w:sz w:val="16"/>
          <w:szCs w:val="16"/>
          <w:lang w:val="es-ES"/>
        </w:rPr>
        <w:t xml:space="preserve"> </w:t>
      </w:r>
      <w:r w:rsidRPr="00DA0244">
        <w:rPr>
          <w:rFonts w:ascii="GHEA Grapalat" w:hAnsi="GHEA Grapalat"/>
          <w:sz w:val="16"/>
          <w:szCs w:val="16"/>
        </w:rPr>
        <w:t>կամ</w:t>
      </w:r>
      <w:r w:rsidRPr="00DA0244">
        <w:rPr>
          <w:rFonts w:ascii="GHEA Grapalat" w:hAnsi="GHEA Grapalat"/>
          <w:sz w:val="16"/>
          <w:szCs w:val="16"/>
          <w:lang w:val="es-ES"/>
        </w:rPr>
        <w:t xml:space="preserve"> </w:t>
      </w:r>
      <w:r w:rsidRPr="00DA0244">
        <w:rPr>
          <w:rFonts w:ascii="GHEA Grapalat" w:hAnsi="GHEA Grapalat"/>
          <w:sz w:val="16"/>
          <w:szCs w:val="16"/>
        </w:rPr>
        <w:t>կաշառքի</w:t>
      </w:r>
      <w:r w:rsidRPr="00DA0244">
        <w:rPr>
          <w:rFonts w:ascii="GHEA Grapalat" w:hAnsi="GHEA Grapalat"/>
          <w:sz w:val="16"/>
          <w:szCs w:val="16"/>
          <w:lang w:val="es-ES"/>
        </w:rPr>
        <w:t xml:space="preserve"> </w:t>
      </w:r>
      <w:r w:rsidRPr="00DA0244">
        <w:rPr>
          <w:rFonts w:ascii="GHEA Grapalat" w:hAnsi="GHEA Grapalat"/>
          <w:sz w:val="16"/>
          <w:szCs w:val="16"/>
        </w:rPr>
        <w:t>միջնորդության</w:t>
      </w:r>
      <w:r w:rsidRPr="00DA0244">
        <w:rPr>
          <w:rFonts w:ascii="GHEA Grapalat" w:hAnsi="GHEA Grapalat"/>
          <w:sz w:val="16"/>
          <w:szCs w:val="16"/>
          <w:lang w:val="es-ES"/>
        </w:rPr>
        <w:t xml:space="preserve"> </w:t>
      </w:r>
      <w:r w:rsidRPr="00DA0244">
        <w:rPr>
          <w:rFonts w:ascii="GHEA Grapalat" w:hAnsi="GHEA Grapalat"/>
          <w:sz w:val="16"/>
          <w:szCs w:val="16"/>
        </w:rPr>
        <w:t>և</w:t>
      </w:r>
      <w:r w:rsidRPr="00DA0244">
        <w:rPr>
          <w:rFonts w:ascii="GHEA Grapalat" w:hAnsi="GHEA Grapalat"/>
          <w:sz w:val="16"/>
          <w:szCs w:val="16"/>
          <w:lang w:val="es-ES"/>
        </w:rPr>
        <w:t xml:space="preserve"> </w:t>
      </w:r>
      <w:r w:rsidRPr="00DA0244">
        <w:rPr>
          <w:rFonts w:ascii="GHEA Grapalat" w:hAnsi="GHEA Grapalat"/>
          <w:sz w:val="16"/>
          <w:szCs w:val="16"/>
        </w:rPr>
        <w:t>օրենքով</w:t>
      </w:r>
      <w:r w:rsidRPr="00DA0244">
        <w:rPr>
          <w:rFonts w:ascii="GHEA Grapalat" w:hAnsi="GHEA Grapalat"/>
          <w:sz w:val="16"/>
          <w:szCs w:val="16"/>
          <w:lang w:val="es-ES"/>
        </w:rPr>
        <w:t xml:space="preserve"> </w:t>
      </w:r>
      <w:r w:rsidRPr="00DA0244">
        <w:rPr>
          <w:rFonts w:ascii="GHEA Grapalat" w:hAnsi="GHEA Grapalat"/>
          <w:sz w:val="16"/>
          <w:szCs w:val="16"/>
        </w:rPr>
        <w:t>նախատեսված</w:t>
      </w:r>
      <w:r w:rsidRPr="00DA0244">
        <w:rPr>
          <w:rFonts w:ascii="GHEA Grapalat" w:hAnsi="GHEA Grapalat"/>
          <w:sz w:val="16"/>
          <w:szCs w:val="16"/>
          <w:lang w:val="es-ES"/>
        </w:rPr>
        <w:t xml:space="preserve"> </w:t>
      </w:r>
      <w:r w:rsidRPr="00DA0244">
        <w:rPr>
          <w:rFonts w:ascii="GHEA Grapalat" w:hAnsi="GHEA Grapalat"/>
          <w:sz w:val="16"/>
          <w:szCs w:val="16"/>
        </w:rPr>
        <w:t>տնտեսական</w:t>
      </w:r>
      <w:r w:rsidRPr="00DA0244">
        <w:rPr>
          <w:rFonts w:ascii="GHEA Grapalat" w:hAnsi="GHEA Grapalat"/>
          <w:sz w:val="16"/>
          <w:szCs w:val="16"/>
          <w:lang w:val="es-ES"/>
        </w:rPr>
        <w:t xml:space="preserve"> </w:t>
      </w:r>
      <w:r w:rsidRPr="00DA0244">
        <w:rPr>
          <w:rFonts w:ascii="GHEA Grapalat" w:hAnsi="GHEA Grapalat"/>
          <w:sz w:val="16"/>
          <w:szCs w:val="16"/>
        </w:rPr>
        <w:t>գործունեության</w:t>
      </w:r>
      <w:r w:rsidRPr="00DA0244">
        <w:rPr>
          <w:rFonts w:ascii="GHEA Grapalat" w:hAnsi="GHEA Grapalat"/>
          <w:sz w:val="16"/>
          <w:szCs w:val="16"/>
          <w:lang w:val="es-ES"/>
        </w:rPr>
        <w:t xml:space="preserve"> </w:t>
      </w:r>
      <w:r w:rsidRPr="00DA0244">
        <w:rPr>
          <w:rFonts w:ascii="GHEA Grapalat" w:hAnsi="GHEA Grapalat"/>
          <w:sz w:val="16"/>
          <w:szCs w:val="16"/>
        </w:rPr>
        <w:t>դեմ</w:t>
      </w:r>
      <w:r w:rsidRPr="00DA0244">
        <w:rPr>
          <w:rFonts w:ascii="GHEA Grapalat" w:hAnsi="GHEA Grapalat"/>
          <w:sz w:val="16"/>
          <w:szCs w:val="16"/>
          <w:lang w:val="es-ES"/>
        </w:rPr>
        <w:t xml:space="preserve"> </w:t>
      </w:r>
      <w:r w:rsidRPr="00DA0244">
        <w:rPr>
          <w:rFonts w:ascii="GHEA Grapalat" w:hAnsi="GHEA Grapalat"/>
          <w:sz w:val="16"/>
          <w:szCs w:val="16"/>
        </w:rPr>
        <w:t>ուղղված</w:t>
      </w:r>
      <w:r w:rsidRPr="00DA0244">
        <w:rPr>
          <w:rFonts w:ascii="GHEA Grapalat" w:hAnsi="GHEA Grapalat"/>
          <w:sz w:val="16"/>
          <w:szCs w:val="16"/>
          <w:lang w:val="es-ES"/>
        </w:rPr>
        <w:t xml:space="preserve"> </w:t>
      </w:r>
      <w:r w:rsidRPr="00DA0244">
        <w:rPr>
          <w:rFonts w:ascii="GHEA Grapalat" w:hAnsi="GHEA Grapalat"/>
          <w:sz w:val="16"/>
          <w:szCs w:val="16"/>
        </w:rPr>
        <w:t>հանցագործությունների</w:t>
      </w:r>
      <w:r w:rsidRPr="00DA0244">
        <w:rPr>
          <w:rFonts w:ascii="GHEA Grapalat" w:hAnsi="GHEA Grapalat"/>
          <w:sz w:val="16"/>
          <w:szCs w:val="16"/>
          <w:lang w:val="es-ES"/>
        </w:rPr>
        <w:t xml:space="preserve"> </w:t>
      </w:r>
      <w:r w:rsidRPr="00DA0244">
        <w:rPr>
          <w:rFonts w:ascii="GHEA Grapalat" w:hAnsi="GHEA Grapalat"/>
          <w:sz w:val="16"/>
          <w:szCs w:val="16"/>
        </w:rPr>
        <w:t>համար</w:t>
      </w:r>
      <w:r w:rsidRPr="00DA0244">
        <w:rPr>
          <w:rFonts w:ascii="GHEA Grapalat" w:hAnsi="GHEA Grapalat"/>
          <w:sz w:val="16"/>
          <w:szCs w:val="16"/>
          <w:lang w:val="es-ES"/>
        </w:rPr>
        <w:t>,</w:t>
      </w:r>
      <w:r w:rsidRPr="00DA0244">
        <w:rPr>
          <w:rFonts w:ascii="GHEA Grapalat" w:hAnsi="GHEA Grapalat" w:cs="Sylfaen"/>
          <w:sz w:val="16"/>
          <w:szCs w:val="16"/>
          <w:lang w:val="es-ES"/>
        </w:rPr>
        <w:t xml:space="preserve"> </w:t>
      </w:r>
      <w:r w:rsidRPr="00DA0244">
        <w:rPr>
          <w:rFonts w:ascii="GHEA Grapalat" w:hAnsi="GHEA Grapalat" w:cs="Sylfaen"/>
          <w:sz w:val="16"/>
          <w:szCs w:val="16"/>
        </w:rPr>
        <w:t>բացառությամբ</w:t>
      </w:r>
      <w:r w:rsidRPr="00DA0244">
        <w:rPr>
          <w:rFonts w:ascii="GHEA Grapalat" w:hAnsi="GHEA Grapalat"/>
          <w:sz w:val="16"/>
          <w:szCs w:val="16"/>
          <w:lang w:val="es-ES"/>
        </w:rPr>
        <w:t xml:space="preserve"> </w:t>
      </w:r>
      <w:r w:rsidRPr="00DA0244">
        <w:rPr>
          <w:rFonts w:ascii="GHEA Grapalat" w:hAnsi="GHEA Grapalat" w:cs="Sylfaen"/>
          <w:sz w:val="16"/>
          <w:szCs w:val="16"/>
        </w:rPr>
        <w:t>այն</w:t>
      </w:r>
      <w:r w:rsidRPr="00DA0244">
        <w:rPr>
          <w:rFonts w:ascii="GHEA Grapalat" w:hAnsi="GHEA Grapalat"/>
          <w:sz w:val="16"/>
          <w:szCs w:val="16"/>
          <w:lang w:val="es-ES"/>
        </w:rPr>
        <w:t xml:space="preserve"> </w:t>
      </w:r>
      <w:r w:rsidRPr="00DA0244">
        <w:rPr>
          <w:rFonts w:ascii="GHEA Grapalat" w:hAnsi="GHEA Grapalat" w:cs="Sylfaen"/>
          <w:sz w:val="16"/>
          <w:szCs w:val="16"/>
        </w:rPr>
        <w:t>դեպքերի</w:t>
      </w:r>
      <w:r w:rsidRPr="00DA0244">
        <w:rPr>
          <w:rFonts w:ascii="GHEA Grapalat" w:hAnsi="GHEA Grapalat"/>
          <w:sz w:val="16"/>
          <w:szCs w:val="16"/>
          <w:lang w:val="es-ES"/>
        </w:rPr>
        <w:t xml:space="preserve">, </w:t>
      </w:r>
      <w:r w:rsidRPr="00DA0244">
        <w:rPr>
          <w:rFonts w:ascii="GHEA Grapalat" w:hAnsi="GHEA Grapalat" w:cs="Sylfaen"/>
          <w:sz w:val="16"/>
          <w:szCs w:val="16"/>
        </w:rPr>
        <w:t>երբ</w:t>
      </w:r>
      <w:r w:rsidRPr="00DA0244">
        <w:rPr>
          <w:rFonts w:ascii="GHEA Grapalat" w:hAnsi="GHEA Grapalat"/>
          <w:sz w:val="16"/>
          <w:szCs w:val="16"/>
          <w:lang w:val="es-ES"/>
        </w:rPr>
        <w:t xml:space="preserve"> </w:t>
      </w:r>
      <w:r w:rsidRPr="00DA0244">
        <w:rPr>
          <w:rFonts w:ascii="GHEA Grapalat" w:hAnsi="GHEA Grapalat" w:cs="Sylfaen"/>
          <w:sz w:val="16"/>
          <w:szCs w:val="16"/>
        </w:rPr>
        <w:t>դատվածությունը</w:t>
      </w:r>
      <w:r w:rsidRPr="00DA0244">
        <w:rPr>
          <w:rFonts w:ascii="GHEA Grapalat" w:hAnsi="GHEA Grapalat"/>
          <w:sz w:val="16"/>
          <w:szCs w:val="16"/>
          <w:lang w:val="es-ES"/>
        </w:rPr>
        <w:t xml:space="preserve"> </w:t>
      </w:r>
      <w:r w:rsidRPr="00DA0244">
        <w:rPr>
          <w:rFonts w:ascii="GHEA Grapalat" w:hAnsi="GHEA Grapalat" w:cs="Sylfaen"/>
          <w:sz w:val="16"/>
          <w:szCs w:val="16"/>
        </w:rPr>
        <w:t>օրենքով</w:t>
      </w:r>
      <w:r w:rsidRPr="00DA0244">
        <w:rPr>
          <w:rFonts w:ascii="GHEA Grapalat" w:hAnsi="GHEA Grapalat"/>
          <w:sz w:val="16"/>
          <w:szCs w:val="16"/>
          <w:lang w:val="es-ES"/>
        </w:rPr>
        <w:t xml:space="preserve"> </w:t>
      </w:r>
      <w:r w:rsidRPr="00DA0244">
        <w:rPr>
          <w:rFonts w:ascii="GHEA Grapalat" w:hAnsi="GHEA Grapalat" w:cs="Sylfaen"/>
          <w:sz w:val="16"/>
          <w:szCs w:val="16"/>
        </w:rPr>
        <w:t>սահմանված</w:t>
      </w:r>
      <w:r w:rsidRPr="00DA0244">
        <w:rPr>
          <w:rFonts w:ascii="GHEA Grapalat" w:hAnsi="GHEA Grapalat"/>
          <w:sz w:val="16"/>
          <w:szCs w:val="16"/>
          <w:lang w:val="es-ES"/>
        </w:rPr>
        <w:t xml:space="preserve"> </w:t>
      </w:r>
      <w:r w:rsidRPr="00DA0244">
        <w:rPr>
          <w:rFonts w:ascii="GHEA Grapalat" w:hAnsi="GHEA Grapalat" w:cs="Sylfaen"/>
          <w:sz w:val="16"/>
          <w:szCs w:val="16"/>
        </w:rPr>
        <w:t>կարգով</w:t>
      </w:r>
      <w:r w:rsidRPr="00DA0244">
        <w:rPr>
          <w:rFonts w:ascii="GHEA Grapalat" w:hAnsi="GHEA Grapalat"/>
          <w:sz w:val="16"/>
          <w:szCs w:val="16"/>
          <w:lang w:val="es-ES"/>
        </w:rPr>
        <w:t xml:space="preserve"> </w:t>
      </w:r>
      <w:r w:rsidRPr="00DA0244">
        <w:rPr>
          <w:rFonts w:ascii="GHEA Grapalat" w:hAnsi="GHEA Grapalat" w:cs="Sylfaen"/>
          <w:sz w:val="16"/>
          <w:szCs w:val="16"/>
        </w:rPr>
        <w:t>հանված</w:t>
      </w:r>
      <w:r w:rsidRPr="00DA0244">
        <w:rPr>
          <w:rFonts w:ascii="GHEA Grapalat" w:hAnsi="GHEA Grapalat"/>
          <w:sz w:val="16"/>
          <w:szCs w:val="16"/>
          <w:lang w:val="es-ES"/>
        </w:rPr>
        <w:t xml:space="preserve"> </w:t>
      </w:r>
      <w:r w:rsidRPr="00DA0244">
        <w:rPr>
          <w:rFonts w:ascii="GHEA Grapalat" w:hAnsi="GHEA Grapalat" w:cs="Sylfaen"/>
          <w:sz w:val="16"/>
          <w:szCs w:val="16"/>
        </w:rPr>
        <w:t>կամ</w:t>
      </w:r>
      <w:r w:rsidRPr="00DA0244">
        <w:rPr>
          <w:rFonts w:ascii="GHEA Grapalat" w:hAnsi="GHEA Grapalat"/>
          <w:sz w:val="16"/>
          <w:szCs w:val="16"/>
          <w:lang w:val="es-ES"/>
        </w:rPr>
        <w:t xml:space="preserve"> </w:t>
      </w:r>
      <w:r w:rsidRPr="00DA0244">
        <w:rPr>
          <w:rFonts w:ascii="GHEA Grapalat" w:hAnsi="GHEA Grapalat" w:cs="Sylfaen"/>
          <w:sz w:val="16"/>
          <w:szCs w:val="16"/>
        </w:rPr>
        <w:t>մարված</w:t>
      </w:r>
      <w:r w:rsidRPr="00DA0244">
        <w:rPr>
          <w:rFonts w:ascii="GHEA Grapalat" w:hAnsi="GHEA Grapalat"/>
          <w:sz w:val="16"/>
          <w:szCs w:val="16"/>
          <w:lang w:val="es-ES"/>
        </w:rPr>
        <w:t xml:space="preserve"> </w:t>
      </w:r>
      <w:r w:rsidRPr="00DA0244">
        <w:rPr>
          <w:rFonts w:ascii="GHEA Grapalat" w:hAnsi="GHEA Grapalat" w:cs="Sylfaen"/>
          <w:sz w:val="16"/>
          <w:szCs w:val="16"/>
        </w:rPr>
        <w:t>է</w:t>
      </w:r>
      <w:r w:rsidRPr="00DA0244">
        <w:rPr>
          <w:rFonts w:ascii="GHEA Grapalat" w:hAnsi="GHEA Grapalat"/>
          <w:sz w:val="16"/>
          <w:szCs w:val="16"/>
          <w:lang w:val="es-ES"/>
        </w:rPr>
        <w:t xml:space="preserve">.  </w:t>
      </w:r>
    </w:p>
    <w:p w:rsidR="00203F6B" w:rsidRPr="00DA0244" w:rsidRDefault="00203F6B" w:rsidP="00203F6B">
      <w:pPr>
        <w:ind w:firstLine="720"/>
        <w:jc w:val="both"/>
        <w:rPr>
          <w:rFonts w:ascii="GHEA Grapalat" w:hAnsi="GHEA Grapalat"/>
          <w:sz w:val="16"/>
          <w:szCs w:val="16"/>
          <w:lang w:val="es-ES"/>
        </w:rPr>
      </w:pPr>
      <w:r w:rsidRPr="00DA0244">
        <w:rPr>
          <w:rFonts w:ascii="GHEA Grapalat" w:hAnsi="GHEA Grapalat" w:cs="Sylfaen"/>
          <w:sz w:val="16"/>
          <w:szCs w:val="16"/>
          <w:lang w:val="es-ES"/>
        </w:rPr>
        <w:t>4)</w:t>
      </w:r>
      <w:r w:rsidRPr="00DA0244">
        <w:rPr>
          <w:rFonts w:ascii="GHEA Grapalat" w:hAnsi="GHEA Grapalat"/>
          <w:sz w:val="16"/>
          <w:szCs w:val="16"/>
          <w:lang w:val="es-ES"/>
        </w:rPr>
        <w:t xml:space="preserve"> </w:t>
      </w:r>
      <w:r w:rsidRPr="00DA0244">
        <w:rPr>
          <w:rFonts w:ascii="GHEA Grapalat" w:hAnsi="GHEA Grapalat"/>
          <w:sz w:val="16"/>
          <w:szCs w:val="16"/>
        </w:rPr>
        <w:t>որոնց</w:t>
      </w:r>
      <w:r w:rsidRPr="00DA0244">
        <w:rPr>
          <w:rFonts w:ascii="GHEA Grapalat" w:hAnsi="GHEA Grapalat"/>
          <w:sz w:val="16"/>
          <w:szCs w:val="16"/>
          <w:lang w:val="es-ES"/>
        </w:rPr>
        <w:t xml:space="preserve"> </w:t>
      </w:r>
      <w:r w:rsidRPr="00DA0244">
        <w:rPr>
          <w:rFonts w:ascii="GHEA Grapalat" w:hAnsi="GHEA Grapalat"/>
          <w:sz w:val="16"/>
          <w:szCs w:val="16"/>
        </w:rPr>
        <w:t>վերաբերյալ</w:t>
      </w:r>
      <w:r w:rsidRPr="00DA0244">
        <w:rPr>
          <w:rFonts w:ascii="GHEA Grapalat" w:hAnsi="GHEA Grapalat"/>
          <w:sz w:val="16"/>
          <w:szCs w:val="16"/>
          <w:lang w:val="es-ES"/>
        </w:rPr>
        <w:t xml:space="preserve"> </w:t>
      </w:r>
      <w:r w:rsidRPr="00DA0244">
        <w:rPr>
          <w:rFonts w:ascii="GHEA Grapalat" w:hAnsi="GHEA Grapalat"/>
          <w:sz w:val="16"/>
          <w:szCs w:val="16"/>
        </w:rPr>
        <w:t>հայտը</w:t>
      </w:r>
      <w:r w:rsidRPr="00DA0244">
        <w:rPr>
          <w:rFonts w:ascii="GHEA Grapalat" w:hAnsi="GHEA Grapalat"/>
          <w:sz w:val="16"/>
          <w:szCs w:val="16"/>
          <w:lang w:val="es-ES"/>
        </w:rPr>
        <w:t xml:space="preserve"> </w:t>
      </w:r>
      <w:r w:rsidRPr="00DA0244">
        <w:rPr>
          <w:rFonts w:ascii="GHEA Grapalat" w:hAnsi="GHEA Grapalat"/>
          <w:sz w:val="16"/>
          <w:szCs w:val="16"/>
        </w:rPr>
        <w:t>ներկայացվելու</w:t>
      </w:r>
      <w:r w:rsidRPr="00DA0244">
        <w:rPr>
          <w:rFonts w:ascii="GHEA Grapalat" w:hAnsi="GHEA Grapalat"/>
          <w:sz w:val="16"/>
          <w:szCs w:val="16"/>
          <w:lang w:val="es-ES"/>
        </w:rPr>
        <w:t xml:space="preserve"> </w:t>
      </w:r>
      <w:r w:rsidRPr="00DA0244">
        <w:rPr>
          <w:rFonts w:ascii="GHEA Grapalat" w:hAnsi="GHEA Grapalat"/>
          <w:sz w:val="16"/>
          <w:szCs w:val="16"/>
        </w:rPr>
        <w:t>օրվան</w:t>
      </w:r>
      <w:r w:rsidRPr="00DA0244">
        <w:rPr>
          <w:rFonts w:ascii="GHEA Grapalat" w:hAnsi="GHEA Grapalat"/>
          <w:sz w:val="16"/>
          <w:szCs w:val="16"/>
          <w:lang w:val="es-ES"/>
        </w:rPr>
        <w:t xml:space="preserve"> </w:t>
      </w:r>
      <w:r w:rsidRPr="00DA0244">
        <w:rPr>
          <w:rFonts w:ascii="GHEA Grapalat" w:hAnsi="GHEA Grapalat"/>
          <w:sz w:val="16"/>
          <w:szCs w:val="16"/>
        </w:rPr>
        <w:t>նախորդող</w:t>
      </w:r>
      <w:r w:rsidRPr="00DA0244">
        <w:rPr>
          <w:rFonts w:ascii="GHEA Grapalat" w:hAnsi="GHEA Grapalat"/>
          <w:sz w:val="16"/>
          <w:szCs w:val="16"/>
          <w:lang w:val="es-ES"/>
        </w:rPr>
        <w:t xml:space="preserve"> </w:t>
      </w:r>
      <w:r w:rsidRPr="00DA0244">
        <w:rPr>
          <w:rFonts w:ascii="GHEA Grapalat" w:hAnsi="GHEA Grapalat"/>
          <w:sz w:val="16"/>
          <w:szCs w:val="16"/>
        </w:rPr>
        <w:t>մեկ</w:t>
      </w:r>
      <w:r w:rsidRPr="00DA0244">
        <w:rPr>
          <w:rFonts w:ascii="GHEA Grapalat" w:hAnsi="GHEA Grapalat"/>
          <w:sz w:val="16"/>
          <w:szCs w:val="16"/>
          <w:lang w:val="es-ES"/>
        </w:rPr>
        <w:t xml:space="preserve"> </w:t>
      </w:r>
      <w:r w:rsidRPr="00DA0244">
        <w:rPr>
          <w:rFonts w:ascii="GHEA Grapalat" w:hAnsi="GHEA Grapalat"/>
          <w:sz w:val="16"/>
          <w:szCs w:val="16"/>
        </w:rPr>
        <w:t>տարվա</w:t>
      </w:r>
      <w:r w:rsidRPr="00DA0244">
        <w:rPr>
          <w:rFonts w:ascii="GHEA Grapalat" w:hAnsi="GHEA Grapalat"/>
          <w:sz w:val="16"/>
          <w:szCs w:val="16"/>
          <w:lang w:val="es-ES"/>
        </w:rPr>
        <w:t xml:space="preserve"> </w:t>
      </w:r>
      <w:r w:rsidRPr="00DA0244">
        <w:rPr>
          <w:rFonts w:ascii="GHEA Grapalat" w:hAnsi="GHEA Grapalat"/>
          <w:sz w:val="16"/>
          <w:szCs w:val="16"/>
        </w:rPr>
        <w:t>ընթացքում</w:t>
      </w:r>
      <w:r w:rsidRPr="00DA0244">
        <w:rPr>
          <w:rFonts w:ascii="GHEA Grapalat" w:hAnsi="GHEA Grapalat"/>
          <w:sz w:val="16"/>
          <w:szCs w:val="16"/>
          <w:lang w:val="es-ES"/>
        </w:rPr>
        <w:t xml:space="preserve"> </w:t>
      </w:r>
      <w:r w:rsidRPr="00DA0244">
        <w:rPr>
          <w:rFonts w:ascii="GHEA Grapalat" w:hAnsi="GHEA Grapalat"/>
          <w:sz w:val="16"/>
          <w:szCs w:val="16"/>
        </w:rPr>
        <w:t>առկա</w:t>
      </w:r>
      <w:r w:rsidRPr="00DA0244">
        <w:rPr>
          <w:rFonts w:ascii="GHEA Grapalat" w:hAnsi="GHEA Grapalat"/>
          <w:sz w:val="16"/>
          <w:szCs w:val="16"/>
          <w:lang w:val="es-ES"/>
        </w:rPr>
        <w:t xml:space="preserve"> </w:t>
      </w:r>
      <w:r w:rsidRPr="00DA0244">
        <w:rPr>
          <w:rFonts w:ascii="GHEA Grapalat" w:hAnsi="GHEA Grapalat"/>
          <w:sz w:val="16"/>
          <w:szCs w:val="16"/>
        </w:rPr>
        <w:t>է</w:t>
      </w:r>
      <w:r w:rsidRPr="00DA0244">
        <w:rPr>
          <w:rFonts w:ascii="GHEA Grapalat" w:hAnsi="GHEA Grapalat"/>
          <w:sz w:val="16"/>
          <w:szCs w:val="16"/>
          <w:lang w:val="es-ES"/>
        </w:rPr>
        <w:t xml:space="preserve"> </w:t>
      </w:r>
      <w:r w:rsidRPr="00DA0244">
        <w:rPr>
          <w:rFonts w:ascii="GHEA Grapalat" w:hAnsi="GHEA Grapalat"/>
          <w:sz w:val="16"/>
          <w:szCs w:val="16"/>
        </w:rPr>
        <w:t>օրենքով</w:t>
      </w:r>
      <w:r w:rsidRPr="00DA0244">
        <w:rPr>
          <w:rFonts w:ascii="GHEA Grapalat" w:hAnsi="GHEA Grapalat"/>
          <w:sz w:val="16"/>
          <w:szCs w:val="16"/>
          <w:lang w:val="es-ES"/>
        </w:rPr>
        <w:t xml:space="preserve"> </w:t>
      </w:r>
      <w:r w:rsidRPr="00DA0244">
        <w:rPr>
          <w:rFonts w:ascii="GHEA Grapalat" w:hAnsi="GHEA Grapalat"/>
          <w:sz w:val="16"/>
          <w:szCs w:val="16"/>
        </w:rPr>
        <w:t>սահմանված</w:t>
      </w:r>
      <w:r w:rsidRPr="00DA0244">
        <w:rPr>
          <w:rFonts w:ascii="GHEA Grapalat" w:hAnsi="GHEA Grapalat"/>
          <w:sz w:val="16"/>
          <w:szCs w:val="16"/>
          <w:lang w:val="es-ES"/>
        </w:rPr>
        <w:t xml:space="preserve"> </w:t>
      </w:r>
      <w:r w:rsidRPr="00DA0244">
        <w:rPr>
          <w:rFonts w:ascii="GHEA Grapalat" w:hAnsi="GHEA Grapalat"/>
          <w:sz w:val="16"/>
          <w:szCs w:val="16"/>
        </w:rPr>
        <w:t>կարգով</w:t>
      </w:r>
      <w:r w:rsidRPr="00DA0244">
        <w:rPr>
          <w:rFonts w:ascii="GHEA Grapalat" w:hAnsi="GHEA Grapalat"/>
          <w:sz w:val="16"/>
          <w:szCs w:val="16"/>
          <w:lang w:val="es-ES"/>
        </w:rPr>
        <w:t xml:space="preserve"> </w:t>
      </w:r>
      <w:r w:rsidRPr="00DA0244">
        <w:rPr>
          <w:rFonts w:ascii="GHEA Grapalat" w:hAnsi="GHEA Grapalat"/>
          <w:sz w:val="16"/>
          <w:szCs w:val="16"/>
        </w:rPr>
        <w:t>կայացված</w:t>
      </w:r>
      <w:r w:rsidRPr="00DA0244">
        <w:rPr>
          <w:rFonts w:ascii="GHEA Grapalat" w:hAnsi="GHEA Grapalat"/>
          <w:sz w:val="16"/>
          <w:szCs w:val="16"/>
          <w:lang w:val="es-ES"/>
        </w:rPr>
        <w:t xml:space="preserve"> </w:t>
      </w:r>
      <w:r w:rsidRPr="00DA0244">
        <w:rPr>
          <w:rFonts w:ascii="GHEA Grapalat" w:hAnsi="GHEA Grapalat"/>
          <w:sz w:val="16"/>
          <w:szCs w:val="16"/>
        </w:rPr>
        <w:t>անբողոքարկելի</w:t>
      </w:r>
      <w:r w:rsidRPr="00DA0244">
        <w:rPr>
          <w:rFonts w:ascii="GHEA Grapalat" w:hAnsi="GHEA Grapalat"/>
          <w:sz w:val="16"/>
          <w:szCs w:val="16"/>
          <w:lang w:val="es-ES"/>
        </w:rPr>
        <w:t xml:space="preserve"> </w:t>
      </w:r>
      <w:r w:rsidRPr="00DA0244">
        <w:rPr>
          <w:rFonts w:ascii="GHEA Grapalat" w:hAnsi="GHEA Grapalat"/>
          <w:sz w:val="16"/>
          <w:szCs w:val="16"/>
        </w:rPr>
        <w:t>վարչական</w:t>
      </w:r>
      <w:r w:rsidRPr="00DA0244">
        <w:rPr>
          <w:rFonts w:ascii="GHEA Grapalat" w:hAnsi="GHEA Grapalat"/>
          <w:sz w:val="16"/>
          <w:szCs w:val="16"/>
          <w:lang w:val="es-ES"/>
        </w:rPr>
        <w:t xml:space="preserve"> </w:t>
      </w:r>
      <w:r w:rsidRPr="00DA0244">
        <w:rPr>
          <w:rFonts w:ascii="GHEA Grapalat" w:hAnsi="GHEA Grapalat"/>
          <w:sz w:val="16"/>
          <w:szCs w:val="16"/>
        </w:rPr>
        <w:t>ակտ</w:t>
      </w:r>
      <w:r w:rsidRPr="00DA0244">
        <w:rPr>
          <w:rFonts w:ascii="GHEA Grapalat" w:hAnsi="GHEA Grapalat"/>
          <w:sz w:val="16"/>
          <w:szCs w:val="16"/>
          <w:lang w:val="es-ES"/>
        </w:rPr>
        <w:t xml:space="preserve">` </w:t>
      </w:r>
      <w:r w:rsidRPr="00DA0244">
        <w:rPr>
          <w:rFonts w:ascii="GHEA Grapalat" w:hAnsi="GHEA Grapalat"/>
          <w:sz w:val="16"/>
          <w:szCs w:val="16"/>
        </w:rPr>
        <w:t>գնումների</w:t>
      </w:r>
      <w:r w:rsidRPr="00DA0244">
        <w:rPr>
          <w:rFonts w:ascii="GHEA Grapalat" w:hAnsi="GHEA Grapalat"/>
          <w:sz w:val="16"/>
          <w:szCs w:val="16"/>
          <w:lang w:val="es-ES"/>
        </w:rPr>
        <w:t xml:space="preserve"> </w:t>
      </w:r>
      <w:r w:rsidRPr="00DA0244">
        <w:rPr>
          <w:rFonts w:ascii="GHEA Grapalat" w:hAnsi="GHEA Grapalat"/>
          <w:sz w:val="16"/>
          <w:szCs w:val="16"/>
        </w:rPr>
        <w:t>ոլորտում</w:t>
      </w:r>
      <w:r w:rsidRPr="00DA0244">
        <w:rPr>
          <w:rFonts w:ascii="GHEA Grapalat" w:hAnsi="GHEA Grapalat"/>
          <w:sz w:val="16"/>
          <w:szCs w:val="16"/>
          <w:lang w:val="es-ES"/>
        </w:rPr>
        <w:t xml:space="preserve"> </w:t>
      </w:r>
      <w:r w:rsidRPr="00DA0244">
        <w:rPr>
          <w:rFonts w:ascii="GHEA Grapalat" w:hAnsi="GHEA Grapalat" w:cs="Sylfaen"/>
          <w:sz w:val="16"/>
          <w:szCs w:val="16"/>
        </w:rPr>
        <w:t>հակամրցակցային</w:t>
      </w:r>
      <w:r w:rsidRPr="00DA0244">
        <w:rPr>
          <w:rFonts w:ascii="GHEA Grapalat" w:hAnsi="GHEA Grapalat"/>
          <w:sz w:val="16"/>
          <w:szCs w:val="16"/>
          <w:lang w:val="es-ES"/>
        </w:rPr>
        <w:t xml:space="preserve"> </w:t>
      </w:r>
      <w:r w:rsidRPr="00DA0244">
        <w:rPr>
          <w:rFonts w:ascii="GHEA Grapalat" w:hAnsi="GHEA Grapalat" w:cs="Sylfaen"/>
          <w:sz w:val="16"/>
          <w:szCs w:val="16"/>
        </w:rPr>
        <w:t>համաձայնության</w:t>
      </w:r>
      <w:r w:rsidRPr="00DA0244">
        <w:rPr>
          <w:rFonts w:ascii="GHEA Grapalat" w:hAnsi="GHEA Grapalat"/>
          <w:sz w:val="16"/>
          <w:szCs w:val="16"/>
          <w:lang w:val="es-ES"/>
        </w:rPr>
        <w:t xml:space="preserve"> </w:t>
      </w:r>
      <w:r w:rsidRPr="00DA0244">
        <w:rPr>
          <w:rFonts w:ascii="GHEA Grapalat" w:hAnsi="GHEA Grapalat" w:cs="Sylfaen"/>
          <w:sz w:val="16"/>
          <w:szCs w:val="16"/>
        </w:rPr>
        <w:t>կամ</w:t>
      </w:r>
      <w:r w:rsidRPr="00DA0244">
        <w:rPr>
          <w:rFonts w:ascii="GHEA Grapalat" w:hAnsi="GHEA Grapalat"/>
          <w:sz w:val="16"/>
          <w:szCs w:val="16"/>
          <w:lang w:val="es-ES"/>
        </w:rPr>
        <w:t xml:space="preserve"> </w:t>
      </w:r>
      <w:r w:rsidRPr="00DA0244">
        <w:rPr>
          <w:rFonts w:ascii="GHEA Grapalat" w:hAnsi="GHEA Grapalat" w:cs="Sylfaen"/>
          <w:sz w:val="16"/>
          <w:szCs w:val="16"/>
        </w:rPr>
        <w:t>գերիշխող</w:t>
      </w:r>
      <w:r w:rsidRPr="00DA0244">
        <w:rPr>
          <w:rFonts w:ascii="GHEA Grapalat" w:hAnsi="GHEA Grapalat"/>
          <w:sz w:val="16"/>
          <w:szCs w:val="16"/>
          <w:lang w:val="es-ES"/>
        </w:rPr>
        <w:t xml:space="preserve"> </w:t>
      </w:r>
      <w:r w:rsidRPr="00DA0244">
        <w:rPr>
          <w:rFonts w:ascii="GHEA Grapalat" w:hAnsi="GHEA Grapalat" w:cs="Sylfaen"/>
          <w:sz w:val="16"/>
          <w:szCs w:val="16"/>
        </w:rPr>
        <w:t>դիրքի</w:t>
      </w:r>
      <w:r w:rsidRPr="00DA0244">
        <w:rPr>
          <w:rFonts w:ascii="GHEA Grapalat" w:hAnsi="GHEA Grapalat"/>
          <w:sz w:val="16"/>
          <w:szCs w:val="16"/>
          <w:lang w:val="es-ES"/>
        </w:rPr>
        <w:t xml:space="preserve"> </w:t>
      </w:r>
      <w:r w:rsidRPr="00DA0244">
        <w:rPr>
          <w:rFonts w:ascii="GHEA Grapalat" w:hAnsi="GHEA Grapalat" w:cs="Sylfaen"/>
          <w:sz w:val="16"/>
          <w:szCs w:val="16"/>
        </w:rPr>
        <w:t>չարաշահման</w:t>
      </w:r>
      <w:r w:rsidRPr="00DA0244">
        <w:rPr>
          <w:rFonts w:ascii="GHEA Grapalat" w:hAnsi="GHEA Grapalat"/>
          <w:sz w:val="16"/>
          <w:szCs w:val="16"/>
          <w:lang w:val="es-ES"/>
        </w:rPr>
        <w:t xml:space="preserve"> </w:t>
      </w:r>
      <w:r w:rsidRPr="00DA0244">
        <w:rPr>
          <w:rFonts w:ascii="GHEA Grapalat" w:hAnsi="GHEA Grapalat" w:cs="Sylfaen"/>
          <w:sz w:val="16"/>
          <w:szCs w:val="16"/>
        </w:rPr>
        <w:t>համար</w:t>
      </w:r>
      <w:r w:rsidRPr="00DA0244">
        <w:rPr>
          <w:rFonts w:ascii="GHEA Grapalat" w:hAnsi="GHEA Grapalat" w:cs="Sylfaen"/>
          <w:sz w:val="16"/>
          <w:szCs w:val="16"/>
          <w:lang w:val="es-ES"/>
        </w:rPr>
        <w:t>.</w:t>
      </w:r>
    </w:p>
    <w:p w:rsidR="00203F6B" w:rsidRPr="00DA0244" w:rsidRDefault="00203F6B" w:rsidP="00203F6B">
      <w:pPr>
        <w:ind w:firstLine="720"/>
        <w:jc w:val="both"/>
        <w:rPr>
          <w:rFonts w:ascii="GHEA Grapalat" w:hAnsi="GHEA Grapalat"/>
          <w:sz w:val="16"/>
          <w:szCs w:val="16"/>
          <w:lang w:val="es-ES"/>
        </w:rPr>
      </w:pPr>
      <w:r w:rsidRPr="00DA0244">
        <w:rPr>
          <w:rFonts w:ascii="GHEA Grapalat" w:hAnsi="GHEA Grapalat" w:cs="Sylfaen"/>
          <w:sz w:val="16"/>
          <w:szCs w:val="16"/>
          <w:lang w:val="es-ES"/>
        </w:rPr>
        <w:t xml:space="preserve">5) </w:t>
      </w:r>
      <w:r w:rsidRPr="00DA0244">
        <w:rPr>
          <w:rFonts w:ascii="GHEA Grapalat" w:hAnsi="GHEA Grapalat" w:cs="Sylfaen"/>
          <w:sz w:val="16"/>
          <w:szCs w:val="16"/>
        </w:rPr>
        <w:t>որոնք</w:t>
      </w:r>
      <w:r w:rsidRPr="00DA0244">
        <w:rPr>
          <w:rFonts w:ascii="GHEA Grapalat" w:hAnsi="GHEA Grapalat" w:cs="Sylfaen"/>
          <w:sz w:val="16"/>
          <w:szCs w:val="16"/>
          <w:lang w:val="es-ES"/>
        </w:rPr>
        <w:t xml:space="preserve"> </w:t>
      </w:r>
      <w:r w:rsidRPr="00DA0244">
        <w:rPr>
          <w:rFonts w:ascii="GHEA Grapalat" w:hAnsi="GHEA Grapalat" w:cs="Sylfaen"/>
          <w:sz w:val="16"/>
          <w:szCs w:val="16"/>
        </w:rPr>
        <w:t>հայտը</w:t>
      </w:r>
      <w:r w:rsidRPr="00DA0244">
        <w:rPr>
          <w:rFonts w:ascii="GHEA Grapalat" w:hAnsi="GHEA Grapalat" w:cs="Sylfaen"/>
          <w:sz w:val="16"/>
          <w:szCs w:val="16"/>
          <w:lang w:val="es-ES"/>
        </w:rPr>
        <w:t xml:space="preserve"> </w:t>
      </w:r>
      <w:r w:rsidRPr="00DA0244">
        <w:rPr>
          <w:rFonts w:ascii="GHEA Grapalat" w:hAnsi="GHEA Grapalat" w:cs="Sylfaen"/>
          <w:sz w:val="16"/>
          <w:szCs w:val="16"/>
        </w:rPr>
        <w:t>ներկայացնելու</w:t>
      </w:r>
      <w:r w:rsidRPr="00DA0244">
        <w:rPr>
          <w:rFonts w:ascii="GHEA Grapalat" w:hAnsi="GHEA Grapalat" w:cs="Sylfaen"/>
          <w:sz w:val="16"/>
          <w:szCs w:val="16"/>
          <w:lang w:val="es-ES"/>
        </w:rPr>
        <w:t xml:space="preserve"> </w:t>
      </w:r>
      <w:r w:rsidRPr="00DA0244">
        <w:rPr>
          <w:rFonts w:ascii="GHEA Grapalat" w:hAnsi="GHEA Grapalat" w:cs="Sylfaen"/>
          <w:sz w:val="16"/>
          <w:szCs w:val="16"/>
        </w:rPr>
        <w:t>օրվա</w:t>
      </w:r>
      <w:r w:rsidRPr="00DA0244">
        <w:rPr>
          <w:rFonts w:ascii="GHEA Grapalat" w:hAnsi="GHEA Grapalat" w:cs="Sylfaen"/>
          <w:sz w:val="16"/>
          <w:szCs w:val="16"/>
          <w:lang w:val="es-ES"/>
        </w:rPr>
        <w:t xml:space="preserve"> </w:t>
      </w:r>
      <w:r w:rsidRPr="00DA0244">
        <w:rPr>
          <w:rFonts w:ascii="GHEA Grapalat" w:hAnsi="GHEA Grapalat" w:cs="Sylfaen"/>
          <w:sz w:val="16"/>
          <w:szCs w:val="16"/>
        </w:rPr>
        <w:t>դրությամբ</w:t>
      </w:r>
      <w:r w:rsidRPr="00DA0244">
        <w:rPr>
          <w:rFonts w:ascii="GHEA Grapalat" w:hAnsi="GHEA Grapalat" w:cs="Sylfaen"/>
          <w:sz w:val="16"/>
          <w:szCs w:val="16"/>
          <w:lang w:val="es-ES"/>
        </w:rPr>
        <w:t xml:space="preserve"> </w:t>
      </w:r>
      <w:r w:rsidRPr="00DA0244">
        <w:rPr>
          <w:rFonts w:ascii="GHEA Grapalat" w:hAnsi="GHEA Grapalat" w:cs="Sylfaen"/>
          <w:sz w:val="16"/>
          <w:szCs w:val="16"/>
        </w:rPr>
        <w:t>ներառված</w:t>
      </w:r>
      <w:r w:rsidRPr="00DA0244">
        <w:rPr>
          <w:rFonts w:ascii="GHEA Grapalat" w:hAnsi="GHEA Grapalat" w:cs="Sylfaen"/>
          <w:sz w:val="16"/>
          <w:szCs w:val="16"/>
          <w:lang w:val="es-ES"/>
        </w:rPr>
        <w:t xml:space="preserve"> </w:t>
      </w:r>
      <w:r w:rsidRPr="00DA0244">
        <w:rPr>
          <w:rFonts w:ascii="GHEA Grapalat" w:hAnsi="GHEA Grapalat" w:cs="Sylfaen"/>
          <w:sz w:val="16"/>
          <w:szCs w:val="16"/>
        </w:rPr>
        <w:t>են</w:t>
      </w:r>
      <w:r w:rsidRPr="00DA0244">
        <w:rPr>
          <w:rFonts w:ascii="GHEA Grapalat" w:hAnsi="GHEA Grapalat" w:cs="Sylfaen"/>
          <w:sz w:val="16"/>
          <w:szCs w:val="16"/>
          <w:lang w:val="es-ES"/>
        </w:rPr>
        <w:t xml:space="preserve"> </w:t>
      </w:r>
      <w:r w:rsidRPr="00DA0244">
        <w:rPr>
          <w:rFonts w:ascii="GHEA Grapalat" w:hAnsi="GHEA Grapalat" w:cs="Sylfaen"/>
          <w:sz w:val="16"/>
          <w:szCs w:val="16"/>
        </w:rPr>
        <w:t>Եվրասիական</w:t>
      </w:r>
      <w:r w:rsidRPr="00DA0244">
        <w:rPr>
          <w:rFonts w:ascii="GHEA Grapalat" w:hAnsi="GHEA Grapalat" w:cs="Sylfaen"/>
          <w:sz w:val="16"/>
          <w:szCs w:val="16"/>
          <w:lang w:val="es-ES"/>
        </w:rPr>
        <w:t xml:space="preserve"> </w:t>
      </w:r>
      <w:r w:rsidRPr="00DA0244">
        <w:rPr>
          <w:rFonts w:ascii="GHEA Grapalat" w:hAnsi="GHEA Grapalat" w:cs="Sylfaen"/>
          <w:sz w:val="16"/>
          <w:szCs w:val="16"/>
        </w:rPr>
        <w:t>տնտեսական</w:t>
      </w:r>
      <w:r w:rsidRPr="00DA0244">
        <w:rPr>
          <w:rFonts w:ascii="GHEA Grapalat" w:hAnsi="GHEA Grapalat" w:cs="Sylfaen"/>
          <w:sz w:val="16"/>
          <w:szCs w:val="16"/>
          <w:lang w:val="es-ES"/>
        </w:rPr>
        <w:t xml:space="preserve"> </w:t>
      </w:r>
      <w:r w:rsidRPr="00DA0244">
        <w:rPr>
          <w:rFonts w:ascii="GHEA Grapalat" w:hAnsi="GHEA Grapalat" w:cs="Sylfaen"/>
          <w:sz w:val="16"/>
          <w:szCs w:val="16"/>
        </w:rPr>
        <w:t>միությանն</w:t>
      </w:r>
      <w:r w:rsidRPr="00DA0244">
        <w:rPr>
          <w:rFonts w:ascii="GHEA Grapalat" w:hAnsi="GHEA Grapalat" w:cs="Sylfaen"/>
          <w:sz w:val="16"/>
          <w:szCs w:val="16"/>
          <w:lang w:val="es-ES"/>
        </w:rPr>
        <w:t xml:space="preserve"> </w:t>
      </w:r>
      <w:r w:rsidRPr="00DA0244">
        <w:rPr>
          <w:rFonts w:ascii="GHEA Grapalat" w:hAnsi="GHEA Grapalat" w:cs="Sylfaen"/>
          <w:sz w:val="16"/>
          <w:szCs w:val="16"/>
        </w:rPr>
        <w:t>անդամակցող</w:t>
      </w:r>
      <w:r w:rsidRPr="00DA0244">
        <w:rPr>
          <w:rFonts w:ascii="GHEA Grapalat" w:hAnsi="GHEA Grapalat" w:cs="Sylfaen"/>
          <w:sz w:val="16"/>
          <w:szCs w:val="16"/>
          <w:lang w:val="es-ES"/>
        </w:rPr>
        <w:t xml:space="preserve"> </w:t>
      </w:r>
      <w:r w:rsidRPr="00DA0244">
        <w:rPr>
          <w:rFonts w:ascii="GHEA Grapalat" w:hAnsi="GHEA Grapalat" w:cs="Sylfaen"/>
          <w:sz w:val="16"/>
          <w:szCs w:val="16"/>
        </w:rPr>
        <w:t>երկրների</w:t>
      </w:r>
      <w:r w:rsidRPr="00DA0244">
        <w:rPr>
          <w:rFonts w:ascii="GHEA Grapalat" w:hAnsi="GHEA Grapalat" w:cs="Sylfaen"/>
          <w:sz w:val="16"/>
          <w:szCs w:val="16"/>
          <w:lang w:val="es-ES"/>
        </w:rPr>
        <w:t xml:space="preserve"> </w:t>
      </w:r>
      <w:r w:rsidRPr="00DA0244">
        <w:rPr>
          <w:rFonts w:ascii="GHEA Grapalat" w:hAnsi="GHEA Grapalat" w:cs="Sylfaen"/>
          <w:sz w:val="16"/>
          <w:szCs w:val="16"/>
        </w:rPr>
        <w:t>գնումների</w:t>
      </w:r>
      <w:r w:rsidRPr="00DA0244">
        <w:rPr>
          <w:rFonts w:ascii="GHEA Grapalat" w:hAnsi="GHEA Grapalat" w:cs="Sylfaen"/>
          <w:sz w:val="16"/>
          <w:szCs w:val="16"/>
          <w:lang w:val="es-ES"/>
        </w:rPr>
        <w:t xml:space="preserve"> </w:t>
      </w:r>
      <w:r w:rsidRPr="00DA0244">
        <w:rPr>
          <w:rFonts w:ascii="GHEA Grapalat" w:hAnsi="GHEA Grapalat" w:cs="Sylfaen"/>
          <w:sz w:val="16"/>
          <w:szCs w:val="16"/>
        </w:rPr>
        <w:t>մասին</w:t>
      </w:r>
      <w:r w:rsidRPr="00DA0244">
        <w:rPr>
          <w:rFonts w:ascii="GHEA Grapalat" w:hAnsi="GHEA Grapalat" w:cs="Sylfaen"/>
          <w:sz w:val="16"/>
          <w:szCs w:val="16"/>
          <w:lang w:val="es-ES"/>
        </w:rPr>
        <w:t xml:space="preserve"> </w:t>
      </w:r>
      <w:r w:rsidRPr="00DA0244">
        <w:rPr>
          <w:rFonts w:ascii="GHEA Grapalat" w:hAnsi="GHEA Grapalat" w:cs="Sylfaen"/>
          <w:sz w:val="16"/>
          <w:szCs w:val="16"/>
        </w:rPr>
        <w:t>օրենսդրության</w:t>
      </w:r>
      <w:r w:rsidRPr="00DA0244">
        <w:rPr>
          <w:rFonts w:ascii="GHEA Grapalat" w:hAnsi="GHEA Grapalat" w:cs="Sylfaen"/>
          <w:sz w:val="16"/>
          <w:szCs w:val="16"/>
          <w:lang w:val="es-ES"/>
        </w:rPr>
        <w:t xml:space="preserve"> </w:t>
      </w:r>
      <w:r w:rsidRPr="00DA0244">
        <w:rPr>
          <w:rFonts w:ascii="GHEA Grapalat" w:hAnsi="GHEA Grapalat" w:cs="Sylfaen"/>
          <w:sz w:val="16"/>
          <w:szCs w:val="16"/>
        </w:rPr>
        <w:t>համաձայն</w:t>
      </w:r>
      <w:r w:rsidRPr="00DA0244">
        <w:rPr>
          <w:rFonts w:ascii="GHEA Grapalat" w:hAnsi="GHEA Grapalat" w:cs="Sylfaen"/>
          <w:sz w:val="16"/>
          <w:szCs w:val="16"/>
          <w:lang w:val="es-ES"/>
        </w:rPr>
        <w:t xml:space="preserve"> </w:t>
      </w:r>
      <w:r w:rsidRPr="00DA0244">
        <w:rPr>
          <w:rFonts w:ascii="GHEA Grapalat" w:hAnsi="GHEA Grapalat" w:cs="Sylfaen"/>
          <w:sz w:val="16"/>
          <w:szCs w:val="16"/>
        </w:rPr>
        <w:t>հրապարակված</w:t>
      </w:r>
      <w:r w:rsidRPr="00DA0244">
        <w:rPr>
          <w:rFonts w:ascii="GHEA Grapalat" w:hAnsi="GHEA Grapalat" w:cs="Sylfaen"/>
          <w:sz w:val="16"/>
          <w:szCs w:val="16"/>
          <w:lang w:val="es-ES"/>
        </w:rPr>
        <w:t xml:space="preserve"> </w:t>
      </w:r>
      <w:r w:rsidRPr="00DA0244">
        <w:rPr>
          <w:rFonts w:ascii="GHEA Grapalat" w:hAnsi="GHEA Grapalat" w:cs="Sylfaen"/>
          <w:sz w:val="16"/>
          <w:szCs w:val="16"/>
        </w:rPr>
        <w:t>գնումների</w:t>
      </w:r>
      <w:r w:rsidRPr="00DA0244">
        <w:rPr>
          <w:rFonts w:ascii="GHEA Grapalat" w:hAnsi="GHEA Grapalat" w:cs="Sylfaen"/>
          <w:sz w:val="16"/>
          <w:szCs w:val="16"/>
          <w:lang w:val="es-ES"/>
        </w:rPr>
        <w:t xml:space="preserve"> </w:t>
      </w:r>
      <w:r w:rsidRPr="00DA0244">
        <w:rPr>
          <w:rFonts w:ascii="GHEA Grapalat" w:hAnsi="GHEA Grapalat" w:cs="Sylfaen"/>
          <w:sz w:val="16"/>
          <w:szCs w:val="16"/>
        </w:rPr>
        <w:t>գործընթացին</w:t>
      </w:r>
      <w:r w:rsidRPr="00DA0244">
        <w:rPr>
          <w:rFonts w:ascii="GHEA Grapalat" w:hAnsi="GHEA Grapalat"/>
          <w:sz w:val="16"/>
          <w:szCs w:val="16"/>
          <w:lang w:val="es-ES"/>
        </w:rPr>
        <w:t xml:space="preserve"> </w:t>
      </w:r>
      <w:r w:rsidRPr="00DA0244">
        <w:rPr>
          <w:rFonts w:ascii="GHEA Grapalat" w:hAnsi="GHEA Grapalat" w:cs="Sylfaen"/>
          <w:sz w:val="16"/>
          <w:szCs w:val="16"/>
        </w:rPr>
        <w:t>մասնակցելու</w:t>
      </w:r>
      <w:r w:rsidRPr="00DA0244">
        <w:rPr>
          <w:rFonts w:ascii="GHEA Grapalat" w:hAnsi="GHEA Grapalat"/>
          <w:sz w:val="16"/>
          <w:szCs w:val="16"/>
          <w:lang w:val="es-ES"/>
        </w:rPr>
        <w:t xml:space="preserve"> </w:t>
      </w:r>
      <w:r w:rsidRPr="00DA0244">
        <w:rPr>
          <w:rFonts w:ascii="GHEA Grapalat" w:hAnsi="GHEA Grapalat" w:cs="Sylfaen"/>
          <w:sz w:val="16"/>
          <w:szCs w:val="16"/>
        </w:rPr>
        <w:t>իրավունք</w:t>
      </w:r>
      <w:r w:rsidRPr="00DA0244">
        <w:rPr>
          <w:rFonts w:ascii="GHEA Grapalat" w:hAnsi="GHEA Grapalat"/>
          <w:sz w:val="16"/>
          <w:szCs w:val="16"/>
          <w:lang w:val="es-ES"/>
        </w:rPr>
        <w:t xml:space="preserve"> </w:t>
      </w:r>
      <w:r w:rsidRPr="00DA0244">
        <w:rPr>
          <w:rFonts w:ascii="GHEA Grapalat" w:hAnsi="GHEA Grapalat" w:cs="Sylfaen"/>
          <w:sz w:val="16"/>
          <w:szCs w:val="16"/>
        </w:rPr>
        <w:t>չունեցող</w:t>
      </w:r>
      <w:r w:rsidRPr="00DA0244">
        <w:rPr>
          <w:rFonts w:ascii="GHEA Grapalat" w:hAnsi="GHEA Grapalat"/>
          <w:sz w:val="16"/>
          <w:szCs w:val="16"/>
          <w:lang w:val="es-ES"/>
        </w:rPr>
        <w:t xml:space="preserve"> </w:t>
      </w:r>
      <w:r w:rsidRPr="00DA0244">
        <w:rPr>
          <w:rFonts w:ascii="GHEA Grapalat" w:hAnsi="GHEA Grapalat" w:cs="Sylfaen"/>
          <w:sz w:val="16"/>
          <w:szCs w:val="16"/>
        </w:rPr>
        <w:t>մասնակիցների</w:t>
      </w:r>
      <w:r w:rsidRPr="00DA0244">
        <w:rPr>
          <w:rFonts w:ascii="GHEA Grapalat" w:hAnsi="GHEA Grapalat"/>
          <w:sz w:val="16"/>
          <w:szCs w:val="16"/>
          <w:lang w:val="es-ES"/>
        </w:rPr>
        <w:t xml:space="preserve"> </w:t>
      </w:r>
      <w:r w:rsidRPr="00DA0244">
        <w:rPr>
          <w:rFonts w:ascii="GHEA Grapalat" w:hAnsi="GHEA Grapalat" w:cs="Sylfaen"/>
          <w:sz w:val="16"/>
          <w:szCs w:val="16"/>
        </w:rPr>
        <w:t>ցուցակում</w:t>
      </w:r>
      <w:r w:rsidRPr="00DA0244">
        <w:rPr>
          <w:rFonts w:ascii="GHEA Grapalat" w:hAnsi="GHEA Grapalat" w:cs="Sylfaen"/>
          <w:sz w:val="16"/>
          <w:szCs w:val="16"/>
          <w:lang w:val="es-ES"/>
        </w:rPr>
        <w:t xml:space="preserve">. </w:t>
      </w:r>
    </w:p>
    <w:p w:rsidR="00203F6B" w:rsidRPr="00DA0244" w:rsidRDefault="00203F6B" w:rsidP="00203F6B">
      <w:pPr>
        <w:ind w:firstLine="567"/>
        <w:jc w:val="both"/>
        <w:rPr>
          <w:rFonts w:ascii="GHEA Grapalat" w:hAnsi="GHEA Grapalat"/>
          <w:sz w:val="16"/>
          <w:szCs w:val="16"/>
          <w:lang w:val="es-ES"/>
        </w:rPr>
      </w:pPr>
      <w:r w:rsidRPr="00DA0244">
        <w:rPr>
          <w:rFonts w:ascii="GHEA Grapalat" w:hAnsi="GHEA Grapalat"/>
          <w:sz w:val="16"/>
          <w:szCs w:val="16"/>
          <w:lang w:val="es-ES"/>
        </w:rPr>
        <w:t xml:space="preserve">   6) </w:t>
      </w:r>
      <w:r w:rsidRPr="00DA0244">
        <w:rPr>
          <w:rFonts w:ascii="GHEA Grapalat" w:hAnsi="GHEA Grapalat"/>
          <w:sz w:val="16"/>
          <w:szCs w:val="16"/>
        </w:rPr>
        <w:t>որոնք</w:t>
      </w:r>
      <w:r w:rsidRPr="00DA0244">
        <w:rPr>
          <w:rFonts w:ascii="GHEA Grapalat" w:hAnsi="GHEA Grapalat"/>
          <w:sz w:val="16"/>
          <w:szCs w:val="16"/>
          <w:lang w:val="es-ES"/>
        </w:rPr>
        <w:t xml:space="preserve"> </w:t>
      </w:r>
      <w:r w:rsidRPr="00DA0244">
        <w:rPr>
          <w:rFonts w:ascii="GHEA Grapalat" w:hAnsi="GHEA Grapalat"/>
          <w:sz w:val="16"/>
          <w:szCs w:val="16"/>
        </w:rPr>
        <w:t>հայտը</w:t>
      </w:r>
      <w:r w:rsidRPr="00DA0244">
        <w:rPr>
          <w:rFonts w:ascii="GHEA Grapalat" w:hAnsi="GHEA Grapalat"/>
          <w:sz w:val="16"/>
          <w:szCs w:val="16"/>
          <w:lang w:val="es-ES"/>
        </w:rPr>
        <w:t xml:space="preserve"> </w:t>
      </w:r>
      <w:r w:rsidRPr="00DA0244">
        <w:rPr>
          <w:rFonts w:ascii="GHEA Grapalat" w:hAnsi="GHEA Grapalat"/>
          <w:sz w:val="16"/>
          <w:szCs w:val="16"/>
        </w:rPr>
        <w:t>ներկայացնելու</w:t>
      </w:r>
      <w:r w:rsidRPr="00DA0244">
        <w:rPr>
          <w:rFonts w:ascii="GHEA Grapalat" w:hAnsi="GHEA Grapalat"/>
          <w:sz w:val="16"/>
          <w:szCs w:val="16"/>
          <w:lang w:val="es-ES"/>
        </w:rPr>
        <w:t xml:space="preserve"> </w:t>
      </w:r>
      <w:r w:rsidRPr="00DA0244">
        <w:rPr>
          <w:rFonts w:ascii="GHEA Grapalat" w:hAnsi="GHEA Grapalat"/>
          <w:sz w:val="16"/>
          <w:szCs w:val="16"/>
        </w:rPr>
        <w:t>օրվա</w:t>
      </w:r>
      <w:r w:rsidRPr="00DA0244">
        <w:rPr>
          <w:rFonts w:ascii="GHEA Grapalat" w:hAnsi="GHEA Grapalat"/>
          <w:sz w:val="16"/>
          <w:szCs w:val="16"/>
          <w:lang w:val="es-ES"/>
        </w:rPr>
        <w:t xml:space="preserve"> </w:t>
      </w:r>
      <w:r w:rsidRPr="00DA0244">
        <w:rPr>
          <w:rFonts w:ascii="GHEA Grapalat" w:hAnsi="GHEA Grapalat"/>
          <w:sz w:val="16"/>
          <w:szCs w:val="16"/>
        </w:rPr>
        <w:t>դրությամբ</w:t>
      </w:r>
      <w:r w:rsidRPr="00DA0244">
        <w:rPr>
          <w:rFonts w:ascii="GHEA Grapalat" w:hAnsi="GHEA Grapalat"/>
          <w:sz w:val="16"/>
          <w:szCs w:val="16"/>
          <w:lang w:val="es-ES"/>
        </w:rPr>
        <w:t xml:space="preserve"> </w:t>
      </w:r>
      <w:r w:rsidRPr="00DA0244">
        <w:rPr>
          <w:rFonts w:ascii="GHEA Grapalat" w:hAnsi="GHEA Grapalat" w:cs="Sylfaen"/>
          <w:sz w:val="16"/>
          <w:szCs w:val="16"/>
        </w:rPr>
        <w:t>ներառված</w:t>
      </w:r>
      <w:r w:rsidRPr="00DA0244">
        <w:rPr>
          <w:rFonts w:ascii="GHEA Grapalat" w:hAnsi="GHEA Grapalat"/>
          <w:sz w:val="16"/>
          <w:szCs w:val="16"/>
          <w:lang w:val="es-ES"/>
        </w:rPr>
        <w:t xml:space="preserve"> </w:t>
      </w:r>
      <w:r w:rsidRPr="00DA0244">
        <w:rPr>
          <w:rFonts w:ascii="GHEA Grapalat" w:hAnsi="GHEA Grapalat" w:cs="Sylfaen"/>
          <w:sz w:val="16"/>
          <w:szCs w:val="16"/>
        </w:rPr>
        <w:t>են</w:t>
      </w:r>
      <w:r w:rsidRPr="00DA0244">
        <w:rPr>
          <w:rFonts w:ascii="GHEA Grapalat" w:hAnsi="GHEA Grapalat"/>
          <w:sz w:val="16"/>
          <w:szCs w:val="16"/>
          <w:lang w:val="es-ES"/>
        </w:rPr>
        <w:t xml:space="preserve"> </w:t>
      </w:r>
      <w:r w:rsidRPr="00DA0244">
        <w:rPr>
          <w:rFonts w:ascii="GHEA Grapalat" w:hAnsi="GHEA Grapalat" w:cs="Sylfaen"/>
          <w:sz w:val="16"/>
          <w:szCs w:val="16"/>
        </w:rPr>
        <w:t>գնումների</w:t>
      </w:r>
      <w:r w:rsidRPr="00DA0244">
        <w:rPr>
          <w:rFonts w:ascii="GHEA Grapalat" w:hAnsi="GHEA Grapalat" w:cs="Sylfaen"/>
          <w:sz w:val="16"/>
          <w:szCs w:val="16"/>
          <w:lang w:val="es-ES"/>
        </w:rPr>
        <w:t xml:space="preserve"> </w:t>
      </w:r>
      <w:r w:rsidRPr="00DA0244">
        <w:rPr>
          <w:rFonts w:ascii="GHEA Grapalat" w:hAnsi="GHEA Grapalat" w:cs="Sylfaen"/>
          <w:sz w:val="16"/>
          <w:szCs w:val="16"/>
        </w:rPr>
        <w:t>գործընթացին</w:t>
      </w:r>
      <w:r w:rsidRPr="00DA0244">
        <w:rPr>
          <w:rFonts w:ascii="GHEA Grapalat" w:hAnsi="GHEA Grapalat"/>
          <w:sz w:val="16"/>
          <w:szCs w:val="16"/>
          <w:lang w:val="es-ES"/>
        </w:rPr>
        <w:t xml:space="preserve"> </w:t>
      </w:r>
      <w:r w:rsidRPr="00DA0244">
        <w:rPr>
          <w:rFonts w:ascii="GHEA Grapalat" w:hAnsi="GHEA Grapalat" w:cs="Sylfaen"/>
          <w:sz w:val="16"/>
          <w:szCs w:val="16"/>
        </w:rPr>
        <w:t>մասնակցելու</w:t>
      </w:r>
      <w:r w:rsidRPr="00DA0244">
        <w:rPr>
          <w:rFonts w:ascii="GHEA Grapalat" w:hAnsi="GHEA Grapalat"/>
          <w:sz w:val="16"/>
          <w:szCs w:val="16"/>
          <w:lang w:val="es-ES"/>
        </w:rPr>
        <w:t xml:space="preserve"> </w:t>
      </w:r>
      <w:r w:rsidRPr="00DA0244">
        <w:rPr>
          <w:rFonts w:ascii="GHEA Grapalat" w:hAnsi="GHEA Grapalat" w:cs="Sylfaen"/>
          <w:sz w:val="16"/>
          <w:szCs w:val="16"/>
        </w:rPr>
        <w:t>իրավունք</w:t>
      </w:r>
      <w:r w:rsidRPr="00DA0244">
        <w:rPr>
          <w:rFonts w:ascii="GHEA Grapalat" w:hAnsi="GHEA Grapalat"/>
          <w:sz w:val="16"/>
          <w:szCs w:val="16"/>
          <w:lang w:val="es-ES"/>
        </w:rPr>
        <w:t xml:space="preserve"> </w:t>
      </w:r>
      <w:r w:rsidRPr="00DA0244">
        <w:rPr>
          <w:rFonts w:ascii="GHEA Grapalat" w:hAnsi="GHEA Grapalat" w:cs="Sylfaen"/>
          <w:sz w:val="16"/>
          <w:szCs w:val="16"/>
        </w:rPr>
        <w:t>չունեցող</w:t>
      </w:r>
      <w:r w:rsidRPr="00DA0244">
        <w:rPr>
          <w:rFonts w:ascii="GHEA Grapalat" w:hAnsi="GHEA Grapalat"/>
          <w:sz w:val="16"/>
          <w:szCs w:val="16"/>
          <w:lang w:val="es-ES"/>
        </w:rPr>
        <w:t xml:space="preserve"> </w:t>
      </w:r>
      <w:r w:rsidRPr="00DA0244">
        <w:rPr>
          <w:rFonts w:ascii="GHEA Grapalat" w:hAnsi="GHEA Grapalat" w:cs="Sylfaen"/>
          <w:sz w:val="16"/>
          <w:szCs w:val="16"/>
        </w:rPr>
        <w:t>մասնակիցների</w:t>
      </w:r>
      <w:r w:rsidRPr="00DA0244">
        <w:rPr>
          <w:rFonts w:ascii="GHEA Grapalat" w:hAnsi="GHEA Grapalat"/>
          <w:sz w:val="16"/>
          <w:szCs w:val="16"/>
          <w:lang w:val="es-ES"/>
        </w:rPr>
        <w:t xml:space="preserve"> </w:t>
      </w:r>
      <w:r w:rsidRPr="00DA0244">
        <w:rPr>
          <w:rFonts w:ascii="GHEA Grapalat" w:hAnsi="GHEA Grapalat" w:cs="Sylfaen"/>
          <w:sz w:val="16"/>
          <w:szCs w:val="16"/>
        </w:rPr>
        <w:t>ցուցակում</w:t>
      </w:r>
      <w:r w:rsidRPr="00DA0244">
        <w:rPr>
          <w:rFonts w:ascii="GHEA Grapalat" w:hAnsi="GHEA Grapalat"/>
          <w:sz w:val="16"/>
          <w:szCs w:val="16"/>
          <w:lang w:val="es-ES"/>
        </w:rPr>
        <w:t>:</w:t>
      </w:r>
    </w:p>
    <w:p w:rsidR="00203F6B" w:rsidRPr="00DA0244" w:rsidRDefault="00203F6B" w:rsidP="00203F6B">
      <w:pPr>
        <w:ind w:firstLine="567"/>
        <w:jc w:val="both"/>
        <w:rPr>
          <w:rFonts w:ascii="GHEA Grapalat" w:hAnsi="GHEA Grapalat"/>
          <w:sz w:val="16"/>
          <w:szCs w:val="16"/>
          <w:lang w:val="es-ES"/>
        </w:rPr>
      </w:pPr>
      <w:r w:rsidRPr="00DA0244">
        <w:rPr>
          <w:rFonts w:ascii="GHEA Grapalat" w:hAnsi="GHEA Grapalat" w:cs="Sylfaen"/>
          <w:sz w:val="16"/>
          <w:szCs w:val="16"/>
          <w:lang w:val="es-ES"/>
        </w:rPr>
        <w:t xml:space="preserve"> 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203F6B" w:rsidRPr="00DA0244" w:rsidRDefault="00203F6B" w:rsidP="00203F6B">
      <w:pPr>
        <w:ind w:firstLine="567"/>
        <w:jc w:val="both"/>
        <w:rPr>
          <w:rFonts w:ascii="GHEA Grapalat" w:hAnsi="GHEA Grapalat" w:cs="Sylfaen"/>
          <w:sz w:val="16"/>
          <w:szCs w:val="16"/>
          <w:lang w:val="es-ES"/>
        </w:rPr>
      </w:pPr>
      <w:r w:rsidRPr="00DA0244">
        <w:rPr>
          <w:rFonts w:ascii="GHEA Grapalat" w:hAnsi="GHEA Grapalat" w:cs="Sylfaen"/>
          <w:sz w:val="16"/>
          <w:szCs w:val="16"/>
          <w:lang w:val="es-ES"/>
        </w:rPr>
        <w:t>2.2 Մասնակցության իրավունքի գնահատման համար մասնակիցը հայտով պետք է ներկայացնի իր կողմից հաստատված` սույն</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հրավերի</w:t>
      </w:r>
      <w:r w:rsidRPr="00DA0244">
        <w:rPr>
          <w:rFonts w:ascii="GHEA Grapalat" w:hAnsi="GHEA Grapalat" w:cs="Arial"/>
          <w:sz w:val="16"/>
          <w:szCs w:val="16"/>
          <w:lang w:val="es-ES"/>
        </w:rPr>
        <w:t xml:space="preserve"> 2-րդ </w:t>
      </w:r>
      <w:r w:rsidRPr="00DA0244">
        <w:rPr>
          <w:rFonts w:ascii="GHEA Grapalat" w:hAnsi="GHEA Grapalat" w:cs="Sylfaen"/>
          <w:sz w:val="16"/>
          <w:szCs w:val="16"/>
          <w:lang w:val="es-ES"/>
        </w:rPr>
        <w:t>մասի</w:t>
      </w:r>
      <w:r w:rsidRPr="00DA0244">
        <w:rPr>
          <w:rFonts w:ascii="GHEA Grapalat" w:hAnsi="GHEA Grapalat" w:cs="Arial"/>
          <w:sz w:val="16"/>
          <w:szCs w:val="16"/>
          <w:lang w:val="es-ES"/>
        </w:rPr>
        <w:t xml:space="preserve"> 2.2 </w:t>
      </w:r>
      <w:r w:rsidRPr="00DA0244">
        <w:rPr>
          <w:rFonts w:ascii="GHEA Grapalat" w:hAnsi="GHEA Grapalat" w:cs="Sylfaen"/>
          <w:sz w:val="16"/>
          <w:szCs w:val="16"/>
          <w:lang w:val="es-ES"/>
        </w:rPr>
        <w:t>կետով</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նախատեսված</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գրավոր</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 xml:space="preserve">հայտարարություն: </w:t>
      </w:r>
      <w:r w:rsidRPr="00DA0244">
        <w:rPr>
          <w:rFonts w:ascii="GHEA Grapalat" w:hAnsi="GHEA Grapalat" w:cs="Sylfaen"/>
          <w:sz w:val="16"/>
          <w:szCs w:val="16"/>
        </w:rPr>
        <w:t>Բացի</w:t>
      </w:r>
      <w:r w:rsidRPr="00DA0244">
        <w:rPr>
          <w:rFonts w:ascii="GHEA Grapalat" w:hAnsi="GHEA Grapalat" w:cs="Sylfaen"/>
          <w:sz w:val="16"/>
          <w:szCs w:val="16"/>
          <w:lang w:val="es-ES"/>
        </w:rPr>
        <w:t xml:space="preserve"> </w:t>
      </w:r>
      <w:r w:rsidRPr="00DA0244">
        <w:rPr>
          <w:rFonts w:ascii="GHEA Grapalat" w:hAnsi="GHEA Grapalat" w:cs="Sylfaen"/>
          <w:sz w:val="16"/>
          <w:szCs w:val="16"/>
        </w:rPr>
        <w:t>սույն</w:t>
      </w:r>
      <w:r w:rsidRPr="00DA0244">
        <w:rPr>
          <w:rFonts w:ascii="GHEA Grapalat" w:hAnsi="GHEA Grapalat" w:cs="Sylfaen"/>
          <w:sz w:val="16"/>
          <w:szCs w:val="16"/>
          <w:lang w:val="es-ES"/>
        </w:rPr>
        <w:t xml:space="preserve"> </w:t>
      </w:r>
      <w:r w:rsidRPr="00DA0244">
        <w:rPr>
          <w:rFonts w:ascii="GHEA Grapalat" w:hAnsi="GHEA Grapalat" w:cs="Sylfaen"/>
          <w:sz w:val="16"/>
          <w:szCs w:val="16"/>
        </w:rPr>
        <w:t>կետով</w:t>
      </w:r>
      <w:r w:rsidRPr="00DA0244">
        <w:rPr>
          <w:rFonts w:ascii="GHEA Grapalat" w:hAnsi="GHEA Grapalat" w:cs="Sylfaen"/>
          <w:sz w:val="16"/>
          <w:szCs w:val="16"/>
          <w:lang w:val="es-ES"/>
        </w:rPr>
        <w:t xml:space="preserve"> </w:t>
      </w:r>
      <w:r w:rsidRPr="00DA0244">
        <w:rPr>
          <w:rFonts w:ascii="GHEA Grapalat" w:hAnsi="GHEA Grapalat" w:cs="Sylfaen"/>
          <w:sz w:val="16"/>
          <w:szCs w:val="16"/>
        </w:rPr>
        <w:t>նախատեսված</w:t>
      </w:r>
      <w:r w:rsidRPr="00DA0244">
        <w:rPr>
          <w:rFonts w:ascii="GHEA Grapalat" w:hAnsi="GHEA Grapalat" w:cs="Sylfaen"/>
          <w:sz w:val="16"/>
          <w:szCs w:val="16"/>
          <w:lang w:val="es-ES"/>
        </w:rPr>
        <w:t xml:space="preserve"> </w:t>
      </w:r>
      <w:r w:rsidRPr="00DA0244">
        <w:rPr>
          <w:rFonts w:ascii="GHEA Grapalat" w:hAnsi="GHEA Grapalat" w:cs="Sylfaen"/>
          <w:sz w:val="16"/>
          <w:szCs w:val="16"/>
        </w:rPr>
        <w:t>հայտարարությունից</w:t>
      </w:r>
      <w:r w:rsidRPr="00DA0244">
        <w:rPr>
          <w:rFonts w:ascii="GHEA Grapalat" w:hAnsi="GHEA Grapalat" w:cs="Sylfaen"/>
          <w:sz w:val="16"/>
          <w:szCs w:val="16"/>
          <w:lang w:val="es-ES"/>
        </w:rPr>
        <w:t xml:space="preserve"> </w:t>
      </w:r>
      <w:r w:rsidRPr="00DA0244">
        <w:rPr>
          <w:rFonts w:ascii="GHEA Grapalat" w:hAnsi="GHEA Grapalat" w:cs="Sylfaen"/>
          <w:sz w:val="16"/>
          <w:szCs w:val="16"/>
        </w:rPr>
        <w:t>մասնակցության</w:t>
      </w:r>
      <w:r w:rsidRPr="00DA0244">
        <w:rPr>
          <w:rFonts w:ascii="GHEA Grapalat" w:hAnsi="GHEA Grapalat" w:cs="Sylfaen"/>
          <w:sz w:val="16"/>
          <w:szCs w:val="16"/>
          <w:lang w:val="es-ES"/>
        </w:rPr>
        <w:t xml:space="preserve"> </w:t>
      </w:r>
      <w:r w:rsidRPr="00DA0244">
        <w:rPr>
          <w:rFonts w:ascii="GHEA Grapalat" w:hAnsi="GHEA Grapalat" w:cs="Sylfaen"/>
          <w:sz w:val="16"/>
          <w:szCs w:val="16"/>
        </w:rPr>
        <w:t>իրավունքի</w:t>
      </w:r>
      <w:r w:rsidRPr="00DA0244">
        <w:rPr>
          <w:rFonts w:ascii="GHEA Grapalat" w:hAnsi="GHEA Grapalat" w:cs="Sylfaen"/>
          <w:sz w:val="16"/>
          <w:szCs w:val="16"/>
          <w:lang w:val="es-ES"/>
        </w:rPr>
        <w:t xml:space="preserve"> </w:t>
      </w:r>
      <w:r w:rsidRPr="00DA0244">
        <w:rPr>
          <w:rFonts w:ascii="GHEA Grapalat" w:hAnsi="GHEA Grapalat" w:cs="Sylfaen"/>
          <w:sz w:val="16"/>
          <w:szCs w:val="16"/>
        </w:rPr>
        <w:t>գնահատման</w:t>
      </w:r>
      <w:r w:rsidRPr="00DA0244">
        <w:rPr>
          <w:rFonts w:ascii="GHEA Grapalat" w:hAnsi="GHEA Grapalat" w:cs="Sylfaen"/>
          <w:sz w:val="16"/>
          <w:szCs w:val="16"/>
          <w:lang w:val="es-ES"/>
        </w:rPr>
        <w:t xml:space="preserve"> </w:t>
      </w:r>
      <w:r w:rsidRPr="00DA0244">
        <w:rPr>
          <w:rFonts w:ascii="GHEA Grapalat" w:hAnsi="GHEA Grapalat" w:cs="Sylfaen"/>
          <w:sz w:val="16"/>
          <w:szCs w:val="16"/>
        </w:rPr>
        <w:t>համար</w:t>
      </w:r>
      <w:r w:rsidRPr="00DA0244">
        <w:rPr>
          <w:rFonts w:ascii="GHEA Grapalat" w:hAnsi="GHEA Grapalat" w:cs="Sylfaen"/>
          <w:sz w:val="16"/>
          <w:szCs w:val="16"/>
          <w:lang w:val="es-ES"/>
        </w:rPr>
        <w:t xml:space="preserve"> </w:t>
      </w:r>
      <w:r w:rsidRPr="00DA0244">
        <w:rPr>
          <w:rFonts w:ascii="GHEA Grapalat" w:hAnsi="GHEA Grapalat" w:cs="Sylfaen"/>
          <w:sz w:val="16"/>
          <w:szCs w:val="16"/>
        </w:rPr>
        <w:t>մասնակցից</w:t>
      </w:r>
      <w:r w:rsidRPr="00DA0244">
        <w:rPr>
          <w:rFonts w:ascii="GHEA Grapalat" w:hAnsi="GHEA Grapalat" w:cs="Sylfaen"/>
          <w:sz w:val="16"/>
          <w:szCs w:val="16"/>
          <w:lang w:val="es-ES"/>
        </w:rPr>
        <w:t xml:space="preserve">, </w:t>
      </w:r>
      <w:r w:rsidRPr="00DA0244">
        <w:rPr>
          <w:rFonts w:ascii="GHEA Grapalat" w:hAnsi="GHEA Grapalat" w:cs="Sylfaen"/>
          <w:sz w:val="16"/>
          <w:szCs w:val="16"/>
        </w:rPr>
        <w:t>այդ</w:t>
      </w:r>
      <w:r w:rsidRPr="00DA0244">
        <w:rPr>
          <w:rFonts w:ascii="GHEA Grapalat" w:hAnsi="GHEA Grapalat" w:cs="Sylfaen"/>
          <w:sz w:val="16"/>
          <w:szCs w:val="16"/>
          <w:lang w:val="es-ES"/>
        </w:rPr>
        <w:t xml:space="preserve"> </w:t>
      </w:r>
      <w:r w:rsidRPr="00DA0244">
        <w:rPr>
          <w:rFonts w:ascii="GHEA Grapalat" w:hAnsi="GHEA Grapalat" w:cs="Sylfaen"/>
          <w:sz w:val="16"/>
          <w:szCs w:val="16"/>
        </w:rPr>
        <w:t>թվում</w:t>
      </w:r>
      <w:r w:rsidRPr="00DA0244">
        <w:rPr>
          <w:rFonts w:ascii="GHEA Grapalat" w:hAnsi="GHEA Grapalat" w:cs="Sylfaen"/>
          <w:sz w:val="16"/>
          <w:szCs w:val="16"/>
          <w:lang w:val="es-ES"/>
        </w:rPr>
        <w:t xml:space="preserve"> </w:t>
      </w:r>
      <w:r w:rsidRPr="00DA0244">
        <w:rPr>
          <w:rFonts w:ascii="GHEA Grapalat" w:hAnsi="GHEA Grapalat" w:cs="Sylfaen"/>
          <w:sz w:val="16"/>
          <w:szCs w:val="16"/>
        </w:rPr>
        <w:t>ընտրված</w:t>
      </w:r>
      <w:r w:rsidRPr="00DA0244">
        <w:rPr>
          <w:rFonts w:ascii="GHEA Grapalat" w:hAnsi="GHEA Grapalat" w:cs="Sylfaen"/>
          <w:sz w:val="16"/>
          <w:szCs w:val="16"/>
          <w:lang w:val="es-ES"/>
        </w:rPr>
        <w:t xml:space="preserve"> </w:t>
      </w:r>
      <w:r w:rsidRPr="00DA0244">
        <w:rPr>
          <w:rFonts w:ascii="GHEA Grapalat" w:hAnsi="GHEA Grapalat" w:cs="Sylfaen"/>
          <w:sz w:val="16"/>
          <w:szCs w:val="16"/>
        </w:rPr>
        <w:t>մասնակցից</w:t>
      </w:r>
      <w:r w:rsidRPr="00DA0244">
        <w:rPr>
          <w:rFonts w:ascii="GHEA Grapalat" w:hAnsi="GHEA Grapalat" w:cs="Sylfaen"/>
          <w:sz w:val="16"/>
          <w:szCs w:val="16"/>
          <w:lang w:val="es-ES"/>
        </w:rPr>
        <w:t xml:space="preserve"> </w:t>
      </w:r>
      <w:r w:rsidRPr="00DA0244">
        <w:rPr>
          <w:rFonts w:ascii="GHEA Grapalat" w:hAnsi="GHEA Grapalat" w:cs="Sylfaen"/>
          <w:sz w:val="16"/>
          <w:szCs w:val="16"/>
        </w:rPr>
        <w:t>այլ</w:t>
      </w:r>
      <w:r w:rsidRPr="00DA0244">
        <w:rPr>
          <w:rFonts w:ascii="GHEA Grapalat" w:hAnsi="GHEA Grapalat" w:cs="Sylfaen"/>
          <w:sz w:val="16"/>
          <w:szCs w:val="16"/>
          <w:lang w:val="es-ES"/>
        </w:rPr>
        <w:t xml:space="preserve"> </w:t>
      </w:r>
      <w:r w:rsidRPr="00DA0244">
        <w:rPr>
          <w:rFonts w:ascii="GHEA Grapalat" w:hAnsi="GHEA Grapalat" w:cs="Sylfaen"/>
          <w:sz w:val="16"/>
          <w:szCs w:val="16"/>
        </w:rPr>
        <w:t>փաստաթղթեր</w:t>
      </w:r>
      <w:r w:rsidRPr="00DA0244">
        <w:rPr>
          <w:rFonts w:ascii="GHEA Grapalat" w:hAnsi="GHEA Grapalat" w:cs="Sylfaen"/>
          <w:sz w:val="16"/>
          <w:szCs w:val="16"/>
          <w:lang w:val="es-ES"/>
        </w:rPr>
        <w:t xml:space="preserve"> </w:t>
      </w:r>
      <w:r w:rsidRPr="00DA0244">
        <w:rPr>
          <w:rFonts w:ascii="GHEA Grapalat" w:hAnsi="GHEA Grapalat" w:cs="Sylfaen"/>
          <w:sz w:val="16"/>
          <w:szCs w:val="16"/>
        </w:rPr>
        <w:t>կամ</w:t>
      </w:r>
      <w:r w:rsidRPr="00DA0244">
        <w:rPr>
          <w:rFonts w:ascii="GHEA Grapalat" w:hAnsi="GHEA Grapalat" w:cs="Sylfaen"/>
          <w:sz w:val="16"/>
          <w:szCs w:val="16"/>
          <w:lang w:val="es-ES"/>
        </w:rPr>
        <w:t xml:space="preserve"> </w:t>
      </w:r>
      <w:r w:rsidRPr="00DA0244">
        <w:rPr>
          <w:rFonts w:ascii="GHEA Grapalat" w:hAnsi="GHEA Grapalat" w:cs="Sylfaen"/>
          <w:sz w:val="16"/>
          <w:szCs w:val="16"/>
        </w:rPr>
        <w:t>հիմնավորումներ</w:t>
      </w:r>
      <w:r w:rsidRPr="00DA0244">
        <w:rPr>
          <w:rFonts w:ascii="GHEA Grapalat" w:hAnsi="GHEA Grapalat" w:cs="Sylfaen"/>
          <w:sz w:val="16"/>
          <w:szCs w:val="16"/>
          <w:lang w:val="es-ES"/>
        </w:rPr>
        <w:t xml:space="preserve"> </w:t>
      </w:r>
      <w:r w:rsidRPr="00DA0244">
        <w:rPr>
          <w:rFonts w:ascii="GHEA Grapalat" w:hAnsi="GHEA Grapalat" w:cs="Sylfaen"/>
          <w:sz w:val="16"/>
          <w:szCs w:val="16"/>
        </w:rPr>
        <w:t>չեն</w:t>
      </w:r>
      <w:r w:rsidRPr="00DA0244">
        <w:rPr>
          <w:rFonts w:ascii="GHEA Grapalat" w:hAnsi="GHEA Grapalat" w:cs="Sylfaen"/>
          <w:sz w:val="16"/>
          <w:szCs w:val="16"/>
          <w:lang w:val="es-ES"/>
        </w:rPr>
        <w:t xml:space="preserve"> </w:t>
      </w:r>
      <w:r w:rsidRPr="00DA0244">
        <w:rPr>
          <w:rFonts w:ascii="GHEA Grapalat" w:hAnsi="GHEA Grapalat" w:cs="Sylfaen"/>
          <w:sz w:val="16"/>
          <w:szCs w:val="16"/>
        </w:rPr>
        <w:t>կարող</w:t>
      </w:r>
      <w:r w:rsidRPr="00DA0244">
        <w:rPr>
          <w:rFonts w:ascii="GHEA Grapalat" w:hAnsi="GHEA Grapalat" w:cs="Sylfaen"/>
          <w:sz w:val="16"/>
          <w:szCs w:val="16"/>
          <w:lang w:val="es-ES"/>
        </w:rPr>
        <w:t xml:space="preserve"> </w:t>
      </w:r>
      <w:r w:rsidRPr="00DA0244">
        <w:rPr>
          <w:rFonts w:ascii="GHEA Grapalat" w:hAnsi="GHEA Grapalat" w:cs="Sylfaen"/>
          <w:sz w:val="16"/>
          <w:szCs w:val="16"/>
        </w:rPr>
        <w:t>պահանջվել</w:t>
      </w:r>
      <w:r w:rsidRPr="00DA0244">
        <w:rPr>
          <w:rFonts w:ascii="GHEA Grapalat" w:hAnsi="GHEA Grapalat" w:cs="Sylfaen"/>
          <w:sz w:val="16"/>
          <w:szCs w:val="16"/>
          <w:lang w:val="es-ES"/>
        </w:rPr>
        <w:t>:</w:t>
      </w:r>
      <w:r w:rsidRPr="00DA0244">
        <w:rPr>
          <w:rFonts w:ascii="GHEA Grapalat" w:hAnsi="GHEA Grapalat" w:cs="Tahoma"/>
          <w:sz w:val="16"/>
          <w:szCs w:val="16"/>
          <w:lang w:val="hy-AM"/>
        </w:rPr>
        <w:t xml:space="preserve"> </w:t>
      </w:r>
      <w:r w:rsidRPr="00DA0244">
        <w:rPr>
          <w:rFonts w:ascii="GHEA Grapalat" w:hAnsi="GHEA Grapalat" w:cs="Tahoma"/>
          <w:sz w:val="16"/>
          <w:szCs w:val="16"/>
        </w:rPr>
        <w:t>Մասնակցի</w:t>
      </w:r>
      <w:r w:rsidRPr="00DA0244">
        <w:rPr>
          <w:rFonts w:ascii="GHEA Grapalat" w:hAnsi="GHEA Grapalat" w:cs="Tahoma"/>
          <w:sz w:val="16"/>
          <w:szCs w:val="16"/>
          <w:lang w:val="es-ES"/>
        </w:rPr>
        <w:t xml:space="preserve"> </w:t>
      </w:r>
      <w:r w:rsidRPr="00DA0244">
        <w:rPr>
          <w:rFonts w:ascii="GHEA Grapalat" w:hAnsi="GHEA Grapalat" w:cs="Tahoma"/>
          <w:sz w:val="16"/>
          <w:szCs w:val="16"/>
        </w:rPr>
        <w:t>հայտարարության</w:t>
      </w:r>
      <w:r w:rsidRPr="00DA0244">
        <w:rPr>
          <w:rFonts w:ascii="GHEA Grapalat" w:hAnsi="GHEA Grapalat" w:cs="Tahoma"/>
          <w:sz w:val="16"/>
          <w:szCs w:val="16"/>
          <w:lang w:val="es-ES"/>
        </w:rPr>
        <w:t xml:space="preserve"> </w:t>
      </w:r>
      <w:r w:rsidRPr="00DA0244">
        <w:rPr>
          <w:rFonts w:ascii="GHEA Grapalat" w:hAnsi="GHEA Grapalat" w:cs="Tahoma"/>
          <w:sz w:val="16"/>
          <w:szCs w:val="16"/>
        </w:rPr>
        <w:t>իսկությունը</w:t>
      </w:r>
      <w:r w:rsidRPr="00DA0244">
        <w:rPr>
          <w:rFonts w:ascii="GHEA Grapalat" w:hAnsi="GHEA Grapalat" w:cs="Tahoma"/>
          <w:sz w:val="16"/>
          <w:szCs w:val="16"/>
          <w:lang w:val="es-ES"/>
        </w:rPr>
        <w:t xml:space="preserve"> </w:t>
      </w:r>
      <w:r w:rsidRPr="00DA0244">
        <w:rPr>
          <w:rFonts w:ascii="GHEA Grapalat" w:hAnsi="GHEA Grapalat" w:cs="Tahoma"/>
          <w:sz w:val="16"/>
          <w:szCs w:val="16"/>
        </w:rPr>
        <w:t>գնահատող</w:t>
      </w:r>
      <w:r w:rsidRPr="00DA0244">
        <w:rPr>
          <w:rFonts w:ascii="GHEA Grapalat" w:hAnsi="GHEA Grapalat" w:cs="Tahoma"/>
          <w:sz w:val="16"/>
          <w:szCs w:val="16"/>
          <w:lang w:val="es-ES"/>
        </w:rPr>
        <w:t xml:space="preserve"> </w:t>
      </w:r>
      <w:r w:rsidRPr="00DA0244">
        <w:rPr>
          <w:rFonts w:ascii="GHEA Grapalat" w:hAnsi="GHEA Grapalat" w:cs="Tahoma"/>
          <w:sz w:val="16"/>
          <w:szCs w:val="16"/>
        </w:rPr>
        <w:t>հանձնաժողովը</w:t>
      </w:r>
      <w:r w:rsidRPr="00DA0244">
        <w:rPr>
          <w:rFonts w:ascii="GHEA Grapalat" w:hAnsi="GHEA Grapalat" w:cs="Tahoma"/>
          <w:sz w:val="16"/>
          <w:szCs w:val="16"/>
          <w:lang w:val="es-ES"/>
        </w:rPr>
        <w:t xml:space="preserve"> (</w:t>
      </w:r>
      <w:r w:rsidRPr="00DA0244">
        <w:rPr>
          <w:rFonts w:ascii="GHEA Grapalat" w:hAnsi="GHEA Grapalat" w:cs="Tahoma"/>
          <w:sz w:val="16"/>
          <w:szCs w:val="16"/>
        </w:rPr>
        <w:t>այսուհետ</w:t>
      </w:r>
      <w:r w:rsidRPr="00DA0244">
        <w:rPr>
          <w:rFonts w:ascii="GHEA Grapalat" w:hAnsi="GHEA Grapalat" w:cs="Tahoma"/>
          <w:sz w:val="16"/>
          <w:szCs w:val="16"/>
          <w:lang w:val="es-ES"/>
        </w:rPr>
        <w:t xml:space="preserve">` </w:t>
      </w:r>
      <w:r w:rsidRPr="00DA0244">
        <w:rPr>
          <w:rFonts w:ascii="GHEA Grapalat" w:hAnsi="GHEA Grapalat" w:cs="Tahoma"/>
          <w:sz w:val="16"/>
          <w:szCs w:val="16"/>
        </w:rPr>
        <w:t>հանձնաժողով</w:t>
      </w:r>
      <w:r w:rsidRPr="00DA0244">
        <w:rPr>
          <w:rFonts w:ascii="GHEA Grapalat" w:hAnsi="GHEA Grapalat" w:cs="Tahoma"/>
          <w:sz w:val="16"/>
          <w:szCs w:val="16"/>
          <w:lang w:val="es-ES"/>
        </w:rPr>
        <w:t xml:space="preserve">) </w:t>
      </w:r>
      <w:r w:rsidRPr="00DA0244">
        <w:rPr>
          <w:rFonts w:ascii="GHEA Grapalat" w:hAnsi="GHEA Grapalat" w:cs="Tahoma"/>
          <w:sz w:val="16"/>
          <w:szCs w:val="16"/>
        </w:rPr>
        <w:t>գնահատում</w:t>
      </w:r>
      <w:r w:rsidRPr="00DA0244">
        <w:rPr>
          <w:rFonts w:ascii="GHEA Grapalat" w:hAnsi="GHEA Grapalat" w:cs="Tahoma"/>
          <w:sz w:val="16"/>
          <w:szCs w:val="16"/>
          <w:lang w:val="es-ES"/>
        </w:rPr>
        <w:t xml:space="preserve"> </w:t>
      </w:r>
      <w:r w:rsidRPr="00DA0244">
        <w:rPr>
          <w:rFonts w:ascii="GHEA Grapalat" w:hAnsi="GHEA Grapalat" w:cs="Tahoma"/>
          <w:sz w:val="16"/>
          <w:szCs w:val="16"/>
        </w:rPr>
        <w:t>է</w:t>
      </w:r>
      <w:r w:rsidRPr="00DA0244">
        <w:rPr>
          <w:rFonts w:ascii="GHEA Grapalat" w:hAnsi="GHEA Grapalat" w:cs="Tahoma"/>
          <w:sz w:val="16"/>
          <w:szCs w:val="16"/>
          <w:lang w:val="es-ES"/>
        </w:rPr>
        <w:t xml:space="preserve"> </w:t>
      </w:r>
      <w:r w:rsidRPr="00DA0244">
        <w:rPr>
          <w:rFonts w:ascii="GHEA Grapalat" w:hAnsi="GHEA Grapalat" w:cs="Tahoma"/>
          <w:sz w:val="16"/>
          <w:szCs w:val="16"/>
        </w:rPr>
        <w:t>սույն</w:t>
      </w:r>
      <w:r w:rsidRPr="00DA0244">
        <w:rPr>
          <w:rFonts w:ascii="GHEA Grapalat" w:hAnsi="GHEA Grapalat" w:cs="Tahoma"/>
          <w:sz w:val="16"/>
          <w:szCs w:val="16"/>
          <w:lang w:val="es-ES"/>
        </w:rPr>
        <w:t xml:space="preserve"> </w:t>
      </w:r>
      <w:r w:rsidRPr="00DA0244">
        <w:rPr>
          <w:rFonts w:ascii="GHEA Grapalat" w:hAnsi="GHEA Grapalat" w:cs="Tahoma"/>
          <w:sz w:val="16"/>
          <w:szCs w:val="16"/>
        </w:rPr>
        <w:t>հրավերով</w:t>
      </w:r>
      <w:r w:rsidRPr="00DA0244">
        <w:rPr>
          <w:rFonts w:ascii="GHEA Grapalat" w:hAnsi="GHEA Grapalat" w:cs="Tahoma"/>
          <w:sz w:val="16"/>
          <w:szCs w:val="16"/>
          <w:lang w:val="es-ES"/>
        </w:rPr>
        <w:t xml:space="preserve"> </w:t>
      </w:r>
      <w:r w:rsidRPr="00DA0244">
        <w:rPr>
          <w:rFonts w:ascii="GHEA Grapalat" w:hAnsi="GHEA Grapalat" w:cs="Tahoma"/>
          <w:sz w:val="16"/>
          <w:szCs w:val="16"/>
        </w:rPr>
        <w:t>սահմանված</w:t>
      </w:r>
      <w:r w:rsidRPr="00DA0244">
        <w:rPr>
          <w:rFonts w:ascii="GHEA Grapalat" w:hAnsi="GHEA Grapalat" w:cs="Tahoma"/>
          <w:sz w:val="16"/>
          <w:szCs w:val="16"/>
          <w:lang w:val="es-ES"/>
        </w:rPr>
        <w:t xml:space="preserve"> </w:t>
      </w:r>
      <w:r w:rsidRPr="00DA0244">
        <w:rPr>
          <w:rFonts w:ascii="GHEA Grapalat" w:hAnsi="GHEA Grapalat" w:cs="Tahoma"/>
          <w:sz w:val="16"/>
          <w:szCs w:val="16"/>
        </w:rPr>
        <w:t>պայմաններով</w:t>
      </w:r>
      <w:r w:rsidRPr="00DA0244">
        <w:rPr>
          <w:rFonts w:ascii="GHEA Grapalat" w:hAnsi="GHEA Grapalat" w:cs="Tahoma"/>
          <w:sz w:val="16"/>
          <w:szCs w:val="16"/>
          <w:lang w:val="es-ES"/>
        </w:rPr>
        <w:t>:</w:t>
      </w:r>
    </w:p>
    <w:p w:rsidR="00203F6B" w:rsidRPr="00DA0244" w:rsidRDefault="00203F6B" w:rsidP="00203F6B">
      <w:pPr>
        <w:ind w:firstLine="720"/>
        <w:jc w:val="both"/>
        <w:rPr>
          <w:rFonts w:ascii="GHEA Grapalat" w:hAnsi="GHEA Grapalat"/>
          <w:sz w:val="16"/>
          <w:szCs w:val="16"/>
          <w:lang w:val="es-ES"/>
        </w:rPr>
      </w:pPr>
      <w:r w:rsidRPr="00DA0244">
        <w:rPr>
          <w:rFonts w:ascii="GHEA Grapalat" w:hAnsi="GHEA Grapalat" w:cs="Tahoma"/>
          <w:sz w:val="16"/>
          <w:szCs w:val="16"/>
          <w:lang w:val="es-ES"/>
        </w:rPr>
        <w:t xml:space="preserve">2.3 </w:t>
      </w:r>
      <w:r w:rsidRPr="00DA0244">
        <w:rPr>
          <w:rFonts w:ascii="GHEA Grapalat" w:hAnsi="GHEA Grapalat" w:cs="Sylfaen"/>
          <w:sz w:val="16"/>
          <w:szCs w:val="16"/>
        </w:rPr>
        <w:t>Արգելվում</w:t>
      </w:r>
      <w:r w:rsidRPr="00DA0244">
        <w:rPr>
          <w:rFonts w:ascii="GHEA Grapalat" w:hAnsi="GHEA Grapalat"/>
          <w:sz w:val="16"/>
          <w:szCs w:val="16"/>
          <w:lang w:val="es-ES"/>
        </w:rPr>
        <w:t xml:space="preserve"> </w:t>
      </w:r>
      <w:r w:rsidRPr="00DA0244">
        <w:rPr>
          <w:rFonts w:ascii="GHEA Grapalat" w:hAnsi="GHEA Grapalat" w:cs="Sylfaen"/>
          <w:sz w:val="16"/>
          <w:szCs w:val="16"/>
        </w:rPr>
        <w:t>է</w:t>
      </w:r>
      <w:r w:rsidRPr="00DA0244">
        <w:rPr>
          <w:rFonts w:ascii="GHEA Grapalat" w:hAnsi="GHEA Grapalat"/>
          <w:sz w:val="16"/>
          <w:szCs w:val="16"/>
          <w:lang w:val="es-ES"/>
        </w:rPr>
        <w:t xml:space="preserve"> </w:t>
      </w:r>
      <w:r w:rsidRPr="00DA0244">
        <w:rPr>
          <w:rFonts w:ascii="GHEA Grapalat" w:hAnsi="GHEA Grapalat"/>
          <w:sz w:val="16"/>
          <w:szCs w:val="16"/>
        </w:rPr>
        <w:t>սույն</w:t>
      </w:r>
      <w:r w:rsidRPr="00DA0244">
        <w:rPr>
          <w:rFonts w:ascii="GHEA Grapalat" w:hAnsi="GHEA Grapalat"/>
          <w:sz w:val="16"/>
          <w:szCs w:val="16"/>
          <w:lang w:val="es-ES"/>
        </w:rPr>
        <w:t xml:space="preserve"> </w:t>
      </w:r>
      <w:r w:rsidRPr="00DA0244">
        <w:rPr>
          <w:rFonts w:ascii="GHEA Grapalat" w:hAnsi="GHEA Grapalat"/>
          <w:sz w:val="16"/>
          <w:szCs w:val="16"/>
        </w:rPr>
        <w:t>կետով</w:t>
      </w:r>
      <w:r w:rsidRPr="00DA0244">
        <w:rPr>
          <w:rFonts w:ascii="GHEA Grapalat" w:hAnsi="GHEA Grapalat"/>
          <w:sz w:val="16"/>
          <w:szCs w:val="16"/>
          <w:lang w:val="es-ES"/>
        </w:rPr>
        <w:t xml:space="preserve"> </w:t>
      </w:r>
      <w:r w:rsidRPr="00DA0244">
        <w:rPr>
          <w:rFonts w:ascii="GHEA Grapalat" w:hAnsi="GHEA Grapalat"/>
          <w:sz w:val="16"/>
          <w:szCs w:val="16"/>
        </w:rPr>
        <w:t>սահմանված</w:t>
      </w:r>
      <w:r w:rsidRPr="00DA0244">
        <w:rPr>
          <w:rFonts w:ascii="GHEA Grapalat" w:hAnsi="GHEA Grapalat"/>
          <w:sz w:val="16"/>
          <w:szCs w:val="16"/>
          <w:lang w:val="es-ES"/>
        </w:rPr>
        <w:t xml:space="preserve"> </w:t>
      </w:r>
      <w:r w:rsidRPr="00DA0244">
        <w:rPr>
          <w:rFonts w:ascii="GHEA Grapalat" w:hAnsi="GHEA Grapalat"/>
          <w:sz w:val="16"/>
          <w:szCs w:val="16"/>
        </w:rPr>
        <w:t>փոխկապակցված</w:t>
      </w:r>
      <w:r w:rsidRPr="00DA0244">
        <w:rPr>
          <w:rFonts w:ascii="GHEA Grapalat" w:hAnsi="GHEA Grapalat"/>
          <w:sz w:val="16"/>
          <w:szCs w:val="16"/>
          <w:lang w:val="es-ES"/>
        </w:rPr>
        <w:t xml:space="preserve"> </w:t>
      </w:r>
      <w:r w:rsidRPr="00DA0244">
        <w:rPr>
          <w:rFonts w:ascii="GHEA Grapalat" w:hAnsi="GHEA Grapalat"/>
          <w:sz w:val="16"/>
          <w:szCs w:val="16"/>
        </w:rPr>
        <w:t>անձանց</w:t>
      </w:r>
      <w:r w:rsidRPr="00DA0244">
        <w:rPr>
          <w:rFonts w:ascii="GHEA Grapalat" w:hAnsi="GHEA Grapalat"/>
          <w:sz w:val="16"/>
          <w:szCs w:val="16"/>
          <w:lang w:val="es-ES"/>
        </w:rPr>
        <w:t xml:space="preserve"> </w:t>
      </w:r>
      <w:r w:rsidRPr="00DA0244">
        <w:rPr>
          <w:rFonts w:ascii="GHEA Grapalat" w:hAnsi="GHEA Grapalat"/>
          <w:sz w:val="16"/>
          <w:szCs w:val="16"/>
        </w:rPr>
        <w:t>և</w:t>
      </w:r>
      <w:r w:rsidRPr="00DA0244">
        <w:rPr>
          <w:rFonts w:ascii="GHEA Grapalat" w:hAnsi="GHEA Grapalat"/>
          <w:sz w:val="16"/>
          <w:szCs w:val="16"/>
          <w:lang w:val="es-ES"/>
        </w:rPr>
        <w:t xml:space="preserve"> (</w:t>
      </w:r>
      <w:r w:rsidRPr="00DA0244">
        <w:rPr>
          <w:rFonts w:ascii="GHEA Grapalat" w:hAnsi="GHEA Grapalat"/>
          <w:sz w:val="16"/>
          <w:szCs w:val="16"/>
        </w:rPr>
        <w:t>կամ</w:t>
      </w:r>
      <w:r w:rsidRPr="00DA0244">
        <w:rPr>
          <w:rFonts w:ascii="GHEA Grapalat" w:hAnsi="GHEA Grapalat"/>
          <w:sz w:val="16"/>
          <w:szCs w:val="16"/>
          <w:lang w:val="es-ES"/>
        </w:rPr>
        <w:t xml:space="preserve">) </w:t>
      </w:r>
      <w:r w:rsidRPr="00DA0244">
        <w:rPr>
          <w:rFonts w:ascii="GHEA Grapalat" w:hAnsi="GHEA Grapalat" w:cs="Sylfaen"/>
          <w:sz w:val="16"/>
          <w:szCs w:val="16"/>
        </w:rPr>
        <w:t>միևնույն</w:t>
      </w:r>
      <w:r w:rsidRPr="00DA0244">
        <w:rPr>
          <w:rFonts w:ascii="GHEA Grapalat" w:hAnsi="GHEA Grapalat"/>
          <w:sz w:val="16"/>
          <w:szCs w:val="16"/>
          <w:lang w:val="es-ES"/>
        </w:rPr>
        <w:t xml:space="preserve"> </w:t>
      </w:r>
      <w:r w:rsidRPr="00DA0244">
        <w:rPr>
          <w:rFonts w:ascii="GHEA Grapalat" w:hAnsi="GHEA Grapalat" w:cs="Sylfaen"/>
          <w:sz w:val="16"/>
          <w:szCs w:val="16"/>
        </w:rPr>
        <w:t>անձի</w:t>
      </w:r>
      <w:r w:rsidRPr="00DA0244">
        <w:rPr>
          <w:rFonts w:ascii="GHEA Grapalat" w:hAnsi="GHEA Grapalat"/>
          <w:sz w:val="16"/>
          <w:szCs w:val="16"/>
          <w:lang w:val="es-ES"/>
        </w:rPr>
        <w:t xml:space="preserve"> (</w:t>
      </w:r>
      <w:r w:rsidRPr="00DA0244">
        <w:rPr>
          <w:rFonts w:ascii="GHEA Grapalat" w:hAnsi="GHEA Grapalat" w:cs="Sylfaen"/>
          <w:sz w:val="16"/>
          <w:szCs w:val="16"/>
        </w:rPr>
        <w:t>անձանց</w:t>
      </w:r>
      <w:r w:rsidRPr="00DA0244">
        <w:rPr>
          <w:rFonts w:ascii="GHEA Grapalat" w:hAnsi="GHEA Grapalat"/>
          <w:sz w:val="16"/>
          <w:szCs w:val="16"/>
          <w:lang w:val="es-ES"/>
        </w:rPr>
        <w:t xml:space="preserve">) </w:t>
      </w:r>
      <w:r w:rsidRPr="00DA0244">
        <w:rPr>
          <w:rFonts w:ascii="GHEA Grapalat" w:hAnsi="GHEA Grapalat" w:cs="Sylfaen"/>
          <w:sz w:val="16"/>
          <w:szCs w:val="16"/>
        </w:rPr>
        <w:t>կողմից</w:t>
      </w:r>
      <w:r w:rsidRPr="00DA0244">
        <w:rPr>
          <w:rFonts w:ascii="GHEA Grapalat" w:hAnsi="GHEA Grapalat"/>
          <w:sz w:val="16"/>
          <w:szCs w:val="16"/>
          <w:lang w:val="es-ES"/>
        </w:rPr>
        <w:t xml:space="preserve"> </w:t>
      </w:r>
      <w:r w:rsidRPr="00DA0244">
        <w:rPr>
          <w:rFonts w:ascii="GHEA Grapalat" w:hAnsi="GHEA Grapalat" w:cs="Sylfaen"/>
          <w:sz w:val="16"/>
          <w:szCs w:val="16"/>
        </w:rPr>
        <w:t>հիմնադրված</w:t>
      </w:r>
      <w:r w:rsidRPr="00DA0244">
        <w:rPr>
          <w:rFonts w:ascii="GHEA Grapalat" w:hAnsi="GHEA Grapalat"/>
          <w:sz w:val="16"/>
          <w:szCs w:val="16"/>
          <w:lang w:val="es-ES"/>
        </w:rPr>
        <w:t xml:space="preserve"> </w:t>
      </w:r>
      <w:r w:rsidRPr="00DA0244">
        <w:rPr>
          <w:rFonts w:ascii="GHEA Grapalat" w:hAnsi="GHEA Grapalat" w:cs="Sylfaen"/>
          <w:sz w:val="16"/>
          <w:szCs w:val="16"/>
        </w:rPr>
        <w:t>կամ</w:t>
      </w:r>
      <w:r w:rsidRPr="00DA0244">
        <w:rPr>
          <w:rFonts w:ascii="GHEA Grapalat" w:hAnsi="GHEA Grapalat"/>
          <w:sz w:val="16"/>
          <w:szCs w:val="16"/>
          <w:lang w:val="es-ES"/>
        </w:rPr>
        <w:t xml:space="preserve"> </w:t>
      </w:r>
      <w:r w:rsidRPr="00DA0244">
        <w:rPr>
          <w:rFonts w:ascii="GHEA Grapalat" w:hAnsi="GHEA Grapalat" w:cs="Sylfaen"/>
          <w:sz w:val="16"/>
          <w:szCs w:val="16"/>
        </w:rPr>
        <w:t>ավելի</w:t>
      </w:r>
      <w:r w:rsidRPr="00DA0244">
        <w:rPr>
          <w:rFonts w:ascii="GHEA Grapalat" w:hAnsi="GHEA Grapalat"/>
          <w:sz w:val="16"/>
          <w:szCs w:val="16"/>
          <w:lang w:val="es-ES"/>
        </w:rPr>
        <w:t xml:space="preserve"> </w:t>
      </w:r>
      <w:r w:rsidRPr="00DA0244">
        <w:rPr>
          <w:rFonts w:ascii="GHEA Grapalat" w:hAnsi="GHEA Grapalat" w:cs="Sylfaen"/>
          <w:sz w:val="16"/>
          <w:szCs w:val="16"/>
        </w:rPr>
        <w:t>քան</w:t>
      </w:r>
      <w:r w:rsidRPr="00DA0244">
        <w:rPr>
          <w:rFonts w:ascii="GHEA Grapalat" w:hAnsi="GHEA Grapalat"/>
          <w:sz w:val="16"/>
          <w:szCs w:val="16"/>
          <w:lang w:val="es-ES"/>
        </w:rPr>
        <w:t xml:space="preserve"> </w:t>
      </w:r>
      <w:r w:rsidRPr="00DA0244">
        <w:rPr>
          <w:rFonts w:ascii="GHEA Grapalat" w:hAnsi="GHEA Grapalat" w:cs="Sylfaen"/>
          <w:sz w:val="16"/>
          <w:szCs w:val="16"/>
        </w:rPr>
        <w:t>հիսուն</w:t>
      </w:r>
      <w:r w:rsidRPr="00DA0244">
        <w:rPr>
          <w:rFonts w:ascii="GHEA Grapalat" w:hAnsi="GHEA Grapalat"/>
          <w:sz w:val="16"/>
          <w:szCs w:val="16"/>
          <w:lang w:val="es-ES"/>
        </w:rPr>
        <w:t xml:space="preserve"> </w:t>
      </w:r>
      <w:r w:rsidRPr="00DA0244">
        <w:rPr>
          <w:rFonts w:ascii="GHEA Grapalat" w:hAnsi="GHEA Grapalat" w:cs="Sylfaen"/>
          <w:sz w:val="16"/>
          <w:szCs w:val="16"/>
        </w:rPr>
        <w:t>տոկոս</w:t>
      </w:r>
      <w:r w:rsidRPr="00DA0244">
        <w:rPr>
          <w:rFonts w:ascii="GHEA Grapalat" w:hAnsi="GHEA Grapalat"/>
          <w:sz w:val="16"/>
          <w:szCs w:val="16"/>
          <w:lang w:val="es-ES"/>
        </w:rPr>
        <w:t xml:space="preserve"> </w:t>
      </w:r>
      <w:r w:rsidRPr="00DA0244">
        <w:rPr>
          <w:rFonts w:ascii="GHEA Grapalat" w:hAnsi="GHEA Grapalat" w:cs="Sylfaen"/>
          <w:sz w:val="16"/>
          <w:szCs w:val="16"/>
        </w:rPr>
        <w:t>միևնույն</w:t>
      </w:r>
      <w:r w:rsidRPr="00DA0244">
        <w:rPr>
          <w:rFonts w:ascii="GHEA Grapalat" w:hAnsi="GHEA Grapalat"/>
          <w:sz w:val="16"/>
          <w:szCs w:val="16"/>
          <w:lang w:val="es-ES"/>
        </w:rPr>
        <w:t xml:space="preserve"> </w:t>
      </w:r>
      <w:r w:rsidRPr="00DA0244">
        <w:rPr>
          <w:rFonts w:ascii="GHEA Grapalat" w:hAnsi="GHEA Grapalat" w:cs="Sylfaen"/>
          <w:sz w:val="16"/>
          <w:szCs w:val="16"/>
        </w:rPr>
        <w:t>անձի</w:t>
      </w:r>
      <w:r w:rsidRPr="00DA0244">
        <w:rPr>
          <w:rFonts w:ascii="GHEA Grapalat" w:hAnsi="GHEA Grapalat"/>
          <w:sz w:val="16"/>
          <w:szCs w:val="16"/>
          <w:lang w:val="es-ES"/>
        </w:rPr>
        <w:t xml:space="preserve"> (</w:t>
      </w:r>
      <w:r w:rsidRPr="00DA0244">
        <w:rPr>
          <w:rFonts w:ascii="GHEA Grapalat" w:hAnsi="GHEA Grapalat" w:cs="Sylfaen"/>
          <w:sz w:val="16"/>
          <w:szCs w:val="16"/>
        </w:rPr>
        <w:t>անձանց</w:t>
      </w:r>
      <w:r w:rsidRPr="00DA0244">
        <w:rPr>
          <w:rFonts w:ascii="GHEA Grapalat" w:hAnsi="GHEA Grapalat"/>
          <w:sz w:val="16"/>
          <w:szCs w:val="16"/>
          <w:lang w:val="es-ES"/>
        </w:rPr>
        <w:t xml:space="preserve">) </w:t>
      </w:r>
      <w:r w:rsidRPr="00DA0244">
        <w:rPr>
          <w:rFonts w:ascii="GHEA Grapalat" w:hAnsi="GHEA Grapalat" w:cs="Sylfaen"/>
          <w:sz w:val="16"/>
          <w:szCs w:val="16"/>
        </w:rPr>
        <w:t>պատկանող</w:t>
      </w:r>
      <w:r w:rsidRPr="00DA0244">
        <w:rPr>
          <w:rFonts w:ascii="GHEA Grapalat" w:hAnsi="GHEA Grapalat"/>
          <w:sz w:val="16"/>
          <w:szCs w:val="16"/>
          <w:lang w:val="es-ES"/>
        </w:rPr>
        <w:t xml:space="preserve"> </w:t>
      </w:r>
      <w:r w:rsidRPr="00DA0244">
        <w:rPr>
          <w:rFonts w:ascii="GHEA Grapalat" w:hAnsi="GHEA Grapalat" w:cs="Sylfaen"/>
          <w:sz w:val="16"/>
          <w:szCs w:val="16"/>
        </w:rPr>
        <w:t>բաժնեմաս</w:t>
      </w:r>
      <w:r w:rsidRPr="00DA0244">
        <w:rPr>
          <w:rFonts w:ascii="GHEA Grapalat" w:hAnsi="GHEA Grapalat"/>
          <w:sz w:val="16"/>
          <w:szCs w:val="16"/>
          <w:lang w:val="es-ES"/>
        </w:rPr>
        <w:t xml:space="preserve"> (</w:t>
      </w:r>
      <w:r w:rsidRPr="00DA0244">
        <w:rPr>
          <w:rFonts w:ascii="GHEA Grapalat" w:hAnsi="GHEA Grapalat"/>
          <w:sz w:val="16"/>
          <w:szCs w:val="16"/>
        </w:rPr>
        <w:t>փայաբաժին</w:t>
      </w:r>
      <w:r w:rsidRPr="00DA0244">
        <w:rPr>
          <w:rFonts w:ascii="GHEA Grapalat" w:hAnsi="GHEA Grapalat"/>
          <w:sz w:val="16"/>
          <w:szCs w:val="16"/>
          <w:lang w:val="es-ES"/>
        </w:rPr>
        <w:t xml:space="preserve">) </w:t>
      </w:r>
      <w:r w:rsidRPr="00DA0244">
        <w:rPr>
          <w:rFonts w:ascii="GHEA Grapalat" w:hAnsi="GHEA Grapalat" w:cs="Sylfaen"/>
          <w:sz w:val="16"/>
          <w:szCs w:val="16"/>
        </w:rPr>
        <w:t>ունեցող</w:t>
      </w:r>
      <w:r w:rsidRPr="00DA0244">
        <w:rPr>
          <w:rFonts w:ascii="GHEA Grapalat" w:hAnsi="GHEA Grapalat"/>
          <w:sz w:val="16"/>
          <w:szCs w:val="16"/>
          <w:lang w:val="es-ES"/>
        </w:rPr>
        <w:t xml:space="preserve"> </w:t>
      </w:r>
      <w:r w:rsidRPr="00DA0244">
        <w:rPr>
          <w:rFonts w:ascii="GHEA Grapalat" w:hAnsi="GHEA Grapalat" w:cs="Sylfaen"/>
          <w:sz w:val="16"/>
          <w:szCs w:val="16"/>
        </w:rPr>
        <w:t>կազմակերպությունների</w:t>
      </w:r>
      <w:r w:rsidRPr="00DA0244">
        <w:rPr>
          <w:rFonts w:ascii="GHEA Grapalat" w:hAnsi="GHEA Grapalat"/>
          <w:sz w:val="16"/>
          <w:szCs w:val="16"/>
          <w:lang w:val="es-ES"/>
        </w:rPr>
        <w:t xml:space="preserve"> </w:t>
      </w:r>
      <w:r w:rsidRPr="00DA0244">
        <w:rPr>
          <w:rFonts w:ascii="GHEA Grapalat" w:hAnsi="GHEA Grapalat" w:cs="Sylfaen"/>
          <w:sz w:val="16"/>
          <w:szCs w:val="16"/>
        </w:rPr>
        <w:t>միաժամանակյա</w:t>
      </w:r>
      <w:r w:rsidRPr="00DA0244">
        <w:rPr>
          <w:rFonts w:ascii="GHEA Grapalat" w:hAnsi="GHEA Grapalat"/>
          <w:sz w:val="16"/>
          <w:szCs w:val="16"/>
          <w:lang w:val="es-ES"/>
        </w:rPr>
        <w:t xml:space="preserve"> </w:t>
      </w:r>
      <w:r w:rsidRPr="00DA0244">
        <w:rPr>
          <w:rFonts w:ascii="GHEA Grapalat" w:hAnsi="GHEA Grapalat" w:cs="Sylfaen"/>
          <w:sz w:val="16"/>
          <w:szCs w:val="16"/>
        </w:rPr>
        <w:t>մասնակցությունը</w:t>
      </w:r>
      <w:r w:rsidRPr="00DA0244">
        <w:rPr>
          <w:rFonts w:ascii="GHEA Grapalat" w:hAnsi="GHEA Grapalat"/>
          <w:sz w:val="16"/>
          <w:szCs w:val="16"/>
          <w:lang w:val="es-ES"/>
        </w:rPr>
        <w:t xml:space="preserve"> </w:t>
      </w:r>
      <w:r w:rsidRPr="00DA0244">
        <w:rPr>
          <w:rFonts w:ascii="GHEA Grapalat" w:hAnsi="GHEA Grapalat"/>
          <w:sz w:val="16"/>
          <w:szCs w:val="16"/>
        </w:rPr>
        <w:t>սույն</w:t>
      </w:r>
      <w:r w:rsidRPr="00DA0244">
        <w:rPr>
          <w:rFonts w:ascii="GHEA Grapalat" w:hAnsi="GHEA Grapalat"/>
          <w:sz w:val="16"/>
          <w:szCs w:val="16"/>
          <w:lang w:val="es-ES"/>
        </w:rPr>
        <w:t xml:space="preserve"> </w:t>
      </w:r>
      <w:r w:rsidRPr="00DA0244">
        <w:rPr>
          <w:rFonts w:ascii="GHEA Grapalat" w:hAnsi="GHEA Grapalat"/>
          <w:sz w:val="16"/>
          <w:szCs w:val="16"/>
        </w:rPr>
        <w:t>ընթացակարգին</w:t>
      </w:r>
      <w:r w:rsidRPr="00DA0244">
        <w:rPr>
          <w:rFonts w:ascii="GHEA Grapalat" w:hAnsi="GHEA Grapalat"/>
          <w:sz w:val="16"/>
          <w:szCs w:val="16"/>
          <w:lang w:val="es-ES"/>
        </w:rPr>
        <w:t xml:space="preserve">, </w:t>
      </w:r>
      <w:r w:rsidRPr="00DA0244">
        <w:rPr>
          <w:rFonts w:ascii="GHEA Grapalat" w:hAnsi="GHEA Grapalat" w:cs="Sylfaen"/>
          <w:sz w:val="16"/>
          <w:szCs w:val="16"/>
        </w:rPr>
        <w:t>բացառությամբ</w:t>
      </w:r>
      <w:r w:rsidRPr="00DA0244">
        <w:rPr>
          <w:rFonts w:ascii="GHEA Grapalat" w:hAnsi="GHEA Grapalat"/>
          <w:sz w:val="16"/>
          <w:szCs w:val="16"/>
          <w:lang w:val="es-ES"/>
        </w:rPr>
        <w:t xml:space="preserve"> </w:t>
      </w:r>
      <w:r w:rsidRPr="00DA0244">
        <w:rPr>
          <w:rFonts w:ascii="GHEA Grapalat" w:hAnsi="GHEA Grapalat" w:cs="Sylfaen"/>
          <w:sz w:val="16"/>
          <w:szCs w:val="16"/>
        </w:rPr>
        <w:t>պետության</w:t>
      </w:r>
      <w:r w:rsidRPr="00DA0244">
        <w:rPr>
          <w:rFonts w:ascii="GHEA Grapalat" w:hAnsi="GHEA Grapalat"/>
          <w:sz w:val="16"/>
          <w:szCs w:val="16"/>
          <w:lang w:val="es-ES"/>
        </w:rPr>
        <w:t xml:space="preserve"> </w:t>
      </w:r>
      <w:r w:rsidRPr="00DA0244">
        <w:rPr>
          <w:rFonts w:ascii="GHEA Grapalat" w:hAnsi="GHEA Grapalat" w:cs="Sylfaen"/>
          <w:sz w:val="16"/>
          <w:szCs w:val="16"/>
        </w:rPr>
        <w:t>կամ</w:t>
      </w:r>
      <w:r w:rsidRPr="00DA0244">
        <w:rPr>
          <w:rFonts w:ascii="GHEA Grapalat" w:hAnsi="GHEA Grapalat"/>
          <w:sz w:val="16"/>
          <w:szCs w:val="16"/>
          <w:lang w:val="es-ES"/>
        </w:rPr>
        <w:t xml:space="preserve"> </w:t>
      </w:r>
      <w:r w:rsidRPr="00DA0244">
        <w:rPr>
          <w:rFonts w:ascii="GHEA Grapalat" w:hAnsi="GHEA Grapalat" w:cs="Sylfaen"/>
          <w:sz w:val="16"/>
          <w:szCs w:val="16"/>
        </w:rPr>
        <w:t>համայնքների</w:t>
      </w:r>
      <w:r w:rsidRPr="00DA0244">
        <w:rPr>
          <w:rFonts w:ascii="GHEA Grapalat" w:hAnsi="GHEA Grapalat"/>
          <w:sz w:val="16"/>
          <w:szCs w:val="16"/>
          <w:lang w:val="es-ES"/>
        </w:rPr>
        <w:t xml:space="preserve"> </w:t>
      </w:r>
      <w:r w:rsidRPr="00DA0244">
        <w:rPr>
          <w:rFonts w:ascii="GHEA Grapalat" w:hAnsi="GHEA Grapalat" w:cs="Sylfaen"/>
          <w:sz w:val="16"/>
          <w:szCs w:val="16"/>
        </w:rPr>
        <w:t>կողմից</w:t>
      </w:r>
      <w:r w:rsidRPr="00DA0244">
        <w:rPr>
          <w:rFonts w:ascii="GHEA Grapalat" w:hAnsi="GHEA Grapalat"/>
          <w:sz w:val="16"/>
          <w:szCs w:val="16"/>
          <w:lang w:val="es-ES"/>
        </w:rPr>
        <w:t xml:space="preserve"> </w:t>
      </w:r>
      <w:r w:rsidRPr="00DA0244">
        <w:rPr>
          <w:rFonts w:ascii="GHEA Grapalat" w:hAnsi="GHEA Grapalat" w:cs="Sylfaen"/>
          <w:sz w:val="16"/>
          <w:szCs w:val="16"/>
        </w:rPr>
        <w:t>հիմնադրված</w:t>
      </w:r>
      <w:r w:rsidRPr="00DA0244">
        <w:rPr>
          <w:rFonts w:ascii="GHEA Grapalat" w:hAnsi="GHEA Grapalat"/>
          <w:sz w:val="16"/>
          <w:szCs w:val="16"/>
          <w:lang w:val="es-ES"/>
        </w:rPr>
        <w:t xml:space="preserve"> </w:t>
      </w:r>
      <w:r w:rsidRPr="00DA0244">
        <w:rPr>
          <w:rFonts w:ascii="GHEA Grapalat" w:hAnsi="GHEA Grapalat" w:cs="Sylfaen"/>
          <w:sz w:val="16"/>
          <w:szCs w:val="16"/>
        </w:rPr>
        <w:t>կազմակերպությունների</w:t>
      </w:r>
      <w:r w:rsidRPr="00DA0244">
        <w:rPr>
          <w:rFonts w:ascii="GHEA Grapalat" w:hAnsi="GHEA Grapalat" w:cs="Sylfaen"/>
          <w:sz w:val="16"/>
          <w:szCs w:val="16"/>
          <w:lang w:val="es-ES"/>
        </w:rPr>
        <w:t xml:space="preserve"> </w:t>
      </w:r>
      <w:r w:rsidRPr="00DA0244">
        <w:rPr>
          <w:rFonts w:ascii="GHEA Grapalat" w:hAnsi="GHEA Grapalat" w:cs="Sylfaen"/>
          <w:sz w:val="16"/>
          <w:szCs w:val="16"/>
        </w:rPr>
        <w:t>և</w:t>
      </w:r>
      <w:r w:rsidRPr="00DA0244">
        <w:rPr>
          <w:rFonts w:ascii="GHEA Grapalat" w:hAnsi="GHEA Grapalat" w:cs="Sylfaen"/>
          <w:sz w:val="16"/>
          <w:szCs w:val="16"/>
          <w:lang w:val="es-ES"/>
        </w:rPr>
        <w:t xml:space="preserve"> (</w:t>
      </w:r>
      <w:r w:rsidRPr="00DA0244">
        <w:rPr>
          <w:rFonts w:ascii="GHEA Grapalat" w:hAnsi="GHEA Grapalat" w:cs="Sylfaen"/>
          <w:sz w:val="16"/>
          <w:szCs w:val="16"/>
        </w:rPr>
        <w:t>կամ</w:t>
      </w:r>
      <w:r w:rsidRPr="00DA0244">
        <w:rPr>
          <w:rFonts w:ascii="GHEA Grapalat" w:hAnsi="GHEA Grapalat" w:cs="Sylfaen"/>
          <w:sz w:val="16"/>
          <w:szCs w:val="16"/>
          <w:lang w:val="es-ES"/>
        </w:rPr>
        <w:t xml:space="preserve">) </w:t>
      </w:r>
      <w:r w:rsidRPr="00DA0244">
        <w:rPr>
          <w:rFonts w:ascii="GHEA Grapalat" w:hAnsi="GHEA Grapalat" w:cs="Sylfaen"/>
          <w:sz w:val="16"/>
          <w:szCs w:val="16"/>
        </w:rPr>
        <w:t>համատեղ</w:t>
      </w:r>
      <w:r w:rsidRPr="00DA0244">
        <w:rPr>
          <w:rFonts w:ascii="GHEA Grapalat" w:hAnsi="GHEA Grapalat" w:cs="Times Armenian"/>
          <w:sz w:val="16"/>
          <w:szCs w:val="16"/>
          <w:lang w:val="af-ZA"/>
        </w:rPr>
        <w:t xml:space="preserve"> </w:t>
      </w:r>
      <w:r w:rsidRPr="00DA0244">
        <w:rPr>
          <w:rFonts w:ascii="GHEA Grapalat" w:hAnsi="GHEA Grapalat" w:cs="Times Armenian"/>
          <w:sz w:val="16"/>
          <w:szCs w:val="16"/>
        </w:rPr>
        <w:t>գ</w:t>
      </w:r>
      <w:r w:rsidRPr="00DA0244">
        <w:rPr>
          <w:rFonts w:ascii="GHEA Grapalat" w:hAnsi="GHEA Grapalat" w:cs="Sylfaen"/>
          <w:sz w:val="16"/>
          <w:szCs w:val="16"/>
        </w:rPr>
        <w:t>ործունեության</w:t>
      </w:r>
      <w:r w:rsidRPr="00DA0244">
        <w:rPr>
          <w:rFonts w:ascii="GHEA Grapalat" w:hAnsi="GHEA Grapalat" w:cs="Times Armenian"/>
          <w:sz w:val="16"/>
          <w:szCs w:val="16"/>
          <w:lang w:val="af-ZA"/>
        </w:rPr>
        <w:t xml:space="preserve"> </w:t>
      </w:r>
      <w:r w:rsidRPr="00DA0244">
        <w:rPr>
          <w:rFonts w:ascii="GHEA Grapalat" w:hAnsi="GHEA Grapalat" w:cs="Sylfaen"/>
          <w:sz w:val="16"/>
          <w:szCs w:val="16"/>
        </w:rPr>
        <w:t>կար</w:t>
      </w:r>
      <w:r w:rsidRPr="00DA0244">
        <w:rPr>
          <w:rFonts w:ascii="GHEA Grapalat" w:hAnsi="GHEA Grapalat" w:cs="Times Armenian"/>
          <w:sz w:val="16"/>
          <w:szCs w:val="16"/>
        </w:rPr>
        <w:t>գ</w:t>
      </w:r>
      <w:r w:rsidRPr="00DA0244">
        <w:rPr>
          <w:rFonts w:ascii="GHEA Grapalat" w:hAnsi="GHEA Grapalat" w:cs="Sylfaen"/>
          <w:sz w:val="16"/>
          <w:szCs w:val="16"/>
        </w:rPr>
        <w:t>ով</w:t>
      </w:r>
      <w:r w:rsidRPr="00DA0244">
        <w:rPr>
          <w:rFonts w:ascii="GHEA Grapalat" w:hAnsi="GHEA Grapalat" w:cs="Sylfaen"/>
          <w:sz w:val="16"/>
          <w:szCs w:val="16"/>
          <w:lang w:val="af-ZA"/>
        </w:rPr>
        <w:t xml:space="preserve"> </w:t>
      </w:r>
      <w:r w:rsidRPr="00DA0244">
        <w:rPr>
          <w:rFonts w:ascii="GHEA Grapalat" w:hAnsi="GHEA Grapalat" w:cs="Times Armenian"/>
          <w:sz w:val="16"/>
          <w:szCs w:val="16"/>
          <w:lang w:val="af-ZA"/>
        </w:rPr>
        <w:t>(</w:t>
      </w:r>
      <w:r w:rsidRPr="00DA0244">
        <w:rPr>
          <w:rFonts w:ascii="GHEA Grapalat" w:hAnsi="GHEA Grapalat" w:cs="Sylfaen"/>
          <w:sz w:val="16"/>
          <w:szCs w:val="16"/>
        </w:rPr>
        <w:t>կոնսորցիումով</w:t>
      </w:r>
      <w:r w:rsidRPr="00DA0244">
        <w:rPr>
          <w:rFonts w:ascii="GHEA Grapalat" w:hAnsi="GHEA Grapalat" w:cs="Times Armenian"/>
          <w:sz w:val="16"/>
          <w:szCs w:val="16"/>
          <w:lang w:val="af-ZA"/>
        </w:rPr>
        <w:t xml:space="preserve">) </w:t>
      </w:r>
      <w:r w:rsidRPr="00DA0244">
        <w:rPr>
          <w:rFonts w:ascii="GHEA Grapalat" w:hAnsi="GHEA Grapalat" w:cs="Times Armenian"/>
          <w:sz w:val="16"/>
          <w:szCs w:val="16"/>
        </w:rPr>
        <w:t>գ</w:t>
      </w:r>
      <w:r w:rsidRPr="00DA0244">
        <w:rPr>
          <w:rFonts w:ascii="GHEA Grapalat" w:hAnsi="GHEA Grapalat" w:cs="Sylfaen"/>
          <w:sz w:val="16"/>
          <w:szCs w:val="16"/>
        </w:rPr>
        <w:t>նումների</w:t>
      </w:r>
      <w:r w:rsidRPr="00DA0244">
        <w:rPr>
          <w:rFonts w:ascii="GHEA Grapalat" w:hAnsi="GHEA Grapalat" w:cs="Times Armenian"/>
          <w:sz w:val="16"/>
          <w:szCs w:val="16"/>
          <w:lang w:val="af-ZA"/>
        </w:rPr>
        <w:t xml:space="preserve"> </w:t>
      </w:r>
      <w:r w:rsidRPr="00DA0244">
        <w:rPr>
          <w:rFonts w:ascii="GHEA Grapalat" w:hAnsi="GHEA Grapalat" w:cs="Times Armenian"/>
          <w:sz w:val="16"/>
          <w:szCs w:val="16"/>
        </w:rPr>
        <w:t>գ</w:t>
      </w:r>
      <w:r w:rsidRPr="00DA0244">
        <w:rPr>
          <w:rFonts w:ascii="GHEA Grapalat" w:hAnsi="GHEA Grapalat" w:cs="Sylfaen"/>
          <w:sz w:val="16"/>
          <w:szCs w:val="16"/>
        </w:rPr>
        <w:t>ործընթացին</w:t>
      </w:r>
      <w:r w:rsidRPr="00DA0244">
        <w:rPr>
          <w:rFonts w:ascii="GHEA Grapalat" w:hAnsi="GHEA Grapalat" w:cs="Sylfaen"/>
          <w:sz w:val="16"/>
          <w:szCs w:val="16"/>
          <w:lang w:val="es-ES"/>
        </w:rPr>
        <w:t xml:space="preserve"> </w:t>
      </w:r>
      <w:r w:rsidRPr="00DA0244">
        <w:rPr>
          <w:rFonts w:ascii="GHEA Grapalat" w:hAnsi="GHEA Grapalat" w:cs="Sylfaen"/>
          <w:sz w:val="16"/>
          <w:szCs w:val="16"/>
        </w:rPr>
        <w:t>մասնակցության</w:t>
      </w:r>
      <w:r w:rsidRPr="00DA0244">
        <w:rPr>
          <w:rFonts w:ascii="GHEA Grapalat" w:hAnsi="GHEA Grapalat" w:cs="Sylfaen"/>
          <w:sz w:val="16"/>
          <w:szCs w:val="16"/>
          <w:lang w:val="es-ES"/>
        </w:rPr>
        <w:t xml:space="preserve"> </w:t>
      </w:r>
      <w:r w:rsidRPr="00DA0244">
        <w:rPr>
          <w:rFonts w:ascii="GHEA Grapalat" w:hAnsi="GHEA Grapalat" w:cs="Sylfaen"/>
          <w:sz w:val="16"/>
          <w:szCs w:val="16"/>
        </w:rPr>
        <w:t>դեպքերի</w:t>
      </w:r>
      <w:r w:rsidRPr="00DA0244">
        <w:rPr>
          <w:rFonts w:ascii="GHEA Grapalat" w:hAnsi="GHEA Grapalat" w:cs="Sylfaen"/>
          <w:sz w:val="16"/>
          <w:szCs w:val="16"/>
          <w:lang w:val="es-ES"/>
        </w:rPr>
        <w:t>:</w:t>
      </w:r>
    </w:p>
    <w:p w:rsidR="00203F6B" w:rsidRPr="00DA0244" w:rsidRDefault="00203F6B" w:rsidP="00203F6B">
      <w:pPr>
        <w:pStyle w:val="af4"/>
        <w:spacing w:before="0" w:beforeAutospacing="0" w:after="0" w:afterAutospacing="0"/>
        <w:ind w:firstLine="708"/>
        <w:jc w:val="both"/>
        <w:rPr>
          <w:rFonts w:ascii="GHEA Grapalat" w:hAnsi="GHEA Grapalat"/>
          <w:sz w:val="16"/>
          <w:szCs w:val="16"/>
          <w:lang w:val="hy-AM"/>
        </w:rPr>
      </w:pPr>
      <w:r w:rsidRPr="00DA0244">
        <w:rPr>
          <w:rFonts w:ascii="GHEA Grapalat" w:hAnsi="GHEA Grapalat"/>
          <w:sz w:val="16"/>
          <w:szCs w:val="16"/>
        </w:rPr>
        <w:t>Կարգի</w:t>
      </w:r>
      <w:r w:rsidRPr="00DA0244">
        <w:rPr>
          <w:rFonts w:ascii="GHEA Grapalat" w:hAnsi="GHEA Grapalat"/>
          <w:sz w:val="16"/>
          <w:szCs w:val="16"/>
          <w:lang w:val="es-ES"/>
        </w:rPr>
        <w:t xml:space="preserve"> 119-</w:t>
      </w:r>
      <w:r w:rsidRPr="00DA0244">
        <w:rPr>
          <w:rFonts w:ascii="GHEA Grapalat" w:hAnsi="GHEA Grapalat"/>
          <w:sz w:val="16"/>
          <w:szCs w:val="16"/>
        </w:rPr>
        <w:t>րդ</w:t>
      </w:r>
      <w:r w:rsidRPr="00DA0244">
        <w:rPr>
          <w:rFonts w:ascii="GHEA Grapalat" w:hAnsi="GHEA Grapalat"/>
          <w:sz w:val="16"/>
          <w:szCs w:val="16"/>
          <w:lang w:val="es-ES"/>
        </w:rPr>
        <w:t xml:space="preserve"> </w:t>
      </w:r>
      <w:r w:rsidRPr="00DA0244">
        <w:rPr>
          <w:rFonts w:ascii="GHEA Grapalat" w:hAnsi="GHEA Grapalat"/>
          <w:sz w:val="16"/>
          <w:szCs w:val="16"/>
        </w:rPr>
        <w:t>կետի</w:t>
      </w:r>
      <w:r w:rsidRPr="00DA0244">
        <w:rPr>
          <w:rFonts w:ascii="GHEA Grapalat" w:hAnsi="GHEA Grapalat"/>
          <w:sz w:val="16"/>
          <w:szCs w:val="16"/>
          <w:lang w:val="es-ES"/>
        </w:rPr>
        <w:t xml:space="preserve"> </w:t>
      </w:r>
      <w:r w:rsidRPr="00DA0244">
        <w:rPr>
          <w:rFonts w:ascii="GHEA Grapalat" w:hAnsi="GHEA Grapalat"/>
          <w:sz w:val="16"/>
          <w:szCs w:val="16"/>
          <w:lang w:val="hy-AM"/>
        </w:rPr>
        <w:t>իմաստով`</w:t>
      </w:r>
    </w:p>
    <w:p w:rsidR="00203F6B" w:rsidRPr="00DA0244" w:rsidRDefault="00203F6B" w:rsidP="00203F6B">
      <w:pPr>
        <w:pStyle w:val="af4"/>
        <w:spacing w:before="0" w:beforeAutospacing="0" w:after="0" w:afterAutospacing="0"/>
        <w:ind w:firstLine="708"/>
        <w:jc w:val="both"/>
        <w:rPr>
          <w:rFonts w:ascii="GHEA Grapalat" w:hAnsi="GHEA Grapalat"/>
          <w:color w:val="000000"/>
          <w:sz w:val="16"/>
          <w:szCs w:val="16"/>
          <w:lang w:val="hy-AM"/>
        </w:rPr>
      </w:pPr>
      <w:r w:rsidRPr="00DA0244">
        <w:rPr>
          <w:rFonts w:ascii="GHEA Grapalat" w:hAnsi="GHEA Grapalat"/>
          <w:sz w:val="16"/>
          <w:szCs w:val="16"/>
          <w:lang w:val="hy-AM"/>
        </w:rPr>
        <w:t>1</w:t>
      </w:r>
      <w:r w:rsidRPr="00DA0244">
        <w:rPr>
          <w:rFonts w:ascii="GHEA Grapalat" w:hAnsi="GHEA Grapalat"/>
          <w:color w:val="000000"/>
          <w:sz w:val="16"/>
          <w:szCs w:val="16"/>
          <w:lang w:val="hy-AM"/>
        </w:rPr>
        <w:t xml:space="preserve">) </w:t>
      </w:r>
      <w:r w:rsidRPr="00DA0244">
        <w:rPr>
          <w:rFonts w:ascii="GHEA Grapalat" w:hAnsi="GHEA Grapalat"/>
          <w:sz w:val="16"/>
          <w:szCs w:val="16"/>
          <w:lang w:val="hy-AM"/>
        </w:rPr>
        <w:t xml:space="preserve">ֆիզիկական </w:t>
      </w:r>
      <w:r w:rsidRPr="00DA0244">
        <w:rPr>
          <w:rFonts w:ascii="GHEA Grapalat" w:hAnsi="GHEA Grapalat" w:cs="GHEA Grapalat"/>
          <w:color w:val="000000"/>
          <w:sz w:val="16"/>
          <w:szCs w:val="16"/>
          <w:lang w:val="hy-AM"/>
        </w:rPr>
        <w:t xml:space="preserve">անձինք համարվում են փոխկապակցված, </w:t>
      </w:r>
      <w:r w:rsidRPr="00DA0244">
        <w:rPr>
          <w:rFonts w:ascii="GHEA Grapalat" w:hAnsi="GHEA Grapalat"/>
          <w:color w:val="000000"/>
          <w:sz w:val="16"/>
          <w:szCs w:val="16"/>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203F6B" w:rsidRPr="00DA0244" w:rsidRDefault="00203F6B" w:rsidP="00203F6B">
      <w:pPr>
        <w:pStyle w:val="af4"/>
        <w:spacing w:before="0" w:beforeAutospacing="0" w:after="0" w:afterAutospacing="0"/>
        <w:ind w:firstLine="708"/>
        <w:jc w:val="both"/>
        <w:rPr>
          <w:rFonts w:ascii="GHEA Grapalat" w:hAnsi="GHEA Grapalat"/>
          <w:color w:val="000000"/>
          <w:sz w:val="16"/>
          <w:szCs w:val="16"/>
          <w:lang w:val="hy-AM"/>
        </w:rPr>
      </w:pPr>
      <w:r w:rsidRPr="00DA0244">
        <w:rPr>
          <w:rFonts w:ascii="GHEA Grapalat" w:hAnsi="GHEA Grapalat"/>
          <w:color w:val="000000"/>
          <w:sz w:val="16"/>
          <w:szCs w:val="16"/>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203F6B" w:rsidRPr="00DA0244" w:rsidRDefault="00203F6B" w:rsidP="00203F6B">
      <w:pPr>
        <w:pStyle w:val="af4"/>
        <w:spacing w:before="0" w:beforeAutospacing="0" w:after="0" w:afterAutospacing="0"/>
        <w:ind w:firstLine="708"/>
        <w:jc w:val="both"/>
        <w:rPr>
          <w:rFonts w:ascii="GHEA Grapalat" w:hAnsi="GHEA Grapalat"/>
          <w:color w:val="000000"/>
          <w:sz w:val="16"/>
          <w:szCs w:val="16"/>
          <w:lang w:val="hy-AM"/>
        </w:rPr>
      </w:pPr>
      <w:r w:rsidRPr="00DA0244">
        <w:rPr>
          <w:rFonts w:ascii="GHEA Grapalat" w:hAnsi="GHEA Grapalat"/>
          <w:color w:val="000000"/>
          <w:sz w:val="16"/>
          <w:szCs w:val="16"/>
          <w:lang w:val="hy-AM"/>
        </w:rPr>
        <w:t>ա. տվյալ իրավաբանական անձի բաժնետոմսերի տաս տոկոսից ավելին տնօրինող մասնակից.</w:t>
      </w:r>
    </w:p>
    <w:p w:rsidR="00203F6B" w:rsidRPr="00DA0244" w:rsidRDefault="00203F6B" w:rsidP="00203F6B">
      <w:pPr>
        <w:pStyle w:val="af4"/>
        <w:spacing w:before="0" w:beforeAutospacing="0" w:after="0" w:afterAutospacing="0"/>
        <w:ind w:firstLine="708"/>
        <w:jc w:val="both"/>
        <w:rPr>
          <w:rFonts w:ascii="GHEA Grapalat" w:hAnsi="GHEA Grapalat"/>
          <w:color w:val="000000"/>
          <w:sz w:val="16"/>
          <w:szCs w:val="16"/>
          <w:lang w:val="hy-AM"/>
        </w:rPr>
      </w:pPr>
      <w:r w:rsidRPr="00DA0244">
        <w:rPr>
          <w:rFonts w:ascii="GHEA Grapalat" w:hAnsi="GHEA Grapalat"/>
          <w:color w:val="000000"/>
          <w:sz w:val="16"/>
          <w:szCs w:val="16"/>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203F6B" w:rsidRPr="00DA0244" w:rsidRDefault="00203F6B" w:rsidP="00203F6B">
      <w:pPr>
        <w:pStyle w:val="af4"/>
        <w:spacing w:before="0" w:beforeAutospacing="0" w:after="0" w:afterAutospacing="0"/>
        <w:ind w:firstLine="708"/>
        <w:jc w:val="both"/>
        <w:rPr>
          <w:rFonts w:ascii="GHEA Grapalat" w:hAnsi="GHEA Grapalat"/>
          <w:color w:val="000000"/>
          <w:sz w:val="16"/>
          <w:szCs w:val="16"/>
          <w:lang w:val="hy-AM"/>
        </w:rPr>
      </w:pPr>
      <w:r w:rsidRPr="00DA0244">
        <w:rPr>
          <w:rFonts w:ascii="GHEA Grapalat" w:hAnsi="GHEA Grapalat"/>
          <w:color w:val="000000"/>
          <w:sz w:val="16"/>
          <w:szCs w:val="16"/>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203F6B" w:rsidRPr="00DA0244" w:rsidRDefault="00203F6B" w:rsidP="00203F6B">
      <w:pPr>
        <w:pStyle w:val="af4"/>
        <w:spacing w:before="0" w:beforeAutospacing="0" w:after="0" w:afterAutospacing="0"/>
        <w:ind w:firstLine="708"/>
        <w:jc w:val="both"/>
        <w:rPr>
          <w:rFonts w:ascii="GHEA Grapalat" w:hAnsi="GHEA Grapalat"/>
          <w:color w:val="000000"/>
          <w:sz w:val="16"/>
          <w:szCs w:val="16"/>
          <w:lang w:val="hy-AM"/>
        </w:rPr>
      </w:pPr>
      <w:r w:rsidRPr="00DA0244">
        <w:rPr>
          <w:rFonts w:ascii="GHEA Grapalat" w:hAnsi="GHEA Grapalat"/>
          <w:color w:val="000000"/>
          <w:sz w:val="16"/>
          <w:szCs w:val="16"/>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203F6B" w:rsidRPr="00DA0244" w:rsidRDefault="00203F6B" w:rsidP="00203F6B">
      <w:pPr>
        <w:pStyle w:val="af4"/>
        <w:spacing w:before="0" w:beforeAutospacing="0" w:after="0" w:afterAutospacing="0"/>
        <w:ind w:firstLine="708"/>
        <w:jc w:val="both"/>
        <w:rPr>
          <w:rFonts w:ascii="GHEA Grapalat" w:hAnsi="GHEA Grapalat"/>
          <w:color w:val="000000"/>
          <w:sz w:val="16"/>
          <w:szCs w:val="16"/>
          <w:lang w:val="hy-AM"/>
        </w:rPr>
      </w:pPr>
      <w:r w:rsidRPr="00DA0244">
        <w:rPr>
          <w:rFonts w:ascii="GHEA Grapalat" w:hAnsi="GHEA Grapalat"/>
          <w:sz w:val="16"/>
          <w:szCs w:val="16"/>
          <w:lang w:val="hy-AM"/>
        </w:rPr>
        <w:t xml:space="preserve">3) ֆիզիկական անձի կարգավիճակ չունեցող մասնակիցները </w:t>
      </w:r>
      <w:r w:rsidRPr="00DA0244">
        <w:rPr>
          <w:rFonts w:ascii="GHEA Grapalat" w:hAnsi="GHEA Grapalat"/>
          <w:color w:val="000000"/>
          <w:sz w:val="16"/>
          <w:szCs w:val="16"/>
          <w:lang w:val="hy-AM"/>
        </w:rPr>
        <w:t xml:space="preserve">համարվում են փոխկապակցված, եթե` </w:t>
      </w:r>
    </w:p>
    <w:p w:rsidR="00203F6B" w:rsidRPr="00DA0244" w:rsidRDefault="00203F6B" w:rsidP="00203F6B">
      <w:pPr>
        <w:pStyle w:val="af4"/>
        <w:spacing w:before="0" w:beforeAutospacing="0" w:after="0" w:afterAutospacing="0"/>
        <w:ind w:firstLine="269"/>
        <w:jc w:val="both"/>
        <w:rPr>
          <w:rFonts w:ascii="GHEA Grapalat" w:hAnsi="GHEA Grapalat"/>
          <w:color w:val="000000"/>
          <w:sz w:val="16"/>
          <w:szCs w:val="16"/>
          <w:lang w:val="hy-AM"/>
        </w:rPr>
      </w:pPr>
      <w:r w:rsidRPr="00DA0244">
        <w:rPr>
          <w:rFonts w:ascii="GHEA Grapalat" w:hAnsi="GHEA Grapalat"/>
          <w:color w:val="000000"/>
          <w:sz w:val="16"/>
          <w:szCs w:val="16"/>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203F6B" w:rsidRPr="00DA0244" w:rsidRDefault="00203F6B" w:rsidP="00203F6B">
      <w:pPr>
        <w:pStyle w:val="af4"/>
        <w:spacing w:before="0" w:beforeAutospacing="0" w:after="0" w:afterAutospacing="0"/>
        <w:ind w:firstLine="269"/>
        <w:jc w:val="both"/>
        <w:rPr>
          <w:rFonts w:ascii="GHEA Grapalat" w:hAnsi="GHEA Grapalat"/>
          <w:color w:val="000000"/>
          <w:sz w:val="16"/>
          <w:szCs w:val="16"/>
          <w:lang w:val="hy-AM"/>
        </w:rPr>
      </w:pPr>
      <w:r w:rsidRPr="00DA0244">
        <w:rPr>
          <w:rFonts w:ascii="GHEA Grapalat" w:hAnsi="GHEA Grapalat"/>
          <w:color w:val="000000"/>
          <w:sz w:val="16"/>
          <w:szCs w:val="16"/>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203F6B" w:rsidRPr="00DA0244" w:rsidRDefault="00203F6B" w:rsidP="00203F6B">
      <w:pPr>
        <w:pStyle w:val="af4"/>
        <w:spacing w:before="0" w:beforeAutospacing="0" w:after="0" w:afterAutospacing="0"/>
        <w:ind w:firstLine="708"/>
        <w:jc w:val="both"/>
        <w:rPr>
          <w:rFonts w:ascii="Sylfaen" w:hAnsi="Sylfaen"/>
          <w:sz w:val="16"/>
          <w:szCs w:val="16"/>
          <w:lang w:val="hy-AM"/>
        </w:rPr>
      </w:pPr>
      <w:r w:rsidRPr="00DA0244">
        <w:rPr>
          <w:rFonts w:ascii="GHEA Grapalat" w:hAnsi="GHEA Grapalat"/>
          <w:color w:val="000000"/>
          <w:sz w:val="16"/>
          <w:szCs w:val="16"/>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203F6B" w:rsidRPr="00DA0244" w:rsidRDefault="00203F6B" w:rsidP="00203F6B">
      <w:pPr>
        <w:pStyle w:val="af4"/>
        <w:spacing w:before="0" w:beforeAutospacing="0" w:after="0" w:afterAutospacing="0"/>
        <w:ind w:firstLine="708"/>
        <w:jc w:val="both"/>
        <w:rPr>
          <w:rFonts w:ascii="GHEA Grapalat" w:hAnsi="GHEA Grapalat"/>
          <w:color w:val="000000"/>
          <w:sz w:val="16"/>
          <w:szCs w:val="16"/>
          <w:lang w:val="hy-AM"/>
        </w:rPr>
      </w:pPr>
      <w:r w:rsidRPr="00DA0244">
        <w:rPr>
          <w:rFonts w:ascii="GHEA Grapalat" w:hAnsi="GHEA Grapalat"/>
          <w:color w:val="000000"/>
          <w:sz w:val="16"/>
          <w:szCs w:val="16"/>
          <w:lang w:val="hy-AM"/>
        </w:rPr>
        <w:t>դ. նրանք գործել կամ գործում են համաձայնեցված՝ ելնելով ընդհանուր տնտեսական շահերից.</w:t>
      </w:r>
    </w:p>
    <w:p w:rsidR="00203F6B" w:rsidRPr="00DA0244" w:rsidRDefault="00203F6B" w:rsidP="00203F6B">
      <w:pPr>
        <w:ind w:firstLine="284"/>
        <w:jc w:val="both"/>
        <w:rPr>
          <w:rFonts w:ascii="GHEA Grapalat" w:hAnsi="GHEA Grapalat"/>
          <w:color w:val="000000"/>
          <w:sz w:val="16"/>
          <w:szCs w:val="16"/>
          <w:lang w:val="hy-AM"/>
        </w:rPr>
      </w:pPr>
      <w:r w:rsidRPr="00DA0244">
        <w:rPr>
          <w:rFonts w:ascii="GHEA Grapalat" w:hAnsi="GHEA Grapalat"/>
          <w:color w:val="000000"/>
          <w:sz w:val="16"/>
          <w:szCs w:val="16"/>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203F6B" w:rsidRPr="00DA0244" w:rsidRDefault="00203F6B" w:rsidP="00203F6B">
      <w:pPr>
        <w:ind w:firstLine="567"/>
        <w:jc w:val="both"/>
        <w:rPr>
          <w:rFonts w:ascii="GHEA Grapalat" w:hAnsi="GHEA Grapalat" w:cs="Arial"/>
          <w:sz w:val="16"/>
          <w:szCs w:val="16"/>
          <w:lang w:val="hy-AM"/>
        </w:rPr>
      </w:pPr>
      <w:r w:rsidRPr="00350BA8">
        <w:rPr>
          <w:rFonts w:ascii="GHEA Grapalat" w:hAnsi="GHEA Grapalat" w:cs="Arial Armenian"/>
          <w:sz w:val="16"/>
          <w:szCs w:val="16"/>
          <w:lang w:val="hy-AM"/>
        </w:rPr>
        <w:t xml:space="preserve">2.4 </w:t>
      </w:r>
      <w:r w:rsidRPr="00350BA8">
        <w:rPr>
          <w:rFonts w:ascii="GHEA Grapalat" w:hAnsi="GHEA Grapalat" w:cs="Sylfaen"/>
          <w:sz w:val="16"/>
          <w:szCs w:val="16"/>
          <w:lang w:val="hy-AM"/>
        </w:rPr>
        <w:t>Մասնակիցը</w:t>
      </w:r>
      <w:r w:rsidRPr="00350BA8">
        <w:rPr>
          <w:rFonts w:ascii="GHEA Grapalat" w:hAnsi="GHEA Grapalat" w:cs="Arial"/>
          <w:sz w:val="16"/>
          <w:szCs w:val="16"/>
          <w:lang w:val="hy-AM"/>
        </w:rPr>
        <w:t xml:space="preserve"> </w:t>
      </w:r>
      <w:r w:rsidRPr="00350BA8">
        <w:rPr>
          <w:rFonts w:ascii="GHEA Grapalat" w:hAnsi="GHEA Grapalat" w:cs="Sylfaen"/>
          <w:sz w:val="16"/>
          <w:szCs w:val="16"/>
          <w:lang w:val="hy-AM"/>
        </w:rPr>
        <w:t>պետք</w:t>
      </w:r>
      <w:r w:rsidRPr="00350BA8">
        <w:rPr>
          <w:rFonts w:ascii="GHEA Grapalat" w:hAnsi="GHEA Grapalat" w:cs="Arial"/>
          <w:sz w:val="16"/>
          <w:szCs w:val="16"/>
          <w:lang w:val="hy-AM"/>
        </w:rPr>
        <w:t xml:space="preserve"> </w:t>
      </w:r>
      <w:r w:rsidRPr="00350BA8">
        <w:rPr>
          <w:rFonts w:ascii="GHEA Grapalat" w:hAnsi="GHEA Grapalat" w:cs="Sylfaen"/>
          <w:sz w:val="16"/>
          <w:szCs w:val="16"/>
          <w:lang w:val="hy-AM"/>
        </w:rPr>
        <w:t>է</w:t>
      </w:r>
      <w:r w:rsidRPr="00350BA8">
        <w:rPr>
          <w:rFonts w:ascii="GHEA Grapalat" w:hAnsi="GHEA Grapalat" w:cs="Arial"/>
          <w:sz w:val="16"/>
          <w:szCs w:val="16"/>
          <w:lang w:val="hy-AM"/>
        </w:rPr>
        <w:t xml:space="preserve"> </w:t>
      </w:r>
      <w:r w:rsidRPr="00350BA8">
        <w:rPr>
          <w:rFonts w:ascii="GHEA Grapalat" w:hAnsi="GHEA Grapalat" w:cs="Sylfaen"/>
          <w:sz w:val="16"/>
          <w:szCs w:val="16"/>
          <w:lang w:val="hy-AM"/>
        </w:rPr>
        <w:t>ունենա</w:t>
      </w:r>
      <w:r w:rsidRPr="00350BA8">
        <w:rPr>
          <w:rFonts w:ascii="GHEA Grapalat" w:hAnsi="GHEA Grapalat" w:cs="Arial"/>
          <w:sz w:val="16"/>
          <w:szCs w:val="16"/>
          <w:lang w:val="hy-AM"/>
        </w:rPr>
        <w:t xml:space="preserve"> </w:t>
      </w:r>
      <w:r w:rsidRPr="00350BA8">
        <w:rPr>
          <w:rFonts w:ascii="GHEA Grapalat" w:hAnsi="GHEA Grapalat" w:cs="Sylfaen"/>
          <w:sz w:val="16"/>
          <w:szCs w:val="16"/>
          <w:lang w:val="hy-AM"/>
        </w:rPr>
        <w:t>կնքվելիք</w:t>
      </w:r>
      <w:r w:rsidRPr="00350BA8">
        <w:rPr>
          <w:rFonts w:ascii="GHEA Grapalat" w:hAnsi="GHEA Grapalat" w:cs="Arial"/>
          <w:sz w:val="16"/>
          <w:szCs w:val="16"/>
          <w:lang w:val="hy-AM"/>
        </w:rPr>
        <w:t xml:space="preserve"> </w:t>
      </w:r>
      <w:r w:rsidRPr="00350BA8">
        <w:rPr>
          <w:rFonts w:ascii="GHEA Grapalat" w:hAnsi="GHEA Grapalat" w:cs="Sylfaen"/>
          <w:sz w:val="16"/>
          <w:szCs w:val="16"/>
          <w:lang w:val="hy-AM"/>
        </w:rPr>
        <w:t>պայմանագրով</w:t>
      </w:r>
      <w:r w:rsidRPr="00350BA8">
        <w:rPr>
          <w:rFonts w:ascii="GHEA Grapalat" w:hAnsi="GHEA Grapalat" w:cs="Arial"/>
          <w:sz w:val="16"/>
          <w:szCs w:val="16"/>
          <w:lang w:val="hy-AM"/>
        </w:rPr>
        <w:t xml:space="preserve"> </w:t>
      </w:r>
      <w:r w:rsidRPr="00350BA8">
        <w:rPr>
          <w:rFonts w:ascii="GHEA Grapalat" w:hAnsi="GHEA Grapalat" w:cs="Sylfaen"/>
          <w:sz w:val="16"/>
          <w:szCs w:val="16"/>
          <w:lang w:val="hy-AM"/>
        </w:rPr>
        <w:t>նախատեսված</w:t>
      </w:r>
      <w:r w:rsidRPr="00350BA8">
        <w:rPr>
          <w:rFonts w:ascii="GHEA Grapalat" w:hAnsi="GHEA Grapalat" w:cs="Arial"/>
          <w:sz w:val="16"/>
          <w:szCs w:val="16"/>
          <w:lang w:val="hy-AM"/>
        </w:rPr>
        <w:t xml:space="preserve"> </w:t>
      </w:r>
      <w:r w:rsidRPr="00350BA8">
        <w:rPr>
          <w:rFonts w:ascii="GHEA Grapalat" w:hAnsi="GHEA Grapalat" w:cs="Sylfaen"/>
          <w:sz w:val="16"/>
          <w:szCs w:val="16"/>
          <w:lang w:val="hy-AM"/>
        </w:rPr>
        <w:t>պարտավորությունների</w:t>
      </w:r>
      <w:r w:rsidRPr="00350BA8">
        <w:rPr>
          <w:rFonts w:ascii="GHEA Grapalat" w:hAnsi="GHEA Grapalat" w:cs="Arial"/>
          <w:sz w:val="16"/>
          <w:szCs w:val="16"/>
          <w:lang w:val="hy-AM"/>
        </w:rPr>
        <w:t xml:space="preserve"> </w:t>
      </w:r>
      <w:r w:rsidRPr="00350BA8">
        <w:rPr>
          <w:rFonts w:ascii="GHEA Grapalat" w:hAnsi="GHEA Grapalat" w:cs="Sylfaen"/>
          <w:sz w:val="16"/>
          <w:szCs w:val="16"/>
          <w:lang w:val="hy-AM"/>
        </w:rPr>
        <w:t>կատարման</w:t>
      </w:r>
      <w:r w:rsidRPr="00350BA8">
        <w:rPr>
          <w:rFonts w:ascii="GHEA Grapalat" w:hAnsi="GHEA Grapalat" w:cs="Arial"/>
          <w:sz w:val="16"/>
          <w:szCs w:val="16"/>
          <w:lang w:val="hy-AM"/>
        </w:rPr>
        <w:t xml:space="preserve"> </w:t>
      </w:r>
      <w:r w:rsidRPr="00350BA8">
        <w:rPr>
          <w:rFonts w:ascii="GHEA Grapalat" w:hAnsi="GHEA Grapalat" w:cs="Sylfaen"/>
          <w:sz w:val="16"/>
          <w:szCs w:val="16"/>
          <w:lang w:val="hy-AM"/>
        </w:rPr>
        <w:t>համար</w:t>
      </w:r>
      <w:r w:rsidRPr="00350BA8">
        <w:rPr>
          <w:rFonts w:ascii="GHEA Grapalat" w:hAnsi="GHEA Grapalat" w:cs="Arial"/>
          <w:sz w:val="16"/>
          <w:szCs w:val="16"/>
          <w:lang w:val="hy-AM"/>
        </w:rPr>
        <w:t xml:space="preserve"> </w:t>
      </w:r>
      <w:r w:rsidRPr="00350BA8">
        <w:rPr>
          <w:rFonts w:ascii="GHEA Grapalat" w:hAnsi="GHEA Grapalat" w:cs="Sylfaen"/>
          <w:sz w:val="16"/>
          <w:szCs w:val="16"/>
          <w:lang w:val="hy-AM"/>
        </w:rPr>
        <w:t>պահանջվող</w:t>
      </w:r>
      <w:r w:rsidRPr="00350BA8">
        <w:rPr>
          <w:rFonts w:ascii="GHEA Grapalat" w:hAnsi="GHEA Grapalat" w:cs="Arial"/>
          <w:sz w:val="16"/>
          <w:szCs w:val="16"/>
          <w:lang w:val="hy-AM"/>
        </w:rPr>
        <w:t>`</w:t>
      </w:r>
    </w:p>
    <w:p w:rsidR="00203F6B" w:rsidRPr="00DA0244" w:rsidRDefault="00203F6B" w:rsidP="00203F6B">
      <w:pPr>
        <w:ind w:firstLine="567"/>
        <w:jc w:val="both"/>
        <w:rPr>
          <w:rFonts w:ascii="GHEA Grapalat" w:hAnsi="GHEA Grapalat" w:cs="Arial"/>
          <w:sz w:val="16"/>
          <w:szCs w:val="16"/>
          <w:lang w:val="hy-AM"/>
        </w:rPr>
      </w:pPr>
      <w:r w:rsidRPr="00DA0244">
        <w:rPr>
          <w:rFonts w:ascii="GHEA Grapalat" w:hAnsi="GHEA Grapalat" w:cs="Arial"/>
          <w:sz w:val="16"/>
          <w:szCs w:val="16"/>
          <w:lang w:val="es-ES"/>
        </w:rPr>
        <w:t>1</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մասնագիտական</w:t>
      </w:r>
      <w:r w:rsidRPr="00DA0244">
        <w:rPr>
          <w:rFonts w:ascii="GHEA Grapalat" w:hAnsi="GHEA Grapalat" w:cs="Arial"/>
          <w:sz w:val="16"/>
          <w:szCs w:val="16"/>
          <w:lang w:val="hy-AM"/>
        </w:rPr>
        <w:t xml:space="preserve"> </w:t>
      </w:r>
      <w:r w:rsidRPr="00DA0244">
        <w:rPr>
          <w:rFonts w:ascii="GHEA Grapalat" w:hAnsi="GHEA Grapalat" w:cs="Sylfaen"/>
          <w:sz w:val="16"/>
          <w:szCs w:val="16"/>
          <w:lang w:val="hy-AM"/>
        </w:rPr>
        <w:t>փորձառություն</w:t>
      </w:r>
      <w:r w:rsidRPr="00DA0244">
        <w:rPr>
          <w:rFonts w:ascii="GHEA Grapalat" w:hAnsi="GHEA Grapalat" w:cs="Arial"/>
          <w:sz w:val="16"/>
          <w:szCs w:val="16"/>
          <w:lang w:val="hy-AM"/>
        </w:rPr>
        <w:t>,</w:t>
      </w:r>
    </w:p>
    <w:p w:rsidR="00203F6B" w:rsidRPr="00DA0244" w:rsidRDefault="00203F6B" w:rsidP="00203F6B">
      <w:pPr>
        <w:ind w:firstLine="567"/>
        <w:jc w:val="both"/>
        <w:rPr>
          <w:rFonts w:ascii="GHEA Grapalat" w:hAnsi="GHEA Grapalat" w:cs="Arial"/>
          <w:sz w:val="16"/>
          <w:szCs w:val="16"/>
          <w:lang w:val="hy-AM"/>
        </w:rPr>
      </w:pPr>
      <w:r w:rsidRPr="00DA0244">
        <w:rPr>
          <w:rFonts w:ascii="GHEA Grapalat" w:hAnsi="GHEA Grapalat" w:cs="Arial Armenian"/>
          <w:sz w:val="16"/>
          <w:szCs w:val="16"/>
          <w:lang w:val="es-ES"/>
        </w:rPr>
        <w:t>2</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տեխնիկական</w:t>
      </w:r>
      <w:r w:rsidRPr="00DA0244">
        <w:rPr>
          <w:rFonts w:ascii="GHEA Grapalat" w:hAnsi="GHEA Grapalat" w:cs="Arial"/>
          <w:sz w:val="16"/>
          <w:szCs w:val="16"/>
          <w:lang w:val="hy-AM"/>
        </w:rPr>
        <w:t xml:space="preserve"> </w:t>
      </w:r>
      <w:r w:rsidRPr="00DA0244">
        <w:rPr>
          <w:rFonts w:ascii="GHEA Grapalat" w:hAnsi="GHEA Grapalat" w:cs="Sylfaen"/>
          <w:sz w:val="16"/>
          <w:szCs w:val="16"/>
          <w:lang w:val="hy-AM"/>
        </w:rPr>
        <w:t>միջոցներ</w:t>
      </w:r>
      <w:r w:rsidRPr="00DA0244">
        <w:rPr>
          <w:rFonts w:ascii="GHEA Grapalat" w:hAnsi="GHEA Grapalat" w:cs="Arial"/>
          <w:sz w:val="16"/>
          <w:szCs w:val="16"/>
          <w:lang w:val="hy-AM"/>
        </w:rPr>
        <w:t>,</w:t>
      </w:r>
    </w:p>
    <w:p w:rsidR="00203F6B" w:rsidRPr="00DA0244" w:rsidRDefault="00203F6B" w:rsidP="00203F6B">
      <w:pPr>
        <w:ind w:firstLine="567"/>
        <w:jc w:val="both"/>
        <w:rPr>
          <w:rFonts w:ascii="GHEA Grapalat" w:hAnsi="GHEA Grapalat" w:cs="Arial"/>
          <w:sz w:val="16"/>
          <w:szCs w:val="16"/>
          <w:lang w:val="hy-AM"/>
        </w:rPr>
      </w:pPr>
      <w:r w:rsidRPr="00DA0244">
        <w:rPr>
          <w:rFonts w:ascii="GHEA Grapalat" w:hAnsi="GHEA Grapalat" w:cs="Arial Armenian"/>
          <w:sz w:val="16"/>
          <w:szCs w:val="16"/>
          <w:lang w:val="es-ES"/>
        </w:rPr>
        <w:t>3</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ֆինանսական</w:t>
      </w:r>
      <w:r w:rsidRPr="00DA0244">
        <w:rPr>
          <w:rFonts w:ascii="GHEA Grapalat" w:hAnsi="GHEA Grapalat" w:cs="Arial"/>
          <w:sz w:val="16"/>
          <w:szCs w:val="16"/>
          <w:lang w:val="hy-AM"/>
        </w:rPr>
        <w:t xml:space="preserve"> </w:t>
      </w:r>
      <w:r w:rsidRPr="00DA0244">
        <w:rPr>
          <w:rFonts w:ascii="GHEA Grapalat" w:hAnsi="GHEA Grapalat" w:cs="Sylfaen"/>
          <w:sz w:val="16"/>
          <w:szCs w:val="16"/>
          <w:lang w:val="hy-AM"/>
        </w:rPr>
        <w:t>միջոցներ</w:t>
      </w:r>
      <w:r w:rsidRPr="00DA0244">
        <w:rPr>
          <w:rFonts w:ascii="GHEA Grapalat" w:hAnsi="GHEA Grapalat" w:cs="Arial"/>
          <w:sz w:val="16"/>
          <w:szCs w:val="16"/>
          <w:lang w:val="hy-AM"/>
        </w:rPr>
        <w:t>,</w:t>
      </w:r>
    </w:p>
    <w:p w:rsidR="00203F6B" w:rsidRPr="00DA0244" w:rsidRDefault="00203F6B" w:rsidP="00203F6B">
      <w:pPr>
        <w:ind w:firstLine="567"/>
        <w:jc w:val="both"/>
        <w:rPr>
          <w:rFonts w:ascii="GHEA Grapalat" w:hAnsi="GHEA Grapalat" w:cs="Arial Armenian"/>
          <w:sz w:val="16"/>
          <w:szCs w:val="16"/>
          <w:lang w:val="hy-AM"/>
        </w:rPr>
      </w:pPr>
      <w:r w:rsidRPr="00DA0244">
        <w:rPr>
          <w:rFonts w:ascii="GHEA Grapalat" w:hAnsi="GHEA Grapalat" w:cs="Arial Armenian"/>
          <w:sz w:val="16"/>
          <w:szCs w:val="16"/>
          <w:lang w:val="hy-AM"/>
        </w:rPr>
        <w:t xml:space="preserve">4) </w:t>
      </w:r>
      <w:r w:rsidRPr="00DA0244">
        <w:rPr>
          <w:rFonts w:ascii="GHEA Grapalat" w:hAnsi="GHEA Grapalat" w:cs="Sylfaen"/>
          <w:sz w:val="16"/>
          <w:szCs w:val="16"/>
          <w:lang w:val="hy-AM"/>
        </w:rPr>
        <w:t>աշխատանքային</w:t>
      </w:r>
      <w:r w:rsidRPr="00DA0244">
        <w:rPr>
          <w:rFonts w:ascii="GHEA Grapalat" w:hAnsi="GHEA Grapalat" w:cs="Arial"/>
          <w:sz w:val="16"/>
          <w:szCs w:val="16"/>
          <w:lang w:val="hy-AM"/>
        </w:rPr>
        <w:t xml:space="preserve"> </w:t>
      </w:r>
      <w:r w:rsidRPr="00DA0244">
        <w:rPr>
          <w:rFonts w:ascii="GHEA Grapalat" w:hAnsi="GHEA Grapalat" w:cs="Sylfaen"/>
          <w:sz w:val="16"/>
          <w:szCs w:val="16"/>
          <w:lang w:val="hy-AM"/>
        </w:rPr>
        <w:t>ռեսուրսներ</w:t>
      </w:r>
      <w:r w:rsidRPr="00DA0244">
        <w:rPr>
          <w:rFonts w:ascii="GHEA Grapalat" w:hAnsi="GHEA Grapalat" w:cs="Tahoma"/>
          <w:sz w:val="16"/>
          <w:szCs w:val="16"/>
          <w:lang w:val="hy-AM"/>
        </w:rPr>
        <w:t>։</w:t>
      </w:r>
    </w:p>
    <w:p w:rsidR="00203F6B" w:rsidRPr="00DA0244" w:rsidRDefault="00203F6B" w:rsidP="00203F6B">
      <w:pPr>
        <w:ind w:firstLine="567"/>
        <w:jc w:val="both"/>
        <w:rPr>
          <w:rFonts w:ascii="GHEA Grapalat" w:hAnsi="GHEA Grapalat" w:cs="Arial"/>
          <w:sz w:val="16"/>
          <w:szCs w:val="16"/>
          <w:lang w:val="es-ES"/>
        </w:rPr>
      </w:pPr>
      <w:r w:rsidRPr="00DA0244">
        <w:rPr>
          <w:rFonts w:ascii="GHEA Grapalat" w:hAnsi="GHEA Grapalat" w:cs="Arial"/>
          <w:sz w:val="16"/>
          <w:szCs w:val="16"/>
          <w:lang w:val="hy-AM"/>
        </w:rPr>
        <w:t xml:space="preserve">2.5 </w:t>
      </w:r>
      <w:r w:rsidRPr="00DA0244">
        <w:rPr>
          <w:rFonts w:ascii="GHEA Grapalat" w:hAnsi="GHEA Grapalat" w:cs="Sylfaen"/>
          <w:sz w:val="16"/>
          <w:szCs w:val="16"/>
          <w:lang w:val="hy-AM"/>
        </w:rPr>
        <w:t>Մասնակցին ներկայացվող</w:t>
      </w:r>
      <w:r w:rsidRPr="00DA0244">
        <w:rPr>
          <w:rFonts w:ascii="GHEA Grapalat" w:hAnsi="GHEA Grapalat" w:cs="Arial"/>
          <w:sz w:val="16"/>
          <w:szCs w:val="16"/>
          <w:lang w:val="hy-AM"/>
        </w:rPr>
        <w:t>`</w:t>
      </w:r>
    </w:p>
    <w:p w:rsidR="00203F6B" w:rsidRPr="00DA0244" w:rsidRDefault="00203F6B" w:rsidP="00203F6B">
      <w:pPr>
        <w:ind w:firstLine="567"/>
        <w:jc w:val="both"/>
        <w:rPr>
          <w:rFonts w:ascii="GHEA Grapalat" w:hAnsi="GHEA Grapalat" w:cs="Arial Armenian"/>
          <w:sz w:val="16"/>
          <w:szCs w:val="16"/>
          <w:lang w:val="hy-AM"/>
        </w:rPr>
      </w:pPr>
      <w:r w:rsidRPr="00DA0244">
        <w:rPr>
          <w:rFonts w:ascii="GHEA Grapalat" w:hAnsi="GHEA Grapalat" w:cs="Arial Armenian"/>
          <w:sz w:val="16"/>
          <w:szCs w:val="16"/>
          <w:lang w:val="hy-AM"/>
        </w:rPr>
        <w:t>1) &lt;&lt;</w:t>
      </w:r>
      <w:r w:rsidRPr="00DA0244">
        <w:rPr>
          <w:rFonts w:ascii="GHEA Grapalat" w:hAnsi="GHEA Grapalat" w:cs="Sylfaen"/>
          <w:sz w:val="16"/>
          <w:szCs w:val="16"/>
          <w:lang w:val="hy-AM"/>
        </w:rPr>
        <w:t>Մասնագիտական</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փորձառություն&gt;&gt;</w:t>
      </w:r>
      <w:r w:rsidRPr="00DA0244">
        <w:rPr>
          <w:rFonts w:ascii="GHEA Grapalat" w:hAnsi="GHEA Grapalat" w:cs="Arial Armenian"/>
          <w:sz w:val="16"/>
          <w:szCs w:val="16"/>
          <w:lang w:val="hy-AM"/>
        </w:rPr>
        <w:t xml:space="preserve"> որակավորման չափանիշը սահմանվում և </w:t>
      </w:r>
      <w:r w:rsidRPr="00DA0244">
        <w:rPr>
          <w:rFonts w:ascii="GHEA Grapalat" w:hAnsi="GHEA Grapalat" w:cs="Sylfaen"/>
          <w:sz w:val="16"/>
          <w:szCs w:val="16"/>
          <w:lang w:val="hy-AM"/>
        </w:rPr>
        <w:t>գնահատվում</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է</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հետևյալ</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կարգով</w:t>
      </w:r>
      <w:r w:rsidRPr="00DA0244">
        <w:rPr>
          <w:rFonts w:ascii="GHEA Grapalat" w:hAnsi="GHEA Grapalat" w:cs="Arial Armenian"/>
          <w:sz w:val="16"/>
          <w:szCs w:val="16"/>
          <w:lang w:val="hy-AM"/>
        </w:rPr>
        <w:t>`</w:t>
      </w:r>
    </w:p>
    <w:p w:rsidR="00203F6B" w:rsidRPr="00DA0244" w:rsidRDefault="00203F6B" w:rsidP="00203F6B">
      <w:pPr>
        <w:ind w:firstLine="567"/>
        <w:jc w:val="both"/>
        <w:rPr>
          <w:rFonts w:ascii="GHEA Grapalat" w:hAnsi="GHEA Grapalat" w:cs="Arial Armenian"/>
          <w:sz w:val="16"/>
          <w:szCs w:val="16"/>
          <w:lang w:val="hy-AM"/>
        </w:rPr>
      </w:pPr>
      <w:r w:rsidRPr="00DA0244">
        <w:rPr>
          <w:rFonts w:ascii="GHEA Grapalat" w:hAnsi="GHEA Grapalat" w:cs="Arial Armenian"/>
          <w:sz w:val="16"/>
          <w:szCs w:val="16"/>
          <w:lang w:val="hy-AM"/>
        </w:rPr>
        <w:t>ա. մ</w:t>
      </w:r>
      <w:r w:rsidRPr="00DA0244">
        <w:rPr>
          <w:rFonts w:ascii="GHEA Grapalat" w:hAnsi="GHEA Grapalat" w:cs="Sylfaen"/>
          <w:sz w:val="16"/>
          <w:szCs w:val="16"/>
          <w:lang w:val="hy-AM"/>
        </w:rPr>
        <w:t>ասնակիցը</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հայտով</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ներկայացնում</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է</w:t>
      </w:r>
      <w:r w:rsidRPr="00DA0244">
        <w:rPr>
          <w:rFonts w:ascii="GHEA Grapalat" w:hAnsi="GHEA Grapalat" w:cs="Arial Armenian"/>
          <w:sz w:val="16"/>
          <w:szCs w:val="16"/>
          <w:lang w:val="hy-AM"/>
        </w:rPr>
        <w:t xml:space="preserve"> իր կողմից հաստատված </w:t>
      </w:r>
      <w:r w:rsidRPr="00DA0244">
        <w:rPr>
          <w:rFonts w:ascii="GHEA Grapalat" w:hAnsi="GHEA Grapalat" w:cs="Sylfaen"/>
          <w:sz w:val="16"/>
          <w:szCs w:val="16"/>
          <w:lang w:val="hy-AM"/>
        </w:rPr>
        <w:t>հայտարարություն` համանման (նմանատիպ) պայմանագրի կատարման փորձառություն ունենալու մասին:</w:t>
      </w:r>
      <w:r w:rsidRPr="00DA0244">
        <w:rPr>
          <w:rFonts w:ascii="GHEA Grapalat" w:hAnsi="GHEA Grapalat" w:cs="Arial Armenian"/>
          <w:sz w:val="16"/>
          <w:szCs w:val="16"/>
          <w:lang w:val="hy-AM"/>
        </w:rPr>
        <w:t xml:space="preserve"> </w:t>
      </w:r>
    </w:p>
    <w:p w:rsidR="003F195F" w:rsidRPr="00350BA8" w:rsidRDefault="003F195F" w:rsidP="003F195F">
      <w:pPr>
        <w:ind w:firstLine="567"/>
        <w:jc w:val="both"/>
        <w:rPr>
          <w:rFonts w:ascii="GHEA Grapalat" w:hAnsi="GHEA Grapalat" w:cs="Sylfaen"/>
          <w:sz w:val="16"/>
          <w:szCs w:val="18"/>
          <w:lang w:val="hy-AM"/>
        </w:rPr>
      </w:pPr>
      <w:r w:rsidRPr="003F195F">
        <w:rPr>
          <w:rFonts w:ascii="GHEA Grapalat" w:hAnsi="GHEA Grapalat" w:cs="Arial Armenian"/>
          <w:sz w:val="16"/>
          <w:szCs w:val="18"/>
          <w:lang w:val="hy-AM"/>
        </w:rPr>
        <w:t xml:space="preserve">ա. մասնակիցը պետք է </w:t>
      </w:r>
      <w:r w:rsidRPr="003F195F">
        <w:rPr>
          <w:rFonts w:ascii="GHEA Grapalat" w:hAnsi="GHEA Grapalat" w:cs="Sylfaen"/>
          <w:sz w:val="16"/>
          <w:szCs w:val="18"/>
          <w:lang w:val="hy-AM"/>
        </w:rPr>
        <w:t>հայտը</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ներկայացնելու</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տարվա</w:t>
      </w:r>
      <w:r w:rsidRPr="003F195F">
        <w:rPr>
          <w:rFonts w:ascii="GHEA Grapalat" w:hAnsi="GHEA Grapalat"/>
          <w:sz w:val="16"/>
          <w:szCs w:val="18"/>
          <w:lang w:val="hy-AM"/>
        </w:rPr>
        <w:t xml:space="preserve"> </w:t>
      </w:r>
      <w:r w:rsidRPr="003F195F">
        <w:rPr>
          <w:rFonts w:ascii="GHEA Grapalat" w:hAnsi="GHEA Grapalat" w:cs="Sylfaen"/>
          <w:sz w:val="16"/>
          <w:szCs w:val="18"/>
          <w:lang w:val="hy-AM"/>
        </w:rPr>
        <w:t>և</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դրան</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նախորդող</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երեք</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տարվա</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ընթացքում</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պատշաճ</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ձևով</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իրականացրած լինի նմանատիպ առնվազն</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մեկ</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պայմանագիր</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Նախկինում</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կատարված</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պայմանագիրը</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կամ</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պայմանագրերը</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գնահատվում</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է</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կամ</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գնահատվում</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են</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նմանատիպ</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եթե</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դրա (դրանց) շրջանակներում կատարված աշխատանքների ծավալը (կամ հանրագումարային ծավալը)` գումարային արտահայտությամբ, պակաս չէ տվյալ սույն ընթա</w:t>
      </w:r>
      <w:r w:rsidRPr="003F195F">
        <w:rPr>
          <w:rFonts w:ascii="GHEA Grapalat" w:hAnsi="GHEA Grapalat" w:cs="Sylfaen"/>
          <w:sz w:val="16"/>
          <w:szCs w:val="18"/>
          <w:lang w:val="hy-AM"/>
        </w:rPr>
        <w:softHyphen/>
        <w:t>ցա</w:t>
      </w:r>
      <w:r w:rsidRPr="003F195F">
        <w:rPr>
          <w:rFonts w:ascii="GHEA Grapalat" w:hAnsi="GHEA Grapalat" w:cs="Sylfaen"/>
          <w:sz w:val="16"/>
          <w:szCs w:val="18"/>
          <w:lang w:val="hy-AM"/>
        </w:rPr>
        <w:softHyphen/>
        <w:t>կարգի շրջանակում մասնակցի ներկայացրած գնային առաջարկի հիսուն տոկոսից: Ընդ որում առնվազն մեկ պայմանագրի շրջանակում կատարված աշխատանքների ծավալը գումարային արտահայ</w:t>
      </w:r>
      <w:r w:rsidRPr="003F195F">
        <w:rPr>
          <w:rFonts w:ascii="GHEA Grapalat" w:hAnsi="GHEA Grapalat" w:cs="Sylfaen"/>
          <w:sz w:val="16"/>
          <w:szCs w:val="18"/>
          <w:lang w:val="hy-AM"/>
        </w:rPr>
        <w:softHyphen/>
        <w:t>տությամբ պետք է պակա</w:t>
      </w:r>
      <w:r w:rsidRPr="00350BA8">
        <w:rPr>
          <w:rFonts w:ascii="GHEA Grapalat" w:hAnsi="GHEA Grapalat" w:cs="Sylfaen"/>
          <w:sz w:val="16"/>
          <w:szCs w:val="18"/>
          <w:lang w:val="hy-AM"/>
        </w:rPr>
        <w:t xml:space="preserve">ս չլինի սույն ընթացակարգի շրջանակում մասնակցի ներկայացրած գնային առաջարկի քսան տոկոսից: </w:t>
      </w:r>
    </w:p>
    <w:p w:rsidR="00B80FE6" w:rsidRPr="00B80FE6" w:rsidRDefault="00B80FE6" w:rsidP="003F195F">
      <w:pPr>
        <w:ind w:firstLine="567"/>
        <w:jc w:val="both"/>
        <w:rPr>
          <w:rFonts w:ascii="GHEA Grapalat" w:hAnsi="GHEA Grapalat" w:cs="Sylfaen"/>
          <w:sz w:val="16"/>
          <w:szCs w:val="18"/>
          <w:lang w:val="hy-AM"/>
        </w:rPr>
      </w:pPr>
      <w:r w:rsidRPr="00350BA8">
        <w:rPr>
          <w:rFonts w:ascii="GHEA Grapalat" w:hAnsi="GHEA Grapalat" w:cs="Sylfaen"/>
          <w:sz w:val="16"/>
          <w:szCs w:val="18"/>
          <w:lang w:val="hy-AM"/>
        </w:rPr>
        <w:t>Սույն ընթացակարգի իմաստով նմանատիպ են համարվում ն</w:t>
      </w:r>
      <w:r w:rsidRPr="00350BA8">
        <w:rPr>
          <w:rFonts w:ascii="GHEA Grapalat" w:hAnsi="GHEA Grapalat"/>
          <w:sz w:val="16"/>
          <w:szCs w:val="16"/>
          <w:lang w:val="af-ZA"/>
        </w:rPr>
        <w:t>ախագծանախահաշվային փաստաթղթերի մշակման աշխատանքներ</w:t>
      </w:r>
      <w:r w:rsidRPr="00350BA8">
        <w:rPr>
          <w:rFonts w:ascii="GHEA Grapalat" w:hAnsi="GHEA Grapalat" w:cs="Sylfaen"/>
          <w:sz w:val="16"/>
          <w:szCs w:val="18"/>
          <w:lang w:val="hy-AM"/>
        </w:rPr>
        <w:t>ի կատարված լինելը</w:t>
      </w:r>
      <w:r w:rsidRPr="00B80FE6">
        <w:rPr>
          <w:rFonts w:ascii="GHEA Grapalat" w:hAnsi="GHEA Grapalat" w:cs="Sylfaen"/>
          <w:sz w:val="16"/>
          <w:szCs w:val="18"/>
          <w:lang w:val="hy-AM"/>
        </w:rPr>
        <w:t xml:space="preserve"> </w:t>
      </w:r>
    </w:p>
    <w:p w:rsidR="003F195F" w:rsidRPr="003F195F" w:rsidRDefault="003F195F" w:rsidP="003F195F">
      <w:pPr>
        <w:ind w:firstLine="567"/>
        <w:jc w:val="both"/>
        <w:rPr>
          <w:rFonts w:ascii="GHEA Grapalat" w:hAnsi="GHEA Grapalat" w:cs="Arial Armenian"/>
          <w:sz w:val="16"/>
          <w:szCs w:val="18"/>
          <w:lang w:val="hy-AM" w:eastAsia="ru-RU"/>
        </w:rPr>
      </w:pPr>
      <w:r w:rsidRPr="003F195F">
        <w:rPr>
          <w:rFonts w:ascii="GHEA Grapalat" w:hAnsi="GHEA Grapalat" w:cs="Arial Armenian"/>
          <w:sz w:val="16"/>
          <w:szCs w:val="18"/>
          <w:lang w:val="hy-AM"/>
        </w:rPr>
        <w:t xml:space="preserve">բ. </w:t>
      </w:r>
      <w:r w:rsidRPr="003F195F">
        <w:rPr>
          <w:rFonts w:ascii="GHEA Grapalat" w:hAnsi="GHEA Grapalat"/>
          <w:sz w:val="16"/>
          <w:szCs w:val="18"/>
          <w:lang w:val="hy-AM"/>
        </w:rPr>
        <w:t xml:space="preserve">սույն ենթակետի ա) պարբերությամբ նախատեսված պահանջներին իր համապատասխանությունը հիմնավորելու համար </w:t>
      </w:r>
      <w:r w:rsidRPr="003F195F">
        <w:rPr>
          <w:rFonts w:ascii="GHEA Grapalat" w:hAnsi="GHEA Grapalat" w:cs="Arial Armenian"/>
          <w:sz w:val="16"/>
          <w:szCs w:val="18"/>
          <w:lang w:val="hy-AM"/>
        </w:rPr>
        <w:t>մ</w:t>
      </w:r>
      <w:r w:rsidRPr="003F195F">
        <w:rPr>
          <w:rFonts w:ascii="GHEA Grapalat" w:hAnsi="GHEA Grapalat" w:cs="Sylfaen"/>
          <w:sz w:val="16"/>
          <w:szCs w:val="18"/>
          <w:lang w:val="hy-AM"/>
        </w:rPr>
        <w:t>ասնակիցը</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հայտով</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ներկայացնում</w:t>
      </w:r>
      <w:r w:rsidRPr="003F195F">
        <w:rPr>
          <w:rFonts w:ascii="GHEA Grapalat" w:hAnsi="GHEA Grapalat"/>
          <w:sz w:val="16"/>
          <w:szCs w:val="18"/>
          <w:lang w:val="hy-AM"/>
        </w:rPr>
        <w:t xml:space="preserve"> </w:t>
      </w:r>
      <w:r w:rsidRPr="003F195F">
        <w:rPr>
          <w:rFonts w:ascii="GHEA Grapalat" w:hAnsi="GHEA Grapalat" w:cs="Sylfaen"/>
          <w:sz w:val="16"/>
          <w:szCs w:val="18"/>
          <w:lang w:val="hy-AM"/>
        </w:rPr>
        <w:t>է</w:t>
      </w:r>
      <w:r w:rsidRPr="003F195F">
        <w:rPr>
          <w:rFonts w:ascii="GHEA Grapalat" w:hAnsi="GHEA Grapalat"/>
          <w:sz w:val="16"/>
          <w:szCs w:val="18"/>
          <w:lang w:val="hy-AM"/>
        </w:rPr>
        <w:t xml:space="preserve"> իր կողմից հաստատված </w:t>
      </w:r>
      <w:r w:rsidRPr="003F195F">
        <w:rPr>
          <w:rFonts w:ascii="GHEA Grapalat" w:hAnsi="GHEA Grapalat" w:cs="Sylfaen"/>
          <w:sz w:val="16"/>
          <w:szCs w:val="18"/>
          <w:lang w:val="hy-AM"/>
        </w:rPr>
        <w:t>հայտարարություն, պայմանով, որ առաջին տեղը զբաղեցրած մասնակից ճանաչվելու դեպքում սույն հրավերով սահմանված կարգով և ժամկետներում հանձնաժողովին կներկայացնի 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w:t>
      </w:r>
      <w:r w:rsidRPr="003F195F">
        <w:rPr>
          <w:rFonts w:ascii="GHEA Grapalat" w:hAnsi="GHEA Grapalat" w:cs="Arial Armenian"/>
          <w:sz w:val="16"/>
          <w:szCs w:val="18"/>
          <w:lang w:val="hy-AM" w:eastAsia="ru-RU"/>
        </w:rPr>
        <w:t xml:space="preserve">` տվյալ պայմանագրի (համաձայնագրի)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3F195F" w:rsidRPr="003F195F" w:rsidRDefault="003F195F" w:rsidP="003F195F">
      <w:pPr>
        <w:ind w:firstLine="567"/>
        <w:jc w:val="both"/>
        <w:rPr>
          <w:rFonts w:ascii="GHEA Grapalat" w:hAnsi="GHEA Grapalat" w:cs="Arial Armenian"/>
          <w:sz w:val="16"/>
          <w:szCs w:val="18"/>
          <w:lang w:val="hy-AM" w:eastAsia="ru-RU"/>
        </w:rPr>
      </w:pPr>
      <w:r w:rsidRPr="003F195F">
        <w:rPr>
          <w:rFonts w:ascii="GHEA Grapalat" w:hAnsi="GHEA Grapalat" w:cs="Arial Armenian"/>
          <w:sz w:val="16"/>
          <w:szCs w:val="18"/>
          <w:lang w:val="hy-AM" w:eastAsia="ru-RU"/>
        </w:rPr>
        <w:t xml:space="preserve">Ընդ որում գնահատող հանձնաժողովը կարող է առաջին տեղը զբաղեցրած մասնակցի կողմից ներկայացված պայմանագրի (համաձայնագրի) կատարված լինելու իսկությունը ստուգել Հայաստանի Հանրապետության պետական եկամուտների կոմիտեի միջոցով: </w:t>
      </w:r>
    </w:p>
    <w:p w:rsidR="00203F6B" w:rsidRPr="00DA0244" w:rsidRDefault="00203F6B" w:rsidP="00203F6B">
      <w:pPr>
        <w:ind w:firstLine="567"/>
        <w:jc w:val="both"/>
        <w:rPr>
          <w:rFonts w:ascii="GHEA Grapalat" w:hAnsi="GHEA Grapalat" w:cs="Sylfaen"/>
          <w:sz w:val="16"/>
          <w:szCs w:val="16"/>
          <w:vertAlign w:val="superscript"/>
          <w:lang w:val="hy-AM"/>
        </w:rPr>
      </w:pPr>
      <w:r w:rsidRPr="00DA0244">
        <w:rPr>
          <w:rFonts w:ascii="GHEA Grapalat" w:hAnsi="GHEA Grapalat" w:cs="Arial Armenian"/>
          <w:sz w:val="16"/>
          <w:szCs w:val="16"/>
          <w:lang w:val="hy-AM"/>
        </w:rPr>
        <w:t>2) &lt;&lt;</w:t>
      </w:r>
      <w:r w:rsidRPr="00DA0244">
        <w:rPr>
          <w:rFonts w:ascii="GHEA Grapalat" w:hAnsi="GHEA Grapalat" w:cs="Sylfaen"/>
          <w:sz w:val="16"/>
          <w:szCs w:val="16"/>
          <w:lang w:val="hy-AM"/>
        </w:rPr>
        <w:t>Տեխնիկական</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 xml:space="preserve">միջոցներ&gt;&gt; </w:t>
      </w:r>
      <w:r w:rsidRPr="00DA0244">
        <w:rPr>
          <w:rFonts w:ascii="GHEA Grapalat" w:hAnsi="GHEA Grapalat" w:cs="Arial Armenian"/>
          <w:sz w:val="16"/>
          <w:szCs w:val="16"/>
          <w:lang w:val="hy-AM"/>
        </w:rPr>
        <w:t xml:space="preserve">որակավորման չափանիշը սահմանվում և </w:t>
      </w:r>
      <w:r w:rsidRPr="00DA0244">
        <w:rPr>
          <w:rFonts w:ascii="GHEA Grapalat" w:hAnsi="GHEA Grapalat" w:cs="Sylfaen"/>
          <w:sz w:val="16"/>
          <w:szCs w:val="16"/>
          <w:lang w:val="hy-AM"/>
        </w:rPr>
        <w:t>գնահատվում</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է</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հետևյալ</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կարգով</w:t>
      </w:r>
      <w:r w:rsidRPr="00DA0244">
        <w:rPr>
          <w:rFonts w:ascii="GHEA Grapalat" w:hAnsi="GHEA Grapalat" w:cs="Sylfaen"/>
          <w:sz w:val="16"/>
          <w:szCs w:val="16"/>
          <w:vertAlign w:val="superscript"/>
          <w:lang w:val="hy-AM"/>
        </w:rPr>
        <w:t>`</w:t>
      </w:r>
    </w:p>
    <w:p w:rsidR="00203F6B" w:rsidRPr="00DA0244" w:rsidRDefault="00203F6B" w:rsidP="00203F6B">
      <w:pPr>
        <w:ind w:firstLine="567"/>
        <w:jc w:val="both"/>
        <w:rPr>
          <w:rFonts w:ascii="GHEA Grapalat" w:hAnsi="GHEA Grapalat" w:cs="Arial Armenian"/>
          <w:sz w:val="16"/>
          <w:szCs w:val="16"/>
          <w:lang w:val="hy-AM"/>
        </w:rPr>
      </w:pPr>
      <w:r w:rsidRPr="00DA0244">
        <w:rPr>
          <w:rFonts w:ascii="GHEA Grapalat" w:hAnsi="GHEA Grapalat" w:cs="Arial Armenian"/>
          <w:sz w:val="16"/>
          <w:szCs w:val="16"/>
          <w:lang w:val="hy-AM"/>
        </w:rPr>
        <w:t>ա. մ</w:t>
      </w:r>
      <w:r w:rsidRPr="00DA0244">
        <w:rPr>
          <w:rFonts w:ascii="GHEA Grapalat" w:hAnsi="GHEA Grapalat" w:cs="Sylfaen"/>
          <w:sz w:val="16"/>
          <w:szCs w:val="16"/>
          <w:lang w:val="hy-AM"/>
        </w:rPr>
        <w:t>ասնակիցը</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հայտով</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ներկայացնում</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է</w:t>
      </w:r>
      <w:r w:rsidRPr="00DA0244">
        <w:rPr>
          <w:rFonts w:ascii="GHEA Grapalat" w:hAnsi="GHEA Grapalat" w:cs="Arial Armenian"/>
          <w:sz w:val="16"/>
          <w:szCs w:val="16"/>
          <w:lang w:val="hy-AM"/>
        </w:rPr>
        <w:t xml:space="preserve"> իր կողմից հաստատված </w:t>
      </w:r>
      <w:r w:rsidRPr="00DA0244">
        <w:rPr>
          <w:rFonts w:ascii="GHEA Grapalat" w:hAnsi="GHEA Grapalat" w:cs="Sylfaen"/>
          <w:sz w:val="16"/>
          <w:szCs w:val="16"/>
          <w:lang w:val="hy-AM"/>
        </w:rPr>
        <w:t>հայտարարություն</w:t>
      </w:r>
      <w:r w:rsidRPr="00DA0244">
        <w:rPr>
          <w:rFonts w:ascii="GHEA Grapalat" w:hAnsi="GHEA Grapalat" w:cs="Arial Armenian"/>
          <w:sz w:val="16"/>
          <w:szCs w:val="16"/>
          <w:lang w:val="hy-AM"/>
        </w:rPr>
        <w:t xml:space="preserve"> կնքվելիք </w:t>
      </w:r>
      <w:r w:rsidRPr="00DA0244">
        <w:rPr>
          <w:rFonts w:ascii="GHEA Grapalat" w:hAnsi="GHEA Grapalat" w:cs="Sylfaen"/>
          <w:sz w:val="16"/>
          <w:szCs w:val="16"/>
          <w:lang w:val="hy-AM"/>
        </w:rPr>
        <w:t>պայմանագրի</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կատարման</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համար</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անհրաժեշտ տեխնիկական</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միջոցների</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առկայության</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մասին.</w:t>
      </w:r>
    </w:p>
    <w:p w:rsidR="00203F6B" w:rsidRPr="00DA0244" w:rsidRDefault="00203F6B" w:rsidP="00203F6B">
      <w:pPr>
        <w:ind w:firstLine="567"/>
        <w:jc w:val="both"/>
        <w:rPr>
          <w:rFonts w:ascii="GHEA Grapalat" w:hAnsi="GHEA Grapalat" w:cs="Arial Armenian"/>
          <w:sz w:val="16"/>
          <w:szCs w:val="16"/>
          <w:lang w:val="hy-AM"/>
        </w:rPr>
      </w:pPr>
      <w:r w:rsidRPr="00DA0244">
        <w:rPr>
          <w:rFonts w:ascii="GHEA Grapalat" w:hAnsi="GHEA Grapalat" w:cs="Arial Armenian"/>
          <w:sz w:val="16"/>
          <w:szCs w:val="16"/>
          <w:lang w:val="hy-AM"/>
        </w:rPr>
        <w:t xml:space="preserve">բ. մասնակցի որակավորումը այս չափանիշի գծով գնահատվում է բավարար, եթե վերջինս </w:t>
      </w:r>
      <w:r w:rsidRPr="00DA0244">
        <w:rPr>
          <w:rFonts w:ascii="GHEA Grapalat" w:hAnsi="GHEA Grapalat" w:cs="Sylfaen"/>
          <w:sz w:val="16"/>
          <w:szCs w:val="16"/>
          <w:lang w:val="hy-AM"/>
        </w:rPr>
        <w:t>ապահովում</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է</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սույն</w:t>
      </w:r>
      <w:r w:rsidRPr="00DA0244">
        <w:rPr>
          <w:rFonts w:ascii="GHEA Grapalat" w:hAnsi="GHEA Grapalat" w:cs="Arial Armenian"/>
          <w:sz w:val="16"/>
          <w:szCs w:val="16"/>
          <w:lang w:val="hy-AM"/>
        </w:rPr>
        <w:t xml:space="preserve"> ենթակետով </w:t>
      </w:r>
      <w:r w:rsidRPr="00DA0244">
        <w:rPr>
          <w:rFonts w:ascii="GHEA Grapalat" w:hAnsi="GHEA Grapalat" w:cs="Sylfaen"/>
          <w:sz w:val="16"/>
          <w:szCs w:val="16"/>
          <w:lang w:val="hy-AM"/>
        </w:rPr>
        <w:t>նախատեսված</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պահանջը.</w:t>
      </w:r>
    </w:p>
    <w:p w:rsidR="00B80FE6" w:rsidRPr="00B80FE6" w:rsidRDefault="00B80FE6" w:rsidP="00B80FE6">
      <w:pPr>
        <w:ind w:firstLine="567"/>
        <w:jc w:val="both"/>
        <w:rPr>
          <w:rFonts w:ascii="GHEA Grapalat" w:hAnsi="GHEA Grapalat" w:cs="Arial"/>
          <w:sz w:val="16"/>
          <w:szCs w:val="16"/>
          <w:lang w:val="hy-AM"/>
        </w:rPr>
      </w:pPr>
      <w:r w:rsidRPr="00B80FE6">
        <w:rPr>
          <w:rFonts w:ascii="GHEA Grapalat" w:hAnsi="GHEA Grapalat" w:cs="Arial Armenian"/>
          <w:sz w:val="16"/>
          <w:szCs w:val="16"/>
          <w:lang w:val="hy-AM"/>
        </w:rPr>
        <w:t>3) &lt;&lt;</w:t>
      </w:r>
      <w:r w:rsidRPr="00B80FE6">
        <w:rPr>
          <w:rFonts w:ascii="GHEA Grapalat" w:hAnsi="GHEA Grapalat" w:cs="Sylfaen"/>
          <w:sz w:val="16"/>
          <w:szCs w:val="16"/>
          <w:lang w:val="hy-AM"/>
        </w:rPr>
        <w:t>Ֆինանսական</w:t>
      </w:r>
      <w:r w:rsidRPr="00B80FE6">
        <w:rPr>
          <w:rFonts w:ascii="GHEA Grapalat" w:hAnsi="GHEA Grapalat" w:cs="Arial"/>
          <w:sz w:val="16"/>
          <w:szCs w:val="16"/>
          <w:lang w:val="hy-AM"/>
        </w:rPr>
        <w:t xml:space="preserve"> </w:t>
      </w:r>
      <w:r w:rsidRPr="00B80FE6">
        <w:rPr>
          <w:rFonts w:ascii="GHEA Grapalat" w:hAnsi="GHEA Grapalat" w:cs="Sylfaen"/>
          <w:sz w:val="16"/>
          <w:szCs w:val="16"/>
          <w:lang w:val="hy-AM"/>
        </w:rPr>
        <w:t>միջոցներ&gt;&gt;</w:t>
      </w:r>
      <w:r w:rsidRPr="00B80FE6">
        <w:rPr>
          <w:rFonts w:ascii="GHEA Grapalat" w:hAnsi="GHEA Grapalat" w:cs="Arial Armenian"/>
          <w:sz w:val="16"/>
          <w:szCs w:val="16"/>
          <w:lang w:val="hy-AM"/>
        </w:rPr>
        <w:t xml:space="preserve"> որակավորման չափանիշը </w:t>
      </w:r>
      <w:r w:rsidRPr="00B80FE6">
        <w:rPr>
          <w:rFonts w:ascii="GHEA Grapalat" w:hAnsi="GHEA Grapalat" w:cs="Arial"/>
          <w:sz w:val="16"/>
          <w:szCs w:val="16"/>
          <w:lang w:val="hy-AM"/>
        </w:rPr>
        <w:t xml:space="preserve">սահմանվում և </w:t>
      </w:r>
      <w:r w:rsidRPr="00B80FE6">
        <w:rPr>
          <w:rFonts w:ascii="GHEA Grapalat" w:hAnsi="GHEA Grapalat" w:cs="Sylfaen"/>
          <w:sz w:val="16"/>
          <w:szCs w:val="16"/>
          <w:lang w:val="hy-AM"/>
        </w:rPr>
        <w:t>գնահատվում</w:t>
      </w:r>
      <w:r w:rsidRPr="00B80FE6">
        <w:rPr>
          <w:rFonts w:ascii="GHEA Grapalat" w:hAnsi="GHEA Grapalat" w:cs="Arial"/>
          <w:sz w:val="16"/>
          <w:szCs w:val="16"/>
          <w:lang w:val="hy-AM"/>
        </w:rPr>
        <w:t xml:space="preserve"> </w:t>
      </w:r>
      <w:r w:rsidRPr="00B80FE6">
        <w:rPr>
          <w:rFonts w:ascii="GHEA Grapalat" w:hAnsi="GHEA Grapalat" w:cs="Sylfaen"/>
          <w:sz w:val="16"/>
          <w:szCs w:val="16"/>
          <w:lang w:val="hy-AM"/>
        </w:rPr>
        <w:t>է</w:t>
      </w:r>
      <w:r w:rsidRPr="00B80FE6">
        <w:rPr>
          <w:rFonts w:ascii="GHEA Grapalat" w:hAnsi="GHEA Grapalat" w:cs="Arial"/>
          <w:sz w:val="16"/>
          <w:szCs w:val="16"/>
          <w:lang w:val="hy-AM"/>
        </w:rPr>
        <w:t xml:space="preserve"> </w:t>
      </w:r>
      <w:r w:rsidRPr="00B80FE6">
        <w:rPr>
          <w:rFonts w:ascii="GHEA Grapalat" w:hAnsi="GHEA Grapalat" w:cs="Sylfaen"/>
          <w:sz w:val="16"/>
          <w:szCs w:val="16"/>
          <w:lang w:val="hy-AM"/>
        </w:rPr>
        <w:t>հետևյալ</w:t>
      </w:r>
      <w:r w:rsidRPr="00B80FE6">
        <w:rPr>
          <w:rFonts w:ascii="GHEA Grapalat" w:hAnsi="GHEA Grapalat" w:cs="Arial"/>
          <w:sz w:val="16"/>
          <w:szCs w:val="16"/>
          <w:lang w:val="hy-AM"/>
        </w:rPr>
        <w:t xml:space="preserve"> </w:t>
      </w:r>
      <w:r w:rsidRPr="00B80FE6">
        <w:rPr>
          <w:rFonts w:ascii="GHEA Grapalat" w:hAnsi="GHEA Grapalat" w:cs="Sylfaen"/>
          <w:sz w:val="16"/>
          <w:szCs w:val="16"/>
          <w:lang w:val="hy-AM"/>
        </w:rPr>
        <w:t>կարգով</w:t>
      </w:r>
      <w:r w:rsidRPr="00B80FE6">
        <w:rPr>
          <w:rFonts w:ascii="GHEA Grapalat" w:hAnsi="GHEA Grapalat" w:cs="Arial"/>
          <w:sz w:val="16"/>
          <w:szCs w:val="16"/>
          <w:lang w:val="hy-AM"/>
        </w:rPr>
        <w:t>`</w:t>
      </w:r>
    </w:p>
    <w:p w:rsidR="00B80FE6" w:rsidRPr="00B80FE6" w:rsidRDefault="00B80FE6" w:rsidP="00B80FE6">
      <w:pPr>
        <w:pStyle w:val="norm"/>
        <w:spacing w:line="240" w:lineRule="auto"/>
        <w:rPr>
          <w:rFonts w:ascii="GHEA Grapalat" w:hAnsi="GHEA Grapalat" w:cs="Sylfaen"/>
          <w:sz w:val="16"/>
          <w:szCs w:val="16"/>
          <w:lang w:val="hy-AM" w:eastAsia="en-US"/>
        </w:rPr>
      </w:pPr>
      <w:r w:rsidRPr="00B80FE6">
        <w:rPr>
          <w:rFonts w:ascii="GHEA Grapalat" w:hAnsi="GHEA Grapalat" w:cs="Arial"/>
          <w:sz w:val="16"/>
          <w:szCs w:val="16"/>
          <w:lang w:val="hy-AM"/>
        </w:rPr>
        <w:t>ա.</w:t>
      </w:r>
      <w:r w:rsidRPr="00B80FE6">
        <w:rPr>
          <w:rFonts w:ascii="GHEA Grapalat" w:hAnsi="GHEA Grapalat" w:cs="Sylfaen"/>
          <w:sz w:val="16"/>
          <w:szCs w:val="16"/>
          <w:lang w:val="hy-AM" w:eastAsia="en-US"/>
        </w:rPr>
        <w:t xml:space="preserve"> Հայաստանի Հանրապետության ռեզիդենտ հանդիսացող մ</w:t>
      </w:r>
      <w:r w:rsidRPr="00B80FE6">
        <w:rPr>
          <w:rFonts w:ascii="GHEA Grapalat" w:hAnsi="GHEA Grapalat" w:cs="Sylfaen"/>
          <w:sz w:val="16"/>
          <w:szCs w:val="16"/>
          <w:lang w:val="hy-AM"/>
        </w:rPr>
        <w:t xml:space="preserve">ասնակցի, բացառությամբ անհատ ձեռնարկատեր չհանդիսացող ֆիզիկական անձի, հայտը ներկայացնելուն նախորդող </w:t>
      </w:r>
      <w:r w:rsidRPr="00B80FE6">
        <w:rPr>
          <w:rFonts w:ascii="GHEA Grapalat" w:hAnsi="GHEA Grapalat" w:cs="Sylfaen"/>
          <w:sz w:val="16"/>
          <w:szCs w:val="16"/>
          <w:lang w:val="hy-AM" w:eastAsia="en-US"/>
        </w:rPr>
        <w:t>երեք հաշվետու տարիների համախառն եկամտի հանրագումարը չպետք է պակաս լինի սույն ընթացակարգի շրջանակում մասնակցի ներկայացրած գնային առաջարկից.</w:t>
      </w:r>
    </w:p>
    <w:p w:rsidR="00B80FE6" w:rsidRPr="00B80FE6" w:rsidRDefault="00B80FE6" w:rsidP="00B80FE6">
      <w:pPr>
        <w:pStyle w:val="norm"/>
        <w:spacing w:line="240" w:lineRule="auto"/>
        <w:rPr>
          <w:rFonts w:ascii="GHEA Grapalat" w:hAnsi="GHEA Grapalat" w:cs="Sylfaen"/>
          <w:sz w:val="16"/>
          <w:szCs w:val="16"/>
          <w:lang w:val="hy-AM" w:eastAsia="en-US"/>
        </w:rPr>
      </w:pPr>
      <w:r w:rsidRPr="00B80FE6">
        <w:rPr>
          <w:rFonts w:ascii="GHEA Grapalat" w:hAnsi="GHEA Grapalat" w:cs="Arial"/>
          <w:sz w:val="16"/>
          <w:szCs w:val="16"/>
          <w:lang w:val="hy-AM"/>
        </w:rPr>
        <w:t xml:space="preserve">բ. </w:t>
      </w:r>
      <w:r w:rsidRPr="00B80FE6">
        <w:rPr>
          <w:rFonts w:ascii="GHEA Grapalat" w:hAnsi="GHEA Grapalat"/>
          <w:sz w:val="16"/>
          <w:szCs w:val="16"/>
          <w:lang w:val="hy-AM"/>
        </w:rPr>
        <w:t xml:space="preserve">սույն ենթակետի ա) պարբերությամբ նախատեսված պահանջներին իր համապատասխանությունը հիմնավորելու համար </w:t>
      </w:r>
      <w:r w:rsidRPr="00B80FE6">
        <w:rPr>
          <w:rFonts w:ascii="GHEA Grapalat" w:hAnsi="GHEA Grapalat" w:cs="Arial Armenian"/>
          <w:sz w:val="16"/>
          <w:szCs w:val="16"/>
          <w:lang w:val="hy-AM"/>
        </w:rPr>
        <w:t>մ</w:t>
      </w:r>
      <w:r w:rsidRPr="00B80FE6">
        <w:rPr>
          <w:rFonts w:ascii="GHEA Grapalat" w:hAnsi="GHEA Grapalat" w:cs="Sylfaen"/>
          <w:sz w:val="16"/>
          <w:szCs w:val="16"/>
          <w:lang w:val="hy-AM"/>
        </w:rPr>
        <w:t>ասնակիցը</w:t>
      </w:r>
      <w:r w:rsidRPr="00B80FE6">
        <w:rPr>
          <w:rFonts w:ascii="GHEA Grapalat" w:hAnsi="GHEA Grapalat"/>
          <w:sz w:val="16"/>
          <w:szCs w:val="16"/>
          <w:lang w:val="hy-AM"/>
        </w:rPr>
        <w:t xml:space="preserve"> </w:t>
      </w:r>
      <w:r w:rsidRPr="00B80FE6">
        <w:rPr>
          <w:rFonts w:ascii="GHEA Grapalat" w:hAnsi="GHEA Grapalat" w:cs="Sylfaen"/>
          <w:sz w:val="16"/>
          <w:szCs w:val="16"/>
          <w:lang w:val="hy-AM"/>
        </w:rPr>
        <w:t>հայտով</w:t>
      </w:r>
      <w:r w:rsidRPr="00B80FE6">
        <w:rPr>
          <w:rFonts w:ascii="GHEA Grapalat" w:hAnsi="GHEA Grapalat"/>
          <w:sz w:val="16"/>
          <w:szCs w:val="16"/>
          <w:lang w:val="hy-AM"/>
        </w:rPr>
        <w:t xml:space="preserve"> </w:t>
      </w:r>
      <w:r w:rsidRPr="00B80FE6">
        <w:rPr>
          <w:rFonts w:ascii="GHEA Grapalat" w:hAnsi="GHEA Grapalat" w:cs="Sylfaen"/>
          <w:sz w:val="16"/>
          <w:szCs w:val="16"/>
          <w:lang w:val="hy-AM"/>
        </w:rPr>
        <w:t>ներկայացնում</w:t>
      </w:r>
      <w:r w:rsidRPr="00B80FE6">
        <w:rPr>
          <w:rFonts w:ascii="GHEA Grapalat" w:hAnsi="GHEA Grapalat"/>
          <w:sz w:val="16"/>
          <w:szCs w:val="16"/>
          <w:lang w:val="hy-AM"/>
        </w:rPr>
        <w:t xml:space="preserve"> </w:t>
      </w:r>
      <w:r w:rsidRPr="00B80FE6">
        <w:rPr>
          <w:rFonts w:ascii="GHEA Grapalat" w:hAnsi="GHEA Grapalat" w:cs="Sylfaen"/>
          <w:sz w:val="16"/>
          <w:szCs w:val="16"/>
          <w:lang w:val="hy-AM"/>
        </w:rPr>
        <w:t>է</w:t>
      </w:r>
      <w:r w:rsidRPr="00B80FE6">
        <w:rPr>
          <w:rFonts w:ascii="GHEA Grapalat" w:hAnsi="GHEA Grapalat"/>
          <w:sz w:val="16"/>
          <w:szCs w:val="16"/>
          <w:lang w:val="hy-AM"/>
        </w:rPr>
        <w:t xml:space="preserve"> իր կողմից հաստատված </w:t>
      </w:r>
      <w:r w:rsidRPr="00B80FE6">
        <w:rPr>
          <w:rFonts w:ascii="GHEA Grapalat" w:hAnsi="GHEA Grapalat" w:cs="Sylfaen"/>
          <w:sz w:val="16"/>
          <w:szCs w:val="16"/>
          <w:lang w:val="hy-AM"/>
        </w:rPr>
        <w:t xml:space="preserve">հայտարարություն, որի իսկությունը հանձնաժողովը գնահատում է սույն հրավերով սահմանված պայմաններով. </w:t>
      </w:r>
    </w:p>
    <w:p w:rsidR="00B80FE6" w:rsidRPr="00B80FE6" w:rsidRDefault="00B80FE6" w:rsidP="00B80FE6">
      <w:pPr>
        <w:pStyle w:val="norm"/>
        <w:spacing w:line="240" w:lineRule="auto"/>
        <w:rPr>
          <w:rFonts w:ascii="GHEA Grapalat" w:hAnsi="GHEA Grapalat" w:cs="Sylfaen"/>
          <w:sz w:val="16"/>
          <w:szCs w:val="16"/>
          <w:lang w:val="hy-AM" w:eastAsia="en-US"/>
        </w:rPr>
      </w:pPr>
      <w:r w:rsidRPr="00B80FE6">
        <w:rPr>
          <w:rFonts w:ascii="GHEA Grapalat" w:hAnsi="GHEA Grapalat" w:cs="Sylfaen"/>
          <w:sz w:val="16"/>
          <w:szCs w:val="16"/>
          <w:lang w:val="hy-AM" w:eastAsia="en-US"/>
        </w:rPr>
        <w:t xml:space="preserve">գ. եթե մասնակիցը չի հանդիսանում Հայաստանի Հանրապետության ռեզիդենտ կամ մասնակիցը </w:t>
      </w:r>
      <w:r w:rsidRPr="00B80FE6">
        <w:rPr>
          <w:rFonts w:ascii="GHEA Grapalat" w:hAnsi="GHEA Grapalat" w:cs="Sylfaen"/>
          <w:sz w:val="16"/>
          <w:szCs w:val="16"/>
          <w:lang w:val="hy-AM"/>
        </w:rPr>
        <w:t>անհատ ձեռնարկատեր չհանդիսացող</w:t>
      </w:r>
      <w:r w:rsidRPr="00B80FE6">
        <w:rPr>
          <w:rFonts w:ascii="GHEA Grapalat" w:hAnsi="GHEA Grapalat" w:cs="Sylfaen"/>
          <w:sz w:val="16"/>
          <w:szCs w:val="16"/>
          <w:lang w:val="hy-AM" w:eastAsia="en-US"/>
        </w:rPr>
        <w:t xml:space="preserve"> ֆիզիկական անձ է, ապա սույն ենթակետի ա) պարբերությամբ նախատեսված պայմանը չի գործում և տվյալ մասնակիցը հայտով ներկայացնում է միայն հայտարարություն.</w:t>
      </w:r>
    </w:p>
    <w:p w:rsidR="00B80FE6" w:rsidRPr="00B80FE6" w:rsidDel="006A0D8B" w:rsidRDefault="00B80FE6" w:rsidP="00B80FE6">
      <w:pPr>
        <w:pStyle w:val="norm"/>
        <w:spacing w:line="240" w:lineRule="auto"/>
        <w:rPr>
          <w:rFonts w:ascii="GHEA Grapalat" w:hAnsi="GHEA Grapalat" w:cs="Sylfaen"/>
          <w:sz w:val="16"/>
          <w:szCs w:val="16"/>
          <w:lang w:val="pt-BR" w:eastAsia="en-US"/>
        </w:rPr>
      </w:pPr>
      <w:r w:rsidRPr="00B80FE6">
        <w:rPr>
          <w:rFonts w:ascii="GHEA Grapalat" w:hAnsi="GHEA Grapalat" w:cs="Arial Armenian"/>
          <w:sz w:val="16"/>
          <w:szCs w:val="16"/>
          <w:lang w:val="hy-AM"/>
        </w:rPr>
        <w:t xml:space="preserve">դ. մասնակցի որակավորումը այս չափանիշի գծով գնահատվում է բավարար, եթե վերջինս </w:t>
      </w:r>
      <w:r w:rsidRPr="00B80FE6">
        <w:rPr>
          <w:rFonts w:ascii="GHEA Grapalat" w:hAnsi="GHEA Grapalat" w:cs="Sylfaen"/>
          <w:sz w:val="16"/>
          <w:szCs w:val="16"/>
          <w:lang w:val="hy-AM"/>
        </w:rPr>
        <w:t>ապահովում</w:t>
      </w:r>
      <w:r w:rsidRPr="00B80FE6">
        <w:rPr>
          <w:rFonts w:ascii="GHEA Grapalat" w:hAnsi="GHEA Grapalat" w:cs="Arial Armenian"/>
          <w:sz w:val="16"/>
          <w:szCs w:val="16"/>
          <w:lang w:val="hy-AM"/>
        </w:rPr>
        <w:t xml:space="preserve"> </w:t>
      </w:r>
      <w:r w:rsidRPr="00B80FE6">
        <w:rPr>
          <w:rFonts w:ascii="GHEA Grapalat" w:hAnsi="GHEA Grapalat" w:cs="Sylfaen"/>
          <w:sz w:val="16"/>
          <w:szCs w:val="16"/>
          <w:lang w:val="hy-AM"/>
        </w:rPr>
        <w:t>է</w:t>
      </w:r>
      <w:r w:rsidRPr="00B80FE6">
        <w:rPr>
          <w:rFonts w:ascii="GHEA Grapalat" w:hAnsi="GHEA Grapalat" w:cs="Arial Armenian"/>
          <w:sz w:val="16"/>
          <w:szCs w:val="16"/>
          <w:lang w:val="hy-AM"/>
        </w:rPr>
        <w:t xml:space="preserve"> </w:t>
      </w:r>
      <w:r w:rsidRPr="00B80FE6">
        <w:rPr>
          <w:rFonts w:ascii="GHEA Grapalat" w:hAnsi="GHEA Grapalat" w:cs="Sylfaen"/>
          <w:sz w:val="16"/>
          <w:szCs w:val="16"/>
          <w:lang w:val="hy-AM"/>
        </w:rPr>
        <w:t>սույն</w:t>
      </w:r>
      <w:r w:rsidRPr="00B80FE6">
        <w:rPr>
          <w:rFonts w:ascii="GHEA Grapalat" w:hAnsi="GHEA Grapalat" w:cs="Arial Armenian"/>
          <w:sz w:val="16"/>
          <w:szCs w:val="16"/>
          <w:lang w:val="hy-AM"/>
        </w:rPr>
        <w:t xml:space="preserve"> ենթակետով </w:t>
      </w:r>
      <w:r w:rsidRPr="00B80FE6">
        <w:rPr>
          <w:rFonts w:ascii="GHEA Grapalat" w:hAnsi="GHEA Grapalat" w:cs="Sylfaen"/>
          <w:sz w:val="16"/>
          <w:szCs w:val="16"/>
          <w:lang w:val="hy-AM"/>
        </w:rPr>
        <w:t>նախատեսված</w:t>
      </w:r>
      <w:r w:rsidRPr="00B80FE6">
        <w:rPr>
          <w:rFonts w:ascii="GHEA Grapalat" w:hAnsi="GHEA Grapalat" w:cs="Arial Armenian"/>
          <w:sz w:val="16"/>
          <w:szCs w:val="16"/>
          <w:lang w:val="hy-AM"/>
        </w:rPr>
        <w:t xml:space="preserve"> պայմաններն ու պահանջները.</w:t>
      </w:r>
      <w:r w:rsidRPr="00B80FE6" w:rsidDel="006A0D8B">
        <w:rPr>
          <w:rFonts w:ascii="GHEA Grapalat" w:hAnsi="GHEA Grapalat" w:cs="Sylfaen"/>
          <w:sz w:val="16"/>
          <w:szCs w:val="16"/>
          <w:lang w:val="pt-BR" w:eastAsia="en-US"/>
        </w:rPr>
        <w:t xml:space="preserve"> </w:t>
      </w:r>
    </w:p>
    <w:p w:rsidR="00203F6B" w:rsidRPr="00DA0244" w:rsidRDefault="00203F6B" w:rsidP="00203F6B">
      <w:pPr>
        <w:ind w:firstLine="567"/>
        <w:jc w:val="both"/>
        <w:rPr>
          <w:rFonts w:ascii="GHEA Grapalat" w:hAnsi="GHEA Grapalat" w:cs="Arial"/>
          <w:sz w:val="16"/>
          <w:szCs w:val="16"/>
          <w:lang w:val="hy-AM"/>
        </w:rPr>
      </w:pPr>
      <w:r w:rsidRPr="00DA0244">
        <w:rPr>
          <w:rFonts w:ascii="GHEA Grapalat" w:hAnsi="GHEA Grapalat" w:cs="Arial Armenian"/>
          <w:sz w:val="16"/>
          <w:szCs w:val="16"/>
          <w:lang w:val="pt-BR"/>
        </w:rPr>
        <w:t xml:space="preserve">4) </w:t>
      </w:r>
      <w:r w:rsidRPr="00DA0244">
        <w:rPr>
          <w:rFonts w:ascii="GHEA Grapalat" w:hAnsi="GHEA Grapalat" w:cs="Arial Armenian"/>
          <w:sz w:val="16"/>
          <w:szCs w:val="16"/>
          <w:lang w:val="hy-AM"/>
        </w:rPr>
        <w:t>&lt;&lt;</w:t>
      </w:r>
      <w:r w:rsidRPr="00DA0244">
        <w:rPr>
          <w:rFonts w:ascii="GHEA Grapalat" w:hAnsi="GHEA Grapalat" w:cs="Sylfaen"/>
          <w:sz w:val="16"/>
          <w:szCs w:val="16"/>
          <w:lang w:val="hy-AM"/>
        </w:rPr>
        <w:t>Աշխատանքային</w:t>
      </w:r>
      <w:r w:rsidRPr="00DA0244">
        <w:rPr>
          <w:rFonts w:ascii="GHEA Grapalat" w:hAnsi="GHEA Grapalat" w:cs="Arial"/>
          <w:sz w:val="16"/>
          <w:szCs w:val="16"/>
          <w:lang w:val="hy-AM"/>
        </w:rPr>
        <w:t xml:space="preserve"> </w:t>
      </w:r>
      <w:r w:rsidRPr="00DA0244">
        <w:rPr>
          <w:rFonts w:ascii="GHEA Grapalat" w:hAnsi="GHEA Grapalat" w:cs="Sylfaen"/>
          <w:sz w:val="16"/>
          <w:szCs w:val="16"/>
          <w:lang w:val="hy-AM"/>
        </w:rPr>
        <w:t>ռեսուրսներ&gt;&gt;</w:t>
      </w:r>
      <w:r w:rsidRPr="00DA0244">
        <w:rPr>
          <w:rFonts w:ascii="GHEA Grapalat" w:hAnsi="GHEA Grapalat" w:cs="Arial Armenian"/>
          <w:sz w:val="16"/>
          <w:szCs w:val="16"/>
          <w:lang w:val="hy-AM"/>
        </w:rPr>
        <w:t xml:space="preserve"> </w:t>
      </w:r>
      <w:r w:rsidRPr="00DA0244">
        <w:rPr>
          <w:rFonts w:ascii="GHEA Grapalat" w:hAnsi="GHEA Grapalat" w:cs="Arial Armenian"/>
          <w:sz w:val="16"/>
          <w:szCs w:val="16"/>
        </w:rPr>
        <w:t>որակավորման</w:t>
      </w:r>
      <w:r w:rsidRPr="00DA0244">
        <w:rPr>
          <w:rFonts w:ascii="GHEA Grapalat" w:hAnsi="GHEA Grapalat" w:cs="Arial Armenian"/>
          <w:sz w:val="16"/>
          <w:szCs w:val="16"/>
          <w:lang w:val="pt-BR"/>
        </w:rPr>
        <w:t xml:space="preserve"> </w:t>
      </w:r>
      <w:r w:rsidRPr="00DA0244">
        <w:rPr>
          <w:rFonts w:ascii="GHEA Grapalat" w:hAnsi="GHEA Grapalat" w:cs="Arial Armenian"/>
          <w:sz w:val="16"/>
          <w:szCs w:val="16"/>
        </w:rPr>
        <w:t>չափանիշը</w:t>
      </w:r>
      <w:r w:rsidRPr="00DA0244">
        <w:rPr>
          <w:rFonts w:ascii="GHEA Grapalat" w:hAnsi="GHEA Grapalat" w:cs="Arial Armenian"/>
          <w:sz w:val="16"/>
          <w:szCs w:val="16"/>
          <w:lang w:val="pt-BR"/>
        </w:rPr>
        <w:t xml:space="preserve"> </w:t>
      </w:r>
      <w:r w:rsidRPr="00DA0244">
        <w:rPr>
          <w:rFonts w:ascii="GHEA Grapalat" w:hAnsi="GHEA Grapalat" w:cs="Arial Armenian"/>
          <w:sz w:val="16"/>
          <w:szCs w:val="16"/>
        </w:rPr>
        <w:t>սա</w:t>
      </w:r>
      <w:bookmarkStart w:id="0" w:name="_GoBack"/>
      <w:bookmarkEnd w:id="0"/>
      <w:r w:rsidRPr="00DA0244">
        <w:rPr>
          <w:rFonts w:ascii="GHEA Grapalat" w:hAnsi="GHEA Grapalat" w:cs="Arial Armenian"/>
          <w:sz w:val="16"/>
          <w:szCs w:val="16"/>
        </w:rPr>
        <w:t>հմանվում</w:t>
      </w:r>
      <w:r w:rsidRPr="00DA0244">
        <w:rPr>
          <w:rFonts w:ascii="GHEA Grapalat" w:hAnsi="GHEA Grapalat" w:cs="Arial Armenian"/>
          <w:sz w:val="16"/>
          <w:szCs w:val="16"/>
          <w:lang w:val="pt-BR"/>
        </w:rPr>
        <w:t xml:space="preserve"> </w:t>
      </w:r>
      <w:r w:rsidRPr="00DA0244">
        <w:rPr>
          <w:rFonts w:ascii="GHEA Grapalat" w:hAnsi="GHEA Grapalat" w:cs="Arial Armenian"/>
          <w:sz w:val="16"/>
          <w:szCs w:val="16"/>
        </w:rPr>
        <w:t>և</w:t>
      </w:r>
      <w:r w:rsidRPr="00DA0244">
        <w:rPr>
          <w:rFonts w:ascii="GHEA Grapalat" w:hAnsi="GHEA Grapalat" w:cs="Arial Armenian"/>
          <w:sz w:val="16"/>
          <w:szCs w:val="16"/>
          <w:lang w:val="pt-BR"/>
        </w:rPr>
        <w:t xml:space="preserve"> </w:t>
      </w:r>
      <w:r w:rsidRPr="00DA0244">
        <w:rPr>
          <w:rFonts w:ascii="GHEA Grapalat" w:hAnsi="GHEA Grapalat" w:cs="Sylfaen"/>
          <w:sz w:val="16"/>
          <w:szCs w:val="16"/>
          <w:lang w:val="hy-AM"/>
        </w:rPr>
        <w:t>գնահատվում</w:t>
      </w:r>
      <w:r w:rsidRPr="00DA0244">
        <w:rPr>
          <w:rFonts w:ascii="GHEA Grapalat" w:hAnsi="GHEA Grapalat" w:cs="Arial"/>
          <w:sz w:val="16"/>
          <w:szCs w:val="16"/>
          <w:lang w:val="hy-AM"/>
        </w:rPr>
        <w:t xml:space="preserve"> </w:t>
      </w:r>
      <w:r w:rsidRPr="00DA0244">
        <w:rPr>
          <w:rFonts w:ascii="GHEA Grapalat" w:hAnsi="GHEA Grapalat" w:cs="Sylfaen"/>
          <w:sz w:val="16"/>
          <w:szCs w:val="16"/>
          <w:lang w:val="hy-AM"/>
        </w:rPr>
        <w:t>է</w:t>
      </w:r>
      <w:r w:rsidRPr="00DA0244">
        <w:rPr>
          <w:rFonts w:ascii="GHEA Grapalat" w:hAnsi="GHEA Grapalat" w:cs="Arial"/>
          <w:sz w:val="16"/>
          <w:szCs w:val="16"/>
          <w:lang w:val="hy-AM"/>
        </w:rPr>
        <w:t xml:space="preserve"> </w:t>
      </w:r>
      <w:r w:rsidRPr="00DA0244">
        <w:rPr>
          <w:rFonts w:ascii="GHEA Grapalat" w:hAnsi="GHEA Grapalat" w:cs="Sylfaen"/>
          <w:sz w:val="16"/>
          <w:szCs w:val="16"/>
          <w:lang w:val="hy-AM"/>
        </w:rPr>
        <w:t>հետևյալ</w:t>
      </w:r>
      <w:r w:rsidRPr="00DA0244">
        <w:rPr>
          <w:rFonts w:ascii="GHEA Grapalat" w:hAnsi="GHEA Grapalat" w:cs="Arial"/>
          <w:sz w:val="16"/>
          <w:szCs w:val="16"/>
          <w:lang w:val="hy-AM"/>
        </w:rPr>
        <w:t xml:space="preserve"> </w:t>
      </w:r>
      <w:r w:rsidRPr="00DA0244">
        <w:rPr>
          <w:rFonts w:ascii="GHEA Grapalat" w:hAnsi="GHEA Grapalat" w:cs="Sylfaen"/>
          <w:sz w:val="16"/>
          <w:szCs w:val="16"/>
          <w:lang w:val="hy-AM"/>
        </w:rPr>
        <w:t>կարգով</w:t>
      </w:r>
      <w:r w:rsidRPr="00DA0244">
        <w:rPr>
          <w:rFonts w:ascii="GHEA Grapalat" w:hAnsi="GHEA Grapalat" w:cs="Arial"/>
          <w:sz w:val="16"/>
          <w:szCs w:val="16"/>
          <w:lang w:val="hy-AM"/>
        </w:rPr>
        <w:t>`</w:t>
      </w:r>
    </w:p>
    <w:p w:rsidR="00203F6B" w:rsidRPr="00DA0244" w:rsidRDefault="00203F6B" w:rsidP="00203F6B">
      <w:pPr>
        <w:ind w:firstLine="567"/>
        <w:jc w:val="both"/>
        <w:rPr>
          <w:rFonts w:ascii="GHEA Grapalat" w:hAnsi="GHEA Grapalat" w:cs="Arial Armenian"/>
          <w:sz w:val="16"/>
          <w:szCs w:val="16"/>
          <w:lang w:val="hy-AM" w:eastAsia="ru-RU"/>
        </w:rPr>
      </w:pPr>
      <w:r w:rsidRPr="00DA0244">
        <w:rPr>
          <w:rFonts w:ascii="GHEA Grapalat" w:hAnsi="GHEA Grapalat" w:cs="Arial Armenian"/>
          <w:sz w:val="16"/>
          <w:szCs w:val="16"/>
          <w:lang w:val="hy-AM" w:eastAsia="x-none"/>
        </w:rPr>
        <w:t>ա.</w:t>
      </w:r>
      <w:r w:rsidRPr="00DA0244">
        <w:rPr>
          <w:rFonts w:ascii="GHEA Grapalat" w:hAnsi="GHEA Grapalat" w:cs="Arial Armenian"/>
          <w:sz w:val="16"/>
          <w:szCs w:val="16"/>
          <w:lang w:val="hy-AM"/>
        </w:rPr>
        <w:t xml:space="preserve"> մ</w:t>
      </w:r>
      <w:r w:rsidRPr="00DA0244">
        <w:rPr>
          <w:rFonts w:ascii="GHEA Grapalat" w:hAnsi="GHEA Grapalat" w:cs="Arial Armenian"/>
          <w:sz w:val="16"/>
          <w:szCs w:val="16"/>
          <w:lang w:val="hy-AM" w:eastAsia="ru-RU"/>
        </w:rPr>
        <w:t>ասնակիցը հայտով ներկայացնում է իր կողմից հաստատված հայտարարություն կնքվելիք պայմանագրի կատարման համար անհրաժեշտ աշխատանքային ռեսուրսների առկայության մասին</w:t>
      </w:r>
      <w:bookmarkStart w:id="1" w:name="_Hlk9322103"/>
      <w:r w:rsidRPr="00DA0244">
        <w:rPr>
          <w:rFonts w:ascii="GHEA Grapalat" w:hAnsi="GHEA Grapalat" w:cs="Arial Armenian"/>
          <w:sz w:val="16"/>
          <w:szCs w:val="16"/>
          <w:lang w:val="hy-AM" w:eastAsia="ru-RU"/>
        </w:rPr>
        <w:t>՝ նշելով աշխատակիցների քանակը, որոնց միջոցով մասնակիցը պետք է ապահովվի պայմանագրի կատարումը.</w:t>
      </w:r>
      <w:bookmarkEnd w:id="1"/>
      <w:r w:rsidRPr="00DA0244">
        <w:rPr>
          <w:rFonts w:ascii="GHEA Grapalat" w:hAnsi="GHEA Grapalat" w:cs="Arial Armenian"/>
          <w:i/>
          <w:sz w:val="16"/>
          <w:szCs w:val="16"/>
          <w:u w:val="single"/>
          <w:lang w:val="hy-AM" w:eastAsia="ru-RU"/>
        </w:rPr>
        <w:t xml:space="preserve"> </w:t>
      </w:r>
    </w:p>
    <w:p w:rsidR="00203F6B" w:rsidRPr="00630AD8" w:rsidRDefault="00203F6B" w:rsidP="00203F6B">
      <w:pPr>
        <w:ind w:firstLine="567"/>
        <w:jc w:val="both"/>
        <w:rPr>
          <w:rFonts w:ascii="GHEA Grapalat" w:hAnsi="GHEA Grapalat" w:cs="Sylfaen"/>
          <w:sz w:val="16"/>
          <w:szCs w:val="16"/>
          <w:lang w:val="hy-AM"/>
        </w:rPr>
      </w:pPr>
      <w:r w:rsidRPr="00DA0244">
        <w:rPr>
          <w:rFonts w:ascii="GHEA Grapalat" w:hAnsi="GHEA Grapalat" w:cs="Arial Armenian"/>
          <w:sz w:val="16"/>
          <w:szCs w:val="16"/>
          <w:lang w:val="hy-AM"/>
        </w:rPr>
        <w:t xml:space="preserve">բ. մասնակցի որակավորումը այս չափանիշի գծով գնահատվում է բավարար, եթե վերջինս </w:t>
      </w:r>
      <w:r w:rsidRPr="00DA0244">
        <w:rPr>
          <w:rFonts w:ascii="GHEA Grapalat" w:hAnsi="GHEA Grapalat" w:cs="Sylfaen"/>
          <w:sz w:val="16"/>
          <w:szCs w:val="16"/>
          <w:lang w:val="hy-AM"/>
        </w:rPr>
        <w:t>ապահովում</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է</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սույն</w:t>
      </w:r>
      <w:r w:rsidRPr="00DA0244">
        <w:rPr>
          <w:rFonts w:ascii="GHEA Grapalat" w:hAnsi="GHEA Grapalat" w:cs="Arial Armenian"/>
          <w:sz w:val="16"/>
          <w:szCs w:val="16"/>
          <w:lang w:val="hy-AM"/>
        </w:rPr>
        <w:t xml:space="preserve"> ենթակետով </w:t>
      </w:r>
      <w:r w:rsidRPr="00DA0244">
        <w:rPr>
          <w:rFonts w:ascii="GHEA Grapalat" w:hAnsi="GHEA Grapalat" w:cs="Sylfaen"/>
          <w:sz w:val="16"/>
          <w:szCs w:val="16"/>
          <w:lang w:val="hy-AM"/>
        </w:rPr>
        <w:t>նախատեսված</w:t>
      </w:r>
      <w:r w:rsidRPr="00DA0244">
        <w:rPr>
          <w:rFonts w:ascii="GHEA Grapalat" w:hAnsi="GHEA Grapalat" w:cs="Arial Armenian"/>
          <w:sz w:val="16"/>
          <w:szCs w:val="16"/>
          <w:lang w:val="hy-AM"/>
        </w:rPr>
        <w:t xml:space="preserve"> </w:t>
      </w:r>
      <w:r w:rsidRPr="00DA0244">
        <w:rPr>
          <w:rFonts w:ascii="GHEA Grapalat" w:hAnsi="GHEA Grapalat" w:cs="Sylfaen"/>
          <w:sz w:val="16"/>
          <w:szCs w:val="16"/>
          <w:lang w:val="hy-AM"/>
        </w:rPr>
        <w:t>պահանջը:</w:t>
      </w:r>
    </w:p>
    <w:tbl>
      <w:tblPr>
        <w:tblW w:w="10048"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8"/>
        <w:gridCol w:w="3558"/>
        <w:gridCol w:w="4702"/>
      </w:tblGrid>
      <w:tr w:rsidR="00630AD8" w:rsidRPr="00D30116" w:rsidTr="00630AD8">
        <w:tc>
          <w:tcPr>
            <w:tcW w:w="1788" w:type="dxa"/>
          </w:tcPr>
          <w:p w:rsidR="00630AD8" w:rsidRPr="00D30116" w:rsidRDefault="00630AD8" w:rsidP="00630AD8">
            <w:pPr>
              <w:pStyle w:val="2"/>
              <w:jc w:val="left"/>
              <w:rPr>
                <w:rStyle w:val="aff7"/>
                <w:rFonts w:ascii="GHEA Grapalat" w:hAnsi="GHEA Grapalat"/>
                <w:i w:val="0"/>
                <w:color w:val="auto"/>
                <w:sz w:val="16"/>
                <w:szCs w:val="16"/>
              </w:rPr>
            </w:pPr>
            <w:proofErr w:type="gramStart"/>
            <w:r w:rsidRPr="00D30116">
              <w:rPr>
                <w:rStyle w:val="aff7"/>
                <w:rFonts w:ascii="GHEA Grapalat" w:hAnsi="GHEA Grapalat"/>
                <w:i w:val="0"/>
                <w:color w:val="auto"/>
                <w:sz w:val="16"/>
                <w:szCs w:val="16"/>
              </w:rPr>
              <w:t>ճարտարագետ-</w:t>
            </w:r>
            <w:r w:rsidRPr="00D30116">
              <w:rPr>
                <w:rStyle w:val="aff7"/>
                <w:rFonts w:ascii="GHEA Grapalat" w:hAnsi="GHEA Grapalat" w:cs="Sylfaen"/>
                <w:i w:val="0"/>
                <w:color w:val="auto"/>
                <w:sz w:val="16"/>
                <w:szCs w:val="16"/>
                <w:lang w:val="ru-RU"/>
              </w:rPr>
              <w:t>շինարար</w:t>
            </w:r>
            <w:proofErr w:type="gramEnd"/>
            <w:r w:rsidRPr="00D30116">
              <w:rPr>
                <w:rStyle w:val="aff7"/>
                <w:rFonts w:ascii="GHEA Grapalat" w:hAnsi="GHEA Grapalat" w:cs="Sylfaen"/>
                <w:i w:val="0"/>
                <w:color w:val="auto"/>
                <w:sz w:val="16"/>
                <w:szCs w:val="16"/>
                <w:lang w:val="ru-RU"/>
              </w:rPr>
              <w:t xml:space="preserve"> </w:t>
            </w:r>
            <w:r w:rsidRPr="00D30116">
              <w:rPr>
                <w:rStyle w:val="aff7"/>
                <w:rFonts w:ascii="GHEA Grapalat" w:hAnsi="GHEA Grapalat"/>
                <w:i w:val="0"/>
                <w:color w:val="auto"/>
                <w:sz w:val="16"/>
                <w:szCs w:val="16"/>
              </w:rPr>
              <w:t>որակավորումով</w:t>
            </w:r>
          </w:p>
        </w:tc>
        <w:tc>
          <w:tcPr>
            <w:tcW w:w="3558" w:type="dxa"/>
          </w:tcPr>
          <w:p w:rsidR="00630AD8" w:rsidRPr="00D30116" w:rsidRDefault="00630AD8" w:rsidP="00630AD8">
            <w:pPr>
              <w:pStyle w:val="2"/>
              <w:jc w:val="left"/>
              <w:rPr>
                <w:rStyle w:val="aff7"/>
                <w:rFonts w:ascii="GHEA Grapalat" w:hAnsi="GHEA Grapalat"/>
                <w:i w:val="0"/>
                <w:color w:val="auto"/>
                <w:sz w:val="16"/>
                <w:szCs w:val="16"/>
              </w:rPr>
            </w:pPr>
            <w:proofErr w:type="gramStart"/>
            <w:r w:rsidRPr="00D30116">
              <w:rPr>
                <w:rStyle w:val="aff7"/>
                <w:rFonts w:ascii="GHEA Grapalat" w:hAnsi="GHEA Grapalat" w:cs="Sylfaen"/>
                <w:i w:val="0"/>
                <w:color w:val="auto"/>
                <w:sz w:val="16"/>
                <w:szCs w:val="16"/>
              </w:rPr>
              <w:t>առնվազն</w:t>
            </w:r>
            <w:proofErr w:type="gramEnd"/>
            <w:r w:rsidRPr="00D30116">
              <w:rPr>
                <w:rStyle w:val="aff7"/>
                <w:rFonts w:ascii="GHEA Grapalat" w:hAnsi="GHEA Grapalat"/>
                <w:i w:val="0"/>
                <w:color w:val="auto"/>
                <w:sz w:val="16"/>
                <w:szCs w:val="16"/>
              </w:rPr>
              <w:t xml:space="preserve"> </w:t>
            </w:r>
            <w:r w:rsidRPr="00D30116">
              <w:rPr>
                <w:rStyle w:val="aff7"/>
                <w:rFonts w:ascii="GHEA Grapalat" w:hAnsi="GHEA Grapalat"/>
                <w:i w:val="0"/>
                <w:color w:val="auto"/>
                <w:sz w:val="16"/>
                <w:szCs w:val="16"/>
                <w:lang w:val="ru-RU"/>
              </w:rPr>
              <w:t xml:space="preserve">3 </w:t>
            </w:r>
            <w:r w:rsidRPr="00D30116">
              <w:rPr>
                <w:rStyle w:val="aff7"/>
                <w:rFonts w:ascii="GHEA Grapalat" w:hAnsi="GHEA Grapalat" w:cs="Sylfaen"/>
                <w:i w:val="0"/>
                <w:color w:val="auto"/>
                <w:sz w:val="16"/>
                <w:szCs w:val="16"/>
              </w:rPr>
              <w:t>տարվա</w:t>
            </w:r>
            <w:r w:rsidRPr="00D30116">
              <w:rPr>
                <w:rStyle w:val="aff7"/>
                <w:rFonts w:ascii="GHEA Grapalat" w:hAnsi="GHEA Grapalat"/>
                <w:i w:val="0"/>
                <w:color w:val="auto"/>
                <w:sz w:val="16"/>
                <w:szCs w:val="16"/>
              </w:rPr>
              <w:t xml:space="preserve"> </w:t>
            </w:r>
            <w:r w:rsidRPr="00D30116">
              <w:rPr>
                <w:rStyle w:val="aff7"/>
                <w:rFonts w:ascii="GHEA Grapalat" w:hAnsi="GHEA Grapalat" w:cs="Sylfaen"/>
                <w:i w:val="0"/>
                <w:color w:val="auto"/>
                <w:sz w:val="16"/>
                <w:szCs w:val="16"/>
              </w:rPr>
              <w:t>աշխատանքային</w:t>
            </w:r>
            <w:r w:rsidRPr="00D30116">
              <w:rPr>
                <w:rStyle w:val="aff7"/>
                <w:rFonts w:ascii="GHEA Grapalat" w:hAnsi="GHEA Grapalat"/>
                <w:i w:val="0"/>
                <w:color w:val="auto"/>
                <w:sz w:val="16"/>
                <w:szCs w:val="16"/>
              </w:rPr>
              <w:t xml:space="preserve"> </w:t>
            </w:r>
            <w:r w:rsidRPr="00D30116">
              <w:rPr>
                <w:rStyle w:val="aff7"/>
                <w:rFonts w:ascii="GHEA Grapalat" w:hAnsi="GHEA Grapalat" w:cs="Sylfaen"/>
                <w:i w:val="0"/>
                <w:color w:val="auto"/>
                <w:sz w:val="16"/>
                <w:szCs w:val="16"/>
              </w:rPr>
              <w:t>փորձով</w:t>
            </w:r>
          </w:p>
        </w:tc>
        <w:tc>
          <w:tcPr>
            <w:tcW w:w="4702" w:type="dxa"/>
          </w:tcPr>
          <w:p w:rsidR="00630AD8" w:rsidRPr="00D30116" w:rsidRDefault="00630AD8" w:rsidP="00630AD8">
            <w:pPr>
              <w:pStyle w:val="2"/>
              <w:jc w:val="left"/>
              <w:rPr>
                <w:rStyle w:val="aff7"/>
                <w:rFonts w:ascii="GHEA Grapalat" w:hAnsi="GHEA Grapalat"/>
                <w:i w:val="0"/>
                <w:color w:val="auto"/>
                <w:sz w:val="16"/>
                <w:szCs w:val="16"/>
              </w:rPr>
            </w:pPr>
            <w:r w:rsidRPr="00D30116">
              <w:rPr>
                <w:rStyle w:val="aff7"/>
                <w:rFonts w:ascii="GHEA Grapalat" w:hAnsi="GHEA Grapalat" w:cs="Sylfaen"/>
                <w:i w:val="0"/>
                <w:color w:val="auto"/>
                <w:sz w:val="16"/>
                <w:szCs w:val="16"/>
              </w:rPr>
              <w:t>Քաղաքաշինության</w:t>
            </w:r>
            <w:r w:rsidRPr="00D30116">
              <w:rPr>
                <w:rStyle w:val="aff7"/>
                <w:rFonts w:ascii="GHEA Grapalat" w:hAnsi="GHEA Grapalat"/>
                <w:i w:val="0"/>
                <w:color w:val="auto"/>
                <w:sz w:val="16"/>
                <w:szCs w:val="16"/>
              </w:rPr>
              <w:t xml:space="preserve"> </w:t>
            </w:r>
            <w:r w:rsidRPr="00D30116">
              <w:rPr>
                <w:rStyle w:val="aff7"/>
                <w:rFonts w:ascii="GHEA Grapalat" w:hAnsi="GHEA Grapalat" w:cs="Sylfaen"/>
                <w:i w:val="0"/>
                <w:color w:val="auto"/>
                <w:sz w:val="16"/>
                <w:szCs w:val="16"/>
              </w:rPr>
              <w:t>բնագավառում</w:t>
            </w:r>
            <w:r w:rsidRPr="00D30116">
              <w:rPr>
                <w:rStyle w:val="aff7"/>
                <w:rFonts w:ascii="GHEA Grapalat" w:hAnsi="GHEA Grapalat"/>
                <w:i w:val="0"/>
                <w:color w:val="auto"/>
                <w:sz w:val="16"/>
                <w:szCs w:val="16"/>
              </w:rPr>
              <w:t xml:space="preserve"> </w:t>
            </w:r>
            <w:r w:rsidRPr="00D30116">
              <w:rPr>
                <w:rStyle w:val="aff7"/>
                <w:rFonts w:ascii="GHEA Grapalat" w:hAnsi="GHEA Grapalat" w:cs="Sylfaen"/>
                <w:i w:val="0"/>
                <w:color w:val="auto"/>
                <w:sz w:val="16"/>
                <w:szCs w:val="16"/>
              </w:rPr>
              <w:t>լիցենզավորման</w:t>
            </w:r>
            <w:r w:rsidRPr="00D30116">
              <w:rPr>
                <w:rStyle w:val="aff7"/>
                <w:rFonts w:ascii="GHEA Grapalat" w:hAnsi="GHEA Grapalat"/>
                <w:i w:val="0"/>
                <w:color w:val="auto"/>
                <w:sz w:val="16"/>
                <w:szCs w:val="16"/>
              </w:rPr>
              <w:t xml:space="preserve"> </w:t>
            </w:r>
            <w:r w:rsidRPr="00D30116">
              <w:rPr>
                <w:rStyle w:val="aff7"/>
                <w:rFonts w:ascii="GHEA Grapalat" w:hAnsi="GHEA Grapalat" w:cs="Sylfaen"/>
                <w:i w:val="0"/>
                <w:color w:val="auto"/>
                <w:sz w:val="16"/>
                <w:szCs w:val="16"/>
              </w:rPr>
              <w:t>ենթակա</w:t>
            </w:r>
            <w:r w:rsidRPr="00D30116">
              <w:rPr>
                <w:rStyle w:val="aff7"/>
                <w:rFonts w:ascii="GHEA Grapalat" w:hAnsi="GHEA Grapalat"/>
                <w:i w:val="0"/>
                <w:color w:val="auto"/>
                <w:sz w:val="16"/>
                <w:szCs w:val="16"/>
              </w:rPr>
              <w:t xml:space="preserve"> </w:t>
            </w:r>
            <w:r w:rsidRPr="00D30116">
              <w:rPr>
                <w:rStyle w:val="aff7"/>
                <w:rFonts w:ascii="GHEA Grapalat" w:hAnsi="GHEA Grapalat" w:cs="Sylfaen"/>
                <w:i w:val="0"/>
                <w:color w:val="auto"/>
                <w:sz w:val="16"/>
                <w:szCs w:val="16"/>
              </w:rPr>
              <w:t>գործունեություն</w:t>
            </w:r>
          </w:p>
        </w:tc>
      </w:tr>
    </w:tbl>
    <w:p w:rsidR="00630AD8" w:rsidRPr="00630AD8" w:rsidRDefault="00630AD8" w:rsidP="00203F6B">
      <w:pPr>
        <w:ind w:firstLine="567"/>
        <w:jc w:val="both"/>
        <w:rPr>
          <w:rFonts w:ascii="GHEA Grapalat" w:hAnsi="GHEA Grapalat" w:cs="Arial Armenian"/>
          <w:sz w:val="16"/>
          <w:szCs w:val="16"/>
        </w:rPr>
      </w:pPr>
    </w:p>
    <w:p w:rsidR="00203F6B" w:rsidRPr="00DA0244" w:rsidRDefault="00203F6B" w:rsidP="00203F6B">
      <w:pPr>
        <w:pStyle w:val="norm"/>
        <w:spacing w:line="240" w:lineRule="auto"/>
        <w:ind w:firstLine="540"/>
        <w:rPr>
          <w:rFonts w:ascii="GHEA Grapalat" w:hAnsi="GHEA Grapalat" w:cs="Sylfaen"/>
          <w:sz w:val="16"/>
          <w:szCs w:val="16"/>
          <w:lang w:val="af-ZA" w:eastAsia="en-US"/>
        </w:rPr>
      </w:pPr>
      <w:r w:rsidRPr="00DA0244">
        <w:rPr>
          <w:rFonts w:ascii="GHEA Grapalat" w:hAnsi="GHEA Grapalat" w:cs="Sylfaen"/>
          <w:sz w:val="16"/>
          <w:szCs w:val="16"/>
          <w:lang w:val="hy-AM" w:eastAsia="en-US"/>
        </w:rPr>
        <w:lastRenderedPageBreak/>
        <w:t>2.6 Սույն ընթացակարգի շրջանակում կնքվելիք պայմանագիրը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կարող</w:t>
      </w:r>
      <w:r w:rsidRPr="00DA0244">
        <w:rPr>
          <w:rFonts w:ascii="GHEA Grapalat" w:hAnsi="GHEA Grapalat" w:cs="Sylfaen"/>
          <w:sz w:val="16"/>
          <w:szCs w:val="16"/>
          <w:lang w:val="af-ZA" w:eastAsia="en-US"/>
        </w:rPr>
        <w:t xml:space="preserve"> է </w:t>
      </w:r>
      <w:r w:rsidRPr="00DA0244">
        <w:rPr>
          <w:rFonts w:ascii="GHEA Grapalat" w:hAnsi="GHEA Grapalat" w:cs="Sylfaen"/>
          <w:sz w:val="16"/>
          <w:szCs w:val="16"/>
          <w:lang w:val="hy-AM" w:eastAsia="en-US"/>
        </w:rPr>
        <w:t>իրականացվել</w:t>
      </w:r>
      <w:r w:rsidRPr="00DA0244">
        <w:rPr>
          <w:rFonts w:ascii="GHEA Grapalat" w:hAnsi="GHEA Grapalat" w:cs="Sylfaen"/>
          <w:sz w:val="16"/>
          <w:szCs w:val="16"/>
          <w:lang w:val="af-ZA" w:eastAsia="en-US"/>
        </w:rPr>
        <w:t xml:space="preserve"> ենթակապալի </w:t>
      </w:r>
      <w:r w:rsidRPr="00DA0244">
        <w:rPr>
          <w:rFonts w:ascii="GHEA Grapalat" w:hAnsi="GHEA Grapalat" w:cs="Sylfaen"/>
          <w:sz w:val="16"/>
          <w:szCs w:val="16"/>
          <w:lang w:val="hy-AM" w:eastAsia="en-US"/>
        </w:rPr>
        <w:t>պայմանագիր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կնքելու</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միջոցով։</w:t>
      </w:r>
      <w:r w:rsidRPr="00DA0244">
        <w:rPr>
          <w:rFonts w:ascii="GHEA Grapalat" w:hAnsi="GHEA Grapalat" w:cs="Sylfaen"/>
          <w:sz w:val="16"/>
          <w:szCs w:val="16"/>
          <w:lang w:val="af-ZA" w:eastAsia="en-US"/>
        </w:rPr>
        <w:t xml:space="preserve"> Ենթակապալի </w:t>
      </w:r>
      <w:r w:rsidRPr="00DA0244">
        <w:rPr>
          <w:rFonts w:ascii="GHEA Grapalat" w:hAnsi="GHEA Grapalat" w:cs="Sylfaen"/>
          <w:sz w:val="16"/>
          <w:szCs w:val="16"/>
          <w:lang w:eastAsia="en-US"/>
        </w:rPr>
        <w:t>պայմանագրի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կողմ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չի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կարող</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հանդիսանալ</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սույն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ընթացակարգին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մասնակցելու</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նպատակով</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հայտ</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ներկայացրած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մասնակիցը</w:t>
      </w:r>
      <w:r w:rsidRPr="00DA0244">
        <w:rPr>
          <w:rFonts w:ascii="GHEA Grapalat" w:hAnsi="GHEA Grapalat" w:cs="Sylfaen"/>
          <w:sz w:val="16"/>
          <w:szCs w:val="16"/>
          <w:lang w:val="af-ZA" w:eastAsia="en-US"/>
        </w:rPr>
        <w:t xml:space="preserve">: </w:t>
      </w:r>
    </w:p>
    <w:p w:rsidR="00203F6B" w:rsidRPr="00DA0244" w:rsidRDefault="00203F6B" w:rsidP="00203F6B">
      <w:pPr>
        <w:pStyle w:val="23"/>
        <w:spacing w:line="240" w:lineRule="auto"/>
        <w:rPr>
          <w:rFonts w:ascii="GHEA Grapalat" w:hAnsi="GHEA Grapalat" w:cs="Sylfaen"/>
          <w:sz w:val="16"/>
          <w:szCs w:val="16"/>
        </w:rPr>
      </w:pPr>
      <w:r w:rsidRPr="00DA0244">
        <w:rPr>
          <w:rFonts w:ascii="GHEA Grapalat" w:hAnsi="GHEA Grapalat" w:cs="Sylfaen"/>
          <w:sz w:val="16"/>
          <w:szCs w:val="16"/>
        </w:rPr>
        <w:t xml:space="preserve"> 2</w:t>
      </w:r>
      <w:r w:rsidRPr="00DA0244">
        <w:rPr>
          <w:rFonts w:ascii="GHEA Grapalat" w:hAnsi="GHEA Grapalat" w:cs="Sylfaen"/>
          <w:sz w:val="16"/>
          <w:szCs w:val="16"/>
          <w:lang w:val="hy-AM"/>
        </w:rPr>
        <w:t>.</w:t>
      </w:r>
      <w:r w:rsidRPr="00DA0244">
        <w:rPr>
          <w:rFonts w:ascii="GHEA Grapalat" w:hAnsi="GHEA Grapalat" w:cs="Sylfaen"/>
          <w:sz w:val="16"/>
          <w:szCs w:val="16"/>
        </w:rPr>
        <w:t>7</w:t>
      </w:r>
      <w:r w:rsidRPr="00DA0244">
        <w:rPr>
          <w:rFonts w:ascii="GHEA Grapalat" w:hAnsi="GHEA Grapalat" w:cs="Sylfaen"/>
          <w:sz w:val="16"/>
          <w:szCs w:val="16"/>
        </w:rPr>
        <w:tab/>
      </w:r>
      <w:r w:rsidRPr="00DA0244">
        <w:rPr>
          <w:rFonts w:ascii="GHEA Grapalat" w:hAnsi="GHEA Grapalat" w:cs="Sylfaen"/>
          <w:sz w:val="16"/>
          <w:szCs w:val="16"/>
          <w:lang w:val="ru-RU"/>
        </w:rPr>
        <w:t>Մասնակիցները</w:t>
      </w:r>
      <w:r w:rsidRPr="00DA0244">
        <w:rPr>
          <w:rFonts w:ascii="GHEA Grapalat" w:hAnsi="GHEA Grapalat" w:cs="Sylfaen"/>
          <w:sz w:val="16"/>
          <w:szCs w:val="16"/>
        </w:rPr>
        <w:t xml:space="preserve"> </w:t>
      </w:r>
      <w:r w:rsidRPr="00DA0244">
        <w:rPr>
          <w:rFonts w:ascii="GHEA Grapalat" w:hAnsi="GHEA Grapalat" w:cs="Sylfaen"/>
          <w:sz w:val="16"/>
          <w:szCs w:val="16"/>
          <w:lang w:val="ru-RU"/>
        </w:rPr>
        <w:t>կարող</w:t>
      </w:r>
      <w:r w:rsidRPr="00DA0244">
        <w:rPr>
          <w:rFonts w:ascii="GHEA Grapalat" w:hAnsi="GHEA Grapalat" w:cs="Sylfaen"/>
          <w:sz w:val="16"/>
          <w:szCs w:val="16"/>
        </w:rPr>
        <w:t xml:space="preserve"> </w:t>
      </w:r>
      <w:r w:rsidRPr="00DA0244">
        <w:rPr>
          <w:rFonts w:ascii="GHEA Grapalat" w:hAnsi="GHEA Grapalat" w:cs="Sylfaen"/>
          <w:sz w:val="16"/>
          <w:szCs w:val="16"/>
          <w:lang w:val="ru-RU"/>
        </w:rPr>
        <w:t>են</w:t>
      </w:r>
      <w:r w:rsidRPr="00DA0244">
        <w:rPr>
          <w:rFonts w:ascii="GHEA Grapalat" w:hAnsi="GHEA Grapalat" w:cs="Sylfaen"/>
          <w:sz w:val="16"/>
          <w:szCs w:val="16"/>
        </w:rPr>
        <w:t xml:space="preserve"> </w:t>
      </w:r>
      <w:r w:rsidRPr="00DA0244">
        <w:rPr>
          <w:rFonts w:ascii="GHEA Grapalat" w:hAnsi="GHEA Grapalat" w:cs="Sylfaen"/>
          <w:sz w:val="16"/>
          <w:szCs w:val="16"/>
          <w:lang w:val="ru-RU"/>
        </w:rPr>
        <w:t>սույն</w:t>
      </w:r>
      <w:r w:rsidRPr="00DA0244">
        <w:rPr>
          <w:rFonts w:ascii="GHEA Grapalat" w:hAnsi="GHEA Grapalat" w:cs="Sylfaen"/>
          <w:sz w:val="16"/>
          <w:szCs w:val="16"/>
        </w:rPr>
        <w:t xml:space="preserve"> </w:t>
      </w:r>
      <w:r w:rsidRPr="00DA0244">
        <w:rPr>
          <w:rFonts w:ascii="GHEA Grapalat" w:hAnsi="GHEA Grapalat" w:cs="Sylfaen"/>
          <w:sz w:val="16"/>
          <w:szCs w:val="16"/>
          <w:lang w:val="ru-RU"/>
        </w:rPr>
        <w:t>ընթացակարգին</w:t>
      </w:r>
      <w:r w:rsidRPr="00DA0244">
        <w:rPr>
          <w:rFonts w:ascii="GHEA Grapalat" w:hAnsi="GHEA Grapalat" w:cs="Sylfaen"/>
          <w:sz w:val="16"/>
          <w:szCs w:val="16"/>
        </w:rPr>
        <w:t xml:space="preserve"> </w:t>
      </w:r>
      <w:r w:rsidRPr="00DA0244">
        <w:rPr>
          <w:rFonts w:ascii="GHEA Grapalat" w:hAnsi="GHEA Grapalat" w:cs="Sylfaen"/>
          <w:sz w:val="16"/>
          <w:szCs w:val="16"/>
          <w:lang w:val="ru-RU"/>
        </w:rPr>
        <w:t>մասնակցել</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համատեղ</w:t>
      </w:r>
      <w:r w:rsidRPr="00DA0244">
        <w:rPr>
          <w:rFonts w:ascii="GHEA Grapalat" w:hAnsi="GHEA Grapalat" w:cs="Sylfaen"/>
          <w:sz w:val="16"/>
          <w:szCs w:val="16"/>
        </w:rPr>
        <w:t xml:space="preserve"> </w:t>
      </w:r>
      <w:r w:rsidRPr="00DA0244">
        <w:rPr>
          <w:rFonts w:ascii="GHEA Grapalat" w:hAnsi="GHEA Grapalat" w:cs="Sylfaen"/>
          <w:sz w:val="16"/>
          <w:szCs w:val="16"/>
          <w:lang w:val="ru-RU"/>
        </w:rPr>
        <w:t>գործունեության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կարգով</w:t>
      </w:r>
      <w:r w:rsidRPr="00DA0244">
        <w:rPr>
          <w:rFonts w:ascii="GHEA Grapalat" w:hAnsi="GHEA Grapalat" w:cs="Sylfaen"/>
          <w:sz w:val="16"/>
          <w:szCs w:val="16"/>
        </w:rPr>
        <w:t xml:space="preserve"> (</w:t>
      </w:r>
      <w:r w:rsidRPr="00DA0244">
        <w:rPr>
          <w:rFonts w:ascii="GHEA Grapalat" w:hAnsi="GHEA Grapalat" w:cs="Sylfaen"/>
          <w:sz w:val="16"/>
          <w:szCs w:val="16"/>
          <w:lang w:val="ru-RU"/>
        </w:rPr>
        <w:t>կոնսորցիումով</w:t>
      </w:r>
      <w:r w:rsidRPr="00DA0244">
        <w:rPr>
          <w:rFonts w:ascii="GHEA Grapalat" w:hAnsi="GHEA Grapalat" w:cs="Sylfaen"/>
          <w:sz w:val="16"/>
          <w:szCs w:val="16"/>
        </w:rPr>
        <w:t>)</w:t>
      </w:r>
      <w:r w:rsidRPr="00DA0244">
        <w:rPr>
          <w:rFonts w:ascii="GHEA Grapalat" w:hAnsi="GHEA Grapalat" w:cs="Sylfaen"/>
          <w:sz w:val="16"/>
          <w:szCs w:val="16"/>
          <w:lang w:val="ru-RU"/>
        </w:rPr>
        <w:t>։</w:t>
      </w:r>
      <w:r w:rsidRPr="00DA0244">
        <w:rPr>
          <w:rFonts w:ascii="GHEA Grapalat" w:hAnsi="GHEA Grapalat" w:cs="Sylfaen"/>
          <w:sz w:val="16"/>
          <w:szCs w:val="16"/>
        </w:rPr>
        <w:t xml:space="preserve"> </w:t>
      </w:r>
      <w:r w:rsidRPr="00DA0244">
        <w:rPr>
          <w:rFonts w:ascii="GHEA Grapalat" w:hAnsi="GHEA Grapalat" w:cs="Sylfaen"/>
          <w:sz w:val="16"/>
          <w:szCs w:val="16"/>
          <w:lang w:val="ru-RU"/>
        </w:rPr>
        <w:t>Նման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դեպքում</w:t>
      </w:r>
      <w:r w:rsidRPr="00DA0244">
        <w:rPr>
          <w:rFonts w:ascii="GHEA Grapalat" w:hAnsi="GHEA Grapalat" w:cs="Sylfaen"/>
          <w:sz w:val="16"/>
          <w:szCs w:val="16"/>
        </w:rPr>
        <w:t>`</w:t>
      </w:r>
    </w:p>
    <w:p w:rsidR="00203F6B" w:rsidRPr="00DA0244" w:rsidRDefault="00203F6B" w:rsidP="00203F6B">
      <w:pPr>
        <w:pStyle w:val="23"/>
        <w:spacing w:line="240" w:lineRule="auto"/>
        <w:rPr>
          <w:rFonts w:ascii="GHEA Grapalat" w:hAnsi="GHEA Grapalat" w:cs="Sylfaen"/>
          <w:sz w:val="16"/>
          <w:szCs w:val="16"/>
        </w:rPr>
      </w:pPr>
      <w:r w:rsidRPr="00DA0244">
        <w:rPr>
          <w:rFonts w:ascii="GHEA Grapalat" w:hAnsi="GHEA Grapalat" w:cs="Sylfaen"/>
          <w:sz w:val="16"/>
          <w:szCs w:val="16"/>
        </w:rPr>
        <w:t>1)</w:t>
      </w:r>
      <w:r w:rsidRPr="00DA0244">
        <w:rPr>
          <w:rFonts w:ascii="GHEA Grapalat" w:hAnsi="GHEA Grapalat" w:cs="Sylfaen"/>
          <w:sz w:val="16"/>
          <w:szCs w:val="16"/>
        </w:rPr>
        <w:tab/>
      </w:r>
      <w:r w:rsidRPr="00DA0244">
        <w:rPr>
          <w:rFonts w:ascii="GHEA Grapalat" w:hAnsi="GHEA Grapalat" w:cs="Sylfaen"/>
          <w:sz w:val="16"/>
          <w:szCs w:val="16"/>
          <w:lang w:val="ru-RU"/>
        </w:rPr>
        <w:t>հայտի</w:t>
      </w:r>
      <w:r w:rsidRPr="00DA0244">
        <w:rPr>
          <w:rFonts w:ascii="GHEA Grapalat" w:hAnsi="GHEA Grapalat" w:cs="Sylfaen"/>
          <w:sz w:val="16"/>
          <w:szCs w:val="16"/>
        </w:rPr>
        <w:t xml:space="preserve"> </w:t>
      </w:r>
      <w:r w:rsidRPr="00DA0244">
        <w:rPr>
          <w:rFonts w:ascii="GHEA Grapalat" w:hAnsi="GHEA Grapalat" w:cs="Sylfaen"/>
          <w:sz w:val="16"/>
          <w:szCs w:val="16"/>
          <w:lang w:val="ru-RU"/>
        </w:rPr>
        <w:t>գնահատման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ժամանակ</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հաշվի</w:t>
      </w:r>
      <w:r w:rsidRPr="00DA0244">
        <w:rPr>
          <w:rFonts w:ascii="GHEA Grapalat" w:hAnsi="GHEA Grapalat" w:cs="Sylfaen"/>
          <w:sz w:val="16"/>
          <w:szCs w:val="16"/>
        </w:rPr>
        <w:t xml:space="preserve"> </w:t>
      </w:r>
      <w:r w:rsidRPr="00DA0244">
        <w:rPr>
          <w:rFonts w:ascii="GHEA Grapalat" w:hAnsi="GHEA Grapalat" w:cs="Sylfaen"/>
          <w:sz w:val="16"/>
          <w:szCs w:val="16"/>
          <w:lang w:val="ru-RU"/>
        </w:rPr>
        <w:t>է</w:t>
      </w:r>
      <w:r w:rsidRPr="00DA0244">
        <w:rPr>
          <w:rFonts w:ascii="GHEA Grapalat" w:hAnsi="GHEA Grapalat" w:cs="Sylfaen"/>
          <w:sz w:val="16"/>
          <w:szCs w:val="16"/>
        </w:rPr>
        <w:t xml:space="preserve"> </w:t>
      </w:r>
      <w:r w:rsidRPr="00DA0244">
        <w:rPr>
          <w:rFonts w:ascii="GHEA Grapalat" w:hAnsi="GHEA Grapalat" w:cs="Sylfaen"/>
          <w:sz w:val="16"/>
          <w:szCs w:val="16"/>
          <w:lang w:val="ru-RU"/>
        </w:rPr>
        <w:t>առնվում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որ</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համատեղ</w:t>
      </w:r>
      <w:r w:rsidRPr="00DA0244">
        <w:rPr>
          <w:rFonts w:ascii="GHEA Grapalat" w:hAnsi="GHEA Grapalat" w:cs="Sylfaen"/>
          <w:sz w:val="16"/>
          <w:szCs w:val="16"/>
        </w:rPr>
        <w:t xml:space="preserve"> </w:t>
      </w:r>
      <w:r w:rsidRPr="00DA0244">
        <w:rPr>
          <w:rFonts w:ascii="GHEA Grapalat" w:hAnsi="GHEA Grapalat" w:cs="Sylfaen"/>
          <w:sz w:val="16"/>
          <w:szCs w:val="16"/>
          <w:lang w:val="ru-RU"/>
        </w:rPr>
        <w:t>գործունեության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պայմանագրի</w:t>
      </w:r>
      <w:r w:rsidRPr="00DA0244">
        <w:rPr>
          <w:rFonts w:ascii="GHEA Grapalat" w:hAnsi="GHEA Grapalat" w:cs="Sylfaen"/>
          <w:sz w:val="16"/>
          <w:szCs w:val="16"/>
        </w:rPr>
        <w:t xml:space="preserve"> </w:t>
      </w:r>
      <w:r w:rsidRPr="00DA0244">
        <w:rPr>
          <w:rFonts w:ascii="GHEA Grapalat" w:hAnsi="GHEA Grapalat" w:cs="Sylfaen"/>
          <w:sz w:val="16"/>
          <w:szCs w:val="16"/>
          <w:lang w:val="ru-RU"/>
        </w:rPr>
        <w:t>յուրաքանչյուր</w:t>
      </w:r>
      <w:r w:rsidRPr="00DA0244">
        <w:rPr>
          <w:rFonts w:ascii="GHEA Grapalat" w:hAnsi="GHEA Grapalat" w:cs="Sylfaen"/>
          <w:sz w:val="16"/>
          <w:szCs w:val="16"/>
        </w:rPr>
        <w:t xml:space="preserve"> </w:t>
      </w:r>
      <w:r w:rsidRPr="00DA0244">
        <w:rPr>
          <w:rFonts w:ascii="GHEA Grapalat" w:hAnsi="GHEA Grapalat" w:cs="Sylfaen"/>
          <w:sz w:val="16"/>
          <w:szCs w:val="16"/>
          <w:lang w:val="ru-RU"/>
        </w:rPr>
        <w:t>անդամի</w:t>
      </w:r>
      <w:r w:rsidRPr="00DA0244">
        <w:rPr>
          <w:rFonts w:ascii="GHEA Grapalat" w:hAnsi="GHEA Grapalat" w:cs="Sylfaen"/>
          <w:sz w:val="16"/>
          <w:szCs w:val="16"/>
        </w:rPr>
        <w:t xml:space="preserve"> </w:t>
      </w:r>
      <w:r w:rsidRPr="00DA0244">
        <w:rPr>
          <w:rFonts w:ascii="GHEA Grapalat" w:hAnsi="GHEA Grapalat" w:cs="Sylfaen"/>
          <w:sz w:val="16"/>
          <w:szCs w:val="16"/>
          <w:lang w:val="ru-RU"/>
        </w:rPr>
        <w:t>որակավորումը</w:t>
      </w:r>
      <w:r w:rsidRPr="00DA0244">
        <w:rPr>
          <w:rFonts w:ascii="GHEA Grapalat" w:hAnsi="GHEA Grapalat" w:cs="Sylfaen"/>
          <w:sz w:val="16"/>
          <w:szCs w:val="16"/>
        </w:rPr>
        <w:t xml:space="preserve"> </w:t>
      </w:r>
      <w:r w:rsidRPr="00DA0244">
        <w:rPr>
          <w:rFonts w:ascii="GHEA Grapalat" w:hAnsi="GHEA Grapalat" w:cs="Sylfaen"/>
          <w:sz w:val="16"/>
          <w:szCs w:val="16"/>
          <w:lang w:val="ru-RU"/>
        </w:rPr>
        <w:t>պետք</w:t>
      </w:r>
      <w:r w:rsidRPr="00DA0244">
        <w:rPr>
          <w:rFonts w:ascii="GHEA Grapalat" w:hAnsi="GHEA Grapalat" w:cs="Sylfaen"/>
          <w:sz w:val="16"/>
          <w:szCs w:val="16"/>
        </w:rPr>
        <w:t xml:space="preserve"> </w:t>
      </w:r>
      <w:r w:rsidRPr="00DA0244">
        <w:rPr>
          <w:rFonts w:ascii="GHEA Grapalat" w:hAnsi="GHEA Grapalat" w:cs="Sylfaen"/>
          <w:sz w:val="16"/>
          <w:szCs w:val="16"/>
          <w:lang w:val="ru-RU"/>
        </w:rPr>
        <w:t>է</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համապատասխանի</w:t>
      </w:r>
      <w:r w:rsidRPr="00DA0244">
        <w:rPr>
          <w:rFonts w:ascii="GHEA Grapalat" w:hAnsi="GHEA Grapalat" w:cs="Sylfaen"/>
          <w:sz w:val="16"/>
          <w:szCs w:val="16"/>
        </w:rPr>
        <w:t xml:space="preserve"> </w:t>
      </w:r>
      <w:r w:rsidRPr="00DA0244">
        <w:rPr>
          <w:rFonts w:ascii="GHEA Grapalat" w:hAnsi="GHEA Grapalat" w:cs="Sylfaen"/>
          <w:sz w:val="16"/>
          <w:szCs w:val="16"/>
          <w:lang w:val="en-US"/>
        </w:rPr>
        <w:t>այդ</w:t>
      </w:r>
      <w:r w:rsidRPr="00DA0244">
        <w:rPr>
          <w:rFonts w:ascii="GHEA Grapalat" w:hAnsi="GHEA Grapalat" w:cs="Sylfaen"/>
          <w:sz w:val="16"/>
          <w:szCs w:val="16"/>
        </w:rPr>
        <w:t xml:space="preserve"> </w:t>
      </w:r>
      <w:r w:rsidRPr="00DA0244">
        <w:rPr>
          <w:rFonts w:ascii="GHEA Grapalat" w:hAnsi="GHEA Grapalat" w:cs="Sylfaen"/>
          <w:sz w:val="16"/>
          <w:szCs w:val="16"/>
          <w:lang w:val="ru-RU"/>
        </w:rPr>
        <w:t>պայմանագրով</w:t>
      </w:r>
      <w:r w:rsidRPr="00DA0244">
        <w:rPr>
          <w:rFonts w:ascii="GHEA Grapalat" w:hAnsi="GHEA Grapalat" w:cs="Sylfaen"/>
          <w:sz w:val="16"/>
          <w:szCs w:val="16"/>
        </w:rPr>
        <w:t xml:space="preserve"> </w:t>
      </w:r>
      <w:r w:rsidRPr="00DA0244">
        <w:rPr>
          <w:rFonts w:ascii="GHEA Grapalat" w:hAnsi="GHEA Grapalat" w:cs="Sylfaen"/>
          <w:sz w:val="16"/>
          <w:szCs w:val="16"/>
          <w:lang w:val="ru-RU"/>
        </w:rPr>
        <w:t>տվյալ</w:t>
      </w:r>
      <w:r w:rsidRPr="00DA0244">
        <w:rPr>
          <w:rFonts w:ascii="GHEA Grapalat" w:hAnsi="GHEA Grapalat" w:cs="Sylfaen"/>
          <w:sz w:val="16"/>
          <w:szCs w:val="16"/>
        </w:rPr>
        <w:t xml:space="preserve"> </w:t>
      </w:r>
      <w:r w:rsidRPr="00DA0244">
        <w:rPr>
          <w:rFonts w:ascii="GHEA Grapalat" w:hAnsi="GHEA Grapalat" w:cs="Sylfaen"/>
          <w:sz w:val="16"/>
          <w:szCs w:val="16"/>
          <w:lang w:val="ru-RU"/>
        </w:rPr>
        <w:t>անդամի</w:t>
      </w:r>
      <w:r w:rsidRPr="00DA0244">
        <w:rPr>
          <w:rFonts w:ascii="GHEA Grapalat" w:hAnsi="GHEA Grapalat" w:cs="Sylfaen"/>
          <w:sz w:val="16"/>
          <w:szCs w:val="16"/>
        </w:rPr>
        <w:t xml:space="preserve"> </w:t>
      </w:r>
      <w:r w:rsidRPr="00DA0244">
        <w:rPr>
          <w:rFonts w:ascii="GHEA Grapalat" w:hAnsi="GHEA Grapalat" w:cs="Sylfaen"/>
          <w:sz w:val="16"/>
          <w:szCs w:val="16"/>
          <w:lang w:val="ru-RU"/>
        </w:rPr>
        <w:t>ստանձնած</w:t>
      </w:r>
      <w:r w:rsidRPr="00DA0244">
        <w:rPr>
          <w:rFonts w:ascii="GHEA Grapalat" w:hAnsi="GHEA Grapalat" w:cs="Sylfaen"/>
          <w:sz w:val="16"/>
          <w:szCs w:val="16"/>
        </w:rPr>
        <w:t xml:space="preserve">` </w:t>
      </w:r>
      <w:r w:rsidRPr="00DA0244">
        <w:rPr>
          <w:rFonts w:ascii="GHEA Grapalat" w:hAnsi="GHEA Grapalat" w:cs="Sylfaen"/>
          <w:sz w:val="16"/>
          <w:szCs w:val="16"/>
          <w:lang w:val="ru-RU"/>
        </w:rPr>
        <w:t>սույն</w:t>
      </w:r>
      <w:r w:rsidRPr="00DA0244">
        <w:rPr>
          <w:rFonts w:ascii="GHEA Grapalat" w:hAnsi="GHEA Grapalat" w:cs="Sylfaen"/>
          <w:sz w:val="16"/>
          <w:szCs w:val="16"/>
        </w:rPr>
        <w:t xml:space="preserve"> </w:t>
      </w:r>
      <w:r w:rsidRPr="00DA0244">
        <w:rPr>
          <w:rFonts w:ascii="GHEA Grapalat" w:hAnsi="GHEA Grapalat" w:cs="Sylfaen"/>
          <w:sz w:val="16"/>
          <w:szCs w:val="16"/>
          <w:lang w:val="ru-RU"/>
        </w:rPr>
        <w:t>հրավերով</w:t>
      </w:r>
      <w:r w:rsidRPr="00DA0244">
        <w:rPr>
          <w:rFonts w:ascii="GHEA Grapalat" w:hAnsi="GHEA Grapalat" w:cs="Sylfaen"/>
          <w:sz w:val="16"/>
          <w:szCs w:val="16"/>
        </w:rPr>
        <w:t xml:space="preserve"> </w:t>
      </w:r>
      <w:r w:rsidRPr="00DA0244">
        <w:rPr>
          <w:rFonts w:ascii="GHEA Grapalat" w:hAnsi="GHEA Grapalat" w:cs="Sylfaen"/>
          <w:sz w:val="16"/>
          <w:szCs w:val="16"/>
          <w:lang w:val="ru-RU"/>
        </w:rPr>
        <w:t>սահմանված</w:t>
      </w:r>
      <w:r w:rsidRPr="00DA0244">
        <w:rPr>
          <w:rFonts w:ascii="GHEA Grapalat" w:hAnsi="GHEA Grapalat" w:cs="Sylfaen"/>
          <w:sz w:val="16"/>
          <w:szCs w:val="16"/>
        </w:rPr>
        <w:t xml:space="preserve"> </w:t>
      </w:r>
      <w:r w:rsidRPr="00DA0244">
        <w:rPr>
          <w:rFonts w:ascii="GHEA Grapalat" w:hAnsi="GHEA Grapalat" w:cs="Sylfaen"/>
          <w:sz w:val="16"/>
          <w:szCs w:val="16"/>
          <w:lang w:val="ru-RU"/>
        </w:rPr>
        <w:t>որակավորման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պահանջներին</w:t>
      </w:r>
      <w:r w:rsidRPr="00DA0244">
        <w:rPr>
          <w:rFonts w:ascii="GHEA Grapalat" w:hAnsi="GHEA Grapalat" w:cs="Sylfaen"/>
          <w:sz w:val="16"/>
          <w:szCs w:val="16"/>
        </w:rPr>
        <w:t>.</w:t>
      </w:r>
    </w:p>
    <w:p w:rsidR="00203F6B" w:rsidRPr="00DA0244" w:rsidRDefault="00203F6B" w:rsidP="00203F6B">
      <w:pPr>
        <w:pStyle w:val="23"/>
        <w:spacing w:line="240" w:lineRule="auto"/>
        <w:rPr>
          <w:rFonts w:ascii="GHEA Grapalat" w:hAnsi="GHEA Grapalat" w:cs="Sylfaen"/>
          <w:sz w:val="16"/>
          <w:szCs w:val="16"/>
        </w:rPr>
      </w:pPr>
      <w:r w:rsidRPr="00DA0244">
        <w:rPr>
          <w:rFonts w:ascii="GHEA Grapalat" w:hAnsi="GHEA Grapalat" w:cs="Sylfaen"/>
          <w:sz w:val="16"/>
          <w:szCs w:val="16"/>
        </w:rPr>
        <w:t xml:space="preserve">2) </w:t>
      </w:r>
      <w:r w:rsidRPr="00DA0244">
        <w:rPr>
          <w:rFonts w:ascii="GHEA Grapalat" w:hAnsi="GHEA Grapalat" w:cs="Sylfaen"/>
          <w:sz w:val="16"/>
          <w:szCs w:val="16"/>
          <w:lang w:val="ru-RU"/>
        </w:rPr>
        <w:t>համատեղ</w:t>
      </w:r>
      <w:r w:rsidRPr="00DA0244">
        <w:rPr>
          <w:rFonts w:ascii="GHEA Grapalat" w:hAnsi="GHEA Grapalat" w:cs="Sylfaen"/>
          <w:sz w:val="16"/>
          <w:szCs w:val="16"/>
        </w:rPr>
        <w:t xml:space="preserve"> </w:t>
      </w:r>
      <w:r w:rsidRPr="00DA0244">
        <w:rPr>
          <w:rFonts w:ascii="GHEA Grapalat" w:hAnsi="GHEA Grapalat" w:cs="Sylfaen"/>
          <w:sz w:val="16"/>
          <w:szCs w:val="16"/>
          <w:lang w:val="ru-RU"/>
        </w:rPr>
        <w:t>գործունեության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պայմանագրի</w:t>
      </w:r>
      <w:r w:rsidRPr="00DA0244">
        <w:rPr>
          <w:rFonts w:ascii="GHEA Grapalat" w:hAnsi="GHEA Grapalat" w:cs="Sylfaen"/>
          <w:sz w:val="16"/>
          <w:szCs w:val="16"/>
        </w:rPr>
        <w:t xml:space="preserve"> </w:t>
      </w:r>
      <w:r w:rsidRPr="00DA0244">
        <w:rPr>
          <w:rFonts w:ascii="GHEA Grapalat" w:hAnsi="GHEA Grapalat" w:cs="Sylfaen"/>
          <w:sz w:val="16"/>
          <w:szCs w:val="16"/>
          <w:lang w:val="ru-RU"/>
        </w:rPr>
        <w:t>կողմերից</w:t>
      </w:r>
      <w:r w:rsidRPr="00DA0244">
        <w:rPr>
          <w:rFonts w:ascii="GHEA Grapalat" w:hAnsi="GHEA Grapalat" w:cs="Sylfaen"/>
          <w:sz w:val="16"/>
          <w:szCs w:val="16"/>
        </w:rPr>
        <w:t xml:space="preserve"> </w:t>
      </w:r>
      <w:r w:rsidRPr="00DA0244">
        <w:rPr>
          <w:rFonts w:ascii="GHEA Grapalat" w:hAnsi="GHEA Grapalat" w:cs="Sylfaen"/>
          <w:sz w:val="16"/>
          <w:szCs w:val="16"/>
          <w:lang w:val="ru-RU"/>
        </w:rPr>
        <w:t>որևէ</w:t>
      </w:r>
      <w:r w:rsidRPr="00DA0244">
        <w:rPr>
          <w:rFonts w:ascii="GHEA Grapalat" w:hAnsi="GHEA Grapalat" w:cs="Sylfaen"/>
          <w:sz w:val="16"/>
          <w:szCs w:val="16"/>
        </w:rPr>
        <w:t xml:space="preserve"> </w:t>
      </w:r>
      <w:r w:rsidRPr="00DA0244">
        <w:rPr>
          <w:rFonts w:ascii="GHEA Grapalat" w:hAnsi="GHEA Grapalat" w:cs="Sylfaen"/>
          <w:sz w:val="16"/>
          <w:szCs w:val="16"/>
          <w:lang w:val="ru-RU"/>
        </w:rPr>
        <w:t>մեկը</w:t>
      </w:r>
      <w:r w:rsidRPr="00DA0244">
        <w:rPr>
          <w:rFonts w:ascii="GHEA Grapalat" w:hAnsi="GHEA Grapalat" w:cs="Sylfaen"/>
          <w:sz w:val="16"/>
          <w:szCs w:val="16"/>
        </w:rPr>
        <w:t xml:space="preserve"> </w:t>
      </w:r>
      <w:r w:rsidRPr="00DA0244">
        <w:rPr>
          <w:rFonts w:ascii="GHEA Grapalat" w:hAnsi="GHEA Grapalat" w:cs="Sylfaen"/>
          <w:sz w:val="16"/>
          <w:szCs w:val="16"/>
          <w:lang w:val="ru-RU"/>
        </w:rPr>
        <w:t>չի</w:t>
      </w:r>
      <w:r w:rsidRPr="00DA0244">
        <w:rPr>
          <w:rFonts w:ascii="GHEA Grapalat" w:hAnsi="GHEA Grapalat" w:cs="Sylfaen"/>
          <w:sz w:val="16"/>
          <w:szCs w:val="16"/>
        </w:rPr>
        <w:t xml:space="preserve"> </w:t>
      </w:r>
      <w:r w:rsidRPr="00DA0244">
        <w:rPr>
          <w:rFonts w:ascii="GHEA Grapalat" w:hAnsi="GHEA Grapalat" w:cs="Sylfaen"/>
          <w:sz w:val="16"/>
          <w:szCs w:val="16"/>
          <w:lang w:val="ru-RU"/>
        </w:rPr>
        <w:t>կարող</w:t>
      </w:r>
      <w:r w:rsidRPr="00DA0244">
        <w:rPr>
          <w:rFonts w:ascii="GHEA Grapalat" w:hAnsi="GHEA Grapalat" w:cs="Sylfaen"/>
          <w:sz w:val="16"/>
          <w:szCs w:val="16"/>
        </w:rPr>
        <w:t xml:space="preserve"> </w:t>
      </w:r>
      <w:r w:rsidRPr="00DA0244">
        <w:rPr>
          <w:rFonts w:ascii="GHEA Grapalat" w:hAnsi="GHEA Grapalat" w:cs="Sylfaen"/>
          <w:sz w:val="16"/>
          <w:szCs w:val="16"/>
          <w:lang w:val="ru-RU"/>
        </w:rPr>
        <w:t>նույն</w:t>
      </w:r>
      <w:r w:rsidRPr="00DA0244">
        <w:rPr>
          <w:rFonts w:ascii="GHEA Grapalat" w:hAnsi="GHEA Grapalat" w:cs="Sylfaen"/>
          <w:sz w:val="16"/>
          <w:szCs w:val="16"/>
        </w:rPr>
        <w:t xml:space="preserve"> </w:t>
      </w:r>
      <w:r w:rsidRPr="00DA0244">
        <w:rPr>
          <w:rFonts w:ascii="GHEA Grapalat" w:hAnsi="GHEA Grapalat" w:cs="Sylfaen"/>
          <w:sz w:val="16"/>
          <w:szCs w:val="16"/>
          <w:lang w:val="ru-RU"/>
        </w:rPr>
        <w:t>ընթացակարգին</w:t>
      </w:r>
      <w:r w:rsidRPr="00DA0244">
        <w:rPr>
          <w:rFonts w:ascii="GHEA Grapalat" w:hAnsi="GHEA Grapalat" w:cs="Sylfaen"/>
          <w:sz w:val="16"/>
          <w:szCs w:val="16"/>
        </w:rPr>
        <w:t xml:space="preserve"> </w:t>
      </w:r>
      <w:r w:rsidRPr="00DA0244">
        <w:rPr>
          <w:rFonts w:ascii="GHEA Grapalat" w:hAnsi="GHEA Grapalat" w:cs="Sylfaen"/>
          <w:sz w:val="16"/>
          <w:szCs w:val="16"/>
          <w:lang w:val="ru-RU"/>
        </w:rPr>
        <w:t>ներկայացնել</w:t>
      </w:r>
      <w:r w:rsidRPr="00DA0244">
        <w:rPr>
          <w:rFonts w:ascii="GHEA Grapalat" w:hAnsi="GHEA Grapalat" w:cs="Sylfaen"/>
          <w:sz w:val="16"/>
          <w:szCs w:val="16"/>
        </w:rPr>
        <w:t xml:space="preserve"> </w:t>
      </w:r>
      <w:r w:rsidRPr="00DA0244">
        <w:rPr>
          <w:rFonts w:ascii="GHEA Grapalat" w:hAnsi="GHEA Grapalat" w:cs="Sylfaen"/>
          <w:sz w:val="16"/>
          <w:szCs w:val="16"/>
          <w:lang w:val="ru-RU"/>
        </w:rPr>
        <w:t>առանձին</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հայտ</w:t>
      </w:r>
      <w:r w:rsidRPr="00DA0244">
        <w:rPr>
          <w:rFonts w:ascii="GHEA Grapalat" w:hAnsi="GHEA Grapalat" w:cs="Sylfaen"/>
          <w:sz w:val="16"/>
          <w:szCs w:val="16"/>
        </w:rPr>
        <w:t xml:space="preserve">: </w:t>
      </w:r>
      <w:r w:rsidRPr="00DA0244">
        <w:rPr>
          <w:rFonts w:ascii="GHEA Grapalat" w:hAnsi="GHEA Grapalat" w:cs="Sylfaen"/>
          <w:sz w:val="16"/>
          <w:szCs w:val="16"/>
          <w:lang w:val="ru-RU"/>
        </w:rPr>
        <w:t>Սույն</w:t>
      </w:r>
      <w:r w:rsidRPr="00DA0244">
        <w:rPr>
          <w:rFonts w:ascii="GHEA Grapalat" w:hAnsi="GHEA Grapalat" w:cs="Sylfaen"/>
          <w:sz w:val="16"/>
          <w:szCs w:val="16"/>
        </w:rPr>
        <w:t xml:space="preserve"> </w:t>
      </w:r>
      <w:r w:rsidRPr="00DA0244">
        <w:rPr>
          <w:rFonts w:ascii="GHEA Grapalat" w:hAnsi="GHEA Grapalat" w:cs="Sylfaen"/>
          <w:sz w:val="16"/>
          <w:szCs w:val="16"/>
          <w:lang w:val="ru-RU"/>
        </w:rPr>
        <w:t>պարբերության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պահանջի</w:t>
      </w:r>
      <w:r w:rsidRPr="00DA0244">
        <w:rPr>
          <w:rFonts w:ascii="GHEA Grapalat" w:hAnsi="GHEA Grapalat" w:cs="Sylfaen"/>
          <w:sz w:val="16"/>
          <w:szCs w:val="16"/>
        </w:rPr>
        <w:t xml:space="preserve"> </w:t>
      </w:r>
      <w:r w:rsidRPr="00DA0244">
        <w:rPr>
          <w:rFonts w:ascii="GHEA Grapalat" w:hAnsi="GHEA Grapalat" w:cs="Sylfaen"/>
          <w:sz w:val="16"/>
          <w:szCs w:val="16"/>
          <w:lang w:val="ru-RU"/>
        </w:rPr>
        <w:t>չպահպանման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դեպքում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հայտերի</w:t>
      </w:r>
      <w:r w:rsidRPr="00DA0244">
        <w:rPr>
          <w:rFonts w:ascii="GHEA Grapalat" w:hAnsi="GHEA Grapalat" w:cs="Sylfaen"/>
          <w:sz w:val="16"/>
          <w:szCs w:val="16"/>
        </w:rPr>
        <w:t xml:space="preserve"> </w:t>
      </w:r>
      <w:r w:rsidRPr="00DA0244">
        <w:rPr>
          <w:rFonts w:ascii="GHEA Grapalat" w:hAnsi="GHEA Grapalat" w:cs="Sylfaen"/>
          <w:sz w:val="16"/>
          <w:szCs w:val="16"/>
          <w:lang w:val="ru-RU"/>
        </w:rPr>
        <w:t>բացման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նիստում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մերժվում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են</w:t>
      </w:r>
      <w:r w:rsidRPr="00DA0244">
        <w:rPr>
          <w:rFonts w:ascii="GHEA Grapalat" w:hAnsi="GHEA Grapalat" w:cs="Sylfaen"/>
          <w:sz w:val="16"/>
          <w:szCs w:val="16"/>
        </w:rPr>
        <w:t xml:space="preserve"> </w:t>
      </w:r>
      <w:r w:rsidRPr="00DA0244">
        <w:rPr>
          <w:rFonts w:ascii="GHEA Grapalat" w:hAnsi="GHEA Grapalat" w:cs="Sylfaen"/>
          <w:sz w:val="16"/>
          <w:szCs w:val="16"/>
          <w:lang w:val="ru-RU"/>
        </w:rPr>
        <w:t>ինչպես</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համատեղ</w:t>
      </w:r>
      <w:r w:rsidRPr="00DA0244">
        <w:rPr>
          <w:rFonts w:ascii="GHEA Grapalat" w:hAnsi="GHEA Grapalat" w:cs="Sylfaen"/>
          <w:sz w:val="16"/>
          <w:szCs w:val="16"/>
        </w:rPr>
        <w:t xml:space="preserve"> </w:t>
      </w:r>
      <w:r w:rsidRPr="00DA0244">
        <w:rPr>
          <w:rFonts w:ascii="GHEA Grapalat" w:hAnsi="GHEA Grapalat" w:cs="Sylfaen"/>
          <w:sz w:val="16"/>
          <w:szCs w:val="16"/>
          <w:lang w:val="ru-RU"/>
        </w:rPr>
        <w:t>գործունեության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կարգով</w:t>
      </w:r>
      <w:r w:rsidRPr="00DA0244">
        <w:rPr>
          <w:rFonts w:ascii="GHEA Grapalat" w:hAnsi="GHEA Grapalat" w:cs="Sylfaen"/>
          <w:sz w:val="16"/>
          <w:szCs w:val="16"/>
        </w:rPr>
        <w:t xml:space="preserve">, </w:t>
      </w:r>
      <w:r w:rsidRPr="00DA0244">
        <w:rPr>
          <w:rFonts w:ascii="GHEA Grapalat" w:hAnsi="GHEA Grapalat" w:cs="Sylfaen"/>
          <w:sz w:val="16"/>
          <w:szCs w:val="16"/>
          <w:lang w:val="ru-RU"/>
        </w:rPr>
        <w:t>այնպես</w:t>
      </w:r>
      <w:r w:rsidRPr="00DA0244">
        <w:rPr>
          <w:rFonts w:ascii="GHEA Grapalat" w:hAnsi="GHEA Grapalat" w:cs="Sylfaen"/>
          <w:sz w:val="16"/>
          <w:szCs w:val="16"/>
        </w:rPr>
        <w:t xml:space="preserve"> </w:t>
      </w:r>
      <w:r w:rsidRPr="00DA0244">
        <w:rPr>
          <w:rFonts w:ascii="GHEA Grapalat" w:hAnsi="GHEA Grapalat" w:cs="Sylfaen"/>
          <w:sz w:val="16"/>
          <w:szCs w:val="16"/>
          <w:lang w:val="ru-RU"/>
        </w:rPr>
        <w:t>էլ</w:t>
      </w:r>
      <w:r w:rsidRPr="00DA0244">
        <w:rPr>
          <w:rFonts w:ascii="GHEA Grapalat" w:hAnsi="GHEA Grapalat" w:cs="Sylfaen"/>
          <w:sz w:val="16"/>
          <w:szCs w:val="16"/>
        </w:rPr>
        <w:t xml:space="preserve"> </w:t>
      </w:r>
      <w:r w:rsidRPr="00DA0244">
        <w:rPr>
          <w:rFonts w:ascii="GHEA Grapalat" w:hAnsi="GHEA Grapalat" w:cs="Sylfaen"/>
          <w:sz w:val="16"/>
          <w:szCs w:val="16"/>
          <w:lang w:val="ru-RU"/>
        </w:rPr>
        <w:t>առանձին</w:t>
      </w:r>
      <w:r w:rsidRPr="00DA0244">
        <w:rPr>
          <w:rFonts w:ascii="GHEA Grapalat" w:hAnsi="GHEA Grapalat" w:cs="Sylfaen"/>
          <w:sz w:val="16"/>
          <w:szCs w:val="16"/>
        </w:rPr>
        <w:t xml:space="preserve"> </w:t>
      </w:r>
      <w:r w:rsidRPr="00DA0244">
        <w:rPr>
          <w:rFonts w:ascii="GHEA Grapalat" w:hAnsi="GHEA Grapalat" w:cs="Sylfaen"/>
          <w:sz w:val="16"/>
          <w:szCs w:val="16"/>
          <w:lang w:val="ru-RU"/>
        </w:rPr>
        <w:t>ներկայացված</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հայտերը</w:t>
      </w:r>
      <w:r w:rsidRPr="00DA0244">
        <w:rPr>
          <w:rFonts w:ascii="GHEA Grapalat" w:hAnsi="GHEA Grapalat" w:cs="Sylfaen"/>
          <w:sz w:val="16"/>
          <w:szCs w:val="16"/>
        </w:rPr>
        <w:t>.</w:t>
      </w:r>
    </w:p>
    <w:p w:rsidR="00203F6B" w:rsidRPr="00DA0244" w:rsidRDefault="00203F6B" w:rsidP="00203F6B">
      <w:pPr>
        <w:pStyle w:val="23"/>
        <w:spacing w:line="240" w:lineRule="auto"/>
        <w:ind w:firstLine="567"/>
        <w:rPr>
          <w:rFonts w:ascii="GHEA Grapalat" w:hAnsi="GHEA Grapalat" w:cs="Sylfaen"/>
          <w:sz w:val="16"/>
          <w:szCs w:val="16"/>
          <w:lang w:val="hy-AM"/>
        </w:rPr>
      </w:pPr>
      <w:r w:rsidRPr="00DA0244">
        <w:rPr>
          <w:rFonts w:ascii="GHEA Grapalat" w:hAnsi="GHEA Grapalat" w:cs="Sylfaen"/>
          <w:sz w:val="16"/>
          <w:szCs w:val="16"/>
        </w:rPr>
        <w:t>3) Մ</w:t>
      </w:r>
      <w:r w:rsidRPr="00DA0244">
        <w:rPr>
          <w:rFonts w:ascii="GHEA Grapalat" w:hAnsi="GHEA Grapalat" w:cs="Sylfaen"/>
          <w:sz w:val="16"/>
          <w:szCs w:val="16"/>
          <w:lang w:val="ru-RU"/>
        </w:rPr>
        <w:t>ասնակիցները</w:t>
      </w:r>
      <w:r w:rsidRPr="00DA0244">
        <w:rPr>
          <w:rFonts w:ascii="GHEA Grapalat" w:hAnsi="GHEA Grapalat" w:cs="Sylfaen"/>
          <w:sz w:val="16"/>
          <w:szCs w:val="16"/>
        </w:rPr>
        <w:t xml:space="preserve"> </w:t>
      </w:r>
      <w:r w:rsidRPr="00DA0244">
        <w:rPr>
          <w:rFonts w:ascii="GHEA Grapalat" w:hAnsi="GHEA Grapalat" w:cs="Sylfaen"/>
          <w:sz w:val="16"/>
          <w:szCs w:val="16"/>
          <w:lang w:val="ru-RU"/>
        </w:rPr>
        <w:t>կրում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են</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համատեղ</w:t>
      </w:r>
      <w:r w:rsidRPr="00DA0244">
        <w:rPr>
          <w:rFonts w:ascii="GHEA Grapalat" w:hAnsi="GHEA Grapalat" w:cs="Sylfaen"/>
          <w:sz w:val="16"/>
          <w:szCs w:val="16"/>
        </w:rPr>
        <w:t xml:space="preserve"> </w:t>
      </w:r>
      <w:r w:rsidRPr="00DA0244">
        <w:rPr>
          <w:rFonts w:ascii="GHEA Grapalat" w:hAnsi="GHEA Grapalat" w:cs="Sylfaen"/>
          <w:sz w:val="16"/>
          <w:szCs w:val="16"/>
          <w:lang w:val="ru-RU"/>
        </w:rPr>
        <w:t>և</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համապարտ</w:t>
      </w:r>
      <w:r w:rsidRPr="00DA0244">
        <w:rPr>
          <w:rFonts w:ascii="GHEA Grapalat" w:hAnsi="GHEA Grapalat" w:cs="Sylfaen"/>
          <w:sz w:val="16"/>
          <w:szCs w:val="16"/>
        </w:rPr>
        <w:t xml:space="preserve"> </w:t>
      </w:r>
      <w:r w:rsidRPr="00DA0244">
        <w:rPr>
          <w:rFonts w:ascii="GHEA Grapalat" w:hAnsi="GHEA Grapalat" w:cs="Sylfaen"/>
          <w:sz w:val="16"/>
          <w:szCs w:val="16"/>
          <w:lang w:val="ru-RU"/>
        </w:rPr>
        <w:t>պատասխանատվություն</w:t>
      </w:r>
      <w:r w:rsidRPr="00DA0244">
        <w:rPr>
          <w:rFonts w:ascii="GHEA Grapalat" w:hAnsi="GHEA Grapalat" w:cs="Sylfaen"/>
          <w:sz w:val="16"/>
          <w:szCs w:val="16"/>
        </w:rPr>
        <w:t>:</w:t>
      </w:r>
      <w:r w:rsidRPr="00DA0244">
        <w:rPr>
          <w:rFonts w:ascii="GHEA Grapalat" w:hAnsi="GHEA Grapalat" w:cs="Sylfaen"/>
          <w:sz w:val="16"/>
          <w:szCs w:val="16"/>
          <w:lang w:val="hy-AM"/>
        </w:rPr>
        <w:t xml:space="preserve"> </w:t>
      </w:r>
      <w:r w:rsidRPr="00DA0244">
        <w:rPr>
          <w:rFonts w:ascii="GHEA Grapalat" w:hAnsi="GHEA Grapalat" w:cs="Sylfaen"/>
          <w:sz w:val="16"/>
          <w:szCs w:val="16"/>
        </w:rPr>
        <w:t>Ընդ որում,</w:t>
      </w:r>
      <w:r w:rsidRPr="00DA0244">
        <w:rPr>
          <w:rFonts w:ascii="GHEA Grapalat" w:hAnsi="GHEA Grapalat" w:cs="Sylfaen"/>
          <w:sz w:val="16"/>
          <w:szCs w:val="16"/>
          <w:lang w:val="hy-AM"/>
        </w:rPr>
        <w:t xml:space="preserve"> </w:t>
      </w:r>
      <w:r w:rsidRPr="00DA0244">
        <w:rPr>
          <w:rFonts w:ascii="GHEA Grapalat" w:hAnsi="GHEA Grapalat" w:cs="Sylfaen"/>
          <w:sz w:val="16"/>
          <w:szCs w:val="16"/>
          <w:lang w:val="ru-RU"/>
        </w:rPr>
        <w:t>կոնսորցիումի</w:t>
      </w:r>
      <w:r w:rsidRPr="00DA0244">
        <w:rPr>
          <w:rFonts w:ascii="GHEA Grapalat" w:hAnsi="GHEA Grapalat" w:cs="Sylfaen"/>
          <w:sz w:val="16"/>
          <w:szCs w:val="16"/>
        </w:rPr>
        <w:t xml:space="preserve"> </w:t>
      </w:r>
      <w:r w:rsidRPr="00DA0244">
        <w:rPr>
          <w:rFonts w:ascii="GHEA Grapalat" w:hAnsi="GHEA Grapalat" w:cs="Sylfaen"/>
          <w:sz w:val="16"/>
          <w:szCs w:val="16"/>
          <w:lang w:val="ru-RU"/>
        </w:rPr>
        <w:t>անդամի</w:t>
      </w:r>
      <w:r w:rsidRPr="00DA0244">
        <w:rPr>
          <w:rFonts w:ascii="GHEA Grapalat" w:hAnsi="GHEA Grapalat" w:cs="Sylfaen"/>
          <w:sz w:val="16"/>
          <w:szCs w:val="16"/>
        </w:rPr>
        <w:t xml:space="preserve"> </w:t>
      </w:r>
      <w:r w:rsidRPr="00DA0244">
        <w:rPr>
          <w:rFonts w:ascii="GHEA Grapalat" w:hAnsi="GHEA Grapalat" w:cs="Sylfaen"/>
          <w:sz w:val="16"/>
          <w:szCs w:val="16"/>
          <w:lang w:val="ru-RU"/>
        </w:rPr>
        <w:t>կոնսորցիումից</w:t>
      </w:r>
      <w:r w:rsidRPr="00DA0244">
        <w:rPr>
          <w:rFonts w:ascii="GHEA Grapalat" w:hAnsi="GHEA Grapalat" w:cs="Sylfaen"/>
          <w:sz w:val="16"/>
          <w:szCs w:val="16"/>
        </w:rPr>
        <w:t xml:space="preserve"> </w:t>
      </w:r>
      <w:r w:rsidRPr="00DA0244">
        <w:rPr>
          <w:rFonts w:ascii="GHEA Grapalat" w:hAnsi="GHEA Grapalat" w:cs="Sylfaen"/>
          <w:sz w:val="16"/>
          <w:szCs w:val="16"/>
          <w:lang w:val="ru-RU"/>
        </w:rPr>
        <w:t>դուրս</w:t>
      </w:r>
      <w:r w:rsidRPr="00DA0244">
        <w:rPr>
          <w:rFonts w:ascii="GHEA Grapalat" w:hAnsi="GHEA Grapalat" w:cs="Sylfaen"/>
          <w:sz w:val="16"/>
          <w:szCs w:val="16"/>
        </w:rPr>
        <w:t xml:space="preserve"> </w:t>
      </w:r>
      <w:r w:rsidRPr="00DA0244">
        <w:rPr>
          <w:rFonts w:ascii="GHEA Grapalat" w:hAnsi="GHEA Grapalat" w:cs="Sylfaen"/>
          <w:sz w:val="16"/>
          <w:szCs w:val="16"/>
          <w:lang w:val="ru-RU"/>
        </w:rPr>
        <w:t>գալու</w:t>
      </w:r>
      <w:r w:rsidRPr="00DA0244">
        <w:rPr>
          <w:rFonts w:ascii="GHEA Grapalat" w:hAnsi="GHEA Grapalat" w:cs="Sylfaen"/>
          <w:sz w:val="16"/>
          <w:szCs w:val="16"/>
        </w:rPr>
        <w:t xml:space="preserve"> </w:t>
      </w:r>
      <w:r w:rsidRPr="00DA0244">
        <w:rPr>
          <w:rFonts w:ascii="GHEA Grapalat" w:hAnsi="GHEA Grapalat" w:cs="Sylfaen"/>
          <w:sz w:val="16"/>
          <w:szCs w:val="16"/>
          <w:lang w:val="ru-RU"/>
        </w:rPr>
        <w:t>դեպքում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կոնսորցիումի</w:t>
      </w:r>
      <w:r w:rsidRPr="00DA0244">
        <w:rPr>
          <w:rFonts w:ascii="GHEA Grapalat" w:hAnsi="GHEA Grapalat" w:cs="Sylfaen"/>
          <w:sz w:val="16"/>
          <w:szCs w:val="16"/>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rPr>
        <w:t xml:space="preserve"> </w:t>
      </w:r>
      <w:r w:rsidRPr="00DA0244">
        <w:rPr>
          <w:rFonts w:ascii="GHEA Grapalat" w:hAnsi="GHEA Grapalat" w:cs="Sylfaen"/>
          <w:sz w:val="16"/>
          <w:szCs w:val="16"/>
          <w:lang w:val="en-US"/>
        </w:rPr>
        <w:t>պ</w:t>
      </w:r>
      <w:r w:rsidRPr="00DA0244">
        <w:rPr>
          <w:rFonts w:ascii="GHEA Grapalat" w:hAnsi="GHEA Grapalat" w:cs="Sylfaen"/>
          <w:sz w:val="16"/>
          <w:szCs w:val="16"/>
          <w:lang w:val="ru-RU"/>
        </w:rPr>
        <w:t>ատվիրատուի</w:t>
      </w:r>
      <w:r w:rsidRPr="00DA0244">
        <w:rPr>
          <w:rFonts w:ascii="GHEA Grapalat" w:hAnsi="GHEA Grapalat" w:cs="Sylfaen"/>
          <w:sz w:val="16"/>
          <w:szCs w:val="16"/>
        </w:rPr>
        <w:t xml:space="preserve"> </w:t>
      </w:r>
      <w:r w:rsidRPr="00DA0244">
        <w:rPr>
          <w:rFonts w:ascii="GHEA Grapalat" w:hAnsi="GHEA Grapalat" w:cs="Sylfaen"/>
          <w:sz w:val="16"/>
          <w:szCs w:val="16"/>
          <w:lang w:val="ru-RU"/>
        </w:rPr>
        <w:t>կնքած</w:t>
      </w:r>
      <w:r w:rsidRPr="00DA0244">
        <w:rPr>
          <w:rFonts w:ascii="GHEA Grapalat" w:hAnsi="GHEA Grapalat" w:cs="Sylfaen"/>
          <w:sz w:val="16"/>
          <w:szCs w:val="16"/>
        </w:rPr>
        <w:t xml:space="preserve"> </w:t>
      </w:r>
      <w:r w:rsidRPr="00DA0244">
        <w:rPr>
          <w:rFonts w:ascii="GHEA Grapalat" w:hAnsi="GHEA Grapalat" w:cs="Sylfaen"/>
          <w:sz w:val="16"/>
          <w:szCs w:val="16"/>
          <w:lang w:val="ru-RU"/>
        </w:rPr>
        <w:t>պայմանագիրը</w:t>
      </w:r>
      <w:r w:rsidRPr="00DA0244">
        <w:rPr>
          <w:rFonts w:ascii="GHEA Grapalat" w:hAnsi="GHEA Grapalat" w:cs="Sylfaen"/>
          <w:sz w:val="16"/>
          <w:szCs w:val="16"/>
        </w:rPr>
        <w:t xml:space="preserve"> </w:t>
      </w:r>
      <w:r w:rsidRPr="00DA0244">
        <w:rPr>
          <w:rFonts w:ascii="GHEA Grapalat" w:hAnsi="GHEA Grapalat" w:cs="Sylfaen"/>
          <w:sz w:val="16"/>
          <w:szCs w:val="16"/>
          <w:lang w:val="ru-RU"/>
        </w:rPr>
        <w:t>միակողմանիորեն</w:t>
      </w:r>
      <w:r w:rsidRPr="00DA0244">
        <w:rPr>
          <w:rFonts w:ascii="GHEA Grapalat" w:hAnsi="GHEA Grapalat" w:cs="Sylfaen"/>
          <w:sz w:val="16"/>
          <w:szCs w:val="16"/>
        </w:rPr>
        <w:t xml:space="preserve"> </w:t>
      </w:r>
      <w:r w:rsidRPr="00DA0244">
        <w:rPr>
          <w:rFonts w:ascii="GHEA Grapalat" w:hAnsi="GHEA Grapalat" w:cs="Sylfaen"/>
          <w:sz w:val="16"/>
          <w:szCs w:val="16"/>
          <w:lang w:val="ru-RU"/>
        </w:rPr>
        <w:t>լուծվում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է</w:t>
      </w:r>
      <w:r w:rsidRPr="00DA0244">
        <w:rPr>
          <w:rFonts w:ascii="GHEA Grapalat" w:hAnsi="GHEA Grapalat" w:cs="Sylfaen"/>
          <w:sz w:val="16"/>
          <w:szCs w:val="16"/>
        </w:rPr>
        <w:t xml:space="preserve"> </w:t>
      </w:r>
      <w:r w:rsidRPr="00DA0244">
        <w:rPr>
          <w:rFonts w:ascii="GHEA Grapalat" w:hAnsi="GHEA Grapalat" w:cs="Sylfaen"/>
          <w:sz w:val="16"/>
          <w:szCs w:val="16"/>
          <w:lang w:val="ru-RU"/>
        </w:rPr>
        <w:t>և</w:t>
      </w:r>
      <w:r w:rsidRPr="00DA0244">
        <w:rPr>
          <w:rFonts w:ascii="GHEA Grapalat" w:hAnsi="GHEA Grapalat" w:cs="Sylfaen"/>
          <w:sz w:val="16"/>
          <w:szCs w:val="16"/>
        </w:rPr>
        <w:t xml:space="preserve"> </w:t>
      </w:r>
      <w:r w:rsidRPr="00DA0244">
        <w:rPr>
          <w:rFonts w:ascii="GHEA Grapalat" w:hAnsi="GHEA Grapalat" w:cs="Sylfaen"/>
          <w:sz w:val="16"/>
          <w:szCs w:val="16"/>
          <w:lang w:val="ru-RU"/>
        </w:rPr>
        <w:t>կոնսորցիումի</w:t>
      </w:r>
      <w:r w:rsidRPr="00DA0244">
        <w:rPr>
          <w:rFonts w:ascii="GHEA Grapalat" w:hAnsi="GHEA Grapalat" w:cs="Sylfaen"/>
          <w:sz w:val="16"/>
          <w:szCs w:val="16"/>
        </w:rPr>
        <w:t xml:space="preserve"> </w:t>
      </w:r>
      <w:r w:rsidRPr="00DA0244">
        <w:rPr>
          <w:rFonts w:ascii="GHEA Grapalat" w:hAnsi="GHEA Grapalat" w:cs="Sylfaen"/>
          <w:sz w:val="16"/>
          <w:szCs w:val="16"/>
          <w:lang w:val="ru-RU"/>
        </w:rPr>
        <w:t>անդամների</w:t>
      </w:r>
      <w:r w:rsidRPr="00DA0244">
        <w:rPr>
          <w:rFonts w:ascii="GHEA Grapalat" w:hAnsi="GHEA Grapalat" w:cs="Sylfaen"/>
          <w:sz w:val="16"/>
          <w:szCs w:val="16"/>
        </w:rPr>
        <w:t xml:space="preserve"> </w:t>
      </w:r>
      <w:r w:rsidRPr="00DA0244">
        <w:rPr>
          <w:rFonts w:ascii="GHEA Grapalat" w:hAnsi="GHEA Grapalat" w:cs="Sylfaen"/>
          <w:sz w:val="16"/>
          <w:szCs w:val="16"/>
          <w:lang w:val="ru-RU"/>
        </w:rPr>
        <w:t>նկատմամբ</w:t>
      </w:r>
      <w:r w:rsidRPr="00DA0244">
        <w:rPr>
          <w:rFonts w:ascii="GHEA Grapalat" w:hAnsi="GHEA Grapalat" w:cs="Sylfaen"/>
          <w:sz w:val="16"/>
          <w:szCs w:val="16"/>
        </w:rPr>
        <w:t xml:space="preserve"> </w:t>
      </w:r>
      <w:r w:rsidRPr="00DA0244">
        <w:rPr>
          <w:rFonts w:ascii="GHEA Grapalat" w:hAnsi="GHEA Grapalat" w:cs="Sylfaen"/>
          <w:sz w:val="16"/>
          <w:szCs w:val="16"/>
          <w:lang w:val="ru-RU"/>
        </w:rPr>
        <w:t>կիրառվում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են</w:t>
      </w:r>
      <w:r w:rsidRPr="00DA0244">
        <w:rPr>
          <w:rFonts w:ascii="GHEA Grapalat" w:hAnsi="GHEA Grapalat" w:cs="Sylfaen"/>
          <w:sz w:val="16"/>
          <w:szCs w:val="16"/>
        </w:rPr>
        <w:t xml:space="preserve"> </w:t>
      </w:r>
      <w:r w:rsidRPr="00DA0244">
        <w:rPr>
          <w:rFonts w:ascii="GHEA Grapalat" w:hAnsi="GHEA Grapalat" w:cs="Sylfaen"/>
          <w:sz w:val="16"/>
          <w:szCs w:val="16"/>
          <w:lang w:val="ru-RU"/>
        </w:rPr>
        <w:t>պայմանագրով</w:t>
      </w:r>
      <w:r w:rsidRPr="00DA0244">
        <w:rPr>
          <w:rFonts w:ascii="GHEA Grapalat" w:hAnsi="GHEA Grapalat" w:cs="Sylfaen"/>
          <w:sz w:val="16"/>
          <w:szCs w:val="16"/>
        </w:rPr>
        <w:t xml:space="preserve"> </w:t>
      </w:r>
      <w:r w:rsidRPr="00DA0244">
        <w:rPr>
          <w:rFonts w:ascii="GHEA Grapalat" w:hAnsi="GHEA Grapalat" w:cs="Sylfaen"/>
          <w:sz w:val="16"/>
          <w:szCs w:val="16"/>
          <w:lang w:val="ru-RU"/>
        </w:rPr>
        <w:t>նախատեսված</w:t>
      </w:r>
      <w:r w:rsidRPr="00DA0244">
        <w:rPr>
          <w:rFonts w:ascii="GHEA Grapalat" w:hAnsi="GHEA Grapalat" w:cs="Sylfaen"/>
          <w:sz w:val="16"/>
          <w:szCs w:val="16"/>
        </w:rPr>
        <w:t xml:space="preserve"> </w:t>
      </w:r>
      <w:r w:rsidRPr="00DA0244">
        <w:rPr>
          <w:rFonts w:ascii="GHEA Grapalat" w:hAnsi="GHEA Grapalat" w:cs="Sylfaen"/>
          <w:sz w:val="16"/>
          <w:szCs w:val="16"/>
          <w:lang w:val="ru-RU"/>
        </w:rPr>
        <w:t>պատասխանատվության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միջոցները</w:t>
      </w:r>
      <w:r w:rsidRPr="00DA0244">
        <w:rPr>
          <w:rFonts w:ascii="GHEA Grapalat" w:hAnsi="GHEA Grapalat" w:cs="Sylfaen"/>
          <w:sz w:val="16"/>
          <w:szCs w:val="16"/>
          <w:lang w:val="hy-AM"/>
        </w:rPr>
        <w:t>:</w:t>
      </w:r>
    </w:p>
    <w:p w:rsidR="00203F6B" w:rsidRPr="00DA0244" w:rsidRDefault="00203F6B" w:rsidP="00203F6B">
      <w:pPr>
        <w:ind w:firstLine="567"/>
        <w:jc w:val="both"/>
        <w:rPr>
          <w:rFonts w:ascii="GHEA Grapalat" w:hAnsi="GHEA Grapalat"/>
          <w:b/>
          <w:sz w:val="16"/>
          <w:szCs w:val="16"/>
          <w:lang w:val="af-ZA"/>
        </w:rPr>
      </w:pPr>
      <w:r w:rsidRPr="00DA0244">
        <w:rPr>
          <w:rFonts w:ascii="GHEA Grapalat" w:hAnsi="GHEA Grapalat"/>
          <w:b/>
          <w:sz w:val="16"/>
          <w:szCs w:val="16"/>
          <w:lang w:val="af-ZA"/>
        </w:rPr>
        <w:br w:type="page"/>
      </w:r>
    </w:p>
    <w:p w:rsidR="00203F6B" w:rsidRPr="00DA0244" w:rsidRDefault="00203F6B" w:rsidP="00203F6B">
      <w:pPr>
        <w:ind w:firstLine="567"/>
        <w:jc w:val="both"/>
        <w:rPr>
          <w:rFonts w:ascii="GHEA Grapalat" w:hAnsi="GHEA Grapalat"/>
          <w:b/>
          <w:sz w:val="16"/>
          <w:szCs w:val="16"/>
          <w:lang w:val="af-ZA"/>
        </w:rPr>
      </w:pPr>
    </w:p>
    <w:p w:rsidR="00203F6B" w:rsidRPr="00DA0244" w:rsidRDefault="00203F6B" w:rsidP="00203F6B">
      <w:pPr>
        <w:jc w:val="center"/>
        <w:rPr>
          <w:rFonts w:ascii="GHEA Grapalat" w:hAnsi="GHEA Grapalat" w:cs="Arial"/>
          <w:b/>
          <w:sz w:val="16"/>
          <w:szCs w:val="16"/>
          <w:lang w:val="af-ZA"/>
        </w:rPr>
      </w:pPr>
      <w:r w:rsidRPr="00DA0244">
        <w:rPr>
          <w:rFonts w:ascii="GHEA Grapalat" w:hAnsi="GHEA Grapalat"/>
          <w:b/>
          <w:sz w:val="16"/>
          <w:szCs w:val="16"/>
          <w:lang w:val="af-ZA"/>
        </w:rPr>
        <w:t xml:space="preserve">3.  </w:t>
      </w:r>
      <w:proofErr w:type="gramStart"/>
      <w:r w:rsidRPr="00DA0244">
        <w:rPr>
          <w:rFonts w:ascii="GHEA Grapalat" w:hAnsi="GHEA Grapalat" w:cs="Sylfaen"/>
          <w:b/>
          <w:sz w:val="16"/>
          <w:szCs w:val="16"/>
        </w:rPr>
        <w:t>ՀՐԱՎԵՐԻ</w:t>
      </w:r>
      <w:r w:rsidRPr="00DA0244">
        <w:rPr>
          <w:rFonts w:ascii="GHEA Grapalat" w:hAnsi="GHEA Grapalat" w:cs="Arial"/>
          <w:b/>
          <w:sz w:val="16"/>
          <w:szCs w:val="16"/>
          <w:lang w:val="af-ZA"/>
        </w:rPr>
        <w:t xml:space="preserve">  </w:t>
      </w:r>
      <w:r w:rsidRPr="00DA0244">
        <w:rPr>
          <w:rFonts w:ascii="GHEA Grapalat" w:hAnsi="GHEA Grapalat" w:cs="Sylfaen"/>
          <w:b/>
          <w:sz w:val="16"/>
          <w:szCs w:val="16"/>
        </w:rPr>
        <w:t>ՊԱՐԶԱԲԱՆՈՒՄԸ</w:t>
      </w:r>
      <w:proofErr w:type="gramEnd"/>
      <w:r w:rsidRPr="00DA0244">
        <w:rPr>
          <w:rFonts w:ascii="GHEA Grapalat" w:hAnsi="GHEA Grapalat" w:cs="Arial"/>
          <w:b/>
          <w:sz w:val="16"/>
          <w:szCs w:val="16"/>
          <w:lang w:val="af-ZA"/>
        </w:rPr>
        <w:t xml:space="preserve">  </w:t>
      </w:r>
      <w:r w:rsidRPr="00DA0244">
        <w:rPr>
          <w:rFonts w:ascii="GHEA Grapalat" w:hAnsi="GHEA Grapalat" w:cs="Arial"/>
          <w:b/>
          <w:sz w:val="16"/>
          <w:szCs w:val="16"/>
        </w:rPr>
        <w:t>ԵՎ</w:t>
      </w:r>
      <w:r w:rsidRPr="00DA0244">
        <w:rPr>
          <w:rFonts w:ascii="GHEA Grapalat" w:hAnsi="GHEA Grapalat" w:cs="Arial"/>
          <w:b/>
          <w:sz w:val="16"/>
          <w:szCs w:val="16"/>
          <w:lang w:val="af-ZA"/>
        </w:rPr>
        <w:t xml:space="preserve"> </w:t>
      </w:r>
      <w:r w:rsidRPr="00DA0244">
        <w:rPr>
          <w:rFonts w:ascii="GHEA Grapalat" w:hAnsi="GHEA Grapalat" w:cs="Sylfaen"/>
          <w:b/>
          <w:sz w:val="16"/>
          <w:szCs w:val="16"/>
        </w:rPr>
        <w:t>ՀՐԱՎԵՐՈՒՄ</w:t>
      </w:r>
      <w:r w:rsidRPr="00DA0244">
        <w:rPr>
          <w:rFonts w:ascii="GHEA Grapalat" w:hAnsi="GHEA Grapalat" w:cs="Arial"/>
          <w:b/>
          <w:sz w:val="16"/>
          <w:szCs w:val="16"/>
          <w:lang w:val="af-ZA"/>
        </w:rPr>
        <w:t xml:space="preserve"> </w:t>
      </w:r>
      <w:r w:rsidRPr="00DA0244">
        <w:rPr>
          <w:rFonts w:ascii="GHEA Grapalat" w:hAnsi="GHEA Grapalat" w:cs="Sylfaen"/>
          <w:b/>
          <w:sz w:val="16"/>
          <w:szCs w:val="16"/>
        </w:rPr>
        <w:t>ՓՈՓՈԽՈՒԹՅՈՒՆ</w:t>
      </w:r>
      <w:r w:rsidRPr="00DA0244">
        <w:rPr>
          <w:rFonts w:ascii="GHEA Grapalat" w:hAnsi="GHEA Grapalat" w:cs="Arial"/>
          <w:b/>
          <w:sz w:val="16"/>
          <w:szCs w:val="16"/>
          <w:lang w:val="af-ZA"/>
        </w:rPr>
        <w:t xml:space="preserve"> </w:t>
      </w:r>
      <w:r w:rsidRPr="00DA0244">
        <w:rPr>
          <w:rFonts w:ascii="GHEA Grapalat" w:hAnsi="GHEA Grapalat" w:cs="Sylfaen"/>
          <w:b/>
          <w:sz w:val="16"/>
          <w:szCs w:val="16"/>
        </w:rPr>
        <w:t>ԿԱՏԱՐԵԼՈՒ</w:t>
      </w:r>
      <w:r w:rsidRPr="00DA0244">
        <w:rPr>
          <w:rFonts w:ascii="GHEA Grapalat" w:hAnsi="GHEA Grapalat" w:cs="Arial"/>
          <w:b/>
          <w:sz w:val="16"/>
          <w:szCs w:val="16"/>
          <w:lang w:val="af-ZA"/>
        </w:rPr>
        <w:t xml:space="preserve"> </w:t>
      </w:r>
      <w:r w:rsidRPr="00DA0244">
        <w:rPr>
          <w:rFonts w:ascii="GHEA Grapalat" w:hAnsi="GHEA Grapalat" w:cs="Sylfaen"/>
          <w:b/>
          <w:sz w:val="16"/>
          <w:szCs w:val="16"/>
        </w:rPr>
        <w:t>ԿԱՐԳԸ</w:t>
      </w:r>
      <w:r w:rsidRPr="00DA0244">
        <w:rPr>
          <w:rFonts w:ascii="GHEA Grapalat" w:hAnsi="GHEA Grapalat" w:cs="Arial"/>
          <w:b/>
          <w:sz w:val="16"/>
          <w:szCs w:val="16"/>
          <w:lang w:val="af-ZA"/>
        </w:rPr>
        <w:t xml:space="preserve"> </w:t>
      </w:r>
    </w:p>
    <w:p w:rsidR="00203F6B" w:rsidRPr="00DA0244" w:rsidRDefault="00203F6B" w:rsidP="00203F6B">
      <w:pPr>
        <w:jc w:val="center"/>
        <w:rPr>
          <w:rFonts w:ascii="GHEA Grapalat" w:hAnsi="GHEA Grapalat"/>
          <w:b/>
          <w:sz w:val="16"/>
          <w:szCs w:val="16"/>
          <w:lang w:val="af-ZA"/>
        </w:rPr>
      </w:pPr>
    </w:p>
    <w:p w:rsidR="00203F6B" w:rsidRPr="00DA0244" w:rsidRDefault="00203F6B" w:rsidP="00203F6B">
      <w:pPr>
        <w:ind w:firstLine="567"/>
        <w:jc w:val="both"/>
        <w:rPr>
          <w:rFonts w:ascii="GHEA Grapalat" w:hAnsi="GHEA Grapalat"/>
          <w:sz w:val="16"/>
          <w:szCs w:val="16"/>
          <w:lang w:val="af-ZA"/>
        </w:rPr>
      </w:pPr>
      <w:r w:rsidRPr="00DA0244">
        <w:rPr>
          <w:rFonts w:ascii="GHEA Grapalat" w:hAnsi="GHEA Grapalat"/>
          <w:sz w:val="16"/>
          <w:szCs w:val="16"/>
          <w:lang w:val="af-ZA"/>
        </w:rPr>
        <w:t xml:space="preserve">3.1 </w:t>
      </w:r>
      <w:r w:rsidRPr="00DA0244">
        <w:rPr>
          <w:rFonts w:ascii="GHEA Grapalat" w:hAnsi="GHEA Grapalat" w:cs="Sylfaen"/>
          <w:sz w:val="16"/>
          <w:szCs w:val="16"/>
        </w:rPr>
        <w:t>Օրենքի</w:t>
      </w:r>
      <w:r w:rsidRPr="00DA0244">
        <w:rPr>
          <w:rFonts w:ascii="GHEA Grapalat" w:hAnsi="GHEA Grapalat" w:cs="Arial"/>
          <w:sz w:val="16"/>
          <w:szCs w:val="16"/>
          <w:lang w:val="af-ZA"/>
        </w:rPr>
        <w:t xml:space="preserve"> 29-</w:t>
      </w:r>
      <w:r w:rsidRPr="00DA0244">
        <w:rPr>
          <w:rFonts w:ascii="GHEA Grapalat" w:hAnsi="GHEA Grapalat" w:cs="Sylfaen"/>
          <w:sz w:val="16"/>
          <w:szCs w:val="16"/>
        </w:rPr>
        <w:t>րդ</w:t>
      </w:r>
      <w:r w:rsidRPr="00DA0244">
        <w:rPr>
          <w:rFonts w:ascii="GHEA Grapalat" w:hAnsi="GHEA Grapalat" w:cs="Arial"/>
          <w:sz w:val="16"/>
          <w:szCs w:val="16"/>
          <w:lang w:val="af-ZA"/>
        </w:rPr>
        <w:t xml:space="preserve"> </w:t>
      </w:r>
      <w:r w:rsidRPr="00DA0244">
        <w:rPr>
          <w:rFonts w:ascii="GHEA Grapalat" w:hAnsi="GHEA Grapalat" w:cs="Sylfaen"/>
          <w:sz w:val="16"/>
          <w:szCs w:val="16"/>
        </w:rPr>
        <w:t>հոդվածի</w:t>
      </w:r>
      <w:r w:rsidRPr="00DA0244">
        <w:rPr>
          <w:rFonts w:ascii="GHEA Grapalat" w:hAnsi="GHEA Grapalat" w:cs="Arial"/>
          <w:sz w:val="16"/>
          <w:szCs w:val="16"/>
          <w:lang w:val="af-ZA"/>
        </w:rPr>
        <w:t xml:space="preserve"> </w:t>
      </w:r>
      <w:r w:rsidRPr="00DA0244">
        <w:rPr>
          <w:rFonts w:ascii="GHEA Grapalat" w:hAnsi="GHEA Grapalat" w:cs="Sylfaen"/>
          <w:sz w:val="16"/>
          <w:szCs w:val="16"/>
        </w:rPr>
        <w:t>համաձայն</w:t>
      </w:r>
      <w:r w:rsidRPr="00DA0244">
        <w:rPr>
          <w:rFonts w:ascii="GHEA Grapalat" w:hAnsi="GHEA Grapalat" w:cs="Arial"/>
          <w:sz w:val="16"/>
          <w:szCs w:val="16"/>
          <w:lang w:val="af-ZA"/>
        </w:rPr>
        <w:t xml:space="preserve">` </w:t>
      </w:r>
      <w:r w:rsidRPr="00DA0244">
        <w:rPr>
          <w:rFonts w:ascii="GHEA Grapalat" w:hAnsi="GHEA Grapalat" w:cs="Arial"/>
          <w:sz w:val="16"/>
          <w:szCs w:val="16"/>
        </w:rPr>
        <w:t>մ</w:t>
      </w:r>
      <w:r w:rsidRPr="00DA0244">
        <w:rPr>
          <w:rFonts w:ascii="GHEA Grapalat" w:hAnsi="GHEA Grapalat" w:cs="Sylfaen"/>
          <w:sz w:val="16"/>
          <w:szCs w:val="16"/>
        </w:rPr>
        <w:t>ասնակիցն</w:t>
      </w:r>
      <w:r w:rsidRPr="00DA0244">
        <w:rPr>
          <w:rFonts w:ascii="GHEA Grapalat" w:hAnsi="GHEA Grapalat" w:cs="Arial"/>
          <w:sz w:val="16"/>
          <w:szCs w:val="16"/>
          <w:lang w:val="af-ZA"/>
        </w:rPr>
        <w:t xml:space="preserve"> </w:t>
      </w:r>
      <w:r w:rsidRPr="00DA0244">
        <w:rPr>
          <w:rFonts w:ascii="GHEA Grapalat" w:hAnsi="GHEA Grapalat" w:cs="Sylfaen"/>
          <w:sz w:val="16"/>
          <w:szCs w:val="16"/>
        </w:rPr>
        <w:t>իրավունք</w:t>
      </w:r>
      <w:r w:rsidRPr="00DA0244">
        <w:rPr>
          <w:rFonts w:ascii="GHEA Grapalat" w:hAnsi="GHEA Grapalat" w:cs="Arial"/>
          <w:sz w:val="16"/>
          <w:szCs w:val="16"/>
          <w:lang w:val="af-ZA"/>
        </w:rPr>
        <w:t xml:space="preserve"> </w:t>
      </w:r>
      <w:r w:rsidRPr="00DA0244">
        <w:rPr>
          <w:rFonts w:ascii="GHEA Grapalat" w:hAnsi="GHEA Grapalat" w:cs="Sylfaen"/>
          <w:sz w:val="16"/>
          <w:szCs w:val="16"/>
        </w:rPr>
        <w:t>ունի</w:t>
      </w:r>
      <w:r w:rsidRPr="00DA0244">
        <w:rPr>
          <w:rFonts w:ascii="GHEA Grapalat" w:hAnsi="GHEA Grapalat" w:cs="Arial"/>
          <w:sz w:val="16"/>
          <w:szCs w:val="16"/>
          <w:lang w:val="af-ZA"/>
        </w:rPr>
        <w:t xml:space="preserve"> </w:t>
      </w:r>
      <w:r w:rsidRPr="00DA0244">
        <w:rPr>
          <w:rFonts w:ascii="GHEA Grapalat" w:hAnsi="GHEA Grapalat" w:cs="Sylfaen"/>
          <w:sz w:val="16"/>
          <w:szCs w:val="16"/>
        </w:rPr>
        <w:t>պատվիրատուից</w:t>
      </w:r>
      <w:r w:rsidRPr="00DA0244">
        <w:rPr>
          <w:rFonts w:ascii="GHEA Grapalat" w:hAnsi="GHEA Grapalat" w:cs="Arial"/>
          <w:sz w:val="16"/>
          <w:szCs w:val="16"/>
          <w:lang w:val="af-ZA"/>
        </w:rPr>
        <w:t xml:space="preserve"> </w:t>
      </w:r>
      <w:r w:rsidRPr="00DA0244">
        <w:rPr>
          <w:rFonts w:ascii="GHEA Grapalat" w:hAnsi="GHEA Grapalat" w:cs="Sylfaen"/>
          <w:sz w:val="16"/>
          <w:szCs w:val="16"/>
        </w:rPr>
        <w:t>պահանջել</w:t>
      </w:r>
      <w:r w:rsidRPr="00DA0244">
        <w:rPr>
          <w:rFonts w:ascii="GHEA Grapalat" w:hAnsi="GHEA Grapalat" w:cs="Arial"/>
          <w:sz w:val="16"/>
          <w:szCs w:val="16"/>
          <w:lang w:val="af-ZA"/>
        </w:rPr>
        <w:t xml:space="preserve"> </w:t>
      </w:r>
      <w:r w:rsidRPr="00DA0244">
        <w:rPr>
          <w:rFonts w:ascii="GHEA Grapalat" w:hAnsi="GHEA Grapalat" w:cs="Sylfaen"/>
          <w:sz w:val="16"/>
          <w:szCs w:val="16"/>
        </w:rPr>
        <w:t>հրավերի</w:t>
      </w:r>
      <w:r w:rsidRPr="00DA0244">
        <w:rPr>
          <w:rFonts w:ascii="GHEA Grapalat" w:hAnsi="GHEA Grapalat" w:cs="Arial"/>
          <w:sz w:val="16"/>
          <w:szCs w:val="16"/>
          <w:lang w:val="af-ZA"/>
        </w:rPr>
        <w:t xml:space="preserve"> </w:t>
      </w:r>
      <w:r w:rsidRPr="00DA0244">
        <w:rPr>
          <w:rFonts w:ascii="GHEA Grapalat" w:hAnsi="GHEA Grapalat" w:cs="Sylfaen"/>
          <w:sz w:val="16"/>
          <w:szCs w:val="16"/>
        </w:rPr>
        <w:t>պարզաբանում</w:t>
      </w:r>
      <w:r w:rsidRPr="00DA0244">
        <w:rPr>
          <w:rFonts w:ascii="GHEA Grapalat" w:hAnsi="GHEA Grapalat" w:cs="Tahoma"/>
          <w:sz w:val="16"/>
          <w:szCs w:val="16"/>
        </w:rPr>
        <w:t>։</w:t>
      </w:r>
    </w:p>
    <w:p w:rsidR="00203F6B" w:rsidRPr="00DA0244" w:rsidRDefault="00203F6B" w:rsidP="00203F6B">
      <w:pPr>
        <w:autoSpaceDE w:val="0"/>
        <w:autoSpaceDN w:val="0"/>
        <w:adjustRightInd w:val="0"/>
        <w:ind w:firstLine="567"/>
        <w:jc w:val="both"/>
        <w:rPr>
          <w:rFonts w:ascii="GHEA Grapalat" w:hAnsi="GHEA Grapalat" w:cs="Sylfaen"/>
          <w:sz w:val="16"/>
          <w:szCs w:val="16"/>
          <w:lang w:val="af-ZA"/>
        </w:rPr>
      </w:pPr>
      <w:r w:rsidRPr="00DA0244">
        <w:rPr>
          <w:rFonts w:ascii="GHEA Grapalat" w:hAnsi="GHEA Grapalat" w:cs="Sylfaen"/>
          <w:sz w:val="16"/>
          <w:szCs w:val="16"/>
        </w:rPr>
        <w:t>Մասնակիցն</w:t>
      </w:r>
      <w:r w:rsidRPr="00DA0244">
        <w:rPr>
          <w:rFonts w:ascii="GHEA Grapalat" w:hAnsi="GHEA Grapalat" w:cs="Arial"/>
          <w:sz w:val="16"/>
          <w:szCs w:val="16"/>
          <w:lang w:val="af-ZA"/>
        </w:rPr>
        <w:t xml:space="preserve"> </w:t>
      </w:r>
      <w:r w:rsidRPr="00DA0244">
        <w:rPr>
          <w:rFonts w:ascii="GHEA Grapalat" w:hAnsi="GHEA Grapalat" w:cs="Sylfaen"/>
          <w:sz w:val="16"/>
          <w:szCs w:val="16"/>
        </w:rPr>
        <w:t>իրավունք</w:t>
      </w:r>
      <w:r w:rsidRPr="00DA0244">
        <w:rPr>
          <w:rFonts w:ascii="GHEA Grapalat" w:hAnsi="GHEA Grapalat" w:cs="Arial"/>
          <w:sz w:val="16"/>
          <w:szCs w:val="16"/>
          <w:lang w:val="af-ZA"/>
        </w:rPr>
        <w:t xml:space="preserve"> </w:t>
      </w:r>
      <w:r w:rsidRPr="00DA0244">
        <w:rPr>
          <w:rFonts w:ascii="GHEA Grapalat" w:hAnsi="GHEA Grapalat" w:cs="Sylfaen"/>
          <w:sz w:val="16"/>
          <w:szCs w:val="16"/>
        </w:rPr>
        <w:t>ունի</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հայտերի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ներկայացման</w:t>
      </w:r>
      <w:r w:rsidRPr="00DA0244">
        <w:rPr>
          <w:rFonts w:ascii="GHEA Grapalat" w:hAnsi="GHEA Grapalat" w:cs="Sylfaen"/>
          <w:sz w:val="16"/>
          <w:szCs w:val="16"/>
          <w:lang w:val="af-ZA"/>
        </w:rPr>
        <w:t xml:space="preserve"> </w:t>
      </w:r>
      <w:r w:rsidRPr="00DA0244">
        <w:rPr>
          <w:rFonts w:ascii="GHEA Grapalat" w:hAnsi="GHEA Grapalat" w:cs="Sylfaen"/>
          <w:sz w:val="16"/>
          <w:szCs w:val="16"/>
        </w:rPr>
        <w:t>վերջնաժամկետը</w:t>
      </w:r>
      <w:r w:rsidRPr="00DA0244">
        <w:rPr>
          <w:rFonts w:ascii="GHEA Grapalat" w:hAnsi="GHEA Grapalat" w:cs="Sylfaen"/>
          <w:sz w:val="16"/>
          <w:szCs w:val="16"/>
          <w:lang w:val="af-ZA"/>
        </w:rPr>
        <w:t xml:space="preserve"> </w:t>
      </w:r>
      <w:r w:rsidRPr="00DA0244">
        <w:rPr>
          <w:rFonts w:ascii="GHEA Grapalat" w:hAnsi="GHEA Grapalat" w:cs="Sylfaen"/>
          <w:sz w:val="16"/>
          <w:szCs w:val="16"/>
        </w:rPr>
        <w:t>լրանալուց</w:t>
      </w:r>
      <w:r w:rsidRPr="00DA0244">
        <w:rPr>
          <w:rFonts w:ascii="GHEA Grapalat" w:hAnsi="GHEA Grapalat" w:cs="Sylfaen"/>
          <w:sz w:val="16"/>
          <w:szCs w:val="16"/>
          <w:lang w:val="af-ZA"/>
        </w:rPr>
        <w:t xml:space="preserve"> </w:t>
      </w:r>
      <w:r w:rsidRPr="00DA0244">
        <w:rPr>
          <w:rFonts w:ascii="GHEA Grapalat" w:hAnsi="GHEA Grapalat" w:cs="Sylfaen"/>
          <w:sz w:val="16"/>
          <w:szCs w:val="16"/>
        </w:rPr>
        <w:t>առնվազն</w:t>
      </w:r>
      <w:r w:rsidRPr="00DA0244">
        <w:rPr>
          <w:rFonts w:ascii="GHEA Grapalat" w:hAnsi="GHEA Grapalat" w:cs="Sylfaen"/>
          <w:sz w:val="16"/>
          <w:szCs w:val="16"/>
          <w:lang w:val="af-ZA"/>
        </w:rPr>
        <w:t xml:space="preserve"> </w:t>
      </w:r>
      <w:r w:rsidRPr="00DA0244">
        <w:rPr>
          <w:rFonts w:ascii="GHEA Grapalat" w:hAnsi="GHEA Grapalat" w:cs="Sylfaen"/>
          <w:sz w:val="16"/>
          <w:szCs w:val="16"/>
        </w:rPr>
        <w:t>հինգ</w:t>
      </w:r>
      <w:r w:rsidRPr="00DA0244">
        <w:rPr>
          <w:rFonts w:ascii="GHEA Grapalat" w:hAnsi="GHEA Grapalat" w:cs="Sylfaen"/>
          <w:sz w:val="16"/>
          <w:szCs w:val="16"/>
          <w:lang w:val="af-ZA"/>
        </w:rPr>
        <w:t xml:space="preserve"> </w:t>
      </w:r>
      <w:r w:rsidRPr="00DA0244">
        <w:rPr>
          <w:rFonts w:ascii="GHEA Grapalat" w:hAnsi="GHEA Grapalat" w:cs="Sylfaen"/>
          <w:sz w:val="16"/>
          <w:szCs w:val="16"/>
        </w:rPr>
        <w:t>օրացուցային</w:t>
      </w:r>
      <w:r w:rsidRPr="00DA0244">
        <w:rPr>
          <w:rFonts w:ascii="GHEA Grapalat" w:hAnsi="GHEA Grapalat" w:cs="Sylfaen"/>
          <w:sz w:val="16"/>
          <w:szCs w:val="16"/>
          <w:lang w:val="af-ZA"/>
        </w:rPr>
        <w:t xml:space="preserve"> </w:t>
      </w:r>
      <w:r w:rsidRPr="00DA0244">
        <w:rPr>
          <w:rFonts w:ascii="GHEA Grapalat" w:hAnsi="GHEA Grapalat" w:cs="Sylfaen"/>
          <w:sz w:val="16"/>
          <w:szCs w:val="16"/>
        </w:rPr>
        <w:t>օր</w:t>
      </w:r>
      <w:r w:rsidRPr="00DA0244">
        <w:rPr>
          <w:rFonts w:ascii="GHEA Grapalat" w:hAnsi="GHEA Grapalat" w:cs="Sylfaen"/>
          <w:sz w:val="16"/>
          <w:szCs w:val="16"/>
          <w:lang w:val="af-ZA"/>
        </w:rPr>
        <w:t xml:space="preserve"> </w:t>
      </w:r>
      <w:r w:rsidRPr="00DA0244">
        <w:rPr>
          <w:rFonts w:ascii="GHEA Grapalat" w:hAnsi="GHEA Grapalat" w:cs="Sylfaen"/>
          <w:sz w:val="16"/>
          <w:szCs w:val="16"/>
        </w:rPr>
        <w:t>առաջ</w:t>
      </w:r>
      <w:r w:rsidRPr="00DA0244">
        <w:rPr>
          <w:rFonts w:ascii="GHEA Grapalat" w:hAnsi="GHEA Grapalat" w:cs="Sylfaen"/>
          <w:sz w:val="16"/>
          <w:szCs w:val="16"/>
          <w:lang w:val="af-ZA"/>
        </w:rPr>
        <w:t xml:space="preserve"> գրավոր </w:t>
      </w:r>
      <w:r w:rsidRPr="00DA0244">
        <w:rPr>
          <w:rFonts w:ascii="GHEA Grapalat" w:hAnsi="GHEA Grapalat" w:cs="Sylfaen"/>
          <w:sz w:val="16"/>
          <w:szCs w:val="16"/>
        </w:rPr>
        <w:t>հանձնաժողովից</w:t>
      </w:r>
      <w:r w:rsidRPr="00DA0244">
        <w:rPr>
          <w:rFonts w:ascii="GHEA Grapalat" w:hAnsi="GHEA Grapalat" w:cs="Sylfaen"/>
          <w:sz w:val="16"/>
          <w:szCs w:val="16"/>
          <w:lang w:val="af-ZA"/>
        </w:rPr>
        <w:t xml:space="preserve"> </w:t>
      </w:r>
      <w:r w:rsidRPr="00DA0244">
        <w:rPr>
          <w:rFonts w:ascii="GHEA Grapalat" w:hAnsi="GHEA Grapalat" w:cs="Sylfaen"/>
          <w:sz w:val="16"/>
          <w:szCs w:val="16"/>
        </w:rPr>
        <w:t>պահանջելու</w:t>
      </w:r>
      <w:r w:rsidRPr="00DA0244">
        <w:rPr>
          <w:rFonts w:ascii="GHEA Grapalat" w:hAnsi="GHEA Grapalat" w:cs="Sylfaen"/>
          <w:sz w:val="16"/>
          <w:szCs w:val="16"/>
          <w:lang w:val="af-ZA"/>
        </w:rPr>
        <w:t xml:space="preserve"> </w:t>
      </w:r>
      <w:r w:rsidRPr="00DA0244">
        <w:rPr>
          <w:rFonts w:ascii="GHEA Grapalat" w:hAnsi="GHEA Grapalat" w:cs="Sylfaen"/>
          <w:sz w:val="16"/>
          <w:szCs w:val="16"/>
        </w:rPr>
        <w:t>հրավերի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պարզաբանում։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Հանձնաժողովը</w:t>
      </w:r>
      <w:r w:rsidRPr="00DA0244">
        <w:rPr>
          <w:rFonts w:ascii="GHEA Grapalat" w:hAnsi="GHEA Grapalat" w:cs="Sylfaen"/>
          <w:sz w:val="16"/>
          <w:szCs w:val="16"/>
          <w:lang w:val="af-ZA"/>
        </w:rPr>
        <w:t xml:space="preserve"> </w:t>
      </w:r>
      <w:r w:rsidRPr="00DA0244">
        <w:rPr>
          <w:rFonts w:ascii="GHEA Grapalat" w:hAnsi="GHEA Grapalat" w:cs="Sylfaen"/>
          <w:sz w:val="16"/>
          <w:szCs w:val="16"/>
        </w:rPr>
        <w:t>հարցումը</w:t>
      </w:r>
      <w:r w:rsidRPr="00DA0244">
        <w:rPr>
          <w:rFonts w:ascii="GHEA Grapalat" w:hAnsi="GHEA Grapalat" w:cs="Sylfaen"/>
          <w:sz w:val="16"/>
          <w:szCs w:val="16"/>
          <w:lang w:val="af-ZA"/>
        </w:rPr>
        <w:t xml:space="preserve"> </w:t>
      </w:r>
      <w:r w:rsidRPr="00DA0244">
        <w:rPr>
          <w:rFonts w:ascii="GHEA Grapalat" w:hAnsi="GHEA Grapalat" w:cs="Sylfaen"/>
          <w:sz w:val="16"/>
          <w:szCs w:val="16"/>
        </w:rPr>
        <w:t>կատարած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մասնակցին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պարզաբանումը</w:t>
      </w:r>
      <w:r w:rsidRPr="00DA0244">
        <w:rPr>
          <w:rFonts w:ascii="GHEA Grapalat" w:hAnsi="GHEA Grapalat" w:cs="Sylfaen"/>
          <w:sz w:val="16"/>
          <w:szCs w:val="16"/>
          <w:lang w:val="af-ZA"/>
        </w:rPr>
        <w:t xml:space="preserve"> </w:t>
      </w:r>
      <w:r w:rsidRPr="00DA0244">
        <w:rPr>
          <w:rFonts w:ascii="GHEA Grapalat" w:hAnsi="GHEA Grapalat" w:cs="Sylfaen"/>
          <w:sz w:val="16"/>
          <w:szCs w:val="16"/>
        </w:rPr>
        <w:t>տրամադրում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է</w:t>
      </w:r>
      <w:r w:rsidRPr="00DA0244">
        <w:rPr>
          <w:rFonts w:ascii="GHEA Grapalat" w:hAnsi="GHEA Grapalat" w:cs="Sylfaen"/>
          <w:sz w:val="16"/>
          <w:szCs w:val="16"/>
          <w:lang w:val="af-ZA"/>
        </w:rPr>
        <w:t xml:space="preserve"> գրավոր՝ </w:t>
      </w:r>
      <w:r w:rsidRPr="00DA0244">
        <w:rPr>
          <w:rFonts w:ascii="GHEA Grapalat" w:hAnsi="GHEA Grapalat" w:cs="Sylfaen"/>
          <w:sz w:val="16"/>
          <w:szCs w:val="16"/>
        </w:rPr>
        <w:t>հարցումը</w:t>
      </w:r>
      <w:r w:rsidRPr="00DA0244">
        <w:rPr>
          <w:rFonts w:ascii="GHEA Grapalat" w:hAnsi="GHEA Grapalat" w:cs="Sylfaen"/>
          <w:sz w:val="16"/>
          <w:szCs w:val="16"/>
          <w:lang w:val="af-ZA"/>
        </w:rPr>
        <w:t xml:space="preserve"> </w:t>
      </w:r>
      <w:r w:rsidRPr="00DA0244">
        <w:rPr>
          <w:rFonts w:ascii="GHEA Grapalat" w:hAnsi="GHEA Grapalat" w:cs="Sylfaen"/>
          <w:sz w:val="16"/>
          <w:szCs w:val="16"/>
        </w:rPr>
        <w:t>ստանալու</w:t>
      </w:r>
      <w:r w:rsidRPr="00DA0244">
        <w:rPr>
          <w:rFonts w:ascii="GHEA Grapalat" w:hAnsi="GHEA Grapalat" w:cs="Sylfaen"/>
          <w:sz w:val="16"/>
          <w:szCs w:val="16"/>
          <w:lang w:val="af-ZA"/>
        </w:rPr>
        <w:t xml:space="preserve"> </w:t>
      </w:r>
      <w:r w:rsidRPr="00DA0244">
        <w:rPr>
          <w:rFonts w:ascii="GHEA Grapalat" w:hAnsi="GHEA Grapalat" w:cs="Sylfaen"/>
          <w:sz w:val="16"/>
          <w:szCs w:val="16"/>
        </w:rPr>
        <w:t>օրվան</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հաջորդող</w:t>
      </w:r>
      <w:r w:rsidRPr="00DA0244">
        <w:rPr>
          <w:rFonts w:ascii="GHEA Grapalat" w:hAnsi="GHEA Grapalat" w:cs="Sylfaen"/>
          <w:sz w:val="16"/>
          <w:szCs w:val="16"/>
          <w:lang w:val="af-ZA"/>
        </w:rPr>
        <w:t xml:space="preserve"> </w:t>
      </w:r>
      <w:r w:rsidRPr="00DA0244">
        <w:rPr>
          <w:rFonts w:ascii="GHEA Grapalat" w:hAnsi="GHEA Grapalat" w:cs="Sylfaen"/>
          <w:sz w:val="16"/>
          <w:szCs w:val="16"/>
        </w:rPr>
        <w:t>երկու</w:t>
      </w:r>
      <w:r w:rsidRPr="00DA0244">
        <w:rPr>
          <w:rFonts w:ascii="GHEA Grapalat" w:hAnsi="GHEA Grapalat" w:cs="Sylfaen"/>
          <w:sz w:val="16"/>
          <w:szCs w:val="16"/>
          <w:lang w:val="af-ZA"/>
        </w:rPr>
        <w:t xml:space="preserve"> </w:t>
      </w:r>
      <w:r w:rsidRPr="00DA0244">
        <w:rPr>
          <w:rFonts w:ascii="GHEA Grapalat" w:hAnsi="GHEA Grapalat" w:cs="Sylfaen"/>
          <w:sz w:val="16"/>
          <w:szCs w:val="16"/>
        </w:rPr>
        <w:t>օրացուցային</w:t>
      </w:r>
      <w:r w:rsidRPr="00DA0244">
        <w:rPr>
          <w:rFonts w:ascii="GHEA Grapalat" w:hAnsi="GHEA Grapalat" w:cs="Sylfaen"/>
          <w:sz w:val="16"/>
          <w:szCs w:val="16"/>
          <w:lang w:val="af-ZA"/>
        </w:rPr>
        <w:t xml:space="preserve"> </w:t>
      </w:r>
      <w:r w:rsidRPr="00DA0244">
        <w:rPr>
          <w:rFonts w:ascii="GHEA Grapalat" w:hAnsi="GHEA Grapalat" w:cs="Sylfaen"/>
          <w:sz w:val="16"/>
          <w:szCs w:val="16"/>
        </w:rPr>
        <w:t>օրվա</w:t>
      </w:r>
      <w:r w:rsidRPr="00DA0244">
        <w:rPr>
          <w:rFonts w:ascii="GHEA Grapalat" w:hAnsi="GHEA Grapalat" w:cs="Sylfaen"/>
          <w:sz w:val="16"/>
          <w:szCs w:val="16"/>
          <w:lang w:val="af-ZA"/>
        </w:rPr>
        <w:t xml:space="preserve"> </w:t>
      </w:r>
      <w:r w:rsidRPr="00DA0244">
        <w:rPr>
          <w:rFonts w:ascii="GHEA Grapalat" w:hAnsi="GHEA Grapalat" w:cs="Sylfaen"/>
          <w:sz w:val="16"/>
          <w:szCs w:val="16"/>
        </w:rPr>
        <w:t>ընթացքում։</w:t>
      </w:r>
      <w:r w:rsidRPr="00DA0244">
        <w:rPr>
          <w:rFonts w:ascii="GHEA Grapalat" w:hAnsi="GHEA Grapalat" w:cs="Sylfaen"/>
          <w:sz w:val="16"/>
          <w:szCs w:val="16"/>
          <w:lang w:val="af-ZA"/>
        </w:rPr>
        <w:t xml:space="preserve">  </w:t>
      </w:r>
    </w:p>
    <w:p w:rsidR="00203F6B" w:rsidRPr="00DA0244" w:rsidRDefault="00203F6B" w:rsidP="00203F6B">
      <w:pPr>
        <w:autoSpaceDE w:val="0"/>
        <w:autoSpaceDN w:val="0"/>
        <w:adjustRightInd w:val="0"/>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3.2 </w:t>
      </w:r>
      <w:r w:rsidRPr="00DA0244">
        <w:rPr>
          <w:rFonts w:ascii="GHEA Grapalat" w:hAnsi="GHEA Grapalat" w:cs="Sylfaen"/>
          <w:sz w:val="16"/>
          <w:szCs w:val="16"/>
        </w:rPr>
        <w:t>Հարցման</w:t>
      </w:r>
      <w:r w:rsidRPr="00DA0244">
        <w:rPr>
          <w:rFonts w:ascii="GHEA Grapalat" w:hAnsi="GHEA Grapalat" w:cs="Sylfaen"/>
          <w:sz w:val="16"/>
          <w:szCs w:val="16"/>
          <w:lang w:val="af-ZA"/>
        </w:rPr>
        <w:t xml:space="preserve"> </w:t>
      </w:r>
      <w:r w:rsidRPr="00DA0244">
        <w:rPr>
          <w:rFonts w:ascii="GHEA Grapalat" w:hAnsi="GHEA Grapalat" w:cs="Sylfaen"/>
          <w:sz w:val="16"/>
          <w:szCs w:val="16"/>
        </w:rPr>
        <w:t>և</w:t>
      </w:r>
      <w:r w:rsidRPr="00DA0244">
        <w:rPr>
          <w:rFonts w:ascii="GHEA Grapalat" w:hAnsi="GHEA Grapalat" w:cs="Sylfaen"/>
          <w:sz w:val="16"/>
          <w:szCs w:val="16"/>
          <w:lang w:val="af-ZA"/>
        </w:rPr>
        <w:t xml:space="preserve"> </w:t>
      </w:r>
      <w:r w:rsidRPr="00DA0244">
        <w:rPr>
          <w:rFonts w:ascii="GHEA Grapalat" w:hAnsi="GHEA Grapalat" w:cs="Sylfaen"/>
          <w:sz w:val="16"/>
          <w:szCs w:val="16"/>
        </w:rPr>
        <w:t>պարզաբանումների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բովանդակության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հայտարարությունը</w:t>
      </w:r>
      <w:r w:rsidRPr="00DA0244">
        <w:rPr>
          <w:rFonts w:ascii="GHEA Grapalat" w:hAnsi="GHEA Grapalat" w:cs="Sylfaen"/>
          <w:sz w:val="16"/>
          <w:szCs w:val="16"/>
          <w:lang w:val="af-ZA"/>
        </w:rPr>
        <w:t xml:space="preserve"> </w:t>
      </w:r>
      <w:r w:rsidRPr="00DA0244">
        <w:rPr>
          <w:rFonts w:ascii="GHEA Grapalat" w:hAnsi="GHEA Grapalat" w:cs="Sylfaen"/>
          <w:sz w:val="16"/>
          <w:szCs w:val="16"/>
        </w:rPr>
        <w:t>պարզաբանումը</w:t>
      </w:r>
      <w:r w:rsidRPr="00DA0244">
        <w:rPr>
          <w:rFonts w:ascii="GHEA Grapalat" w:hAnsi="GHEA Grapalat" w:cs="Sylfaen"/>
          <w:sz w:val="16"/>
          <w:szCs w:val="16"/>
          <w:lang w:val="af-ZA"/>
        </w:rPr>
        <w:t xml:space="preserve"> </w:t>
      </w:r>
      <w:r w:rsidRPr="00DA0244">
        <w:rPr>
          <w:rFonts w:ascii="GHEA Grapalat" w:hAnsi="GHEA Grapalat" w:cs="Sylfaen"/>
          <w:sz w:val="16"/>
          <w:szCs w:val="16"/>
        </w:rPr>
        <w:t>տրամադրելու</w:t>
      </w:r>
      <w:r w:rsidRPr="00DA0244">
        <w:rPr>
          <w:rFonts w:ascii="GHEA Grapalat" w:hAnsi="GHEA Grapalat" w:cs="Sylfaen"/>
          <w:sz w:val="16"/>
          <w:szCs w:val="16"/>
          <w:lang w:val="af-ZA"/>
        </w:rPr>
        <w:t xml:space="preserve"> </w:t>
      </w:r>
      <w:r w:rsidRPr="00DA0244">
        <w:rPr>
          <w:rFonts w:ascii="GHEA Grapalat" w:hAnsi="GHEA Grapalat" w:cs="Sylfaen"/>
          <w:sz w:val="16"/>
          <w:szCs w:val="16"/>
        </w:rPr>
        <w:t>օրը</w:t>
      </w:r>
      <w:r w:rsidRPr="00DA0244">
        <w:rPr>
          <w:rFonts w:ascii="GHEA Grapalat" w:hAnsi="GHEA Grapalat" w:cs="Sylfaen"/>
          <w:sz w:val="16"/>
          <w:szCs w:val="16"/>
          <w:lang w:val="af-ZA"/>
        </w:rPr>
        <w:t xml:space="preserve"> </w:t>
      </w:r>
      <w:r w:rsidRPr="00DA0244">
        <w:rPr>
          <w:rFonts w:ascii="GHEA Grapalat" w:hAnsi="GHEA Grapalat" w:cs="Sylfaen"/>
          <w:sz w:val="16"/>
          <w:szCs w:val="16"/>
        </w:rPr>
        <w:t>հրապարակվում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է</w:t>
      </w:r>
      <w:r w:rsidRPr="00DA0244">
        <w:rPr>
          <w:rFonts w:ascii="GHEA Grapalat" w:hAnsi="GHEA Grapalat" w:cs="Sylfaen"/>
          <w:sz w:val="16"/>
          <w:szCs w:val="16"/>
          <w:lang w:val="af-ZA"/>
        </w:rPr>
        <w:t xml:space="preserve"> www.procurement.am </w:t>
      </w:r>
      <w:r w:rsidRPr="00DA0244">
        <w:rPr>
          <w:rFonts w:ascii="GHEA Grapalat" w:hAnsi="GHEA Grapalat" w:cs="Sylfaen"/>
          <w:sz w:val="16"/>
          <w:szCs w:val="16"/>
        </w:rPr>
        <w:t>հասցեով</w:t>
      </w:r>
      <w:r w:rsidRPr="00DA0244">
        <w:rPr>
          <w:rFonts w:ascii="GHEA Grapalat" w:hAnsi="GHEA Grapalat" w:cs="Sylfaen"/>
          <w:sz w:val="16"/>
          <w:szCs w:val="16"/>
          <w:lang w:val="af-ZA"/>
        </w:rPr>
        <w:t xml:space="preserve"> </w:t>
      </w:r>
      <w:r w:rsidRPr="00DA0244">
        <w:rPr>
          <w:rFonts w:ascii="GHEA Grapalat" w:hAnsi="GHEA Grapalat" w:cs="Sylfaen"/>
          <w:sz w:val="16"/>
          <w:szCs w:val="16"/>
        </w:rPr>
        <w:t>գործող</w:t>
      </w:r>
      <w:r w:rsidRPr="00DA0244">
        <w:rPr>
          <w:rFonts w:ascii="GHEA Grapalat" w:hAnsi="GHEA Grapalat" w:cs="Sylfaen"/>
          <w:sz w:val="16"/>
          <w:szCs w:val="16"/>
          <w:lang w:val="af-ZA"/>
        </w:rPr>
        <w:t xml:space="preserve"> </w:t>
      </w:r>
      <w:r w:rsidRPr="00DA0244">
        <w:rPr>
          <w:rFonts w:ascii="GHEA Grapalat" w:hAnsi="GHEA Grapalat" w:cs="Sylfaen"/>
          <w:sz w:val="16"/>
          <w:szCs w:val="16"/>
        </w:rPr>
        <w:t>տեղեկագրի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այսուհետ</w:t>
      </w:r>
      <w:r w:rsidRPr="00DA0244">
        <w:rPr>
          <w:rFonts w:ascii="GHEA Grapalat" w:hAnsi="GHEA Grapalat" w:cs="Sylfaen"/>
          <w:sz w:val="16"/>
          <w:szCs w:val="16"/>
          <w:lang w:val="af-ZA"/>
        </w:rPr>
        <w:t xml:space="preserve">` </w:t>
      </w:r>
      <w:r w:rsidRPr="00DA0244">
        <w:rPr>
          <w:rFonts w:ascii="GHEA Grapalat" w:hAnsi="GHEA Grapalat" w:cs="Sylfaen"/>
          <w:sz w:val="16"/>
          <w:szCs w:val="16"/>
        </w:rPr>
        <w:t>տեղեկագիր</w:t>
      </w:r>
      <w:r w:rsidRPr="00DA0244">
        <w:rPr>
          <w:rFonts w:ascii="GHEA Grapalat" w:hAnsi="GHEA Grapalat" w:cs="Sylfaen"/>
          <w:sz w:val="16"/>
          <w:szCs w:val="16"/>
          <w:lang w:val="af-ZA"/>
        </w:rPr>
        <w:t>) «</w:t>
      </w:r>
      <w:r w:rsidRPr="00DA0244">
        <w:rPr>
          <w:rFonts w:ascii="GHEA Grapalat" w:hAnsi="GHEA Grapalat" w:cs="Sylfaen"/>
          <w:sz w:val="16"/>
          <w:szCs w:val="16"/>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հայտարարություններ</w:t>
      </w:r>
      <w:r w:rsidRPr="00DA0244">
        <w:rPr>
          <w:rFonts w:ascii="GHEA Grapalat" w:hAnsi="GHEA Grapalat" w:cs="Sylfaen"/>
          <w:sz w:val="16"/>
          <w:szCs w:val="16"/>
          <w:lang w:val="af-ZA"/>
        </w:rPr>
        <w:t xml:space="preserve">» </w:t>
      </w:r>
      <w:r w:rsidRPr="00DA0244">
        <w:rPr>
          <w:rFonts w:ascii="GHEA Grapalat" w:hAnsi="GHEA Grapalat" w:cs="Sylfaen"/>
          <w:sz w:val="16"/>
          <w:szCs w:val="16"/>
        </w:rPr>
        <w:t>բաժնի</w:t>
      </w:r>
      <w:r w:rsidRPr="00DA0244">
        <w:rPr>
          <w:rFonts w:ascii="GHEA Grapalat" w:hAnsi="GHEA Grapalat" w:cs="Sylfaen"/>
          <w:sz w:val="16"/>
          <w:szCs w:val="16"/>
          <w:lang w:val="af-ZA"/>
        </w:rPr>
        <w:t xml:space="preserve"> «</w:t>
      </w:r>
      <w:r w:rsidRPr="00DA0244">
        <w:rPr>
          <w:rFonts w:ascii="GHEA Grapalat" w:hAnsi="GHEA Grapalat" w:cs="Sylfaen"/>
          <w:sz w:val="16"/>
          <w:szCs w:val="16"/>
        </w:rPr>
        <w:t>Հրավերների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պարզաբանումների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վերաբերյալ</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հայտարարություններ</w:t>
      </w:r>
      <w:r w:rsidRPr="00DA0244">
        <w:rPr>
          <w:rFonts w:ascii="GHEA Grapalat" w:hAnsi="GHEA Grapalat" w:cs="Sylfaen"/>
          <w:sz w:val="16"/>
          <w:szCs w:val="16"/>
          <w:lang w:val="af-ZA"/>
        </w:rPr>
        <w:t xml:space="preserve">» </w:t>
      </w:r>
      <w:r w:rsidRPr="00DA0244">
        <w:rPr>
          <w:rFonts w:ascii="GHEA Grapalat" w:hAnsi="GHEA Grapalat" w:cs="Sylfaen"/>
          <w:sz w:val="16"/>
          <w:szCs w:val="16"/>
        </w:rPr>
        <w:t>ենթաբաբաժնում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առանց</w:t>
      </w:r>
      <w:r w:rsidRPr="00DA0244">
        <w:rPr>
          <w:rFonts w:ascii="GHEA Grapalat" w:hAnsi="GHEA Grapalat" w:cs="Sylfaen"/>
          <w:sz w:val="16"/>
          <w:szCs w:val="16"/>
          <w:lang w:val="af-ZA"/>
        </w:rPr>
        <w:t xml:space="preserve"> </w:t>
      </w:r>
      <w:r w:rsidRPr="00DA0244">
        <w:rPr>
          <w:rFonts w:ascii="GHEA Grapalat" w:hAnsi="GHEA Grapalat" w:cs="Sylfaen"/>
          <w:sz w:val="16"/>
          <w:szCs w:val="16"/>
        </w:rPr>
        <w:t>նշելու</w:t>
      </w:r>
      <w:r w:rsidRPr="00DA0244">
        <w:rPr>
          <w:rFonts w:ascii="GHEA Grapalat" w:hAnsi="GHEA Grapalat" w:cs="Sylfaen"/>
          <w:sz w:val="16"/>
          <w:szCs w:val="16"/>
          <w:lang w:val="af-ZA"/>
        </w:rPr>
        <w:t xml:space="preserve"> </w:t>
      </w:r>
      <w:r w:rsidRPr="00DA0244">
        <w:rPr>
          <w:rFonts w:ascii="GHEA Grapalat" w:hAnsi="GHEA Grapalat" w:cs="Sylfaen"/>
          <w:sz w:val="16"/>
          <w:szCs w:val="16"/>
        </w:rPr>
        <w:t>հարցումը</w:t>
      </w:r>
      <w:r w:rsidRPr="00DA0244">
        <w:rPr>
          <w:rFonts w:ascii="GHEA Grapalat" w:hAnsi="GHEA Grapalat" w:cs="Sylfaen"/>
          <w:sz w:val="16"/>
          <w:szCs w:val="16"/>
          <w:lang w:val="af-ZA"/>
        </w:rPr>
        <w:t xml:space="preserve"> </w:t>
      </w:r>
      <w:r w:rsidRPr="00DA0244">
        <w:rPr>
          <w:rFonts w:ascii="GHEA Grapalat" w:hAnsi="GHEA Grapalat" w:cs="Sylfaen"/>
          <w:sz w:val="16"/>
          <w:szCs w:val="16"/>
        </w:rPr>
        <w:t>կատարած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մասնակցի</w:t>
      </w:r>
      <w:r w:rsidRPr="00DA0244">
        <w:rPr>
          <w:rFonts w:ascii="GHEA Grapalat" w:hAnsi="GHEA Grapalat" w:cs="Sylfaen"/>
          <w:sz w:val="16"/>
          <w:szCs w:val="16"/>
          <w:lang w:val="af-ZA"/>
        </w:rPr>
        <w:t xml:space="preserve"> </w:t>
      </w:r>
      <w:r w:rsidRPr="00DA0244">
        <w:rPr>
          <w:rFonts w:ascii="GHEA Grapalat" w:hAnsi="GHEA Grapalat" w:cs="Sylfaen"/>
          <w:sz w:val="16"/>
          <w:szCs w:val="16"/>
        </w:rPr>
        <w:t>տվյալները։</w:t>
      </w:r>
      <w:r w:rsidRPr="00DA0244">
        <w:rPr>
          <w:rFonts w:ascii="GHEA Grapalat" w:hAnsi="GHEA Grapalat" w:cs="Sylfaen"/>
          <w:sz w:val="16"/>
          <w:szCs w:val="16"/>
          <w:lang w:val="af-ZA"/>
        </w:rPr>
        <w:t xml:space="preserve"> </w:t>
      </w:r>
    </w:p>
    <w:p w:rsidR="00203F6B" w:rsidRPr="00DA0244" w:rsidRDefault="00203F6B" w:rsidP="00203F6B">
      <w:pPr>
        <w:autoSpaceDE w:val="0"/>
        <w:autoSpaceDN w:val="0"/>
        <w:adjustRightInd w:val="0"/>
        <w:ind w:firstLine="567"/>
        <w:jc w:val="both"/>
        <w:rPr>
          <w:rFonts w:ascii="GHEA Grapalat" w:hAnsi="GHEA Grapalat" w:cs="Arial Unicode"/>
          <w:sz w:val="16"/>
          <w:szCs w:val="16"/>
          <w:lang w:val="af-ZA"/>
        </w:rPr>
      </w:pPr>
      <w:r w:rsidRPr="00DA0244">
        <w:rPr>
          <w:rFonts w:ascii="GHEA Grapalat" w:hAnsi="GHEA Grapalat" w:cs="Sylfaen"/>
          <w:sz w:val="16"/>
          <w:szCs w:val="16"/>
          <w:lang w:val="af-ZA"/>
        </w:rPr>
        <w:t xml:space="preserve">3.3 </w:t>
      </w:r>
      <w:r w:rsidRPr="00DA0244">
        <w:rPr>
          <w:rFonts w:ascii="GHEA Grapalat" w:hAnsi="GHEA Grapalat" w:cs="Sylfaen"/>
          <w:sz w:val="16"/>
          <w:szCs w:val="16"/>
        </w:rPr>
        <w:t>Պարզաբանում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չի</w:t>
      </w:r>
      <w:r w:rsidRPr="00DA0244">
        <w:rPr>
          <w:rFonts w:ascii="GHEA Grapalat" w:hAnsi="GHEA Grapalat" w:cs="Sylfaen"/>
          <w:sz w:val="16"/>
          <w:szCs w:val="16"/>
          <w:lang w:val="af-ZA"/>
        </w:rPr>
        <w:t xml:space="preserve"> </w:t>
      </w:r>
      <w:r w:rsidRPr="00DA0244">
        <w:rPr>
          <w:rFonts w:ascii="GHEA Grapalat" w:hAnsi="GHEA Grapalat" w:cs="Sylfaen"/>
          <w:sz w:val="16"/>
          <w:szCs w:val="16"/>
        </w:rPr>
        <w:t>տրամադրվում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եթե</w:t>
      </w:r>
      <w:r w:rsidRPr="00DA0244">
        <w:rPr>
          <w:rFonts w:ascii="GHEA Grapalat" w:hAnsi="GHEA Grapalat" w:cs="Sylfaen"/>
          <w:sz w:val="16"/>
          <w:szCs w:val="16"/>
          <w:lang w:val="af-ZA"/>
        </w:rPr>
        <w:t xml:space="preserve"> </w:t>
      </w:r>
      <w:r w:rsidRPr="00DA0244">
        <w:rPr>
          <w:rFonts w:ascii="GHEA Grapalat" w:hAnsi="GHEA Grapalat" w:cs="Sylfaen"/>
          <w:sz w:val="16"/>
          <w:szCs w:val="16"/>
        </w:rPr>
        <w:t>հարցումը</w:t>
      </w:r>
      <w:r w:rsidRPr="00DA0244">
        <w:rPr>
          <w:rFonts w:ascii="GHEA Grapalat" w:hAnsi="GHEA Grapalat" w:cs="Sylfaen"/>
          <w:sz w:val="16"/>
          <w:szCs w:val="16"/>
          <w:lang w:val="af-ZA"/>
        </w:rPr>
        <w:t xml:space="preserve"> </w:t>
      </w:r>
      <w:r w:rsidRPr="00DA0244">
        <w:rPr>
          <w:rFonts w:ascii="GHEA Grapalat" w:hAnsi="GHEA Grapalat" w:cs="Sylfaen"/>
          <w:sz w:val="16"/>
          <w:szCs w:val="16"/>
        </w:rPr>
        <w:t>կատարվել</w:t>
      </w:r>
      <w:r w:rsidRPr="00DA0244">
        <w:rPr>
          <w:rFonts w:ascii="GHEA Grapalat" w:hAnsi="GHEA Grapalat" w:cs="Sylfaen"/>
          <w:sz w:val="16"/>
          <w:szCs w:val="16"/>
          <w:lang w:val="af-ZA"/>
        </w:rPr>
        <w:t xml:space="preserve"> </w:t>
      </w:r>
      <w:r w:rsidRPr="00DA0244">
        <w:rPr>
          <w:rFonts w:ascii="GHEA Grapalat" w:hAnsi="GHEA Grapalat" w:cs="Sylfaen"/>
          <w:sz w:val="16"/>
          <w:szCs w:val="16"/>
        </w:rPr>
        <w:t>է</w:t>
      </w:r>
      <w:r w:rsidRPr="00DA0244">
        <w:rPr>
          <w:rFonts w:ascii="GHEA Grapalat" w:hAnsi="GHEA Grapalat" w:cs="Sylfaen"/>
          <w:sz w:val="16"/>
          <w:szCs w:val="16"/>
          <w:lang w:val="af-ZA"/>
        </w:rPr>
        <w:t xml:space="preserve"> </w:t>
      </w:r>
      <w:r w:rsidRPr="00DA0244">
        <w:rPr>
          <w:rFonts w:ascii="GHEA Grapalat" w:hAnsi="GHEA Grapalat" w:cs="Sylfaen"/>
          <w:sz w:val="16"/>
          <w:szCs w:val="16"/>
        </w:rPr>
        <w:t>սույն</w:t>
      </w:r>
      <w:r w:rsidRPr="00DA0244">
        <w:rPr>
          <w:rFonts w:ascii="GHEA Grapalat" w:hAnsi="GHEA Grapalat" w:cs="Sylfaen"/>
          <w:sz w:val="16"/>
          <w:szCs w:val="16"/>
          <w:lang w:val="af-ZA"/>
        </w:rPr>
        <w:t xml:space="preserve"> </w:t>
      </w:r>
      <w:r w:rsidRPr="00DA0244">
        <w:rPr>
          <w:rFonts w:ascii="GHEA Grapalat" w:hAnsi="GHEA Grapalat" w:cs="Sylfaen"/>
          <w:sz w:val="16"/>
          <w:szCs w:val="16"/>
        </w:rPr>
        <w:t>բաժնով</w:t>
      </w:r>
      <w:r w:rsidRPr="00DA0244">
        <w:rPr>
          <w:rFonts w:ascii="GHEA Grapalat" w:hAnsi="GHEA Grapalat" w:cs="Sylfaen"/>
          <w:sz w:val="16"/>
          <w:szCs w:val="16"/>
          <w:lang w:val="af-ZA"/>
        </w:rPr>
        <w:t xml:space="preserve"> </w:t>
      </w:r>
      <w:r w:rsidRPr="00DA0244">
        <w:rPr>
          <w:rFonts w:ascii="GHEA Grapalat" w:hAnsi="GHEA Grapalat" w:cs="Sylfaen"/>
          <w:sz w:val="16"/>
          <w:szCs w:val="16"/>
        </w:rPr>
        <w:t>սահմանված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ժամկետի</w:t>
      </w:r>
      <w:r w:rsidRPr="00DA0244">
        <w:rPr>
          <w:rFonts w:ascii="GHEA Grapalat" w:hAnsi="GHEA Grapalat" w:cs="Sylfaen"/>
          <w:sz w:val="16"/>
          <w:szCs w:val="16"/>
          <w:lang w:val="af-ZA"/>
        </w:rPr>
        <w:t xml:space="preserve"> </w:t>
      </w:r>
      <w:r w:rsidRPr="00DA0244">
        <w:rPr>
          <w:rFonts w:ascii="GHEA Grapalat" w:hAnsi="GHEA Grapalat" w:cs="Sylfaen"/>
          <w:sz w:val="16"/>
          <w:szCs w:val="16"/>
        </w:rPr>
        <w:t>խախտմամբ</w:t>
      </w:r>
      <w:r w:rsidRPr="00DA0244">
        <w:rPr>
          <w:rFonts w:ascii="GHEA Grapalat" w:hAnsi="GHEA Grapalat" w:cs="Sylfaen"/>
          <w:sz w:val="16"/>
          <w:szCs w:val="16"/>
          <w:lang w:val="af-ZA"/>
        </w:rPr>
        <w:t xml:space="preserve">, </w:t>
      </w:r>
      <w:r w:rsidRPr="00DA0244">
        <w:rPr>
          <w:rFonts w:ascii="GHEA Grapalat" w:hAnsi="GHEA Grapalat" w:cs="Sylfaen"/>
          <w:sz w:val="16"/>
          <w:szCs w:val="16"/>
        </w:rPr>
        <w:t>ինչպես</w:t>
      </w:r>
      <w:r w:rsidRPr="00DA0244">
        <w:rPr>
          <w:rFonts w:ascii="GHEA Grapalat" w:hAnsi="GHEA Grapalat" w:cs="Sylfaen"/>
          <w:sz w:val="16"/>
          <w:szCs w:val="16"/>
          <w:lang w:val="af-ZA"/>
        </w:rPr>
        <w:t xml:space="preserve"> </w:t>
      </w:r>
      <w:r w:rsidRPr="00DA0244">
        <w:rPr>
          <w:rFonts w:ascii="GHEA Grapalat" w:hAnsi="GHEA Grapalat" w:cs="Sylfaen"/>
          <w:sz w:val="16"/>
          <w:szCs w:val="16"/>
        </w:rPr>
        <w:t>նաև</w:t>
      </w:r>
      <w:r w:rsidRPr="00DA0244">
        <w:rPr>
          <w:rFonts w:ascii="GHEA Grapalat" w:hAnsi="GHEA Grapalat" w:cs="Sylfaen"/>
          <w:sz w:val="16"/>
          <w:szCs w:val="16"/>
          <w:lang w:val="af-ZA"/>
        </w:rPr>
        <w:t xml:space="preserve">, </w:t>
      </w:r>
      <w:r w:rsidRPr="00DA0244">
        <w:rPr>
          <w:rFonts w:ascii="GHEA Grapalat" w:hAnsi="GHEA Grapalat" w:cs="Sylfaen"/>
          <w:sz w:val="16"/>
          <w:szCs w:val="16"/>
        </w:rPr>
        <w:t>եթե</w:t>
      </w:r>
      <w:r w:rsidRPr="00DA0244">
        <w:rPr>
          <w:rFonts w:ascii="GHEA Grapalat" w:hAnsi="GHEA Grapalat" w:cs="Sylfaen"/>
          <w:sz w:val="16"/>
          <w:szCs w:val="16"/>
          <w:lang w:val="af-ZA"/>
        </w:rPr>
        <w:t xml:space="preserve"> </w:t>
      </w:r>
      <w:r w:rsidRPr="00DA0244">
        <w:rPr>
          <w:rFonts w:ascii="GHEA Grapalat" w:hAnsi="GHEA Grapalat" w:cs="Sylfaen"/>
          <w:sz w:val="16"/>
          <w:szCs w:val="16"/>
        </w:rPr>
        <w:t>հարցումը</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դուրս</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Arial Unicode"/>
          <w:sz w:val="16"/>
          <w:szCs w:val="16"/>
          <w:lang w:val="af-ZA"/>
        </w:rPr>
        <w:t xml:space="preserve"> </w:t>
      </w:r>
      <w:r w:rsidRPr="00DA0244">
        <w:rPr>
          <w:rFonts w:ascii="GHEA Grapalat" w:hAnsi="GHEA Grapalat" w:cs="Arial Unicode"/>
          <w:sz w:val="16"/>
          <w:szCs w:val="16"/>
        </w:rPr>
        <w:t>սույն</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հրավերի</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բովանդակության</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շրջանակից</w:t>
      </w:r>
      <w:r w:rsidRPr="00DA0244">
        <w:rPr>
          <w:rFonts w:ascii="GHEA Grapalat" w:hAnsi="GHEA Grapalat" w:cs="Tahoma"/>
          <w:sz w:val="16"/>
          <w:szCs w:val="16"/>
        </w:rPr>
        <w:t>։</w:t>
      </w:r>
      <w:r w:rsidRPr="00DA0244">
        <w:rPr>
          <w:rFonts w:ascii="GHEA Grapalat" w:hAnsi="GHEA Grapalat" w:cs="Arial Unicode"/>
          <w:sz w:val="16"/>
          <w:szCs w:val="16"/>
          <w:lang w:val="af-ZA"/>
        </w:rPr>
        <w:t xml:space="preserve"> </w:t>
      </w:r>
      <w:r w:rsidRPr="00DA0244">
        <w:rPr>
          <w:rFonts w:ascii="GHEA Grapalat" w:hAnsi="GHEA Grapalat"/>
          <w:sz w:val="16"/>
          <w:szCs w:val="16"/>
        </w:rPr>
        <w:t>Ընդ</w:t>
      </w:r>
      <w:r w:rsidRPr="00DA0244">
        <w:rPr>
          <w:rFonts w:ascii="GHEA Grapalat" w:hAnsi="GHEA Grapalat"/>
          <w:sz w:val="16"/>
          <w:szCs w:val="16"/>
          <w:lang w:val="af-ZA"/>
        </w:rPr>
        <w:t xml:space="preserve"> </w:t>
      </w:r>
      <w:r w:rsidRPr="00DA0244">
        <w:rPr>
          <w:rFonts w:ascii="GHEA Grapalat" w:hAnsi="GHEA Grapalat"/>
          <w:sz w:val="16"/>
          <w:szCs w:val="16"/>
        </w:rPr>
        <w:t>որում</w:t>
      </w:r>
      <w:r w:rsidRPr="00DA0244">
        <w:rPr>
          <w:rFonts w:ascii="GHEA Grapalat" w:hAnsi="GHEA Grapalat"/>
          <w:sz w:val="16"/>
          <w:szCs w:val="16"/>
          <w:lang w:val="af-ZA"/>
        </w:rPr>
        <w:t xml:space="preserve">, </w:t>
      </w:r>
      <w:r w:rsidRPr="00DA0244">
        <w:rPr>
          <w:rFonts w:ascii="GHEA Grapalat" w:hAnsi="GHEA Grapalat"/>
          <w:sz w:val="16"/>
          <w:szCs w:val="16"/>
        </w:rPr>
        <w:t>մասնակիցը</w:t>
      </w:r>
      <w:r w:rsidRPr="00DA0244">
        <w:rPr>
          <w:rFonts w:ascii="GHEA Grapalat" w:hAnsi="GHEA Grapalat"/>
          <w:sz w:val="16"/>
          <w:szCs w:val="16"/>
          <w:lang w:val="af-ZA"/>
        </w:rPr>
        <w:t xml:space="preserve"> </w:t>
      </w:r>
      <w:r w:rsidRPr="00DA0244">
        <w:rPr>
          <w:rFonts w:ascii="GHEA Grapalat" w:hAnsi="GHEA Grapalat"/>
          <w:sz w:val="16"/>
          <w:szCs w:val="16"/>
        </w:rPr>
        <w:t>գրավոր</w:t>
      </w:r>
      <w:r w:rsidRPr="00DA0244">
        <w:rPr>
          <w:rFonts w:ascii="GHEA Grapalat" w:hAnsi="GHEA Grapalat"/>
          <w:sz w:val="16"/>
          <w:szCs w:val="16"/>
          <w:lang w:val="af-ZA"/>
        </w:rPr>
        <w:t xml:space="preserve"> </w:t>
      </w:r>
      <w:r w:rsidRPr="00DA0244">
        <w:rPr>
          <w:rFonts w:ascii="GHEA Grapalat" w:hAnsi="GHEA Grapalat"/>
          <w:sz w:val="16"/>
          <w:szCs w:val="16"/>
        </w:rPr>
        <w:t>ծանուցվում</w:t>
      </w:r>
      <w:r w:rsidRPr="00DA0244">
        <w:rPr>
          <w:rFonts w:ascii="GHEA Grapalat" w:hAnsi="GHEA Grapalat"/>
          <w:sz w:val="16"/>
          <w:szCs w:val="16"/>
          <w:lang w:val="af-ZA"/>
        </w:rPr>
        <w:t xml:space="preserve"> </w:t>
      </w:r>
      <w:r w:rsidRPr="00DA0244">
        <w:rPr>
          <w:rFonts w:ascii="GHEA Grapalat" w:hAnsi="GHEA Grapalat"/>
          <w:sz w:val="16"/>
          <w:szCs w:val="16"/>
        </w:rPr>
        <w:t>է</w:t>
      </w:r>
      <w:r w:rsidRPr="00DA0244">
        <w:rPr>
          <w:rFonts w:ascii="GHEA Grapalat" w:hAnsi="GHEA Grapalat"/>
          <w:sz w:val="16"/>
          <w:szCs w:val="16"/>
          <w:lang w:val="af-ZA"/>
        </w:rPr>
        <w:t xml:space="preserve"> </w:t>
      </w:r>
      <w:r w:rsidRPr="00DA0244">
        <w:rPr>
          <w:rFonts w:ascii="GHEA Grapalat" w:hAnsi="GHEA Grapalat"/>
          <w:sz w:val="16"/>
          <w:szCs w:val="16"/>
        </w:rPr>
        <w:t>պարզաբանում</w:t>
      </w:r>
      <w:r w:rsidRPr="00DA0244">
        <w:rPr>
          <w:rFonts w:ascii="GHEA Grapalat" w:hAnsi="GHEA Grapalat"/>
          <w:sz w:val="16"/>
          <w:szCs w:val="16"/>
          <w:lang w:val="af-ZA"/>
        </w:rPr>
        <w:t xml:space="preserve"> </w:t>
      </w:r>
      <w:r w:rsidRPr="00DA0244">
        <w:rPr>
          <w:rFonts w:ascii="GHEA Grapalat" w:hAnsi="GHEA Grapalat"/>
          <w:sz w:val="16"/>
          <w:szCs w:val="16"/>
        </w:rPr>
        <w:t>չտրամադրելու</w:t>
      </w:r>
      <w:r w:rsidRPr="00DA0244">
        <w:rPr>
          <w:rFonts w:ascii="GHEA Grapalat" w:hAnsi="GHEA Grapalat"/>
          <w:sz w:val="16"/>
          <w:szCs w:val="16"/>
          <w:lang w:val="af-ZA"/>
        </w:rPr>
        <w:t xml:space="preserve"> </w:t>
      </w:r>
      <w:r w:rsidRPr="00DA0244">
        <w:rPr>
          <w:rFonts w:ascii="GHEA Grapalat" w:hAnsi="GHEA Grapalat"/>
          <w:sz w:val="16"/>
          <w:szCs w:val="16"/>
        </w:rPr>
        <w:t>հիմքերի</w:t>
      </w:r>
      <w:r w:rsidRPr="00DA0244">
        <w:rPr>
          <w:rFonts w:ascii="GHEA Grapalat" w:hAnsi="GHEA Grapalat"/>
          <w:sz w:val="16"/>
          <w:szCs w:val="16"/>
          <w:lang w:val="af-ZA"/>
        </w:rPr>
        <w:t xml:space="preserve"> </w:t>
      </w:r>
      <w:r w:rsidRPr="00DA0244">
        <w:rPr>
          <w:rFonts w:ascii="GHEA Grapalat" w:hAnsi="GHEA Grapalat"/>
          <w:sz w:val="16"/>
          <w:szCs w:val="16"/>
        </w:rPr>
        <w:t>մասին</w:t>
      </w:r>
      <w:r w:rsidRPr="00DA0244">
        <w:rPr>
          <w:rFonts w:ascii="GHEA Grapalat" w:hAnsi="GHEA Grapalat"/>
          <w:sz w:val="16"/>
          <w:szCs w:val="16"/>
          <w:lang w:val="af-ZA"/>
        </w:rPr>
        <w:t xml:space="preserve">` </w:t>
      </w:r>
      <w:r w:rsidRPr="00DA0244">
        <w:rPr>
          <w:rFonts w:ascii="GHEA Grapalat" w:hAnsi="GHEA Grapalat" w:cs="Sylfaen"/>
          <w:sz w:val="16"/>
          <w:szCs w:val="16"/>
        </w:rPr>
        <w:t>հարցումը</w:t>
      </w:r>
      <w:r w:rsidRPr="00DA0244">
        <w:rPr>
          <w:rFonts w:ascii="GHEA Grapalat" w:hAnsi="GHEA Grapalat"/>
          <w:sz w:val="16"/>
          <w:szCs w:val="16"/>
          <w:lang w:val="af-ZA"/>
        </w:rPr>
        <w:t xml:space="preserve"> </w:t>
      </w:r>
      <w:r w:rsidRPr="00DA0244">
        <w:rPr>
          <w:rFonts w:ascii="GHEA Grapalat" w:hAnsi="GHEA Grapalat" w:cs="Sylfaen"/>
          <w:sz w:val="16"/>
          <w:szCs w:val="16"/>
        </w:rPr>
        <w:t>ստանալու</w:t>
      </w:r>
      <w:r w:rsidRPr="00DA0244">
        <w:rPr>
          <w:rFonts w:ascii="GHEA Grapalat" w:hAnsi="GHEA Grapalat"/>
          <w:sz w:val="16"/>
          <w:szCs w:val="16"/>
          <w:lang w:val="af-ZA"/>
        </w:rPr>
        <w:t xml:space="preserve"> </w:t>
      </w:r>
      <w:r w:rsidRPr="00DA0244">
        <w:rPr>
          <w:rFonts w:ascii="GHEA Grapalat" w:hAnsi="GHEA Grapalat" w:cs="Sylfaen"/>
          <w:sz w:val="16"/>
          <w:szCs w:val="16"/>
        </w:rPr>
        <w:t>օրվան</w:t>
      </w:r>
      <w:r w:rsidRPr="00DA0244">
        <w:rPr>
          <w:rFonts w:ascii="GHEA Grapalat" w:hAnsi="GHEA Grapalat"/>
          <w:sz w:val="16"/>
          <w:szCs w:val="16"/>
          <w:lang w:val="af-ZA"/>
        </w:rPr>
        <w:t xml:space="preserve"> </w:t>
      </w:r>
      <w:r w:rsidRPr="00DA0244">
        <w:rPr>
          <w:rFonts w:ascii="GHEA Grapalat" w:hAnsi="GHEA Grapalat" w:cs="Sylfaen"/>
          <w:sz w:val="16"/>
          <w:szCs w:val="16"/>
        </w:rPr>
        <w:t>հաջորդող</w:t>
      </w:r>
      <w:r w:rsidRPr="00DA0244">
        <w:rPr>
          <w:rFonts w:ascii="GHEA Grapalat" w:hAnsi="GHEA Grapalat"/>
          <w:sz w:val="16"/>
          <w:szCs w:val="16"/>
          <w:lang w:val="af-ZA"/>
        </w:rPr>
        <w:t xml:space="preserve"> </w:t>
      </w:r>
      <w:r w:rsidRPr="00DA0244">
        <w:rPr>
          <w:rFonts w:ascii="GHEA Grapalat" w:hAnsi="GHEA Grapalat" w:cs="Sylfaen"/>
          <w:sz w:val="16"/>
          <w:szCs w:val="16"/>
        </w:rPr>
        <w:t>երկու</w:t>
      </w:r>
      <w:r w:rsidRPr="00DA0244">
        <w:rPr>
          <w:rFonts w:ascii="GHEA Grapalat" w:hAnsi="GHEA Grapalat" w:cs="Sylfaen"/>
          <w:sz w:val="16"/>
          <w:szCs w:val="16"/>
          <w:lang w:val="af-ZA"/>
        </w:rPr>
        <w:t xml:space="preserve"> </w:t>
      </w:r>
      <w:r w:rsidRPr="00DA0244">
        <w:rPr>
          <w:rFonts w:ascii="GHEA Grapalat" w:hAnsi="GHEA Grapalat" w:cs="Sylfaen"/>
          <w:sz w:val="16"/>
          <w:szCs w:val="16"/>
        </w:rPr>
        <w:t>օրացուցային</w:t>
      </w:r>
      <w:r w:rsidRPr="00DA0244">
        <w:rPr>
          <w:rFonts w:ascii="GHEA Grapalat" w:hAnsi="GHEA Grapalat"/>
          <w:sz w:val="16"/>
          <w:szCs w:val="16"/>
          <w:lang w:val="af-ZA"/>
        </w:rPr>
        <w:t xml:space="preserve"> </w:t>
      </w:r>
      <w:r w:rsidRPr="00DA0244">
        <w:rPr>
          <w:rFonts w:ascii="GHEA Grapalat" w:hAnsi="GHEA Grapalat" w:cs="Sylfaen"/>
          <w:sz w:val="16"/>
          <w:szCs w:val="16"/>
        </w:rPr>
        <w:t>օրվա</w:t>
      </w:r>
      <w:r w:rsidRPr="00DA0244">
        <w:rPr>
          <w:rFonts w:ascii="GHEA Grapalat" w:hAnsi="GHEA Grapalat"/>
          <w:sz w:val="16"/>
          <w:szCs w:val="16"/>
          <w:lang w:val="af-ZA"/>
        </w:rPr>
        <w:t xml:space="preserve"> </w:t>
      </w:r>
      <w:r w:rsidRPr="00DA0244">
        <w:rPr>
          <w:rFonts w:ascii="GHEA Grapalat" w:hAnsi="GHEA Grapalat" w:cs="Sylfaen"/>
          <w:sz w:val="16"/>
          <w:szCs w:val="16"/>
        </w:rPr>
        <w:t>ընթացքում</w:t>
      </w:r>
      <w:r w:rsidRPr="00DA0244">
        <w:rPr>
          <w:rFonts w:ascii="GHEA Grapalat" w:hAnsi="GHEA Grapalat"/>
          <w:sz w:val="16"/>
          <w:szCs w:val="16"/>
          <w:lang w:val="af-ZA"/>
        </w:rPr>
        <w:t>:</w:t>
      </w:r>
    </w:p>
    <w:p w:rsidR="00203F6B" w:rsidRPr="00DA0244" w:rsidRDefault="00203F6B" w:rsidP="00203F6B">
      <w:pPr>
        <w:autoSpaceDE w:val="0"/>
        <w:autoSpaceDN w:val="0"/>
        <w:adjustRightInd w:val="0"/>
        <w:ind w:firstLine="567"/>
        <w:jc w:val="both"/>
        <w:rPr>
          <w:rFonts w:ascii="GHEA Grapalat" w:hAnsi="GHEA Grapalat" w:cs="Arial Unicode"/>
          <w:sz w:val="16"/>
          <w:szCs w:val="16"/>
          <w:lang w:val="af-ZA"/>
        </w:rPr>
      </w:pPr>
      <w:r w:rsidRPr="00DA0244">
        <w:rPr>
          <w:rFonts w:ascii="GHEA Grapalat" w:hAnsi="GHEA Grapalat" w:cs="Arial Unicode"/>
          <w:sz w:val="16"/>
          <w:szCs w:val="16"/>
          <w:lang w:val="af-ZA"/>
        </w:rPr>
        <w:t xml:space="preserve">3.4 </w:t>
      </w:r>
      <w:r w:rsidRPr="00DA0244">
        <w:rPr>
          <w:rFonts w:ascii="GHEA Grapalat" w:hAnsi="GHEA Grapalat" w:cs="Sylfaen"/>
          <w:sz w:val="16"/>
          <w:szCs w:val="16"/>
          <w:lang w:val="ru-RU"/>
        </w:rPr>
        <w:t>Հայտերի</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ներկայացման</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վերջնաժամկետը</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լրանալուց</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առնվազն</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հինգ</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օրացուցային</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օր</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առաջ</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հրավերում</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կարող</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են</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կատարվել</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փոփոխություններ</w:t>
      </w:r>
      <w:r w:rsidRPr="00DA0244">
        <w:rPr>
          <w:rFonts w:ascii="GHEA Grapalat" w:hAnsi="GHEA Grapalat" w:cs="Tahoma"/>
          <w:sz w:val="16"/>
          <w:szCs w:val="16"/>
        </w:rPr>
        <w:t>։</w:t>
      </w:r>
      <w:r w:rsidRPr="00DA0244">
        <w:rPr>
          <w:rFonts w:ascii="GHEA Grapalat" w:hAnsi="GHEA Grapalat" w:cs="Arial Unicode"/>
          <w:sz w:val="16"/>
          <w:szCs w:val="16"/>
          <w:lang w:val="af-ZA"/>
        </w:rPr>
        <w:t xml:space="preserve"> </w:t>
      </w:r>
      <w:r w:rsidRPr="00DA0244">
        <w:rPr>
          <w:rFonts w:ascii="GHEA Grapalat" w:hAnsi="GHEA Grapalat" w:cs="Sylfaen"/>
          <w:sz w:val="16"/>
          <w:szCs w:val="16"/>
        </w:rPr>
        <w:t>Փ</w:t>
      </w:r>
      <w:r w:rsidRPr="00DA0244">
        <w:rPr>
          <w:rFonts w:ascii="GHEA Grapalat" w:hAnsi="GHEA Grapalat" w:cs="Sylfaen"/>
          <w:sz w:val="16"/>
          <w:szCs w:val="16"/>
          <w:lang w:val="ru-RU"/>
        </w:rPr>
        <w:t>ոփոխություն</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կատարելու</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օրվան</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հաջորդող</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երեք</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օրացուցային</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օրվա</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ընթացքում</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փոփոխություն</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կատարելու</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դրանք</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տրամադրելու</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պայմանների</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մասին</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հայտարարություն</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հրապարակվում</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տեղեկագրում</w:t>
      </w:r>
      <w:r w:rsidRPr="00DA0244" w:rsidDel="00781688">
        <w:rPr>
          <w:rFonts w:ascii="GHEA Grapalat" w:hAnsi="GHEA Grapalat" w:cs="Arial Unicode"/>
          <w:sz w:val="16"/>
          <w:szCs w:val="16"/>
          <w:lang w:val="af-ZA"/>
        </w:rPr>
        <w:t xml:space="preserve"> </w:t>
      </w:r>
      <w:r w:rsidRPr="00DA0244">
        <w:rPr>
          <w:rFonts w:ascii="GHEA Grapalat" w:hAnsi="GHEA Grapalat" w:cs="Tahoma"/>
          <w:sz w:val="16"/>
          <w:szCs w:val="16"/>
        </w:rPr>
        <w:t>։</w:t>
      </w:r>
      <w:r w:rsidRPr="00DA0244">
        <w:rPr>
          <w:rFonts w:ascii="GHEA Grapalat" w:hAnsi="GHEA Grapalat" w:cs="Arial Unicode"/>
          <w:sz w:val="16"/>
          <w:szCs w:val="16"/>
          <w:lang w:val="af-ZA"/>
        </w:rPr>
        <w:t xml:space="preserve"> </w:t>
      </w:r>
    </w:p>
    <w:p w:rsidR="00203F6B" w:rsidRPr="00DA0244" w:rsidRDefault="00203F6B" w:rsidP="00203F6B">
      <w:pPr>
        <w:autoSpaceDE w:val="0"/>
        <w:autoSpaceDN w:val="0"/>
        <w:adjustRightInd w:val="0"/>
        <w:ind w:firstLine="567"/>
        <w:jc w:val="both"/>
        <w:rPr>
          <w:rFonts w:ascii="GHEA Grapalat" w:hAnsi="GHEA Grapalat" w:cs="Arial Unicode"/>
          <w:sz w:val="16"/>
          <w:szCs w:val="16"/>
          <w:lang w:val="af-ZA"/>
        </w:rPr>
      </w:pPr>
      <w:r w:rsidRPr="00DA0244">
        <w:rPr>
          <w:rFonts w:ascii="GHEA Grapalat" w:hAnsi="GHEA Grapalat" w:cs="Arial Unicode"/>
          <w:sz w:val="16"/>
          <w:szCs w:val="16"/>
          <w:lang w:val="af-ZA"/>
        </w:rPr>
        <w:t xml:space="preserve">3.5 </w:t>
      </w:r>
      <w:r w:rsidRPr="00DA0244">
        <w:rPr>
          <w:rFonts w:ascii="GHEA Grapalat" w:hAnsi="GHEA Grapalat" w:cs="Sylfaen"/>
          <w:sz w:val="16"/>
          <w:szCs w:val="16"/>
        </w:rPr>
        <w:t>Հ</w:t>
      </w:r>
      <w:r w:rsidRPr="00DA0244">
        <w:rPr>
          <w:rFonts w:ascii="GHEA Grapalat" w:hAnsi="GHEA Grapalat" w:cs="Sylfaen"/>
          <w:sz w:val="16"/>
          <w:szCs w:val="16"/>
          <w:lang w:val="ru-RU"/>
        </w:rPr>
        <w:t>րավերում</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փոփոխություններ</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կատարվելու</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դեպքում</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հայտերը</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ներկայացնելու</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վերջնաժամկետը</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հաշվվում</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այդ</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փոփոխությունների</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մասին</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տեղեկագրում</w:t>
      </w:r>
      <w:r w:rsidRPr="00DA0244">
        <w:rPr>
          <w:rFonts w:ascii="GHEA Grapalat" w:hAnsi="GHEA Grapalat" w:cs="Arial"/>
          <w:sz w:val="16"/>
          <w:szCs w:val="16"/>
          <w:lang w:val="af-ZA"/>
        </w:rPr>
        <w:t xml:space="preserve"> </w:t>
      </w:r>
      <w:r w:rsidRPr="00DA0244">
        <w:rPr>
          <w:rFonts w:ascii="GHEA Grapalat" w:hAnsi="GHEA Grapalat" w:cs="Sylfaen"/>
          <w:sz w:val="16"/>
          <w:szCs w:val="16"/>
          <w:lang w:val="ru-RU"/>
        </w:rPr>
        <w:t>հայտարարության</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հրապարակման</w:t>
      </w:r>
      <w:r w:rsidRPr="00DA0244">
        <w:rPr>
          <w:rFonts w:ascii="GHEA Grapalat" w:hAnsi="GHEA Grapalat" w:cs="Arial Unicode"/>
          <w:sz w:val="16"/>
          <w:szCs w:val="16"/>
          <w:lang w:val="af-ZA"/>
        </w:rPr>
        <w:t xml:space="preserve"> </w:t>
      </w:r>
      <w:r w:rsidRPr="00DA0244">
        <w:rPr>
          <w:rFonts w:ascii="GHEA Grapalat" w:hAnsi="GHEA Grapalat" w:cs="Sylfaen"/>
          <w:sz w:val="16"/>
          <w:szCs w:val="16"/>
          <w:lang w:val="ru-RU"/>
        </w:rPr>
        <w:t>օրվանից</w:t>
      </w:r>
      <w:r w:rsidRPr="00DA0244">
        <w:rPr>
          <w:rFonts w:ascii="GHEA Grapalat" w:hAnsi="GHEA Grapalat" w:cs="Tahoma"/>
          <w:sz w:val="16"/>
          <w:szCs w:val="16"/>
          <w:lang w:val="ru-RU"/>
        </w:rPr>
        <w:t>։</w:t>
      </w:r>
      <w:r w:rsidRPr="00DA0244">
        <w:rPr>
          <w:rFonts w:ascii="GHEA Grapalat" w:hAnsi="GHEA Grapalat" w:cs="Arial Unicode"/>
          <w:sz w:val="16"/>
          <w:szCs w:val="16"/>
          <w:lang w:val="af-ZA"/>
        </w:rPr>
        <w:t xml:space="preserve"> </w:t>
      </w:r>
    </w:p>
    <w:p w:rsidR="00203F6B" w:rsidRPr="00DA0244" w:rsidRDefault="00203F6B" w:rsidP="00203F6B">
      <w:pPr>
        <w:jc w:val="center"/>
        <w:rPr>
          <w:rFonts w:ascii="GHEA Grapalat" w:hAnsi="GHEA Grapalat"/>
          <w:b/>
          <w:sz w:val="16"/>
          <w:szCs w:val="16"/>
          <w:lang w:val="af-ZA"/>
        </w:rPr>
      </w:pPr>
    </w:p>
    <w:p w:rsidR="00203F6B" w:rsidRPr="00DA0244" w:rsidRDefault="00203F6B" w:rsidP="00203F6B">
      <w:pPr>
        <w:jc w:val="center"/>
        <w:rPr>
          <w:rFonts w:ascii="GHEA Grapalat" w:hAnsi="GHEA Grapalat"/>
          <w:b/>
          <w:sz w:val="16"/>
          <w:szCs w:val="16"/>
          <w:lang w:val="af-ZA"/>
        </w:rPr>
      </w:pPr>
    </w:p>
    <w:p w:rsidR="00203F6B" w:rsidRPr="00DA0244" w:rsidRDefault="00203F6B" w:rsidP="00203F6B">
      <w:pPr>
        <w:jc w:val="center"/>
        <w:rPr>
          <w:rFonts w:ascii="GHEA Grapalat" w:hAnsi="GHEA Grapalat" w:cs="Arial"/>
          <w:b/>
          <w:sz w:val="16"/>
          <w:szCs w:val="16"/>
          <w:lang w:val="af-ZA"/>
        </w:rPr>
      </w:pPr>
      <w:r w:rsidRPr="00DA0244">
        <w:rPr>
          <w:rFonts w:ascii="GHEA Grapalat" w:hAnsi="GHEA Grapalat"/>
          <w:b/>
          <w:sz w:val="16"/>
          <w:szCs w:val="16"/>
          <w:lang w:val="af-ZA"/>
        </w:rPr>
        <w:t xml:space="preserve">4.  </w:t>
      </w:r>
      <w:r w:rsidRPr="00DA0244">
        <w:rPr>
          <w:rFonts w:ascii="GHEA Grapalat" w:hAnsi="GHEA Grapalat" w:cs="Sylfaen"/>
          <w:b/>
          <w:sz w:val="16"/>
          <w:szCs w:val="16"/>
        </w:rPr>
        <w:t>ՀԱՅՏԸ</w:t>
      </w:r>
      <w:r w:rsidRPr="00DA0244">
        <w:rPr>
          <w:rFonts w:ascii="GHEA Grapalat" w:hAnsi="GHEA Grapalat" w:cs="Arial"/>
          <w:b/>
          <w:sz w:val="16"/>
          <w:szCs w:val="16"/>
          <w:lang w:val="af-ZA"/>
        </w:rPr>
        <w:t xml:space="preserve"> </w:t>
      </w:r>
      <w:r w:rsidRPr="00DA0244">
        <w:rPr>
          <w:rFonts w:ascii="GHEA Grapalat" w:hAnsi="GHEA Grapalat" w:cs="Sylfaen"/>
          <w:b/>
          <w:sz w:val="16"/>
          <w:szCs w:val="16"/>
        </w:rPr>
        <w:t>ՆԵՐԿԱՅԱՑՆԵԼՈՒ</w:t>
      </w:r>
      <w:r w:rsidRPr="00DA0244">
        <w:rPr>
          <w:rFonts w:ascii="GHEA Grapalat" w:hAnsi="GHEA Grapalat" w:cs="Arial"/>
          <w:b/>
          <w:sz w:val="16"/>
          <w:szCs w:val="16"/>
          <w:lang w:val="af-ZA"/>
        </w:rPr>
        <w:t xml:space="preserve"> </w:t>
      </w:r>
      <w:r w:rsidRPr="00DA0244">
        <w:rPr>
          <w:rFonts w:ascii="GHEA Grapalat" w:hAnsi="GHEA Grapalat" w:cs="Sylfaen"/>
          <w:b/>
          <w:sz w:val="16"/>
          <w:szCs w:val="16"/>
        </w:rPr>
        <w:t>ԿԱՐԳԸ</w:t>
      </w:r>
    </w:p>
    <w:p w:rsidR="00203F6B" w:rsidRPr="00DA0244" w:rsidRDefault="00203F6B" w:rsidP="00203F6B">
      <w:pPr>
        <w:jc w:val="center"/>
        <w:rPr>
          <w:rFonts w:ascii="GHEA Grapalat" w:hAnsi="GHEA Grapalat"/>
          <w:b/>
          <w:sz w:val="16"/>
          <w:szCs w:val="16"/>
          <w:lang w:val="af-ZA"/>
        </w:rPr>
      </w:pPr>
      <w:r w:rsidRPr="00DA0244">
        <w:rPr>
          <w:rFonts w:ascii="GHEA Grapalat" w:hAnsi="GHEA Grapalat"/>
          <w:b/>
          <w:sz w:val="16"/>
          <w:szCs w:val="16"/>
          <w:lang w:val="af-ZA"/>
        </w:rPr>
        <w:t xml:space="preserve">  </w:t>
      </w:r>
    </w:p>
    <w:p w:rsidR="00203F6B" w:rsidRPr="00DA0244" w:rsidRDefault="00203F6B" w:rsidP="00203F6B">
      <w:pPr>
        <w:ind w:firstLine="567"/>
        <w:jc w:val="both"/>
        <w:rPr>
          <w:rFonts w:ascii="GHEA Grapalat" w:hAnsi="GHEA Grapalat"/>
          <w:sz w:val="16"/>
          <w:szCs w:val="16"/>
          <w:lang w:val="af-ZA"/>
        </w:rPr>
      </w:pPr>
      <w:r w:rsidRPr="00DA0244">
        <w:rPr>
          <w:rFonts w:ascii="GHEA Grapalat" w:hAnsi="GHEA Grapalat"/>
          <w:sz w:val="16"/>
          <w:szCs w:val="16"/>
          <w:lang w:val="af-ZA"/>
        </w:rPr>
        <w:t>4</w:t>
      </w:r>
      <w:r w:rsidRPr="00DA0244">
        <w:rPr>
          <w:rFonts w:ascii="GHEA Grapalat" w:hAnsi="GHEA Grapalat" w:cs="Sylfaen"/>
          <w:sz w:val="16"/>
          <w:szCs w:val="16"/>
          <w:lang w:val="af-ZA"/>
        </w:rPr>
        <w:t xml:space="preserve">.1 </w:t>
      </w:r>
      <w:r w:rsidRPr="00DA0244">
        <w:rPr>
          <w:rFonts w:ascii="GHEA Grapalat" w:hAnsi="GHEA Grapalat" w:cs="Sylfaen"/>
          <w:sz w:val="16"/>
          <w:szCs w:val="16"/>
          <w:lang w:val="ru-RU"/>
        </w:rPr>
        <w:t>Սույն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ընթացակարգին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մասնակցելու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համար</w:t>
      </w:r>
      <w:r w:rsidRPr="00DA0244">
        <w:rPr>
          <w:rFonts w:ascii="GHEA Grapalat" w:hAnsi="GHEA Grapalat" w:cs="Sylfaen"/>
          <w:sz w:val="16"/>
          <w:szCs w:val="16"/>
          <w:lang w:val="af-ZA"/>
        </w:rPr>
        <w:t xml:space="preserve"> </w:t>
      </w:r>
      <w:r w:rsidRPr="00DA0244">
        <w:rPr>
          <w:rFonts w:ascii="GHEA Grapalat" w:hAnsi="GHEA Grapalat" w:cs="Sylfaen"/>
          <w:sz w:val="16"/>
          <w:szCs w:val="16"/>
        </w:rPr>
        <w:t>մ</w:t>
      </w:r>
      <w:r w:rsidRPr="00DA0244">
        <w:rPr>
          <w:rFonts w:ascii="GHEA Grapalat" w:hAnsi="GHEA Grapalat" w:cs="Sylfaen"/>
          <w:sz w:val="16"/>
          <w:szCs w:val="16"/>
          <w:lang w:val="ru-RU"/>
        </w:rPr>
        <w:t>ասնակիցը</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հանձնաժողովին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ներկայացնում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է</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հայտ</w:t>
      </w:r>
      <w:r w:rsidRPr="00DA0244">
        <w:rPr>
          <w:rFonts w:ascii="GHEA Grapalat" w:hAnsi="GHEA Grapalat" w:cs="Tahoma"/>
          <w:sz w:val="16"/>
          <w:szCs w:val="16"/>
          <w:lang w:val="ru-RU"/>
        </w:rPr>
        <w:t>։</w:t>
      </w:r>
      <w:r w:rsidRPr="00DA0244">
        <w:rPr>
          <w:rFonts w:ascii="GHEA Grapalat" w:hAnsi="GHEA Grapalat"/>
          <w:sz w:val="16"/>
          <w:szCs w:val="16"/>
          <w:lang w:val="af-ZA"/>
        </w:rPr>
        <w:t xml:space="preserve"> </w:t>
      </w:r>
      <w:r w:rsidRPr="00DA0244">
        <w:rPr>
          <w:rFonts w:ascii="GHEA Grapalat" w:hAnsi="GHEA Grapalat" w:cs="Sylfaen"/>
          <w:sz w:val="16"/>
          <w:szCs w:val="16"/>
        </w:rPr>
        <w:t>Հայտը</w:t>
      </w:r>
      <w:r w:rsidRPr="00DA0244">
        <w:rPr>
          <w:rFonts w:ascii="GHEA Grapalat" w:hAnsi="GHEA Grapalat" w:cs="Sylfaen"/>
          <w:sz w:val="16"/>
          <w:szCs w:val="16"/>
          <w:lang w:val="af-ZA"/>
        </w:rPr>
        <w:t xml:space="preserve"> </w:t>
      </w:r>
      <w:r w:rsidRPr="00DA0244">
        <w:rPr>
          <w:rFonts w:ascii="GHEA Grapalat" w:hAnsi="GHEA Grapalat" w:cs="Sylfaen"/>
          <w:sz w:val="16"/>
          <w:szCs w:val="16"/>
        </w:rPr>
        <w:t>սույն</w:t>
      </w:r>
      <w:r w:rsidRPr="00DA0244">
        <w:rPr>
          <w:rFonts w:ascii="GHEA Grapalat" w:hAnsi="GHEA Grapalat" w:cs="Sylfaen"/>
          <w:sz w:val="16"/>
          <w:szCs w:val="16"/>
          <w:lang w:val="af-ZA"/>
        </w:rPr>
        <w:t xml:space="preserve"> </w:t>
      </w:r>
      <w:r w:rsidRPr="00DA0244">
        <w:rPr>
          <w:rFonts w:ascii="GHEA Grapalat" w:hAnsi="GHEA Grapalat" w:cs="Sylfaen"/>
          <w:sz w:val="16"/>
          <w:szCs w:val="16"/>
        </w:rPr>
        <w:t>հրավերի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հիման</w:t>
      </w:r>
      <w:r w:rsidRPr="00DA0244">
        <w:rPr>
          <w:rFonts w:ascii="GHEA Grapalat" w:hAnsi="GHEA Grapalat" w:cs="Sylfaen"/>
          <w:sz w:val="16"/>
          <w:szCs w:val="16"/>
          <w:lang w:val="af-ZA"/>
        </w:rPr>
        <w:t xml:space="preserve"> </w:t>
      </w:r>
      <w:r w:rsidRPr="00DA0244">
        <w:rPr>
          <w:rFonts w:ascii="GHEA Grapalat" w:hAnsi="GHEA Grapalat" w:cs="Sylfaen"/>
          <w:sz w:val="16"/>
          <w:szCs w:val="16"/>
        </w:rPr>
        <w:t>վրա</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մասնակցի</w:t>
      </w:r>
      <w:r w:rsidRPr="00DA0244">
        <w:rPr>
          <w:rFonts w:ascii="GHEA Grapalat" w:hAnsi="GHEA Grapalat" w:cs="Sylfaen"/>
          <w:sz w:val="16"/>
          <w:szCs w:val="16"/>
          <w:lang w:val="af-ZA"/>
        </w:rPr>
        <w:t xml:space="preserve"> </w:t>
      </w:r>
      <w:r w:rsidRPr="00DA0244">
        <w:rPr>
          <w:rFonts w:ascii="GHEA Grapalat" w:hAnsi="GHEA Grapalat" w:cs="Sylfaen"/>
          <w:sz w:val="16"/>
          <w:szCs w:val="16"/>
        </w:rPr>
        <w:t>կողմից</w:t>
      </w:r>
      <w:r w:rsidRPr="00DA0244">
        <w:rPr>
          <w:rFonts w:ascii="GHEA Grapalat" w:hAnsi="GHEA Grapalat" w:cs="Sylfaen"/>
          <w:sz w:val="16"/>
          <w:szCs w:val="16"/>
          <w:lang w:val="af-ZA"/>
        </w:rPr>
        <w:t xml:space="preserve"> </w:t>
      </w:r>
      <w:r w:rsidRPr="00DA0244">
        <w:rPr>
          <w:rFonts w:ascii="GHEA Grapalat" w:hAnsi="GHEA Grapalat" w:cs="Sylfaen"/>
          <w:sz w:val="16"/>
          <w:szCs w:val="16"/>
        </w:rPr>
        <w:t>ներկայացվող</w:t>
      </w:r>
      <w:r w:rsidRPr="00DA0244">
        <w:rPr>
          <w:rFonts w:ascii="GHEA Grapalat" w:hAnsi="GHEA Grapalat" w:cs="Sylfaen"/>
          <w:sz w:val="16"/>
          <w:szCs w:val="16"/>
          <w:lang w:val="af-ZA"/>
        </w:rPr>
        <w:t xml:space="preserve"> </w:t>
      </w:r>
      <w:r w:rsidRPr="00DA0244">
        <w:rPr>
          <w:rFonts w:ascii="GHEA Grapalat" w:hAnsi="GHEA Grapalat" w:cs="Sylfaen"/>
          <w:sz w:val="16"/>
          <w:szCs w:val="16"/>
        </w:rPr>
        <w:t>առաջարկն</w:t>
      </w:r>
      <w:r w:rsidRPr="00DA0244">
        <w:rPr>
          <w:rFonts w:ascii="GHEA Grapalat" w:hAnsi="GHEA Grapalat" w:cs="Sylfaen"/>
          <w:sz w:val="16"/>
          <w:szCs w:val="16"/>
          <w:lang w:val="af-ZA"/>
        </w:rPr>
        <w:t xml:space="preserve"> </w:t>
      </w:r>
      <w:r w:rsidRPr="00DA0244">
        <w:rPr>
          <w:rFonts w:ascii="GHEA Grapalat" w:hAnsi="GHEA Grapalat" w:cs="Sylfaen"/>
          <w:sz w:val="16"/>
          <w:szCs w:val="16"/>
        </w:rPr>
        <w:t>է</w:t>
      </w:r>
      <w:r w:rsidRPr="00DA0244">
        <w:rPr>
          <w:rFonts w:ascii="GHEA Grapalat" w:hAnsi="GHEA Grapalat" w:cs="Sylfaen"/>
          <w:sz w:val="16"/>
          <w:szCs w:val="16"/>
          <w:lang w:val="af-ZA"/>
        </w:rPr>
        <w:t>:</w:t>
      </w:r>
    </w:p>
    <w:p w:rsidR="00203F6B" w:rsidRPr="00DA0244" w:rsidRDefault="00203F6B" w:rsidP="00203F6B">
      <w:pPr>
        <w:pStyle w:val="23"/>
        <w:spacing w:line="240" w:lineRule="auto"/>
        <w:ind w:firstLine="567"/>
        <w:rPr>
          <w:rFonts w:ascii="GHEA Grapalat" w:hAnsi="GHEA Grapalat" w:cs="Sylfaen"/>
          <w:sz w:val="16"/>
          <w:szCs w:val="16"/>
        </w:rPr>
      </w:pPr>
      <w:r w:rsidRPr="00DA0244">
        <w:rPr>
          <w:rFonts w:ascii="GHEA Grapalat" w:hAnsi="GHEA Grapalat" w:cs="Sylfaen"/>
          <w:sz w:val="16"/>
          <w:szCs w:val="16"/>
          <w:lang w:val="en-US"/>
        </w:rPr>
        <w:t>Հ</w:t>
      </w:r>
      <w:r w:rsidRPr="00DA0244">
        <w:rPr>
          <w:rFonts w:ascii="GHEA Grapalat" w:hAnsi="GHEA Grapalat" w:cs="Sylfaen"/>
          <w:sz w:val="16"/>
          <w:szCs w:val="16"/>
          <w:lang w:val="ru-RU"/>
        </w:rPr>
        <w:t>այտը</w:t>
      </w:r>
      <w:r w:rsidRPr="00DA0244">
        <w:rPr>
          <w:rFonts w:ascii="GHEA Grapalat" w:hAnsi="GHEA Grapalat" w:cs="Sylfaen"/>
          <w:sz w:val="16"/>
          <w:szCs w:val="16"/>
        </w:rPr>
        <w:t xml:space="preserve"> </w:t>
      </w:r>
      <w:r w:rsidRPr="00DA0244">
        <w:rPr>
          <w:rFonts w:ascii="GHEA Grapalat" w:hAnsi="GHEA Grapalat" w:cs="Sylfaen"/>
          <w:sz w:val="16"/>
          <w:szCs w:val="16"/>
          <w:lang w:val="ru-RU"/>
        </w:rPr>
        <w:t>ներկայացվում</w:t>
      </w:r>
      <w:r w:rsidRPr="00DA0244">
        <w:rPr>
          <w:rFonts w:ascii="GHEA Grapalat" w:hAnsi="GHEA Grapalat" w:cs="Sylfaen"/>
          <w:sz w:val="16"/>
          <w:szCs w:val="16"/>
        </w:rPr>
        <w:t xml:space="preserve"> </w:t>
      </w:r>
      <w:r w:rsidRPr="00DA0244">
        <w:rPr>
          <w:rFonts w:ascii="GHEA Grapalat" w:hAnsi="GHEA Grapalat" w:cs="Sylfaen"/>
          <w:sz w:val="16"/>
          <w:szCs w:val="16"/>
          <w:lang w:val="en-US"/>
        </w:rPr>
        <w:t>է</w:t>
      </w:r>
      <w:r w:rsidRPr="00DA0244">
        <w:rPr>
          <w:rFonts w:ascii="GHEA Grapalat" w:hAnsi="GHEA Grapalat" w:cs="Sylfaen"/>
          <w:sz w:val="16"/>
          <w:szCs w:val="16"/>
        </w:rPr>
        <w:t xml:space="preserve"> </w:t>
      </w:r>
      <w:r w:rsidRPr="00DA0244">
        <w:rPr>
          <w:rFonts w:ascii="GHEA Grapalat" w:hAnsi="GHEA Grapalat" w:cs="Sylfaen"/>
          <w:sz w:val="16"/>
          <w:szCs w:val="16"/>
          <w:lang w:val="ru-RU"/>
        </w:rPr>
        <w:t>մինչև</w:t>
      </w:r>
      <w:r w:rsidRPr="00DA0244">
        <w:rPr>
          <w:rFonts w:ascii="GHEA Grapalat" w:hAnsi="GHEA Grapalat" w:cs="Sylfaen"/>
          <w:sz w:val="16"/>
          <w:szCs w:val="16"/>
        </w:rPr>
        <w:t xml:space="preserve"> </w:t>
      </w:r>
      <w:r w:rsidRPr="00DA0244">
        <w:rPr>
          <w:rFonts w:ascii="GHEA Grapalat" w:hAnsi="GHEA Grapalat" w:cs="Sylfaen"/>
          <w:sz w:val="16"/>
          <w:szCs w:val="16"/>
          <w:lang w:val="ru-RU"/>
        </w:rPr>
        <w:t>դրա</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համար</w:t>
      </w:r>
      <w:r w:rsidRPr="00DA0244">
        <w:rPr>
          <w:rFonts w:ascii="GHEA Grapalat" w:hAnsi="GHEA Grapalat" w:cs="Sylfaen"/>
          <w:sz w:val="16"/>
          <w:szCs w:val="16"/>
        </w:rPr>
        <w:t xml:space="preserve"> </w:t>
      </w:r>
      <w:r w:rsidRPr="00DA0244">
        <w:rPr>
          <w:rFonts w:ascii="GHEA Grapalat" w:hAnsi="GHEA Grapalat" w:cs="Sylfaen"/>
          <w:sz w:val="16"/>
          <w:szCs w:val="16"/>
          <w:lang w:val="ru-RU"/>
        </w:rPr>
        <w:t>սույն</w:t>
      </w:r>
      <w:r w:rsidRPr="00DA0244">
        <w:rPr>
          <w:rFonts w:ascii="GHEA Grapalat" w:hAnsi="GHEA Grapalat" w:cs="Sylfaen"/>
          <w:sz w:val="16"/>
          <w:szCs w:val="16"/>
        </w:rPr>
        <w:t xml:space="preserve"> </w:t>
      </w:r>
      <w:r w:rsidRPr="00DA0244">
        <w:rPr>
          <w:rFonts w:ascii="GHEA Grapalat" w:hAnsi="GHEA Grapalat" w:cs="Sylfaen"/>
          <w:sz w:val="16"/>
          <w:szCs w:val="16"/>
          <w:lang w:val="ru-RU"/>
        </w:rPr>
        <w:t>հրավերով</w:t>
      </w:r>
      <w:r w:rsidRPr="00DA0244">
        <w:rPr>
          <w:rFonts w:ascii="GHEA Grapalat" w:hAnsi="GHEA Grapalat" w:cs="Sylfaen"/>
          <w:sz w:val="16"/>
          <w:szCs w:val="16"/>
        </w:rPr>
        <w:t xml:space="preserve"> </w:t>
      </w:r>
      <w:r w:rsidRPr="00DA0244">
        <w:rPr>
          <w:rFonts w:ascii="GHEA Grapalat" w:hAnsi="GHEA Grapalat" w:cs="Sylfaen"/>
          <w:sz w:val="16"/>
          <w:szCs w:val="16"/>
          <w:lang w:val="ru-RU"/>
        </w:rPr>
        <w:t>սահմանված</w:t>
      </w:r>
      <w:r w:rsidRPr="00DA0244">
        <w:rPr>
          <w:rFonts w:ascii="GHEA Grapalat" w:hAnsi="GHEA Grapalat" w:cs="Sylfaen"/>
          <w:sz w:val="16"/>
          <w:szCs w:val="16"/>
        </w:rPr>
        <w:t xml:space="preserve"> </w:t>
      </w:r>
      <w:r w:rsidRPr="00DA0244">
        <w:rPr>
          <w:rFonts w:ascii="GHEA Grapalat" w:hAnsi="GHEA Grapalat" w:cs="Sylfaen"/>
          <w:sz w:val="16"/>
          <w:szCs w:val="16"/>
          <w:lang w:val="ru-RU"/>
        </w:rPr>
        <w:t>ժամկետի</w:t>
      </w:r>
      <w:r w:rsidRPr="00DA0244">
        <w:rPr>
          <w:rFonts w:ascii="GHEA Grapalat" w:hAnsi="GHEA Grapalat" w:cs="Sylfaen"/>
          <w:sz w:val="16"/>
          <w:szCs w:val="16"/>
        </w:rPr>
        <w:t xml:space="preserve"> </w:t>
      </w:r>
      <w:r w:rsidRPr="00DA0244">
        <w:rPr>
          <w:rFonts w:ascii="GHEA Grapalat" w:hAnsi="GHEA Grapalat" w:cs="Sylfaen"/>
          <w:sz w:val="16"/>
          <w:szCs w:val="16"/>
          <w:lang w:val="ru-RU"/>
        </w:rPr>
        <w:t>ավարտը։</w:t>
      </w:r>
    </w:p>
    <w:p w:rsidR="00203F6B" w:rsidRPr="00DA0244" w:rsidRDefault="00203F6B" w:rsidP="00203F6B">
      <w:pPr>
        <w:pStyle w:val="23"/>
        <w:spacing w:line="240" w:lineRule="auto"/>
        <w:ind w:firstLine="567"/>
        <w:rPr>
          <w:rFonts w:ascii="GHEA Grapalat" w:hAnsi="GHEA Grapalat" w:cs="Sylfaen"/>
          <w:sz w:val="16"/>
          <w:szCs w:val="16"/>
        </w:rPr>
      </w:pPr>
      <w:r w:rsidRPr="00DA0244">
        <w:rPr>
          <w:rFonts w:ascii="GHEA Grapalat" w:hAnsi="GHEA Grapalat" w:cs="Sylfaen"/>
          <w:sz w:val="16"/>
          <w:szCs w:val="16"/>
          <w:lang w:val="en-US"/>
        </w:rPr>
        <w:t>Հ</w:t>
      </w:r>
      <w:r w:rsidRPr="00DA0244">
        <w:rPr>
          <w:rFonts w:ascii="GHEA Grapalat" w:hAnsi="GHEA Grapalat" w:cs="Sylfaen"/>
          <w:sz w:val="16"/>
          <w:szCs w:val="16"/>
          <w:lang w:val="ru-RU"/>
        </w:rPr>
        <w:t>այտի</w:t>
      </w:r>
      <w:r w:rsidRPr="00DA0244">
        <w:rPr>
          <w:rFonts w:ascii="GHEA Grapalat" w:hAnsi="GHEA Grapalat" w:cs="Sylfaen"/>
          <w:sz w:val="16"/>
          <w:szCs w:val="16"/>
        </w:rPr>
        <w:t xml:space="preserve"> </w:t>
      </w:r>
      <w:r w:rsidRPr="00DA0244">
        <w:rPr>
          <w:rFonts w:ascii="GHEA Grapalat" w:hAnsi="GHEA Grapalat" w:cs="Sylfaen"/>
          <w:sz w:val="16"/>
          <w:szCs w:val="16"/>
          <w:lang w:val="ru-RU"/>
        </w:rPr>
        <w:t>պատրաստման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կարգը</w:t>
      </w:r>
      <w:r w:rsidRPr="00DA0244">
        <w:rPr>
          <w:rFonts w:ascii="GHEA Grapalat" w:hAnsi="GHEA Grapalat" w:cs="Sylfaen"/>
          <w:sz w:val="16"/>
          <w:szCs w:val="16"/>
        </w:rPr>
        <w:t xml:space="preserve"> </w:t>
      </w:r>
      <w:r w:rsidRPr="00DA0244">
        <w:rPr>
          <w:rFonts w:ascii="GHEA Grapalat" w:hAnsi="GHEA Grapalat" w:cs="Sylfaen"/>
          <w:sz w:val="16"/>
          <w:szCs w:val="16"/>
          <w:lang w:val="ru-RU"/>
        </w:rPr>
        <w:t>նկարագրված</w:t>
      </w:r>
      <w:r w:rsidRPr="00DA0244">
        <w:rPr>
          <w:rFonts w:ascii="GHEA Grapalat" w:hAnsi="GHEA Grapalat" w:cs="Sylfaen"/>
          <w:sz w:val="16"/>
          <w:szCs w:val="16"/>
        </w:rPr>
        <w:t xml:space="preserve"> </w:t>
      </w:r>
      <w:r w:rsidRPr="00DA0244">
        <w:rPr>
          <w:rFonts w:ascii="GHEA Grapalat" w:hAnsi="GHEA Grapalat" w:cs="Sylfaen"/>
          <w:sz w:val="16"/>
          <w:szCs w:val="16"/>
          <w:lang w:val="ru-RU"/>
        </w:rPr>
        <w:t>է</w:t>
      </w:r>
      <w:r w:rsidRPr="00DA0244">
        <w:rPr>
          <w:rFonts w:ascii="GHEA Grapalat" w:hAnsi="GHEA Grapalat" w:cs="Sylfaen"/>
          <w:sz w:val="16"/>
          <w:szCs w:val="16"/>
        </w:rPr>
        <w:t xml:space="preserve"> </w:t>
      </w:r>
      <w:r w:rsidRPr="00DA0244">
        <w:rPr>
          <w:rFonts w:ascii="GHEA Grapalat" w:hAnsi="GHEA Grapalat" w:cs="Sylfaen"/>
          <w:sz w:val="16"/>
          <w:szCs w:val="16"/>
          <w:lang w:val="ru-RU"/>
        </w:rPr>
        <w:t>սույն</w:t>
      </w:r>
      <w:r w:rsidRPr="00DA0244">
        <w:rPr>
          <w:rFonts w:ascii="GHEA Grapalat" w:hAnsi="GHEA Grapalat" w:cs="Sylfaen"/>
          <w:sz w:val="16"/>
          <w:szCs w:val="16"/>
        </w:rPr>
        <w:t xml:space="preserve"> </w:t>
      </w:r>
      <w:r w:rsidRPr="00DA0244">
        <w:rPr>
          <w:rFonts w:ascii="GHEA Grapalat" w:hAnsi="GHEA Grapalat" w:cs="Sylfaen"/>
          <w:sz w:val="16"/>
          <w:szCs w:val="16"/>
          <w:lang w:val="ru-RU"/>
        </w:rPr>
        <w:t>հրավերի</w:t>
      </w:r>
      <w:r w:rsidRPr="00DA0244">
        <w:rPr>
          <w:rFonts w:ascii="GHEA Grapalat" w:hAnsi="GHEA Grapalat" w:cs="Sylfaen"/>
          <w:sz w:val="16"/>
          <w:szCs w:val="16"/>
        </w:rPr>
        <w:t xml:space="preserve"> 2-</w:t>
      </w:r>
      <w:r w:rsidRPr="00DA0244">
        <w:rPr>
          <w:rFonts w:ascii="GHEA Grapalat" w:hAnsi="GHEA Grapalat" w:cs="Sylfaen"/>
          <w:sz w:val="16"/>
          <w:szCs w:val="16"/>
          <w:lang w:val="en-US"/>
        </w:rPr>
        <w:t>րդ</w:t>
      </w:r>
      <w:r w:rsidRPr="00DA0244">
        <w:rPr>
          <w:rFonts w:ascii="GHEA Grapalat" w:hAnsi="GHEA Grapalat" w:cs="Sylfaen"/>
          <w:sz w:val="16"/>
          <w:szCs w:val="16"/>
        </w:rPr>
        <w:t xml:space="preserve"> </w:t>
      </w:r>
      <w:r w:rsidRPr="00DA0244">
        <w:rPr>
          <w:rFonts w:ascii="GHEA Grapalat" w:hAnsi="GHEA Grapalat" w:cs="Sylfaen"/>
          <w:sz w:val="16"/>
          <w:szCs w:val="16"/>
          <w:lang w:val="ru-RU"/>
        </w:rPr>
        <w:t>մասում</w:t>
      </w:r>
      <w:r w:rsidRPr="00DA0244">
        <w:rPr>
          <w:rFonts w:ascii="GHEA Grapalat" w:hAnsi="GHEA Grapalat" w:cs="Sylfaen"/>
          <w:sz w:val="16"/>
          <w:szCs w:val="16"/>
        </w:rPr>
        <w:t xml:space="preserve">` </w:t>
      </w:r>
      <w:r w:rsidRPr="00DA0244">
        <w:rPr>
          <w:rFonts w:ascii="GHEA Grapalat" w:hAnsi="GHEA Grapalat" w:cs="Sylfaen"/>
          <w:sz w:val="16"/>
          <w:szCs w:val="16"/>
          <w:lang w:val="en-US"/>
        </w:rPr>
        <w:t>գնանշման</w:t>
      </w:r>
      <w:r w:rsidRPr="00DA0244">
        <w:rPr>
          <w:rFonts w:ascii="GHEA Grapalat" w:hAnsi="GHEA Grapalat" w:cs="Sylfaen"/>
          <w:sz w:val="16"/>
          <w:szCs w:val="16"/>
        </w:rPr>
        <w:t xml:space="preserve"> </w:t>
      </w:r>
      <w:r w:rsidRPr="00DA0244">
        <w:rPr>
          <w:rFonts w:ascii="GHEA Grapalat" w:hAnsi="GHEA Grapalat" w:cs="Sylfaen"/>
          <w:sz w:val="16"/>
          <w:szCs w:val="16"/>
          <w:lang w:val="en-US"/>
        </w:rPr>
        <w:t>հարցման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հայտերը</w:t>
      </w:r>
      <w:r w:rsidRPr="00DA0244">
        <w:rPr>
          <w:rFonts w:ascii="GHEA Grapalat" w:hAnsi="GHEA Grapalat" w:cs="Sylfaen"/>
          <w:sz w:val="16"/>
          <w:szCs w:val="16"/>
        </w:rPr>
        <w:t xml:space="preserve"> </w:t>
      </w:r>
      <w:r w:rsidRPr="00DA0244">
        <w:rPr>
          <w:rFonts w:ascii="GHEA Grapalat" w:hAnsi="GHEA Grapalat" w:cs="Sylfaen"/>
          <w:sz w:val="16"/>
          <w:szCs w:val="16"/>
          <w:lang w:val="ru-RU"/>
        </w:rPr>
        <w:t>պատրաստելու</w:t>
      </w:r>
      <w:r w:rsidRPr="00DA0244">
        <w:rPr>
          <w:rFonts w:ascii="GHEA Grapalat" w:hAnsi="GHEA Grapalat" w:cs="Sylfaen"/>
          <w:sz w:val="16"/>
          <w:szCs w:val="16"/>
        </w:rPr>
        <w:t xml:space="preserve"> </w:t>
      </w:r>
      <w:r w:rsidRPr="00DA0244">
        <w:rPr>
          <w:rFonts w:ascii="GHEA Grapalat" w:hAnsi="GHEA Grapalat" w:cs="Sylfaen"/>
          <w:sz w:val="16"/>
          <w:szCs w:val="16"/>
          <w:lang w:val="ru-RU"/>
        </w:rPr>
        <w:t>հրահանգում։</w:t>
      </w:r>
    </w:p>
    <w:p w:rsidR="00203F6B" w:rsidRPr="00DA0244" w:rsidRDefault="00203F6B" w:rsidP="00203F6B">
      <w:pPr>
        <w:pStyle w:val="23"/>
        <w:spacing w:line="240" w:lineRule="auto"/>
        <w:ind w:firstLine="567"/>
        <w:rPr>
          <w:rFonts w:ascii="GHEA Grapalat" w:hAnsi="GHEA Grapalat" w:cs="Sylfaen"/>
          <w:sz w:val="16"/>
          <w:szCs w:val="16"/>
          <w:lang w:val="hy-AM"/>
        </w:rPr>
      </w:pPr>
      <w:r w:rsidRPr="00DA0244">
        <w:rPr>
          <w:rFonts w:ascii="GHEA Grapalat" w:hAnsi="GHEA Grapalat" w:cs="Sylfaen"/>
          <w:sz w:val="16"/>
          <w:szCs w:val="16"/>
        </w:rPr>
        <w:t xml:space="preserve">4.2  </w:t>
      </w:r>
      <w:r w:rsidRPr="00DA0244">
        <w:rPr>
          <w:rFonts w:ascii="GHEA Grapalat" w:hAnsi="GHEA Grapalat" w:cs="Sylfaen"/>
          <w:sz w:val="16"/>
          <w:szCs w:val="16"/>
          <w:lang w:val="ru-RU"/>
        </w:rPr>
        <w:t>Ընթացակարգի</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հայտերն</w:t>
      </w:r>
      <w:r w:rsidRPr="00DA0244">
        <w:rPr>
          <w:rFonts w:ascii="GHEA Grapalat" w:hAnsi="GHEA Grapalat" w:cs="Sylfaen"/>
          <w:sz w:val="16"/>
          <w:szCs w:val="16"/>
        </w:rPr>
        <w:t xml:space="preserve"> </w:t>
      </w:r>
      <w:r w:rsidRPr="00DA0244">
        <w:rPr>
          <w:rFonts w:ascii="GHEA Grapalat" w:hAnsi="GHEA Grapalat" w:cs="Sylfaen"/>
          <w:sz w:val="16"/>
          <w:szCs w:val="16"/>
          <w:lang w:val="ru-RU"/>
        </w:rPr>
        <w:t>անհրաժեշտ</w:t>
      </w:r>
      <w:r w:rsidRPr="00DA0244">
        <w:rPr>
          <w:rFonts w:ascii="GHEA Grapalat" w:hAnsi="GHEA Grapalat" w:cs="Sylfaen"/>
          <w:sz w:val="16"/>
          <w:szCs w:val="16"/>
        </w:rPr>
        <w:t xml:space="preserve"> </w:t>
      </w:r>
      <w:r w:rsidRPr="00DA0244">
        <w:rPr>
          <w:rFonts w:ascii="GHEA Grapalat" w:hAnsi="GHEA Grapalat" w:cs="Sylfaen"/>
          <w:sz w:val="16"/>
          <w:szCs w:val="16"/>
          <w:lang w:val="ru-RU"/>
        </w:rPr>
        <w:t>է</w:t>
      </w:r>
      <w:r w:rsidRPr="00DA0244">
        <w:rPr>
          <w:rFonts w:ascii="GHEA Grapalat" w:hAnsi="GHEA Grapalat" w:cs="Sylfaen"/>
          <w:sz w:val="16"/>
          <w:szCs w:val="16"/>
        </w:rPr>
        <w:t xml:space="preserve"> </w:t>
      </w:r>
      <w:r w:rsidRPr="00DA0244">
        <w:rPr>
          <w:rFonts w:ascii="GHEA Grapalat" w:hAnsi="GHEA Grapalat" w:cs="Sylfaen"/>
          <w:sz w:val="16"/>
          <w:szCs w:val="16"/>
          <w:lang w:val="ru-RU"/>
        </w:rPr>
        <w:t>ներկայացնել</w:t>
      </w:r>
      <w:r w:rsidRPr="00DA0244">
        <w:rPr>
          <w:rFonts w:ascii="GHEA Grapalat" w:hAnsi="GHEA Grapalat" w:cs="Sylfaen"/>
          <w:sz w:val="16"/>
          <w:szCs w:val="16"/>
        </w:rPr>
        <w:t xml:space="preserve"> հանձնաժողովին </w:t>
      </w:r>
      <w:r w:rsidRPr="00DA0244">
        <w:rPr>
          <w:rFonts w:ascii="GHEA Grapalat" w:hAnsi="GHEA Grapalat" w:cs="Sylfaen"/>
          <w:sz w:val="16"/>
          <w:szCs w:val="16"/>
          <w:lang w:val="ru-RU"/>
        </w:rPr>
        <w:t>ոչ</w:t>
      </w:r>
      <w:r w:rsidRPr="00DA0244">
        <w:rPr>
          <w:rFonts w:ascii="GHEA Grapalat" w:hAnsi="GHEA Grapalat" w:cs="Sylfaen"/>
          <w:sz w:val="16"/>
          <w:szCs w:val="16"/>
        </w:rPr>
        <w:t xml:space="preserve"> </w:t>
      </w:r>
      <w:r w:rsidRPr="00DA0244">
        <w:rPr>
          <w:rFonts w:ascii="GHEA Grapalat" w:hAnsi="GHEA Grapalat" w:cs="Sylfaen"/>
          <w:sz w:val="16"/>
          <w:szCs w:val="16"/>
          <w:lang w:val="ru-RU"/>
        </w:rPr>
        <w:t>ուշ</w:t>
      </w:r>
      <w:r w:rsidRPr="00DA0244">
        <w:rPr>
          <w:rFonts w:ascii="GHEA Grapalat" w:hAnsi="GHEA Grapalat" w:cs="Sylfaen"/>
          <w:sz w:val="16"/>
          <w:szCs w:val="16"/>
        </w:rPr>
        <w:t xml:space="preserve">, </w:t>
      </w:r>
      <w:r w:rsidRPr="00DA0244">
        <w:rPr>
          <w:rFonts w:ascii="GHEA Grapalat" w:hAnsi="GHEA Grapalat" w:cs="Sylfaen"/>
          <w:sz w:val="16"/>
          <w:szCs w:val="16"/>
          <w:lang w:val="ru-RU"/>
        </w:rPr>
        <w:t>քան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սույն</w:t>
      </w:r>
      <w:r w:rsidRPr="00DA0244">
        <w:rPr>
          <w:rFonts w:ascii="GHEA Grapalat" w:hAnsi="GHEA Grapalat" w:cs="Sylfaen"/>
          <w:sz w:val="16"/>
          <w:szCs w:val="16"/>
        </w:rPr>
        <w:t xml:space="preserve"> </w:t>
      </w:r>
      <w:r w:rsidRPr="00DA0244">
        <w:rPr>
          <w:rFonts w:ascii="GHEA Grapalat" w:hAnsi="GHEA Grapalat" w:cs="Sylfaen"/>
          <w:sz w:val="16"/>
          <w:szCs w:val="16"/>
          <w:lang w:val="ru-RU"/>
        </w:rPr>
        <w:t>ընթացակարգի</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հայտարարությունը</w:t>
      </w:r>
      <w:r w:rsidRPr="00DA0244">
        <w:rPr>
          <w:rFonts w:ascii="GHEA Grapalat" w:hAnsi="GHEA Grapalat" w:cs="Sylfaen"/>
          <w:sz w:val="16"/>
          <w:szCs w:val="16"/>
        </w:rPr>
        <w:t xml:space="preserve"> </w:t>
      </w:r>
      <w:r w:rsidRPr="00DA0244">
        <w:rPr>
          <w:rFonts w:ascii="GHEA Grapalat" w:hAnsi="GHEA Grapalat" w:cs="Sylfaen"/>
          <w:sz w:val="16"/>
          <w:szCs w:val="16"/>
          <w:lang w:val="ru-RU"/>
        </w:rPr>
        <w:t>և</w:t>
      </w:r>
      <w:r w:rsidRPr="00DA0244">
        <w:rPr>
          <w:rFonts w:ascii="GHEA Grapalat" w:hAnsi="GHEA Grapalat" w:cs="Sylfaen"/>
          <w:sz w:val="16"/>
          <w:szCs w:val="16"/>
        </w:rPr>
        <w:t xml:space="preserve"> </w:t>
      </w:r>
      <w:r w:rsidRPr="00DA0244">
        <w:rPr>
          <w:rFonts w:ascii="GHEA Grapalat" w:hAnsi="GHEA Grapalat" w:cs="Sylfaen"/>
          <w:sz w:val="16"/>
          <w:szCs w:val="16"/>
          <w:lang w:val="ru-RU"/>
        </w:rPr>
        <w:t>հրավերը</w:t>
      </w:r>
      <w:r w:rsidRPr="00DA0244">
        <w:rPr>
          <w:rFonts w:ascii="GHEA Grapalat" w:hAnsi="GHEA Grapalat" w:cs="Sylfaen"/>
          <w:sz w:val="16"/>
          <w:szCs w:val="16"/>
        </w:rPr>
        <w:t xml:space="preserve"> </w:t>
      </w:r>
      <w:r w:rsidRPr="00DA0244">
        <w:rPr>
          <w:rFonts w:ascii="GHEA Grapalat" w:hAnsi="GHEA Grapalat" w:cs="Sylfaen"/>
          <w:sz w:val="16"/>
          <w:szCs w:val="16"/>
          <w:lang w:val="en-US"/>
        </w:rPr>
        <w:t>տեղեկա</w:t>
      </w:r>
      <w:r w:rsidRPr="00DA0244">
        <w:rPr>
          <w:rFonts w:ascii="GHEA Grapalat" w:hAnsi="GHEA Grapalat" w:cs="Sylfaen"/>
          <w:sz w:val="16"/>
          <w:szCs w:val="16"/>
          <w:lang w:val="ru-RU"/>
        </w:rPr>
        <w:t>գ</w:t>
      </w:r>
      <w:r w:rsidRPr="00DA0244">
        <w:rPr>
          <w:rFonts w:ascii="GHEA Grapalat" w:hAnsi="GHEA Grapalat" w:cs="Sylfaen"/>
          <w:sz w:val="16"/>
          <w:szCs w:val="16"/>
          <w:lang w:val="en-US"/>
        </w:rPr>
        <w:t>ր</w:t>
      </w:r>
      <w:r w:rsidRPr="00DA0244">
        <w:rPr>
          <w:rFonts w:ascii="GHEA Grapalat" w:hAnsi="GHEA Grapalat" w:cs="Sylfaen"/>
          <w:sz w:val="16"/>
          <w:szCs w:val="16"/>
          <w:lang w:val="ru-RU"/>
        </w:rPr>
        <w:t>ում</w:t>
      </w:r>
      <w:r w:rsidRPr="00DA0244">
        <w:rPr>
          <w:rFonts w:ascii="GHEA Grapalat" w:hAnsi="GHEA Grapalat" w:cs="Sylfaen"/>
          <w:sz w:val="16"/>
          <w:szCs w:val="16"/>
        </w:rPr>
        <w:t xml:space="preserve"> </w:t>
      </w:r>
      <w:r w:rsidRPr="00DA0244">
        <w:rPr>
          <w:rFonts w:ascii="GHEA Grapalat" w:hAnsi="GHEA Grapalat" w:cs="Sylfaen"/>
          <w:sz w:val="16"/>
          <w:szCs w:val="16"/>
          <w:lang w:val="en-US"/>
        </w:rPr>
        <w:t>հ</w:t>
      </w:r>
      <w:r w:rsidRPr="00DA0244">
        <w:rPr>
          <w:rFonts w:ascii="GHEA Grapalat" w:hAnsi="GHEA Grapalat" w:cs="Sylfaen"/>
          <w:sz w:val="16"/>
          <w:szCs w:val="16"/>
          <w:lang w:val="ru-RU"/>
        </w:rPr>
        <w:t>րապարակվելու</w:t>
      </w:r>
      <w:r w:rsidRPr="00DA0244">
        <w:rPr>
          <w:rFonts w:ascii="GHEA Grapalat" w:hAnsi="GHEA Grapalat" w:cs="Sylfaen"/>
          <w:sz w:val="16"/>
          <w:szCs w:val="16"/>
        </w:rPr>
        <w:t xml:space="preserve"> </w:t>
      </w:r>
      <w:r w:rsidRPr="00DA0244">
        <w:rPr>
          <w:rFonts w:ascii="GHEA Grapalat" w:hAnsi="GHEA Grapalat" w:cs="Sylfaen"/>
          <w:sz w:val="16"/>
          <w:szCs w:val="16"/>
          <w:lang w:val="en-US"/>
        </w:rPr>
        <w:t>օրվանից</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հաշված</w:t>
      </w:r>
      <w:r w:rsidRPr="00DA0244">
        <w:rPr>
          <w:rFonts w:ascii="GHEA Grapalat" w:hAnsi="GHEA Grapalat" w:cs="Sylfaen"/>
          <w:sz w:val="16"/>
          <w:szCs w:val="16"/>
        </w:rPr>
        <w:t xml:space="preserve"> «</w:t>
      </w:r>
      <w:r w:rsidR="00C23923" w:rsidRPr="00DA0244">
        <w:rPr>
          <w:rFonts w:ascii="GHEA Grapalat" w:hAnsi="GHEA Grapalat" w:cs="Sylfaen"/>
          <w:sz w:val="16"/>
          <w:szCs w:val="16"/>
        </w:rPr>
        <w:t>7</w:t>
      </w:r>
      <w:r w:rsidRPr="00DA0244">
        <w:rPr>
          <w:rFonts w:ascii="GHEA Grapalat" w:hAnsi="GHEA Grapalat" w:cs="Sylfaen"/>
          <w:sz w:val="16"/>
          <w:szCs w:val="16"/>
        </w:rPr>
        <w:t>»</w:t>
      </w:r>
      <w:r w:rsidRPr="00DA0244">
        <w:rPr>
          <w:rFonts w:ascii="GHEA Grapalat" w:hAnsi="GHEA Grapalat" w:cs="Sylfaen"/>
          <w:sz w:val="16"/>
          <w:szCs w:val="16"/>
          <w:lang w:val="ru-RU"/>
        </w:rPr>
        <w:t>րդ</w:t>
      </w:r>
      <w:r w:rsidRPr="00DA0244">
        <w:rPr>
          <w:rFonts w:ascii="GHEA Grapalat" w:hAnsi="GHEA Grapalat" w:cs="Sylfaen"/>
          <w:sz w:val="16"/>
          <w:szCs w:val="16"/>
        </w:rPr>
        <w:t xml:space="preserve"> </w:t>
      </w:r>
      <w:r w:rsidRPr="00DA0244">
        <w:rPr>
          <w:rFonts w:ascii="GHEA Grapalat" w:hAnsi="GHEA Grapalat" w:cs="Sylfaen"/>
          <w:sz w:val="16"/>
          <w:szCs w:val="16"/>
          <w:lang w:val="ru-RU"/>
        </w:rPr>
        <w:t>օրվա</w:t>
      </w:r>
      <w:r w:rsidRPr="00DA0244">
        <w:rPr>
          <w:rFonts w:ascii="GHEA Grapalat" w:hAnsi="GHEA Grapalat" w:cs="Sylfaen"/>
          <w:sz w:val="16"/>
          <w:szCs w:val="16"/>
        </w:rPr>
        <w:t xml:space="preserve"> </w:t>
      </w:r>
      <w:r w:rsidRPr="00DA0244">
        <w:rPr>
          <w:rFonts w:ascii="GHEA Grapalat" w:hAnsi="GHEA Grapalat" w:cs="Sylfaen"/>
          <w:sz w:val="16"/>
          <w:szCs w:val="16"/>
          <w:lang w:val="ru-RU"/>
        </w:rPr>
        <w:t>ժամը</w:t>
      </w:r>
      <w:r w:rsidRPr="00DA0244">
        <w:rPr>
          <w:rFonts w:ascii="GHEA Grapalat" w:hAnsi="GHEA Grapalat" w:cs="Sylfaen"/>
          <w:sz w:val="16"/>
          <w:szCs w:val="16"/>
        </w:rPr>
        <w:t xml:space="preserve"> «</w:t>
      </w:r>
      <w:r w:rsidR="00FB4E30">
        <w:rPr>
          <w:rFonts w:ascii="GHEA Grapalat" w:hAnsi="GHEA Grapalat" w:cs="Sylfaen"/>
          <w:sz w:val="16"/>
          <w:szCs w:val="16"/>
        </w:rPr>
        <w:t>14:30</w:t>
      </w:r>
      <w:r w:rsidRPr="00DA0244">
        <w:rPr>
          <w:rFonts w:ascii="GHEA Grapalat" w:hAnsi="GHEA Grapalat" w:cs="Sylfaen"/>
          <w:sz w:val="16"/>
          <w:szCs w:val="16"/>
        </w:rPr>
        <w:t>»-</w:t>
      </w:r>
      <w:r w:rsidRPr="00DA0244">
        <w:rPr>
          <w:rFonts w:ascii="GHEA Grapalat" w:hAnsi="GHEA Grapalat" w:cs="Sylfaen"/>
          <w:sz w:val="16"/>
          <w:szCs w:val="16"/>
          <w:lang w:val="ru-RU"/>
        </w:rPr>
        <w:t>ն</w:t>
      </w:r>
      <w:r w:rsidRPr="00DA0244">
        <w:rPr>
          <w:rFonts w:ascii="GHEA Grapalat" w:hAnsi="GHEA Grapalat" w:cs="Sylfaen"/>
          <w:sz w:val="16"/>
          <w:szCs w:val="16"/>
        </w:rPr>
        <w:t>, «</w:t>
      </w:r>
      <w:r w:rsidR="00D468D3">
        <w:rPr>
          <w:rFonts w:ascii="GHEA Grapalat" w:hAnsi="GHEA Grapalat" w:cs="Sylfaen"/>
          <w:sz w:val="16"/>
          <w:szCs w:val="16"/>
        </w:rPr>
        <w:t>Ք. Երևան, Տիտոգրադյան 14/10</w:t>
      </w:r>
      <w:r w:rsidR="00C54A30" w:rsidRPr="00DA0244">
        <w:rPr>
          <w:rFonts w:ascii="GHEA Grapalat" w:hAnsi="GHEA Grapalat" w:cs="Sylfaen"/>
          <w:sz w:val="16"/>
          <w:szCs w:val="16"/>
        </w:rPr>
        <w:t xml:space="preserve"> </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հասցեով</w:t>
      </w:r>
      <w:r w:rsidRPr="00DA0244">
        <w:rPr>
          <w:rFonts w:ascii="GHEA Grapalat" w:hAnsi="GHEA Grapalat" w:cs="Sylfaen"/>
          <w:sz w:val="16"/>
          <w:szCs w:val="16"/>
        </w:rPr>
        <w:t>:</w:t>
      </w:r>
    </w:p>
    <w:p w:rsidR="00203F6B" w:rsidRPr="00DA0244" w:rsidRDefault="00203F6B" w:rsidP="00203F6B">
      <w:pPr>
        <w:pStyle w:val="23"/>
        <w:spacing w:line="240" w:lineRule="auto"/>
        <w:ind w:firstLine="567"/>
        <w:rPr>
          <w:rFonts w:ascii="GHEA Grapalat" w:hAnsi="GHEA Grapalat" w:cs="Sylfaen"/>
          <w:sz w:val="16"/>
          <w:szCs w:val="16"/>
          <w:lang w:val="hy-AM"/>
        </w:rPr>
      </w:pPr>
      <w:r w:rsidRPr="00DA0244">
        <w:rPr>
          <w:rFonts w:ascii="GHEA Grapalat" w:hAnsi="GHEA Grapalat" w:cs="Sylfaen"/>
          <w:sz w:val="16"/>
          <w:szCs w:val="16"/>
          <w:lang w:val="hy-AM"/>
        </w:rPr>
        <w:t xml:space="preserve">Ընթացակարգի հայտերը ստանում և հայտերի գրանցամատյանում գրանցում է հանձնաժողովի քարտուղար </w:t>
      </w:r>
      <w:r w:rsidRPr="00DA0244">
        <w:rPr>
          <w:rFonts w:ascii="GHEA Grapalat" w:hAnsi="GHEA Grapalat"/>
          <w:sz w:val="16"/>
          <w:szCs w:val="16"/>
        </w:rPr>
        <w:t>«</w:t>
      </w:r>
      <w:r w:rsidR="00C23923" w:rsidRPr="00DA0244">
        <w:rPr>
          <w:rFonts w:ascii="GHEA Grapalat" w:hAnsi="GHEA Grapalat" w:cs="Sylfaen"/>
          <w:sz w:val="16"/>
          <w:szCs w:val="16"/>
          <w:lang w:val="hy-AM"/>
        </w:rPr>
        <w:t>Էդվարդ Գրիգորյան</w:t>
      </w:r>
      <w:r w:rsidRPr="00DA0244">
        <w:rPr>
          <w:rFonts w:ascii="GHEA Grapalat" w:hAnsi="GHEA Grapalat"/>
          <w:sz w:val="16"/>
          <w:szCs w:val="16"/>
        </w:rPr>
        <w:t>»</w:t>
      </w:r>
      <w:r w:rsidRPr="00DA0244">
        <w:rPr>
          <w:rFonts w:ascii="GHEA Grapalat" w:hAnsi="GHEA Grapalat" w:cs="Sylfaen"/>
          <w:sz w:val="16"/>
          <w:szCs w:val="16"/>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203F6B" w:rsidRPr="00DA0244" w:rsidRDefault="00203F6B" w:rsidP="00203F6B">
      <w:pPr>
        <w:pStyle w:val="23"/>
        <w:spacing w:line="240" w:lineRule="auto"/>
        <w:ind w:firstLine="567"/>
        <w:rPr>
          <w:rFonts w:ascii="GHEA Grapalat" w:hAnsi="GHEA Grapalat" w:cs="Sylfaen"/>
          <w:sz w:val="16"/>
          <w:szCs w:val="16"/>
          <w:lang w:val="hy-AM"/>
        </w:rPr>
      </w:pPr>
      <w:r w:rsidRPr="00DA0244">
        <w:rPr>
          <w:rFonts w:ascii="GHEA Grapalat" w:hAnsi="GHEA Grapalat" w:cs="Sylfaen"/>
          <w:sz w:val="16"/>
          <w:szCs w:val="16"/>
          <w:lang w:val="hy-AM"/>
        </w:rPr>
        <w:t>4.3 Մասնակիցը հայտով ներկայացնում է`</w:t>
      </w:r>
    </w:p>
    <w:p w:rsidR="00203F6B" w:rsidRPr="00DA0244" w:rsidRDefault="00203F6B" w:rsidP="00203F6B">
      <w:pPr>
        <w:pStyle w:val="23"/>
        <w:spacing w:line="240" w:lineRule="auto"/>
        <w:ind w:firstLine="567"/>
        <w:rPr>
          <w:rFonts w:ascii="GHEA Grapalat" w:hAnsi="GHEA Grapalat" w:cs="Sylfaen"/>
          <w:sz w:val="16"/>
          <w:szCs w:val="16"/>
          <w:lang w:val="hy-AM"/>
        </w:rPr>
      </w:pPr>
      <w:bookmarkStart w:id="2" w:name="_Hlk9322198"/>
      <w:r w:rsidRPr="00DA0244">
        <w:rPr>
          <w:rFonts w:ascii="GHEA Grapalat" w:hAnsi="GHEA Grapalat" w:cs="Sylfaen"/>
          <w:sz w:val="16"/>
          <w:szCs w:val="16"/>
          <w:lang w:val="hy-AM"/>
        </w:rPr>
        <w:t>1) իր կողմից հաստատված՝ սույն հրավերի 2-րդ մասի 2.1 կետով նախատեսված դիմում-հայտարարություն, որը ներառում է`</w:t>
      </w:r>
    </w:p>
    <w:p w:rsidR="00203F6B" w:rsidRPr="00DA0244" w:rsidRDefault="00203F6B" w:rsidP="00203F6B">
      <w:pPr>
        <w:pStyle w:val="23"/>
        <w:spacing w:line="240" w:lineRule="auto"/>
        <w:ind w:firstLine="567"/>
        <w:rPr>
          <w:rFonts w:ascii="GHEA Grapalat" w:hAnsi="GHEA Grapalat" w:cs="Sylfaen"/>
          <w:sz w:val="16"/>
          <w:szCs w:val="16"/>
          <w:lang w:val="hy-AM"/>
        </w:rPr>
      </w:pPr>
      <w:r w:rsidRPr="00DA0244">
        <w:rPr>
          <w:rFonts w:ascii="GHEA Grapalat" w:hAnsi="GHEA Grapalat" w:cs="Sylfaen"/>
          <w:sz w:val="16"/>
          <w:szCs w:val="16"/>
          <w:lang w:val="hy-AM"/>
        </w:rPr>
        <w:t>ա) հայտարարություն՝ սույն հրավերով սահմանված մասնակ</w:t>
      </w:r>
      <w:r w:rsidRPr="00DA0244">
        <w:rPr>
          <w:rFonts w:ascii="GHEA Grapalat" w:hAnsi="GHEA Grapalat" w:cs="Sylfaen"/>
          <w:sz w:val="16"/>
          <w:szCs w:val="16"/>
          <w:lang w:val="hy-AM"/>
        </w:rPr>
        <w:softHyphen/>
        <w:t>ցության իրավունքի պահանջներին իր տվյալների համապատասխանության մասին.</w:t>
      </w:r>
    </w:p>
    <w:p w:rsidR="00203F6B" w:rsidRPr="00DA0244" w:rsidRDefault="00203F6B" w:rsidP="00203F6B">
      <w:pPr>
        <w:pStyle w:val="23"/>
        <w:spacing w:line="240" w:lineRule="auto"/>
        <w:ind w:firstLine="567"/>
        <w:rPr>
          <w:rFonts w:ascii="GHEA Grapalat" w:hAnsi="GHEA Grapalat" w:cs="Sylfaen"/>
          <w:sz w:val="16"/>
          <w:szCs w:val="16"/>
          <w:lang w:val="hy-AM"/>
        </w:rPr>
      </w:pPr>
      <w:r w:rsidRPr="00DA0244">
        <w:rPr>
          <w:rFonts w:ascii="GHEA Grapalat" w:hAnsi="GHEA Grapalat" w:cs="Sylfaen"/>
          <w:sz w:val="16"/>
          <w:szCs w:val="16"/>
          <w:lang w:val="hy-AM"/>
        </w:rPr>
        <w:t>բ) հայտարարություն՝ սույն հրավերով սահմանված որակավորման չափանիշներին իր տվյալների համապատասխանության մասին.</w:t>
      </w:r>
    </w:p>
    <w:p w:rsidR="00203F6B" w:rsidRPr="00DA0244" w:rsidRDefault="00203F6B" w:rsidP="00203F6B">
      <w:pPr>
        <w:pStyle w:val="23"/>
        <w:spacing w:line="240" w:lineRule="auto"/>
        <w:ind w:firstLine="567"/>
        <w:rPr>
          <w:rFonts w:ascii="GHEA Grapalat" w:hAnsi="GHEA Grapalat" w:cs="Sylfaen"/>
          <w:sz w:val="16"/>
          <w:szCs w:val="16"/>
          <w:lang w:val="hy-AM"/>
        </w:rPr>
      </w:pPr>
      <w:r w:rsidRPr="00DA0244">
        <w:rPr>
          <w:rFonts w:ascii="GHEA Grapalat" w:hAnsi="GHEA Grapalat" w:cs="Sylfaen"/>
          <w:sz w:val="16"/>
          <w:szCs w:val="16"/>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203F6B" w:rsidRPr="00DA0244" w:rsidRDefault="00203F6B" w:rsidP="00203F6B">
      <w:pPr>
        <w:pStyle w:val="23"/>
        <w:spacing w:line="240" w:lineRule="auto"/>
        <w:ind w:firstLine="567"/>
        <w:rPr>
          <w:rFonts w:ascii="GHEA Grapalat" w:hAnsi="GHEA Grapalat" w:cs="Sylfaen"/>
          <w:sz w:val="16"/>
          <w:szCs w:val="16"/>
          <w:lang w:val="hy-AM"/>
        </w:rPr>
      </w:pPr>
      <w:r w:rsidRPr="00DA0244">
        <w:rPr>
          <w:rFonts w:ascii="GHEA Grapalat" w:hAnsi="GHEA Grapalat" w:cs="Sylfaen"/>
          <w:sz w:val="16"/>
          <w:szCs w:val="16"/>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 </w:t>
      </w:r>
    </w:p>
    <w:p w:rsidR="00203F6B" w:rsidRPr="00DA0244" w:rsidRDefault="00203F6B" w:rsidP="00203F6B">
      <w:pPr>
        <w:pStyle w:val="norm"/>
        <w:spacing w:line="240" w:lineRule="auto"/>
        <w:ind w:firstLine="630"/>
        <w:rPr>
          <w:rFonts w:ascii="GHEA Grapalat" w:hAnsi="GHEA Grapalat" w:cs="Sylfaen"/>
          <w:sz w:val="16"/>
          <w:szCs w:val="16"/>
          <w:lang w:val="hy-AM"/>
        </w:rPr>
      </w:pPr>
      <w:r w:rsidRPr="00DA0244">
        <w:rPr>
          <w:rFonts w:ascii="GHEA Grapalat" w:hAnsi="GHEA Grapalat"/>
          <w:sz w:val="16"/>
          <w:szCs w:val="16"/>
          <w:lang w:val="hy-AM"/>
        </w:rPr>
        <w:t xml:space="preserve">ե) </w:t>
      </w:r>
      <w:r w:rsidRPr="00DA0244">
        <w:rPr>
          <w:rFonts w:ascii="GHEA Grapalat" w:hAnsi="GHEA Grapalat" w:cs="Sylfaen"/>
          <w:sz w:val="16"/>
          <w:szCs w:val="16"/>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DA0244">
        <w:rPr>
          <w:rFonts w:ascii="GHEA Grapalat" w:hAnsi="GHEA Grapalat"/>
          <w:sz w:val="16"/>
          <w:szCs w:val="16"/>
          <w:lang w:val="hy-AM"/>
        </w:rPr>
        <w:t xml:space="preserve">: Ընդ որում </w:t>
      </w:r>
      <w:r w:rsidRPr="00DA0244">
        <w:rPr>
          <w:rFonts w:ascii="GHEA Grapalat" w:hAnsi="GHEA Grapalat" w:cs="Sylfaen"/>
          <w:sz w:val="16"/>
          <w:szCs w:val="16"/>
          <w:lang w:val="hy-AM"/>
        </w:rPr>
        <w:t>եթե մասնակիցը հայտարարվում է ընտրված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p>
    <w:p w:rsidR="00203F6B" w:rsidRPr="00DA0244" w:rsidRDefault="00203F6B" w:rsidP="00203F6B">
      <w:pPr>
        <w:pStyle w:val="norm"/>
        <w:spacing w:line="240" w:lineRule="auto"/>
        <w:ind w:firstLine="630"/>
        <w:rPr>
          <w:rFonts w:ascii="GHEA Grapalat" w:hAnsi="GHEA Grapalat" w:cs="Sylfaen"/>
          <w:sz w:val="16"/>
          <w:szCs w:val="16"/>
          <w:lang w:val="hy-AM"/>
        </w:rPr>
      </w:pPr>
      <w:r w:rsidRPr="00DA0244">
        <w:rPr>
          <w:rFonts w:ascii="GHEA Grapalat" w:hAnsi="GHEA Grapalat"/>
          <w:sz w:val="16"/>
          <w:szCs w:val="16"/>
          <w:lang w:val="hy-AM"/>
        </w:rPr>
        <w:t xml:space="preserve">զ) մասնակցի </w:t>
      </w:r>
      <w:r w:rsidRPr="00DA0244">
        <w:rPr>
          <w:rFonts w:ascii="GHEA Grapalat" w:hAnsi="GHEA Grapalat" w:cs="Sylfaen"/>
          <w:sz w:val="16"/>
          <w:szCs w:val="16"/>
          <w:lang w:val="hy-AM" w:eastAsia="en-US"/>
        </w:rPr>
        <w:t>հարկ վճարողի հաշվառման համարը և էլեկտրոնային փոստի հասցեն.</w:t>
      </w:r>
    </w:p>
    <w:bookmarkEnd w:id="2"/>
    <w:p w:rsidR="00203F6B" w:rsidRPr="00DA0244" w:rsidRDefault="00203F6B" w:rsidP="00203F6B">
      <w:pPr>
        <w:pStyle w:val="norm"/>
        <w:spacing w:line="240" w:lineRule="auto"/>
        <w:rPr>
          <w:rFonts w:ascii="GHEA Grapalat" w:hAnsi="GHEA Grapalat" w:cs="Sylfaen"/>
          <w:sz w:val="16"/>
          <w:szCs w:val="16"/>
          <w:lang w:val="hy-AM" w:eastAsia="en-US"/>
        </w:rPr>
      </w:pPr>
      <w:r w:rsidRPr="00DA0244">
        <w:rPr>
          <w:rFonts w:ascii="GHEA Grapalat" w:hAnsi="GHEA Grapalat" w:cs="Sylfaen"/>
          <w:sz w:val="16"/>
          <w:szCs w:val="16"/>
          <w:lang w:val="hy-AM" w:eastAsia="en-US"/>
        </w:rPr>
        <w:t>2) իր կողմից հաստատված գնային առաջարկ.</w:t>
      </w:r>
    </w:p>
    <w:p w:rsidR="00203F6B" w:rsidRPr="00DA0244" w:rsidRDefault="00203F6B" w:rsidP="00203F6B">
      <w:pPr>
        <w:pStyle w:val="norm"/>
        <w:spacing w:line="240" w:lineRule="auto"/>
        <w:rPr>
          <w:rFonts w:ascii="GHEA Grapalat" w:hAnsi="GHEA Grapalat" w:cs="Sylfaen"/>
          <w:sz w:val="16"/>
          <w:szCs w:val="16"/>
          <w:lang w:val="hy-AM" w:eastAsia="en-US"/>
        </w:rPr>
      </w:pPr>
      <w:r w:rsidRPr="00DA0244">
        <w:rPr>
          <w:rFonts w:ascii="GHEA Grapalat" w:hAnsi="GHEA Grapalat" w:cs="Sylfaen"/>
          <w:sz w:val="16"/>
          <w:szCs w:val="16"/>
          <w:lang w:val="hy-AM" w:eastAsia="en-US"/>
        </w:rPr>
        <w:t>3) սույն հրավերով նախատեսված լիցենզիայի (ներդիրի) պատճենը</w:t>
      </w:r>
      <w:r w:rsidRPr="00DA0244">
        <w:rPr>
          <w:rStyle w:val="af6"/>
          <w:rFonts w:ascii="GHEA Grapalat" w:hAnsi="GHEA Grapalat" w:cs="Sylfaen"/>
          <w:sz w:val="16"/>
          <w:szCs w:val="16"/>
          <w:lang w:eastAsia="en-US"/>
        </w:rPr>
        <w:footnoteReference w:id="1"/>
      </w:r>
      <w:r w:rsidRPr="00DA0244">
        <w:rPr>
          <w:rFonts w:ascii="GHEA Grapalat" w:hAnsi="GHEA Grapalat" w:cs="Sylfaen"/>
          <w:sz w:val="16"/>
          <w:szCs w:val="16"/>
          <w:lang w:val="hy-AM" w:eastAsia="en-US"/>
        </w:rPr>
        <w:t>.</w:t>
      </w:r>
    </w:p>
    <w:p w:rsidR="00203F6B" w:rsidRPr="00DA0244" w:rsidRDefault="00203F6B" w:rsidP="00203F6B">
      <w:pPr>
        <w:pStyle w:val="norm"/>
        <w:spacing w:line="240" w:lineRule="auto"/>
        <w:rPr>
          <w:rFonts w:ascii="GHEA Grapalat" w:hAnsi="GHEA Grapalat" w:cs="Sylfaen"/>
          <w:sz w:val="16"/>
          <w:szCs w:val="16"/>
          <w:lang w:val="hy-AM" w:eastAsia="en-US"/>
        </w:rPr>
      </w:pPr>
      <w:r w:rsidRPr="00DA0244">
        <w:rPr>
          <w:rFonts w:ascii="GHEA Grapalat" w:hAnsi="GHEA Grapalat" w:cs="Sylfaen"/>
          <w:sz w:val="16"/>
          <w:szCs w:val="16"/>
          <w:lang w:val="hy-AM" w:eastAsia="en-US"/>
        </w:rPr>
        <w:t>4) ենթակապալի պայմանագրի պատճենը և դրա կողմ հանդիսացող անձի տվյալները,  եթե կնքվելիք պայմանագիրն իրականացվելու է ենթակապալի միջոցով:</w:t>
      </w:r>
    </w:p>
    <w:p w:rsidR="00E65F9F" w:rsidRPr="00DA0244" w:rsidRDefault="00E65F9F" w:rsidP="00203F6B">
      <w:pPr>
        <w:pStyle w:val="norm"/>
        <w:spacing w:line="240" w:lineRule="auto"/>
        <w:rPr>
          <w:rFonts w:ascii="GHEA Grapalat" w:hAnsi="GHEA Grapalat" w:cs="Sylfaen"/>
          <w:sz w:val="16"/>
          <w:szCs w:val="16"/>
          <w:lang w:val="hy-AM" w:eastAsia="en-US"/>
        </w:rPr>
      </w:pPr>
      <w:r w:rsidRPr="00DA0244">
        <w:rPr>
          <w:rFonts w:ascii="GHEA Grapalat" w:hAnsi="GHEA Grapalat" w:cs="Sylfaen"/>
          <w:sz w:val="16"/>
          <w:szCs w:val="16"/>
          <w:lang w:val="hy-AM" w:eastAsia="en-US"/>
        </w:rPr>
        <w:t>5) սույն հրավերով նախատեսված լիցենզիայի (ներդիրի) պատճենը .</w:t>
      </w:r>
    </w:p>
    <w:p w:rsidR="00203F6B" w:rsidRPr="00DA0244" w:rsidRDefault="00E65F9F" w:rsidP="00203F6B">
      <w:pPr>
        <w:pStyle w:val="norm"/>
        <w:spacing w:line="240" w:lineRule="auto"/>
        <w:rPr>
          <w:rFonts w:ascii="GHEA Grapalat" w:hAnsi="GHEA Grapalat" w:cs="Sylfaen"/>
          <w:sz w:val="16"/>
          <w:szCs w:val="16"/>
          <w:lang w:val="hy-AM" w:eastAsia="en-US"/>
        </w:rPr>
      </w:pPr>
      <w:r w:rsidRPr="00DA0244">
        <w:rPr>
          <w:rFonts w:ascii="GHEA Grapalat" w:hAnsi="GHEA Grapalat" w:cs="Sylfaen"/>
          <w:sz w:val="16"/>
          <w:szCs w:val="16"/>
          <w:lang w:val="hy-AM" w:eastAsia="en-US"/>
        </w:rPr>
        <w:t>6</w:t>
      </w:r>
      <w:r w:rsidR="00203F6B" w:rsidRPr="00DA0244">
        <w:rPr>
          <w:rFonts w:ascii="GHEA Grapalat" w:hAnsi="GHEA Grapalat" w:cs="Sylfaen"/>
          <w:sz w:val="16"/>
          <w:szCs w:val="16"/>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rsidR="00203F6B" w:rsidRPr="00DA0244" w:rsidRDefault="00203F6B" w:rsidP="00203F6B">
      <w:pPr>
        <w:pStyle w:val="norm"/>
        <w:spacing w:line="240" w:lineRule="auto"/>
        <w:rPr>
          <w:rFonts w:ascii="GHEA Grapalat" w:hAnsi="GHEA Grapalat" w:cs="Sylfaen"/>
          <w:sz w:val="16"/>
          <w:szCs w:val="16"/>
          <w:lang w:val="hy-AM" w:eastAsia="en-US"/>
        </w:rPr>
      </w:pPr>
      <w:bookmarkStart w:id="3" w:name="_Hlk9322316"/>
      <w:r w:rsidRPr="00DA0244">
        <w:rPr>
          <w:rFonts w:ascii="GHEA Grapalat" w:hAnsi="GHEA Grapalat" w:cs="Sylfaen"/>
          <w:sz w:val="16"/>
          <w:szCs w:val="16"/>
          <w:lang w:val="hy-AM" w:eastAsia="en-US"/>
        </w:rPr>
        <w:t>Ընդ որում համատեղ գործունեության կարգով (կոնսորցիումով) սույն ընթացակարգին մասնակցելու դեպքում՝</w:t>
      </w:r>
    </w:p>
    <w:p w:rsidR="00203F6B" w:rsidRPr="00DA0244" w:rsidRDefault="00203F6B" w:rsidP="00203F6B">
      <w:pPr>
        <w:pStyle w:val="norm"/>
        <w:numPr>
          <w:ilvl w:val="0"/>
          <w:numId w:val="20"/>
        </w:numPr>
        <w:spacing w:line="240" w:lineRule="auto"/>
        <w:ind w:left="0" w:firstLine="810"/>
        <w:rPr>
          <w:rFonts w:ascii="GHEA Grapalat" w:hAnsi="GHEA Grapalat" w:cs="Sylfaen"/>
          <w:sz w:val="16"/>
          <w:szCs w:val="16"/>
          <w:lang w:val="hy-AM" w:eastAsia="en-US"/>
        </w:rPr>
      </w:pPr>
      <w:r w:rsidRPr="00DA0244">
        <w:rPr>
          <w:rFonts w:ascii="GHEA Grapalat" w:hAnsi="GHEA Grapalat" w:cs="Sylfaen"/>
          <w:sz w:val="16"/>
          <w:szCs w:val="16"/>
          <w:lang w:val="hy-AM" w:eastAsia="en-US"/>
        </w:rPr>
        <w:t>հայտի գնահատման ժամանակ հաշվի է առնվում, որ համատեղ գործունեության պայմանագրի յուրաքանչյուր անդամի որակավորումը պետք է համապատասխանի այդ պայմանագրով տվյալ անդամի ստանձնած` հրավերով սահմանված որակավորման պահանջներին,</w:t>
      </w:r>
    </w:p>
    <w:p w:rsidR="00203F6B" w:rsidRPr="00DA0244" w:rsidRDefault="00203F6B" w:rsidP="00203F6B">
      <w:pPr>
        <w:pStyle w:val="norm"/>
        <w:numPr>
          <w:ilvl w:val="0"/>
          <w:numId w:val="20"/>
        </w:numPr>
        <w:spacing w:line="240" w:lineRule="auto"/>
        <w:ind w:left="0" w:firstLine="810"/>
        <w:rPr>
          <w:rFonts w:ascii="GHEA Grapalat" w:hAnsi="GHEA Grapalat" w:cs="Sylfaen"/>
          <w:sz w:val="16"/>
          <w:szCs w:val="16"/>
          <w:lang w:val="hy-AM" w:eastAsia="en-US"/>
        </w:rPr>
      </w:pPr>
      <w:r w:rsidRPr="00DA0244">
        <w:rPr>
          <w:rFonts w:ascii="GHEA Grapalat" w:hAnsi="GHEA Grapalat" w:cs="Sylfaen"/>
          <w:sz w:val="16"/>
          <w:szCs w:val="16"/>
          <w:lang w:val="hy-AM" w:eastAsia="en-US"/>
        </w:rPr>
        <w:t>համատեղ գործունեության պայմանագրի կողմերից որևէ մեկը չի կարող սույն ընթացակարգին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203F6B" w:rsidRPr="00DA0244" w:rsidRDefault="00203F6B" w:rsidP="00203F6B">
      <w:pPr>
        <w:pStyle w:val="norm"/>
        <w:numPr>
          <w:ilvl w:val="0"/>
          <w:numId w:val="20"/>
        </w:numPr>
        <w:spacing w:line="240" w:lineRule="auto"/>
        <w:ind w:left="0" w:firstLine="810"/>
        <w:rPr>
          <w:rFonts w:ascii="GHEA Grapalat" w:hAnsi="GHEA Grapalat" w:cs="Sylfaen"/>
          <w:sz w:val="16"/>
          <w:szCs w:val="16"/>
          <w:lang w:val="hy-AM" w:eastAsia="en-US"/>
        </w:rPr>
      </w:pPr>
      <w:r w:rsidRPr="00DA0244">
        <w:rPr>
          <w:rFonts w:ascii="GHEA Grapalat" w:hAnsi="GHEA Grapalat" w:cs="Sylfaen"/>
          <w:sz w:val="16"/>
          <w:szCs w:val="16"/>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lastRenderedPageBreak/>
        <w:t xml:space="preserve">4.4 Սույն </w:t>
      </w:r>
      <w:r w:rsidRPr="00DA0244">
        <w:rPr>
          <w:rFonts w:ascii="GHEA Grapalat" w:hAnsi="GHEA Grapalat" w:cs="Sylfaen"/>
          <w:sz w:val="16"/>
          <w:szCs w:val="16"/>
          <w:lang w:val="hy-AM"/>
        </w:rPr>
        <w:t>հրավերով</w:t>
      </w:r>
      <w:r w:rsidRPr="00DA0244">
        <w:rPr>
          <w:rFonts w:ascii="GHEA Grapalat" w:hAnsi="GHEA Grapalat" w:cs="Sylfaen"/>
          <w:sz w:val="16"/>
          <w:szCs w:val="16"/>
          <w:lang w:val="es-ES"/>
        </w:rPr>
        <w:t xml:space="preserve"> </w:t>
      </w:r>
      <w:r w:rsidRPr="00DA0244">
        <w:rPr>
          <w:rFonts w:ascii="GHEA Grapalat" w:hAnsi="GHEA Grapalat" w:cs="Sylfaen"/>
          <w:sz w:val="16"/>
          <w:szCs w:val="16"/>
          <w:lang w:val="hy-AM"/>
        </w:rPr>
        <w:t>նախատեսված</w:t>
      </w:r>
      <w:r w:rsidRPr="00DA0244">
        <w:rPr>
          <w:rFonts w:ascii="GHEA Grapalat" w:hAnsi="GHEA Grapalat" w:cs="Sylfaen"/>
          <w:sz w:val="16"/>
          <w:szCs w:val="16"/>
          <w:lang w:val="es-ES"/>
        </w:rPr>
        <w:t>` մ</w:t>
      </w:r>
      <w:r w:rsidRPr="00DA0244">
        <w:rPr>
          <w:rFonts w:ascii="GHEA Grapalat" w:hAnsi="GHEA Grapalat" w:cs="Sylfaen"/>
          <w:sz w:val="16"/>
          <w:szCs w:val="16"/>
          <w:lang w:val="hy-AM"/>
        </w:rPr>
        <w:t>ասնակցի</w:t>
      </w:r>
      <w:r w:rsidRPr="00DA0244">
        <w:rPr>
          <w:rFonts w:ascii="GHEA Grapalat" w:hAnsi="GHEA Grapalat" w:cs="Sylfaen"/>
          <w:sz w:val="16"/>
          <w:szCs w:val="16"/>
          <w:lang w:val="es-ES"/>
        </w:rPr>
        <w:t xml:space="preserve"> </w:t>
      </w:r>
      <w:r w:rsidRPr="00DA0244">
        <w:rPr>
          <w:rFonts w:ascii="GHEA Grapalat" w:hAnsi="GHEA Grapalat" w:cs="Sylfaen"/>
          <w:sz w:val="16"/>
          <w:szCs w:val="16"/>
          <w:lang w:val="hy-AM"/>
        </w:rPr>
        <w:t>կազմած</w:t>
      </w:r>
      <w:r w:rsidRPr="00DA0244">
        <w:rPr>
          <w:rFonts w:ascii="GHEA Grapalat" w:hAnsi="GHEA Grapalat" w:cs="Sylfaen"/>
          <w:sz w:val="16"/>
          <w:szCs w:val="16"/>
          <w:lang w:val="es-ES"/>
        </w:rPr>
        <w:t xml:space="preserve"> </w:t>
      </w:r>
      <w:r w:rsidRPr="00DA0244">
        <w:rPr>
          <w:rFonts w:ascii="GHEA Grapalat" w:hAnsi="GHEA Grapalat" w:cs="Sylfaen"/>
          <w:sz w:val="16"/>
          <w:szCs w:val="16"/>
          <w:lang w:val="hy-AM"/>
        </w:rPr>
        <w:t>փաստաթղթերը</w:t>
      </w:r>
      <w:r w:rsidRPr="00DA0244">
        <w:rPr>
          <w:rFonts w:ascii="GHEA Grapalat" w:hAnsi="GHEA Grapalat" w:cs="Sylfaen"/>
          <w:sz w:val="16"/>
          <w:szCs w:val="16"/>
          <w:lang w:val="es-ES"/>
        </w:rPr>
        <w:t xml:space="preserve"> </w:t>
      </w:r>
      <w:r w:rsidRPr="00DA0244">
        <w:rPr>
          <w:rFonts w:ascii="GHEA Grapalat" w:hAnsi="GHEA Grapalat" w:cs="Sylfaen"/>
          <w:sz w:val="16"/>
          <w:szCs w:val="16"/>
          <w:lang w:val="hy-AM"/>
        </w:rPr>
        <w:t>ստորագրում</w:t>
      </w:r>
      <w:r w:rsidRPr="00DA0244">
        <w:rPr>
          <w:rFonts w:ascii="GHEA Grapalat" w:hAnsi="GHEA Grapalat" w:cs="Sylfaen"/>
          <w:sz w:val="16"/>
          <w:szCs w:val="16"/>
          <w:lang w:val="es-ES"/>
        </w:rPr>
        <w:t xml:space="preserve"> </w:t>
      </w:r>
      <w:r w:rsidRPr="00DA0244">
        <w:rPr>
          <w:rFonts w:ascii="GHEA Grapalat" w:hAnsi="GHEA Grapalat" w:cs="Sylfaen"/>
          <w:sz w:val="16"/>
          <w:szCs w:val="16"/>
          <w:lang w:val="hy-AM"/>
        </w:rPr>
        <w:t>է</w:t>
      </w:r>
      <w:r w:rsidRPr="00DA0244">
        <w:rPr>
          <w:rFonts w:ascii="GHEA Grapalat" w:hAnsi="GHEA Grapalat" w:cs="Sylfaen"/>
          <w:sz w:val="16"/>
          <w:szCs w:val="16"/>
          <w:lang w:val="es-ES"/>
        </w:rPr>
        <w:t xml:space="preserve"> </w:t>
      </w:r>
      <w:r w:rsidRPr="00DA0244">
        <w:rPr>
          <w:rFonts w:ascii="GHEA Grapalat" w:hAnsi="GHEA Grapalat" w:cs="Sylfaen"/>
          <w:sz w:val="16"/>
          <w:szCs w:val="16"/>
          <w:lang w:val="hy-AM"/>
        </w:rPr>
        <w:t>դրանք</w:t>
      </w:r>
      <w:r w:rsidRPr="00DA0244">
        <w:rPr>
          <w:rFonts w:ascii="GHEA Grapalat" w:hAnsi="GHEA Grapalat" w:cs="Sylfaen"/>
          <w:sz w:val="16"/>
          <w:szCs w:val="16"/>
          <w:lang w:val="es-ES"/>
        </w:rPr>
        <w:t xml:space="preserve"> </w:t>
      </w:r>
      <w:r w:rsidRPr="00DA0244">
        <w:rPr>
          <w:rFonts w:ascii="GHEA Grapalat" w:hAnsi="GHEA Grapalat" w:cs="Sylfaen"/>
          <w:sz w:val="16"/>
          <w:szCs w:val="16"/>
          <w:lang w:val="hy-AM"/>
        </w:rPr>
        <w:t>ներկայացնող</w:t>
      </w:r>
      <w:r w:rsidRPr="00DA0244">
        <w:rPr>
          <w:rFonts w:ascii="GHEA Grapalat" w:hAnsi="GHEA Grapalat" w:cs="Sylfaen"/>
          <w:sz w:val="16"/>
          <w:szCs w:val="16"/>
          <w:lang w:val="es-ES"/>
        </w:rPr>
        <w:t xml:space="preserve"> </w:t>
      </w:r>
      <w:r w:rsidRPr="00DA0244">
        <w:rPr>
          <w:rFonts w:ascii="GHEA Grapalat" w:hAnsi="GHEA Grapalat" w:cs="Sylfaen"/>
          <w:sz w:val="16"/>
          <w:szCs w:val="16"/>
          <w:lang w:val="hy-AM"/>
        </w:rPr>
        <w:t>անձը</w:t>
      </w:r>
      <w:r w:rsidRPr="00DA0244">
        <w:rPr>
          <w:rFonts w:ascii="GHEA Grapalat" w:hAnsi="GHEA Grapalat" w:cs="Sylfaen"/>
          <w:sz w:val="16"/>
          <w:szCs w:val="16"/>
          <w:lang w:val="es-ES"/>
        </w:rPr>
        <w:t xml:space="preserve"> </w:t>
      </w:r>
      <w:r w:rsidRPr="00DA0244">
        <w:rPr>
          <w:rFonts w:ascii="GHEA Grapalat" w:hAnsi="GHEA Grapalat" w:cs="Sylfaen"/>
          <w:sz w:val="16"/>
          <w:szCs w:val="16"/>
          <w:lang w:val="hy-AM"/>
        </w:rPr>
        <w:t>կամ</w:t>
      </w:r>
      <w:r w:rsidRPr="00DA0244">
        <w:rPr>
          <w:rFonts w:ascii="GHEA Grapalat" w:hAnsi="GHEA Grapalat" w:cs="Sylfaen"/>
          <w:sz w:val="16"/>
          <w:szCs w:val="16"/>
          <w:lang w:val="es-ES"/>
        </w:rPr>
        <w:t xml:space="preserve"> </w:t>
      </w:r>
      <w:r w:rsidRPr="00DA0244">
        <w:rPr>
          <w:rFonts w:ascii="GHEA Grapalat" w:hAnsi="GHEA Grapalat" w:cs="Sylfaen"/>
          <w:sz w:val="16"/>
          <w:szCs w:val="16"/>
          <w:lang w:val="hy-AM"/>
        </w:rPr>
        <w:t>վերջինիս</w:t>
      </w:r>
      <w:r w:rsidRPr="00DA0244">
        <w:rPr>
          <w:rFonts w:ascii="GHEA Grapalat" w:hAnsi="GHEA Grapalat" w:cs="Sylfaen"/>
          <w:sz w:val="16"/>
          <w:szCs w:val="16"/>
          <w:lang w:val="es-ES"/>
        </w:rPr>
        <w:t xml:space="preserve"> </w:t>
      </w:r>
      <w:r w:rsidRPr="00DA0244">
        <w:rPr>
          <w:rFonts w:ascii="GHEA Grapalat" w:hAnsi="GHEA Grapalat" w:cs="Sylfaen"/>
          <w:sz w:val="16"/>
          <w:szCs w:val="16"/>
          <w:lang w:val="hy-AM"/>
        </w:rPr>
        <w:t>լիազորված</w:t>
      </w:r>
      <w:r w:rsidRPr="00DA0244">
        <w:rPr>
          <w:rFonts w:ascii="GHEA Grapalat" w:hAnsi="GHEA Grapalat" w:cs="Sylfaen"/>
          <w:sz w:val="16"/>
          <w:szCs w:val="16"/>
          <w:lang w:val="es-ES"/>
        </w:rPr>
        <w:t xml:space="preserve"> </w:t>
      </w:r>
      <w:r w:rsidRPr="00DA0244">
        <w:rPr>
          <w:rFonts w:ascii="GHEA Grapalat" w:hAnsi="GHEA Grapalat" w:cs="Sylfaen"/>
          <w:sz w:val="16"/>
          <w:szCs w:val="16"/>
          <w:lang w:val="hy-AM"/>
        </w:rPr>
        <w:t>անձը</w:t>
      </w:r>
      <w:r w:rsidRPr="00DA0244">
        <w:rPr>
          <w:rFonts w:ascii="GHEA Grapalat" w:hAnsi="GHEA Grapalat" w:cs="Sylfaen"/>
          <w:sz w:val="16"/>
          <w:szCs w:val="16"/>
          <w:lang w:val="es-ES"/>
        </w:rPr>
        <w:t xml:space="preserve"> (</w:t>
      </w:r>
      <w:r w:rsidRPr="00DA0244">
        <w:rPr>
          <w:rFonts w:ascii="GHEA Grapalat" w:hAnsi="GHEA Grapalat" w:cs="Sylfaen"/>
          <w:sz w:val="16"/>
          <w:szCs w:val="16"/>
          <w:lang w:val="hy-AM"/>
        </w:rPr>
        <w:t>այսուհետ</w:t>
      </w:r>
      <w:r w:rsidRPr="00DA0244">
        <w:rPr>
          <w:rFonts w:ascii="GHEA Grapalat" w:hAnsi="GHEA Grapalat" w:cs="Sylfaen"/>
          <w:sz w:val="16"/>
          <w:szCs w:val="16"/>
          <w:lang w:val="es-ES"/>
        </w:rPr>
        <w:t xml:space="preserve">` </w:t>
      </w:r>
      <w:r w:rsidRPr="00DA0244">
        <w:rPr>
          <w:rFonts w:ascii="GHEA Grapalat" w:hAnsi="GHEA Grapalat" w:cs="Sylfaen"/>
          <w:sz w:val="16"/>
          <w:szCs w:val="16"/>
          <w:lang w:val="hy-AM"/>
        </w:rPr>
        <w:t>գործակալ</w:t>
      </w:r>
      <w:r w:rsidRPr="00DA0244">
        <w:rPr>
          <w:rFonts w:ascii="GHEA Grapalat" w:hAnsi="GHEA Grapalat" w:cs="Sylfaen"/>
          <w:sz w:val="16"/>
          <w:szCs w:val="16"/>
          <w:lang w:val="es-ES"/>
        </w:rPr>
        <w:t>)</w:t>
      </w:r>
      <w:r w:rsidRPr="00DA0244">
        <w:rPr>
          <w:rFonts w:ascii="GHEA Grapalat" w:hAnsi="GHEA Grapalat" w:cs="Sylfaen"/>
          <w:sz w:val="16"/>
          <w:szCs w:val="16"/>
          <w:lang w:val="hy-AM"/>
        </w:rPr>
        <w:t>։</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Եթե</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հայտը</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ներկայացնում</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գործակալը</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ապա</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հայտով</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ներկայացվում</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վերջինիս</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այդ</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լիազորությունը</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վերապահված</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լինելու</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մասին</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փաստաթուղթ։</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4.5 </w:t>
      </w:r>
      <w:r w:rsidRPr="00DA0244">
        <w:rPr>
          <w:rFonts w:ascii="GHEA Grapalat" w:hAnsi="GHEA Grapalat" w:cs="Sylfaen"/>
          <w:sz w:val="16"/>
          <w:szCs w:val="16"/>
          <w:lang w:val="ru-RU"/>
        </w:rPr>
        <w:t>Հայտում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ներառվող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բնօրինակ</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փաստաթղթերի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փոխարեն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կարող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ներկայացվել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դրանց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նոտարական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կարգով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վավերացված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օրինակները։</w:t>
      </w:r>
    </w:p>
    <w:p w:rsidR="00203F6B" w:rsidRPr="00DA0244" w:rsidRDefault="00203F6B" w:rsidP="00203F6B">
      <w:pPr>
        <w:pStyle w:val="norm"/>
        <w:spacing w:line="240" w:lineRule="auto"/>
        <w:rPr>
          <w:rFonts w:ascii="GHEA Grapalat" w:hAnsi="GHEA Grapalat" w:cs="Sylfaen"/>
          <w:sz w:val="16"/>
          <w:szCs w:val="16"/>
          <w:lang w:val="af-ZA" w:eastAsia="en-US"/>
        </w:rPr>
      </w:pPr>
    </w:p>
    <w:p w:rsidR="00203F6B" w:rsidRPr="00DA0244" w:rsidRDefault="00203F6B" w:rsidP="00203F6B">
      <w:pPr>
        <w:pStyle w:val="norm"/>
        <w:spacing w:line="240" w:lineRule="auto"/>
        <w:rPr>
          <w:rFonts w:ascii="GHEA Grapalat" w:hAnsi="GHEA Grapalat" w:cs="Sylfaen"/>
          <w:sz w:val="16"/>
          <w:szCs w:val="16"/>
          <w:lang w:val="af-ZA" w:eastAsia="en-US"/>
        </w:rPr>
      </w:pPr>
    </w:p>
    <w:p w:rsidR="00203F6B" w:rsidRPr="00DA0244" w:rsidRDefault="00203F6B" w:rsidP="00203F6B">
      <w:pPr>
        <w:jc w:val="center"/>
        <w:rPr>
          <w:rFonts w:ascii="GHEA Grapalat" w:hAnsi="GHEA Grapalat" w:cs="Arial"/>
          <w:b/>
          <w:sz w:val="16"/>
          <w:szCs w:val="16"/>
          <w:lang w:val="es-ES"/>
        </w:rPr>
      </w:pPr>
      <w:r w:rsidRPr="00DA0244">
        <w:rPr>
          <w:rFonts w:ascii="GHEA Grapalat" w:hAnsi="GHEA Grapalat"/>
          <w:b/>
          <w:sz w:val="16"/>
          <w:szCs w:val="16"/>
          <w:lang w:val="es-ES"/>
        </w:rPr>
        <w:t xml:space="preserve">5.   </w:t>
      </w:r>
      <w:r w:rsidRPr="00DA0244">
        <w:rPr>
          <w:rFonts w:ascii="GHEA Grapalat" w:hAnsi="GHEA Grapalat" w:cs="Sylfaen"/>
          <w:b/>
          <w:sz w:val="16"/>
          <w:szCs w:val="16"/>
          <w:lang w:val="es-ES"/>
        </w:rPr>
        <w:t>ՀԱՅՏԻ</w:t>
      </w:r>
      <w:r w:rsidRPr="00DA0244">
        <w:rPr>
          <w:rFonts w:ascii="GHEA Grapalat" w:hAnsi="GHEA Grapalat" w:cs="Arial"/>
          <w:b/>
          <w:sz w:val="16"/>
          <w:szCs w:val="16"/>
          <w:lang w:val="es-ES"/>
        </w:rPr>
        <w:t xml:space="preserve">   </w:t>
      </w:r>
      <w:r w:rsidRPr="00DA0244">
        <w:rPr>
          <w:rFonts w:ascii="GHEA Grapalat" w:hAnsi="GHEA Grapalat" w:cs="Sylfaen"/>
          <w:b/>
          <w:sz w:val="16"/>
          <w:szCs w:val="16"/>
          <w:lang w:val="es-ES"/>
        </w:rPr>
        <w:t>ԳՆԱՅԻՆ</w:t>
      </w:r>
      <w:r w:rsidRPr="00DA0244">
        <w:rPr>
          <w:rFonts w:ascii="GHEA Grapalat" w:hAnsi="GHEA Grapalat" w:cs="Arial"/>
          <w:b/>
          <w:sz w:val="16"/>
          <w:szCs w:val="16"/>
          <w:lang w:val="es-ES"/>
        </w:rPr>
        <w:t xml:space="preserve">  </w:t>
      </w:r>
      <w:r w:rsidRPr="00DA0244">
        <w:rPr>
          <w:rFonts w:ascii="GHEA Grapalat" w:hAnsi="GHEA Grapalat" w:cs="Sylfaen"/>
          <w:b/>
          <w:sz w:val="16"/>
          <w:szCs w:val="16"/>
          <w:lang w:val="es-ES"/>
        </w:rPr>
        <w:t>ԱՌԱՋԱՐԿԸ</w:t>
      </w:r>
      <w:r w:rsidRPr="00DA0244">
        <w:rPr>
          <w:rFonts w:ascii="GHEA Grapalat" w:hAnsi="GHEA Grapalat" w:cs="Arial"/>
          <w:b/>
          <w:sz w:val="16"/>
          <w:szCs w:val="16"/>
          <w:lang w:val="es-ES"/>
        </w:rPr>
        <w:t xml:space="preserve"> </w:t>
      </w:r>
    </w:p>
    <w:p w:rsidR="00203F6B" w:rsidRPr="00DA0244" w:rsidRDefault="00203F6B" w:rsidP="00203F6B">
      <w:pPr>
        <w:jc w:val="center"/>
        <w:rPr>
          <w:rFonts w:ascii="GHEA Grapalat" w:hAnsi="GHEA Grapalat" w:cs="Arial"/>
          <w:b/>
          <w:sz w:val="16"/>
          <w:szCs w:val="16"/>
          <w:lang w:val="es-ES"/>
        </w:rPr>
      </w:pPr>
    </w:p>
    <w:p w:rsidR="00203F6B" w:rsidRPr="00DA0244" w:rsidRDefault="00203F6B" w:rsidP="00203F6B">
      <w:pPr>
        <w:ind w:firstLine="567"/>
        <w:jc w:val="both"/>
        <w:rPr>
          <w:rFonts w:ascii="GHEA Grapalat" w:hAnsi="GHEA Grapalat"/>
          <w:sz w:val="16"/>
          <w:szCs w:val="16"/>
          <w:lang w:val="es-ES"/>
        </w:rPr>
      </w:pPr>
      <w:r w:rsidRPr="00DA0244">
        <w:rPr>
          <w:rFonts w:ascii="GHEA Grapalat" w:hAnsi="GHEA Grapalat" w:cs="Sylfaen"/>
          <w:sz w:val="16"/>
          <w:szCs w:val="16"/>
          <w:lang w:val="es-ES"/>
        </w:rPr>
        <w:t xml:space="preserve">5.1 </w:t>
      </w:r>
      <w:r w:rsidRPr="00DA0244">
        <w:rPr>
          <w:rFonts w:ascii="GHEA Grapalat" w:hAnsi="GHEA Grapalat" w:cs="Sylfaen"/>
          <w:sz w:val="16"/>
          <w:szCs w:val="16"/>
          <w:lang w:val="ru-RU"/>
        </w:rPr>
        <w:t>Առաջարկվող</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գինը</w:t>
      </w:r>
      <w:r w:rsidRPr="00DA0244">
        <w:rPr>
          <w:rFonts w:ascii="GHEA Grapalat" w:hAnsi="GHEA Grapalat" w:cs="Sylfaen"/>
          <w:sz w:val="16"/>
          <w:szCs w:val="16"/>
          <w:lang w:val="es-ES"/>
        </w:rPr>
        <w:t xml:space="preserve"> աշխատանքի </w:t>
      </w:r>
      <w:r w:rsidRPr="00DA0244">
        <w:rPr>
          <w:rFonts w:ascii="GHEA Grapalat" w:hAnsi="GHEA Grapalat" w:cs="Sylfaen"/>
          <w:sz w:val="16"/>
          <w:szCs w:val="16"/>
          <w:lang w:val="ru-RU"/>
        </w:rPr>
        <w:t>արժեքից</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բացի</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ներառում</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փոխադրման</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ապահովագրման</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տուրքերի</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հարկերի</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այլ</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վճարումների</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գծով</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ծախսերը</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չի</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կարող</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պակաս</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լինել</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դրանց</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ինքնարժեքից</w:t>
      </w:r>
      <w:r w:rsidRPr="00DA0244">
        <w:rPr>
          <w:rFonts w:ascii="GHEA Grapalat" w:hAnsi="GHEA Grapalat" w:cs="Sylfaen"/>
          <w:sz w:val="16"/>
          <w:szCs w:val="16"/>
          <w:lang w:val="es-ES"/>
        </w:rPr>
        <w:t xml:space="preserve">: </w:t>
      </w:r>
      <w:r w:rsidRPr="00DA0244">
        <w:rPr>
          <w:rFonts w:ascii="GHEA Grapalat" w:hAnsi="GHEA Grapalat" w:cs="Sylfaen"/>
          <w:sz w:val="16"/>
          <w:szCs w:val="16"/>
        </w:rPr>
        <w:t>Առաջարկվող</w:t>
      </w:r>
      <w:r w:rsidRPr="00DA0244">
        <w:rPr>
          <w:rFonts w:ascii="GHEA Grapalat" w:hAnsi="GHEA Grapalat" w:cs="Sylfaen"/>
          <w:sz w:val="16"/>
          <w:szCs w:val="16"/>
          <w:lang w:val="es-ES"/>
        </w:rPr>
        <w:t xml:space="preserve"> </w:t>
      </w:r>
      <w:r w:rsidRPr="00DA0244">
        <w:rPr>
          <w:rFonts w:ascii="GHEA Grapalat" w:hAnsi="GHEA Grapalat" w:cs="Sylfaen"/>
          <w:sz w:val="16"/>
          <w:szCs w:val="16"/>
        </w:rPr>
        <w:t>գնի</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հաշվարկը</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պետք</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ներկայացվի</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հայտով</w:t>
      </w:r>
      <w:r w:rsidRPr="00DA0244">
        <w:rPr>
          <w:rFonts w:ascii="GHEA Grapalat" w:hAnsi="GHEA Grapalat"/>
          <w:sz w:val="16"/>
          <w:szCs w:val="16"/>
          <w:lang w:val="es-ES"/>
        </w:rPr>
        <w:t>:</w:t>
      </w:r>
    </w:p>
    <w:p w:rsidR="00203F6B" w:rsidRPr="00DA0244" w:rsidRDefault="00203F6B" w:rsidP="00203F6B">
      <w:pPr>
        <w:pStyle w:val="norm"/>
        <w:spacing w:line="240" w:lineRule="auto"/>
        <w:ind w:firstLine="567"/>
        <w:rPr>
          <w:rFonts w:ascii="GHEA Grapalat" w:hAnsi="GHEA Grapalat" w:cs="Sylfaen"/>
          <w:sz w:val="16"/>
          <w:szCs w:val="16"/>
          <w:lang w:val="es-ES" w:eastAsia="en-US"/>
        </w:rPr>
      </w:pPr>
      <w:r w:rsidRPr="00DA0244">
        <w:rPr>
          <w:rFonts w:ascii="GHEA Grapalat" w:hAnsi="GHEA Grapalat"/>
          <w:sz w:val="16"/>
          <w:szCs w:val="16"/>
          <w:lang w:val="es-ES"/>
        </w:rPr>
        <w:t>5.</w:t>
      </w:r>
      <w:r w:rsidRPr="00DA0244">
        <w:rPr>
          <w:rFonts w:ascii="GHEA Grapalat" w:hAnsi="GHEA Grapalat"/>
          <w:sz w:val="16"/>
          <w:szCs w:val="16"/>
          <w:lang w:val="hy-AM"/>
        </w:rPr>
        <w:t>2</w:t>
      </w:r>
      <w:r w:rsidRPr="00DA0244">
        <w:rPr>
          <w:rFonts w:ascii="GHEA Grapalat" w:hAnsi="GHEA Grapalat" w:cs="Sylfaen"/>
          <w:sz w:val="16"/>
          <w:szCs w:val="16"/>
          <w:lang w:val="es-ES"/>
        </w:rPr>
        <w:t xml:space="preserve"> Մ</w:t>
      </w:r>
      <w:r w:rsidRPr="00DA0244">
        <w:rPr>
          <w:rFonts w:ascii="GHEA Grapalat" w:hAnsi="GHEA Grapalat" w:cs="Sylfaen"/>
          <w:sz w:val="16"/>
          <w:szCs w:val="16"/>
          <w:lang w:val="hy-AM" w:eastAsia="en-US"/>
        </w:rPr>
        <w:t xml:space="preserve">ասնակիցը գնային առաջարկը ներկայացնում է </w:t>
      </w:r>
      <w:r w:rsidRPr="00DA0244">
        <w:rPr>
          <w:rFonts w:ascii="GHEA Grapalat" w:hAnsi="GHEA Grapalat" w:cs="Sylfaen"/>
          <w:sz w:val="16"/>
          <w:szCs w:val="16"/>
        </w:rPr>
        <w:t>արժեք</w:t>
      </w:r>
      <w:r w:rsidRPr="00DA0244">
        <w:rPr>
          <w:rFonts w:ascii="GHEA Grapalat" w:hAnsi="GHEA Grapalat" w:cs="Sylfaen"/>
          <w:sz w:val="16"/>
          <w:szCs w:val="16"/>
          <w:lang w:val="es-ES"/>
        </w:rPr>
        <w:t xml:space="preserve"> (</w:t>
      </w:r>
      <w:r w:rsidRPr="00DA0244">
        <w:rPr>
          <w:rFonts w:ascii="GHEA Grapalat" w:hAnsi="GHEA Grapalat" w:cs="Sylfaen"/>
          <w:sz w:val="16"/>
          <w:szCs w:val="16"/>
        </w:rPr>
        <w:t>ինքնարժեքի</w:t>
      </w:r>
      <w:r w:rsidRPr="00DA0244">
        <w:rPr>
          <w:rFonts w:ascii="GHEA Grapalat" w:hAnsi="GHEA Grapalat" w:cs="Sylfaen"/>
          <w:sz w:val="16"/>
          <w:szCs w:val="16"/>
          <w:lang w:val="es-ES"/>
        </w:rPr>
        <w:t xml:space="preserve"> </w:t>
      </w:r>
      <w:r w:rsidRPr="00DA0244">
        <w:rPr>
          <w:rFonts w:ascii="GHEA Grapalat" w:hAnsi="GHEA Grapalat" w:cs="Sylfaen"/>
          <w:sz w:val="16"/>
          <w:szCs w:val="16"/>
        </w:rPr>
        <w:t>և</w:t>
      </w:r>
      <w:r w:rsidRPr="00DA0244">
        <w:rPr>
          <w:rFonts w:ascii="GHEA Grapalat" w:hAnsi="GHEA Grapalat" w:cs="Sylfaen"/>
          <w:sz w:val="16"/>
          <w:szCs w:val="16"/>
          <w:lang w:val="es-ES"/>
        </w:rPr>
        <w:t xml:space="preserve"> </w:t>
      </w:r>
      <w:r w:rsidRPr="00DA0244">
        <w:rPr>
          <w:rFonts w:ascii="GHEA Grapalat" w:hAnsi="GHEA Grapalat" w:cs="Sylfaen"/>
          <w:sz w:val="16"/>
          <w:szCs w:val="16"/>
        </w:rPr>
        <w:t>կանխատեսվող</w:t>
      </w:r>
      <w:r w:rsidRPr="00DA0244">
        <w:rPr>
          <w:rFonts w:ascii="GHEA Grapalat" w:hAnsi="GHEA Grapalat" w:cs="Sylfaen"/>
          <w:sz w:val="16"/>
          <w:szCs w:val="16"/>
          <w:lang w:val="es-ES"/>
        </w:rPr>
        <w:t xml:space="preserve"> </w:t>
      </w:r>
      <w:r w:rsidRPr="00DA0244">
        <w:rPr>
          <w:rFonts w:ascii="GHEA Grapalat" w:hAnsi="GHEA Grapalat" w:cs="Sylfaen"/>
          <w:sz w:val="16"/>
          <w:szCs w:val="16"/>
        </w:rPr>
        <w:t>շահույթի</w:t>
      </w:r>
      <w:r w:rsidRPr="00DA0244">
        <w:rPr>
          <w:rFonts w:ascii="GHEA Grapalat" w:hAnsi="GHEA Grapalat" w:cs="Sylfaen"/>
          <w:sz w:val="16"/>
          <w:szCs w:val="16"/>
          <w:lang w:val="es-ES"/>
        </w:rPr>
        <w:t xml:space="preserve"> </w:t>
      </w:r>
      <w:r w:rsidRPr="00DA0244">
        <w:rPr>
          <w:rFonts w:ascii="GHEA Grapalat" w:hAnsi="GHEA Grapalat" w:cs="Sylfaen"/>
          <w:sz w:val="16"/>
          <w:szCs w:val="16"/>
        </w:rPr>
        <w:t>հանրագումարը</w:t>
      </w:r>
      <w:r w:rsidRPr="00DA0244">
        <w:rPr>
          <w:rFonts w:ascii="GHEA Grapalat" w:hAnsi="GHEA Grapalat" w:cs="Sylfaen"/>
          <w:sz w:val="16"/>
          <w:szCs w:val="16"/>
          <w:lang w:val="es-ES"/>
        </w:rPr>
        <w:t xml:space="preserve">) </w:t>
      </w:r>
      <w:r w:rsidRPr="00DA0244">
        <w:rPr>
          <w:rFonts w:ascii="GHEA Grapalat" w:hAnsi="GHEA Grapalat" w:cs="Sylfaen"/>
          <w:sz w:val="16"/>
          <w:szCs w:val="16"/>
          <w:lang w:val="hy-AM" w:eastAsia="en-US"/>
        </w:rPr>
        <w:t xml:space="preserve">և ավելացված արժեքի հարկ ընդհանրական բաղադրիչներից բաղկացած հաշվարկի ձևով: </w:t>
      </w:r>
      <w:r w:rsidRPr="00DA0244">
        <w:rPr>
          <w:rFonts w:ascii="GHEA Grapalat" w:hAnsi="GHEA Grapalat" w:cs="Sylfaen"/>
          <w:sz w:val="16"/>
          <w:szCs w:val="16"/>
          <w:lang w:eastAsia="en-US"/>
        </w:rPr>
        <w:t>Ա</w:t>
      </w:r>
      <w:r w:rsidRPr="00DA0244">
        <w:rPr>
          <w:rFonts w:ascii="GHEA Grapalat" w:hAnsi="GHEA Grapalat" w:cs="Sylfaen"/>
          <w:sz w:val="16"/>
          <w:szCs w:val="16"/>
          <w:lang w:val="hy-AM" w:eastAsia="en-US"/>
        </w:rPr>
        <w:t xml:space="preserve">րժեքի բաղադրիչների հաշվարկ` բացվածք կամ այլ մանրամասներ չեն պահանջվում և ներկայացվում: Եթե </w:t>
      </w:r>
      <w:r w:rsidRPr="00DA0244">
        <w:rPr>
          <w:rFonts w:ascii="GHEA Grapalat" w:hAnsi="GHEA Grapalat" w:cs="Sylfaen"/>
          <w:sz w:val="16"/>
          <w:szCs w:val="16"/>
          <w:lang w:eastAsia="en-US"/>
        </w:rPr>
        <w:t>մ</w:t>
      </w:r>
      <w:r w:rsidRPr="00DA0244">
        <w:rPr>
          <w:rFonts w:ascii="GHEA Grapalat" w:hAnsi="GHEA Grapalat" w:cs="Sylfaen"/>
          <w:sz w:val="16"/>
          <w:szCs w:val="16"/>
          <w:lang w:val="hy-AM" w:eastAsia="en-US"/>
        </w:rPr>
        <w:t>ասնակիցը տվյալ գործարքի գծով Հայաստանի Հանրապետության պետական բյուջե պետք է վճարի ավելացված արժեքի հարկ, ապա</w:t>
      </w:r>
      <w:r w:rsidRPr="00DA0244">
        <w:rPr>
          <w:rFonts w:ascii="GHEA Grapalat" w:hAnsi="GHEA Grapalat" w:cs="Sylfaen"/>
          <w:sz w:val="16"/>
          <w:szCs w:val="16"/>
          <w:lang w:val="es-ES" w:eastAsia="en-US"/>
        </w:rPr>
        <w:t xml:space="preserve"> </w:t>
      </w:r>
      <w:r w:rsidRPr="00DA0244">
        <w:rPr>
          <w:rFonts w:ascii="GHEA Grapalat" w:hAnsi="GHEA Grapalat" w:cs="Sylfaen"/>
          <w:sz w:val="16"/>
          <w:szCs w:val="16"/>
          <w:lang w:val="ru-RU"/>
        </w:rPr>
        <w:t>ներկայաց</w:t>
      </w:r>
      <w:r w:rsidRPr="00DA0244">
        <w:rPr>
          <w:rFonts w:ascii="GHEA Grapalat" w:hAnsi="GHEA Grapalat" w:cs="Sylfaen"/>
          <w:sz w:val="16"/>
          <w:szCs w:val="16"/>
        </w:rPr>
        <w:t>վող</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գնային</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առաջարկում</w:t>
      </w:r>
      <w:r w:rsidRPr="00DA0244">
        <w:rPr>
          <w:rFonts w:ascii="GHEA Grapalat" w:hAnsi="GHEA Grapalat" w:cs="Sylfaen"/>
          <w:sz w:val="16"/>
          <w:szCs w:val="16"/>
          <w:lang w:val="hy-AM" w:eastAsia="en-US"/>
        </w:rPr>
        <w:t xml:space="preserve"> առանձնացված տողով նախատեսվում է այդ հարկատեսակի գծով վճարվելիք գումարի չափը:</w:t>
      </w:r>
      <w:r w:rsidRPr="00DA0244">
        <w:rPr>
          <w:rFonts w:ascii="GHEA Grapalat" w:hAnsi="GHEA Grapalat" w:cs="Sylfaen"/>
          <w:sz w:val="16"/>
          <w:szCs w:val="16"/>
          <w:lang w:val="es-ES" w:eastAsia="en-US"/>
        </w:rPr>
        <w:t xml:space="preserve"> </w:t>
      </w:r>
      <w:r w:rsidRPr="00DA0244">
        <w:rPr>
          <w:rFonts w:ascii="GHEA Grapalat" w:hAnsi="GHEA Grapalat" w:cs="Sylfaen"/>
          <w:sz w:val="16"/>
          <w:szCs w:val="16"/>
          <w:lang w:val="hy-AM" w:eastAsia="en-US"/>
        </w:rPr>
        <w:t>Ընդ որում</w:t>
      </w:r>
      <w:r w:rsidRPr="00DA0244">
        <w:rPr>
          <w:rFonts w:ascii="GHEA Grapalat" w:hAnsi="GHEA Grapalat" w:cs="Sylfaen"/>
          <w:sz w:val="16"/>
          <w:szCs w:val="16"/>
          <w:lang w:val="es-ES" w:eastAsia="en-US"/>
        </w:rPr>
        <w:t>.</w:t>
      </w:r>
      <w:r w:rsidRPr="00DA0244">
        <w:rPr>
          <w:rFonts w:ascii="GHEA Grapalat" w:hAnsi="GHEA Grapalat" w:cs="Sylfaen"/>
          <w:sz w:val="16"/>
          <w:szCs w:val="16"/>
          <w:lang w:val="hy-AM" w:eastAsia="en-US"/>
        </w:rPr>
        <w:t xml:space="preserve"> </w:t>
      </w:r>
    </w:p>
    <w:p w:rsidR="00203F6B" w:rsidRPr="00D8260F" w:rsidRDefault="00203F6B" w:rsidP="00203F6B">
      <w:pPr>
        <w:pStyle w:val="norm"/>
        <w:spacing w:line="240" w:lineRule="auto"/>
        <w:ind w:firstLine="567"/>
        <w:rPr>
          <w:rFonts w:ascii="GHEA Grapalat" w:hAnsi="GHEA Grapalat" w:cs="Sylfaen"/>
          <w:sz w:val="16"/>
          <w:szCs w:val="16"/>
          <w:lang w:val="hy-AM" w:eastAsia="en-US"/>
        </w:rPr>
      </w:pPr>
      <w:r w:rsidRPr="00DA0244">
        <w:rPr>
          <w:rFonts w:ascii="GHEA Grapalat" w:hAnsi="GHEA Grapalat" w:cs="Sylfaen"/>
          <w:sz w:val="16"/>
          <w:szCs w:val="16"/>
          <w:lang w:eastAsia="en-US"/>
        </w:rPr>
        <w:t>ա</w:t>
      </w:r>
      <w:r w:rsidRPr="00DA0244">
        <w:rPr>
          <w:rFonts w:ascii="GHEA Grapalat" w:hAnsi="GHEA Grapalat" w:cs="Sylfaen"/>
          <w:sz w:val="16"/>
          <w:szCs w:val="16"/>
          <w:lang w:val="es-ES" w:eastAsia="en-US"/>
        </w:rPr>
        <w:t>.</w:t>
      </w:r>
      <w:r w:rsidRPr="00DA0244">
        <w:rPr>
          <w:rFonts w:ascii="GHEA Grapalat" w:hAnsi="GHEA Grapalat" w:cs="Sylfaen"/>
          <w:sz w:val="16"/>
          <w:szCs w:val="16"/>
          <w:lang w:val="hy-AM" w:eastAsia="en-US"/>
        </w:rPr>
        <w:t xml:space="preserve"> </w:t>
      </w:r>
      <w:proofErr w:type="gramStart"/>
      <w:r w:rsidRPr="00DA0244">
        <w:rPr>
          <w:rFonts w:ascii="GHEA Grapalat" w:hAnsi="GHEA Grapalat" w:cs="Sylfaen"/>
          <w:sz w:val="16"/>
          <w:szCs w:val="16"/>
          <w:lang w:eastAsia="en-US"/>
        </w:rPr>
        <w:t>մ</w:t>
      </w:r>
      <w:r w:rsidRPr="00DA0244">
        <w:rPr>
          <w:rFonts w:ascii="GHEA Grapalat" w:hAnsi="GHEA Grapalat" w:cs="Sylfaen"/>
          <w:sz w:val="16"/>
          <w:szCs w:val="16"/>
          <w:lang w:val="hy-AM" w:eastAsia="en-US"/>
        </w:rPr>
        <w:t>ասնակիցների</w:t>
      </w:r>
      <w:proofErr w:type="gramEnd"/>
      <w:r w:rsidRPr="00DA0244">
        <w:rPr>
          <w:rFonts w:ascii="GHEA Grapalat" w:hAnsi="GHEA Grapalat" w:cs="Sylfaen"/>
          <w:sz w:val="16"/>
          <w:szCs w:val="16"/>
          <w:lang w:val="hy-AM" w:eastAsia="en-US"/>
        </w:rPr>
        <w:t xml:space="preserve"> գնային առաջարկների գնահատում</w:t>
      </w:r>
      <w:r w:rsidRPr="00DA0244">
        <w:rPr>
          <w:rFonts w:ascii="GHEA Grapalat" w:hAnsi="GHEA Grapalat" w:cs="Sylfaen"/>
          <w:sz w:val="16"/>
          <w:szCs w:val="16"/>
          <w:lang w:eastAsia="en-US"/>
        </w:rPr>
        <w:t>ն</w:t>
      </w:r>
      <w:r w:rsidRPr="00DA0244">
        <w:rPr>
          <w:rFonts w:ascii="GHEA Grapalat" w:hAnsi="GHEA Grapalat" w:cs="Sylfaen"/>
          <w:sz w:val="16"/>
          <w:szCs w:val="16"/>
          <w:lang w:val="hy-AM" w:eastAsia="en-US"/>
        </w:rPr>
        <w:t xml:space="preserve"> </w:t>
      </w:r>
      <w:r w:rsidRPr="00DA0244">
        <w:rPr>
          <w:rFonts w:ascii="GHEA Grapalat" w:hAnsi="GHEA Grapalat" w:cs="Sylfaen"/>
          <w:sz w:val="16"/>
          <w:szCs w:val="16"/>
          <w:lang w:eastAsia="en-US"/>
        </w:rPr>
        <w:t>ու</w:t>
      </w:r>
      <w:r w:rsidRPr="00DA0244">
        <w:rPr>
          <w:rFonts w:ascii="GHEA Grapalat" w:hAnsi="GHEA Grapalat" w:cs="Sylfaen"/>
          <w:sz w:val="16"/>
          <w:szCs w:val="16"/>
          <w:lang w:val="hy-AM" w:eastAsia="en-US"/>
        </w:rPr>
        <w:t xml:space="preserve"> համեմատումն իրականացվում </w:t>
      </w:r>
      <w:r w:rsidRPr="00DA0244">
        <w:rPr>
          <w:rFonts w:ascii="GHEA Grapalat" w:hAnsi="GHEA Grapalat" w:cs="Sylfaen"/>
          <w:sz w:val="16"/>
          <w:szCs w:val="16"/>
          <w:lang w:eastAsia="en-US"/>
        </w:rPr>
        <w:t>են</w:t>
      </w:r>
      <w:r w:rsidRPr="00DA0244">
        <w:rPr>
          <w:rFonts w:ascii="GHEA Grapalat" w:hAnsi="GHEA Grapalat" w:cs="Sylfaen"/>
          <w:sz w:val="16"/>
          <w:szCs w:val="16"/>
          <w:lang w:val="hy-AM" w:eastAsia="en-US"/>
        </w:rPr>
        <w:t xml:space="preserve"> առանց սույն կետում նշված հարկի գումա</w:t>
      </w:r>
      <w:r w:rsidRPr="00D8260F">
        <w:rPr>
          <w:rFonts w:ascii="GHEA Grapalat" w:hAnsi="GHEA Grapalat" w:cs="Sylfaen"/>
          <w:sz w:val="16"/>
          <w:szCs w:val="16"/>
          <w:lang w:val="hy-AM" w:eastAsia="en-US"/>
        </w:rPr>
        <w:t>րի հաշվարկման,</w:t>
      </w:r>
    </w:p>
    <w:p w:rsidR="00203F6B" w:rsidRPr="00D8260F" w:rsidRDefault="00203F6B" w:rsidP="00203F6B">
      <w:pPr>
        <w:pStyle w:val="norm"/>
        <w:spacing w:line="240" w:lineRule="auto"/>
        <w:ind w:firstLine="567"/>
        <w:rPr>
          <w:rFonts w:ascii="GHEA Grapalat" w:hAnsi="GHEA Grapalat" w:cs="Sylfaen"/>
          <w:sz w:val="16"/>
          <w:szCs w:val="16"/>
          <w:lang w:val="hy-AM" w:eastAsia="en-US"/>
        </w:rPr>
      </w:pPr>
      <w:r w:rsidRPr="00D8260F">
        <w:rPr>
          <w:rFonts w:ascii="GHEA Grapalat" w:hAnsi="GHEA Grapalat" w:cs="Sylfaen"/>
          <w:sz w:val="16"/>
          <w:szCs w:val="16"/>
          <w:lang w:val="hy-AM" w:eastAsia="en-US"/>
        </w:rPr>
        <w:t>բ. շինարարական ծրագրերի գնման դեպքում մասնակիցը չի ներկայացնում իր կողմից կազմված նախահաշիվը, իսկ ընտրված մասնակից ճանաչվելու դեպքում կնքվող պայմանագրի շրջանակում կատարողական ակտերի դիմաց վճարումներն իրականացվում են հետևյալ բանաձևով՝ ՎԳ=ՄԳ/ՆԳxԿԾ, որտեղ՝</w:t>
      </w:r>
    </w:p>
    <w:p w:rsidR="00203F6B" w:rsidRPr="00D8260F" w:rsidRDefault="00203F6B" w:rsidP="00203F6B">
      <w:pPr>
        <w:pStyle w:val="norm"/>
        <w:spacing w:line="240" w:lineRule="auto"/>
        <w:ind w:firstLine="567"/>
        <w:rPr>
          <w:rFonts w:ascii="GHEA Grapalat" w:hAnsi="GHEA Grapalat" w:cs="Sylfaen"/>
          <w:sz w:val="16"/>
          <w:szCs w:val="16"/>
          <w:lang w:val="hy-AM" w:eastAsia="en-US"/>
        </w:rPr>
      </w:pPr>
      <w:r w:rsidRPr="00D8260F">
        <w:rPr>
          <w:rFonts w:ascii="GHEA Grapalat" w:hAnsi="GHEA Grapalat" w:cs="Sylfaen"/>
          <w:sz w:val="16"/>
          <w:szCs w:val="16"/>
          <w:lang w:val="hy-AM" w:eastAsia="en-US"/>
        </w:rPr>
        <w:t>ՄԳ-ն ընտրված մասնակցի առաջարկած գինն է.</w:t>
      </w:r>
    </w:p>
    <w:p w:rsidR="00203F6B" w:rsidRPr="00D8260F" w:rsidRDefault="00203F6B" w:rsidP="00203F6B">
      <w:pPr>
        <w:pStyle w:val="norm"/>
        <w:spacing w:line="240" w:lineRule="auto"/>
        <w:ind w:firstLine="567"/>
        <w:rPr>
          <w:rFonts w:ascii="GHEA Grapalat" w:hAnsi="GHEA Grapalat" w:cs="Sylfaen"/>
          <w:sz w:val="16"/>
          <w:szCs w:val="16"/>
          <w:lang w:val="hy-AM" w:eastAsia="en-US"/>
        </w:rPr>
      </w:pPr>
      <w:r w:rsidRPr="00D8260F">
        <w:rPr>
          <w:rFonts w:ascii="GHEA Grapalat" w:hAnsi="GHEA Grapalat" w:cs="Sylfaen"/>
          <w:sz w:val="16"/>
          <w:szCs w:val="16"/>
          <w:lang w:val="hy-AM" w:eastAsia="en-US"/>
        </w:rPr>
        <w:t>ՆԳ-ն շինարարական ծրագրի նախահաշվային գինն է.</w:t>
      </w:r>
    </w:p>
    <w:p w:rsidR="00203F6B" w:rsidRPr="00D8260F" w:rsidRDefault="00203F6B" w:rsidP="00203F6B">
      <w:pPr>
        <w:pStyle w:val="norm"/>
        <w:spacing w:line="240" w:lineRule="auto"/>
        <w:ind w:firstLine="567"/>
        <w:rPr>
          <w:rFonts w:ascii="GHEA Grapalat" w:hAnsi="GHEA Grapalat" w:cs="Sylfaen"/>
          <w:sz w:val="16"/>
          <w:szCs w:val="16"/>
          <w:lang w:val="hy-AM" w:eastAsia="en-US"/>
        </w:rPr>
      </w:pPr>
      <w:r w:rsidRPr="00D8260F">
        <w:rPr>
          <w:rFonts w:ascii="GHEA Grapalat" w:hAnsi="GHEA Grapalat" w:cs="Sylfaen"/>
          <w:sz w:val="16"/>
          <w:szCs w:val="16"/>
          <w:lang w:val="hy-AM" w:eastAsia="en-US"/>
        </w:rPr>
        <w:t>ԿԾ-ն տվյալ կատարողական ակտով ներկայացված աշխատանքների ծավալն է գումարային արտահայտությամբ.</w:t>
      </w:r>
    </w:p>
    <w:p w:rsidR="00203F6B" w:rsidRPr="00DA0244" w:rsidRDefault="00203F6B" w:rsidP="00203F6B">
      <w:pPr>
        <w:pStyle w:val="norm"/>
        <w:spacing w:line="240" w:lineRule="auto"/>
        <w:ind w:firstLine="567"/>
        <w:rPr>
          <w:rFonts w:ascii="GHEA Grapalat" w:hAnsi="GHEA Grapalat" w:cs="Sylfaen"/>
          <w:sz w:val="16"/>
          <w:szCs w:val="16"/>
          <w:lang w:val="hy-AM" w:eastAsia="en-US"/>
        </w:rPr>
      </w:pPr>
      <w:r w:rsidRPr="00D8260F">
        <w:rPr>
          <w:rFonts w:ascii="GHEA Grapalat" w:hAnsi="GHEA Grapalat" w:cs="Sylfaen"/>
          <w:sz w:val="16"/>
          <w:szCs w:val="16"/>
          <w:lang w:val="hy-AM" w:eastAsia="en-US"/>
        </w:rPr>
        <w:t>ՎԳ -ն նախահաշվով սահմանված աշխատանքների դիմաց վճարվող գումարն է</w:t>
      </w:r>
      <w:r w:rsidRPr="00D8260F">
        <w:rPr>
          <w:rStyle w:val="af6"/>
          <w:rFonts w:ascii="GHEA Grapalat" w:hAnsi="GHEA Grapalat" w:cs="Sylfaen"/>
          <w:sz w:val="16"/>
          <w:szCs w:val="16"/>
          <w:lang w:val="hy-AM" w:eastAsia="en-US"/>
        </w:rPr>
        <w:footnoteReference w:id="2"/>
      </w:r>
      <w:r w:rsidRPr="00D8260F">
        <w:rPr>
          <w:rFonts w:ascii="GHEA Grapalat" w:hAnsi="GHEA Grapalat" w:cs="Sylfaen"/>
          <w:sz w:val="16"/>
          <w:szCs w:val="16"/>
          <w:lang w:val="hy-AM" w:eastAsia="en-US"/>
        </w:rPr>
        <w:t>:</w:t>
      </w:r>
    </w:p>
    <w:p w:rsidR="00203F6B" w:rsidRPr="00DA0244" w:rsidRDefault="00203F6B" w:rsidP="00203F6B">
      <w:pPr>
        <w:pStyle w:val="norm"/>
        <w:spacing w:line="240" w:lineRule="auto"/>
        <w:rPr>
          <w:rFonts w:ascii="GHEA Grapalat" w:hAnsi="GHEA Grapalat" w:cs="Sylfaen"/>
          <w:sz w:val="16"/>
          <w:szCs w:val="16"/>
          <w:lang w:val="hy-AM" w:eastAsia="en-US"/>
        </w:rPr>
      </w:pPr>
      <w:r w:rsidRPr="00DA0244">
        <w:rPr>
          <w:rFonts w:ascii="GHEA Grapalat" w:hAnsi="GHEA Grapalat" w:cs="Sylfaen"/>
          <w:sz w:val="16"/>
          <w:szCs w:val="16"/>
          <w:lang w:val="hy-AM" w:eastAsia="en-US"/>
        </w:rPr>
        <w:t>Մասնակցի հայտը ենթակա չէ մերժման, եթե`</w:t>
      </w:r>
    </w:p>
    <w:p w:rsidR="00203F6B" w:rsidRPr="00DA0244" w:rsidRDefault="00203F6B" w:rsidP="00203F6B">
      <w:pPr>
        <w:pStyle w:val="norm"/>
        <w:spacing w:line="240" w:lineRule="auto"/>
        <w:rPr>
          <w:rFonts w:ascii="GHEA Grapalat" w:hAnsi="GHEA Grapalat" w:cs="Sylfaen"/>
          <w:sz w:val="16"/>
          <w:szCs w:val="16"/>
          <w:lang w:val="hy-AM" w:eastAsia="en-US"/>
        </w:rPr>
      </w:pPr>
      <w:r w:rsidRPr="00DA0244">
        <w:rPr>
          <w:rFonts w:ascii="GHEA Grapalat" w:hAnsi="GHEA Grapalat" w:cs="Sylfaen"/>
          <w:sz w:val="16"/>
          <w:szCs w:val="16"/>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203F6B" w:rsidRPr="00DA0244" w:rsidRDefault="00203F6B" w:rsidP="00203F6B">
      <w:pPr>
        <w:pStyle w:val="norm"/>
        <w:spacing w:line="240" w:lineRule="auto"/>
        <w:rPr>
          <w:rFonts w:ascii="GHEA Grapalat" w:hAnsi="GHEA Grapalat" w:cs="Sylfaen"/>
          <w:sz w:val="16"/>
          <w:szCs w:val="16"/>
          <w:lang w:val="hy-AM" w:eastAsia="en-US"/>
        </w:rPr>
      </w:pPr>
      <w:r w:rsidRPr="00DA0244">
        <w:rPr>
          <w:rFonts w:ascii="GHEA Grapalat" w:hAnsi="GHEA Grapalat" w:cs="Sylfaen"/>
          <w:sz w:val="16"/>
          <w:szCs w:val="16"/>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203F6B" w:rsidRPr="00DA0244" w:rsidRDefault="00203F6B" w:rsidP="00203F6B">
      <w:pPr>
        <w:pStyle w:val="norm"/>
        <w:spacing w:line="240" w:lineRule="auto"/>
        <w:rPr>
          <w:rFonts w:ascii="GHEA Grapalat" w:hAnsi="GHEA Grapalat" w:cs="Sylfaen"/>
          <w:sz w:val="16"/>
          <w:szCs w:val="16"/>
          <w:lang w:val="hy-AM" w:eastAsia="en-US"/>
        </w:rPr>
      </w:pPr>
      <w:r w:rsidRPr="00DA0244">
        <w:rPr>
          <w:rFonts w:ascii="GHEA Grapalat" w:hAnsi="GHEA Grapalat" w:cs="Sylfaen"/>
          <w:sz w:val="16"/>
          <w:szCs w:val="16"/>
          <w:lang w:val="hy-AM" w:eastAsia="en-US"/>
        </w:rPr>
        <w:t xml:space="preserve">գ. մասնակցի գնային առաջարկում չափաբաժնի համարը սխալ է նշված, սակայն </w:t>
      </w:r>
      <w:r w:rsidR="00C54A30" w:rsidRPr="00DA0244">
        <w:rPr>
          <w:rFonts w:ascii="GHEA Grapalat" w:hAnsi="GHEA Grapalat" w:cs="Sylfaen"/>
          <w:sz w:val="16"/>
          <w:szCs w:val="16"/>
          <w:lang w:val="hy-AM" w:eastAsia="en-US"/>
        </w:rPr>
        <w:t>նախագծանախահաշվային փաստաթղթերի մշակման և փորձաքննության աշխատանքներ</w:t>
      </w:r>
      <w:r w:rsidRPr="00DA0244">
        <w:rPr>
          <w:rFonts w:ascii="GHEA Grapalat" w:hAnsi="GHEA Grapalat" w:cs="Sylfaen"/>
          <w:sz w:val="16"/>
          <w:szCs w:val="16"/>
          <w:lang w:val="hy-AM" w:eastAsia="en-US"/>
        </w:rPr>
        <w:t xml:space="preserve"> ճիշտ է լրացված:</w:t>
      </w:r>
    </w:p>
    <w:p w:rsidR="00203F6B" w:rsidRPr="00DA0244" w:rsidRDefault="00203F6B" w:rsidP="00203F6B">
      <w:pPr>
        <w:pStyle w:val="norm"/>
        <w:spacing w:line="240" w:lineRule="auto"/>
        <w:ind w:firstLine="567"/>
        <w:rPr>
          <w:rFonts w:ascii="GHEA Grapalat" w:hAnsi="GHEA Grapalat"/>
          <w:sz w:val="16"/>
          <w:szCs w:val="16"/>
          <w:lang w:val="es-ES"/>
        </w:rPr>
      </w:pPr>
      <w:r w:rsidRPr="00DA0244">
        <w:rPr>
          <w:rFonts w:ascii="GHEA Grapalat" w:hAnsi="GHEA Grapalat"/>
          <w:sz w:val="16"/>
          <w:szCs w:val="16"/>
          <w:lang w:val="es-ES"/>
        </w:rPr>
        <w:t>5.</w:t>
      </w:r>
      <w:r w:rsidRPr="00DA0244">
        <w:rPr>
          <w:rFonts w:ascii="GHEA Grapalat" w:hAnsi="GHEA Grapalat"/>
          <w:sz w:val="16"/>
          <w:szCs w:val="16"/>
          <w:lang w:val="hy-AM"/>
        </w:rPr>
        <w:t>3</w:t>
      </w:r>
      <w:r w:rsidRPr="00DA0244">
        <w:rPr>
          <w:rFonts w:ascii="GHEA Grapalat" w:hAnsi="GHEA Grapalat"/>
          <w:sz w:val="16"/>
          <w:szCs w:val="16"/>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03F6B" w:rsidRPr="00DA0244" w:rsidRDefault="00203F6B" w:rsidP="00203F6B">
      <w:pPr>
        <w:pStyle w:val="23"/>
        <w:spacing w:line="240" w:lineRule="auto"/>
        <w:ind w:firstLine="567"/>
        <w:rPr>
          <w:rFonts w:ascii="GHEA Grapalat" w:hAnsi="GHEA Grapalat"/>
          <w:sz w:val="16"/>
          <w:szCs w:val="16"/>
          <w:lang w:val="es-ES"/>
        </w:rPr>
      </w:pPr>
    </w:p>
    <w:p w:rsidR="00203F6B" w:rsidRPr="00DA0244" w:rsidRDefault="00203F6B" w:rsidP="00203F6B">
      <w:pPr>
        <w:jc w:val="center"/>
        <w:rPr>
          <w:rFonts w:ascii="GHEA Grapalat" w:hAnsi="GHEA Grapalat"/>
          <w:b/>
          <w:sz w:val="16"/>
          <w:szCs w:val="16"/>
          <w:lang w:val="es-ES"/>
        </w:rPr>
      </w:pPr>
      <w:r w:rsidRPr="00DA0244">
        <w:rPr>
          <w:rFonts w:ascii="GHEA Grapalat" w:hAnsi="GHEA Grapalat"/>
          <w:b/>
          <w:sz w:val="16"/>
          <w:szCs w:val="16"/>
          <w:lang w:val="es-ES"/>
        </w:rPr>
        <w:t xml:space="preserve">6. </w:t>
      </w:r>
      <w:r w:rsidRPr="00DA0244">
        <w:rPr>
          <w:rFonts w:ascii="GHEA Grapalat" w:hAnsi="GHEA Grapalat"/>
          <w:b/>
          <w:sz w:val="16"/>
          <w:szCs w:val="16"/>
        </w:rPr>
        <w:t>ՀԱՅՏԻ</w:t>
      </w:r>
      <w:r w:rsidRPr="00DA0244">
        <w:rPr>
          <w:rFonts w:ascii="GHEA Grapalat" w:hAnsi="GHEA Grapalat"/>
          <w:b/>
          <w:sz w:val="16"/>
          <w:szCs w:val="16"/>
          <w:lang w:val="es-ES"/>
        </w:rPr>
        <w:t xml:space="preserve"> </w:t>
      </w:r>
      <w:r w:rsidRPr="00DA0244">
        <w:rPr>
          <w:rFonts w:ascii="GHEA Grapalat" w:hAnsi="GHEA Grapalat"/>
          <w:b/>
          <w:sz w:val="16"/>
          <w:szCs w:val="16"/>
        </w:rPr>
        <w:t>ԳՈՐԾՈՂՈՒԹՅԱՆ</w:t>
      </w:r>
      <w:r w:rsidRPr="00DA0244">
        <w:rPr>
          <w:rFonts w:ascii="GHEA Grapalat" w:hAnsi="GHEA Grapalat"/>
          <w:b/>
          <w:sz w:val="16"/>
          <w:szCs w:val="16"/>
          <w:lang w:val="es-ES"/>
        </w:rPr>
        <w:t xml:space="preserve"> </w:t>
      </w:r>
      <w:r w:rsidRPr="00DA0244">
        <w:rPr>
          <w:rFonts w:ascii="GHEA Grapalat" w:hAnsi="GHEA Grapalat"/>
          <w:b/>
          <w:sz w:val="16"/>
          <w:szCs w:val="16"/>
        </w:rPr>
        <w:t>ԺԱՄԿԵՏԸ</w:t>
      </w:r>
      <w:r w:rsidRPr="00DA0244">
        <w:rPr>
          <w:rFonts w:ascii="GHEA Grapalat" w:hAnsi="GHEA Grapalat"/>
          <w:b/>
          <w:sz w:val="16"/>
          <w:szCs w:val="16"/>
          <w:lang w:val="es-ES"/>
        </w:rPr>
        <w:t xml:space="preserve">, </w:t>
      </w:r>
      <w:r w:rsidRPr="00DA0244">
        <w:rPr>
          <w:rFonts w:ascii="GHEA Grapalat" w:hAnsi="GHEA Grapalat"/>
          <w:b/>
          <w:sz w:val="16"/>
          <w:szCs w:val="16"/>
        </w:rPr>
        <w:t>ՀԱՅՏԵՐՈՒՄ</w:t>
      </w:r>
      <w:r w:rsidRPr="00DA0244">
        <w:rPr>
          <w:rFonts w:ascii="GHEA Grapalat" w:hAnsi="GHEA Grapalat"/>
          <w:b/>
          <w:sz w:val="16"/>
          <w:szCs w:val="16"/>
          <w:lang w:val="es-ES"/>
        </w:rPr>
        <w:t xml:space="preserve"> </w:t>
      </w:r>
      <w:r w:rsidRPr="00DA0244">
        <w:rPr>
          <w:rFonts w:ascii="GHEA Grapalat" w:hAnsi="GHEA Grapalat"/>
          <w:b/>
          <w:sz w:val="16"/>
          <w:szCs w:val="16"/>
        </w:rPr>
        <w:t>ՓՈՓՈԽՈՒԹՅՈՒՆ</w:t>
      </w:r>
      <w:r w:rsidRPr="00DA0244">
        <w:rPr>
          <w:rFonts w:ascii="GHEA Grapalat" w:hAnsi="GHEA Grapalat"/>
          <w:b/>
          <w:sz w:val="16"/>
          <w:szCs w:val="16"/>
          <w:lang w:val="es-ES"/>
        </w:rPr>
        <w:t xml:space="preserve"> </w:t>
      </w:r>
      <w:r w:rsidRPr="00DA0244">
        <w:rPr>
          <w:rFonts w:ascii="GHEA Grapalat" w:hAnsi="GHEA Grapalat"/>
          <w:b/>
          <w:sz w:val="16"/>
          <w:szCs w:val="16"/>
        </w:rPr>
        <w:t>ԿԱՏԱՐԵԼՈՒ</w:t>
      </w:r>
    </w:p>
    <w:p w:rsidR="00203F6B" w:rsidRPr="00DA0244" w:rsidRDefault="00203F6B" w:rsidP="00203F6B">
      <w:pPr>
        <w:jc w:val="center"/>
        <w:rPr>
          <w:rFonts w:ascii="GHEA Grapalat" w:hAnsi="GHEA Grapalat"/>
          <w:b/>
          <w:sz w:val="16"/>
          <w:szCs w:val="16"/>
          <w:lang w:val="es-ES"/>
        </w:rPr>
      </w:pPr>
      <w:r w:rsidRPr="00DA0244">
        <w:rPr>
          <w:rFonts w:ascii="GHEA Grapalat" w:hAnsi="GHEA Grapalat"/>
          <w:b/>
          <w:sz w:val="16"/>
          <w:szCs w:val="16"/>
        </w:rPr>
        <w:t>ԵՎ</w:t>
      </w:r>
      <w:r w:rsidRPr="00DA0244">
        <w:rPr>
          <w:rFonts w:ascii="GHEA Grapalat" w:hAnsi="GHEA Grapalat"/>
          <w:b/>
          <w:sz w:val="16"/>
          <w:szCs w:val="16"/>
          <w:lang w:val="es-ES"/>
        </w:rPr>
        <w:t xml:space="preserve"> </w:t>
      </w:r>
      <w:r w:rsidRPr="00DA0244">
        <w:rPr>
          <w:rFonts w:ascii="GHEA Grapalat" w:hAnsi="GHEA Grapalat"/>
          <w:b/>
          <w:sz w:val="16"/>
          <w:szCs w:val="16"/>
        </w:rPr>
        <w:t>ԴՐԱՆՔ</w:t>
      </w:r>
      <w:r w:rsidRPr="00DA0244">
        <w:rPr>
          <w:rFonts w:ascii="GHEA Grapalat" w:hAnsi="GHEA Grapalat"/>
          <w:b/>
          <w:sz w:val="16"/>
          <w:szCs w:val="16"/>
          <w:lang w:val="es-ES"/>
        </w:rPr>
        <w:t xml:space="preserve"> </w:t>
      </w:r>
      <w:r w:rsidRPr="00DA0244">
        <w:rPr>
          <w:rFonts w:ascii="GHEA Grapalat" w:hAnsi="GHEA Grapalat"/>
          <w:b/>
          <w:sz w:val="16"/>
          <w:szCs w:val="16"/>
        </w:rPr>
        <w:t>ՀԵՏ</w:t>
      </w:r>
      <w:r w:rsidRPr="00DA0244">
        <w:rPr>
          <w:rFonts w:ascii="GHEA Grapalat" w:hAnsi="GHEA Grapalat"/>
          <w:b/>
          <w:sz w:val="16"/>
          <w:szCs w:val="16"/>
          <w:lang w:val="es-ES"/>
        </w:rPr>
        <w:t xml:space="preserve"> </w:t>
      </w:r>
      <w:r w:rsidRPr="00DA0244">
        <w:rPr>
          <w:rFonts w:ascii="GHEA Grapalat" w:hAnsi="GHEA Grapalat"/>
          <w:b/>
          <w:sz w:val="16"/>
          <w:szCs w:val="16"/>
        </w:rPr>
        <w:t>ՎԵՐՑՆԵԼՈՒ</w:t>
      </w:r>
      <w:r w:rsidRPr="00DA0244">
        <w:rPr>
          <w:rFonts w:ascii="GHEA Grapalat" w:hAnsi="GHEA Grapalat"/>
          <w:b/>
          <w:sz w:val="16"/>
          <w:szCs w:val="16"/>
          <w:lang w:val="es-ES"/>
        </w:rPr>
        <w:t xml:space="preserve"> </w:t>
      </w:r>
      <w:r w:rsidRPr="00DA0244">
        <w:rPr>
          <w:rFonts w:ascii="GHEA Grapalat" w:hAnsi="GHEA Grapalat"/>
          <w:b/>
          <w:sz w:val="16"/>
          <w:szCs w:val="16"/>
        </w:rPr>
        <w:t>ԿԱՐԳԸ</w:t>
      </w:r>
    </w:p>
    <w:p w:rsidR="00203F6B" w:rsidRPr="00DA0244" w:rsidRDefault="00203F6B" w:rsidP="00203F6B">
      <w:pPr>
        <w:pStyle w:val="a3"/>
        <w:spacing w:line="240" w:lineRule="auto"/>
        <w:ind w:firstLine="567"/>
        <w:rPr>
          <w:rFonts w:ascii="GHEA Grapalat" w:hAnsi="GHEA Grapalat"/>
          <w:b/>
          <w:sz w:val="16"/>
          <w:szCs w:val="16"/>
          <w:lang w:val="af-ZA"/>
        </w:rPr>
      </w:pPr>
    </w:p>
    <w:p w:rsidR="00203F6B" w:rsidRPr="00DA0244" w:rsidRDefault="00203F6B" w:rsidP="00203F6B">
      <w:pPr>
        <w:pStyle w:val="a3"/>
        <w:spacing w:line="240" w:lineRule="auto"/>
        <w:ind w:firstLine="567"/>
        <w:rPr>
          <w:rFonts w:ascii="GHEA Grapalat" w:hAnsi="GHEA Grapalat" w:cs="Sylfaen"/>
          <w:i w:val="0"/>
          <w:sz w:val="16"/>
          <w:szCs w:val="16"/>
          <w:lang w:val="af-ZA"/>
        </w:rPr>
      </w:pPr>
      <w:r w:rsidRPr="00DA0244">
        <w:rPr>
          <w:rFonts w:ascii="GHEA Grapalat" w:hAnsi="GHEA Grapalat"/>
          <w:i w:val="0"/>
          <w:sz w:val="16"/>
          <w:szCs w:val="16"/>
          <w:lang w:val="af-ZA"/>
        </w:rPr>
        <w:t>6.1</w:t>
      </w:r>
      <w:r w:rsidRPr="00DA0244">
        <w:rPr>
          <w:rFonts w:ascii="GHEA Grapalat" w:hAnsi="GHEA Grapalat"/>
          <w:sz w:val="16"/>
          <w:szCs w:val="16"/>
          <w:lang w:val="af-ZA"/>
        </w:rPr>
        <w:t xml:space="preserve"> </w:t>
      </w:r>
      <w:r w:rsidRPr="00DA0244">
        <w:rPr>
          <w:rFonts w:ascii="GHEA Grapalat" w:hAnsi="GHEA Grapalat" w:cs="Sylfaen"/>
          <w:i w:val="0"/>
          <w:sz w:val="16"/>
          <w:szCs w:val="16"/>
          <w:lang w:val="ru-RU"/>
        </w:rPr>
        <w:t>Օրենքի</w:t>
      </w:r>
      <w:r w:rsidRPr="00DA0244">
        <w:rPr>
          <w:rFonts w:ascii="GHEA Grapalat" w:hAnsi="GHEA Grapalat" w:cs="Sylfaen"/>
          <w:i w:val="0"/>
          <w:sz w:val="16"/>
          <w:szCs w:val="16"/>
          <w:lang w:val="af-ZA"/>
        </w:rPr>
        <w:t xml:space="preserve"> 31-</w:t>
      </w:r>
      <w:r w:rsidRPr="00DA0244">
        <w:rPr>
          <w:rFonts w:ascii="GHEA Grapalat" w:hAnsi="GHEA Grapalat" w:cs="Sylfaen"/>
          <w:i w:val="0"/>
          <w:sz w:val="16"/>
          <w:szCs w:val="16"/>
          <w:lang w:val="ru-RU"/>
        </w:rPr>
        <w:t>րդ</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հոդվածի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համաձայն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հայտը</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վավեր</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է</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մինչև</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Օրենքին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համապատասխան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պայմանագրի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կնքումը</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en-US"/>
        </w:rPr>
        <w:t>մ</w:t>
      </w:r>
      <w:r w:rsidRPr="00DA0244">
        <w:rPr>
          <w:rFonts w:ascii="GHEA Grapalat" w:hAnsi="GHEA Grapalat" w:cs="Sylfaen"/>
          <w:i w:val="0"/>
          <w:sz w:val="16"/>
          <w:szCs w:val="16"/>
          <w:lang w:val="ru-RU"/>
        </w:rPr>
        <w:t>ասնակցի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կողմից</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հայտի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հետ</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վերցնելը</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հայտի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մերժումը</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կամ</w:t>
      </w:r>
      <w:r w:rsidRPr="00DA0244">
        <w:rPr>
          <w:rFonts w:ascii="GHEA Grapalat" w:hAnsi="GHEA Grapalat" w:cs="Sylfaen"/>
          <w:i w:val="0"/>
          <w:sz w:val="16"/>
          <w:szCs w:val="16"/>
          <w:lang w:val="af-ZA"/>
        </w:rPr>
        <w:t xml:space="preserve"> սույն </w:t>
      </w:r>
      <w:r w:rsidRPr="00DA0244">
        <w:rPr>
          <w:rFonts w:ascii="GHEA Grapalat" w:hAnsi="GHEA Grapalat" w:cs="Sylfaen"/>
          <w:i w:val="0"/>
          <w:sz w:val="16"/>
          <w:szCs w:val="16"/>
          <w:lang w:val="ru-RU"/>
        </w:rPr>
        <w:t>ընթացակարգը</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չկայացած</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հայտարարվելը։</w:t>
      </w:r>
    </w:p>
    <w:p w:rsidR="00203F6B" w:rsidRPr="00DA0244" w:rsidRDefault="00203F6B" w:rsidP="00203F6B">
      <w:pPr>
        <w:pStyle w:val="a3"/>
        <w:spacing w:line="240" w:lineRule="auto"/>
        <w:ind w:firstLine="567"/>
        <w:rPr>
          <w:rFonts w:ascii="GHEA Grapalat" w:hAnsi="GHEA Grapalat" w:cs="Sylfaen"/>
          <w:i w:val="0"/>
          <w:sz w:val="16"/>
          <w:szCs w:val="16"/>
          <w:lang w:val="af-ZA"/>
        </w:rPr>
      </w:pPr>
      <w:r w:rsidRPr="00DA0244">
        <w:rPr>
          <w:rFonts w:ascii="GHEA Grapalat" w:hAnsi="GHEA Grapalat" w:cs="Sylfaen"/>
          <w:i w:val="0"/>
          <w:sz w:val="16"/>
          <w:szCs w:val="16"/>
          <w:lang w:val="af-ZA"/>
        </w:rPr>
        <w:t xml:space="preserve">6.2  </w:t>
      </w:r>
      <w:r w:rsidRPr="00DA0244">
        <w:rPr>
          <w:rFonts w:ascii="GHEA Grapalat" w:hAnsi="GHEA Grapalat" w:cs="Sylfaen"/>
          <w:i w:val="0"/>
          <w:sz w:val="16"/>
          <w:szCs w:val="16"/>
          <w:lang w:val="ru-RU"/>
        </w:rPr>
        <w:t>Օրենքի</w:t>
      </w:r>
      <w:r w:rsidRPr="00DA0244">
        <w:rPr>
          <w:rFonts w:ascii="GHEA Grapalat" w:hAnsi="GHEA Grapalat" w:cs="Sylfaen"/>
          <w:i w:val="0"/>
          <w:sz w:val="16"/>
          <w:szCs w:val="16"/>
          <w:lang w:val="af-ZA"/>
        </w:rPr>
        <w:t xml:space="preserve"> 31-</w:t>
      </w:r>
      <w:r w:rsidRPr="00DA0244">
        <w:rPr>
          <w:rFonts w:ascii="GHEA Grapalat" w:hAnsi="GHEA Grapalat" w:cs="Sylfaen"/>
          <w:i w:val="0"/>
          <w:sz w:val="16"/>
          <w:szCs w:val="16"/>
          <w:lang w:val="ru-RU"/>
        </w:rPr>
        <w:t>րդ</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հոդվածի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համաձայն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en-US"/>
        </w:rPr>
        <w:t>մ</w:t>
      </w:r>
      <w:r w:rsidRPr="00DA0244">
        <w:rPr>
          <w:rFonts w:ascii="GHEA Grapalat" w:hAnsi="GHEA Grapalat" w:cs="Sylfaen"/>
          <w:i w:val="0"/>
          <w:sz w:val="16"/>
          <w:szCs w:val="16"/>
          <w:lang w:val="ru-RU"/>
        </w:rPr>
        <w:t>ասնակիցը</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մինչև</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սույն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հրավերի</w:t>
      </w:r>
      <w:r w:rsidRPr="00DA0244">
        <w:rPr>
          <w:rFonts w:ascii="GHEA Grapalat" w:hAnsi="GHEA Grapalat" w:cs="Sylfaen"/>
          <w:i w:val="0"/>
          <w:sz w:val="16"/>
          <w:szCs w:val="16"/>
          <w:lang w:val="af-ZA"/>
        </w:rPr>
        <w:t xml:space="preserve"> 1-ին մասի 4.2 </w:t>
      </w:r>
      <w:r w:rsidRPr="00DA0244">
        <w:rPr>
          <w:rFonts w:ascii="GHEA Grapalat" w:hAnsi="GHEA Grapalat" w:cs="Sylfaen"/>
          <w:i w:val="0"/>
          <w:sz w:val="16"/>
          <w:szCs w:val="16"/>
          <w:lang w:val="ru-RU"/>
        </w:rPr>
        <w:t>կետում</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նշված</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հայտերի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ներկայացման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վերջնաժամկետը</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կարող</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է</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փոփոխել</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կամ</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հետ</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վերցնել</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իր</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հայտը։</w:t>
      </w:r>
    </w:p>
    <w:p w:rsidR="00203F6B" w:rsidRPr="00DA0244" w:rsidRDefault="00203F6B" w:rsidP="00203F6B">
      <w:pPr>
        <w:ind w:firstLine="567"/>
        <w:jc w:val="center"/>
        <w:rPr>
          <w:rFonts w:ascii="GHEA Grapalat" w:hAnsi="GHEA Grapalat"/>
          <w:b/>
          <w:sz w:val="16"/>
          <w:szCs w:val="16"/>
          <w:lang w:val="af-ZA"/>
        </w:rPr>
      </w:pPr>
    </w:p>
    <w:p w:rsidR="00203F6B" w:rsidRPr="00DA0244" w:rsidRDefault="00203F6B" w:rsidP="00203F6B">
      <w:pPr>
        <w:ind w:firstLine="567"/>
        <w:jc w:val="center"/>
        <w:rPr>
          <w:rFonts w:ascii="GHEA Grapalat" w:hAnsi="GHEA Grapalat"/>
          <w:b/>
          <w:sz w:val="16"/>
          <w:szCs w:val="16"/>
          <w:lang w:val="af-ZA"/>
        </w:rPr>
      </w:pPr>
    </w:p>
    <w:p w:rsidR="00203F6B" w:rsidRPr="00DA0244" w:rsidRDefault="00203F6B" w:rsidP="00203F6B">
      <w:pPr>
        <w:ind w:firstLine="567"/>
        <w:jc w:val="center"/>
        <w:rPr>
          <w:rFonts w:ascii="GHEA Grapalat" w:hAnsi="GHEA Grapalat"/>
          <w:b/>
          <w:sz w:val="16"/>
          <w:szCs w:val="16"/>
          <w:lang w:val="hy-AM"/>
        </w:rPr>
      </w:pPr>
      <w:r w:rsidRPr="00DA0244">
        <w:rPr>
          <w:rFonts w:ascii="GHEA Grapalat" w:hAnsi="GHEA Grapalat"/>
          <w:b/>
          <w:sz w:val="16"/>
          <w:szCs w:val="16"/>
          <w:lang w:val="af-ZA"/>
        </w:rPr>
        <w:t>7.  ՀԱՅՏԵՐԻ ԲԱՑՈՒՄԸ</w:t>
      </w:r>
      <w:r w:rsidRPr="00DA0244">
        <w:rPr>
          <w:rFonts w:ascii="GHEA Grapalat" w:hAnsi="GHEA Grapalat"/>
          <w:b/>
          <w:sz w:val="16"/>
          <w:szCs w:val="16"/>
          <w:lang w:val="hy-AM"/>
        </w:rPr>
        <w:t xml:space="preserve">, </w:t>
      </w:r>
      <w:r w:rsidRPr="00DA0244">
        <w:rPr>
          <w:rFonts w:ascii="GHEA Grapalat" w:hAnsi="GHEA Grapalat"/>
          <w:b/>
          <w:sz w:val="16"/>
          <w:szCs w:val="16"/>
          <w:lang w:val="af-ZA"/>
        </w:rPr>
        <w:t xml:space="preserve">ԳՆԱՀԱՏՈՒՄԸ  ԵՎ  </w:t>
      </w:r>
    </w:p>
    <w:p w:rsidR="00203F6B" w:rsidRPr="00DA0244" w:rsidRDefault="00203F6B" w:rsidP="00203F6B">
      <w:pPr>
        <w:ind w:firstLine="567"/>
        <w:jc w:val="center"/>
        <w:rPr>
          <w:rFonts w:ascii="GHEA Grapalat" w:hAnsi="GHEA Grapalat"/>
          <w:b/>
          <w:sz w:val="16"/>
          <w:szCs w:val="16"/>
          <w:lang w:val="af-ZA"/>
        </w:rPr>
      </w:pPr>
      <w:r w:rsidRPr="00DA0244">
        <w:rPr>
          <w:rFonts w:ascii="GHEA Grapalat" w:hAnsi="GHEA Grapalat"/>
          <w:b/>
          <w:sz w:val="16"/>
          <w:szCs w:val="16"/>
          <w:lang w:val="af-ZA"/>
        </w:rPr>
        <w:t xml:space="preserve">ԱՐԴՅՈՒՆՔՆԵՐԻ ԱՄՓՈՓՈՒՄԸ </w:t>
      </w:r>
    </w:p>
    <w:p w:rsidR="00203F6B" w:rsidRPr="00DA0244" w:rsidRDefault="00203F6B" w:rsidP="00203F6B">
      <w:pPr>
        <w:ind w:firstLine="567"/>
        <w:jc w:val="both"/>
        <w:rPr>
          <w:rFonts w:ascii="GHEA Grapalat" w:hAnsi="GHEA Grapalat"/>
          <w:b/>
          <w:sz w:val="16"/>
          <w:szCs w:val="16"/>
          <w:lang w:val="af-ZA"/>
        </w:rPr>
      </w:pPr>
    </w:p>
    <w:p w:rsidR="00203F6B" w:rsidRPr="00DA0244" w:rsidRDefault="00203F6B" w:rsidP="00203F6B">
      <w:pPr>
        <w:pStyle w:val="23"/>
        <w:spacing w:line="240" w:lineRule="auto"/>
        <w:ind w:firstLine="567"/>
        <w:rPr>
          <w:rFonts w:ascii="GHEA Grapalat" w:hAnsi="GHEA Grapalat" w:cs="Tahoma"/>
          <w:sz w:val="16"/>
          <w:szCs w:val="16"/>
        </w:rPr>
      </w:pPr>
      <w:r w:rsidRPr="00DA0244">
        <w:rPr>
          <w:rFonts w:ascii="GHEA Grapalat" w:hAnsi="GHEA Grapalat"/>
          <w:sz w:val="16"/>
          <w:szCs w:val="16"/>
        </w:rPr>
        <w:t xml:space="preserve">7.1 </w:t>
      </w:r>
      <w:r w:rsidRPr="00DA0244">
        <w:rPr>
          <w:rFonts w:ascii="GHEA Grapalat" w:hAnsi="GHEA Grapalat" w:cs="Sylfaen"/>
          <w:sz w:val="16"/>
          <w:szCs w:val="16"/>
          <w:lang w:val="ru-RU"/>
        </w:rPr>
        <w:t>Հայտերի</w:t>
      </w:r>
      <w:r w:rsidRPr="00DA0244">
        <w:rPr>
          <w:rFonts w:ascii="GHEA Grapalat" w:hAnsi="GHEA Grapalat" w:cs="Sylfaen"/>
          <w:sz w:val="16"/>
          <w:szCs w:val="16"/>
        </w:rPr>
        <w:t xml:space="preserve"> </w:t>
      </w:r>
      <w:r w:rsidRPr="00DA0244">
        <w:rPr>
          <w:rFonts w:ascii="GHEA Grapalat" w:hAnsi="GHEA Grapalat" w:cs="Sylfaen"/>
          <w:sz w:val="16"/>
          <w:szCs w:val="16"/>
          <w:lang w:val="ru-RU"/>
        </w:rPr>
        <w:t>բացումը</w:t>
      </w:r>
      <w:r w:rsidRPr="00DA0244">
        <w:rPr>
          <w:rFonts w:ascii="GHEA Grapalat" w:hAnsi="GHEA Grapalat" w:cs="Sylfaen"/>
          <w:sz w:val="16"/>
          <w:szCs w:val="16"/>
        </w:rPr>
        <w:t xml:space="preserve"> </w:t>
      </w:r>
      <w:r w:rsidRPr="00DA0244">
        <w:rPr>
          <w:rFonts w:ascii="GHEA Grapalat" w:hAnsi="GHEA Grapalat" w:cs="Sylfaen"/>
          <w:sz w:val="16"/>
          <w:szCs w:val="16"/>
          <w:lang w:val="ru-RU"/>
        </w:rPr>
        <w:t>կկատարվի</w:t>
      </w:r>
      <w:r w:rsidRPr="00DA0244">
        <w:rPr>
          <w:rFonts w:ascii="GHEA Grapalat" w:hAnsi="GHEA Grapalat" w:cs="Sylfaen"/>
          <w:sz w:val="16"/>
          <w:szCs w:val="16"/>
        </w:rPr>
        <w:t xml:space="preserve"> հանձնաժողովի հայտերի բացման նիստում</w:t>
      </w:r>
      <w:r w:rsidRPr="00DA0244" w:rsidDel="006143A9">
        <w:rPr>
          <w:rFonts w:ascii="GHEA Grapalat" w:hAnsi="GHEA Grapalat" w:cs="Sylfaen"/>
          <w:sz w:val="16"/>
          <w:szCs w:val="16"/>
        </w:rPr>
        <w:t xml:space="preserve"> </w:t>
      </w:r>
      <w:r w:rsidRPr="00DA0244">
        <w:rPr>
          <w:rFonts w:ascii="GHEA Grapalat" w:hAnsi="GHEA Grapalat" w:cs="Sylfaen"/>
          <w:sz w:val="16"/>
          <w:szCs w:val="16"/>
        </w:rPr>
        <w:t xml:space="preserve">`  </w:t>
      </w:r>
      <w:r w:rsidRPr="00DA0244">
        <w:rPr>
          <w:rFonts w:ascii="GHEA Grapalat" w:hAnsi="GHEA Grapalat" w:cs="Sylfaen"/>
          <w:sz w:val="16"/>
          <w:szCs w:val="16"/>
          <w:lang w:val="ru-RU"/>
        </w:rPr>
        <w:t>սույն</w:t>
      </w:r>
      <w:r w:rsidRPr="00DA0244">
        <w:rPr>
          <w:rFonts w:ascii="GHEA Grapalat" w:hAnsi="GHEA Grapalat" w:cs="Sylfaen"/>
          <w:sz w:val="16"/>
          <w:szCs w:val="16"/>
        </w:rPr>
        <w:t xml:space="preserve"> </w:t>
      </w:r>
      <w:r w:rsidRPr="00DA0244">
        <w:rPr>
          <w:rFonts w:ascii="GHEA Grapalat" w:hAnsi="GHEA Grapalat" w:cs="Sylfaen"/>
          <w:sz w:val="16"/>
          <w:szCs w:val="16"/>
          <w:lang w:val="ru-RU"/>
        </w:rPr>
        <w:t>ընթացակարգի</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հայտարարությունը</w:t>
      </w:r>
      <w:r w:rsidRPr="00DA0244">
        <w:rPr>
          <w:rFonts w:ascii="GHEA Grapalat" w:hAnsi="GHEA Grapalat" w:cs="Sylfaen"/>
          <w:sz w:val="16"/>
          <w:szCs w:val="16"/>
        </w:rPr>
        <w:t xml:space="preserve"> </w:t>
      </w:r>
      <w:r w:rsidRPr="00DA0244">
        <w:rPr>
          <w:rFonts w:ascii="GHEA Grapalat" w:hAnsi="GHEA Grapalat" w:cs="Sylfaen"/>
          <w:sz w:val="16"/>
          <w:szCs w:val="16"/>
          <w:lang w:val="ru-RU"/>
        </w:rPr>
        <w:t>և</w:t>
      </w:r>
      <w:r w:rsidRPr="00DA0244">
        <w:rPr>
          <w:rFonts w:ascii="GHEA Grapalat" w:hAnsi="GHEA Grapalat" w:cs="Sylfaen"/>
          <w:sz w:val="16"/>
          <w:szCs w:val="16"/>
        </w:rPr>
        <w:t xml:space="preserve"> </w:t>
      </w:r>
      <w:r w:rsidRPr="00DA0244">
        <w:rPr>
          <w:rFonts w:ascii="GHEA Grapalat" w:hAnsi="GHEA Grapalat" w:cs="Sylfaen"/>
          <w:sz w:val="16"/>
          <w:szCs w:val="16"/>
          <w:lang w:val="ru-RU"/>
        </w:rPr>
        <w:t>հրավերը</w:t>
      </w:r>
      <w:r w:rsidRPr="00DA0244">
        <w:rPr>
          <w:rFonts w:ascii="GHEA Grapalat" w:hAnsi="GHEA Grapalat" w:cs="Sylfaen"/>
          <w:sz w:val="16"/>
          <w:szCs w:val="16"/>
        </w:rPr>
        <w:t xml:space="preserve"> տեղեկագրում </w:t>
      </w:r>
      <w:r w:rsidRPr="00DA0244">
        <w:rPr>
          <w:rFonts w:ascii="GHEA Grapalat" w:hAnsi="GHEA Grapalat" w:cs="Sylfaen"/>
          <w:sz w:val="16"/>
          <w:szCs w:val="16"/>
          <w:lang w:val="en-US"/>
        </w:rPr>
        <w:t>հ</w:t>
      </w:r>
      <w:r w:rsidRPr="00DA0244">
        <w:rPr>
          <w:rFonts w:ascii="GHEA Grapalat" w:hAnsi="GHEA Grapalat" w:cs="Sylfaen"/>
          <w:sz w:val="16"/>
          <w:szCs w:val="16"/>
          <w:lang w:val="ru-RU"/>
        </w:rPr>
        <w:t>րապարակվելու</w:t>
      </w:r>
      <w:r w:rsidRPr="00DA0244">
        <w:rPr>
          <w:rFonts w:ascii="GHEA Grapalat" w:hAnsi="GHEA Grapalat" w:cs="Sylfaen"/>
          <w:sz w:val="16"/>
          <w:szCs w:val="16"/>
        </w:rPr>
        <w:t xml:space="preserve"> </w:t>
      </w:r>
      <w:r w:rsidRPr="00DA0244">
        <w:rPr>
          <w:rFonts w:ascii="GHEA Grapalat" w:hAnsi="GHEA Grapalat" w:cs="Sylfaen"/>
          <w:sz w:val="16"/>
          <w:szCs w:val="16"/>
          <w:lang w:val="en-US"/>
        </w:rPr>
        <w:t>օրվանից</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հաշված</w:t>
      </w:r>
      <w:r w:rsidRPr="00DA0244">
        <w:rPr>
          <w:rFonts w:ascii="GHEA Grapalat" w:hAnsi="GHEA Grapalat" w:cs="Sylfaen"/>
          <w:sz w:val="16"/>
          <w:szCs w:val="16"/>
        </w:rPr>
        <w:t xml:space="preserve"> «</w:t>
      </w:r>
      <w:r w:rsidR="00550FA7" w:rsidRPr="00DA0244">
        <w:rPr>
          <w:rFonts w:ascii="GHEA Grapalat" w:hAnsi="GHEA Grapalat" w:cs="Sylfaen"/>
          <w:sz w:val="16"/>
          <w:szCs w:val="16"/>
        </w:rPr>
        <w:t>7</w:t>
      </w:r>
      <w:r w:rsidRPr="00DA0244">
        <w:rPr>
          <w:rFonts w:ascii="GHEA Grapalat" w:hAnsi="GHEA Grapalat" w:cs="Sylfaen"/>
          <w:sz w:val="16"/>
          <w:szCs w:val="16"/>
        </w:rPr>
        <w:t>»</w:t>
      </w:r>
      <w:r w:rsidRPr="00DA0244">
        <w:rPr>
          <w:rFonts w:ascii="GHEA Grapalat" w:hAnsi="GHEA Grapalat" w:cs="Sylfaen"/>
          <w:sz w:val="16"/>
          <w:szCs w:val="16"/>
          <w:lang w:val="ru-RU"/>
        </w:rPr>
        <w:t>րդ</w:t>
      </w:r>
      <w:r w:rsidRPr="00DA0244">
        <w:rPr>
          <w:rFonts w:ascii="GHEA Grapalat" w:hAnsi="GHEA Grapalat" w:cs="Sylfaen"/>
          <w:sz w:val="16"/>
          <w:szCs w:val="16"/>
        </w:rPr>
        <w:t xml:space="preserve"> </w:t>
      </w:r>
      <w:r w:rsidRPr="00DA0244">
        <w:rPr>
          <w:rFonts w:ascii="GHEA Grapalat" w:hAnsi="GHEA Grapalat" w:cs="Sylfaen"/>
          <w:sz w:val="16"/>
          <w:szCs w:val="16"/>
          <w:lang w:val="ru-RU"/>
        </w:rPr>
        <w:t>օրվա</w:t>
      </w:r>
      <w:r w:rsidRPr="00DA0244">
        <w:rPr>
          <w:rFonts w:ascii="GHEA Grapalat" w:hAnsi="GHEA Grapalat" w:cs="Sylfaen"/>
          <w:sz w:val="16"/>
          <w:szCs w:val="16"/>
        </w:rPr>
        <w:t xml:space="preserve"> </w:t>
      </w:r>
      <w:r w:rsidRPr="00DA0244">
        <w:rPr>
          <w:rFonts w:ascii="GHEA Grapalat" w:hAnsi="GHEA Grapalat" w:cs="Sylfaen"/>
          <w:sz w:val="16"/>
          <w:szCs w:val="16"/>
          <w:lang w:val="ru-RU"/>
        </w:rPr>
        <w:t>ժամը</w:t>
      </w:r>
      <w:r w:rsidRPr="00DA0244">
        <w:rPr>
          <w:rFonts w:ascii="GHEA Grapalat" w:hAnsi="GHEA Grapalat" w:cs="Sylfaen"/>
          <w:sz w:val="16"/>
          <w:szCs w:val="16"/>
        </w:rPr>
        <w:t xml:space="preserve"> «</w:t>
      </w:r>
      <w:r w:rsidR="00FB4E30">
        <w:rPr>
          <w:rFonts w:ascii="GHEA Grapalat" w:hAnsi="GHEA Grapalat" w:cs="Sylfaen"/>
          <w:sz w:val="16"/>
          <w:szCs w:val="16"/>
        </w:rPr>
        <w:t>14:30</w:t>
      </w:r>
      <w:r w:rsidRPr="00DA0244">
        <w:rPr>
          <w:rFonts w:ascii="GHEA Grapalat" w:hAnsi="GHEA Grapalat" w:cs="Sylfaen"/>
          <w:sz w:val="16"/>
          <w:szCs w:val="16"/>
        </w:rPr>
        <w:t>»-</w:t>
      </w:r>
      <w:r w:rsidRPr="00DA0244">
        <w:rPr>
          <w:rFonts w:ascii="GHEA Grapalat" w:hAnsi="GHEA Grapalat" w:cs="Sylfaen"/>
          <w:sz w:val="16"/>
          <w:szCs w:val="16"/>
          <w:lang w:val="en-US"/>
        </w:rPr>
        <w:t>ի</w:t>
      </w:r>
      <w:r w:rsidRPr="00DA0244">
        <w:rPr>
          <w:rFonts w:ascii="GHEA Grapalat" w:hAnsi="GHEA Grapalat" w:cs="Sylfaen"/>
          <w:sz w:val="16"/>
          <w:szCs w:val="16"/>
          <w:lang w:val="ru-RU"/>
        </w:rPr>
        <w:t>ն։</w:t>
      </w:r>
      <w:r w:rsidRPr="00DA0244">
        <w:rPr>
          <w:rFonts w:ascii="GHEA Grapalat" w:hAnsi="GHEA Grapalat" w:cs="Sylfaen"/>
          <w:sz w:val="16"/>
          <w:szCs w:val="16"/>
        </w:rPr>
        <w:t xml:space="preserve"> </w:t>
      </w:r>
    </w:p>
    <w:p w:rsidR="00203F6B" w:rsidRPr="00DA0244" w:rsidRDefault="00203F6B" w:rsidP="00203F6B">
      <w:pPr>
        <w:ind w:firstLine="567"/>
        <w:jc w:val="both"/>
        <w:rPr>
          <w:ins w:id="5" w:author="User" w:date="2019-06-02T22:29:00Z"/>
          <w:rFonts w:ascii="GHEA Grapalat" w:hAnsi="GHEA Grapalat" w:cs="Sylfaen"/>
          <w:sz w:val="16"/>
          <w:szCs w:val="16"/>
          <w:lang w:val="af-ZA"/>
        </w:rPr>
      </w:pPr>
      <w:r w:rsidRPr="00DA0244">
        <w:rPr>
          <w:rFonts w:ascii="GHEA Grapalat" w:hAnsi="GHEA Grapalat" w:cs="Sylfaen"/>
          <w:sz w:val="16"/>
          <w:szCs w:val="16"/>
          <w:lang w:val="ru-RU"/>
        </w:rPr>
        <w:t>Հայտերի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բացման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նիստում</w:t>
      </w:r>
      <w:ins w:id="6" w:author="User" w:date="2019-06-02T22:29:00Z">
        <w:r w:rsidRPr="00DA0244">
          <w:rPr>
            <w:rFonts w:ascii="GHEA Grapalat" w:hAnsi="GHEA Grapalat" w:cs="Sylfaen"/>
            <w:sz w:val="16"/>
            <w:szCs w:val="16"/>
          </w:rPr>
          <w:t>՝</w:t>
        </w:r>
      </w:ins>
    </w:p>
    <w:p w:rsidR="00203F6B" w:rsidRPr="00DA0244" w:rsidRDefault="00203F6B" w:rsidP="00203F6B">
      <w:pPr>
        <w:ind w:firstLine="567"/>
        <w:jc w:val="both"/>
        <w:rPr>
          <w:rFonts w:ascii="GHEA Grapalat" w:hAnsi="GHEA Grapalat" w:cs="Sylfaen"/>
          <w:sz w:val="16"/>
          <w:szCs w:val="16"/>
          <w:lang w:val="hy-AM"/>
        </w:rPr>
      </w:pPr>
      <w:r w:rsidRPr="00DA0244">
        <w:rPr>
          <w:rFonts w:ascii="GHEA Grapalat" w:hAnsi="GHEA Grapalat" w:cs="Sylfaen"/>
          <w:sz w:val="16"/>
          <w:szCs w:val="16"/>
          <w:lang w:val="af-ZA"/>
        </w:rPr>
        <w:t xml:space="preserve"> 1) </w:t>
      </w:r>
      <w:r w:rsidRPr="00DA0244">
        <w:rPr>
          <w:rFonts w:ascii="GHEA Grapalat" w:hAnsi="GHEA Grapalat" w:cs="Sylfaen"/>
          <w:sz w:val="16"/>
          <w:szCs w:val="16"/>
        </w:rPr>
        <w:t>հանձնաժողովի</w:t>
      </w:r>
      <w:r w:rsidRPr="00DA0244">
        <w:rPr>
          <w:rFonts w:ascii="GHEA Grapalat" w:hAnsi="GHEA Grapalat" w:cs="Sylfaen"/>
          <w:sz w:val="16"/>
          <w:szCs w:val="16"/>
          <w:lang w:val="af-ZA"/>
        </w:rPr>
        <w:t xml:space="preserve"> </w:t>
      </w:r>
      <w:r w:rsidRPr="00DA0244">
        <w:rPr>
          <w:rFonts w:ascii="GHEA Grapalat" w:hAnsi="GHEA Grapalat" w:cs="Sylfaen"/>
          <w:sz w:val="16"/>
          <w:szCs w:val="16"/>
        </w:rPr>
        <w:t>նախագահը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նիստը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նախագահողը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նիստը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հայտարարում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բացված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հրապա</w:t>
      </w:r>
      <w:r w:rsidRPr="00DA0244">
        <w:rPr>
          <w:rFonts w:ascii="GHEA Grapalat" w:hAnsi="GHEA Grapalat" w:cs="Sylfaen"/>
          <w:sz w:val="16"/>
          <w:szCs w:val="16"/>
          <w:lang w:val="hy-AM"/>
        </w:rPr>
        <w:softHyphen/>
        <w:t>րակում է գնման հայտով սահմանված</w:t>
      </w:r>
      <w:r w:rsidRPr="00DA0244">
        <w:rPr>
          <w:rFonts w:ascii="GHEA Grapalat" w:hAnsi="GHEA Grapalat" w:cs="Sylfaen"/>
          <w:sz w:val="16"/>
          <w:szCs w:val="16"/>
          <w:lang w:val="af-ZA"/>
        </w:rPr>
        <w:t>`</w:t>
      </w:r>
      <w:r w:rsidRPr="00DA0244">
        <w:rPr>
          <w:rFonts w:ascii="GHEA Grapalat" w:hAnsi="GHEA Grapalat" w:cs="Sylfaen"/>
          <w:sz w:val="16"/>
          <w:szCs w:val="16"/>
          <w:lang w:val="hy-AM"/>
        </w:rPr>
        <w:t xml:space="preserve"> </w:t>
      </w:r>
      <w:r w:rsidRPr="00DA0244">
        <w:rPr>
          <w:rFonts w:ascii="GHEA Grapalat" w:hAnsi="GHEA Grapalat" w:cs="Sylfaen"/>
          <w:sz w:val="16"/>
          <w:szCs w:val="16"/>
        </w:rPr>
        <w:t>սույն</w:t>
      </w:r>
      <w:r w:rsidRPr="00DA0244">
        <w:rPr>
          <w:rFonts w:ascii="GHEA Grapalat" w:hAnsi="GHEA Grapalat" w:cs="Sylfaen"/>
          <w:sz w:val="16"/>
          <w:szCs w:val="16"/>
          <w:lang w:val="af-ZA"/>
        </w:rPr>
        <w:t xml:space="preserve"> </w:t>
      </w:r>
      <w:r w:rsidRPr="00DA0244">
        <w:rPr>
          <w:rFonts w:ascii="GHEA Grapalat" w:hAnsi="GHEA Grapalat" w:cs="Sylfaen"/>
          <w:sz w:val="16"/>
          <w:szCs w:val="16"/>
        </w:rPr>
        <w:t>ընթացակարգի</w:t>
      </w:r>
      <w:r w:rsidRPr="00DA0244">
        <w:rPr>
          <w:rFonts w:ascii="GHEA Grapalat" w:hAnsi="GHEA Grapalat" w:cs="Sylfaen"/>
          <w:sz w:val="16"/>
          <w:szCs w:val="16"/>
          <w:lang w:val="af-ZA"/>
        </w:rPr>
        <w:t xml:space="preserve"> </w:t>
      </w:r>
      <w:r w:rsidRPr="00DA0244">
        <w:rPr>
          <w:rFonts w:ascii="GHEA Grapalat" w:hAnsi="GHEA Grapalat" w:cs="Sylfaen"/>
          <w:sz w:val="16"/>
          <w:szCs w:val="16"/>
        </w:rPr>
        <w:t>շրջանակում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գնվելիք</w:t>
      </w:r>
      <w:r w:rsidRPr="00DA0244">
        <w:rPr>
          <w:rFonts w:ascii="GHEA Grapalat" w:hAnsi="GHEA Grapalat" w:cs="Sylfaen"/>
          <w:sz w:val="16"/>
          <w:szCs w:val="16"/>
          <w:lang w:val="af-ZA"/>
        </w:rPr>
        <w:t xml:space="preserve"> </w:t>
      </w:r>
      <w:r w:rsidRPr="00DA0244">
        <w:rPr>
          <w:rFonts w:ascii="GHEA Grapalat" w:hAnsi="GHEA Grapalat" w:cs="Sylfaen"/>
          <w:sz w:val="16"/>
          <w:szCs w:val="16"/>
        </w:rPr>
        <w:t>աշխատանքների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գինը՝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մեկ</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թվով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արտահայտված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ինչպես</w:t>
      </w:r>
      <w:r w:rsidRPr="00DA0244">
        <w:rPr>
          <w:rFonts w:ascii="GHEA Grapalat" w:hAnsi="GHEA Grapalat" w:cs="Sylfaen"/>
          <w:sz w:val="16"/>
          <w:szCs w:val="16"/>
          <w:lang w:val="af-ZA"/>
        </w:rPr>
        <w:t xml:space="preserve"> </w:t>
      </w:r>
      <w:r w:rsidRPr="00DA0244">
        <w:rPr>
          <w:rFonts w:ascii="GHEA Grapalat" w:hAnsi="GHEA Grapalat" w:cs="Sylfaen"/>
          <w:sz w:val="16"/>
          <w:szCs w:val="16"/>
        </w:rPr>
        <w:t>նաև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հայտեր ներկայացրած մասնակիցների գնային առաջարկները՝ մեկ թվով արտահայտված, հիմք ընդունելով տառերով գրվածը</w:t>
      </w:r>
      <w:ins w:id="7" w:author="User" w:date="2019-06-02T22:29:00Z">
        <w:r w:rsidRPr="00DA0244">
          <w:rPr>
            <w:rFonts w:ascii="GHEA Grapalat" w:hAnsi="GHEA Grapalat" w:cs="Sylfaen"/>
            <w:sz w:val="16"/>
            <w:szCs w:val="16"/>
            <w:lang w:val="af-ZA"/>
          </w:rPr>
          <w:t>.</w:t>
        </w:r>
      </w:ins>
      <w:del w:id="8" w:author="User" w:date="2019-06-02T22:29:00Z">
        <w:r w:rsidRPr="00DA0244" w:rsidDel="006143A9">
          <w:rPr>
            <w:rFonts w:ascii="GHEA Grapalat" w:hAnsi="GHEA Grapalat" w:cs="Sylfaen"/>
            <w:sz w:val="16"/>
            <w:szCs w:val="16"/>
            <w:lang w:val="af-ZA"/>
          </w:rPr>
          <w:delText>:</w:delText>
        </w:r>
      </w:del>
    </w:p>
    <w:p w:rsidR="00203F6B" w:rsidRPr="00DA0244" w:rsidRDefault="00203F6B" w:rsidP="00203F6B">
      <w:pPr>
        <w:ind w:firstLine="567"/>
        <w:jc w:val="both"/>
        <w:rPr>
          <w:rFonts w:ascii="GHEA Grapalat" w:hAnsi="GHEA Grapalat"/>
          <w:sz w:val="16"/>
          <w:szCs w:val="16"/>
          <w:lang w:val="hy-AM"/>
        </w:rPr>
      </w:pPr>
      <w:r w:rsidRPr="00DA0244">
        <w:rPr>
          <w:rFonts w:ascii="GHEA Grapalat" w:hAnsi="GHEA Grapalat"/>
          <w:sz w:val="16"/>
          <w:szCs w:val="16"/>
          <w:lang w:val="hy-AM"/>
        </w:rPr>
        <w:t xml:space="preserve">2) </w:t>
      </w:r>
      <w:r w:rsidRPr="00DA0244">
        <w:rPr>
          <w:rFonts w:ascii="GHEA Grapalat" w:hAnsi="GHEA Grapalat" w:cs="Sylfaen"/>
          <w:sz w:val="16"/>
          <w:szCs w:val="16"/>
          <w:lang w:val="hy-AM"/>
        </w:rPr>
        <w:t>սույն</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կետի</w:t>
      </w:r>
      <w:r w:rsidRPr="00DA0244">
        <w:rPr>
          <w:rFonts w:ascii="GHEA Grapalat" w:hAnsi="GHEA Grapalat"/>
          <w:sz w:val="16"/>
          <w:szCs w:val="16"/>
          <w:lang w:val="hy-AM"/>
        </w:rPr>
        <w:t xml:space="preserve"> 1-</w:t>
      </w:r>
      <w:r w:rsidRPr="00DA0244">
        <w:rPr>
          <w:rFonts w:ascii="GHEA Grapalat" w:hAnsi="GHEA Grapalat" w:cs="Sylfaen"/>
          <w:sz w:val="16"/>
          <w:szCs w:val="16"/>
          <w:lang w:val="hy-AM"/>
        </w:rPr>
        <w:t>ին</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ենթակետում</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նշված</w:t>
      </w:r>
      <w:r w:rsidRPr="00DA0244">
        <w:rPr>
          <w:rFonts w:ascii="GHEA Grapalat" w:hAnsi="GHEA Grapalat"/>
          <w:sz w:val="16"/>
          <w:szCs w:val="16"/>
          <w:lang w:val="hy-AM"/>
        </w:rPr>
        <w:t xml:space="preserve"> </w:t>
      </w:r>
      <w:r w:rsidRPr="00DA0244">
        <w:rPr>
          <w:rFonts w:ascii="GHEA Grapalat" w:hAnsi="GHEA Grapalat" w:cs="Sylfaen"/>
          <w:sz w:val="16"/>
          <w:szCs w:val="16"/>
          <w:lang w:val="hy-AM"/>
        </w:rPr>
        <w:t>փաստաթղթերը</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նախագահին</w:t>
      </w:r>
      <w:r w:rsidRPr="00DA0244">
        <w:rPr>
          <w:rFonts w:ascii="GHEA Grapalat" w:hAnsi="GHEA Grapalat"/>
          <w:sz w:val="16"/>
          <w:szCs w:val="16"/>
          <w:lang w:val="hy-AM"/>
        </w:rPr>
        <w:t xml:space="preserve"> (նիստը նախագահողին) </w:t>
      </w:r>
      <w:r w:rsidRPr="00DA0244">
        <w:rPr>
          <w:rFonts w:ascii="GHEA Grapalat" w:hAnsi="GHEA Grapalat" w:cs="Sylfaen"/>
          <w:sz w:val="16"/>
          <w:szCs w:val="16"/>
          <w:lang w:val="hy-AM"/>
        </w:rPr>
        <w:t>փոխանցվելուց</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հետո</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հանձնաժողովը</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գնահատում</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է</w:t>
      </w:r>
      <w:r w:rsidRPr="00DA0244">
        <w:rPr>
          <w:rFonts w:ascii="GHEA Grapalat" w:hAnsi="GHEA Grapalat"/>
          <w:sz w:val="16"/>
          <w:szCs w:val="16"/>
          <w:lang w:val="hy-AM"/>
        </w:rPr>
        <w:t>`</w:t>
      </w:r>
    </w:p>
    <w:p w:rsidR="00203F6B" w:rsidRPr="00DA0244" w:rsidRDefault="00203F6B" w:rsidP="00203F6B">
      <w:pPr>
        <w:ind w:firstLine="375"/>
        <w:jc w:val="both"/>
        <w:rPr>
          <w:rFonts w:ascii="GHEA Grapalat" w:hAnsi="GHEA Grapalat"/>
          <w:sz w:val="16"/>
          <w:szCs w:val="16"/>
          <w:lang w:val="hy-AM"/>
        </w:rPr>
      </w:pPr>
      <w:r w:rsidRPr="00DA0244">
        <w:rPr>
          <w:rFonts w:ascii="GHEA Grapalat" w:hAnsi="GHEA Grapalat" w:cs="Sylfaen"/>
          <w:sz w:val="16"/>
          <w:szCs w:val="16"/>
          <w:lang w:val="hy-AM"/>
        </w:rPr>
        <w:t>ա</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հայտեր</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պարունակող</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ծրարները</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կազմելու</w:t>
      </w:r>
      <w:r w:rsidRPr="00DA0244">
        <w:rPr>
          <w:rFonts w:ascii="GHEA Grapalat" w:hAnsi="GHEA Grapalat"/>
          <w:sz w:val="16"/>
          <w:szCs w:val="16"/>
          <w:lang w:val="hy-AM"/>
        </w:rPr>
        <w:t xml:space="preserve"> </w:t>
      </w:r>
      <w:r w:rsidRPr="00DA0244">
        <w:rPr>
          <w:rFonts w:ascii="GHEA Grapalat" w:hAnsi="GHEA Grapalat" w:cs="Sylfaen"/>
          <w:sz w:val="16"/>
          <w:szCs w:val="16"/>
          <w:lang w:val="hy-AM"/>
        </w:rPr>
        <w:t>և</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ներկայացնելու</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համապատասխանությունը</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սահմանված</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կարգին</w:t>
      </w:r>
      <w:r w:rsidRPr="00DA0244">
        <w:rPr>
          <w:rFonts w:ascii="GHEA Grapalat" w:hAnsi="GHEA Grapalat"/>
          <w:sz w:val="16"/>
          <w:szCs w:val="16"/>
          <w:lang w:val="hy-AM"/>
        </w:rPr>
        <w:t xml:space="preserve"> </w:t>
      </w:r>
      <w:r w:rsidRPr="00DA0244">
        <w:rPr>
          <w:rFonts w:ascii="GHEA Grapalat" w:hAnsi="GHEA Grapalat" w:cs="Sylfaen"/>
          <w:sz w:val="16"/>
          <w:szCs w:val="16"/>
          <w:lang w:val="hy-AM"/>
        </w:rPr>
        <w:t>և</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բացում</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համապատասխանող</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գնահատված</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հայտերը</w:t>
      </w:r>
      <w:r w:rsidRPr="00DA0244">
        <w:rPr>
          <w:rFonts w:ascii="GHEA Grapalat" w:hAnsi="GHEA Grapalat"/>
          <w:sz w:val="16"/>
          <w:szCs w:val="16"/>
          <w:lang w:val="hy-AM"/>
        </w:rPr>
        <w:t>,</w:t>
      </w:r>
    </w:p>
    <w:p w:rsidR="00203F6B" w:rsidRPr="00DA0244" w:rsidRDefault="00203F6B" w:rsidP="00203F6B">
      <w:pPr>
        <w:ind w:firstLine="375"/>
        <w:jc w:val="both"/>
        <w:rPr>
          <w:rFonts w:ascii="GHEA Grapalat" w:hAnsi="GHEA Grapalat"/>
          <w:sz w:val="16"/>
          <w:szCs w:val="16"/>
          <w:lang w:val="hy-AM"/>
        </w:rPr>
      </w:pPr>
      <w:r w:rsidRPr="00DA0244">
        <w:rPr>
          <w:rFonts w:ascii="GHEA Grapalat" w:hAnsi="GHEA Grapalat" w:cs="Sylfaen"/>
          <w:sz w:val="16"/>
          <w:szCs w:val="16"/>
          <w:lang w:val="hy-AM"/>
        </w:rPr>
        <w:t>բ</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բացված</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յուրաքանչյուր</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ծրարում</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պահանջվող</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նախատեսված</w:t>
      </w:r>
      <w:r w:rsidRPr="00DA0244">
        <w:rPr>
          <w:rFonts w:ascii="GHEA Grapalat" w:hAnsi="GHEA Grapalat"/>
          <w:sz w:val="16"/>
          <w:szCs w:val="16"/>
          <w:lang w:val="hy-AM"/>
        </w:rPr>
        <w:t xml:space="preserve">) </w:t>
      </w:r>
      <w:r w:rsidRPr="00DA0244">
        <w:rPr>
          <w:rFonts w:ascii="GHEA Grapalat" w:hAnsi="GHEA Grapalat" w:cs="Sylfaen"/>
          <w:sz w:val="16"/>
          <w:szCs w:val="16"/>
          <w:lang w:val="hy-AM"/>
        </w:rPr>
        <w:t>փաստաթղթերի</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առկայությունը</w:t>
      </w:r>
      <w:r w:rsidRPr="00DA0244">
        <w:rPr>
          <w:rFonts w:ascii="GHEA Grapalat" w:hAnsi="GHEA Grapalat"/>
          <w:sz w:val="16"/>
          <w:szCs w:val="16"/>
          <w:lang w:val="hy-AM"/>
        </w:rPr>
        <w:t xml:space="preserve"> </w:t>
      </w:r>
      <w:r w:rsidRPr="00DA0244">
        <w:rPr>
          <w:rFonts w:ascii="GHEA Grapalat" w:hAnsi="GHEA Grapalat" w:cs="Sylfaen"/>
          <w:sz w:val="16"/>
          <w:szCs w:val="16"/>
          <w:lang w:val="hy-AM"/>
        </w:rPr>
        <w:t>և</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դրանց</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կազմման</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համապատասխանությունը</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հրավերով</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սահմանված</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վավերապայմաններին</w:t>
      </w:r>
      <w:r w:rsidRPr="00DA0244">
        <w:rPr>
          <w:rFonts w:ascii="GHEA Grapalat" w:hAnsi="GHEA Grapalat"/>
          <w:sz w:val="16"/>
          <w:szCs w:val="16"/>
          <w:lang w:val="hy-AM"/>
        </w:rPr>
        <w:t>.</w:t>
      </w:r>
    </w:p>
    <w:p w:rsidR="00203F6B" w:rsidRPr="00DA0244" w:rsidRDefault="00203F6B" w:rsidP="00203F6B">
      <w:pPr>
        <w:ind w:firstLine="375"/>
        <w:jc w:val="both"/>
        <w:rPr>
          <w:rFonts w:ascii="GHEA Grapalat" w:hAnsi="GHEA Grapalat" w:cs="Sylfaen"/>
          <w:sz w:val="16"/>
          <w:szCs w:val="16"/>
          <w:lang w:val="hy-AM"/>
        </w:rPr>
      </w:pPr>
      <w:r w:rsidRPr="00DA0244">
        <w:rPr>
          <w:rFonts w:ascii="GHEA Grapalat" w:hAnsi="GHEA Grapalat"/>
          <w:sz w:val="16"/>
          <w:szCs w:val="16"/>
          <w:lang w:val="hy-AM"/>
        </w:rPr>
        <w:t xml:space="preserve">3) </w:t>
      </w:r>
      <w:r w:rsidRPr="00DA0244">
        <w:rPr>
          <w:rFonts w:ascii="GHEA Grapalat" w:hAnsi="GHEA Grapalat" w:cs="Sylfaen"/>
          <w:sz w:val="16"/>
          <w:szCs w:val="16"/>
          <w:lang w:val="hy-AM"/>
        </w:rPr>
        <w:t>հանձնաժողովի</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նախագահը</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հայտարարում</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է</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հայտեր</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ներկայացրած</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մասնակիցների</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գնային</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առաջարկները՝</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մեկ</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թվով</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արտահայտված,</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հիմք</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ընդունելով</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տառերով</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գրվածը:</w:t>
      </w:r>
    </w:p>
    <w:p w:rsidR="00203F6B" w:rsidRPr="00D8260F" w:rsidRDefault="00203F6B" w:rsidP="00203F6B">
      <w:pPr>
        <w:ind w:firstLine="567"/>
        <w:jc w:val="both"/>
        <w:rPr>
          <w:rFonts w:ascii="GHEA Grapalat" w:hAnsi="GHEA Grapalat" w:cs="Sylfaen"/>
          <w:sz w:val="16"/>
          <w:szCs w:val="16"/>
          <w:lang w:val="af-ZA"/>
        </w:rPr>
      </w:pPr>
      <w:r w:rsidRPr="00D8260F">
        <w:rPr>
          <w:rFonts w:ascii="GHEA Grapalat" w:hAnsi="GHEA Grapalat" w:cs="Sylfaen"/>
          <w:sz w:val="16"/>
          <w:szCs w:val="16"/>
          <w:lang w:val="af-ZA"/>
        </w:rPr>
        <w:t xml:space="preserve">7.2 </w:t>
      </w:r>
      <w:r w:rsidRPr="00D8260F">
        <w:rPr>
          <w:rFonts w:ascii="GHEA Grapalat" w:hAnsi="GHEA Grapalat" w:cs="Sylfaen"/>
          <w:sz w:val="16"/>
          <w:szCs w:val="16"/>
          <w:lang w:val="hy-AM"/>
        </w:rPr>
        <w:t>Հայտերը</w:t>
      </w:r>
      <w:r w:rsidRPr="00D8260F">
        <w:rPr>
          <w:rFonts w:ascii="GHEA Grapalat" w:hAnsi="GHEA Grapalat" w:cs="Sylfaen"/>
          <w:sz w:val="16"/>
          <w:szCs w:val="16"/>
          <w:lang w:val="af-ZA"/>
        </w:rPr>
        <w:t xml:space="preserve"> </w:t>
      </w:r>
      <w:r w:rsidRPr="00D8260F">
        <w:rPr>
          <w:rFonts w:ascii="GHEA Grapalat" w:hAnsi="GHEA Grapalat" w:cs="Sylfaen"/>
          <w:sz w:val="16"/>
          <w:szCs w:val="16"/>
          <w:lang w:val="hy-AM"/>
        </w:rPr>
        <w:t>գնահատվում</w:t>
      </w:r>
      <w:r w:rsidRPr="00D8260F">
        <w:rPr>
          <w:rFonts w:ascii="GHEA Grapalat" w:hAnsi="GHEA Grapalat" w:cs="Sylfaen"/>
          <w:sz w:val="16"/>
          <w:szCs w:val="16"/>
          <w:lang w:val="af-ZA"/>
        </w:rPr>
        <w:t xml:space="preserve"> </w:t>
      </w:r>
      <w:r w:rsidRPr="00D8260F">
        <w:rPr>
          <w:rFonts w:ascii="GHEA Grapalat" w:hAnsi="GHEA Grapalat" w:cs="Sylfaen"/>
          <w:sz w:val="16"/>
          <w:szCs w:val="16"/>
          <w:lang w:val="hy-AM"/>
        </w:rPr>
        <w:t>են</w:t>
      </w:r>
      <w:r w:rsidRPr="00D8260F">
        <w:rPr>
          <w:rFonts w:ascii="GHEA Grapalat" w:hAnsi="GHEA Grapalat" w:cs="Sylfaen"/>
          <w:sz w:val="16"/>
          <w:szCs w:val="16"/>
          <w:lang w:val="af-ZA"/>
        </w:rPr>
        <w:t xml:space="preserve"> </w:t>
      </w:r>
      <w:r w:rsidRPr="00D8260F">
        <w:rPr>
          <w:rFonts w:ascii="GHEA Grapalat" w:hAnsi="GHEA Grapalat" w:cs="Sylfaen"/>
          <w:sz w:val="16"/>
          <w:szCs w:val="16"/>
          <w:lang w:val="hy-AM"/>
        </w:rPr>
        <w:t>սույն</w:t>
      </w:r>
      <w:r w:rsidRPr="00D8260F">
        <w:rPr>
          <w:rFonts w:ascii="GHEA Grapalat" w:hAnsi="GHEA Grapalat" w:cs="Sylfaen"/>
          <w:sz w:val="16"/>
          <w:szCs w:val="16"/>
          <w:lang w:val="af-ZA"/>
        </w:rPr>
        <w:t xml:space="preserve"> </w:t>
      </w:r>
      <w:r w:rsidRPr="00D8260F">
        <w:rPr>
          <w:rFonts w:ascii="GHEA Grapalat" w:hAnsi="GHEA Grapalat" w:cs="Sylfaen"/>
          <w:sz w:val="16"/>
          <w:szCs w:val="16"/>
          <w:lang w:val="hy-AM"/>
        </w:rPr>
        <w:t>հրավերով</w:t>
      </w:r>
      <w:r w:rsidRPr="00D8260F">
        <w:rPr>
          <w:rFonts w:ascii="GHEA Grapalat" w:hAnsi="GHEA Grapalat" w:cs="Sylfaen"/>
          <w:sz w:val="16"/>
          <w:szCs w:val="16"/>
          <w:lang w:val="af-ZA"/>
        </w:rPr>
        <w:t xml:space="preserve"> </w:t>
      </w:r>
      <w:r w:rsidRPr="00D8260F">
        <w:rPr>
          <w:rFonts w:ascii="GHEA Grapalat" w:hAnsi="GHEA Grapalat" w:cs="Sylfaen"/>
          <w:sz w:val="16"/>
          <w:szCs w:val="16"/>
          <w:lang w:val="hy-AM"/>
        </w:rPr>
        <w:t>սահմանված</w:t>
      </w:r>
      <w:r w:rsidRPr="00D8260F">
        <w:rPr>
          <w:rFonts w:ascii="GHEA Grapalat" w:hAnsi="GHEA Grapalat" w:cs="Sylfaen"/>
          <w:sz w:val="16"/>
          <w:szCs w:val="16"/>
          <w:lang w:val="af-ZA"/>
        </w:rPr>
        <w:t xml:space="preserve"> </w:t>
      </w:r>
      <w:r w:rsidRPr="00D8260F">
        <w:rPr>
          <w:rFonts w:ascii="GHEA Grapalat" w:hAnsi="GHEA Grapalat" w:cs="Sylfaen"/>
          <w:sz w:val="16"/>
          <w:szCs w:val="16"/>
          <w:lang w:val="hy-AM"/>
        </w:rPr>
        <w:t>կարգով</w:t>
      </w:r>
      <w:r w:rsidRPr="00D8260F">
        <w:rPr>
          <w:rFonts w:ascii="GHEA Grapalat" w:hAnsi="GHEA Grapalat" w:cs="Sylfaen"/>
          <w:sz w:val="16"/>
          <w:szCs w:val="16"/>
          <w:lang w:val="af-ZA"/>
        </w:rPr>
        <w:t xml:space="preserve">: </w:t>
      </w:r>
    </w:p>
    <w:p w:rsidR="00203F6B" w:rsidRPr="00DA0244" w:rsidRDefault="00203F6B" w:rsidP="004A291A">
      <w:pPr>
        <w:ind w:firstLine="567"/>
        <w:jc w:val="both"/>
        <w:rPr>
          <w:rFonts w:ascii="GHEA Grapalat" w:hAnsi="GHEA Grapalat" w:cs="Sylfaen"/>
          <w:sz w:val="16"/>
          <w:szCs w:val="16"/>
          <w:lang w:val="af-ZA"/>
        </w:rPr>
      </w:pPr>
      <w:bookmarkStart w:id="9" w:name="_Hlk9322835"/>
      <w:r w:rsidRPr="00D8260F">
        <w:rPr>
          <w:rFonts w:ascii="GHEA Grapalat" w:hAnsi="GHEA Grapalat" w:cs="Sylfaen"/>
          <w:sz w:val="16"/>
          <w:szCs w:val="16"/>
        </w:rPr>
        <w:t>Հայտերի</w:t>
      </w:r>
      <w:r w:rsidRPr="00D8260F">
        <w:rPr>
          <w:rFonts w:ascii="GHEA Grapalat" w:hAnsi="GHEA Grapalat" w:cs="Sylfaen"/>
          <w:sz w:val="16"/>
          <w:szCs w:val="16"/>
          <w:lang w:val="af-ZA"/>
        </w:rPr>
        <w:t xml:space="preserve"> </w:t>
      </w:r>
      <w:r w:rsidRPr="00D8260F">
        <w:rPr>
          <w:rFonts w:ascii="GHEA Grapalat" w:hAnsi="GHEA Grapalat" w:cs="Sylfaen"/>
          <w:sz w:val="16"/>
          <w:szCs w:val="16"/>
        </w:rPr>
        <w:t>գնահատումն</w:t>
      </w:r>
      <w:r w:rsidRPr="00D8260F">
        <w:rPr>
          <w:rFonts w:ascii="GHEA Grapalat" w:hAnsi="GHEA Grapalat" w:cs="Sylfaen"/>
          <w:sz w:val="16"/>
          <w:szCs w:val="16"/>
          <w:lang w:val="af-ZA"/>
        </w:rPr>
        <w:t xml:space="preserve"> </w:t>
      </w:r>
      <w:r w:rsidRPr="00D8260F">
        <w:rPr>
          <w:rFonts w:ascii="GHEA Grapalat" w:hAnsi="GHEA Grapalat" w:cs="Sylfaen"/>
          <w:sz w:val="16"/>
          <w:szCs w:val="16"/>
        </w:rPr>
        <w:t>իրականացվում</w:t>
      </w:r>
      <w:r w:rsidRPr="00D8260F">
        <w:rPr>
          <w:rFonts w:ascii="GHEA Grapalat" w:hAnsi="GHEA Grapalat" w:cs="Sylfaen"/>
          <w:sz w:val="16"/>
          <w:szCs w:val="16"/>
          <w:lang w:val="af-ZA"/>
        </w:rPr>
        <w:t xml:space="preserve"> </w:t>
      </w:r>
      <w:r w:rsidRPr="00D8260F">
        <w:rPr>
          <w:rFonts w:ascii="GHEA Grapalat" w:hAnsi="GHEA Grapalat" w:cs="Sylfaen"/>
          <w:sz w:val="16"/>
          <w:szCs w:val="16"/>
        </w:rPr>
        <w:t>է</w:t>
      </w:r>
      <w:r w:rsidRPr="00D8260F">
        <w:rPr>
          <w:rFonts w:ascii="GHEA Grapalat" w:hAnsi="GHEA Grapalat" w:cs="Sylfaen"/>
          <w:sz w:val="16"/>
          <w:szCs w:val="16"/>
          <w:lang w:val="af-ZA"/>
        </w:rPr>
        <w:t xml:space="preserve"> </w:t>
      </w:r>
      <w:r w:rsidRPr="00D8260F">
        <w:rPr>
          <w:rFonts w:ascii="GHEA Grapalat" w:hAnsi="GHEA Grapalat" w:cs="Sylfaen"/>
          <w:sz w:val="16"/>
          <w:szCs w:val="16"/>
        </w:rPr>
        <w:t>դրանց</w:t>
      </w:r>
      <w:r w:rsidRPr="00D8260F">
        <w:rPr>
          <w:rFonts w:ascii="GHEA Grapalat" w:hAnsi="GHEA Grapalat" w:cs="Sylfaen"/>
          <w:sz w:val="16"/>
          <w:szCs w:val="16"/>
          <w:lang w:val="af-ZA"/>
        </w:rPr>
        <w:t xml:space="preserve"> </w:t>
      </w:r>
      <w:r w:rsidRPr="00D8260F">
        <w:rPr>
          <w:rFonts w:ascii="GHEA Grapalat" w:hAnsi="GHEA Grapalat" w:cs="Sylfaen"/>
          <w:sz w:val="16"/>
          <w:szCs w:val="16"/>
        </w:rPr>
        <w:t>ներկայացման</w:t>
      </w:r>
      <w:r w:rsidRPr="00D8260F">
        <w:rPr>
          <w:rFonts w:ascii="GHEA Grapalat" w:hAnsi="GHEA Grapalat" w:cs="Sylfaen"/>
          <w:sz w:val="16"/>
          <w:szCs w:val="16"/>
          <w:lang w:val="af-ZA"/>
        </w:rPr>
        <w:t xml:space="preserve"> </w:t>
      </w:r>
      <w:r w:rsidRPr="00D8260F">
        <w:rPr>
          <w:rFonts w:ascii="GHEA Grapalat" w:hAnsi="GHEA Grapalat" w:cs="Sylfaen"/>
          <w:sz w:val="16"/>
          <w:szCs w:val="16"/>
        </w:rPr>
        <w:t>վերջնաժամկետը</w:t>
      </w:r>
      <w:r w:rsidRPr="00D8260F">
        <w:rPr>
          <w:rFonts w:ascii="GHEA Grapalat" w:hAnsi="GHEA Grapalat" w:cs="Sylfaen"/>
          <w:sz w:val="16"/>
          <w:szCs w:val="16"/>
          <w:lang w:val="af-ZA"/>
        </w:rPr>
        <w:t xml:space="preserve"> </w:t>
      </w:r>
      <w:r w:rsidRPr="00D8260F">
        <w:rPr>
          <w:rFonts w:ascii="GHEA Grapalat" w:hAnsi="GHEA Grapalat" w:cs="Sylfaen"/>
          <w:sz w:val="16"/>
          <w:szCs w:val="16"/>
        </w:rPr>
        <w:t>լրանալու</w:t>
      </w:r>
      <w:r w:rsidRPr="00D8260F">
        <w:rPr>
          <w:rFonts w:ascii="GHEA Grapalat" w:hAnsi="GHEA Grapalat" w:cs="Sylfaen"/>
          <w:sz w:val="16"/>
          <w:szCs w:val="16"/>
          <w:lang w:val="af-ZA"/>
        </w:rPr>
        <w:t xml:space="preserve"> </w:t>
      </w:r>
      <w:r w:rsidRPr="00D8260F">
        <w:rPr>
          <w:rFonts w:ascii="GHEA Grapalat" w:hAnsi="GHEA Grapalat" w:cs="Sylfaen"/>
          <w:sz w:val="16"/>
          <w:szCs w:val="16"/>
        </w:rPr>
        <w:t>օրվանից</w:t>
      </w:r>
      <w:r w:rsidRPr="00D8260F">
        <w:rPr>
          <w:rFonts w:ascii="GHEA Grapalat" w:hAnsi="GHEA Grapalat" w:cs="Sylfaen"/>
          <w:sz w:val="16"/>
          <w:szCs w:val="16"/>
          <w:lang w:val="af-ZA"/>
        </w:rPr>
        <w:t xml:space="preserve"> </w:t>
      </w:r>
      <w:r w:rsidRPr="00D8260F">
        <w:rPr>
          <w:rFonts w:ascii="GHEA Grapalat" w:hAnsi="GHEA Grapalat" w:cs="Sylfaen"/>
          <w:sz w:val="16"/>
          <w:szCs w:val="16"/>
        </w:rPr>
        <w:t>հաշված</w:t>
      </w:r>
      <w:r w:rsidRPr="00D8260F">
        <w:rPr>
          <w:rFonts w:ascii="GHEA Grapalat" w:hAnsi="GHEA Grapalat" w:cs="Sylfaen"/>
          <w:sz w:val="16"/>
          <w:szCs w:val="16"/>
          <w:lang w:val="af-ZA"/>
        </w:rPr>
        <w:t xml:space="preserve"> </w:t>
      </w:r>
      <w:r w:rsidRPr="00D8260F">
        <w:rPr>
          <w:rFonts w:ascii="GHEA Grapalat" w:hAnsi="GHEA Grapalat" w:cs="Sylfaen"/>
          <w:sz w:val="16"/>
          <w:szCs w:val="16"/>
        </w:rPr>
        <w:t>մինչև</w:t>
      </w:r>
      <w:r w:rsidRPr="00D8260F">
        <w:rPr>
          <w:rFonts w:ascii="GHEA Grapalat" w:hAnsi="GHEA Grapalat" w:cs="Sylfaen"/>
          <w:sz w:val="16"/>
          <w:szCs w:val="16"/>
          <w:lang w:val="af-ZA"/>
        </w:rPr>
        <w:t xml:space="preserve"> </w:t>
      </w:r>
      <w:r w:rsidRPr="00D8260F">
        <w:rPr>
          <w:rFonts w:ascii="GHEA Grapalat" w:hAnsi="GHEA Grapalat" w:cs="Sylfaen"/>
          <w:sz w:val="16"/>
          <w:szCs w:val="16"/>
        </w:rPr>
        <w:t>հինգ</w:t>
      </w:r>
      <w:r w:rsidRPr="00D8260F">
        <w:rPr>
          <w:rFonts w:ascii="GHEA Grapalat" w:hAnsi="GHEA Grapalat" w:cs="Sylfaen"/>
          <w:sz w:val="16"/>
          <w:szCs w:val="16"/>
          <w:lang w:val="af-ZA"/>
        </w:rPr>
        <w:t xml:space="preserve">, </w:t>
      </w:r>
      <w:r w:rsidRPr="00D8260F">
        <w:rPr>
          <w:rFonts w:ascii="GHEA Grapalat" w:hAnsi="GHEA Grapalat" w:cs="Sylfaen"/>
          <w:sz w:val="16"/>
          <w:szCs w:val="16"/>
        </w:rPr>
        <w:t>իսկ</w:t>
      </w:r>
      <w:r w:rsidRPr="00D8260F">
        <w:rPr>
          <w:rFonts w:ascii="GHEA Grapalat" w:hAnsi="GHEA Grapalat" w:cs="Sylfaen"/>
          <w:sz w:val="16"/>
          <w:szCs w:val="16"/>
          <w:lang w:val="af-ZA"/>
        </w:rPr>
        <w:t xml:space="preserve"> </w:t>
      </w:r>
      <w:r w:rsidRPr="00D8260F">
        <w:rPr>
          <w:rFonts w:ascii="GHEA Grapalat" w:hAnsi="GHEA Grapalat" w:cs="Sylfaen"/>
          <w:sz w:val="16"/>
          <w:szCs w:val="16"/>
        </w:rPr>
        <w:t>առաջին</w:t>
      </w:r>
      <w:r w:rsidRPr="00D8260F">
        <w:rPr>
          <w:rFonts w:ascii="GHEA Grapalat" w:hAnsi="GHEA Grapalat" w:cs="Sylfaen"/>
          <w:sz w:val="16"/>
          <w:szCs w:val="16"/>
          <w:lang w:val="af-ZA"/>
        </w:rPr>
        <w:t xml:space="preserve"> </w:t>
      </w:r>
      <w:r w:rsidRPr="00D8260F">
        <w:rPr>
          <w:rFonts w:ascii="GHEA Grapalat" w:hAnsi="GHEA Grapalat" w:cs="Sylfaen"/>
          <w:sz w:val="16"/>
          <w:szCs w:val="16"/>
        </w:rPr>
        <w:t>տեղը</w:t>
      </w:r>
      <w:r w:rsidRPr="00D8260F">
        <w:rPr>
          <w:rFonts w:ascii="GHEA Grapalat" w:hAnsi="GHEA Grapalat" w:cs="Sylfaen"/>
          <w:sz w:val="16"/>
          <w:szCs w:val="16"/>
          <w:lang w:val="af-ZA"/>
        </w:rPr>
        <w:t xml:space="preserve"> </w:t>
      </w:r>
      <w:r w:rsidRPr="00D8260F">
        <w:rPr>
          <w:rFonts w:ascii="GHEA Grapalat" w:hAnsi="GHEA Grapalat" w:cs="Sylfaen"/>
          <w:sz w:val="16"/>
          <w:szCs w:val="16"/>
        </w:rPr>
        <w:t>զբաղեցրած</w:t>
      </w:r>
      <w:r w:rsidRPr="00D8260F">
        <w:rPr>
          <w:rFonts w:ascii="GHEA Grapalat" w:hAnsi="GHEA Grapalat" w:cs="Sylfaen"/>
          <w:sz w:val="16"/>
          <w:szCs w:val="16"/>
          <w:lang w:val="af-ZA"/>
        </w:rPr>
        <w:t xml:space="preserve"> </w:t>
      </w:r>
      <w:r w:rsidRPr="00D8260F">
        <w:rPr>
          <w:rFonts w:ascii="GHEA Grapalat" w:hAnsi="GHEA Grapalat" w:cs="Sylfaen"/>
          <w:sz w:val="16"/>
          <w:szCs w:val="16"/>
        </w:rPr>
        <w:t>մասնակից</w:t>
      </w:r>
      <w:r w:rsidRPr="00D8260F">
        <w:rPr>
          <w:rFonts w:ascii="GHEA Grapalat" w:hAnsi="GHEA Grapalat" w:cs="Sylfaen"/>
          <w:sz w:val="16"/>
          <w:szCs w:val="16"/>
          <w:lang w:val="af-ZA"/>
        </w:rPr>
        <w:t xml:space="preserve"> </w:t>
      </w:r>
      <w:r w:rsidRPr="00D8260F">
        <w:rPr>
          <w:rFonts w:ascii="GHEA Grapalat" w:hAnsi="GHEA Grapalat" w:cs="Sylfaen"/>
          <w:sz w:val="16"/>
          <w:szCs w:val="16"/>
        </w:rPr>
        <w:t>մասով</w:t>
      </w:r>
      <w:r w:rsidRPr="00D8260F">
        <w:rPr>
          <w:rFonts w:ascii="GHEA Grapalat" w:hAnsi="GHEA Grapalat" w:cs="Sylfaen"/>
          <w:sz w:val="16"/>
          <w:szCs w:val="16"/>
          <w:lang w:val="af-ZA"/>
        </w:rPr>
        <w:t xml:space="preserve"> </w:t>
      </w:r>
      <w:r w:rsidRPr="00D8260F">
        <w:rPr>
          <w:rFonts w:ascii="GHEA Grapalat" w:hAnsi="GHEA Grapalat" w:cs="Sylfaen"/>
          <w:sz w:val="16"/>
          <w:szCs w:val="16"/>
        </w:rPr>
        <w:t>Հայաստանի</w:t>
      </w:r>
      <w:r w:rsidRPr="00D8260F">
        <w:rPr>
          <w:rFonts w:ascii="GHEA Grapalat" w:hAnsi="GHEA Grapalat" w:cs="Sylfaen"/>
          <w:sz w:val="16"/>
          <w:szCs w:val="16"/>
          <w:lang w:val="af-ZA"/>
        </w:rPr>
        <w:t xml:space="preserve"> </w:t>
      </w:r>
      <w:r w:rsidRPr="00D8260F">
        <w:rPr>
          <w:rFonts w:ascii="GHEA Grapalat" w:hAnsi="GHEA Grapalat" w:cs="Sylfaen"/>
          <w:sz w:val="16"/>
          <w:szCs w:val="16"/>
        </w:rPr>
        <w:t>Հանրապետության</w:t>
      </w:r>
      <w:r w:rsidRPr="00D8260F">
        <w:rPr>
          <w:rFonts w:ascii="GHEA Grapalat" w:hAnsi="GHEA Grapalat" w:cs="Sylfaen"/>
          <w:sz w:val="16"/>
          <w:szCs w:val="16"/>
          <w:lang w:val="af-ZA"/>
        </w:rPr>
        <w:t xml:space="preserve"> </w:t>
      </w:r>
      <w:r w:rsidRPr="00D8260F">
        <w:rPr>
          <w:rFonts w:ascii="GHEA Grapalat" w:hAnsi="GHEA Grapalat" w:cs="Sylfaen"/>
          <w:sz w:val="16"/>
          <w:szCs w:val="16"/>
        </w:rPr>
        <w:t>պետական</w:t>
      </w:r>
      <w:r w:rsidRPr="00D8260F">
        <w:rPr>
          <w:rFonts w:ascii="GHEA Grapalat" w:hAnsi="GHEA Grapalat" w:cs="Sylfaen"/>
          <w:sz w:val="16"/>
          <w:szCs w:val="16"/>
          <w:lang w:val="af-ZA"/>
        </w:rPr>
        <w:t xml:space="preserve"> </w:t>
      </w:r>
      <w:r w:rsidRPr="00D8260F">
        <w:rPr>
          <w:rFonts w:ascii="GHEA Grapalat" w:hAnsi="GHEA Grapalat" w:cs="Sylfaen"/>
          <w:sz w:val="16"/>
          <w:szCs w:val="16"/>
        </w:rPr>
        <w:t>եկամուտների</w:t>
      </w:r>
      <w:r w:rsidRPr="00D8260F">
        <w:rPr>
          <w:rFonts w:ascii="GHEA Grapalat" w:hAnsi="GHEA Grapalat" w:cs="Sylfaen"/>
          <w:sz w:val="16"/>
          <w:szCs w:val="16"/>
          <w:lang w:val="af-ZA"/>
        </w:rPr>
        <w:t xml:space="preserve"> </w:t>
      </w:r>
      <w:r w:rsidRPr="00D8260F">
        <w:rPr>
          <w:rFonts w:ascii="GHEA Grapalat" w:hAnsi="GHEA Grapalat" w:cs="Sylfaen"/>
          <w:sz w:val="16"/>
          <w:szCs w:val="16"/>
        </w:rPr>
        <w:t>կոմիտեից</w:t>
      </w:r>
      <w:r w:rsidRPr="00D8260F">
        <w:rPr>
          <w:rFonts w:ascii="GHEA Grapalat" w:hAnsi="GHEA Grapalat" w:cs="Sylfaen"/>
          <w:sz w:val="16"/>
          <w:szCs w:val="16"/>
          <w:lang w:val="af-ZA"/>
        </w:rPr>
        <w:t xml:space="preserve"> </w:t>
      </w:r>
      <w:r w:rsidRPr="00D8260F">
        <w:rPr>
          <w:rFonts w:ascii="GHEA Grapalat" w:hAnsi="GHEA Grapalat" w:cs="Sylfaen"/>
          <w:sz w:val="16"/>
          <w:szCs w:val="16"/>
        </w:rPr>
        <w:t>ստացված</w:t>
      </w:r>
      <w:r w:rsidRPr="00D8260F">
        <w:rPr>
          <w:rFonts w:ascii="GHEA Grapalat" w:hAnsi="GHEA Grapalat" w:cs="Sylfaen"/>
          <w:sz w:val="16"/>
          <w:szCs w:val="16"/>
          <w:lang w:val="af-ZA"/>
        </w:rPr>
        <w:t xml:space="preserve"> </w:t>
      </w:r>
      <w:r w:rsidRPr="00D8260F">
        <w:rPr>
          <w:rFonts w:ascii="GHEA Grapalat" w:hAnsi="GHEA Grapalat" w:cs="Sylfaen"/>
          <w:sz w:val="16"/>
          <w:szCs w:val="16"/>
        </w:rPr>
        <w:t>տեղեկատվության</w:t>
      </w:r>
      <w:r w:rsidRPr="00D8260F">
        <w:rPr>
          <w:rFonts w:ascii="GHEA Grapalat" w:hAnsi="GHEA Grapalat" w:cs="Sylfaen"/>
          <w:sz w:val="16"/>
          <w:szCs w:val="16"/>
          <w:lang w:val="af-ZA"/>
        </w:rPr>
        <w:t xml:space="preserve"> </w:t>
      </w:r>
      <w:r w:rsidRPr="00D8260F">
        <w:rPr>
          <w:rFonts w:ascii="GHEA Grapalat" w:hAnsi="GHEA Grapalat" w:cs="Sylfaen"/>
          <w:sz w:val="16"/>
          <w:szCs w:val="16"/>
        </w:rPr>
        <w:t>գնահատումը</w:t>
      </w:r>
      <w:r w:rsidRPr="00D8260F">
        <w:rPr>
          <w:rFonts w:ascii="GHEA Grapalat" w:hAnsi="GHEA Grapalat" w:cs="Sylfaen"/>
          <w:sz w:val="16"/>
          <w:szCs w:val="16"/>
          <w:lang w:val="af-ZA"/>
        </w:rPr>
        <w:t xml:space="preserve">` այն ստանալու համար սահմանված վերջնաժամկետի </w:t>
      </w:r>
      <w:r w:rsidRPr="00D8260F">
        <w:rPr>
          <w:rFonts w:ascii="GHEA Grapalat" w:hAnsi="GHEA Grapalat" w:cs="Sylfaen"/>
          <w:sz w:val="16"/>
          <w:szCs w:val="16"/>
        </w:rPr>
        <w:t>օրվանից</w:t>
      </w:r>
      <w:r w:rsidRPr="00D8260F">
        <w:rPr>
          <w:rFonts w:ascii="GHEA Grapalat" w:hAnsi="GHEA Grapalat" w:cs="Sylfaen"/>
          <w:sz w:val="16"/>
          <w:szCs w:val="16"/>
          <w:lang w:val="af-ZA"/>
        </w:rPr>
        <w:t xml:space="preserve"> </w:t>
      </w:r>
      <w:r w:rsidRPr="00D8260F">
        <w:rPr>
          <w:rFonts w:ascii="GHEA Grapalat" w:hAnsi="GHEA Grapalat" w:cs="Sylfaen"/>
          <w:sz w:val="16"/>
          <w:szCs w:val="16"/>
        </w:rPr>
        <w:t>հաշված</w:t>
      </w:r>
      <w:r w:rsidRPr="00D8260F">
        <w:rPr>
          <w:rFonts w:ascii="GHEA Grapalat" w:hAnsi="GHEA Grapalat" w:cs="Sylfaen"/>
          <w:sz w:val="16"/>
          <w:szCs w:val="16"/>
          <w:lang w:val="af-ZA"/>
        </w:rPr>
        <w:t xml:space="preserve"> </w:t>
      </w:r>
      <w:r w:rsidRPr="00D8260F">
        <w:rPr>
          <w:rFonts w:ascii="GHEA Grapalat" w:hAnsi="GHEA Grapalat" w:cs="Sylfaen"/>
          <w:sz w:val="16"/>
          <w:szCs w:val="16"/>
        </w:rPr>
        <w:t>մինչև</w:t>
      </w:r>
      <w:r w:rsidRPr="00D8260F">
        <w:rPr>
          <w:rFonts w:ascii="GHEA Grapalat" w:hAnsi="GHEA Grapalat" w:cs="Sylfaen"/>
          <w:sz w:val="16"/>
          <w:szCs w:val="16"/>
          <w:lang w:val="af-ZA"/>
        </w:rPr>
        <w:t xml:space="preserve"> </w:t>
      </w:r>
      <w:r w:rsidRPr="00D8260F">
        <w:rPr>
          <w:rFonts w:ascii="GHEA Grapalat" w:hAnsi="GHEA Grapalat" w:cs="Sylfaen"/>
          <w:sz w:val="16"/>
          <w:szCs w:val="16"/>
        </w:rPr>
        <w:t>տաս</w:t>
      </w:r>
      <w:r w:rsidRPr="00D8260F">
        <w:rPr>
          <w:rFonts w:ascii="GHEA Grapalat" w:hAnsi="GHEA Grapalat" w:cs="Sylfaen"/>
          <w:sz w:val="16"/>
          <w:szCs w:val="16"/>
          <w:lang w:val="af-ZA"/>
        </w:rPr>
        <w:t xml:space="preserve"> </w:t>
      </w:r>
      <w:r w:rsidRPr="00D8260F">
        <w:rPr>
          <w:rFonts w:ascii="GHEA Grapalat" w:hAnsi="GHEA Grapalat" w:cs="Sylfaen"/>
          <w:sz w:val="16"/>
          <w:szCs w:val="16"/>
        </w:rPr>
        <w:t>աշխատանքային</w:t>
      </w:r>
      <w:r w:rsidRPr="00D8260F">
        <w:rPr>
          <w:rFonts w:ascii="GHEA Grapalat" w:hAnsi="GHEA Grapalat" w:cs="Sylfaen"/>
          <w:sz w:val="16"/>
          <w:szCs w:val="16"/>
          <w:lang w:val="af-ZA"/>
        </w:rPr>
        <w:t xml:space="preserve"> </w:t>
      </w:r>
      <w:r w:rsidRPr="00D8260F">
        <w:rPr>
          <w:rFonts w:ascii="GHEA Grapalat" w:hAnsi="GHEA Grapalat" w:cs="Sylfaen"/>
          <w:sz w:val="16"/>
          <w:szCs w:val="16"/>
        </w:rPr>
        <w:t>օրվա</w:t>
      </w:r>
      <w:r w:rsidRPr="00D8260F">
        <w:rPr>
          <w:rFonts w:ascii="GHEA Grapalat" w:hAnsi="GHEA Grapalat" w:cs="Sylfaen"/>
          <w:sz w:val="16"/>
          <w:szCs w:val="16"/>
          <w:lang w:val="af-ZA"/>
        </w:rPr>
        <w:t xml:space="preserve"> </w:t>
      </w:r>
      <w:r w:rsidRPr="00D8260F">
        <w:rPr>
          <w:rFonts w:ascii="GHEA Grapalat" w:hAnsi="GHEA Grapalat" w:cs="Sylfaen"/>
          <w:sz w:val="16"/>
          <w:szCs w:val="16"/>
        </w:rPr>
        <w:t>ընթացքում</w:t>
      </w:r>
      <w:bookmarkEnd w:id="9"/>
      <w:r w:rsidRPr="00D8260F">
        <w:rPr>
          <w:rFonts w:ascii="GHEA Grapalat" w:hAnsi="GHEA Grapalat" w:cs="Sylfaen"/>
          <w:sz w:val="16"/>
          <w:szCs w:val="16"/>
          <w:lang w:val="af-ZA"/>
        </w:rPr>
        <w:t>:</w:t>
      </w:r>
      <w:r w:rsidRPr="00D8260F">
        <w:rPr>
          <w:rStyle w:val="af6"/>
          <w:rFonts w:ascii="GHEA Grapalat" w:hAnsi="GHEA Grapalat" w:cs="Sylfaen"/>
          <w:sz w:val="16"/>
          <w:szCs w:val="16"/>
        </w:rPr>
        <w:footnoteReference w:id="3"/>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rPr>
        <w:lastRenderedPageBreak/>
        <w:t>Բավարար</w:t>
      </w:r>
      <w:r w:rsidRPr="00DA0244">
        <w:rPr>
          <w:rFonts w:ascii="GHEA Grapalat" w:hAnsi="GHEA Grapalat" w:cs="Sylfaen"/>
          <w:sz w:val="16"/>
          <w:szCs w:val="16"/>
          <w:lang w:val="af-ZA"/>
        </w:rPr>
        <w:t xml:space="preserve"> </w:t>
      </w:r>
      <w:r w:rsidRPr="00DA0244">
        <w:rPr>
          <w:rFonts w:ascii="GHEA Grapalat" w:hAnsi="GHEA Grapalat" w:cs="Sylfaen"/>
          <w:sz w:val="16"/>
          <w:szCs w:val="16"/>
        </w:rPr>
        <w:t>են</w:t>
      </w:r>
      <w:r w:rsidRPr="00DA0244">
        <w:rPr>
          <w:rFonts w:ascii="GHEA Grapalat" w:hAnsi="GHEA Grapalat" w:cs="Sylfaen"/>
          <w:sz w:val="16"/>
          <w:szCs w:val="16"/>
          <w:lang w:val="af-ZA"/>
        </w:rPr>
        <w:t xml:space="preserve"> </w:t>
      </w:r>
      <w:r w:rsidRPr="00DA0244">
        <w:rPr>
          <w:rFonts w:ascii="GHEA Grapalat" w:hAnsi="GHEA Grapalat" w:cs="Sylfaen"/>
          <w:sz w:val="16"/>
          <w:szCs w:val="16"/>
        </w:rPr>
        <w:t>գնահատվում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սույն</w:t>
      </w:r>
      <w:r w:rsidRPr="00DA0244">
        <w:rPr>
          <w:rFonts w:ascii="GHEA Grapalat" w:hAnsi="GHEA Grapalat" w:cs="Sylfaen"/>
          <w:sz w:val="16"/>
          <w:szCs w:val="16"/>
          <w:lang w:val="af-ZA"/>
        </w:rPr>
        <w:t xml:space="preserve"> </w:t>
      </w:r>
      <w:r w:rsidRPr="00DA0244">
        <w:rPr>
          <w:rFonts w:ascii="GHEA Grapalat" w:hAnsi="GHEA Grapalat" w:cs="Sylfaen"/>
          <w:sz w:val="16"/>
          <w:szCs w:val="16"/>
        </w:rPr>
        <w:t>հրավերով</w:t>
      </w:r>
      <w:r w:rsidRPr="00DA0244">
        <w:rPr>
          <w:rFonts w:ascii="GHEA Grapalat" w:hAnsi="GHEA Grapalat" w:cs="Sylfaen"/>
          <w:sz w:val="16"/>
          <w:szCs w:val="16"/>
          <w:lang w:val="af-ZA"/>
        </w:rPr>
        <w:t xml:space="preserve"> </w:t>
      </w:r>
      <w:r w:rsidRPr="00DA0244">
        <w:rPr>
          <w:rFonts w:ascii="GHEA Grapalat" w:hAnsi="GHEA Grapalat" w:cs="Sylfaen"/>
          <w:sz w:val="16"/>
          <w:szCs w:val="16"/>
        </w:rPr>
        <w:t>նախատեսված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պայմաններին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համապատասխանող</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հայտերը</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հակառակ</w:t>
      </w:r>
      <w:r w:rsidRPr="00DA0244">
        <w:rPr>
          <w:rFonts w:ascii="GHEA Grapalat" w:hAnsi="GHEA Grapalat" w:cs="Sylfaen"/>
          <w:sz w:val="16"/>
          <w:szCs w:val="16"/>
          <w:lang w:val="af-ZA"/>
        </w:rPr>
        <w:t xml:space="preserve"> </w:t>
      </w:r>
      <w:r w:rsidRPr="00DA0244">
        <w:rPr>
          <w:rFonts w:ascii="GHEA Grapalat" w:hAnsi="GHEA Grapalat" w:cs="Sylfaen"/>
          <w:sz w:val="16"/>
          <w:szCs w:val="16"/>
        </w:rPr>
        <w:t>դեպքում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հայտերը</w:t>
      </w:r>
      <w:r w:rsidRPr="00DA0244">
        <w:rPr>
          <w:rFonts w:ascii="GHEA Grapalat" w:hAnsi="GHEA Grapalat" w:cs="Sylfaen"/>
          <w:sz w:val="16"/>
          <w:szCs w:val="16"/>
          <w:lang w:val="af-ZA"/>
        </w:rPr>
        <w:t xml:space="preserve"> </w:t>
      </w:r>
      <w:r w:rsidRPr="00DA0244">
        <w:rPr>
          <w:rFonts w:ascii="GHEA Grapalat" w:hAnsi="GHEA Grapalat" w:cs="Sylfaen"/>
          <w:sz w:val="16"/>
          <w:szCs w:val="16"/>
        </w:rPr>
        <w:t>գնահատվում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են</w:t>
      </w:r>
      <w:r w:rsidRPr="00DA0244">
        <w:rPr>
          <w:rFonts w:ascii="GHEA Grapalat" w:hAnsi="GHEA Grapalat" w:cs="Sylfaen"/>
          <w:sz w:val="16"/>
          <w:szCs w:val="16"/>
          <w:lang w:val="af-ZA"/>
        </w:rPr>
        <w:t xml:space="preserve"> </w:t>
      </w:r>
      <w:r w:rsidRPr="00DA0244">
        <w:rPr>
          <w:rFonts w:ascii="GHEA Grapalat" w:hAnsi="GHEA Grapalat" w:cs="Sylfaen"/>
          <w:sz w:val="16"/>
          <w:szCs w:val="16"/>
        </w:rPr>
        <w:t>անբավարար</w:t>
      </w:r>
      <w:r w:rsidRPr="00DA0244">
        <w:rPr>
          <w:rFonts w:ascii="GHEA Grapalat" w:hAnsi="GHEA Grapalat" w:cs="Sylfaen"/>
          <w:sz w:val="16"/>
          <w:szCs w:val="16"/>
          <w:lang w:val="af-ZA"/>
        </w:rPr>
        <w:t xml:space="preserve"> </w:t>
      </w:r>
      <w:r w:rsidRPr="00DA0244">
        <w:rPr>
          <w:rFonts w:ascii="GHEA Grapalat" w:hAnsi="GHEA Grapalat" w:cs="Sylfaen"/>
          <w:sz w:val="16"/>
          <w:szCs w:val="16"/>
        </w:rPr>
        <w:t>և</w:t>
      </w:r>
      <w:r w:rsidRPr="00DA0244">
        <w:rPr>
          <w:rFonts w:ascii="GHEA Grapalat" w:hAnsi="GHEA Grapalat" w:cs="Sylfaen"/>
          <w:sz w:val="16"/>
          <w:szCs w:val="16"/>
          <w:lang w:val="af-ZA"/>
        </w:rPr>
        <w:t xml:space="preserve"> </w:t>
      </w:r>
      <w:r w:rsidRPr="00DA0244">
        <w:rPr>
          <w:rFonts w:ascii="GHEA Grapalat" w:hAnsi="GHEA Grapalat" w:cs="Sylfaen"/>
          <w:sz w:val="16"/>
          <w:szCs w:val="16"/>
        </w:rPr>
        <w:t>մերժվում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են</w:t>
      </w:r>
      <w:r w:rsidRPr="00DA0244">
        <w:rPr>
          <w:rFonts w:ascii="GHEA Grapalat" w:hAnsi="GHEA Grapalat" w:cs="Sylfaen"/>
          <w:sz w:val="16"/>
          <w:szCs w:val="16"/>
          <w:lang w:val="af-ZA"/>
        </w:rPr>
        <w:t xml:space="preserve">: </w:t>
      </w:r>
      <w:r w:rsidRPr="00DA0244">
        <w:rPr>
          <w:rFonts w:ascii="GHEA Grapalat" w:hAnsi="GHEA Grapalat" w:cs="Sylfaen"/>
          <w:sz w:val="16"/>
          <w:szCs w:val="16"/>
        </w:rPr>
        <w:t>Ընդ</w:t>
      </w:r>
      <w:r w:rsidRPr="00DA0244">
        <w:rPr>
          <w:rFonts w:ascii="GHEA Grapalat" w:hAnsi="GHEA Grapalat" w:cs="Sylfaen"/>
          <w:sz w:val="16"/>
          <w:szCs w:val="16"/>
          <w:lang w:val="af-ZA"/>
        </w:rPr>
        <w:t xml:space="preserve"> որում հայտերի բացման նիստում հանձնաժողովը մերժում է այն հայտերը, </w:t>
      </w:r>
      <w:r w:rsidRPr="00DA0244">
        <w:rPr>
          <w:rFonts w:ascii="GHEA Grapalat" w:hAnsi="GHEA Grapalat" w:cs="Sylfaen"/>
          <w:sz w:val="16"/>
          <w:szCs w:val="16"/>
        </w:rPr>
        <w:t>որոնցում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բացակայում</w:t>
      </w:r>
      <w:r w:rsidRPr="00DA0244">
        <w:rPr>
          <w:rFonts w:ascii="GHEA Grapalat" w:hAnsi="GHEA Grapalat" w:cs="Sylfaen"/>
          <w:sz w:val="16"/>
          <w:szCs w:val="16"/>
          <w:lang w:val="af-ZA"/>
        </w:rPr>
        <w:t xml:space="preserve"> է </w:t>
      </w:r>
      <w:r w:rsidRPr="00DA0244">
        <w:rPr>
          <w:rFonts w:ascii="GHEA Grapalat" w:hAnsi="GHEA Grapalat" w:cs="Sylfaen"/>
          <w:sz w:val="16"/>
          <w:szCs w:val="16"/>
        </w:rPr>
        <w:t>գնային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առաջարկը</w:t>
      </w:r>
      <w:r w:rsidRPr="00DA0244">
        <w:rPr>
          <w:rFonts w:ascii="GHEA Grapalat" w:hAnsi="GHEA Grapalat" w:cs="Sylfaen"/>
          <w:sz w:val="16"/>
          <w:szCs w:val="16"/>
          <w:lang w:val="af-ZA"/>
        </w:rPr>
        <w:t xml:space="preserve"> </w:t>
      </w:r>
      <w:r w:rsidRPr="00DA0244">
        <w:rPr>
          <w:rFonts w:ascii="GHEA Grapalat" w:hAnsi="GHEA Grapalat" w:cs="Sylfaen"/>
          <w:sz w:val="16"/>
          <w:szCs w:val="16"/>
        </w:rPr>
        <w:t>կամ</w:t>
      </w:r>
      <w:r w:rsidRPr="00DA0244">
        <w:rPr>
          <w:rFonts w:ascii="GHEA Grapalat" w:hAnsi="GHEA Grapalat" w:cs="Sylfaen"/>
          <w:sz w:val="16"/>
          <w:szCs w:val="16"/>
          <w:lang w:val="af-ZA"/>
        </w:rPr>
        <w:t xml:space="preserve"> </w:t>
      </w:r>
      <w:r w:rsidRPr="00DA0244">
        <w:rPr>
          <w:rFonts w:ascii="GHEA Grapalat" w:hAnsi="GHEA Grapalat" w:cs="Sylfaen"/>
          <w:sz w:val="16"/>
          <w:szCs w:val="16"/>
        </w:rPr>
        <w:t>գնային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առաջարկը</w:t>
      </w:r>
      <w:r w:rsidRPr="00DA0244">
        <w:rPr>
          <w:rFonts w:ascii="GHEA Grapalat" w:hAnsi="GHEA Grapalat" w:cs="Sylfaen"/>
          <w:sz w:val="16"/>
          <w:szCs w:val="16"/>
          <w:lang w:val="af-ZA"/>
        </w:rPr>
        <w:t xml:space="preserve"> </w:t>
      </w:r>
      <w:r w:rsidRPr="00DA0244">
        <w:rPr>
          <w:rFonts w:ascii="GHEA Grapalat" w:hAnsi="GHEA Grapalat" w:cs="Sylfaen"/>
          <w:sz w:val="16"/>
          <w:szCs w:val="16"/>
        </w:rPr>
        <w:t>ներկայացված</w:t>
      </w:r>
      <w:r w:rsidRPr="00DA0244">
        <w:rPr>
          <w:rFonts w:ascii="GHEA Grapalat" w:hAnsi="GHEA Grapalat" w:cs="Sylfaen"/>
          <w:sz w:val="16"/>
          <w:szCs w:val="16"/>
          <w:lang w:val="af-ZA"/>
        </w:rPr>
        <w:t xml:space="preserve"> է </w:t>
      </w:r>
      <w:r w:rsidRPr="00DA0244">
        <w:rPr>
          <w:rFonts w:ascii="GHEA Grapalat" w:hAnsi="GHEA Grapalat" w:cs="Sylfaen"/>
          <w:sz w:val="16"/>
          <w:szCs w:val="16"/>
        </w:rPr>
        <w:t>հրավերի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պահանջներին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անհամապատասխան</w:t>
      </w:r>
      <w:r w:rsidRPr="00DA0244">
        <w:rPr>
          <w:rFonts w:ascii="GHEA Grapalat" w:hAnsi="GHEA Grapalat" w:cs="Sylfaen"/>
          <w:sz w:val="16"/>
          <w:szCs w:val="16"/>
          <w:lang w:val="af-ZA"/>
        </w:rPr>
        <w:t>:</w:t>
      </w:r>
    </w:p>
    <w:p w:rsidR="00203F6B" w:rsidRPr="00DA0244" w:rsidRDefault="00203F6B" w:rsidP="00203F6B">
      <w:pPr>
        <w:pStyle w:val="23"/>
        <w:spacing w:line="240" w:lineRule="auto"/>
        <w:ind w:firstLine="567"/>
        <w:rPr>
          <w:rFonts w:ascii="GHEA Grapalat" w:hAnsi="GHEA Grapalat" w:cs="Sylfaen"/>
          <w:sz w:val="16"/>
          <w:szCs w:val="16"/>
          <w:lang w:val="hy-AM"/>
        </w:rPr>
      </w:pPr>
      <w:r w:rsidRPr="00DA0244">
        <w:rPr>
          <w:rFonts w:ascii="GHEA Grapalat" w:hAnsi="GHEA Grapalat" w:cs="Sylfaen"/>
          <w:sz w:val="16"/>
          <w:szCs w:val="16"/>
        </w:rPr>
        <w:t xml:space="preserve">7.3 </w:t>
      </w:r>
      <w:r w:rsidRPr="00DA0244">
        <w:rPr>
          <w:rFonts w:ascii="GHEA Grapalat" w:hAnsi="GHEA Grapalat" w:cs="Sylfaen"/>
          <w:sz w:val="16"/>
          <w:szCs w:val="16"/>
          <w:lang w:val="ru-RU"/>
        </w:rPr>
        <w:t>Առաջին</w:t>
      </w:r>
      <w:r w:rsidRPr="00DA0244">
        <w:rPr>
          <w:rFonts w:ascii="GHEA Grapalat" w:hAnsi="GHEA Grapalat" w:cs="Sylfaen"/>
          <w:sz w:val="16"/>
          <w:szCs w:val="16"/>
        </w:rPr>
        <w:t xml:space="preserve"> </w:t>
      </w:r>
      <w:r w:rsidRPr="00DA0244">
        <w:rPr>
          <w:rFonts w:ascii="GHEA Grapalat" w:hAnsi="GHEA Grapalat" w:cs="Sylfaen"/>
          <w:sz w:val="16"/>
          <w:szCs w:val="16"/>
          <w:lang w:val="ru-RU"/>
        </w:rPr>
        <w:t>տեղը</w:t>
      </w:r>
      <w:r w:rsidRPr="00DA0244">
        <w:rPr>
          <w:rFonts w:ascii="GHEA Grapalat" w:hAnsi="GHEA Grapalat" w:cs="Sylfaen"/>
          <w:sz w:val="16"/>
          <w:szCs w:val="16"/>
        </w:rPr>
        <w:t xml:space="preserve"> </w:t>
      </w:r>
      <w:r w:rsidRPr="00DA0244">
        <w:rPr>
          <w:rFonts w:ascii="GHEA Grapalat" w:hAnsi="GHEA Grapalat" w:cs="Sylfaen"/>
          <w:sz w:val="16"/>
          <w:szCs w:val="16"/>
          <w:lang w:val="ru-RU"/>
        </w:rPr>
        <w:t>զբաղեցրած</w:t>
      </w:r>
      <w:r w:rsidRPr="00DA0244">
        <w:rPr>
          <w:rFonts w:ascii="GHEA Grapalat" w:hAnsi="GHEA Grapalat" w:cs="Sylfaen"/>
          <w:sz w:val="16"/>
          <w:szCs w:val="16"/>
        </w:rPr>
        <w:t xml:space="preserve"> </w:t>
      </w:r>
      <w:r w:rsidRPr="00DA0244">
        <w:rPr>
          <w:rFonts w:ascii="GHEA Grapalat" w:hAnsi="GHEA Grapalat" w:cs="Sylfaen"/>
          <w:sz w:val="16"/>
          <w:szCs w:val="16"/>
          <w:lang w:val="ru-RU"/>
        </w:rPr>
        <w:t>մասնակիցը</w:t>
      </w:r>
      <w:r w:rsidRPr="00DA0244">
        <w:rPr>
          <w:rFonts w:ascii="GHEA Grapalat" w:hAnsi="GHEA Grapalat" w:cs="Sylfaen"/>
          <w:sz w:val="16"/>
          <w:szCs w:val="16"/>
        </w:rPr>
        <w:t xml:space="preserve"> </w:t>
      </w:r>
      <w:r w:rsidRPr="00DA0244">
        <w:rPr>
          <w:rFonts w:ascii="GHEA Grapalat" w:hAnsi="GHEA Grapalat" w:cs="Sylfaen"/>
          <w:sz w:val="16"/>
          <w:szCs w:val="16"/>
          <w:lang w:val="ru-RU"/>
        </w:rPr>
        <w:t>որոշվում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է</w:t>
      </w:r>
      <w:r w:rsidRPr="00DA0244">
        <w:rPr>
          <w:rFonts w:ascii="GHEA Grapalat" w:hAnsi="GHEA Grapalat" w:cs="Sylfaen"/>
          <w:sz w:val="16"/>
          <w:szCs w:val="16"/>
        </w:rPr>
        <w:t xml:space="preserve">` </w:t>
      </w:r>
      <w:r w:rsidRPr="00DA0244">
        <w:rPr>
          <w:rFonts w:ascii="GHEA Grapalat" w:hAnsi="GHEA Grapalat" w:cs="Sylfaen"/>
          <w:sz w:val="16"/>
          <w:szCs w:val="16"/>
          <w:lang w:val="ru-RU"/>
        </w:rPr>
        <w:t>բավարար</w:t>
      </w:r>
      <w:r w:rsidRPr="00DA0244">
        <w:rPr>
          <w:rFonts w:ascii="GHEA Grapalat" w:hAnsi="GHEA Grapalat" w:cs="Sylfaen"/>
          <w:sz w:val="16"/>
          <w:szCs w:val="16"/>
        </w:rPr>
        <w:t xml:space="preserve"> </w:t>
      </w:r>
      <w:r w:rsidRPr="00DA0244">
        <w:rPr>
          <w:rFonts w:ascii="GHEA Grapalat" w:hAnsi="GHEA Grapalat" w:cs="Sylfaen"/>
          <w:sz w:val="16"/>
          <w:szCs w:val="16"/>
          <w:lang w:val="ru-RU"/>
        </w:rPr>
        <w:t>գնահատված</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հայտեր</w:t>
      </w:r>
      <w:r w:rsidRPr="00DA0244">
        <w:rPr>
          <w:rFonts w:ascii="GHEA Grapalat" w:hAnsi="GHEA Grapalat" w:cs="Sylfaen"/>
          <w:sz w:val="16"/>
          <w:szCs w:val="16"/>
        </w:rPr>
        <w:t xml:space="preserve"> </w:t>
      </w:r>
      <w:r w:rsidRPr="00DA0244">
        <w:rPr>
          <w:rFonts w:ascii="GHEA Grapalat" w:hAnsi="GHEA Grapalat" w:cs="Sylfaen"/>
          <w:sz w:val="16"/>
          <w:szCs w:val="16"/>
          <w:lang w:val="ru-RU"/>
        </w:rPr>
        <w:t>ներկայացրած</w:t>
      </w:r>
      <w:r w:rsidRPr="00DA0244">
        <w:rPr>
          <w:rFonts w:ascii="GHEA Grapalat" w:hAnsi="GHEA Grapalat" w:cs="Sylfaen"/>
          <w:sz w:val="16"/>
          <w:szCs w:val="16"/>
        </w:rPr>
        <w:t xml:space="preserve"> </w:t>
      </w:r>
      <w:r w:rsidRPr="00DA0244">
        <w:rPr>
          <w:rFonts w:ascii="GHEA Grapalat" w:hAnsi="GHEA Grapalat" w:cs="Sylfaen"/>
          <w:sz w:val="16"/>
          <w:szCs w:val="16"/>
          <w:lang w:val="ru-RU"/>
        </w:rPr>
        <w:t>մասնակիցների</w:t>
      </w:r>
      <w:r w:rsidRPr="00DA0244">
        <w:rPr>
          <w:rFonts w:ascii="GHEA Grapalat" w:hAnsi="GHEA Grapalat" w:cs="Sylfaen"/>
          <w:sz w:val="16"/>
          <w:szCs w:val="16"/>
        </w:rPr>
        <w:t xml:space="preserve"> </w:t>
      </w:r>
      <w:r w:rsidRPr="00DA0244">
        <w:rPr>
          <w:rFonts w:ascii="GHEA Grapalat" w:hAnsi="GHEA Grapalat" w:cs="Sylfaen"/>
          <w:sz w:val="16"/>
          <w:szCs w:val="16"/>
          <w:lang w:val="ru-RU"/>
        </w:rPr>
        <w:t>թվից</w:t>
      </w:r>
      <w:r w:rsidRPr="00DA0244">
        <w:rPr>
          <w:rFonts w:ascii="GHEA Grapalat" w:hAnsi="GHEA Grapalat" w:cs="Sylfaen"/>
          <w:sz w:val="16"/>
          <w:szCs w:val="16"/>
        </w:rPr>
        <w:t xml:space="preserve">` </w:t>
      </w:r>
      <w:r w:rsidRPr="00DA0244">
        <w:rPr>
          <w:rFonts w:ascii="GHEA Grapalat" w:hAnsi="GHEA Grapalat" w:cs="Sylfaen"/>
          <w:sz w:val="16"/>
          <w:szCs w:val="16"/>
          <w:lang w:val="ru-RU"/>
        </w:rPr>
        <w:t>նվազագույն</w:t>
      </w:r>
      <w:r w:rsidRPr="00DA0244">
        <w:rPr>
          <w:rFonts w:ascii="GHEA Grapalat" w:hAnsi="GHEA Grapalat" w:cs="Sylfaen"/>
          <w:sz w:val="16"/>
          <w:szCs w:val="16"/>
        </w:rPr>
        <w:t xml:space="preserve"> </w:t>
      </w:r>
      <w:r w:rsidRPr="00DA0244">
        <w:rPr>
          <w:rFonts w:ascii="GHEA Grapalat" w:hAnsi="GHEA Grapalat" w:cs="Sylfaen"/>
          <w:sz w:val="16"/>
          <w:szCs w:val="16"/>
          <w:lang w:val="ru-RU"/>
        </w:rPr>
        <w:t>գնային</w:t>
      </w:r>
      <w:r w:rsidRPr="00DA0244">
        <w:rPr>
          <w:rFonts w:ascii="GHEA Grapalat" w:hAnsi="GHEA Grapalat" w:cs="Sylfaen"/>
          <w:sz w:val="16"/>
          <w:szCs w:val="16"/>
        </w:rPr>
        <w:t xml:space="preserve"> </w:t>
      </w:r>
      <w:r w:rsidRPr="00DA0244">
        <w:rPr>
          <w:rFonts w:ascii="GHEA Grapalat" w:hAnsi="GHEA Grapalat" w:cs="Sylfaen"/>
          <w:sz w:val="16"/>
          <w:szCs w:val="16"/>
          <w:lang w:val="ru-RU"/>
        </w:rPr>
        <w:t>առաջարկ</w:t>
      </w:r>
      <w:r w:rsidRPr="00DA0244">
        <w:rPr>
          <w:rFonts w:ascii="GHEA Grapalat" w:hAnsi="GHEA Grapalat" w:cs="Sylfaen"/>
          <w:sz w:val="16"/>
          <w:szCs w:val="16"/>
        </w:rPr>
        <w:t xml:space="preserve"> </w:t>
      </w:r>
      <w:r w:rsidRPr="00DA0244">
        <w:rPr>
          <w:rFonts w:ascii="GHEA Grapalat" w:hAnsi="GHEA Grapalat" w:cs="Sylfaen"/>
          <w:sz w:val="16"/>
          <w:szCs w:val="16"/>
          <w:lang w:val="ru-RU"/>
        </w:rPr>
        <w:t>ներկայացրած</w:t>
      </w:r>
      <w:r w:rsidRPr="00DA0244">
        <w:rPr>
          <w:rFonts w:ascii="GHEA Grapalat" w:hAnsi="GHEA Grapalat" w:cs="Sylfaen"/>
          <w:sz w:val="16"/>
          <w:szCs w:val="16"/>
        </w:rPr>
        <w:t xml:space="preserve"> </w:t>
      </w:r>
      <w:r w:rsidRPr="00DA0244">
        <w:rPr>
          <w:rFonts w:ascii="GHEA Grapalat" w:hAnsi="GHEA Grapalat" w:cs="Sylfaen"/>
          <w:sz w:val="16"/>
          <w:szCs w:val="16"/>
          <w:lang w:val="en-US"/>
        </w:rPr>
        <w:t>մ</w:t>
      </w:r>
      <w:r w:rsidRPr="00DA0244">
        <w:rPr>
          <w:rFonts w:ascii="GHEA Grapalat" w:hAnsi="GHEA Grapalat" w:cs="Sylfaen"/>
          <w:sz w:val="16"/>
          <w:szCs w:val="16"/>
          <w:lang w:val="ru-RU"/>
        </w:rPr>
        <w:t>ասնակցին</w:t>
      </w:r>
      <w:r w:rsidRPr="00DA0244">
        <w:rPr>
          <w:rFonts w:ascii="GHEA Grapalat" w:hAnsi="GHEA Grapalat" w:cs="Sylfaen"/>
          <w:sz w:val="16"/>
          <w:szCs w:val="16"/>
        </w:rPr>
        <w:t xml:space="preserve"> </w:t>
      </w:r>
      <w:r w:rsidRPr="00DA0244">
        <w:rPr>
          <w:rFonts w:ascii="GHEA Grapalat" w:hAnsi="GHEA Grapalat" w:cs="Sylfaen"/>
          <w:sz w:val="16"/>
          <w:szCs w:val="16"/>
          <w:lang w:val="ru-RU"/>
        </w:rPr>
        <w:t>նախապատվություն</w:t>
      </w:r>
      <w:r w:rsidRPr="00DA0244">
        <w:rPr>
          <w:rFonts w:ascii="GHEA Grapalat" w:hAnsi="GHEA Grapalat" w:cs="Sylfaen"/>
          <w:sz w:val="16"/>
          <w:szCs w:val="16"/>
        </w:rPr>
        <w:t xml:space="preserve"> </w:t>
      </w:r>
      <w:r w:rsidRPr="00DA0244">
        <w:rPr>
          <w:rFonts w:ascii="GHEA Grapalat" w:hAnsi="GHEA Grapalat" w:cs="Sylfaen"/>
          <w:sz w:val="16"/>
          <w:szCs w:val="16"/>
          <w:lang w:val="ru-RU"/>
        </w:rPr>
        <w:t>տալու</w:t>
      </w:r>
      <w:r w:rsidRPr="00DA0244">
        <w:rPr>
          <w:rFonts w:ascii="GHEA Grapalat" w:hAnsi="GHEA Grapalat" w:cs="Sylfaen"/>
          <w:sz w:val="16"/>
          <w:szCs w:val="16"/>
        </w:rPr>
        <w:t xml:space="preserve"> </w:t>
      </w:r>
      <w:r w:rsidRPr="00DA0244">
        <w:rPr>
          <w:rFonts w:ascii="GHEA Grapalat" w:hAnsi="GHEA Grapalat" w:cs="Sylfaen"/>
          <w:sz w:val="16"/>
          <w:szCs w:val="16"/>
          <w:lang w:val="ru-RU"/>
        </w:rPr>
        <w:t>սկզբունքով։</w:t>
      </w:r>
      <w:r w:rsidRPr="00DA0244">
        <w:rPr>
          <w:rFonts w:ascii="GHEA Grapalat" w:hAnsi="GHEA Grapalat" w:cs="Sylfaen"/>
          <w:sz w:val="16"/>
          <w:szCs w:val="16"/>
        </w:rPr>
        <w:t xml:space="preserve"> </w:t>
      </w:r>
      <w:r w:rsidRPr="00DA0244">
        <w:rPr>
          <w:rFonts w:ascii="GHEA Grapalat" w:hAnsi="GHEA Grapalat" w:cs="Sylfaen"/>
          <w:sz w:val="16"/>
          <w:szCs w:val="16"/>
          <w:lang w:val="ru-RU"/>
        </w:rPr>
        <w:t>Ընդ</w:t>
      </w:r>
      <w:r w:rsidRPr="00DA0244">
        <w:rPr>
          <w:rFonts w:ascii="GHEA Grapalat" w:hAnsi="GHEA Grapalat" w:cs="Sylfaen"/>
          <w:sz w:val="16"/>
          <w:szCs w:val="16"/>
        </w:rPr>
        <w:t xml:space="preserve"> </w:t>
      </w:r>
      <w:r w:rsidRPr="00DA0244">
        <w:rPr>
          <w:rFonts w:ascii="GHEA Grapalat" w:hAnsi="GHEA Grapalat" w:cs="Sylfaen"/>
          <w:sz w:val="16"/>
          <w:szCs w:val="16"/>
          <w:lang w:val="ru-RU"/>
        </w:rPr>
        <w:t>որում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հանձնաժողովի</w:t>
      </w:r>
      <w:r w:rsidRPr="00DA0244">
        <w:rPr>
          <w:rFonts w:ascii="GHEA Grapalat" w:hAnsi="GHEA Grapalat" w:cs="Sylfaen"/>
          <w:sz w:val="16"/>
          <w:szCs w:val="16"/>
        </w:rPr>
        <w:t xml:space="preserve"> </w:t>
      </w:r>
      <w:r w:rsidRPr="00DA0244">
        <w:rPr>
          <w:rFonts w:ascii="GHEA Grapalat" w:hAnsi="GHEA Grapalat" w:cs="Sylfaen"/>
          <w:sz w:val="16"/>
          <w:szCs w:val="16"/>
          <w:lang w:val="ru-RU"/>
        </w:rPr>
        <w:t>կողմից</w:t>
      </w:r>
      <w:r w:rsidRPr="00DA0244">
        <w:rPr>
          <w:rFonts w:ascii="GHEA Grapalat" w:hAnsi="GHEA Grapalat" w:cs="Sylfaen"/>
          <w:sz w:val="16"/>
          <w:szCs w:val="16"/>
        </w:rPr>
        <w:t xml:space="preserve"> </w:t>
      </w:r>
      <w:r w:rsidRPr="00DA0244">
        <w:rPr>
          <w:rFonts w:ascii="GHEA Grapalat" w:hAnsi="GHEA Grapalat" w:cs="Sylfaen"/>
          <w:sz w:val="16"/>
          <w:szCs w:val="16"/>
          <w:lang w:val="en-US"/>
        </w:rPr>
        <w:t>առաջին</w:t>
      </w:r>
      <w:r w:rsidRPr="00DA0244">
        <w:rPr>
          <w:rFonts w:ascii="GHEA Grapalat" w:hAnsi="GHEA Grapalat" w:cs="Sylfaen"/>
          <w:sz w:val="16"/>
          <w:szCs w:val="16"/>
        </w:rPr>
        <w:t xml:space="preserve"> </w:t>
      </w:r>
      <w:r w:rsidRPr="00DA0244">
        <w:rPr>
          <w:rFonts w:ascii="GHEA Grapalat" w:hAnsi="GHEA Grapalat" w:cs="Sylfaen"/>
          <w:sz w:val="16"/>
          <w:szCs w:val="16"/>
          <w:lang w:val="en-US"/>
        </w:rPr>
        <w:t>և</w:t>
      </w:r>
      <w:r w:rsidRPr="00DA0244">
        <w:rPr>
          <w:rFonts w:ascii="GHEA Grapalat" w:hAnsi="GHEA Grapalat" w:cs="Sylfaen"/>
          <w:sz w:val="16"/>
          <w:szCs w:val="16"/>
        </w:rPr>
        <w:t xml:space="preserve"> </w:t>
      </w:r>
      <w:r w:rsidRPr="00DA0244">
        <w:rPr>
          <w:rFonts w:ascii="GHEA Grapalat" w:hAnsi="GHEA Grapalat" w:cs="Sylfaen"/>
          <w:sz w:val="16"/>
          <w:szCs w:val="16"/>
          <w:lang w:val="en-US"/>
        </w:rPr>
        <w:t>հաջորդաբար</w:t>
      </w:r>
      <w:r w:rsidRPr="00DA0244">
        <w:rPr>
          <w:rFonts w:ascii="GHEA Grapalat" w:hAnsi="GHEA Grapalat" w:cs="Sylfaen"/>
          <w:sz w:val="16"/>
          <w:szCs w:val="16"/>
        </w:rPr>
        <w:t xml:space="preserve"> </w:t>
      </w:r>
      <w:r w:rsidRPr="00DA0244">
        <w:rPr>
          <w:rFonts w:ascii="GHEA Grapalat" w:hAnsi="GHEA Grapalat" w:cs="Sylfaen"/>
          <w:sz w:val="16"/>
          <w:szCs w:val="16"/>
          <w:lang w:val="en-US"/>
        </w:rPr>
        <w:t>տեղեր</w:t>
      </w:r>
      <w:r w:rsidRPr="00DA0244">
        <w:rPr>
          <w:rFonts w:ascii="GHEA Grapalat" w:hAnsi="GHEA Grapalat" w:cs="Sylfaen"/>
          <w:sz w:val="16"/>
          <w:szCs w:val="16"/>
        </w:rPr>
        <w:t xml:space="preserve"> </w:t>
      </w:r>
      <w:r w:rsidRPr="00DA0244">
        <w:rPr>
          <w:rFonts w:ascii="GHEA Grapalat" w:hAnsi="GHEA Grapalat" w:cs="Sylfaen"/>
          <w:sz w:val="16"/>
          <w:szCs w:val="16"/>
          <w:lang w:val="ru-RU"/>
        </w:rPr>
        <w:t>զբաղեցրած</w:t>
      </w:r>
      <w:r w:rsidRPr="00DA0244">
        <w:rPr>
          <w:rFonts w:ascii="GHEA Grapalat" w:hAnsi="GHEA Grapalat" w:cs="Sylfaen"/>
          <w:sz w:val="16"/>
          <w:szCs w:val="16"/>
        </w:rPr>
        <w:t xml:space="preserve"> </w:t>
      </w:r>
      <w:r w:rsidRPr="00DA0244">
        <w:rPr>
          <w:rFonts w:ascii="GHEA Grapalat" w:hAnsi="GHEA Grapalat" w:cs="Sylfaen"/>
          <w:sz w:val="16"/>
          <w:szCs w:val="16"/>
          <w:lang w:val="ru-RU"/>
        </w:rPr>
        <w:t>մասնակիցներին</w:t>
      </w:r>
      <w:r w:rsidRPr="00DA0244">
        <w:rPr>
          <w:rFonts w:ascii="GHEA Grapalat" w:hAnsi="GHEA Grapalat" w:cs="Sylfaen"/>
          <w:sz w:val="16"/>
          <w:szCs w:val="16"/>
        </w:rPr>
        <w:t xml:space="preserve"> </w:t>
      </w:r>
      <w:r w:rsidRPr="00DA0244">
        <w:rPr>
          <w:rFonts w:ascii="GHEA Grapalat" w:hAnsi="GHEA Grapalat" w:cs="Sylfaen"/>
          <w:sz w:val="16"/>
          <w:szCs w:val="16"/>
          <w:lang w:val="ru-RU"/>
        </w:rPr>
        <w:t>որոշելիս</w:t>
      </w:r>
      <w:r w:rsidRPr="00DA0244">
        <w:rPr>
          <w:rFonts w:ascii="GHEA Grapalat" w:hAnsi="GHEA Grapalat" w:cs="Sylfaen"/>
          <w:sz w:val="16"/>
          <w:szCs w:val="16"/>
        </w:rPr>
        <w:t xml:space="preserve"> </w:t>
      </w:r>
      <w:r w:rsidRPr="00DA0244">
        <w:rPr>
          <w:rFonts w:ascii="GHEA Grapalat" w:hAnsi="GHEA Grapalat" w:cs="Sylfaen"/>
          <w:sz w:val="16"/>
          <w:szCs w:val="16"/>
          <w:lang w:val="ru-RU"/>
        </w:rPr>
        <w:t>գնային</w:t>
      </w:r>
      <w:r w:rsidRPr="00DA0244">
        <w:rPr>
          <w:rFonts w:ascii="GHEA Grapalat" w:hAnsi="GHEA Grapalat" w:cs="Sylfaen"/>
          <w:sz w:val="16"/>
          <w:szCs w:val="16"/>
        </w:rPr>
        <w:t xml:space="preserve"> </w:t>
      </w:r>
      <w:r w:rsidRPr="00DA0244">
        <w:rPr>
          <w:rFonts w:ascii="GHEA Grapalat" w:hAnsi="GHEA Grapalat" w:cs="Sylfaen"/>
          <w:sz w:val="16"/>
          <w:szCs w:val="16"/>
          <w:lang w:val="ru-RU"/>
        </w:rPr>
        <w:t>առաջարկների</w:t>
      </w:r>
      <w:r w:rsidRPr="00DA0244">
        <w:rPr>
          <w:rFonts w:ascii="GHEA Grapalat" w:hAnsi="GHEA Grapalat" w:cs="Sylfaen"/>
          <w:sz w:val="16"/>
          <w:szCs w:val="16"/>
        </w:rPr>
        <w:t xml:space="preserve"> գնահատումը և </w:t>
      </w:r>
      <w:r w:rsidRPr="00DA0244">
        <w:rPr>
          <w:rFonts w:ascii="GHEA Grapalat" w:hAnsi="GHEA Grapalat" w:cs="Sylfaen"/>
          <w:sz w:val="16"/>
          <w:szCs w:val="16"/>
          <w:lang w:val="ru-RU"/>
        </w:rPr>
        <w:t>համեմատումն</w:t>
      </w:r>
      <w:r w:rsidRPr="00DA0244">
        <w:rPr>
          <w:rFonts w:ascii="GHEA Grapalat" w:hAnsi="GHEA Grapalat" w:cs="Sylfaen"/>
          <w:sz w:val="16"/>
          <w:szCs w:val="16"/>
        </w:rPr>
        <w:t xml:space="preserve"> </w:t>
      </w:r>
      <w:r w:rsidRPr="00DA0244">
        <w:rPr>
          <w:rFonts w:ascii="GHEA Grapalat" w:hAnsi="GHEA Grapalat" w:cs="Sylfaen"/>
          <w:sz w:val="16"/>
          <w:szCs w:val="16"/>
          <w:lang w:val="ru-RU"/>
        </w:rPr>
        <w:t>իրականացվում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է</w:t>
      </w:r>
      <w:r w:rsidRPr="00DA0244">
        <w:rPr>
          <w:rFonts w:ascii="GHEA Grapalat" w:hAnsi="GHEA Grapalat" w:cs="Sylfaen"/>
          <w:sz w:val="16"/>
          <w:szCs w:val="16"/>
        </w:rPr>
        <w:t xml:space="preserve"> </w:t>
      </w:r>
      <w:r w:rsidRPr="00DA0244">
        <w:rPr>
          <w:rFonts w:ascii="GHEA Grapalat" w:hAnsi="GHEA Grapalat" w:cs="Sylfaen"/>
          <w:sz w:val="16"/>
          <w:szCs w:val="16"/>
          <w:lang w:val="ru-RU"/>
        </w:rPr>
        <w:t>առանց</w:t>
      </w:r>
      <w:r w:rsidRPr="00DA0244">
        <w:rPr>
          <w:rFonts w:ascii="GHEA Grapalat" w:hAnsi="GHEA Grapalat" w:cs="Sylfaen"/>
          <w:sz w:val="16"/>
          <w:szCs w:val="16"/>
        </w:rPr>
        <w:t xml:space="preserve"> </w:t>
      </w:r>
      <w:r w:rsidRPr="00DA0244">
        <w:rPr>
          <w:rFonts w:ascii="GHEA Grapalat" w:hAnsi="GHEA Grapalat" w:cs="Sylfaen"/>
          <w:sz w:val="16"/>
          <w:szCs w:val="16"/>
          <w:lang w:val="ru-RU"/>
        </w:rPr>
        <w:t>սույն</w:t>
      </w:r>
      <w:r w:rsidRPr="00DA0244">
        <w:rPr>
          <w:rFonts w:ascii="GHEA Grapalat" w:hAnsi="GHEA Grapalat" w:cs="Sylfaen"/>
          <w:sz w:val="16"/>
          <w:szCs w:val="16"/>
        </w:rPr>
        <w:t xml:space="preserve"> </w:t>
      </w:r>
      <w:r w:rsidRPr="00DA0244">
        <w:rPr>
          <w:rFonts w:ascii="GHEA Grapalat" w:hAnsi="GHEA Grapalat" w:cs="Sylfaen"/>
          <w:sz w:val="16"/>
          <w:szCs w:val="16"/>
          <w:lang w:val="ru-RU"/>
        </w:rPr>
        <w:t>հրավերի</w:t>
      </w:r>
      <w:r w:rsidRPr="00DA0244">
        <w:rPr>
          <w:rFonts w:ascii="GHEA Grapalat" w:hAnsi="GHEA Grapalat" w:cs="Sylfaen"/>
          <w:sz w:val="16"/>
          <w:szCs w:val="16"/>
        </w:rPr>
        <w:t xml:space="preserve"> 1-ին </w:t>
      </w:r>
      <w:r w:rsidRPr="00DA0244">
        <w:rPr>
          <w:rFonts w:ascii="GHEA Grapalat" w:hAnsi="GHEA Grapalat" w:cs="Sylfaen"/>
          <w:sz w:val="16"/>
          <w:szCs w:val="16"/>
          <w:lang w:val="ru-RU"/>
        </w:rPr>
        <w:t>մասի</w:t>
      </w:r>
      <w:r w:rsidRPr="00DA0244">
        <w:rPr>
          <w:rFonts w:ascii="GHEA Grapalat" w:hAnsi="GHEA Grapalat" w:cs="Sylfaen"/>
          <w:sz w:val="16"/>
          <w:szCs w:val="16"/>
        </w:rPr>
        <w:t xml:space="preserve"> 5.2-րդ </w:t>
      </w:r>
      <w:r w:rsidRPr="00DA0244">
        <w:rPr>
          <w:rFonts w:ascii="GHEA Grapalat" w:hAnsi="GHEA Grapalat" w:cs="Sylfaen"/>
          <w:sz w:val="16"/>
          <w:szCs w:val="16"/>
          <w:lang w:val="ru-RU"/>
        </w:rPr>
        <w:t>կետում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նշված</w:t>
      </w:r>
      <w:r w:rsidRPr="00DA0244">
        <w:rPr>
          <w:rFonts w:ascii="GHEA Grapalat" w:hAnsi="GHEA Grapalat" w:cs="Sylfaen"/>
          <w:sz w:val="16"/>
          <w:szCs w:val="16"/>
        </w:rPr>
        <w:t xml:space="preserve"> </w:t>
      </w:r>
      <w:r w:rsidRPr="00DA0244">
        <w:rPr>
          <w:rFonts w:ascii="GHEA Grapalat" w:hAnsi="GHEA Grapalat" w:cs="Sylfaen"/>
          <w:sz w:val="16"/>
          <w:szCs w:val="16"/>
          <w:lang w:val="ru-RU"/>
        </w:rPr>
        <w:t>հարկի</w:t>
      </w:r>
      <w:r w:rsidRPr="00DA0244">
        <w:rPr>
          <w:rFonts w:ascii="GHEA Grapalat" w:hAnsi="GHEA Grapalat" w:cs="Sylfaen"/>
          <w:sz w:val="16"/>
          <w:szCs w:val="16"/>
        </w:rPr>
        <w:t xml:space="preserve"> </w:t>
      </w:r>
      <w:r w:rsidRPr="00DA0244">
        <w:rPr>
          <w:rFonts w:ascii="GHEA Grapalat" w:hAnsi="GHEA Grapalat" w:cs="Sylfaen"/>
          <w:sz w:val="16"/>
          <w:szCs w:val="16"/>
          <w:lang w:val="ru-RU"/>
        </w:rPr>
        <w:t>գումարի</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հաշվարկման</w:t>
      </w:r>
      <w:r w:rsidRPr="00DA0244">
        <w:rPr>
          <w:rFonts w:ascii="GHEA Grapalat" w:hAnsi="GHEA Grapalat" w:cs="Sylfaen"/>
          <w:sz w:val="16"/>
          <w:szCs w:val="16"/>
          <w:lang w:val="hy-AM"/>
        </w:rPr>
        <w:t>:</w:t>
      </w:r>
    </w:p>
    <w:p w:rsidR="00203F6B" w:rsidRPr="00DA0244" w:rsidRDefault="00203F6B" w:rsidP="00203F6B">
      <w:pPr>
        <w:pStyle w:val="a3"/>
        <w:spacing w:line="240" w:lineRule="auto"/>
        <w:ind w:firstLine="567"/>
        <w:rPr>
          <w:rFonts w:ascii="GHEA Grapalat" w:hAnsi="GHEA Grapalat" w:cs="Sylfaen"/>
          <w:i w:val="0"/>
          <w:sz w:val="16"/>
          <w:szCs w:val="16"/>
          <w:lang w:val="af-ZA"/>
        </w:rPr>
      </w:pPr>
      <w:r w:rsidRPr="00DA0244">
        <w:rPr>
          <w:rFonts w:ascii="GHEA Grapalat" w:hAnsi="GHEA Grapalat" w:cs="Sylfaen"/>
          <w:i w:val="0"/>
          <w:sz w:val="16"/>
          <w:szCs w:val="16"/>
          <w:lang w:val="af-ZA"/>
        </w:rPr>
        <w:t xml:space="preserve">7.4 </w:t>
      </w:r>
      <w:r w:rsidRPr="00DA0244">
        <w:rPr>
          <w:rFonts w:ascii="GHEA Grapalat" w:hAnsi="GHEA Grapalat" w:cs="Sylfaen"/>
          <w:i w:val="0"/>
          <w:sz w:val="16"/>
          <w:szCs w:val="16"/>
          <w:lang w:val="hy-AM"/>
        </w:rPr>
        <w:t>Եթե</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hy-AM"/>
        </w:rPr>
        <w:t>հայտում</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hy-AM"/>
        </w:rPr>
        <w:t>անհամապատասխանություն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hy-AM"/>
        </w:rPr>
        <w:t>է</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hy-AM"/>
        </w:rPr>
        <w:t>տեղ</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hy-AM"/>
        </w:rPr>
        <w:t>գտել</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hy-AM"/>
        </w:rPr>
        <w:t>տառերով</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hy-AM"/>
        </w:rPr>
        <w:t>և</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hy-AM"/>
        </w:rPr>
        <w:t>թվերով</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hy-AM"/>
        </w:rPr>
        <w:t>գրված</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hy-AM"/>
        </w:rPr>
        <w:t>գումարների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hy-AM"/>
        </w:rPr>
        <w:t>միջև</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hy-AM"/>
        </w:rPr>
        <w:t>ապա</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hy-AM"/>
        </w:rPr>
        <w:t>հիմք</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hy-AM"/>
        </w:rPr>
        <w:t>է</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hy-AM"/>
        </w:rPr>
        <w:t>ընդունվում</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hy-AM"/>
        </w:rPr>
        <w:t>տառերով</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hy-AM"/>
        </w:rPr>
        <w:t>գրված</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hy-AM"/>
        </w:rPr>
        <w:t>գումարը։</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Եթե</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առաջարկվող</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գները</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ներկայացված</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են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երկու</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կամ</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ավելի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արժույթներով</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ապա</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դրանք</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համեմատվում</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են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Հայաստանի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Հանրապետության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դրամով</w:t>
      </w:r>
      <w:r w:rsidRPr="00DA0244">
        <w:rPr>
          <w:rFonts w:ascii="GHEA Grapalat" w:hAnsi="GHEA Grapalat" w:cs="Sylfaen"/>
          <w:i w:val="0"/>
          <w:sz w:val="16"/>
          <w:szCs w:val="16"/>
          <w:lang w:val="af-ZA"/>
        </w:rPr>
        <w:t xml:space="preserve">` </w:t>
      </w:r>
      <w:r w:rsidR="00550FA7" w:rsidRPr="00DA0244">
        <w:rPr>
          <w:rFonts w:ascii="GHEA Grapalat" w:hAnsi="GHEA Grapalat" w:cs="Sylfaen"/>
          <w:i w:val="0"/>
          <w:sz w:val="16"/>
          <w:szCs w:val="16"/>
          <w:lang w:val="ru-RU"/>
        </w:rPr>
        <w:t>ԿԲ</w:t>
      </w:r>
      <w:r w:rsidRPr="00DA0244">
        <w:rPr>
          <w:rFonts w:ascii="GHEA Grapalat" w:hAnsi="GHEA Grapalat" w:cs="Sylfaen"/>
          <w:i w:val="0"/>
          <w:sz w:val="16"/>
          <w:szCs w:val="16"/>
          <w:lang w:val="af-ZA"/>
        </w:rPr>
        <w:t xml:space="preserve"> </w:t>
      </w:r>
      <w:r w:rsidRPr="00DA0244">
        <w:rPr>
          <w:rStyle w:val="af6"/>
          <w:rFonts w:ascii="GHEA Grapalat" w:hAnsi="GHEA Grapalat" w:cs="Sylfaen"/>
          <w:i w:val="0"/>
          <w:sz w:val="16"/>
          <w:szCs w:val="16"/>
          <w:lang w:val="af-ZA"/>
        </w:rPr>
        <w:footnoteReference w:id="4"/>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փոխարժեքով։</w:t>
      </w:r>
      <w:r w:rsidRPr="00DA0244">
        <w:rPr>
          <w:rFonts w:ascii="GHEA Grapalat" w:hAnsi="GHEA Grapalat" w:cs="Sylfaen"/>
          <w:i w:val="0"/>
          <w:sz w:val="16"/>
          <w:szCs w:val="16"/>
          <w:lang w:val="af-ZA"/>
        </w:rPr>
        <w:t xml:space="preserve"> </w:t>
      </w:r>
    </w:p>
    <w:p w:rsidR="00203F6B" w:rsidRPr="00DA0244" w:rsidRDefault="00203F6B" w:rsidP="00203F6B">
      <w:pPr>
        <w:pStyle w:val="a3"/>
        <w:spacing w:line="240" w:lineRule="auto"/>
        <w:ind w:firstLine="567"/>
        <w:rPr>
          <w:rFonts w:ascii="GHEA Grapalat" w:hAnsi="GHEA Grapalat" w:cs="Sylfaen"/>
          <w:i w:val="0"/>
          <w:sz w:val="16"/>
          <w:szCs w:val="16"/>
          <w:lang w:val="af-ZA"/>
        </w:rPr>
      </w:pPr>
      <w:r w:rsidRPr="00DA0244">
        <w:rPr>
          <w:rFonts w:ascii="GHEA Grapalat" w:hAnsi="GHEA Grapalat" w:cs="Sylfaen"/>
          <w:i w:val="0"/>
          <w:sz w:val="16"/>
          <w:szCs w:val="16"/>
          <w:lang w:val="af-ZA"/>
        </w:rPr>
        <w:t>7.5 Հ</w:t>
      </w:r>
      <w:r w:rsidRPr="00DA0244">
        <w:rPr>
          <w:rFonts w:ascii="GHEA Grapalat" w:hAnsi="GHEA Grapalat" w:cs="Sylfaen"/>
          <w:i w:val="0"/>
          <w:sz w:val="16"/>
          <w:szCs w:val="16"/>
          <w:lang w:val="ru-RU"/>
        </w:rPr>
        <w:t>անձնաժողովի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en-US"/>
        </w:rPr>
        <w:t>պ</w:t>
      </w:r>
      <w:r w:rsidRPr="00DA0244">
        <w:rPr>
          <w:rFonts w:ascii="GHEA Grapalat" w:hAnsi="GHEA Grapalat" w:cs="Sylfaen"/>
          <w:i w:val="0"/>
          <w:sz w:val="16"/>
          <w:szCs w:val="16"/>
          <w:lang w:val="ru-RU"/>
        </w:rPr>
        <w:t>ատվիրատուի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և</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en-US"/>
        </w:rPr>
        <w:t>մ</w:t>
      </w:r>
      <w:r w:rsidRPr="00DA0244">
        <w:rPr>
          <w:rFonts w:ascii="GHEA Grapalat" w:hAnsi="GHEA Grapalat" w:cs="Sylfaen"/>
          <w:i w:val="0"/>
          <w:sz w:val="16"/>
          <w:szCs w:val="16"/>
          <w:lang w:val="ru-RU"/>
        </w:rPr>
        <w:t>ասնակիցների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միջև</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բանակցություններն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արգելվում</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են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բացառությամբ</w:t>
      </w:r>
      <w:r w:rsidRPr="00DA0244">
        <w:rPr>
          <w:rFonts w:ascii="GHEA Grapalat" w:hAnsi="GHEA Grapalat" w:cs="Sylfaen"/>
          <w:i w:val="0"/>
          <w:sz w:val="16"/>
          <w:szCs w:val="16"/>
          <w:lang w:val="af-ZA"/>
        </w:rPr>
        <w:t>`</w:t>
      </w:r>
    </w:p>
    <w:p w:rsidR="00203F6B" w:rsidRPr="00DA0244" w:rsidRDefault="00203F6B" w:rsidP="00203F6B">
      <w:pPr>
        <w:pStyle w:val="a3"/>
        <w:spacing w:line="240" w:lineRule="auto"/>
        <w:rPr>
          <w:rFonts w:ascii="GHEA Grapalat" w:hAnsi="GHEA Grapalat" w:cs="Sylfaen"/>
          <w:i w:val="0"/>
          <w:sz w:val="16"/>
          <w:szCs w:val="16"/>
          <w:lang w:val="af-ZA"/>
        </w:rPr>
      </w:pPr>
      <w:r w:rsidRPr="00DA0244">
        <w:rPr>
          <w:rFonts w:ascii="GHEA Grapalat" w:hAnsi="GHEA Grapalat" w:cs="Sylfaen"/>
          <w:i w:val="0"/>
          <w:sz w:val="16"/>
          <w:szCs w:val="16"/>
          <w:lang w:val="af-ZA"/>
        </w:rPr>
        <w:t xml:space="preserve">1) </w:t>
      </w:r>
      <w:r w:rsidRPr="00DA0244">
        <w:rPr>
          <w:rFonts w:ascii="GHEA Grapalat" w:hAnsi="GHEA Grapalat" w:cs="Sylfaen"/>
          <w:i w:val="0"/>
          <w:sz w:val="16"/>
          <w:szCs w:val="16"/>
          <w:lang w:val="ru-RU"/>
        </w:rPr>
        <w:t>երբ</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ընթացակարգին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մասնակցել</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է</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մեկ</w:t>
      </w:r>
      <w:r w:rsidRPr="00DA0244">
        <w:rPr>
          <w:rFonts w:ascii="GHEA Grapalat" w:hAnsi="GHEA Grapalat" w:cs="Sylfaen"/>
          <w:i w:val="0"/>
          <w:sz w:val="16"/>
          <w:szCs w:val="16"/>
          <w:lang w:val="af-ZA"/>
        </w:rPr>
        <w:t xml:space="preserve"> մ</w:t>
      </w:r>
      <w:r w:rsidRPr="00DA0244">
        <w:rPr>
          <w:rFonts w:ascii="GHEA Grapalat" w:hAnsi="GHEA Grapalat" w:cs="Sylfaen"/>
          <w:i w:val="0"/>
          <w:sz w:val="16"/>
          <w:szCs w:val="16"/>
          <w:lang w:val="ru-RU"/>
        </w:rPr>
        <w:t>ասնակից</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որի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ներկայացրած</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հայտը</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համապատասխանում</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է</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հրավերի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պահանջներին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կամ</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հայտերի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գնահատման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արդյունքում</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հրավերի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պահանջներին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համապատասխան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է</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գնահատվել</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միայն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մեկ</w:t>
      </w:r>
      <w:r w:rsidRPr="00DA0244">
        <w:rPr>
          <w:rFonts w:ascii="GHEA Grapalat" w:hAnsi="GHEA Grapalat" w:cs="Sylfaen"/>
          <w:i w:val="0"/>
          <w:sz w:val="16"/>
          <w:szCs w:val="16"/>
          <w:lang w:val="af-ZA"/>
        </w:rPr>
        <w:t xml:space="preserve"> մ</w:t>
      </w:r>
      <w:r w:rsidRPr="00DA0244">
        <w:rPr>
          <w:rFonts w:ascii="GHEA Grapalat" w:hAnsi="GHEA Grapalat" w:cs="Sylfaen"/>
          <w:i w:val="0"/>
          <w:sz w:val="16"/>
          <w:szCs w:val="16"/>
          <w:lang w:val="ru-RU"/>
        </w:rPr>
        <w:t>ասնակցի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հայտ</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կամ</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առաջարկված</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նվազագույն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գների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հավասարության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դեպքում</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կամ</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եթե</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ոչ</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գնային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պայմանները</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բավարարող</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գնահատված</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հայտեր</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ներկայացրած</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բոլոր</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մասնակիցների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ներկայացրած</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գնային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առաջարկները</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գերազանցում</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են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այդ</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գնումը</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կատարելու</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համար</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նախատեսված</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en-US"/>
        </w:rPr>
        <w:t>սույն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en-US"/>
        </w:rPr>
        <w:t>հրավերի</w:t>
      </w:r>
      <w:r w:rsidRPr="00DA0244">
        <w:rPr>
          <w:rFonts w:ascii="GHEA Grapalat" w:hAnsi="GHEA Grapalat" w:cs="Sylfaen"/>
          <w:i w:val="0"/>
          <w:sz w:val="16"/>
          <w:szCs w:val="16"/>
          <w:lang w:val="af-ZA"/>
        </w:rPr>
        <w:t xml:space="preserve"> 1-</w:t>
      </w:r>
      <w:r w:rsidRPr="00DA0244">
        <w:rPr>
          <w:rFonts w:ascii="GHEA Grapalat" w:hAnsi="GHEA Grapalat" w:cs="Sylfaen"/>
          <w:i w:val="0"/>
          <w:sz w:val="16"/>
          <w:szCs w:val="16"/>
          <w:lang w:val="en-US"/>
        </w:rPr>
        <w:t>ին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en-US"/>
        </w:rPr>
        <w:t>մասի</w:t>
      </w:r>
      <w:r w:rsidRPr="00DA0244">
        <w:rPr>
          <w:rFonts w:ascii="GHEA Grapalat" w:hAnsi="GHEA Grapalat" w:cs="Sylfaen"/>
          <w:i w:val="0"/>
          <w:sz w:val="16"/>
          <w:szCs w:val="16"/>
          <w:lang w:val="af-ZA"/>
        </w:rPr>
        <w:t xml:space="preserve"> 7.1 </w:t>
      </w:r>
      <w:r w:rsidRPr="00DA0244">
        <w:rPr>
          <w:rFonts w:ascii="GHEA Grapalat" w:hAnsi="GHEA Grapalat" w:cs="Sylfaen"/>
          <w:i w:val="0"/>
          <w:sz w:val="16"/>
          <w:szCs w:val="16"/>
          <w:lang w:val="en-US"/>
        </w:rPr>
        <w:t>կետի</w:t>
      </w:r>
      <w:r w:rsidRPr="00DA0244">
        <w:rPr>
          <w:rFonts w:ascii="GHEA Grapalat" w:hAnsi="GHEA Grapalat" w:cs="Sylfaen"/>
          <w:i w:val="0"/>
          <w:sz w:val="16"/>
          <w:szCs w:val="16"/>
          <w:lang w:val="af-ZA"/>
        </w:rPr>
        <w:t xml:space="preserve"> 2-</w:t>
      </w:r>
      <w:r w:rsidRPr="00DA0244">
        <w:rPr>
          <w:rFonts w:ascii="GHEA Grapalat" w:hAnsi="GHEA Grapalat" w:cs="Sylfaen"/>
          <w:i w:val="0"/>
          <w:sz w:val="16"/>
          <w:szCs w:val="16"/>
          <w:lang w:val="en-US"/>
        </w:rPr>
        <w:t>րդ</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en-US"/>
        </w:rPr>
        <w:t>պարբերությամբ</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en-US"/>
        </w:rPr>
        <w:t>նախատեսված</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ֆինանսական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միջոցները</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կամ</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գնումն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իրականացվում</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է</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Օրենքի</w:t>
      </w:r>
      <w:r w:rsidRPr="00DA0244">
        <w:rPr>
          <w:rFonts w:ascii="GHEA Grapalat" w:hAnsi="GHEA Grapalat" w:cs="Sylfaen"/>
          <w:i w:val="0"/>
          <w:sz w:val="16"/>
          <w:szCs w:val="16"/>
          <w:lang w:val="af-ZA"/>
        </w:rPr>
        <w:t xml:space="preserve"> 15-</w:t>
      </w:r>
      <w:r w:rsidRPr="00DA0244">
        <w:rPr>
          <w:rFonts w:ascii="GHEA Grapalat" w:hAnsi="GHEA Grapalat" w:cs="Sylfaen"/>
          <w:i w:val="0"/>
          <w:sz w:val="16"/>
          <w:szCs w:val="16"/>
          <w:lang w:val="ru-RU"/>
        </w:rPr>
        <w:t>րդ</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հոդվածի</w:t>
      </w:r>
      <w:r w:rsidRPr="00DA0244">
        <w:rPr>
          <w:rFonts w:ascii="GHEA Grapalat" w:hAnsi="GHEA Grapalat" w:cs="Sylfaen"/>
          <w:i w:val="0"/>
          <w:sz w:val="16"/>
          <w:szCs w:val="16"/>
          <w:lang w:val="af-ZA"/>
        </w:rPr>
        <w:t xml:space="preserve"> 6-</w:t>
      </w:r>
      <w:r w:rsidRPr="00DA0244">
        <w:rPr>
          <w:rFonts w:ascii="GHEA Grapalat" w:hAnsi="GHEA Grapalat" w:cs="Sylfaen"/>
          <w:i w:val="0"/>
          <w:sz w:val="16"/>
          <w:szCs w:val="16"/>
          <w:lang w:val="ru-RU"/>
        </w:rPr>
        <w:t>րդ</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մասի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հիման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վրա։</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Սույն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կետի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համաձայն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վարվող</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բանակցությունները</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կարող</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են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հանգեցնել</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միայն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առաջարկված</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գնի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նվազեցմանը</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կամ</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վճարման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պայմանների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փոփոխությանը</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իսկ</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բանակցությունները</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վարվում</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են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միաժամանակյա</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բոլոր</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մասնակիցների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հետ</w:t>
      </w:r>
      <w:r w:rsidRPr="00DA0244">
        <w:rPr>
          <w:rFonts w:ascii="GHEA Grapalat" w:hAnsi="GHEA Grapalat" w:cs="Sylfaen"/>
          <w:i w:val="0"/>
          <w:sz w:val="16"/>
          <w:szCs w:val="16"/>
          <w:lang w:val="af-ZA"/>
        </w:rPr>
        <w:t>.</w:t>
      </w:r>
    </w:p>
    <w:p w:rsidR="00203F6B" w:rsidRPr="00DA0244" w:rsidDel="00992C40" w:rsidRDefault="00203F6B" w:rsidP="00203F6B">
      <w:pPr>
        <w:pStyle w:val="23"/>
        <w:spacing w:line="240" w:lineRule="auto"/>
        <w:ind w:firstLine="567"/>
        <w:rPr>
          <w:rFonts w:ascii="GHEA Grapalat" w:hAnsi="GHEA Grapalat" w:cs="Sylfaen"/>
          <w:sz w:val="16"/>
          <w:szCs w:val="16"/>
        </w:rPr>
      </w:pPr>
      <w:r w:rsidRPr="00DA0244">
        <w:rPr>
          <w:rFonts w:ascii="GHEA Grapalat" w:hAnsi="GHEA Grapalat" w:cs="Sylfaen"/>
          <w:sz w:val="16"/>
          <w:szCs w:val="16"/>
        </w:rPr>
        <w:t xml:space="preserve">2)  </w:t>
      </w:r>
      <w:r w:rsidRPr="00DA0244">
        <w:rPr>
          <w:rFonts w:ascii="GHEA Grapalat" w:hAnsi="GHEA Grapalat" w:cs="Sylfaen"/>
          <w:sz w:val="16"/>
          <w:szCs w:val="16"/>
          <w:lang w:val="ru-RU"/>
        </w:rPr>
        <w:t>Օրենքով</w:t>
      </w:r>
      <w:r w:rsidRPr="00DA0244">
        <w:rPr>
          <w:rFonts w:ascii="GHEA Grapalat" w:hAnsi="GHEA Grapalat" w:cs="Sylfaen"/>
          <w:sz w:val="16"/>
          <w:szCs w:val="16"/>
        </w:rPr>
        <w:t xml:space="preserve"> </w:t>
      </w:r>
      <w:r w:rsidRPr="00DA0244">
        <w:rPr>
          <w:rFonts w:ascii="GHEA Grapalat" w:hAnsi="GHEA Grapalat" w:cs="Sylfaen"/>
          <w:sz w:val="16"/>
          <w:szCs w:val="16"/>
          <w:lang w:val="ru-RU"/>
        </w:rPr>
        <w:t>նախատեսված</w:t>
      </w:r>
      <w:r w:rsidRPr="00DA0244">
        <w:rPr>
          <w:rFonts w:ascii="GHEA Grapalat" w:hAnsi="GHEA Grapalat" w:cs="Sylfaen"/>
          <w:sz w:val="16"/>
          <w:szCs w:val="16"/>
        </w:rPr>
        <w:t xml:space="preserve"> </w:t>
      </w:r>
      <w:r w:rsidRPr="00DA0244">
        <w:rPr>
          <w:rFonts w:ascii="GHEA Grapalat" w:hAnsi="GHEA Grapalat" w:cs="Sylfaen"/>
          <w:sz w:val="16"/>
          <w:szCs w:val="16"/>
          <w:lang w:val="ru-RU"/>
        </w:rPr>
        <w:t>այլ</w:t>
      </w:r>
      <w:r w:rsidRPr="00DA0244">
        <w:rPr>
          <w:rFonts w:ascii="GHEA Grapalat" w:hAnsi="GHEA Grapalat" w:cs="Sylfaen"/>
          <w:sz w:val="16"/>
          <w:szCs w:val="16"/>
        </w:rPr>
        <w:t xml:space="preserve"> </w:t>
      </w:r>
      <w:r w:rsidRPr="00DA0244">
        <w:rPr>
          <w:rFonts w:ascii="GHEA Grapalat" w:hAnsi="GHEA Grapalat" w:cs="Sylfaen"/>
          <w:sz w:val="16"/>
          <w:szCs w:val="16"/>
          <w:lang w:val="ru-RU"/>
        </w:rPr>
        <w:t>դեպքերի։</w:t>
      </w:r>
    </w:p>
    <w:p w:rsidR="00203F6B" w:rsidRPr="00DA0244" w:rsidRDefault="00203F6B" w:rsidP="00203F6B">
      <w:pPr>
        <w:pStyle w:val="norm"/>
        <w:spacing w:line="240" w:lineRule="auto"/>
        <w:rPr>
          <w:rFonts w:ascii="GHEA Grapalat" w:hAnsi="GHEA Grapalat" w:cs="Sylfaen"/>
          <w:sz w:val="16"/>
          <w:szCs w:val="16"/>
          <w:lang w:val="af-ZA" w:eastAsia="en-US"/>
        </w:rPr>
      </w:pPr>
      <w:r w:rsidRPr="00DA0244">
        <w:rPr>
          <w:rFonts w:ascii="GHEA Grapalat" w:hAnsi="GHEA Grapalat"/>
          <w:sz w:val="16"/>
          <w:szCs w:val="16"/>
          <w:lang w:val="af-ZA" w:eastAsia="x-none"/>
        </w:rPr>
        <w:t>7.6 Հ</w:t>
      </w:r>
      <w:r w:rsidRPr="00DA0244">
        <w:rPr>
          <w:rFonts w:ascii="GHEA Grapalat" w:hAnsi="GHEA Grapalat" w:cs="Sylfaen"/>
          <w:sz w:val="16"/>
          <w:szCs w:val="16"/>
          <w:lang w:val="ru-RU" w:eastAsia="en-US"/>
        </w:rPr>
        <w:t>անձնաժողովը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հրավերի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պահանջների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նկատմամբ</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բավարար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գնահատված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հայտեր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ներկայացրած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մ</w:t>
      </w:r>
      <w:r w:rsidRPr="00DA0244">
        <w:rPr>
          <w:rFonts w:ascii="GHEA Grapalat" w:hAnsi="GHEA Grapalat" w:cs="Sylfaen"/>
          <w:sz w:val="16"/>
          <w:szCs w:val="16"/>
          <w:lang w:val="ru-RU" w:eastAsia="en-US"/>
        </w:rPr>
        <w:t>ասնակիցներից</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որոշում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և</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հայտարարում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է</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առաջին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և</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հաջորդաբար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տեղեր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զբաղեցրած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մասնակիցներին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Առաջարկված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նվազագույն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գների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հավասարության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դեպքում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կամ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եթե</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ոչ</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գնային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պայմաններին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բավարարող</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գնահատված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հայտեր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ներկայացրած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բոլոր</w:t>
      </w:r>
      <w:r w:rsidRPr="00DA0244">
        <w:rPr>
          <w:rFonts w:ascii="GHEA Grapalat" w:hAnsi="GHEA Grapalat" w:cs="Sylfaen"/>
          <w:sz w:val="16"/>
          <w:szCs w:val="16"/>
          <w:lang w:val="af-ZA" w:eastAsia="en-US"/>
        </w:rPr>
        <w:t xml:space="preserve"> մ</w:t>
      </w:r>
      <w:r w:rsidRPr="00DA0244">
        <w:rPr>
          <w:rFonts w:ascii="GHEA Grapalat" w:hAnsi="GHEA Grapalat" w:cs="Sylfaen"/>
          <w:sz w:val="16"/>
          <w:szCs w:val="16"/>
          <w:lang w:val="ru-RU" w:eastAsia="en-US"/>
        </w:rPr>
        <w:t>ասնակիցների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ներկայացրած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գնային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առաջարկները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գերազանցում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են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սույն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ընթացակարգի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շրջանակում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գնվելիք</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աշխատանք</w:t>
      </w:r>
      <w:r w:rsidRPr="00DA0244">
        <w:rPr>
          <w:rFonts w:ascii="GHEA Grapalat" w:hAnsi="GHEA Grapalat" w:cs="Sylfaen"/>
          <w:sz w:val="16"/>
          <w:szCs w:val="16"/>
          <w:lang w:val="ru-RU" w:eastAsia="en-US"/>
        </w:rPr>
        <w:t>ների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գնման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հայտով</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սահմանված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գինը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կամ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գնումն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իրականացվում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է</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Օրենքի</w:t>
      </w:r>
      <w:r w:rsidRPr="00DA0244">
        <w:rPr>
          <w:rFonts w:ascii="GHEA Grapalat" w:hAnsi="GHEA Grapalat" w:cs="Sylfaen"/>
          <w:sz w:val="16"/>
          <w:szCs w:val="16"/>
          <w:lang w:val="af-ZA" w:eastAsia="en-US"/>
        </w:rPr>
        <w:t xml:space="preserve"> 15-</w:t>
      </w:r>
      <w:r w:rsidRPr="00DA0244">
        <w:rPr>
          <w:rFonts w:ascii="GHEA Grapalat" w:hAnsi="GHEA Grapalat" w:cs="Sylfaen"/>
          <w:sz w:val="16"/>
          <w:szCs w:val="16"/>
          <w:lang w:val="ru-RU" w:eastAsia="en-US"/>
        </w:rPr>
        <w:t>րդ</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հոդվածի</w:t>
      </w:r>
      <w:r w:rsidRPr="00DA0244">
        <w:rPr>
          <w:rFonts w:ascii="GHEA Grapalat" w:hAnsi="GHEA Grapalat" w:cs="Sylfaen"/>
          <w:sz w:val="16"/>
          <w:szCs w:val="16"/>
          <w:lang w:val="af-ZA" w:eastAsia="en-US"/>
        </w:rPr>
        <w:t xml:space="preserve"> 6-</w:t>
      </w:r>
      <w:r w:rsidRPr="00DA0244">
        <w:rPr>
          <w:rFonts w:ascii="GHEA Grapalat" w:hAnsi="GHEA Grapalat" w:cs="Sylfaen"/>
          <w:sz w:val="16"/>
          <w:szCs w:val="16"/>
          <w:lang w:val="ru-RU" w:eastAsia="en-US"/>
        </w:rPr>
        <w:t>րդ</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մասի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հիման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վրա</w:t>
      </w:r>
      <w:bookmarkStart w:id="10" w:name="_Hlk9323175"/>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բացառությամբ</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շինարարական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ծրագրերի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ներառյալ</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նախագծային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փաստաթղթերի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մշակման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փորձաքննության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և</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տեխնիկական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հսկողության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ծառայությունների</w:t>
      </w:r>
      <w:bookmarkEnd w:id="10"/>
      <w:r w:rsidRPr="00DA0244">
        <w:rPr>
          <w:rFonts w:ascii="GHEA Grapalat" w:hAnsi="GHEA Grapalat" w:cs="Sylfaen"/>
          <w:sz w:val="16"/>
          <w:szCs w:val="16"/>
          <w:lang w:val="ru-RU" w:eastAsia="en-US"/>
        </w:rPr>
        <w:t>՝</w:t>
      </w:r>
      <w:r w:rsidRPr="00DA0244">
        <w:rPr>
          <w:rFonts w:ascii="GHEA Grapalat" w:hAnsi="GHEA Grapalat" w:cs="Sylfaen"/>
          <w:sz w:val="16"/>
          <w:szCs w:val="16"/>
          <w:lang w:val="af-ZA" w:eastAsia="en-US"/>
        </w:rPr>
        <w:t xml:space="preserve"> </w:t>
      </w:r>
    </w:p>
    <w:p w:rsidR="00203F6B" w:rsidRPr="00DA0244" w:rsidRDefault="00203F6B" w:rsidP="00203F6B">
      <w:pPr>
        <w:pStyle w:val="norm"/>
        <w:spacing w:line="240" w:lineRule="auto"/>
        <w:rPr>
          <w:rFonts w:ascii="GHEA Grapalat" w:hAnsi="GHEA Grapalat" w:cs="Sylfaen"/>
          <w:sz w:val="16"/>
          <w:szCs w:val="16"/>
          <w:lang w:val="af-ZA" w:eastAsia="en-US"/>
        </w:rPr>
      </w:pPr>
      <w:r w:rsidRPr="00DA0244">
        <w:rPr>
          <w:rFonts w:ascii="GHEA Grapalat" w:hAnsi="GHEA Grapalat" w:cs="Sylfaen"/>
          <w:sz w:val="16"/>
          <w:szCs w:val="16"/>
          <w:lang w:val="ru-RU" w:eastAsia="en-US"/>
        </w:rPr>
        <w:t>ա</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առաջին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և</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հաջորդաբար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տեղեր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զբաղեցրած</w:t>
      </w:r>
      <w:r w:rsidRPr="00DA0244">
        <w:rPr>
          <w:rFonts w:ascii="GHEA Grapalat" w:hAnsi="GHEA Grapalat" w:cs="Sylfaen"/>
          <w:sz w:val="16"/>
          <w:szCs w:val="16"/>
          <w:lang w:val="af-ZA" w:eastAsia="en-US"/>
        </w:rPr>
        <w:t xml:space="preserve"> մ</w:t>
      </w:r>
      <w:r w:rsidRPr="00DA0244">
        <w:rPr>
          <w:rFonts w:ascii="GHEA Grapalat" w:hAnsi="GHEA Grapalat" w:cs="Sylfaen"/>
          <w:sz w:val="16"/>
          <w:szCs w:val="16"/>
          <w:lang w:val="ru-RU" w:eastAsia="en-US"/>
        </w:rPr>
        <w:t>ասնակիցներին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որոշելու</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նպատակով</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հանձնաժողովի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նիստում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առաջարկված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գների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նվազեցման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նպատակով</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ոչ</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գնային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պայման</w:t>
      </w:r>
      <w:r w:rsidRPr="00DA0244">
        <w:rPr>
          <w:rFonts w:ascii="GHEA Grapalat" w:hAnsi="GHEA Grapalat" w:cs="Sylfaen"/>
          <w:sz w:val="16"/>
          <w:szCs w:val="16"/>
          <w:lang w:val="af-ZA" w:eastAsia="en-US"/>
        </w:rPr>
        <w:softHyphen/>
      </w:r>
      <w:r w:rsidRPr="00DA0244">
        <w:rPr>
          <w:rFonts w:ascii="GHEA Grapalat" w:hAnsi="GHEA Grapalat" w:cs="Sylfaen"/>
          <w:sz w:val="16"/>
          <w:szCs w:val="16"/>
          <w:lang w:val="ru-RU" w:eastAsia="en-US"/>
        </w:rPr>
        <w:t>ները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բավարարող</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գնահատված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բոլոր</w:t>
      </w:r>
      <w:r w:rsidRPr="00DA0244">
        <w:rPr>
          <w:rFonts w:ascii="GHEA Grapalat" w:hAnsi="GHEA Grapalat" w:cs="Sylfaen"/>
          <w:sz w:val="16"/>
          <w:szCs w:val="16"/>
          <w:lang w:val="af-ZA" w:eastAsia="en-US"/>
        </w:rPr>
        <w:t xml:space="preserve"> մ</w:t>
      </w:r>
      <w:r w:rsidRPr="00DA0244">
        <w:rPr>
          <w:rFonts w:ascii="GHEA Grapalat" w:hAnsi="GHEA Grapalat" w:cs="Sylfaen"/>
          <w:sz w:val="16"/>
          <w:szCs w:val="16"/>
          <w:lang w:val="ru-RU" w:eastAsia="en-US"/>
        </w:rPr>
        <w:t>ասնակիցների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հետ</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վարվում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են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միաժամանակյա</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բանակցություններ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եթե</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նիստին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ներկա</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են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բոլոր</w:t>
      </w:r>
      <w:r w:rsidRPr="00DA0244">
        <w:rPr>
          <w:rFonts w:ascii="GHEA Grapalat" w:hAnsi="GHEA Grapalat" w:cs="Sylfaen"/>
          <w:sz w:val="16"/>
          <w:szCs w:val="16"/>
          <w:lang w:val="af-ZA" w:eastAsia="en-US"/>
        </w:rPr>
        <w:t xml:space="preserve"> մ</w:t>
      </w:r>
      <w:r w:rsidRPr="00DA0244">
        <w:rPr>
          <w:rFonts w:ascii="GHEA Grapalat" w:hAnsi="GHEA Grapalat" w:cs="Sylfaen"/>
          <w:sz w:val="16"/>
          <w:szCs w:val="16"/>
          <w:lang w:val="ru-RU" w:eastAsia="en-US"/>
        </w:rPr>
        <w:t>ասնակիցները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համապատասխան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լիազորություն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ունեցող</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ներկայացուցիչները</w:t>
      </w:r>
      <w:r w:rsidRPr="00DA0244">
        <w:rPr>
          <w:rFonts w:ascii="GHEA Grapalat" w:hAnsi="GHEA Grapalat" w:cs="Sylfaen"/>
          <w:sz w:val="16"/>
          <w:szCs w:val="16"/>
          <w:lang w:val="af-ZA" w:eastAsia="en-US"/>
        </w:rPr>
        <w:t>),</w:t>
      </w:r>
    </w:p>
    <w:p w:rsidR="00203F6B" w:rsidRPr="00DA0244" w:rsidRDefault="00203F6B" w:rsidP="00203F6B">
      <w:pPr>
        <w:pStyle w:val="norm"/>
        <w:spacing w:line="240" w:lineRule="auto"/>
        <w:rPr>
          <w:rFonts w:ascii="GHEA Grapalat" w:hAnsi="GHEA Grapalat" w:cs="Sylfaen"/>
          <w:sz w:val="16"/>
          <w:szCs w:val="16"/>
          <w:lang w:val="af-ZA" w:eastAsia="en-US"/>
        </w:rPr>
      </w:pPr>
      <w:r w:rsidRPr="00DA0244">
        <w:rPr>
          <w:rFonts w:ascii="GHEA Grapalat" w:hAnsi="GHEA Grapalat" w:cs="Sylfaen"/>
          <w:sz w:val="16"/>
          <w:szCs w:val="16"/>
          <w:lang w:val="ru-RU" w:eastAsia="en-US"/>
        </w:rPr>
        <w:t>բ</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հակառակ</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դեպքում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հանձնաժողովի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նիստը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կասեցվում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է</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և</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մեկ</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աշխատանքային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օրվա</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ընթացքում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հանձնաժողովի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քարտուղարը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բավարար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գնահատված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հայտեր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ներկայացրած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բոլոր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մասնակիցներին</w:t>
      </w:r>
      <w:r w:rsidRPr="00DA0244">
        <w:rPr>
          <w:rFonts w:ascii="GHEA Grapalat" w:hAnsi="GHEA Grapalat" w:cs="Sylfaen"/>
          <w:sz w:val="16"/>
          <w:szCs w:val="16"/>
          <w:lang w:val="af-ZA" w:eastAsia="en-US"/>
        </w:rPr>
        <w:t xml:space="preserve"> էլեկտրոնային եղանակով </w:t>
      </w:r>
      <w:r w:rsidRPr="00DA0244">
        <w:rPr>
          <w:rFonts w:ascii="GHEA Grapalat" w:hAnsi="GHEA Grapalat" w:cs="Sylfaen"/>
          <w:sz w:val="16"/>
          <w:szCs w:val="16"/>
          <w:lang w:val="ru-RU" w:eastAsia="en-US"/>
        </w:rPr>
        <w:t>միաժամանակ</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ծանուցում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է</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գների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նվազեցման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շուրջ</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միաժամանակյա</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բանակցությունների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վարման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օրվա</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ժամի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և</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վայրի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մասին</w:t>
      </w:r>
      <w:r w:rsidRPr="00DA0244">
        <w:rPr>
          <w:rFonts w:ascii="GHEA Grapalat" w:hAnsi="GHEA Grapalat" w:cs="Sylfaen"/>
          <w:sz w:val="16"/>
          <w:szCs w:val="16"/>
          <w:lang w:val="af-ZA" w:eastAsia="en-US"/>
        </w:rPr>
        <w:t>,</w:t>
      </w:r>
    </w:p>
    <w:p w:rsidR="00203F6B" w:rsidRPr="00DA0244" w:rsidRDefault="00203F6B" w:rsidP="00203F6B">
      <w:pPr>
        <w:pStyle w:val="norm"/>
        <w:spacing w:line="240" w:lineRule="auto"/>
        <w:rPr>
          <w:rFonts w:ascii="GHEA Grapalat" w:hAnsi="GHEA Grapalat" w:cs="Sylfaen"/>
          <w:color w:val="FF0000"/>
          <w:sz w:val="16"/>
          <w:szCs w:val="16"/>
          <w:lang w:val="af-ZA" w:eastAsia="en-US"/>
        </w:rPr>
      </w:pPr>
      <w:r w:rsidRPr="00DA0244">
        <w:rPr>
          <w:rFonts w:ascii="GHEA Grapalat" w:hAnsi="GHEA Grapalat" w:cs="Sylfaen"/>
          <w:sz w:val="16"/>
          <w:szCs w:val="16"/>
          <w:lang w:val="ru-RU" w:eastAsia="en-US"/>
        </w:rPr>
        <w:t>գ</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բանակցությունները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վարվում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են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ոչ</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շուտ</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քան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ծանուցումն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ուղարկվելու</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օրվան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հաջորդող</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օրվանից</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երկրորդ</w:t>
      </w:r>
      <w:r w:rsidRPr="00DA0244">
        <w:rPr>
          <w:rFonts w:ascii="GHEA Grapalat" w:hAnsi="GHEA Grapalat" w:cs="Sylfaen"/>
          <w:sz w:val="16"/>
          <w:szCs w:val="16"/>
          <w:lang w:val="af-ZA" w:eastAsia="en-US"/>
        </w:rPr>
        <w:t xml:space="preserve"> և ոչ ուշ, քան տասներորդ </w:t>
      </w:r>
      <w:r w:rsidRPr="00DA0244">
        <w:rPr>
          <w:rFonts w:ascii="GHEA Grapalat" w:hAnsi="GHEA Grapalat" w:cs="Sylfaen"/>
          <w:sz w:val="16"/>
          <w:szCs w:val="16"/>
          <w:lang w:val="ru-RU" w:eastAsia="en-US"/>
        </w:rPr>
        <w:t>աշխատանքային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օրը</w:t>
      </w:r>
      <w:r w:rsidRPr="00DA0244">
        <w:rPr>
          <w:rFonts w:ascii="GHEA Grapalat" w:hAnsi="GHEA Grapalat" w:cs="Sylfaen"/>
          <w:sz w:val="16"/>
          <w:szCs w:val="16"/>
          <w:lang w:val="af-ZA" w:eastAsia="en-US"/>
        </w:rPr>
        <w:t xml:space="preserve">, </w:t>
      </w:r>
    </w:p>
    <w:p w:rsidR="00203F6B" w:rsidRPr="00DA0244" w:rsidRDefault="00203F6B" w:rsidP="00203F6B">
      <w:pPr>
        <w:pStyle w:val="norm"/>
        <w:spacing w:line="240" w:lineRule="auto"/>
        <w:rPr>
          <w:rFonts w:ascii="GHEA Grapalat" w:hAnsi="GHEA Grapalat" w:cs="Sylfaen"/>
          <w:sz w:val="16"/>
          <w:szCs w:val="16"/>
          <w:lang w:val="af-ZA" w:eastAsia="en-US"/>
        </w:rPr>
      </w:pPr>
      <w:r w:rsidRPr="00DA0244">
        <w:rPr>
          <w:rFonts w:ascii="GHEA Grapalat" w:hAnsi="GHEA Grapalat" w:cs="Sylfaen"/>
          <w:sz w:val="16"/>
          <w:szCs w:val="16"/>
          <w:lang w:val="ru-RU" w:eastAsia="en-US"/>
        </w:rPr>
        <w:t>դ</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յուրաքանչյուր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մա</w:t>
      </w:r>
      <w:r w:rsidRPr="00DA0244">
        <w:rPr>
          <w:rFonts w:ascii="GHEA Grapalat" w:hAnsi="GHEA Grapalat" w:cs="Sylfaen"/>
          <w:sz w:val="16"/>
          <w:szCs w:val="16"/>
          <w:lang w:val="ru-RU" w:eastAsia="en-US"/>
        </w:rPr>
        <w:t>սնակցի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տվյալ</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պահին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ներկայացրած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գնային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առաջարկը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հրապարակվում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է</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մյուս</w:t>
      </w:r>
      <w:r w:rsidRPr="00DA0244">
        <w:rPr>
          <w:rFonts w:ascii="GHEA Grapalat" w:hAnsi="GHEA Grapalat" w:cs="Sylfaen"/>
          <w:sz w:val="16"/>
          <w:szCs w:val="16"/>
          <w:lang w:val="af-ZA" w:eastAsia="en-US"/>
        </w:rPr>
        <w:t xml:space="preserve"> մ</w:t>
      </w:r>
      <w:r w:rsidRPr="00DA0244">
        <w:rPr>
          <w:rFonts w:ascii="GHEA Grapalat" w:hAnsi="GHEA Grapalat" w:cs="Sylfaen"/>
          <w:sz w:val="16"/>
          <w:szCs w:val="16"/>
          <w:lang w:val="ru-RU" w:eastAsia="en-US"/>
        </w:rPr>
        <w:t>ասնակիցների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համար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և</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մինչև</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բանակցությունների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համար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նախատեսված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վերջնաժամկետի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ավարտը</w:t>
      </w:r>
      <w:r w:rsidRPr="00DA0244">
        <w:rPr>
          <w:rFonts w:ascii="GHEA Grapalat" w:hAnsi="GHEA Grapalat" w:cs="Sylfaen"/>
          <w:sz w:val="16"/>
          <w:szCs w:val="16"/>
          <w:lang w:val="af-ZA" w:eastAsia="en-US"/>
        </w:rPr>
        <w:t xml:space="preserve"> մ</w:t>
      </w:r>
      <w:r w:rsidRPr="00DA0244">
        <w:rPr>
          <w:rFonts w:ascii="GHEA Grapalat" w:hAnsi="GHEA Grapalat" w:cs="Sylfaen"/>
          <w:sz w:val="16"/>
          <w:szCs w:val="16"/>
          <w:lang w:val="ru-RU" w:eastAsia="en-US"/>
        </w:rPr>
        <w:t>ասնակիցը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կարող</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է</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վերանայել</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իր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գնային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առաջարկը</w:t>
      </w:r>
      <w:r w:rsidRPr="00DA0244">
        <w:rPr>
          <w:rFonts w:ascii="GHEA Grapalat" w:hAnsi="GHEA Grapalat" w:cs="Sylfaen"/>
          <w:sz w:val="16"/>
          <w:szCs w:val="16"/>
          <w:lang w:val="af-ZA" w:eastAsia="en-US"/>
        </w:rPr>
        <w:t>,</w:t>
      </w:r>
    </w:p>
    <w:p w:rsidR="00203F6B" w:rsidRPr="00DA0244" w:rsidRDefault="00203F6B" w:rsidP="00203F6B">
      <w:pPr>
        <w:pStyle w:val="norm"/>
        <w:spacing w:line="240" w:lineRule="auto"/>
        <w:rPr>
          <w:rFonts w:ascii="GHEA Grapalat" w:hAnsi="GHEA Grapalat" w:cs="Sylfaen"/>
          <w:sz w:val="16"/>
          <w:szCs w:val="16"/>
          <w:lang w:val="af-ZA" w:eastAsia="en-US"/>
        </w:rPr>
      </w:pPr>
      <w:r w:rsidRPr="00DA0244">
        <w:rPr>
          <w:rFonts w:ascii="GHEA Grapalat" w:hAnsi="GHEA Grapalat" w:cs="Sylfaen"/>
          <w:sz w:val="16"/>
          <w:szCs w:val="16"/>
          <w:lang w:val="ru-RU" w:eastAsia="en-US"/>
        </w:rPr>
        <w:t>ե</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բանակցությունների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համար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սահմանված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վերջնաժամկետը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լրանալու</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պահին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ըստ</w:t>
      </w:r>
      <w:r w:rsidRPr="00DA0244">
        <w:rPr>
          <w:rFonts w:ascii="GHEA Grapalat" w:hAnsi="GHEA Grapalat" w:cs="Sylfaen"/>
          <w:sz w:val="16"/>
          <w:szCs w:val="16"/>
          <w:lang w:val="af-ZA" w:eastAsia="en-US"/>
        </w:rPr>
        <w:t xml:space="preserve"> մ</w:t>
      </w:r>
      <w:r w:rsidRPr="00DA0244">
        <w:rPr>
          <w:rFonts w:ascii="GHEA Grapalat" w:hAnsi="GHEA Grapalat" w:cs="Sylfaen"/>
          <w:sz w:val="16"/>
          <w:szCs w:val="16"/>
          <w:lang w:val="ru-RU" w:eastAsia="en-US"/>
        </w:rPr>
        <w:t>ասնակիցների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ներկայացրած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գների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որոնց</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գինը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չի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գերազանցում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այդ</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գնումը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կատարելու</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համար</w:t>
      </w:r>
      <w:r w:rsidRPr="00DA0244">
        <w:rPr>
          <w:rFonts w:ascii="GHEA Grapalat" w:hAnsi="GHEA Grapalat" w:cs="Sylfaen"/>
          <w:sz w:val="16"/>
          <w:szCs w:val="16"/>
          <w:lang w:val="af-ZA" w:eastAsia="en-US"/>
        </w:rPr>
        <w:t xml:space="preserve"> հատկացված  </w:t>
      </w:r>
      <w:r w:rsidRPr="00DA0244">
        <w:rPr>
          <w:rFonts w:ascii="GHEA Grapalat" w:hAnsi="GHEA Grapalat" w:cs="Sylfaen"/>
          <w:sz w:val="16"/>
          <w:szCs w:val="16"/>
          <w:lang w:val="ru-RU" w:eastAsia="en-US"/>
        </w:rPr>
        <w:t>ֆինանսական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միջոցների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չափը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որոշվում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և</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հայտարարվում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են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առաջին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և</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հաջորդաբար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տեղերը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զբաղեցրած</w:t>
      </w:r>
      <w:r w:rsidRPr="00DA0244">
        <w:rPr>
          <w:rFonts w:ascii="GHEA Grapalat" w:hAnsi="GHEA Grapalat" w:cs="Sylfaen"/>
          <w:sz w:val="16"/>
          <w:szCs w:val="16"/>
          <w:lang w:val="af-ZA" w:eastAsia="en-US"/>
        </w:rPr>
        <w:t xml:space="preserve"> մ</w:t>
      </w:r>
      <w:r w:rsidRPr="00DA0244">
        <w:rPr>
          <w:rFonts w:ascii="GHEA Grapalat" w:hAnsi="GHEA Grapalat" w:cs="Sylfaen"/>
          <w:sz w:val="16"/>
          <w:szCs w:val="16"/>
          <w:lang w:val="ru-RU" w:eastAsia="en-US"/>
        </w:rPr>
        <w:t>ասնակիցները</w:t>
      </w:r>
      <w:r w:rsidRPr="00DA0244">
        <w:rPr>
          <w:rFonts w:ascii="GHEA Grapalat" w:hAnsi="GHEA Grapalat" w:cs="Sylfaen"/>
          <w:sz w:val="16"/>
          <w:szCs w:val="16"/>
          <w:lang w:val="af-ZA" w:eastAsia="en-US"/>
        </w:rPr>
        <w:t>,</w:t>
      </w:r>
    </w:p>
    <w:p w:rsidR="00203F6B" w:rsidRPr="00DA0244" w:rsidRDefault="00203F6B" w:rsidP="00203F6B">
      <w:pPr>
        <w:pStyle w:val="norm"/>
        <w:spacing w:line="240" w:lineRule="auto"/>
        <w:rPr>
          <w:rFonts w:ascii="GHEA Grapalat" w:hAnsi="GHEA Grapalat" w:cs="Sylfaen"/>
          <w:sz w:val="16"/>
          <w:szCs w:val="16"/>
          <w:lang w:val="af-ZA" w:eastAsia="en-US"/>
        </w:rPr>
      </w:pPr>
      <w:r w:rsidRPr="00DA0244">
        <w:rPr>
          <w:rFonts w:ascii="GHEA Grapalat" w:hAnsi="GHEA Grapalat" w:cs="Sylfaen"/>
          <w:sz w:val="16"/>
          <w:szCs w:val="16"/>
          <w:lang w:val="ru-RU" w:eastAsia="en-US"/>
        </w:rPr>
        <w:t>զ</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բանակցությունների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համար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սահմանված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վերջնաժամկետը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լրանալու</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պահին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եթե</w:t>
      </w:r>
      <w:r w:rsidRPr="00DA0244">
        <w:rPr>
          <w:rFonts w:ascii="GHEA Grapalat" w:hAnsi="GHEA Grapalat" w:cs="Sylfaen"/>
          <w:sz w:val="16"/>
          <w:szCs w:val="16"/>
          <w:lang w:val="af-ZA" w:eastAsia="en-US"/>
        </w:rPr>
        <w:t xml:space="preserve"> մ</w:t>
      </w:r>
      <w:r w:rsidRPr="00DA0244">
        <w:rPr>
          <w:rFonts w:ascii="GHEA Grapalat" w:hAnsi="GHEA Grapalat" w:cs="Sylfaen"/>
          <w:sz w:val="16"/>
          <w:szCs w:val="16"/>
          <w:lang w:val="ru-RU" w:eastAsia="en-US"/>
        </w:rPr>
        <w:t>ասնակիցների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ներկայացրած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գները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գերազանցում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են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սույն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ընթացակարգի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շրջանակում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գնվելիք</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աշխատանք</w:t>
      </w:r>
      <w:r w:rsidRPr="00DA0244">
        <w:rPr>
          <w:rFonts w:ascii="GHEA Grapalat" w:hAnsi="GHEA Grapalat" w:cs="Sylfaen"/>
          <w:sz w:val="16"/>
          <w:szCs w:val="16"/>
          <w:lang w:val="ru-RU" w:eastAsia="en-US"/>
        </w:rPr>
        <w:t>ների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համար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գնման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հայտով</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սահմանված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գինը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կամ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նվազագույն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գները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հավասար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են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գնման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ընթացակարգը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Օրենքի</w:t>
      </w:r>
      <w:r w:rsidRPr="00DA0244">
        <w:rPr>
          <w:rFonts w:ascii="GHEA Grapalat" w:hAnsi="GHEA Grapalat" w:cs="Sylfaen"/>
          <w:sz w:val="16"/>
          <w:szCs w:val="16"/>
          <w:lang w:val="af-ZA" w:eastAsia="en-US"/>
        </w:rPr>
        <w:t xml:space="preserve"> 37-</w:t>
      </w:r>
      <w:r w:rsidRPr="00DA0244">
        <w:rPr>
          <w:rFonts w:ascii="GHEA Grapalat" w:hAnsi="GHEA Grapalat" w:cs="Sylfaen"/>
          <w:sz w:val="16"/>
          <w:szCs w:val="16"/>
          <w:lang w:val="ru-RU" w:eastAsia="en-US"/>
        </w:rPr>
        <w:t>րդ</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հոդվածի</w:t>
      </w:r>
      <w:r w:rsidRPr="00DA0244">
        <w:rPr>
          <w:rFonts w:ascii="GHEA Grapalat" w:hAnsi="GHEA Grapalat" w:cs="Sylfaen"/>
          <w:sz w:val="16"/>
          <w:szCs w:val="16"/>
          <w:lang w:val="af-ZA" w:eastAsia="en-US"/>
        </w:rPr>
        <w:t xml:space="preserve"> 1-</w:t>
      </w:r>
      <w:r w:rsidRPr="00DA0244">
        <w:rPr>
          <w:rFonts w:ascii="GHEA Grapalat" w:hAnsi="GHEA Grapalat" w:cs="Sylfaen"/>
          <w:sz w:val="16"/>
          <w:szCs w:val="16"/>
          <w:lang w:val="ru-RU" w:eastAsia="en-US"/>
        </w:rPr>
        <w:t>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մասի</w:t>
      </w:r>
      <w:r w:rsidRPr="00DA0244">
        <w:rPr>
          <w:rFonts w:ascii="GHEA Grapalat" w:hAnsi="GHEA Grapalat" w:cs="Sylfaen"/>
          <w:sz w:val="16"/>
          <w:szCs w:val="16"/>
          <w:lang w:val="af-ZA" w:eastAsia="en-US"/>
        </w:rPr>
        <w:t xml:space="preserve"> 1-</w:t>
      </w:r>
      <w:r w:rsidRPr="00DA0244">
        <w:rPr>
          <w:rFonts w:ascii="GHEA Grapalat" w:hAnsi="GHEA Grapalat" w:cs="Sylfaen"/>
          <w:sz w:val="16"/>
          <w:szCs w:val="16"/>
          <w:lang w:val="ru-RU" w:eastAsia="en-US"/>
        </w:rPr>
        <w:t>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կետի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հիման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վրա</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հայտարարվում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է</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ru-RU" w:eastAsia="en-US"/>
        </w:rPr>
        <w:t>չկայացած</w:t>
      </w:r>
      <w:r w:rsidRPr="00DA0244">
        <w:rPr>
          <w:rFonts w:ascii="GHEA Grapalat" w:hAnsi="GHEA Grapalat" w:cs="Sylfaen"/>
          <w:sz w:val="16"/>
          <w:szCs w:val="16"/>
          <w:lang w:val="af-ZA" w:eastAsia="en-US"/>
        </w:rPr>
        <w:t xml:space="preserve">: </w:t>
      </w:r>
    </w:p>
    <w:p w:rsidR="00203F6B" w:rsidRPr="00DA0244" w:rsidRDefault="00203F6B" w:rsidP="00203F6B">
      <w:pPr>
        <w:ind w:firstLine="708"/>
        <w:jc w:val="both"/>
        <w:rPr>
          <w:rFonts w:ascii="GHEA Grapalat" w:hAnsi="GHEA Grapalat"/>
          <w:sz w:val="16"/>
          <w:szCs w:val="16"/>
          <w:lang w:val="hy-AM" w:eastAsia="x-none"/>
        </w:rPr>
      </w:pPr>
      <w:r w:rsidRPr="00DA0244">
        <w:rPr>
          <w:rFonts w:ascii="GHEA Grapalat" w:hAnsi="GHEA Grapalat"/>
          <w:sz w:val="16"/>
          <w:szCs w:val="16"/>
          <w:lang w:val="af-ZA" w:eastAsia="x-none"/>
        </w:rPr>
        <w:t>7.7 Պահանջի դեպքում որևէ մասնակցի հայտի, ներառյալ գնային առաջարկի</w:t>
      </w:r>
      <w:r w:rsidRPr="00DA0244">
        <w:rPr>
          <w:rFonts w:ascii="GHEA Grapalat" w:hAnsi="GHEA Grapalat"/>
          <w:sz w:val="16"/>
          <w:szCs w:val="16"/>
          <w:lang w:val="af-ZA"/>
        </w:rPr>
        <w:t xml:space="preserve"> </w:t>
      </w:r>
      <w:r w:rsidRPr="00DA0244">
        <w:rPr>
          <w:rFonts w:ascii="GHEA Grapalat" w:hAnsi="GHEA Grapalat"/>
          <w:sz w:val="16"/>
          <w:szCs w:val="16"/>
          <w:lang w:val="af-ZA" w:eastAsia="x-none"/>
        </w:rPr>
        <w:t>պատճենները հանձնաժողովի քարտուղարն անհապաղ տրամադրում է նման պահանջ ներկայացրած այլ մասնակցին:</w:t>
      </w:r>
      <w:r w:rsidRPr="00DA0244">
        <w:rPr>
          <w:rFonts w:ascii="GHEA Grapalat" w:hAnsi="GHEA Grapalat"/>
          <w:sz w:val="16"/>
          <w:szCs w:val="16"/>
          <w:lang w:val="hy-AM" w:eastAsia="x-none"/>
        </w:rPr>
        <w:t xml:space="preserve"> </w:t>
      </w:r>
      <w:r w:rsidRPr="00DA0244">
        <w:rPr>
          <w:rFonts w:ascii="GHEA Grapalat" w:hAnsi="GHEA Grapalat"/>
          <w:sz w:val="16"/>
          <w:szCs w:val="16"/>
          <w:lang w:val="af-ZA" w:eastAsia="x-none"/>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DA0244">
        <w:rPr>
          <w:rFonts w:ascii="GHEA Grapalat" w:hAnsi="GHEA Grapalat"/>
          <w:sz w:val="16"/>
          <w:szCs w:val="16"/>
          <w:lang w:val="hy-AM" w:eastAsia="x-none"/>
        </w:rPr>
        <w:t>:</w:t>
      </w:r>
    </w:p>
    <w:p w:rsidR="00203F6B" w:rsidRPr="00DA0244" w:rsidRDefault="00203F6B" w:rsidP="00203F6B">
      <w:pPr>
        <w:pStyle w:val="norm"/>
        <w:spacing w:line="240" w:lineRule="auto"/>
        <w:rPr>
          <w:rFonts w:ascii="GHEA Grapalat" w:hAnsi="GHEA Grapalat" w:cs="Sylfaen"/>
          <w:sz w:val="16"/>
          <w:szCs w:val="16"/>
          <w:lang w:val="af-ZA" w:eastAsia="en-US"/>
        </w:rPr>
      </w:pPr>
      <w:r w:rsidRPr="00DA0244">
        <w:rPr>
          <w:rFonts w:ascii="GHEA Grapalat" w:hAnsi="GHEA Grapalat"/>
          <w:sz w:val="16"/>
          <w:szCs w:val="16"/>
          <w:lang w:val="af-ZA" w:eastAsia="x-none"/>
        </w:rPr>
        <w:t>7.8 Եթե հայտերի բացման նիստի ընթացքում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իրականացված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գնահատման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արդյուն</w:t>
      </w:r>
      <w:r w:rsidRPr="00DA0244">
        <w:rPr>
          <w:rFonts w:ascii="GHEA Grapalat" w:hAnsi="GHEA Grapalat" w:cs="Sylfaen"/>
          <w:sz w:val="16"/>
          <w:szCs w:val="16"/>
          <w:lang w:val="af-ZA" w:eastAsia="en-US"/>
        </w:rPr>
        <w:softHyphen/>
      </w:r>
      <w:r w:rsidRPr="00DA0244">
        <w:rPr>
          <w:rFonts w:ascii="GHEA Grapalat" w:hAnsi="GHEA Grapalat" w:cs="Sylfaen"/>
          <w:sz w:val="16"/>
          <w:szCs w:val="16"/>
          <w:lang w:val="hy-AM" w:eastAsia="en-US"/>
        </w:rPr>
        <w:t>քում</w:t>
      </w:r>
      <w:r w:rsidRPr="00DA0244">
        <w:rPr>
          <w:rFonts w:ascii="GHEA Grapalat" w:hAnsi="GHEA Grapalat" w:cs="Sylfaen"/>
          <w:sz w:val="16"/>
          <w:szCs w:val="16"/>
          <w:lang w:val="af-ZA" w:eastAsia="en-US"/>
        </w:rPr>
        <w:t xml:space="preserve"> մասնակցի </w:t>
      </w:r>
      <w:r w:rsidRPr="00DA0244">
        <w:rPr>
          <w:rFonts w:ascii="GHEA Grapalat" w:hAnsi="GHEA Grapalat" w:cs="Sylfaen"/>
          <w:sz w:val="16"/>
          <w:szCs w:val="16"/>
          <w:lang w:val="hy-AM" w:eastAsia="en-US"/>
        </w:rPr>
        <w:t>հայտում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արձանագրվում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են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անհամապատասխանություններ՝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հրավերի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պահանջների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նկատմամբ</w:t>
      </w:r>
      <w:bookmarkStart w:id="11" w:name="_Hlk9323199"/>
      <w:r w:rsidRPr="00DA0244">
        <w:rPr>
          <w:rFonts w:ascii="GHEA Grapalat" w:hAnsi="GHEA Grapalat" w:cs="Sylfaen"/>
          <w:sz w:val="16"/>
          <w:szCs w:val="16"/>
          <w:lang w:val="hy-AM" w:eastAsia="en-US"/>
        </w:rPr>
        <w:t>,</w:t>
      </w:r>
      <w:bookmarkEnd w:id="11"/>
      <w:r w:rsidRPr="00DA0244">
        <w:rPr>
          <w:rFonts w:ascii="GHEA Grapalat" w:hAnsi="GHEA Grapalat" w:cs="Sylfaen"/>
          <w:sz w:val="16"/>
          <w:szCs w:val="16"/>
          <w:lang w:val="hy-AM" w:eastAsia="en-US"/>
        </w:rPr>
        <w:t xml:space="preserve"> բացառությամբ</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այն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դեպքերի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երբ</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հայտում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բացակայում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է</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գնային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առաջարկը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կամ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գնային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առաջարկը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ներկայացված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է</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հրավերի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պահանջներին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անհամապատասխան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ապա</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հանձնաժողովը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մեկ</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աշխատանքային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օրով</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կասեցնում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է</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նիստը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իսկ</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հանձնաժողովի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քարտուղարը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նույն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օրը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դրա</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մասին</w:t>
      </w:r>
      <w:r w:rsidRPr="00DA0244">
        <w:rPr>
          <w:rFonts w:ascii="GHEA Grapalat" w:hAnsi="GHEA Grapalat" w:cs="Sylfaen"/>
          <w:sz w:val="16"/>
          <w:szCs w:val="16"/>
          <w:lang w:val="af-ZA" w:eastAsia="en-US"/>
        </w:rPr>
        <w:t xml:space="preserve"> </w:t>
      </w:r>
      <w:bookmarkStart w:id="12" w:name="_Hlk9323220"/>
      <w:r w:rsidRPr="00DA0244">
        <w:rPr>
          <w:rFonts w:ascii="GHEA Grapalat" w:hAnsi="GHEA Grapalat" w:cs="Sylfaen"/>
          <w:sz w:val="16"/>
          <w:szCs w:val="16"/>
          <w:lang w:val="af-ZA" w:eastAsia="en-US"/>
        </w:rPr>
        <w:t xml:space="preserve">էլեկտրոնային եղանակով </w:t>
      </w:r>
      <w:bookmarkEnd w:id="12"/>
      <w:r w:rsidRPr="00DA0244">
        <w:rPr>
          <w:rFonts w:ascii="GHEA Grapalat" w:hAnsi="GHEA Grapalat" w:cs="Sylfaen"/>
          <w:sz w:val="16"/>
          <w:szCs w:val="16"/>
          <w:lang w:val="hy-AM" w:eastAsia="en-US"/>
        </w:rPr>
        <w:t>տեղեկացնում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է</w:t>
      </w:r>
      <w:r w:rsidRPr="00DA0244">
        <w:rPr>
          <w:rFonts w:ascii="GHEA Grapalat" w:hAnsi="GHEA Grapalat" w:cs="Sylfaen"/>
          <w:sz w:val="16"/>
          <w:szCs w:val="16"/>
          <w:lang w:val="af-ZA" w:eastAsia="en-US"/>
        </w:rPr>
        <w:t xml:space="preserve"> մ</w:t>
      </w:r>
      <w:r w:rsidRPr="00DA0244">
        <w:rPr>
          <w:rFonts w:ascii="GHEA Grapalat" w:hAnsi="GHEA Grapalat" w:cs="Sylfaen"/>
          <w:sz w:val="16"/>
          <w:szCs w:val="16"/>
          <w:lang w:val="hy-AM" w:eastAsia="en-US"/>
        </w:rPr>
        <w:t>ասնակցին՝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առաջարկելով</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մինչև</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կասեցման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ժամկետի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ավարտը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շտկել</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անհամապատասխանությունը</w:t>
      </w:r>
      <w:r w:rsidRPr="00DA0244">
        <w:rPr>
          <w:rFonts w:ascii="GHEA Grapalat" w:hAnsi="GHEA Grapalat" w:cs="Sylfaen"/>
          <w:sz w:val="16"/>
          <w:szCs w:val="16"/>
          <w:lang w:val="af-ZA" w:eastAsia="en-US"/>
        </w:rPr>
        <w:t xml:space="preserve">:   </w:t>
      </w:r>
    </w:p>
    <w:p w:rsidR="00203F6B" w:rsidRPr="00DA0244" w:rsidRDefault="00203F6B" w:rsidP="00203F6B">
      <w:pPr>
        <w:pStyle w:val="norm"/>
        <w:spacing w:line="240" w:lineRule="auto"/>
        <w:rPr>
          <w:rFonts w:ascii="GHEA Grapalat" w:hAnsi="GHEA Grapalat" w:cs="Sylfaen"/>
          <w:sz w:val="16"/>
          <w:szCs w:val="16"/>
          <w:lang w:val="af-ZA" w:eastAsia="en-US"/>
        </w:rPr>
      </w:pPr>
      <w:r w:rsidRPr="00DA0244">
        <w:rPr>
          <w:rFonts w:ascii="GHEA Grapalat" w:hAnsi="GHEA Grapalat" w:cs="Sylfaen"/>
          <w:sz w:val="16"/>
          <w:szCs w:val="16"/>
          <w:lang w:val="af-ZA" w:eastAsia="en-US"/>
        </w:rPr>
        <w:t xml:space="preserve">7.9 </w:t>
      </w:r>
      <w:r w:rsidRPr="00DA0244">
        <w:rPr>
          <w:rFonts w:ascii="GHEA Grapalat" w:hAnsi="GHEA Grapalat" w:cs="Sylfaen"/>
          <w:sz w:val="16"/>
          <w:szCs w:val="16"/>
          <w:lang w:eastAsia="en-US"/>
        </w:rPr>
        <w:t>Եթե</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սույն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հրավերի</w:t>
      </w:r>
      <w:r w:rsidRPr="00DA0244">
        <w:rPr>
          <w:rFonts w:ascii="GHEA Grapalat" w:hAnsi="GHEA Grapalat" w:cs="Sylfaen"/>
          <w:sz w:val="16"/>
          <w:szCs w:val="16"/>
          <w:lang w:val="af-ZA" w:eastAsia="en-US"/>
        </w:rPr>
        <w:t xml:space="preserve"> 7.8-</w:t>
      </w:r>
      <w:r w:rsidRPr="00DA0244">
        <w:rPr>
          <w:rFonts w:ascii="GHEA Grapalat" w:hAnsi="GHEA Grapalat" w:cs="Sylfaen"/>
          <w:sz w:val="16"/>
          <w:szCs w:val="16"/>
          <w:lang w:eastAsia="en-US"/>
        </w:rPr>
        <w:t>րդ</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կետով</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սահմանված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ժամկետում</w:t>
      </w:r>
      <w:r w:rsidRPr="00DA0244">
        <w:rPr>
          <w:rFonts w:ascii="GHEA Grapalat" w:hAnsi="GHEA Grapalat" w:cs="Sylfaen"/>
          <w:sz w:val="16"/>
          <w:szCs w:val="16"/>
          <w:lang w:val="af-ZA" w:eastAsia="en-US"/>
        </w:rPr>
        <w:t xml:space="preserve"> մ</w:t>
      </w:r>
      <w:r w:rsidRPr="00DA0244">
        <w:rPr>
          <w:rFonts w:ascii="GHEA Grapalat" w:hAnsi="GHEA Grapalat" w:cs="Sylfaen"/>
          <w:sz w:val="16"/>
          <w:szCs w:val="16"/>
          <w:lang w:eastAsia="en-US"/>
        </w:rPr>
        <w:t>ասնակիցը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շտկում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է</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արձանագրված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անհամապատասխանությունը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ապա</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վերջինիս</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հայտը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գնահատվում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է</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բավարար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Հակառակ</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դեպքում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հայտը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գնահատվում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է</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անբավարար</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և</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մերժվում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է</w:t>
      </w:r>
      <w:r w:rsidRPr="00DA0244">
        <w:rPr>
          <w:rFonts w:ascii="GHEA Grapalat" w:hAnsi="GHEA Grapalat" w:cs="Sylfaen"/>
          <w:sz w:val="16"/>
          <w:szCs w:val="16"/>
          <w:lang w:val="af-ZA" w:eastAsia="en-US"/>
        </w:rPr>
        <w:t xml:space="preserve">:  </w:t>
      </w:r>
    </w:p>
    <w:p w:rsidR="00203F6B" w:rsidRPr="00DA0244" w:rsidRDefault="00203F6B" w:rsidP="00203F6B">
      <w:pPr>
        <w:pStyle w:val="23"/>
        <w:spacing w:line="240" w:lineRule="auto"/>
        <w:ind w:firstLine="567"/>
        <w:rPr>
          <w:rFonts w:ascii="GHEA Grapalat" w:hAnsi="GHEA Grapalat" w:cs="Sylfaen"/>
          <w:sz w:val="16"/>
          <w:szCs w:val="16"/>
          <w:lang w:val="hy-AM"/>
        </w:rPr>
      </w:pPr>
      <w:r w:rsidRPr="00DA0244">
        <w:rPr>
          <w:rFonts w:ascii="GHEA Grapalat" w:hAnsi="GHEA Grapalat" w:cs="Sylfaen"/>
          <w:sz w:val="16"/>
          <w:szCs w:val="16"/>
        </w:rPr>
        <w:t>7.</w:t>
      </w:r>
      <w:r w:rsidRPr="00DA0244">
        <w:rPr>
          <w:rFonts w:ascii="GHEA Grapalat" w:hAnsi="GHEA Grapalat" w:cs="Sylfaen"/>
          <w:sz w:val="16"/>
          <w:szCs w:val="16"/>
          <w:lang w:val="hy-AM"/>
        </w:rPr>
        <w:t>1</w:t>
      </w:r>
      <w:r w:rsidRPr="00DA0244">
        <w:rPr>
          <w:rFonts w:ascii="GHEA Grapalat" w:hAnsi="GHEA Grapalat" w:cs="Sylfaen"/>
          <w:sz w:val="16"/>
          <w:szCs w:val="16"/>
        </w:rPr>
        <w:t xml:space="preserve">0 </w:t>
      </w:r>
      <w:r w:rsidRPr="00DA0244">
        <w:rPr>
          <w:rFonts w:ascii="GHEA Grapalat" w:hAnsi="GHEA Grapalat" w:cs="Sylfaen"/>
          <w:sz w:val="16"/>
          <w:szCs w:val="16"/>
          <w:lang w:val="en-US"/>
        </w:rPr>
        <w:t>Հ</w:t>
      </w:r>
      <w:r w:rsidRPr="00DA0244">
        <w:rPr>
          <w:rFonts w:ascii="GHEA Grapalat" w:hAnsi="GHEA Grapalat" w:cs="Sylfaen"/>
          <w:sz w:val="16"/>
          <w:szCs w:val="16"/>
          <w:lang w:val="ru-RU"/>
        </w:rPr>
        <w:t>անձնաժողովի</w:t>
      </w:r>
      <w:r w:rsidRPr="00DA0244">
        <w:rPr>
          <w:rFonts w:ascii="GHEA Grapalat" w:hAnsi="GHEA Grapalat" w:cs="Sylfaen"/>
          <w:sz w:val="16"/>
          <w:szCs w:val="16"/>
        </w:rPr>
        <w:t xml:space="preserve"> </w:t>
      </w:r>
      <w:r w:rsidRPr="00DA0244">
        <w:rPr>
          <w:rFonts w:ascii="GHEA Grapalat" w:hAnsi="GHEA Grapalat" w:cs="Sylfaen"/>
          <w:sz w:val="16"/>
          <w:szCs w:val="16"/>
          <w:lang w:val="ru-RU"/>
        </w:rPr>
        <w:t>անդամը</w:t>
      </w:r>
      <w:r w:rsidRPr="00DA0244">
        <w:rPr>
          <w:rFonts w:ascii="GHEA Grapalat" w:hAnsi="GHEA Grapalat" w:cs="Sylfaen"/>
          <w:sz w:val="16"/>
          <w:szCs w:val="16"/>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rPr>
        <w:t xml:space="preserve"> </w:t>
      </w:r>
      <w:r w:rsidRPr="00DA0244">
        <w:rPr>
          <w:rFonts w:ascii="GHEA Grapalat" w:hAnsi="GHEA Grapalat" w:cs="Sylfaen"/>
          <w:sz w:val="16"/>
          <w:szCs w:val="16"/>
          <w:lang w:val="ru-RU"/>
        </w:rPr>
        <w:t>քարտուղարը</w:t>
      </w:r>
      <w:r w:rsidRPr="00DA0244">
        <w:rPr>
          <w:rFonts w:ascii="GHEA Grapalat" w:hAnsi="GHEA Grapalat" w:cs="Sylfaen"/>
          <w:sz w:val="16"/>
          <w:szCs w:val="16"/>
        </w:rPr>
        <w:t xml:space="preserve"> </w:t>
      </w:r>
      <w:r w:rsidRPr="00DA0244">
        <w:rPr>
          <w:rFonts w:ascii="GHEA Grapalat" w:hAnsi="GHEA Grapalat" w:cs="Sylfaen"/>
          <w:sz w:val="16"/>
          <w:szCs w:val="16"/>
          <w:lang w:val="ru-RU"/>
        </w:rPr>
        <w:t>չի</w:t>
      </w:r>
      <w:r w:rsidRPr="00DA0244">
        <w:rPr>
          <w:rFonts w:ascii="GHEA Grapalat" w:hAnsi="GHEA Grapalat" w:cs="Sylfaen"/>
          <w:sz w:val="16"/>
          <w:szCs w:val="16"/>
        </w:rPr>
        <w:t xml:space="preserve"> </w:t>
      </w:r>
      <w:r w:rsidRPr="00DA0244">
        <w:rPr>
          <w:rFonts w:ascii="GHEA Grapalat" w:hAnsi="GHEA Grapalat" w:cs="Sylfaen"/>
          <w:sz w:val="16"/>
          <w:szCs w:val="16"/>
          <w:lang w:val="ru-RU"/>
        </w:rPr>
        <w:t>կարող</w:t>
      </w:r>
      <w:r w:rsidRPr="00DA0244">
        <w:rPr>
          <w:rFonts w:ascii="GHEA Grapalat" w:hAnsi="GHEA Grapalat" w:cs="Sylfaen"/>
          <w:sz w:val="16"/>
          <w:szCs w:val="16"/>
        </w:rPr>
        <w:t xml:space="preserve"> </w:t>
      </w:r>
      <w:r w:rsidRPr="00DA0244">
        <w:rPr>
          <w:rFonts w:ascii="GHEA Grapalat" w:hAnsi="GHEA Grapalat" w:cs="Sylfaen"/>
          <w:sz w:val="16"/>
          <w:szCs w:val="16"/>
          <w:lang w:val="ru-RU"/>
        </w:rPr>
        <w:t>մասնակցել</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հանձնաժողովի</w:t>
      </w:r>
      <w:r w:rsidRPr="00DA0244">
        <w:rPr>
          <w:rFonts w:ascii="GHEA Grapalat" w:hAnsi="GHEA Grapalat" w:cs="Sylfaen"/>
          <w:sz w:val="16"/>
          <w:szCs w:val="16"/>
        </w:rPr>
        <w:t xml:space="preserve"> </w:t>
      </w:r>
      <w:r w:rsidRPr="00DA0244">
        <w:rPr>
          <w:rFonts w:ascii="GHEA Grapalat" w:hAnsi="GHEA Grapalat" w:cs="Sylfaen"/>
          <w:sz w:val="16"/>
          <w:szCs w:val="16"/>
          <w:lang w:val="ru-RU"/>
        </w:rPr>
        <w:t>աշխատանքներին</w:t>
      </w:r>
      <w:r w:rsidRPr="00DA0244">
        <w:rPr>
          <w:rFonts w:ascii="GHEA Grapalat" w:hAnsi="GHEA Grapalat" w:cs="Sylfaen"/>
          <w:sz w:val="16"/>
          <w:szCs w:val="16"/>
        </w:rPr>
        <w:t xml:space="preserve">, </w:t>
      </w:r>
      <w:r w:rsidRPr="00DA0244">
        <w:rPr>
          <w:rFonts w:ascii="GHEA Grapalat" w:hAnsi="GHEA Grapalat" w:cs="Sylfaen"/>
          <w:sz w:val="16"/>
          <w:szCs w:val="16"/>
          <w:lang w:val="ru-RU"/>
        </w:rPr>
        <w:t>եթե</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հայտերի</w:t>
      </w:r>
      <w:r w:rsidRPr="00DA0244">
        <w:rPr>
          <w:rFonts w:ascii="GHEA Grapalat" w:hAnsi="GHEA Grapalat" w:cs="Sylfaen"/>
          <w:sz w:val="16"/>
          <w:szCs w:val="16"/>
        </w:rPr>
        <w:t xml:space="preserve"> </w:t>
      </w:r>
      <w:r w:rsidRPr="00DA0244">
        <w:rPr>
          <w:rFonts w:ascii="GHEA Grapalat" w:hAnsi="GHEA Grapalat" w:cs="Sylfaen"/>
          <w:sz w:val="16"/>
          <w:szCs w:val="16"/>
          <w:lang w:val="ru-RU"/>
        </w:rPr>
        <w:t>բացման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նիստ</w:t>
      </w:r>
      <w:r w:rsidRPr="00DA0244">
        <w:rPr>
          <w:rFonts w:ascii="GHEA Grapalat" w:hAnsi="GHEA Grapalat" w:cs="Sylfaen"/>
          <w:sz w:val="16"/>
          <w:szCs w:val="16"/>
          <w:lang w:val="en-US"/>
        </w:rPr>
        <w:t>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պարզվում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է</w:t>
      </w:r>
      <w:r w:rsidRPr="00DA0244">
        <w:rPr>
          <w:rFonts w:ascii="GHEA Grapalat" w:hAnsi="GHEA Grapalat" w:cs="Sylfaen"/>
          <w:sz w:val="16"/>
          <w:szCs w:val="16"/>
        </w:rPr>
        <w:t xml:space="preserve">, </w:t>
      </w:r>
      <w:r w:rsidRPr="00DA0244">
        <w:rPr>
          <w:rFonts w:ascii="GHEA Grapalat" w:hAnsi="GHEA Grapalat" w:cs="Sylfaen"/>
          <w:sz w:val="16"/>
          <w:szCs w:val="16"/>
          <w:lang w:val="ru-RU"/>
        </w:rPr>
        <w:t>որ</w:t>
      </w:r>
      <w:r w:rsidRPr="00DA0244">
        <w:rPr>
          <w:rFonts w:ascii="GHEA Grapalat" w:hAnsi="GHEA Grapalat" w:cs="Sylfaen"/>
          <w:sz w:val="16"/>
          <w:szCs w:val="16"/>
        </w:rPr>
        <w:t xml:space="preserve"> </w:t>
      </w:r>
      <w:r w:rsidRPr="00DA0244">
        <w:rPr>
          <w:rFonts w:ascii="GHEA Grapalat" w:hAnsi="GHEA Grapalat" w:cs="Sylfaen"/>
          <w:sz w:val="16"/>
          <w:szCs w:val="16"/>
          <w:lang w:val="ru-RU"/>
        </w:rPr>
        <w:t>վերջիններիս</w:t>
      </w:r>
      <w:r w:rsidRPr="00DA0244">
        <w:rPr>
          <w:rFonts w:ascii="GHEA Grapalat" w:hAnsi="GHEA Grapalat" w:cs="Sylfaen"/>
          <w:sz w:val="16"/>
          <w:szCs w:val="16"/>
        </w:rPr>
        <w:t xml:space="preserve"> </w:t>
      </w:r>
      <w:r w:rsidRPr="00DA0244">
        <w:rPr>
          <w:rFonts w:ascii="GHEA Grapalat" w:hAnsi="GHEA Grapalat" w:cs="Sylfaen"/>
          <w:sz w:val="16"/>
          <w:szCs w:val="16"/>
          <w:lang w:val="ru-RU"/>
        </w:rPr>
        <w:t>կողմից</w:t>
      </w:r>
      <w:r w:rsidRPr="00DA0244">
        <w:rPr>
          <w:rFonts w:ascii="GHEA Grapalat" w:hAnsi="GHEA Grapalat" w:cs="Sylfaen"/>
          <w:sz w:val="16"/>
          <w:szCs w:val="16"/>
        </w:rPr>
        <w:t xml:space="preserve"> </w:t>
      </w:r>
      <w:r w:rsidRPr="00DA0244">
        <w:rPr>
          <w:rFonts w:ascii="GHEA Grapalat" w:hAnsi="GHEA Grapalat" w:cs="Sylfaen"/>
          <w:sz w:val="16"/>
          <w:szCs w:val="16"/>
          <w:lang w:val="ru-RU"/>
        </w:rPr>
        <w:t>հիմնադրված</w:t>
      </w:r>
      <w:r w:rsidRPr="00DA0244">
        <w:rPr>
          <w:rFonts w:ascii="GHEA Grapalat" w:hAnsi="GHEA Grapalat" w:cs="Sylfaen"/>
          <w:sz w:val="16"/>
          <w:szCs w:val="16"/>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rPr>
        <w:t xml:space="preserve"> </w:t>
      </w:r>
      <w:r w:rsidRPr="00DA0244">
        <w:rPr>
          <w:rFonts w:ascii="GHEA Grapalat" w:hAnsi="GHEA Grapalat" w:cs="Sylfaen"/>
          <w:sz w:val="16"/>
          <w:szCs w:val="16"/>
          <w:lang w:val="ru-RU"/>
        </w:rPr>
        <w:t>բաժնեմաս</w:t>
      </w:r>
      <w:r w:rsidRPr="00DA0244">
        <w:rPr>
          <w:rFonts w:ascii="GHEA Grapalat" w:hAnsi="GHEA Grapalat" w:cs="Sylfaen"/>
          <w:sz w:val="16"/>
          <w:szCs w:val="16"/>
        </w:rPr>
        <w:t xml:space="preserve"> (</w:t>
      </w:r>
      <w:r w:rsidRPr="00DA0244">
        <w:rPr>
          <w:rFonts w:ascii="GHEA Grapalat" w:hAnsi="GHEA Grapalat" w:cs="Sylfaen"/>
          <w:sz w:val="16"/>
          <w:szCs w:val="16"/>
          <w:lang w:val="ru-RU"/>
        </w:rPr>
        <w:t>փայաբաժին</w:t>
      </w:r>
      <w:r w:rsidRPr="00DA0244">
        <w:rPr>
          <w:rFonts w:ascii="GHEA Grapalat" w:hAnsi="GHEA Grapalat" w:cs="Sylfaen"/>
          <w:sz w:val="16"/>
          <w:szCs w:val="16"/>
        </w:rPr>
        <w:t xml:space="preserve">) </w:t>
      </w:r>
      <w:r w:rsidRPr="00DA0244">
        <w:rPr>
          <w:rFonts w:ascii="GHEA Grapalat" w:hAnsi="GHEA Grapalat" w:cs="Sylfaen"/>
          <w:sz w:val="16"/>
          <w:szCs w:val="16"/>
          <w:lang w:val="ru-RU"/>
        </w:rPr>
        <w:t>ունեցող</w:t>
      </w:r>
      <w:r w:rsidRPr="00DA0244">
        <w:rPr>
          <w:rFonts w:ascii="GHEA Grapalat" w:hAnsi="GHEA Grapalat" w:cs="Sylfaen"/>
          <w:sz w:val="16"/>
          <w:szCs w:val="16"/>
        </w:rPr>
        <w:t xml:space="preserve"> </w:t>
      </w:r>
      <w:r w:rsidRPr="00DA0244">
        <w:rPr>
          <w:rFonts w:ascii="GHEA Grapalat" w:hAnsi="GHEA Grapalat" w:cs="Sylfaen"/>
          <w:sz w:val="16"/>
          <w:szCs w:val="16"/>
          <w:lang w:val="ru-RU"/>
        </w:rPr>
        <w:t>կազմակերպությունը</w:t>
      </w:r>
      <w:r w:rsidRPr="00DA0244">
        <w:rPr>
          <w:rFonts w:ascii="GHEA Grapalat" w:hAnsi="GHEA Grapalat" w:cs="Sylfaen"/>
          <w:sz w:val="16"/>
          <w:szCs w:val="16"/>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rPr>
        <w:t xml:space="preserve"> </w:t>
      </w:r>
      <w:r w:rsidRPr="00DA0244">
        <w:rPr>
          <w:rFonts w:ascii="GHEA Grapalat" w:hAnsi="GHEA Grapalat" w:cs="Sylfaen"/>
          <w:sz w:val="16"/>
          <w:szCs w:val="16"/>
          <w:lang w:val="ru-RU"/>
        </w:rPr>
        <w:t>իրենց</w:t>
      </w:r>
      <w:r w:rsidRPr="00DA0244">
        <w:rPr>
          <w:rFonts w:ascii="GHEA Grapalat" w:hAnsi="GHEA Grapalat" w:cs="Sylfaen"/>
          <w:sz w:val="16"/>
          <w:szCs w:val="16"/>
        </w:rPr>
        <w:t xml:space="preserve"> </w:t>
      </w:r>
      <w:r w:rsidRPr="00DA0244">
        <w:rPr>
          <w:rFonts w:ascii="GHEA Grapalat" w:hAnsi="GHEA Grapalat" w:cs="Sylfaen"/>
          <w:sz w:val="16"/>
          <w:szCs w:val="16"/>
          <w:lang w:val="ru-RU"/>
        </w:rPr>
        <w:t>մերձավոր</w:t>
      </w:r>
      <w:r w:rsidRPr="00DA0244">
        <w:rPr>
          <w:rFonts w:ascii="GHEA Grapalat" w:hAnsi="GHEA Grapalat" w:cs="Sylfaen"/>
          <w:sz w:val="16"/>
          <w:szCs w:val="16"/>
        </w:rPr>
        <w:t xml:space="preserve"> </w:t>
      </w:r>
      <w:r w:rsidRPr="00DA0244">
        <w:rPr>
          <w:rFonts w:ascii="GHEA Grapalat" w:hAnsi="GHEA Grapalat" w:cs="Sylfaen"/>
          <w:sz w:val="16"/>
          <w:szCs w:val="16"/>
          <w:lang w:val="ru-RU"/>
        </w:rPr>
        <w:t>ազգակցությամբ</w:t>
      </w:r>
      <w:r w:rsidRPr="00DA0244">
        <w:rPr>
          <w:rFonts w:ascii="GHEA Grapalat" w:hAnsi="GHEA Grapalat" w:cs="Sylfaen"/>
          <w:sz w:val="16"/>
          <w:szCs w:val="16"/>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rPr>
        <w:t xml:space="preserve"> </w:t>
      </w:r>
      <w:r w:rsidRPr="00DA0244">
        <w:rPr>
          <w:rFonts w:ascii="GHEA Grapalat" w:hAnsi="GHEA Grapalat" w:cs="Sylfaen"/>
          <w:sz w:val="16"/>
          <w:szCs w:val="16"/>
          <w:lang w:val="ru-RU"/>
        </w:rPr>
        <w:t>խնամիությամբ</w:t>
      </w:r>
      <w:r w:rsidRPr="00DA0244">
        <w:rPr>
          <w:rFonts w:ascii="GHEA Grapalat" w:hAnsi="GHEA Grapalat" w:cs="Sylfaen"/>
          <w:sz w:val="16"/>
          <w:szCs w:val="16"/>
        </w:rPr>
        <w:t xml:space="preserve"> </w:t>
      </w:r>
      <w:r w:rsidRPr="00DA0244">
        <w:rPr>
          <w:rFonts w:ascii="GHEA Grapalat" w:hAnsi="GHEA Grapalat" w:cs="Sylfaen"/>
          <w:sz w:val="16"/>
          <w:szCs w:val="16"/>
          <w:lang w:val="ru-RU"/>
        </w:rPr>
        <w:t>կապված</w:t>
      </w:r>
      <w:r w:rsidRPr="00DA0244">
        <w:rPr>
          <w:rFonts w:ascii="GHEA Grapalat" w:hAnsi="GHEA Grapalat" w:cs="Sylfaen"/>
          <w:sz w:val="16"/>
          <w:szCs w:val="16"/>
        </w:rPr>
        <w:t xml:space="preserve"> </w:t>
      </w:r>
      <w:r w:rsidRPr="00DA0244">
        <w:rPr>
          <w:rFonts w:ascii="GHEA Grapalat" w:hAnsi="GHEA Grapalat" w:cs="Sylfaen"/>
          <w:sz w:val="16"/>
          <w:szCs w:val="16"/>
          <w:lang w:val="ru-RU"/>
        </w:rPr>
        <w:t>անձը</w:t>
      </w:r>
      <w:r w:rsidRPr="00DA0244">
        <w:rPr>
          <w:rFonts w:ascii="GHEA Grapalat" w:hAnsi="GHEA Grapalat" w:cs="Sylfaen"/>
          <w:sz w:val="16"/>
          <w:szCs w:val="16"/>
        </w:rPr>
        <w:t xml:space="preserve"> (</w:t>
      </w:r>
      <w:r w:rsidRPr="00DA0244">
        <w:rPr>
          <w:rFonts w:ascii="GHEA Grapalat" w:hAnsi="GHEA Grapalat" w:cs="Sylfaen"/>
          <w:sz w:val="16"/>
          <w:szCs w:val="16"/>
          <w:lang w:val="ru-RU"/>
        </w:rPr>
        <w:t>ծնող</w:t>
      </w:r>
      <w:r w:rsidRPr="00DA0244">
        <w:rPr>
          <w:rFonts w:ascii="GHEA Grapalat" w:hAnsi="GHEA Grapalat" w:cs="Sylfaen"/>
          <w:sz w:val="16"/>
          <w:szCs w:val="16"/>
        </w:rPr>
        <w:t xml:space="preserve">, </w:t>
      </w:r>
      <w:r w:rsidRPr="00DA0244">
        <w:rPr>
          <w:rFonts w:ascii="GHEA Grapalat" w:hAnsi="GHEA Grapalat" w:cs="Sylfaen"/>
          <w:sz w:val="16"/>
          <w:szCs w:val="16"/>
          <w:lang w:val="ru-RU"/>
        </w:rPr>
        <w:t>ամուսին</w:t>
      </w:r>
      <w:r w:rsidRPr="00DA0244">
        <w:rPr>
          <w:rFonts w:ascii="GHEA Grapalat" w:hAnsi="GHEA Grapalat" w:cs="Sylfaen"/>
          <w:sz w:val="16"/>
          <w:szCs w:val="16"/>
        </w:rPr>
        <w:t xml:space="preserve">, </w:t>
      </w:r>
      <w:r w:rsidRPr="00DA0244">
        <w:rPr>
          <w:rFonts w:ascii="GHEA Grapalat" w:hAnsi="GHEA Grapalat" w:cs="Sylfaen"/>
          <w:sz w:val="16"/>
          <w:szCs w:val="16"/>
          <w:lang w:val="ru-RU"/>
        </w:rPr>
        <w:t>երեխա</w:t>
      </w:r>
      <w:r w:rsidRPr="00DA0244">
        <w:rPr>
          <w:rFonts w:ascii="GHEA Grapalat" w:hAnsi="GHEA Grapalat" w:cs="Sylfaen"/>
          <w:sz w:val="16"/>
          <w:szCs w:val="16"/>
        </w:rPr>
        <w:t xml:space="preserve">, </w:t>
      </w:r>
      <w:r w:rsidRPr="00DA0244">
        <w:rPr>
          <w:rFonts w:ascii="GHEA Grapalat" w:hAnsi="GHEA Grapalat" w:cs="Sylfaen"/>
          <w:sz w:val="16"/>
          <w:szCs w:val="16"/>
          <w:lang w:val="ru-RU"/>
        </w:rPr>
        <w:t>եղբայր</w:t>
      </w:r>
      <w:r w:rsidRPr="00DA0244">
        <w:rPr>
          <w:rFonts w:ascii="GHEA Grapalat" w:hAnsi="GHEA Grapalat" w:cs="Sylfaen"/>
          <w:sz w:val="16"/>
          <w:szCs w:val="16"/>
        </w:rPr>
        <w:t xml:space="preserve">, </w:t>
      </w:r>
      <w:r w:rsidRPr="00DA0244">
        <w:rPr>
          <w:rFonts w:ascii="GHEA Grapalat" w:hAnsi="GHEA Grapalat" w:cs="Sylfaen"/>
          <w:sz w:val="16"/>
          <w:szCs w:val="16"/>
          <w:lang w:val="ru-RU"/>
        </w:rPr>
        <w:t>քույր</w:t>
      </w:r>
      <w:r w:rsidRPr="00DA0244">
        <w:rPr>
          <w:rFonts w:ascii="GHEA Grapalat" w:hAnsi="GHEA Grapalat" w:cs="Sylfaen"/>
          <w:sz w:val="16"/>
          <w:szCs w:val="16"/>
        </w:rPr>
        <w:t xml:space="preserve">, </w:t>
      </w:r>
      <w:r w:rsidRPr="00DA0244">
        <w:rPr>
          <w:rFonts w:ascii="GHEA Grapalat" w:hAnsi="GHEA Grapalat" w:cs="Sylfaen"/>
          <w:sz w:val="16"/>
          <w:szCs w:val="16"/>
          <w:lang w:val="ru-RU"/>
        </w:rPr>
        <w:t>ինչպես</w:t>
      </w:r>
      <w:r w:rsidRPr="00DA0244">
        <w:rPr>
          <w:rFonts w:ascii="GHEA Grapalat" w:hAnsi="GHEA Grapalat" w:cs="Sylfaen"/>
          <w:sz w:val="16"/>
          <w:szCs w:val="16"/>
        </w:rPr>
        <w:t xml:space="preserve"> </w:t>
      </w:r>
      <w:r w:rsidRPr="00DA0244">
        <w:rPr>
          <w:rFonts w:ascii="GHEA Grapalat" w:hAnsi="GHEA Grapalat" w:cs="Sylfaen"/>
          <w:sz w:val="16"/>
          <w:szCs w:val="16"/>
          <w:lang w:val="ru-RU"/>
        </w:rPr>
        <w:t>նաև</w:t>
      </w:r>
      <w:r w:rsidRPr="00DA0244">
        <w:rPr>
          <w:rFonts w:ascii="GHEA Grapalat" w:hAnsi="GHEA Grapalat" w:cs="Sylfaen"/>
          <w:sz w:val="16"/>
          <w:szCs w:val="16"/>
        </w:rPr>
        <w:t xml:space="preserve"> </w:t>
      </w:r>
      <w:r w:rsidRPr="00DA0244">
        <w:rPr>
          <w:rFonts w:ascii="GHEA Grapalat" w:hAnsi="GHEA Grapalat" w:cs="Sylfaen"/>
          <w:sz w:val="16"/>
          <w:szCs w:val="16"/>
          <w:lang w:val="ru-RU"/>
        </w:rPr>
        <w:t>ամուսնու</w:t>
      </w:r>
      <w:r w:rsidRPr="00DA0244">
        <w:rPr>
          <w:rFonts w:ascii="GHEA Grapalat" w:hAnsi="GHEA Grapalat" w:cs="Sylfaen"/>
          <w:sz w:val="16"/>
          <w:szCs w:val="16"/>
        </w:rPr>
        <w:t xml:space="preserve"> </w:t>
      </w:r>
      <w:r w:rsidRPr="00DA0244">
        <w:rPr>
          <w:rFonts w:ascii="GHEA Grapalat" w:hAnsi="GHEA Grapalat" w:cs="Sylfaen"/>
          <w:sz w:val="16"/>
          <w:szCs w:val="16"/>
          <w:lang w:val="ru-RU"/>
        </w:rPr>
        <w:t>ծնող</w:t>
      </w:r>
      <w:r w:rsidRPr="00DA0244">
        <w:rPr>
          <w:rFonts w:ascii="GHEA Grapalat" w:hAnsi="GHEA Grapalat" w:cs="Sylfaen"/>
          <w:sz w:val="16"/>
          <w:szCs w:val="16"/>
        </w:rPr>
        <w:t xml:space="preserve">, </w:t>
      </w:r>
      <w:r w:rsidRPr="00DA0244">
        <w:rPr>
          <w:rFonts w:ascii="GHEA Grapalat" w:hAnsi="GHEA Grapalat" w:cs="Sylfaen"/>
          <w:sz w:val="16"/>
          <w:szCs w:val="16"/>
          <w:lang w:val="ru-RU"/>
        </w:rPr>
        <w:t>երեխա</w:t>
      </w:r>
      <w:r w:rsidRPr="00DA0244">
        <w:rPr>
          <w:rFonts w:ascii="GHEA Grapalat" w:hAnsi="GHEA Grapalat" w:cs="Sylfaen"/>
          <w:sz w:val="16"/>
          <w:szCs w:val="16"/>
        </w:rPr>
        <w:t xml:space="preserve">, </w:t>
      </w:r>
      <w:r w:rsidRPr="00DA0244">
        <w:rPr>
          <w:rFonts w:ascii="GHEA Grapalat" w:hAnsi="GHEA Grapalat" w:cs="Sylfaen"/>
          <w:sz w:val="16"/>
          <w:szCs w:val="16"/>
          <w:lang w:val="ru-RU"/>
        </w:rPr>
        <w:t>եղբայր</w:t>
      </w:r>
      <w:r w:rsidRPr="00DA0244">
        <w:rPr>
          <w:rFonts w:ascii="GHEA Grapalat" w:hAnsi="GHEA Grapalat" w:cs="Sylfaen"/>
          <w:sz w:val="16"/>
          <w:szCs w:val="16"/>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rPr>
        <w:t xml:space="preserve"> </w:t>
      </w:r>
      <w:r w:rsidRPr="00DA0244">
        <w:rPr>
          <w:rFonts w:ascii="GHEA Grapalat" w:hAnsi="GHEA Grapalat" w:cs="Sylfaen"/>
          <w:sz w:val="16"/>
          <w:szCs w:val="16"/>
          <w:lang w:val="ru-RU"/>
        </w:rPr>
        <w:t>քույր</w:t>
      </w:r>
      <w:r w:rsidRPr="00DA0244">
        <w:rPr>
          <w:rFonts w:ascii="GHEA Grapalat" w:hAnsi="GHEA Grapalat" w:cs="Sylfaen"/>
          <w:sz w:val="16"/>
          <w:szCs w:val="16"/>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rPr>
        <w:t xml:space="preserve"> </w:t>
      </w:r>
      <w:r w:rsidRPr="00DA0244">
        <w:rPr>
          <w:rFonts w:ascii="GHEA Grapalat" w:hAnsi="GHEA Grapalat" w:cs="Sylfaen"/>
          <w:sz w:val="16"/>
          <w:szCs w:val="16"/>
          <w:lang w:val="ru-RU"/>
        </w:rPr>
        <w:t>այդ</w:t>
      </w:r>
      <w:r w:rsidRPr="00DA0244">
        <w:rPr>
          <w:rFonts w:ascii="GHEA Grapalat" w:hAnsi="GHEA Grapalat" w:cs="Sylfaen"/>
          <w:sz w:val="16"/>
          <w:szCs w:val="16"/>
        </w:rPr>
        <w:t xml:space="preserve"> </w:t>
      </w:r>
      <w:r w:rsidRPr="00DA0244">
        <w:rPr>
          <w:rFonts w:ascii="GHEA Grapalat" w:hAnsi="GHEA Grapalat" w:cs="Sylfaen"/>
          <w:sz w:val="16"/>
          <w:szCs w:val="16"/>
          <w:lang w:val="ru-RU"/>
        </w:rPr>
        <w:t>անձի</w:t>
      </w:r>
      <w:r w:rsidRPr="00DA0244">
        <w:rPr>
          <w:rFonts w:ascii="GHEA Grapalat" w:hAnsi="GHEA Grapalat" w:cs="Sylfaen"/>
          <w:sz w:val="16"/>
          <w:szCs w:val="16"/>
        </w:rPr>
        <w:t xml:space="preserve"> </w:t>
      </w:r>
      <w:r w:rsidRPr="00DA0244">
        <w:rPr>
          <w:rFonts w:ascii="GHEA Grapalat" w:hAnsi="GHEA Grapalat" w:cs="Sylfaen"/>
          <w:sz w:val="16"/>
          <w:szCs w:val="16"/>
          <w:lang w:val="ru-RU"/>
        </w:rPr>
        <w:t>կողմից</w:t>
      </w:r>
      <w:r w:rsidRPr="00DA0244">
        <w:rPr>
          <w:rFonts w:ascii="GHEA Grapalat" w:hAnsi="GHEA Grapalat" w:cs="Sylfaen"/>
          <w:sz w:val="16"/>
          <w:szCs w:val="16"/>
        </w:rPr>
        <w:t xml:space="preserve"> </w:t>
      </w:r>
      <w:r w:rsidRPr="00DA0244">
        <w:rPr>
          <w:rFonts w:ascii="GHEA Grapalat" w:hAnsi="GHEA Grapalat" w:cs="Sylfaen"/>
          <w:sz w:val="16"/>
          <w:szCs w:val="16"/>
          <w:lang w:val="ru-RU"/>
        </w:rPr>
        <w:t>հիմնադրված</w:t>
      </w:r>
      <w:r w:rsidRPr="00DA0244">
        <w:rPr>
          <w:rFonts w:ascii="GHEA Grapalat" w:hAnsi="GHEA Grapalat" w:cs="Sylfaen"/>
          <w:sz w:val="16"/>
          <w:szCs w:val="16"/>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rPr>
        <w:t xml:space="preserve"> </w:t>
      </w:r>
      <w:r w:rsidRPr="00DA0244">
        <w:rPr>
          <w:rFonts w:ascii="GHEA Grapalat" w:hAnsi="GHEA Grapalat" w:cs="Sylfaen"/>
          <w:sz w:val="16"/>
          <w:szCs w:val="16"/>
          <w:lang w:val="ru-RU"/>
        </w:rPr>
        <w:t>բաժնեմաս</w:t>
      </w:r>
      <w:r w:rsidRPr="00DA0244">
        <w:rPr>
          <w:rFonts w:ascii="GHEA Grapalat" w:hAnsi="GHEA Grapalat" w:cs="Sylfaen"/>
          <w:sz w:val="16"/>
          <w:szCs w:val="16"/>
        </w:rPr>
        <w:t xml:space="preserve"> (</w:t>
      </w:r>
      <w:r w:rsidRPr="00DA0244">
        <w:rPr>
          <w:rFonts w:ascii="GHEA Grapalat" w:hAnsi="GHEA Grapalat" w:cs="Sylfaen"/>
          <w:sz w:val="16"/>
          <w:szCs w:val="16"/>
          <w:lang w:val="ru-RU"/>
        </w:rPr>
        <w:t>փայաբաժին</w:t>
      </w:r>
      <w:r w:rsidRPr="00DA0244">
        <w:rPr>
          <w:rFonts w:ascii="GHEA Grapalat" w:hAnsi="GHEA Grapalat" w:cs="Sylfaen"/>
          <w:sz w:val="16"/>
          <w:szCs w:val="16"/>
        </w:rPr>
        <w:t xml:space="preserve">) </w:t>
      </w:r>
      <w:r w:rsidRPr="00DA0244">
        <w:rPr>
          <w:rFonts w:ascii="GHEA Grapalat" w:hAnsi="GHEA Grapalat" w:cs="Sylfaen"/>
          <w:sz w:val="16"/>
          <w:szCs w:val="16"/>
          <w:lang w:val="ru-RU"/>
        </w:rPr>
        <w:t>ունեցող</w:t>
      </w:r>
      <w:r w:rsidRPr="00DA0244">
        <w:rPr>
          <w:rFonts w:ascii="GHEA Grapalat" w:hAnsi="GHEA Grapalat" w:cs="Sylfaen"/>
          <w:sz w:val="16"/>
          <w:szCs w:val="16"/>
        </w:rPr>
        <w:t xml:space="preserve"> </w:t>
      </w:r>
      <w:r w:rsidRPr="00DA0244">
        <w:rPr>
          <w:rFonts w:ascii="GHEA Grapalat" w:hAnsi="GHEA Grapalat" w:cs="Sylfaen"/>
          <w:sz w:val="16"/>
          <w:szCs w:val="16"/>
          <w:lang w:val="ru-RU"/>
        </w:rPr>
        <w:t>կազմակերպությունը</w:t>
      </w:r>
      <w:r w:rsidRPr="00DA0244">
        <w:rPr>
          <w:rFonts w:ascii="GHEA Grapalat" w:hAnsi="GHEA Grapalat" w:cs="Sylfaen"/>
          <w:sz w:val="16"/>
          <w:szCs w:val="16"/>
        </w:rPr>
        <w:t xml:space="preserve"> </w:t>
      </w:r>
      <w:r w:rsidRPr="00DA0244">
        <w:rPr>
          <w:rFonts w:ascii="GHEA Grapalat" w:hAnsi="GHEA Grapalat" w:cs="Sylfaen"/>
          <w:sz w:val="16"/>
          <w:szCs w:val="16"/>
          <w:lang w:val="ru-RU"/>
        </w:rPr>
        <w:t>տվյալ</w:t>
      </w:r>
      <w:r w:rsidRPr="00DA0244">
        <w:rPr>
          <w:rFonts w:ascii="GHEA Grapalat" w:hAnsi="GHEA Grapalat" w:cs="Sylfaen"/>
          <w:sz w:val="16"/>
          <w:szCs w:val="16"/>
        </w:rPr>
        <w:t xml:space="preserve"> </w:t>
      </w:r>
      <w:r w:rsidRPr="00DA0244">
        <w:rPr>
          <w:rFonts w:ascii="GHEA Grapalat" w:hAnsi="GHEA Grapalat" w:cs="Sylfaen"/>
          <w:sz w:val="16"/>
          <w:szCs w:val="16"/>
          <w:lang w:val="ru-RU"/>
        </w:rPr>
        <w:t>ընթացակարգին</w:t>
      </w:r>
      <w:r w:rsidRPr="00DA0244">
        <w:rPr>
          <w:rFonts w:ascii="GHEA Grapalat" w:hAnsi="GHEA Grapalat" w:cs="Sylfaen"/>
          <w:sz w:val="16"/>
          <w:szCs w:val="16"/>
        </w:rPr>
        <w:t xml:space="preserve"> </w:t>
      </w:r>
      <w:r w:rsidRPr="00DA0244">
        <w:rPr>
          <w:rFonts w:ascii="GHEA Grapalat" w:hAnsi="GHEA Grapalat" w:cs="Sylfaen"/>
          <w:sz w:val="16"/>
          <w:szCs w:val="16"/>
          <w:lang w:val="ru-RU"/>
        </w:rPr>
        <w:t>մասնակցելու</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համար</w:t>
      </w:r>
      <w:r w:rsidRPr="00DA0244">
        <w:rPr>
          <w:rFonts w:ascii="GHEA Grapalat" w:hAnsi="GHEA Grapalat" w:cs="Sylfaen"/>
          <w:sz w:val="16"/>
          <w:szCs w:val="16"/>
        </w:rPr>
        <w:t xml:space="preserve"> </w:t>
      </w:r>
      <w:r w:rsidRPr="00DA0244">
        <w:rPr>
          <w:rFonts w:ascii="GHEA Grapalat" w:hAnsi="GHEA Grapalat" w:cs="Sylfaen"/>
          <w:sz w:val="16"/>
          <w:szCs w:val="16"/>
          <w:lang w:val="ru-RU"/>
        </w:rPr>
        <w:t>ներկայացրել</w:t>
      </w:r>
      <w:r w:rsidRPr="00DA0244">
        <w:rPr>
          <w:rFonts w:ascii="GHEA Grapalat" w:hAnsi="GHEA Grapalat" w:cs="Sylfaen"/>
          <w:sz w:val="16"/>
          <w:szCs w:val="16"/>
        </w:rPr>
        <w:t xml:space="preserve"> </w:t>
      </w:r>
      <w:r w:rsidRPr="00DA0244">
        <w:rPr>
          <w:rFonts w:ascii="GHEA Grapalat" w:hAnsi="GHEA Grapalat" w:cs="Sylfaen"/>
          <w:sz w:val="16"/>
          <w:szCs w:val="16"/>
          <w:lang w:val="ru-RU"/>
        </w:rPr>
        <w:t>է</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հայտ</w:t>
      </w:r>
      <w:r w:rsidRPr="00DA0244">
        <w:rPr>
          <w:rFonts w:ascii="GHEA Grapalat" w:hAnsi="GHEA Grapalat" w:cs="Sylfaen"/>
          <w:sz w:val="16"/>
          <w:szCs w:val="16"/>
        </w:rPr>
        <w:t>:</w:t>
      </w:r>
      <w:r w:rsidRPr="00DA0244">
        <w:rPr>
          <w:rFonts w:ascii="GHEA Grapalat" w:hAnsi="GHEA Grapalat" w:cs="Sylfaen"/>
          <w:sz w:val="16"/>
          <w:szCs w:val="16"/>
          <w:lang w:val="hy-AM"/>
        </w:rPr>
        <w:t xml:space="preserve"> </w:t>
      </w:r>
      <w:r w:rsidRPr="00DA0244">
        <w:rPr>
          <w:rFonts w:ascii="GHEA Grapalat" w:hAnsi="GHEA Grapalat" w:cs="Sylfaen"/>
          <w:sz w:val="16"/>
          <w:szCs w:val="16"/>
          <w:lang w:val="ru-RU"/>
        </w:rPr>
        <w:t>Եթե</w:t>
      </w:r>
      <w:r w:rsidRPr="00DA0244">
        <w:rPr>
          <w:rFonts w:ascii="GHEA Grapalat" w:hAnsi="GHEA Grapalat" w:cs="Sylfaen"/>
          <w:sz w:val="16"/>
          <w:szCs w:val="16"/>
        </w:rPr>
        <w:t xml:space="preserve"> </w:t>
      </w:r>
      <w:r w:rsidRPr="00DA0244">
        <w:rPr>
          <w:rFonts w:ascii="GHEA Grapalat" w:hAnsi="GHEA Grapalat" w:cs="Sylfaen"/>
          <w:sz w:val="16"/>
          <w:szCs w:val="16"/>
          <w:lang w:val="ru-RU"/>
        </w:rPr>
        <w:t>առկա</w:t>
      </w:r>
      <w:r w:rsidRPr="00DA0244">
        <w:rPr>
          <w:rFonts w:ascii="GHEA Grapalat" w:hAnsi="GHEA Grapalat" w:cs="Sylfaen"/>
          <w:sz w:val="16"/>
          <w:szCs w:val="16"/>
        </w:rPr>
        <w:t xml:space="preserve"> </w:t>
      </w:r>
      <w:r w:rsidRPr="00DA0244">
        <w:rPr>
          <w:rFonts w:ascii="GHEA Grapalat" w:hAnsi="GHEA Grapalat" w:cs="Sylfaen"/>
          <w:sz w:val="16"/>
          <w:szCs w:val="16"/>
          <w:lang w:val="ru-RU"/>
        </w:rPr>
        <w:t>է</w:t>
      </w:r>
      <w:r w:rsidRPr="00DA0244">
        <w:rPr>
          <w:rFonts w:ascii="GHEA Grapalat" w:hAnsi="GHEA Grapalat" w:cs="Sylfaen"/>
          <w:sz w:val="16"/>
          <w:szCs w:val="16"/>
        </w:rPr>
        <w:t xml:space="preserve"> </w:t>
      </w:r>
      <w:r w:rsidRPr="00DA0244">
        <w:rPr>
          <w:rFonts w:ascii="GHEA Grapalat" w:hAnsi="GHEA Grapalat" w:cs="Sylfaen"/>
          <w:sz w:val="16"/>
          <w:szCs w:val="16"/>
          <w:lang w:val="ru-RU"/>
        </w:rPr>
        <w:t>սույն</w:t>
      </w:r>
      <w:r w:rsidRPr="00DA0244">
        <w:rPr>
          <w:rFonts w:ascii="GHEA Grapalat" w:hAnsi="GHEA Grapalat" w:cs="Sylfaen"/>
          <w:sz w:val="16"/>
          <w:szCs w:val="16"/>
        </w:rPr>
        <w:t xml:space="preserve"> </w:t>
      </w:r>
      <w:r w:rsidRPr="00DA0244">
        <w:rPr>
          <w:rFonts w:ascii="GHEA Grapalat" w:hAnsi="GHEA Grapalat" w:cs="Sylfaen"/>
          <w:sz w:val="16"/>
          <w:szCs w:val="16"/>
          <w:lang w:val="en-US"/>
        </w:rPr>
        <w:t>կետ</w:t>
      </w:r>
      <w:r w:rsidRPr="00DA0244">
        <w:rPr>
          <w:rFonts w:ascii="GHEA Grapalat" w:hAnsi="GHEA Grapalat" w:cs="Sylfaen"/>
          <w:sz w:val="16"/>
          <w:szCs w:val="16"/>
          <w:lang w:val="ru-RU"/>
        </w:rPr>
        <w:t>ով</w:t>
      </w:r>
      <w:r w:rsidRPr="00DA0244">
        <w:rPr>
          <w:rFonts w:ascii="GHEA Grapalat" w:hAnsi="GHEA Grapalat" w:cs="Sylfaen"/>
          <w:sz w:val="16"/>
          <w:szCs w:val="16"/>
        </w:rPr>
        <w:t xml:space="preserve"> </w:t>
      </w:r>
      <w:r w:rsidRPr="00DA0244">
        <w:rPr>
          <w:rFonts w:ascii="GHEA Grapalat" w:hAnsi="GHEA Grapalat" w:cs="Sylfaen"/>
          <w:sz w:val="16"/>
          <w:szCs w:val="16"/>
          <w:lang w:val="ru-RU"/>
        </w:rPr>
        <w:t>նախատեսված</w:t>
      </w:r>
      <w:r w:rsidRPr="00DA0244">
        <w:rPr>
          <w:rFonts w:ascii="GHEA Grapalat" w:hAnsi="GHEA Grapalat" w:cs="Sylfaen"/>
          <w:sz w:val="16"/>
          <w:szCs w:val="16"/>
        </w:rPr>
        <w:t xml:space="preserve"> </w:t>
      </w:r>
      <w:r w:rsidRPr="00DA0244">
        <w:rPr>
          <w:rFonts w:ascii="GHEA Grapalat" w:hAnsi="GHEA Grapalat" w:cs="Sylfaen"/>
          <w:sz w:val="16"/>
          <w:szCs w:val="16"/>
          <w:lang w:val="ru-RU"/>
        </w:rPr>
        <w:t>պայմանը</w:t>
      </w:r>
      <w:r w:rsidRPr="00DA0244">
        <w:rPr>
          <w:rFonts w:ascii="GHEA Grapalat" w:hAnsi="GHEA Grapalat" w:cs="Sylfaen"/>
          <w:sz w:val="16"/>
          <w:szCs w:val="16"/>
        </w:rPr>
        <w:t xml:space="preserve">, </w:t>
      </w:r>
      <w:r w:rsidRPr="00DA0244">
        <w:rPr>
          <w:rFonts w:ascii="GHEA Grapalat" w:hAnsi="GHEA Grapalat" w:cs="Sylfaen"/>
          <w:sz w:val="16"/>
          <w:szCs w:val="16"/>
          <w:lang w:val="ru-RU"/>
        </w:rPr>
        <w:t>ապա</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հայտերի</w:t>
      </w:r>
      <w:r w:rsidRPr="00DA0244">
        <w:rPr>
          <w:rFonts w:ascii="GHEA Grapalat" w:hAnsi="GHEA Grapalat" w:cs="Sylfaen"/>
          <w:sz w:val="16"/>
          <w:szCs w:val="16"/>
        </w:rPr>
        <w:t xml:space="preserve"> </w:t>
      </w:r>
      <w:r w:rsidRPr="00DA0244">
        <w:rPr>
          <w:rFonts w:ascii="GHEA Grapalat" w:hAnsi="GHEA Grapalat" w:cs="Sylfaen"/>
          <w:sz w:val="16"/>
          <w:szCs w:val="16"/>
          <w:lang w:val="ru-RU"/>
        </w:rPr>
        <w:t>բացման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նիստից</w:t>
      </w:r>
      <w:r w:rsidRPr="00DA0244">
        <w:rPr>
          <w:rFonts w:ascii="GHEA Grapalat" w:hAnsi="GHEA Grapalat" w:cs="Sylfaen"/>
          <w:sz w:val="16"/>
          <w:szCs w:val="16"/>
        </w:rPr>
        <w:t xml:space="preserve"> </w:t>
      </w:r>
      <w:r w:rsidRPr="00DA0244">
        <w:rPr>
          <w:rFonts w:ascii="GHEA Grapalat" w:hAnsi="GHEA Grapalat" w:cs="Sylfaen"/>
          <w:sz w:val="16"/>
          <w:szCs w:val="16"/>
          <w:lang w:val="ru-RU"/>
        </w:rPr>
        <w:t>անմիջապես</w:t>
      </w:r>
      <w:r w:rsidRPr="00DA0244">
        <w:rPr>
          <w:rFonts w:ascii="GHEA Grapalat" w:hAnsi="GHEA Grapalat" w:cs="Sylfaen"/>
          <w:sz w:val="16"/>
          <w:szCs w:val="16"/>
        </w:rPr>
        <w:t xml:space="preserve"> </w:t>
      </w:r>
      <w:r w:rsidRPr="00DA0244">
        <w:rPr>
          <w:rFonts w:ascii="GHEA Grapalat" w:hAnsi="GHEA Grapalat" w:cs="Sylfaen"/>
          <w:sz w:val="16"/>
          <w:szCs w:val="16"/>
          <w:lang w:val="ru-RU"/>
        </w:rPr>
        <w:t>հետո</w:t>
      </w:r>
      <w:r w:rsidRPr="00DA0244">
        <w:rPr>
          <w:rFonts w:ascii="GHEA Grapalat" w:hAnsi="GHEA Grapalat" w:cs="Sylfaen"/>
          <w:sz w:val="16"/>
          <w:szCs w:val="16"/>
        </w:rPr>
        <w:t xml:space="preserve"> </w:t>
      </w:r>
      <w:r w:rsidRPr="00DA0244">
        <w:rPr>
          <w:rFonts w:ascii="GHEA Grapalat" w:hAnsi="GHEA Grapalat" w:cs="Sylfaen"/>
          <w:sz w:val="16"/>
          <w:szCs w:val="16"/>
          <w:lang w:val="ru-RU"/>
        </w:rPr>
        <w:t>տվյալ</w:t>
      </w:r>
      <w:r w:rsidRPr="00DA0244">
        <w:rPr>
          <w:rFonts w:ascii="GHEA Grapalat" w:hAnsi="GHEA Grapalat" w:cs="Sylfaen"/>
          <w:sz w:val="16"/>
          <w:szCs w:val="16"/>
        </w:rPr>
        <w:t xml:space="preserve"> </w:t>
      </w:r>
      <w:r w:rsidRPr="00DA0244">
        <w:rPr>
          <w:rFonts w:ascii="GHEA Grapalat" w:hAnsi="GHEA Grapalat" w:cs="Sylfaen"/>
          <w:sz w:val="16"/>
          <w:szCs w:val="16"/>
          <w:lang w:val="ru-RU"/>
        </w:rPr>
        <w:t>ընթացակարգի</w:t>
      </w:r>
      <w:r w:rsidRPr="00DA0244">
        <w:rPr>
          <w:rFonts w:ascii="GHEA Grapalat" w:hAnsi="GHEA Grapalat" w:cs="Sylfaen"/>
          <w:sz w:val="16"/>
          <w:szCs w:val="16"/>
        </w:rPr>
        <w:t xml:space="preserve"> </w:t>
      </w:r>
      <w:r w:rsidRPr="00DA0244">
        <w:rPr>
          <w:rFonts w:ascii="GHEA Grapalat" w:hAnsi="GHEA Grapalat" w:cs="Sylfaen"/>
          <w:sz w:val="16"/>
          <w:szCs w:val="16"/>
          <w:lang w:val="ru-RU"/>
        </w:rPr>
        <w:t>առնչությամբ</w:t>
      </w:r>
      <w:r w:rsidRPr="00DA0244">
        <w:rPr>
          <w:rFonts w:ascii="GHEA Grapalat" w:hAnsi="GHEA Grapalat" w:cs="Sylfaen"/>
          <w:sz w:val="16"/>
          <w:szCs w:val="16"/>
        </w:rPr>
        <w:t xml:space="preserve"> </w:t>
      </w:r>
      <w:r w:rsidRPr="00DA0244">
        <w:rPr>
          <w:rFonts w:ascii="GHEA Grapalat" w:hAnsi="GHEA Grapalat" w:cs="Sylfaen"/>
          <w:sz w:val="16"/>
          <w:szCs w:val="16"/>
          <w:lang w:val="ru-RU"/>
        </w:rPr>
        <w:t>շահերի</w:t>
      </w:r>
      <w:r w:rsidRPr="00DA0244">
        <w:rPr>
          <w:rFonts w:ascii="GHEA Grapalat" w:hAnsi="GHEA Grapalat" w:cs="Sylfaen"/>
          <w:sz w:val="16"/>
          <w:szCs w:val="16"/>
        </w:rPr>
        <w:t xml:space="preserve"> </w:t>
      </w:r>
      <w:r w:rsidRPr="00DA0244">
        <w:rPr>
          <w:rFonts w:ascii="GHEA Grapalat" w:hAnsi="GHEA Grapalat" w:cs="Sylfaen"/>
          <w:sz w:val="16"/>
          <w:szCs w:val="16"/>
          <w:lang w:val="ru-RU"/>
        </w:rPr>
        <w:t>բախում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ունեցող</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հանձնաժողովի</w:t>
      </w:r>
      <w:r w:rsidRPr="00DA0244">
        <w:rPr>
          <w:rFonts w:ascii="GHEA Grapalat" w:hAnsi="GHEA Grapalat" w:cs="Sylfaen"/>
          <w:sz w:val="16"/>
          <w:szCs w:val="16"/>
        </w:rPr>
        <w:t xml:space="preserve"> </w:t>
      </w:r>
      <w:r w:rsidRPr="00DA0244">
        <w:rPr>
          <w:rFonts w:ascii="GHEA Grapalat" w:hAnsi="GHEA Grapalat" w:cs="Sylfaen"/>
          <w:sz w:val="16"/>
          <w:szCs w:val="16"/>
          <w:lang w:val="ru-RU"/>
        </w:rPr>
        <w:t>անդամը</w:t>
      </w:r>
      <w:r w:rsidRPr="00DA0244">
        <w:rPr>
          <w:rFonts w:ascii="GHEA Grapalat" w:hAnsi="GHEA Grapalat" w:cs="Sylfaen"/>
          <w:sz w:val="16"/>
          <w:szCs w:val="16"/>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rPr>
        <w:t xml:space="preserve"> </w:t>
      </w:r>
      <w:r w:rsidRPr="00DA0244">
        <w:rPr>
          <w:rFonts w:ascii="GHEA Grapalat" w:hAnsi="GHEA Grapalat" w:cs="Sylfaen"/>
          <w:sz w:val="16"/>
          <w:szCs w:val="16"/>
          <w:lang w:val="ru-RU"/>
        </w:rPr>
        <w:t>քարտուղարը</w:t>
      </w:r>
      <w:r w:rsidRPr="00DA0244">
        <w:rPr>
          <w:rFonts w:ascii="GHEA Grapalat" w:hAnsi="GHEA Grapalat" w:cs="Sylfaen"/>
          <w:sz w:val="16"/>
          <w:szCs w:val="16"/>
        </w:rPr>
        <w:t xml:space="preserve"> </w:t>
      </w:r>
      <w:r w:rsidRPr="00DA0244">
        <w:rPr>
          <w:rFonts w:ascii="GHEA Grapalat" w:hAnsi="GHEA Grapalat" w:cs="Sylfaen"/>
          <w:sz w:val="16"/>
          <w:szCs w:val="16"/>
          <w:lang w:val="ru-RU"/>
        </w:rPr>
        <w:t>ինքնաբացարկ</w:t>
      </w:r>
      <w:r w:rsidRPr="00DA0244">
        <w:rPr>
          <w:rFonts w:ascii="GHEA Grapalat" w:hAnsi="GHEA Grapalat" w:cs="Sylfaen"/>
          <w:sz w:val="16"/>
          <w:szCs w:val="16"/>
        </w:rPr>
        <w:t xml:space="preserve"> </w:t>
      </w:r>
      <w:r w:rsidRPr="00DA0244">
        <w:rPr>
          <w:rFonts w:ascii="GHEA Grapalat" w:hAnsi="GHEA Grapalat" w:cs="Sylfaen"/>
          <w:sz w:val="16"/>
          <w:szCs w:val="16"/>
          <w:lang w:val="ru-RU"/>
        </w:rPr>
        <w:t>է</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հայտնում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տվյալ</w:t>
      </w:r>
      <w:r w:rsidRPr="00DA0244">
        <w:rPr>
          <w:rFonts w:ascii="GHEA Grapalat" w:hAnsi="GHEA Grapalat" w:cs="Sylfaen"/>
          <w:sz w:val="16"/>
          <w:szCs w:val="16"/>
        </w:rPr>
        <w:t xml:space="preserve"> </w:t>
      </w:r>
      <w:r w:rsidRPr="00DA0244">
        <w:rPr>
          <w:rFonts w:ascii="GHEA Grapalat" w:hAnsi="GHEA Grapalat" w:cs="Sylfaen"/>
          <w:sz w:val="16"/>
          <w:szCs w:val="16"/>
          <w:lang w:val="ru-RU"/>
        </w:rPr>
        <w:t>ընթացակարգից</w:t>
      </w:r>
      <w:r w:rsidRPr="00DA0244">
        <w:rPr>
          <w:rFonts w:ascii="GHEA Grapalat" w:hAnsi="GHEA Grapalat" w:cs="Sylfaen"/>
          <w:sz w:val="16"/>
          <w:szCs w:val="16"/>
        </w:rPr>
        <w:t xml:space="preserve">: </w:t>
      </w:r>
    </w:p>
    <w:p w:rsidR="00203F6B" w:rsidRPr="00DA0244" w:rsidRDefault="00203F6B" w:rsidP="00203F6B">
      <w:pPr>
        <w:pStyle w:val="23"/>
        <w:spacing w:line="240" w:lineRule="auto"/>
        <w:ind w:firstLine="567"/>
        <w:rPr>
          <w:rFonts w:ascii="GHEA Grapalat" w:hAnsi="GHEA Grapalat" w:cs="Sylfaen"/>
          <w:sz w:val="16"/>
          <w:szCs w:val="16"/>
          <w:lang w:val="hy-AM"/>
        </w:rPr>
      </w:pPr>
      <w:r w:rsidRPr="00DA0244">
        <w:rPr>
          <w:rFonts w:ascii="GHEA Grapalat" w:hAnsi="GHEA Grapalat" w:cs="Sylfaen"/>
          <w:sz w:val="16"/>
          <w:szCs w:val="16"/>
          <w:lang w:val="hy-AM"/>
        </w:rPr>
        <w:t xml:space="preserve">7.11 </w:t>
      </w:r>
      <w:r w:rsidRPr="00DA0244">
        <w:rPr>
          <w:rFonts w:ascii="GHEA Grapalat" w:hAnsi="GHEA Grapalat" w:cs="Sylfaen"/>
          <w:sz w:val="16"/>
          <w:szCs w:val="16"/>
          <w:lang w:val="es-ES"/>
        </w:rPr>
        <w:t>Հայտերը բացվելուց հետո կազմվում է արձանագրություն`</w:t>
      </w:r>
      <w:r w:rsidRPr="00DA0244">
        <w:rPr>
          <w:rFonts w:ascii="GHEA Grapalat" w:hAnsi="GHEA Grapalat" w:cs="Sylfaen"/>
          <w:sz w:val="16"/>
          <w:szCs w:val="16"/>
        </w:rPr>
        <w:t xml:space="preserve"> գնումների մասին ՀՀ օրենսդրությամբ սահմանված կարգով</w:t>
      </w:r>
      <w:r w:rsidRPr="00DA0244">
        <w:rPr>
          <w:rFonts w:ascii="GHEA Grapalat" w:hAnsi="GHEA Grapalat" w:cs="Sylfaen"/>
          <w:sz w:val="16"/>
          <w:szCs w:val="16"/>
          <w:lang w:val="hy-AM"/>
        </w:rPr>
        <w:t>:</w:t>
      </w:r>
    </w:p>
    <w:p w:rsidR="00203F6B" w:rsidRPr="00DA0244" w:rsidRDefault="00203F6B" w:rsidP="00203F6B">
      <w:pPr>
        <w:pStyle w:val="23"/>
        <w:spacing w:line="240" w:lineRule="auto"/>
        <w:ind w:firstLine="567"/>
        <w:rPr>
          <w:rFonts w:ascii="GHEA Grapalat" w:hAnsi="GHEA Grapalat" w:cs="Sylfaen"/>
          <w:sz w:val="16"/>
          <w:szCs w:val="16"/>
          <w:lang w:val="hy-AM"/>
        </w:rPr>
      </w:pPr>
      <w:r w:rsidRPr="00DA0244">
        <w:rPr>
          <w:rFonts w:ascii="GHEA Grapalat" w:hAnsi="GHEA Grapalat" w:cs="Sylfaen"/>
          <w:sz w:val="16"/>
          <w:szCs w:val="16"/>
          <w:lang w:val="hy-AM"/>
        </w:rPr>
        <w:t xml:space="preserve">7.12 </w:t>
      </w:r>
      <w:r w:rsidRPr="00DA0244">
        <w:rPr>
          <w:rFonts w:ascii="GHEA Grapalat" w:hAnsi="GHEA Grapalat" w:cs="Sylfaen"/>
          <w:sz w:val="16"/>
          <w:szCs w:val="16"/>
        </w:rPr>
        <w:t xml:space="preserve"> Հանձնաժողովի քարտուղարը հայտերի բացման նիստի ավարտից հետո ոչ ուշ քան հաջորդող աշխատանքային օրը` </w:t>
      </w:r>
    </w:p>
    <w:p w:rsidR="00203F6B" w:rsidRPr="00DA0244" w:rsidRDefault="00203F6B" w:rsidP="00203F6B">
      <w:pPr>
        <w:pStyle w:val="23"/>
        <w:spacing w:line="240" w:lineRule="auto"/>
        <w:ind w:firstLine="567"/>
        <w:rPr>
          <w:rFonts w:ascii="GHEA Grapalat" w:hAnsi="GHEA Grapalat" w:cs="Sylfaen"/>
          <w:sz w:val="16"/>
          <w:szCs w:val="16"/>
        </w:rPr>
      </w:pPr>
      <w:r w:rsidRPr="00DA0244">
        <w:rPr>
          <w:rFonts w:ascii="GHEA Grapalat" w:hAnsi="GHEA Grapalat" w:cs="Sylfaen"/>
          <w:sz w:val="16"/>
          <w:szCs w:val="16"/>
        </w:rPr>
        <w:t>1) հայտերի բացման նիստի արձանագրության բնօրինակից արտատպված (սկանավորված) տարբերակը հրապարակում է տեղեկագրում.</w:t>
      </w:r>
    </w:p>
    <w:p w:rsidR="00203F6B" w:rsidRPr="00DA0244" w:rsidRDefault="00203F6B" w:rsidP="00203F6B">
      <w:pPr>
        <w:pStyle w:val="23"/>
        <w:spacing w:line="240" w:lineRule="auto"/>
        <w:ind w:firstLine="567"/>
        <w:rPr>
          <w:rFonts w:ascii="GHEA Grapalat" w:hAnsi="GHEA Grapalat" w:cs="Sylfaen"/>
          <w:sz w:val="16"/>
          <w:szCs w:val="16"/>
        </w:rPr>
      </w:pPr>
      <w:r w:rsidRPr="00DA0244">
        <w:rPr>
          <w:rFonts w:ascii="GHEA Grapalat" w:hAnsi="GHEA Grapalat" w:cs="Sylfaen"/>
          <w:sz w:val="16"/>
          <w:szCs w:val="16"/>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203F6B" w:rsidRPr="00DA0244" w:rsidRDefault="00203F6B" w:rsidP="00203F6B">
      <w:pPr>
        <w:pStyle w:val="23"/>
        <w:spacing w:line="240" w:lineRule="auto"/>
        <w:ind w:firstLine="567"/>
        <w:rPr>
          <w:rFonts w:ascii="GHEA Grapalat" w:hAnsi="GHEA Grapalat" w:cs="Sylfaen"/>
          <w:sz w:val="16"/>
          <w:szCs w:val="16"/>
        </w:rPr>
      </w:pPr>
      <w:r w:rsidRPr="00DA0244">
        <w:rPr>
          <w:rFonts w:ascii="GHEA Grapalat" w:hAnsi="GHEA Grapalat" w:cs="Sylfaen"/>
          <w:sz w:val="16"/>
          <w:szCs w:val="16"/>
        </w:rPr>
        <w:t xml:space="preserve">3) </w:t>
      </w:r>
      <w:bookmarkStart w:id="13" w:name="_Hlk9323258"/>
      <w:r w:rsidRPr="00DA0244">
        <w:rPr>
          <w:rFonts w:ascii="GHEA Grapalat" w:hAnsi="GHEA Grapalat" w:cs="Sylfaen"/>
          <w:sz w:val="16"/>
          <w:szCs w:val="16"/>
        </w:rPr>
        <w:t xml:space="preserve">սույն հրավերում նշած իր </w:t>
      </w:r>
      <w:bookmarkEnd w:id="13"/>
      <w:r w:rsidRPr="00DA0244">
        <w:rPr>
          <w:rFonts w:ascii="GHEA Grapalat" w:hAnsi="GHEA Grapalat" w:cs="Sylfaen"/>
          <w:sz w:val="16"/>
          <w:szCs w:val="16"/>
        </w:rPr>
        <w:t xml:space="preserve">էլեկտրոնային փոստի միջոցով Հայաստանի Հանրապետության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w:t>
      </w:r>
      <w:r w:rsidRPr="00DA0244">
        <w:rPr>
          <w:rFonts w:ascii="GHEA Grapalat" w:hAnsi="GHEA Grapalat" w:cs="Sylfaen"/>
          <w:sz w:val="16"/>
          <w:szCs w:val="16"/>
        </w:rPr>
        <w:lastRenderedPageBreak/>
        <w:t xml:space="preserve">անվանումը և հարկ վճարողի հաշվառման համարը: Ընդ որում սույն ենթակետում հարցումն ուղարկվում է </w:t>
      </w:r>
      <w:hyperlink r:id="rId9" w:history="1">
        <w:r w:rsidRPr="00DA0244">
          <w:rPr>
            <w:rFonts w:ascii="GHEA Grapalat" w:hAnsi="GHEA Grapalat"/>
            <w:sz w:val="16"/>
            <w:szCs w:val="16"/>
          </w:rPr>
          <w:t>Lena_Najaryan@taxservice.am</w:t>
        </w:r>
      </w:hyperlink>
      <w:r w:rsidRPr="00DA0244">
        <w:rPr>
          <w:rFonts w:ascii="GHEA Grapalat" w:hAnsi="GHEA Grapalat" w:cs="Sylfaen"/>
          <w:sz w:val="16"/>
          <w:szCs w:val="16"/>
        </w:rPr>
        <w:t xml:space="preserve"> էլեկտրոնային փոստի հասցեին սույն հրավերի 5-րդ հավելվածով նախատեսված ձևին համապատասխան` էլեկտրոնային նամակի պատճենները միաժամանակ ուղարկելով </w:t>
      </w:r>
      <w:hyperlink r:id="rId10" w:history="1">
        <w:r w:rsidRPr="00DA0244">
          <w:rPr>
            <w:rFonts w:ascii="GHEA Grapalat" w:hAnsi="GHEA Grapalat"/>
            <w:sz w:val="16"/>
            <w:szCs w:val="16"/>
          </w:rPr>
          <w:t>karine_sargsyan@taxservice.am</w:t>
        </w:r>
      </w:hyperlink>
      <w:r w:rsidRPr="00DA0244">
        <w:rPr>
          <w:rFonts w:ascii="GHEA Grapalat" w:hAnsi="GHEA Grapalat"/>
          <w:sz w:val="16"/>
          <w:szCs w:val="16"/>
        </w:rPr>
        <w:t xml:space="preserve">, </w:t>
      </w:r>
      <w:hyperlink r:id="rId11" w:history="1">
        <w:r w:rsidRPr="00DA0244">
          <w:rPr>
            <w:rFonts w:ascii="GHEA Grapalat" w:hAnsi="GHEA Grapalat"/>
            <w:sz w:val="16"/>
            <w:szCs w:val="16"/>
          </w:rPr>
          <w:t>gor_mkrtchyan@taxservice.am</w:t>
        </w:r>
      </w:hyperlink>
      <w:r w:rsidRPr="00DA0244">
        <w:rPr>
          <w:rFonts w:ascii="GHEA Grapalat" w:hAnsi="GHEA Grapalat" w:cs="Sylfaen"/>
          <w:sz w:val="16"/>
          <w:szCs w:val="16"/>
        </w:rPr>
        <w:t xml:space="preserve"> և </w:t>
      </w:r>
      <w:hyperlink r:id="rId12" w:history="1">
        <w:r w:rsidRPr="00DA0244">
          <w:rPr>
            <w:rFonts w:ascii="GHEA Grapalat" w:hAnsi="GHEA Grapalat"/>
            <w:sz w:val="16"/>
            <w:szCs w:val="16"/>
          </w:rPr>
          <w:t>procurement@minfin.am</w:t>
        </w:r>
      </w:hyperlink>
      <w:r w:rsidRPr="00DA0244">
        <w:rPr>
          <w:rFonts w:ascii="GHEA Grapalat" w:hAnsi="GHEA Grapalat" w:cs="Sylfaen"/>
          <w:sz w:val="16"/>
          <w:szCs w:val="16"/>
        </w:rPr>
        <w:t xml:space="preserve"> էլեկտրոնային փոստի հասցեներին.</w:t>
      </w:r>
    </w:p>
    <w:p w:rsidR="00203F6B" w:rsidRPr="00DA0244" w:rsidRDefault="00203F6B" w:rsidP="00203F6B">
      <w:pPr>
        <w:ind w:firstLine="706"/>
        <w:jc w:val="both"/>
        <w:rPr>
          <w:rFonts w:ascii="GHEA Grapalat" w:hAnsi="GHEA Grapalat" w:cs="Sylfaen"/>
          <w:sz w:val="16"/>
          <w:szCs w:val="16"/>
          <w:lang w:val="hy-AM"/>
        </w:rPr>
      </w:pPr>
      <w:r w:rsidRPr="00DA0244">
        <w:rPr>
          <w:rFonts w:ascii="GHEA Grapalat" w:hAnsi="GHEA Grapalat" w:cs="Sylfaen"/>
          <w:sz w:val="16"/>
          <w:szCs w:val="16"/>
          <w:lang w:val="af-ZA"/>
        </w:rPr>
        <w:t>7.</w:t>
      </w:r>
      <w:r w:rsidRPr="00DA0244">
        <w:rPr>
          <w:rFonts w:ascii="GHEA Grapalat" w:hAnsi="GHEA Grapalat" w:cs="Sylfaen"/>
          <w:sz w:val="16"/>
          <w:szCs w:val="16"/>
          <w:lang w:val="hy-AM"/>
        </w:rPr>
        <w:t>1</w:t>
      </w:r>
      <w:r w:rsidRPr="00DA0244">
        <w:rPr>
          <w:rFonts w:ascii="GHEA Grapalat" w:hAnsi="GHEA Grapalat" w:cs="Sylfaen"/>
          <w:sz w:val="16"/>
          <w:szCs w:val="16"/>
          <w:lang w:val="af-ZA"/>
        </w:rPr>
        <w:t xml:space="preserve">3 </w:t>
      </w:r>
      <w:r w:rsidRPr="00DA0244">
        <w:rPr>
          <w:rFonts w:ascii="GHEA Grapalat" w:hAnsi="GHEA Grapalat" w:cs="Sylfaen"/>
          <w:sz w:val="16"/>
          <w:szCs w:val="16"/>
        </w:rPr>
        <w:t>Կոմիտեն</w:t>
      </w:r>
      <w:r w:rsidRPr="00DA0244">
        <w:rPr>
          <w:rFonts w:ascii="GHEA Grapalat" w:hAnsi="GHEA Grapalat" w:cs="Sylfaen"/>
          <w:sz w:val="16"/>
          <w:szCs w:val="16"/>
          <w:lang w:val="af-ZA"/>
        </w:rPr>
        <w:t xml:space="preserve"> </w:t>
      </w:r>
      <w:r w:rsidRPr="00DA0244">
        <w:rPr>
          <w:rFonts w:ascii="GHEA Grapalat" w:hAnsi="GHEA Grapalat" w:cs="Sylfaen"/>
          <w:sz w:val="16"/>
          <w:szCs w:val="16"/>
        </w:rPr>
        <w:t>սույն</w:t>
      </w:r>
      <w:r w:rsidRPr="00DA0244">
        <w:rPr>
          <w:rFonts w:ascii="GHEA Grapalat" w:hAnsi="GHEA Grapalat" w:cs="Sylfaen"/>
          <w:sz w:val="16"/>
          <w:szCs w:val="16"/>
          <w:lang w:val="af-ZA"/>
        </w:rPr>
        <w:t xml:space="preserve"> </w:t>
      </w:r>
      <w:r w:rsidRPr="00DA0244">
        <w:rPr>
          <w:rFonts w:ascii="GHEA Grapalat" w:hAnsi="GHEA Grapalat" w:cs="Sylfaen"/>
          <w:sz w:val="16"/>
          <w:szCs w:val="16"/>
        </w:rPr>
        <w:t>հրավերի</w:t>
      </w:r>
      <w:r w:rsidRPr="00DA0244">
        <w:rPr>
          <w:rFonts w:ascii="GHEA Grapalat" w:hAnsi="GHEA Grapalat" w:cs="Sylfaen"/>
          <w:sz w:val="16"/>
          <w:szCs w:val="16"/>
          <w:lang w:val="af-ZA"/>
        </w:rPr>
        <w:t xml:space="preserve"> 1-ին մասի 7.</w:t>
      </w:r>
      <w:r w:rsidRPr="00DA0244">
        <w:rPr>
          <w:rFonts w:ascii="GHEA Grapalat" w:hAnsi="GHEA Grapalat" w:cs="Sylfaen"/>
          <w:sz w:val="16"/>
          <w:szCs w:val="16"/>
          <w:lang w:val="hy-AM"/>
        </w:rPr>
        <w:t>1</w:t>
      </w:r>
      <w:r w:rsidRPr="00DA0244">
        <w:rPr>
          <w:rFonts w:ascii="GHEA Grapalat" w:hAnsi="GHEA Grapalat" w:cs="Sylfaen"/>
          <w:sz w:val="16"/>
          <w:szCs w:val="16"/>
          <w:lang w:val="af-ZA"/>
        </w:rPr>
        <w:t xml:space="preserve">2 </w:t>
      </w:r>
      <w:r w:rsidRPr="00DA0244">
        <w:rPr>
          <w:rFonts w:ascii="GHEA Grapalat" w:hAnsi="GHEA Grapalat" w:cs="Sylfaen"/>
          <w:sz w:val="16"/>
          <w:szCs w:val="16"/>
        </w:rPr>
        <w:t>կետի</w:t>
      </w:r>
      <w:r w:rsidRPr="00DA0244">
        <w:rPr>
          <w:rFonts w:ascii="GHEA Grapalat" w:hAnsi="GHEA Grapalat" w:cs="Sylfaen"/>
          <w:sz w:val="16"/>
          <w:szCs w:val="16"/>
          <w:lang w:val="af-ZA"/>
        </w:rPr>
        <w:t xml:space="preserve"> 3-րդ </w:t>
      </w:r>
      <w:r w:rsidRPr="00DA0244">
        <w:rPr>
          <w:rFonts w:ascii="GHEA Grapalat" w:hAnsi="GHEA Grapalat" w:cs="Sylfaen"/>
          <w:sz w:val="16"/>
          <w:szCs w:val="16"/>
        </w:rPr>
        <w:t>ենթակետով</w:t>
      </w:r>
      <w:r w:rsidRPr="00DA0244">
        <w:rPr>
          <w:rFonts w:ascii="GHEA Grapalat" w:hAnsi="GHEA Grapalat" w:cs="Sylfaen"/>
          <w:sz w:val="16"/>
          <w:szCs w:val="16"/>
          <w:lang w:val="af-ZA"/>
        </w:rPr>
        <w:t xml:space="preserve"> </w:t>
      </w:r>
      <w:r w:rsidRPr="00DA0244">
        <w:rPr>
          <w:rFonts w:ascii="GHEA Grapalat" w:hAnsi="GHEA Grapalat" w:cs="Sylfaen"/>
          <w:sz w:val="16"/>
          <w:szCs w:val="16"/>
        </w:rPr>
        <w:t>նախատեսված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հարցումն</w:t>
      </w:r>
      <w:r w:rsidRPr="00DA0244">
        <w:rPr>
          <w:rFonts w:ascii="GHEA Grapalat" w:hAnsi="GHEA Grapalat" w:cs="Sylfaen"/>
          <w:sz w:val="16"/>
          <w:szCs w:val="16"/>
          <w:lang w:val="af-ZA"/>
        </w:rPr>
        <w:t xml:space="preserve"> </w:t>
      </w:r>
      <w:r w:rsidRPr="00DA0244">
        <w:rPr>
          <w:rFonts w:ascii="GHEA Grapalat" w:hAnsi="GHEA Grapalat" w:cs="Sylfaen"/>
          <w:sz w:val="16"/>
          <w:szCs w:val="16"/>
        </w:rPr>
        <w:t>ստանալու</w:t>
      </w:r>
      <w:r w:rsidRPr="00DA0244">
        <w:rPr>
          <w:rFonts w:ascii="GHEA Grapalat" w:hAnsi="GHEA Grapalat" w:cs="Sylfaen"/>
          <w:sz w:val="16"/>
          <w:szCs w:val="16"/>
          <w:lang w:val="af-ZA"/>
        </w:rPr>
        <w:t xml:space="preserve"> </w:t>
      </w:r>
      <w:r w:rsidRPr="00DA0244">
        <w:rPr>
          <w:rFonts w:ascii="GHEA Grapalat" w:hAnsi="GHEA Grapalat" w:cs="Sylfaen"/>
          <w:sz w:val="16"/>
          <w:szCs w:val="16"/>
        </w:rPr>
        <w:t>օրվանից</w:t>
      </w:r>
      <w:r w:rsidRPr="00DA0244">
        <w:rPr>
          <w:rFonts w:ascii="GHEA Grapalat" w:hAnsi="GHEA Grapalat" w:cs="Sylfaen"/>
          <w:sz w:val="16"/>
          <w:szCs w:val="16"/>
          <w:lang w:val="af-ZA"/>
        </w:rPr>
        <w:t xml:space="preserve"> </w:t>
      </w:r>
      <w:r w:rsidRPr="00DA0244">
        <w:rPr>
          <w:rFonts w:ascii="GHEA Grapalat" w:hAnsi="GHEA Grapalat" w:cs="Sylfaen"/>
          <w:sz w:val="16"/>
          <w:szCs w:val="16"/>
        </w:rPr>
        <w:t>երեք</w:t>
      </w:r>
      <w:r w:rsidRPr="00DA0244">
        <w:rPr>
          <w:rFonts w:ascii="GHEA Grapalat" w:hAnsi="GHEA Grapalat" w:cs="Sylfaen"/>
          <w:sz w:val="16"/>
          <w:szCs w:val="16"/>
          <w:lang w:val="af-ZA"/>
        </w:rPr>
        <w:t xml:space="preserve"> </w:t>
      </w:r>
      <w:r w:rsidRPr="00DA0244">
        <w:rPr>
          <w:rFonts w:ascii="GHEA Grapalat" w:hAnsi="GHEA Grapalat" w:cs="Sylfaen"/>
          <w:sz w:val="16"/>
          <w:szCs w:val="16"/>
        </w:rPr>
        <w:t>աշխատանքային</w:t>
      </w:r>
      <w:r w:rsidRPr="00DA0244">
        <w:rPr>
          <w:rFonts w:ascii="GHEA Grapalat" w:hAnsi="GHEA Grapalat" w:cs="Sylfaen"/>
          <w:sz w:val="16"/>
          <w:szCs w:val="16"/>
          <w:lang w:val="af-ZA"/>
        </w:rPr>
        <w:t xml:space="preserve"> </w:t>
      </w:r>
      <w:r w:rsidRPr="00DA0244">
        <w:rPr>
          <w:rFonts w:ascii="GHEA Grapalat" w:hAnsi="GHEA Grapalat" w:cs="Sylfaen"/>
          <w:sz w:val="16"/>
          <w:szCs w:val="16"/>
        </w:rPr>
        <w:t>օրվա</w:t>
      </w:r>
      <w:r w:rsidRPr="00DA0244">
        <w:rPr>
          <w:rFonts w:ascii="GHEA Grapalat" w:hAnsi="GHEA Grapalat" w:cs="Sylfaen"/>
          <w:sz w:val="16"/>
          <w:szCs w:val="16"/>
          <w:lang w:val="af-ZA"/>
        </w:rPr>
        <w:t xml:space="preserve"> </w:t>
      </w:r>
      <w:r w:rsidRPr="00DA0244">
        <w:rPr>
          <w:rFonts w:ascii="GHEA Grapalat" w:hAnsi="GHEA Grapalat" w:cs="Sylfaen"/>
          <w:sz w:val="16"/>
          <w:szCs w:val="16"/>
        </w:rPr>
        <w:t>ընթացքում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էլեկտրոնային</w:t>
      </w:r>
      <w:r w:rsidRPr="00DA0244">
        <w:rPr>
          <w:rFonts w:ascii="GHEA Grapalat" w:hAnsi="GHEA Grapalat" w:cs="Sylfaen"/>
          <w:sz w:val="16"/>
          <w:szCs w:val="16"/>
          <w:lang w:val="af-ZA"/>
        </w:rPr>
        <w:t xml:space="preserve"> </w:t>
      </w:r>
      <w:r w:rsidRPr="00DA0244">
        <w:rPr>
          <w:rFonts w:ascii="GHEA Grapalat" w:hAnsi="GHEA Grapalat" w:cs="Sylfaen"/>
          <w:sz w:val="16"/>
          <w:szCs w:val="16"/>
        </w:rPr>
        <w:t>փոստի</w:t>
      </w:r>
      <w:r w:rsidRPr="00DA0244">
        <w:rPr>
          <w:rFonts w:ascii="GHEA Grapalat" w:hAnsi="GHEA Grapalat" w:cs="Sylfaen"/>
          <w:sz w:val="16"/>
          <w:szCs w:val="16"/>
          <w:lang w:val="af-ZA"/>
        </w:rPr>
        <w:t xml:space="preserve"> </w:t>
      </w:r>
      <w:r w:rsidRPr="00DA0244">
        <w:rPr>
          <w:rFonts w:ascii="GHEA Grapalat" w:hAnsi="GHEA Grapalat" w:cs="Sylfaen"/>
          <w:sz w:val="16"/>
          <w:szCs w:val="16"/>
        </w:rPr>
        <w:t>միջոցով</w:t>
      </w:r>
      <w:r w:rsidRPr="00DA0244">
        <w:rPr>
          <w:rFonts w:ascii="GHEA Grapalat" w:hAnsi="GHEA Grapalat" w:cs="Sylfaen"/>
          <w:sz w:val="16"/>
          <w:szCs w:val="16"/>
          <w:lang w:val="af-ZA"/>
        </w:rPr>
        <w:t xml:space="preserve"> պ</w:t>
      </w:r>
      <w:r w:rsidRPr="00DA0244">
        <w:rPr>
          <w:rFonts w:ascii="GHEA Grapalat" w:hAnsi="GHEA Grapalat" w:cs="Sylfaen"/>
          <w:sz w:val="16"/>
          <w:szCs w:val="16"/>
        </w:rPr>
        <w:t>ատվիրատուին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տրամա</w:t>
      </w:r>
      <w:r w:rsidRPr="00DA0244">
        <w:rPr>
          <w:rFonts w:ascii="GHEA Grapalat" w:hAnsi="GHEA Grapalat" w:cs="Sylfaen"/>
          <w:sz w:val="16"/>
          <w:szCs w:val="16"/>
          <w:lang w:val="af-ZA"/>
        </w:rPr>
        <w:softHyphen/>
      </w:r>
      <w:r w:rsidRPr="00DA0244">
        <w:rPr>
          <w:rFonts w:ascii="GHEA Grapalat" w:hAnsi="GHEA Grapalat" w:cs="Sylfaen"/>
          <w:sz w:val="16"/>
          <w:szCs w:val="16"/>
        </w:rPr>
        <w:t>դրում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է</w:t>
      </w:r>
      <w:r w:rsidRPr="00DA0244">
        <w:rPr>
          <w:rFonts w:ascii="GHEA Grapalat" w:hAnsi="GHEA Grapalat" w:cs="Sylfaen"/>
          <w:sz w:val="16"/>
          <w:szCs w:val="16"/>
          <w:lang w:val="af-ZA"/>
        </w:rPr>
        <w:t xml:space="preserve"> </w:t>
      </w:r>
      <w:r w:rsidRPr="00DA0244">
        <w:rPr>
          <w:rFonts w:ascii="GHEA Grapalat" w:hAnsi="GHEA Grapalat" w:cs="Sylfaen"/>
          <w:sz w:val="16"/>
          <w:szCs w:val="16"/>
        </w:rPr>
        <w:t>հարցման</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մասին</w:t>
      </w:r>
      <w:r w:rsidRPr="00DA0244">
        <w:rPr>
          <w:rFonts w:ascii="GHEA Grapalat" w:hAnsi="GHEA Grapalat" w:cs="Sylfaen"/>
          <w:sz w:val="16"/>
          <w:szCs w:val="16"/>
          <w:lang w:val="af-ZA"/>
        </w:rPr>
        <w:t xml:space="preserve"> սույն հրավերի 6-րդ հավելվածով նախատեսված ձևին համապատասխան տեղեկատվություն: </w:t>
      </w:r>
      <w:r w:rsidRPr="00DA0244">
        <w:rPr>
          <w:rFonts w:ascii="GHEA Grapalat" w:hAnsi="GHEA Grapalat" w:cs="Sylfaen"/>
          <w:sz w:val="16"/>
          <w:szCs w:val="16"/>
        </w:rPr>
        <w:t>Սույն</w:t>
      </w:r>
      <w:r w:rsidRPr="00DA0244">
        <w:rPr>
          <w:rFonts w:ascii="GHEA Grapalat" w:hAnsi="GHEA Grapalat" w:cs="Sylfaen"/>
          <w:sz w:val="16"/>
          <w:szCs w:val="16"/>
          <w:lang w:val="af-ZA"/>
        </w:rPr>
        <w:t xml:space="preserve"> </w:t>
      </w:r>
      <w:r w:rsidRPr="00DA0244">
        <w:rPr>
          <w:rFonts w:ascii="GHEA Grapalat" w:hAnsi="GHEA Grapalat" w:cs="Sylfaen"/>
          <w:sz w:val="16"/>
          <w:szCs w:val="16"/>
        </w:rPr>
        <w:t>կետով</w:t>
      </w:r>
      <w:r w:rsidRPr="00DA0244">
        <w:rPr>
          <w:rFonts w:ascii="GHEA Grapalat" w:hAnsi="GHEA Grapalat" w:cs="Sylfaen"/>
          <w:sz w:val="16"/>
          <w:szCs w:val="16"/>
          <w:lang w:val="af-ZA"/>
        </w:rPr>
        <w:t xml:space="preserve"> </w:t>
      </w:r>
      <w:r w:rsidRPr="00DA0244">
        <w:rPr>
          <w:rFonts w:ascii="GHEA Grapalat" w:hAnsi="GHEA Grapalat" w:cs="Sylfaen"/>
          <w:sz w:val="16"/>
          <w:szCs w:val="16"/>
        </w:rPr>
        <w:t>սահմանված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ժամկետում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կոմիտեից</w:t>
      </w:r>
      <w:r w:rsidRPr="00DA0244">
        <w:rPr>
          <w:rFonts w:ascii="GHEA Grapalat" w:hAnsi="GHEA Grapalat" w:cs="Sylfaen"/>
          <w:sz w:val="16"/>
          <w:szCs w:val="16"/>
          <w:lang w:val="af-ZA"/>
        </w:rPr>
        <w:t xml:space="preserve"> </w:t>
      </w:r>
      <w:r w:rsidRPr="00DA0244">
        <w:rPr>
          <w:rFonts w:ascii="GHEA Grapalat" w:hAnsi="GHEA Grapalat" w:cs="Sylfaen"/>
          <w:sz w:val="16"/>
          <w:szCs w:val="16"/>
        </w:rPr>
        <w:t>տեղեկատվության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rPr>
        <w:t>չստացման</w:t>
      </w:r>
      <w:r w:rsidRPr="00DA0244">
        <w:rPr>
          <w:rFonts w:ascii="GHEA Grapalat" w:hAnsi="GHEA Grapalat" w:cs="Sylfaen"/>
          <w:sz w:val="16"/>
          <w:szCs w:val="16"/>
          <w:lang w:val="af-ZA"/>
        </w:rPr>
        <w:t xml:space="preserve"> </w:t>
      </w:r>
      <w:r w:rsidRPr="00DA0244">
        <w:rPr>
          <w:rFonts w:ascii="GHEA Grapalat" w:hAnsi="GHEA Grapalat" w:cs="Sylfaen"/>
          <w:sz w:val="16"/>
          <w:szCs w:val="16"/>
        </w:rPr>
        <w:t>դեպքում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մասնակցի</w:t>
      </w:r>
      <w:r w:rsidRPr="00DA0244">
        <w:rPr>
          <w:rFonts w:ascii="GHEA Grapalat" w:hAnsi="GHEA Grapalat" w:cs="Sylfaen"/>
          <w:sz w:val="16"/>
          <w:szCs w:val="16"/>
          <w:lang w:val="af-ZA"/>
        </w:rPr>
        <w:t xml:space="preserve"> </w:t>
      </w:r>
      <w:r w:rsidRPr="00DA0244">
        <w:rPr>
          <w:rFonts w:ascii="GHEA Grapalat" w:hAnsi="GHEA Grapalat" w:cs="Sylfaen"/>
          <w:sz w:val="16"/>
          <w:szCs w:val="16"/>
        </w:rPr>
        <w:t>ներկայացրած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հայտարարությունները</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համարվում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են</w:t>
      </w:r>
      <w:r w:rsidRPr="00DA0244">
        <w:rPr>
          <w:rFonts w:ascii="GHEA Grapalat" w:hAnsi="GHEA Grapalat" w:cs="Sylfaen"/>
          <w:sz w:val="16"/>
          <w:szCs w:val="16"/>
          <w:lang w:val="af-ZA"/>
        </w:rPr>
        <w:t xml:space="preserve"> </w:t>
      </w:r>
      <w:r w:rsidRPr="00DA0244">
        <w:rPr>
          <w:rFonts w:ascii="GHEA Grapalat" w:hAnsi="GHEA Grapalat" w:cs="Sylfaen"/>
          <w:sz w:val="16"/>
          <w:szCs w:val="16"/>
        </w:rPr>
        <w:t>իրականությանը</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համապատասխանող</w:t>
      </w:r>
      <w:r w:rsidRPr="00DA0244">
        <w:rPr>
          <w:rFonts w:ascii="GHEA Grapalat" w:hAnsi="GHEA Grapalat" w:cs="Sylfaen"/>
          <w:sz w:val="16"/>
          <w:szCs w:val="16"/>
          <w:lang w:val="af-ZA"/>
        </w:rPr>
        <w:t xml:space="preserve">: </w:t>
      </w:r>
    </w:p>
    <w:p w:rsidR="00203F6B" w:rsidRPr="00DA0244" w:rsidRDefault="00203F6B" w:rsidP="00203F6B">
      <w:pPr>
        <w:ind w:firstLine="375"/>
        <w:jc w:val="both"/>
        <w:rPr>
          <w:rFonts w:ascii="GHEA Grapalat" w:hAnsi="GHEA Grapalat" w:cs="Sylfaen"/>
          <w:sz w:val="16"/>
          <w:szCs w:val="16"/>
          <w:lang w:val="af-ZA"/>
        </w:rPr>
      </w:pPr>
      <w:r w:rsidRPr="00DA0244">
        <w:rPr>
          <w:rFonts w:ascii="GHEA Grapalat" w:hAnsi="GHEA Grapalat"/>
          <w:sz w:val="16"/>
          <w:szCs w:val="16"/>
          <w:lang w:val="af-ZA"/>
        </w:rPr>
        <w:tab/>
      </w:r>
      <w:r w:rsidRPr="00DA0244">
        <w:rPr>
          <w:rFonts w:ascii="GHEA Grapalat" w:hAnsi="GHEA Grapalat" w:cs="Sylfaen"/>
          <w:sz w:val="16"/>
          <w:szCs w:val="16"/>
          <w:lang w:val="af-ZA"/>
        </w:rPr>
        <w:t xml:space="preserve">7.14 </w:t>
      </w:r>
      <w:r w:rsidRPr="00DA0244">
        <w:rPr>
          <w:rFonts w:ascii="GHEA Grapalat" w:hAnsi="GHEA Grapalat" w:cs="Sylfaen"/>
          <w:sz w:val="16"/>
          <w:szCs w:val="16"/>
        </w:rPr>
        <w:t>Օրենքի</w:t>
      </w:r>
      <w:r w:rsidRPr="00DA0244">
        <w:rPr>
          <w:rFonts w:ascii="GHEA Grapalat" w:hAnsi="GHEA Grapalat" w:cs="Sylfaen"/>
          <w:sz w:val="16"/>
          <w:szCs w:val="16"/>
          <w:lang w:val="af-ZA"/>
        </w:rPr>
        <w:t xml:space="preserve"> 6-</w:t>
      </w:r>
      <w:r w:rsidRPr="00DA0244">
        <w:rPr>
          <w:rFonts w:ascii="GHEA Grapalat" w:hAnsi="GHEA Grapalat" w:cs="Sylfaen"/>
          <w:sz w:val="16"/>
          <w:szCs w:val="16"/>
        </w:rPr>
        <w:t>րդ</w:t>
      </w:r>
      <w:r w:rsidRPr="00DA0244">
        <w:rPr>
          <w:rFonts w:ascii="GHEA Grapalat" w:hAnsi="GHEA Grapalat" w:cs="Sylfaen"/>
          <w:sz w:val="16"/>
          <w:szCs w:val="16"/>
          <w:lang w:val="af-ZA"/>
        </w:rPr>
        <w:t xml:space="preserve"> </w:t>
      </w:r>
      <w:r w:rsidRPr="00DA0244">
        <w:rPr>
          <w:rFonts w:ascii="GHEA Grapalat" w:hAnsi="GHEA Grapalat" w:cs="Sylfaen"/>
          <w:sz w:val="16"/>
          <w:szCs w:val="16"/>
        </w:rPr>
        <w:t>հոդվածի</w:t>
      </w:r>
      <w:r w:rsidRPr="00DA0244">
        <w:rPr>
          <w:rFonts w:ascii="GHEA Grapalat" w:hAnsi="GHEA Grapalat" w:cs="Sylfaen"/>
          <w:sz w:val="16"/>
          <w:szCs w:val="16"/>
          <w:lang w:val="af-ZA"/>
        </w:rPr>
        <w:t xml:space="preserve"> 1-</w:t>
      </w:r>
      <w:r w:rsidRPr="00DA0244">
        <w:rPr>
          <w:rFonts w:ascii="GHEA Grapalat" w:hAnsi="GHEA Grapalat" w:cs="Sylfaen"/>
          <w:sz w:val="16"/>
          <w:szCs w:val="16"/>
        </w:rPr>
        <w:t>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մասի</w:t>
      </w:r>
      <w:r w:rsidRPr="00DA0244">
        <w:rPr>
          <w:rFonts w:ascii="GHEA Grapalat" w:hAnsi="GHEA Grapalat" w:cs="Sylfaen"/>
          <w:sz w:val="16"/>
          <w:szCs w:val="16"/>
          <w:lang w:val="af-ZA"/>
        </w:rPr>
        <w:t xml:space="preserve"> 6-</w:t>
      </w:r>
      <w:r w:rsidRPr="00DA0244">
        <w:rPr>
          <w:rFonts w:ascii="GHEA Grapalat" w:hAnsi="GHEA Grapalat" w:cs="Sylfaen"/>
          <w:sz w:val="16"/>
          <w:szCs w:val="16"/>
        </w:rPr>
        <w:t>րդ</w:t>
      </w:r>
      <w:r w:rsidRPr="00DA0244">
        <w:rPr>
          <w:rFonts w:ascii="GHEA Grapalat" w:hAnsi="GHEA Grapalat" w:cs="Sylfaen"/>
          <w:sz w:val="16"/>
          <w:szCs w:val="16"/>
          <w:lang w:val="af-ZA"/>
        </w:rPr>
        <w:t xml:space="preserve"> </w:t>
      </w:r>
      <w:r w:rsidRPr="00DA0244">
        <w:rPr>
          <w:rFonts w:ascii="GHEA Grapalat" w:hAnsi="GHEA Grapalat" w:cs="Sylfaen"/>
          <w:sz w:val="16"/>
          <w:szCs w:val="16"/>
        </w:rPr>
        <w:t>կետով</w:t>
      </w:r>
      <w:r w:rsidRPr="00DA0244">
        <w:rPr>
          <w:rFonts w:ascii="GHEA Grapalat" w:hAnsi="GHEA Grapalat" w:cs="Sylfaen"/>
          <w:sz w:val="16"/>
          <w:szCs w:val="16"/>
          <w:lang w:val="af-ZA"/>
        </w:rPr>
        <w:t xml:space="preserve"> </w:t>
      </w:r>
      <w:r w:rsidRPr="00DA0244">
        <w:rPr>
          <w:rFonts w:ascii="GHEA Grapalat" w:hAnsi="GHEA Grapalat" w:cs="Sylfaen"/>
          <w:sz w:val="16"/>
          <w:szCs w:val="16"/>
        </w:rPr>
        <w:t>նախատեսված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հիմքերն</w:t>
      </w:r>
      <w:r w:rsidRPr="00DA0244">
        <w:rPr>
          <w:rFonts w:ascii="GHEA Grapalat" w:hAnsi="GHEA Grapalat" w:cs="Sylfaen"/>
          <w:sz w:val="16"/>
          <w:szCs w:val="16"/>
          <w:lang w:val="af-ZA"/>
        </w:rPr>
        <w:t xml:space="preserve"> </w:t>
      </w:r>
      <w:r w:rsidRPr="00DA0244">
        <w:rPr>
          <w:rFonts w:ascii="GHEA Grapalat" w:hAnsi="GHEA Grapalat" w:cs="Sylfaen"/>
          <w:sz w:val="16"/>
          <w:szCs w:val="16"/>
        </w:rPr>
        <w:t>ի</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հայտ</w:t>
      </w:r>
      <w:r w:rsidRPr="00DA0244">
        <w:rPr>
          <w:rFonts w:ascii="GHEA Grapalat" w:hAnsi="GHEA Grapalat" w:cs="Sylfaen"/>
          <w:sz w:val="16"/>
          <w:szCs w:val="16"/>
          <w:lang w:val="af-ZA"/>
        </w:rPr>
        <w:t xml:space="preserve"> </w:t>
      </w:r>
      <w:r w:rsidRPr="00DA0244">
        <w:rPr>
          <w:rFonts w:ascii="GHEA Grapalat" w:hAnsi="GHEA Grapalat" w:cs="Sylfaen"/>
          <w:sz w:val="16"/>
          <w:szCs w:val="16"/>
        </w:rPr>
        <w:t>գալու</w:t>
      </w:r>
      <w:r w:rsidRPr="00DA0244">
        <w:rPr>
          <w:rFonts w:ascii="GHEA Grapalat" w:hAnsi="GHEA Grapalat" w:cs="Sylfaen"/>
          <w:sz w:val="16"/>
          <w:szCs w:val="16"/>
          <w:lang w:val="af-ZA"/>
        </w:rPr>
        <w:t xml:space="preserve"> </w:t>
      </w:r>
      <w:r w:rsidRPr="00DA0244">
        <w:rPr>
          <w:rFonts w:ascii="GHEA Grapalat" w:hAnsi="GHEA Grapalat" w:cs="Sylfaen"/>
          <w:sz w:val="16"/>
          <w:szCs w:val="16"/>
        </w:rPr>
        <w:t>օրվան</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հաջորդող</w:t>
      </w:r>
      <w:r w:rsidRPr="00DA0244">
        <w:rPr>
          <w:rFonts w:ascii="GHEA Grapalat" w:hAnsi="GHEA Grapalat" w:cs="Sylfaen"/>
          <w:sz w:val="16"/>
          <w:szCs w:val="16"/>
          <w:lang w:val="af-ZA"/>
        </w:rPr>
        <w:t xml:space="preserve"> </w:t>
      </w:r>
      <w:r w:rsidRPr="00DA0244">
        <w:rPr>
          <w:rFonts w:ascii="GHEA Grapalat" w:hAnsi="GHEA Grapalat" w:cs="Sylfaen"/>
          <w:sz w:val="16"/>
          <w:szCs w:val="16"/>
        </w:rPr>
        <w:t>հինգ</w:t>
      </w:r>
      <w:r w:rsidRPr="00DA0244">
        <w:rPr>
          <w:rFonts w:ascii="GHEA Grapalat" w:hAnsi="GHEA Grapalat" w:cs="Sylfaen"/>
          <w:sz w:val="16"/>
          <w:szCs w:val="16"/>
          <w:lang w:val="af-ZA"/>
        </w:rPr>
        <w:t xml:space="preserve"> </w:t>
      </w:r>
      <w:r w:rsidRPr="00DA0244">
        <w:rPr>
          <w:rFonts w:ascii="GHEA Grapalat" w:hAnsi="GHEA Grapalat" w:cs="Sylfaen"/>
          <w:sz w:val="16"/>
          <w:szCs w:val="16"/>
        </w:rPr>
        <w:t>աշխատանքային</w:t>
      </w:r>
      <w:r w:rsidRPr="00DA0244">
        <w:rPr>
          <w:rFonts w:ascii="GHEA Grapalat" w:hAnsi="GHEA Grapalat" w:cs="Sylfaen"/>
          <w:sz w:val="16"/>
          <w:szCs w:val="16"/>
          <w:lang w:val="af-ZA"/>
        </w:rPr>
        <w:t xml:space="preserve"> </w:t>
      </w:r>
      <w:r w:rsidRPr="00DA0244">
        <w:rPr>
          <w:rFonts w:ascii="GHEA Grapalat" w:hAnsi="GHEA Grapalat" w:cs="Sylfaen"/>
          <w:sz w:val="16"/>
          <w:szCs w:val="16"/>
        </w:rPr>
        <w:t>օրվա</w:t>
      </w:r>
      <w:r w:rsidRPr="00DA0244">
        <w:rPr>
          <w:rFonts w:ascii="GHEA Grapalat" w:hAnsi="GHEA Grapalat" w:cs="Sylfaen"/>
          <w:sz w:val="16"/>
          <w:szCs w:val="16"/>
          <w:lang w:val="af-ZA"/>
        </w:rPr>
        <w:t xml:space="preserve"> </w:t>
      </w:r>
      <w:r w:rsidRPr="00DA0244">
        <w:rPr>
          <w:rFonts w:ascii="GHEA Grapalat" w:hAnsi="GHEA Grapalat" w:cs="Sylfaen"/>
          <w:sz w:val="16"/>
          <w:szCs w:val="16"/>
        </w:rPr>
        <w:t>ընթացքում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պատվիրատուն</w:t>
      </w:r>
      <w:r w:rsidRPr="00DA0244">
        <w:rPr>
          <w:rFonts w:ascii="GHEA Grapalat" w:hAnsi="GHEA Grapalat" w:cs="Sylfaen"/>
          <w:sz w:val="16"/>
          <w:szCs w:val="16"/>
          <w:lang w:val="af-ZA"/>
        </w:rPr>
        <w:t xml:space="preserve"> </w:t>
      </w:r>
      <w:r w:rsidRPr="00DA0244">
        <w:rPr>
          <w:rFonts w:ascii="GHEA Grapalat" w:hAnsi="GHEA Grapalat" w:cs="Sylfaen"/>
          <w:sz w:val="16"/>
          <w:szCs w:val="16"/>
        </w:rPr>
        <w:t>տվյալ</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մասնակցի</w:t>
      </w:r>
      <w:r w:rsidRPr="00DA0244">
        <w:rPr>
          <w:rFonts w:ascii="GHEA Grapalat" w:hAnsi="GHEA Grapalat" w:cs="Sylfaen"/>
          <w:sz w:val="16"/>
          <w:szCs w:val="16"/>
          <w:lang w:val="af-ZA"/>
        </w:rPr>
        <w:t xml:space="preserve"> </w:t>
      </w:r>
      <w:r w:rsidRPr="00DA0244">
        <w:rPr>
          <w:rFonts w:ascii="GHEA Grapalat" w:hAnsi="GHEA Grapalat" w:cs="Sylfaen"/>
          <w:sz w:val="16"/>
          <w:szCs w:val="16"/>
        </w:rPr>
        <w:t>տվյալները</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համապատասխան</w:t>
      </w:r>
      <w:r w:rsidRPr="00DA0244">
        <w:rPr>
          <w:rFonts w:ascii="GHEA Grapalat" w:hAnsi="GHEA Grapalat" w:cs="Sylfaen"/>
          <w:sz w:val="16"/>
          <w:szCs w:val="16"/>
          <w:lang w:val="af-ZA"/>
        </w:rPr>
        <w:t xml:space="preserve"> </w:t>
      </w:r>
      <w:r w:rsidRPr="00DA0244">
        <w:rPr>
          <w:rFonts w:ascii="GHEA Grapalat" w:hAnsi="GHEA Grapalat" w:cs="Sylfaen"/>
          <w:sz w:val="16"/>
          <w:szCs w:val="16"/>
        </w:rPr>
        <w:t>հիմքերով</w:t>
      </w:r>
      <w:r w:rsidRPr="00DA0244">
        <w:rPr>
          <w:rFonts w:ascii="GHEA Grapalat" w:hAnsi="GHEA Grapalat" w:cs="Sylfaen"/>
          <w:sz w:val="16"/>
          <w:szCs w:val="16"/>
          <w:lang w:val="af-ZA"/>
        </w:rPr>
        <w:t xml:space="preserve">, </w:t>
      </w:r>
      <w:r w:rsidRPr="00DA0244">
        <w:rPr>
          <w:rFonts w:ascii="GHEA Grapalat" w:hAnsi="GHEA Grapalat" w:cs="Sylfaen"/>
          <w:sz w:val="16"/>
          <w:szCs w:val="16"/>
        </w:rPr>
        <w:t>գրավոր</w:t>
      </w:r>
      <w:r w:rsidRPr="00DA0244">
        <w:rPr>
          <w:rFonts w:ascii="GHEA Grapalat" w:hAnsi="GHEA Grapalat" w:cs="Sylfaen"/>
          <w:sz w:val="16"/>
          <w:szCs w:val="16"/>
          <w:lang w:val="af-ZA"/>
        </w:rPr>
        <w:t xml:space="preserve"> </w:t>
      </w:r>
      <w:r w:rsidRPr="00DA0244">
        <w:rPr>
          <w:rFonts w:ascii="GHEA Grapalat" w:hAnsi="GHEA Grapalat" w:cs="Sylfaen"/>
          <w:sz w:val="16"/>
          <w:szCs w:val="16"/>
        </w:rPr>
        <w:t>ուղարկում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է</w:t>
      </w:r>
      <w:r w:rsidRPr="00DA0244">
        <w:rPr>
          <w:rFonts w:ascii="GHEA Grapalat" w:hAnsi="GHEA Grapalat" w:cs="Sylfaen"/>
          <w:sz w:val="16"/>
          <w:szCs w:val="16"/>
          <w:lang w:val="af-ZA"/>
        </w:rPr>
        <w:t xml:space="preserve"> </w:t>
      </w:r>
      <w:r w:rsidRPr="00DA0244">
        <w:rPr>
          <w:rFonts w:ascii="GHEA Grapalat" w:hAnsi="GHEA Grapalat" w:cs="Sylfaen"/>
          <w:sz w:val="16"/>
          <w:szCs w:val="16"/>
        </w:rPr>
        <w:t>լիազորված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մարմին</w:t>
      </w:r>
      <w:r w:rsidRPr="00DA0244">
        <w:rPr>
          <w:rFonts w:ascii="GHEA Grapalat" w:hAnsi="GHEA Grapalat" w:cs="Sylfaen"/>
          <w:sz w:val="16"/>
          <w:szCs w:val="16"/>
          <w:lang w:val="hy-AM"/>
        </w:rPr>
        <w:t xml:space="preserve">, </w:t>
      </w:r>
      <w:r w:rsidRPr="00DA0244">
        <w:rPr>
          <w:rFonts w:ascii="GHEA Grapalat" w:hAnsi="GHEA Grapalat" w:cs="Sylfaen"/>
          <w:sz w:val="16"/>
          <w:szCs w:val="16"/>
        </w:rPr>
        <w:t>որը</w:t>
      </w:r>
      <w:r w:rsidRPr="00DA0244">
        <w:rPr>
          <w:rFonts w:ascii="GHEA Grapalat" w:hAnsi="GHEA Grapalat" w:cs="Sylfaen"/>
          <w:sz w:val="16"/>
          <w:szCs w:val="16"/>
          <w:lang w:val="af-ZA"/>
        </w:rPr>
        <w:t xml:space="preserve"> </w:t>
      </w:r>
      <w:r w:rsidRPr="00DA0244">
        <w:rPr>
          <w:rFonts w:ascii="GHEA Grapalat" w:hAnsi="GHEA Grapalat" w:cs="Sylfaen"/>
          <w:sz w:val="16"/>
          <w:szCs w:val="16"/>
        </w:rPr>
        <w:t>դրանք</w:t>
      </w:r>
      <w:r w:rsidRPr="00DA0244">
        <w:rPr>
          <w:rFonts w:ascii="GHEA Grapalat" w:hAnsi="GHEA Grapalat" w:cs="Sylfaen"/>
          <w:sz w:val="16"/>
          <w:szCs w:val="16"/>
          <w:lang w:val="af-ZA"/>
        </w:rPr>
        <w:t xml:space="preserve"> </w:t>
      </w:r>
      <w:r w:rsidRPr="00DA0244">
        <w:rPr>
          <w:rFonts w:ascii="GHEA Grapalat" w:hAnsi="GHEA Grapalat" w:cs="Sylfaen"/>
          <w:sz w:val="16"/>
          <w:szCs w:val="16"/>
        </w:rPr>
        <w:t>ստանալուն</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հաջորդող</w:t>
      </w:r>
      <w:r w:rsidRPr="00DA0244">
        <w:rPr>
          <w:rFonts w:ascii="GHEA Grapalat" w:hAnsi="GHEA Grapalat" w:cs="Sylfaen"/>
          <w:sz w:val="16"/>
          <w:szCs w:val="16"/>
          <w:lang w:val="af-ZA"/>
        </w:rPr>
        <w:t xml:space="preserve"> </w:t>
      </w:r>
      <w:r w:rsidRPr="00DA0244">
        <w:rPr>
          <w:rFonts w:ascii="GHEA Grapalat" w:hAnsi="GHEA Grapalat" w:cs="Sylfaen"/>
          <w:sz w:val="16"/>
          <w:szCs w:val="16"/>
        </w:rPr>
        <w:t>հինգ</w:t>
      </w:r>
      <w:r w:rsidRPr="00DA0244">
        <w:rPr>
          <w:rFonts w:ascii="GHEA Grapalat" w:hAnsi="GHEA Grapalat" w:cs="Sylfaen"/>
          <w:sz w:val="16"/>
          <w:szCs w:val="16"/>
          <w:lang w:val="af-ZA"/>
        </w:rPr>
        <w:t xml:space="preserve"> </w:t>
      </w:r>
      <w:r w:rsidRPr="00DA0244">
        <w:rPr>
          <w:rFonts w:ascii="GHEA Grapalat" w:hAnsi="GHEA Grapalat" w:cs="Sylfaen"/>
          <w:sz w:val="16"/>
          <w:szCs w:val="16"/>
        </w:rPr>
        <w:t>աշխատանքային</w:t>
      </w:r>
      <w:r w:rsidRPr="00DA0244">
        <w:rPr>
          <w:rFonts w:ascii="GHEA Grapalat" w:hAnsi="GHEA Grapalat" w:cs="Sylfaen"/>
          <w:sz w:val="16"/>
          <w:szCs w:val="16"/>
          <w:lang w:val="af-ZA"/>
        </w:rPr>
        <w:t xml:space="preserve"> </w:t>
      </w:r>
      <w:r w:rsidRPr="00DA0244">
        <w:rPr>
          <w:rFonts w:ascii="GHEA Grapalat" w:hAnsi="GHEA Grapalat" w:cs="Sylfaen"/>
          <w:sz w:val="16"/>
          <w:szCs w:val="16"/>
        </w:rPr>
        <w:t>օրվա</w:t>
      </w:r>
      <w:r w:rsidRPr="00DA0244">
        <w:rPr>
          <w:rFonts w:ascii="GHEA Grapalat" w:hAnsi="GHEA Grapalat" w:cs="Sylfaen"/>
          <w:sz w:val="16"/>
          <w:szCs w:val="16"/>
          <w:lang w:val="af-ZA"/>
        </w:rPr>
        <w:t xml:space="preserve"> </w:t>
      </w:r>
      <w:r w:rsidRPr="00DA0244">
        <w:rPr>
          <w:rFonts w:ascii="GHEA Grapalat" w:hAnsi="GHEA Grapalat" w:cs="Sylfaen"/>
          <w:sz w:val="16"/>
          <w:szCs w:val="16"/>
        </w:rPr>
        <w:t>ընթացքում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նախաձեռնում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է</w:t>
      </w:r>
      <w:r w:rsidRPr="00DA0244">
        <w:rPr>
          <w:rFonts w:ascii="GHEA Grapalat" w:hAnsi="GHEA Grapalat" w:cs="Sylfaen"/>
          <w:sz w:val="16"/>
          <w:szCs w:val="16"/>
          <w:lang w:val="af-ZA"/>
        </w:rPr>
        <w:t xml:space="preserve"> </w:t>
      </w:r>
      <w:r w:rsidRPr="00DA0244">
        <w:rPr>
          <w:rFonts w:ascii="GHEA Grapalat" w:hAnsi="GHEA Grapalat" w:cs="Sylfaen"/>
          <w:sz w:val="16"/>
          <w:szCs w:val="16"/>
        </w:rPr>
        <w:t>տվյալ</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մասնակցին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գործընթացին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մասնակցելու</w:t>
      </w:r>
      <w:r w:rsidRPr="00DA0244">
        <w:rPr>
          <w:rFonts w:ascii="GHEA Grapalat" w:hAnsi="GHEA Grapalat" w:cs="Sylfaen"/>
          <w:sz w:val="16"/>
          <w:szCs w:val="16"/>
          <w:lang w:val="af-ZA"/>
        </w:rPr>
        <w:t xml:space="preserve"> </w:t>
      </w:r>
      <w:r w:rsidRPr="00DA0244">
        <w:rPr>
          <w:rFonts w:ascii="GHEA Grapalat" w:hAnsi="GHEA Grapalat" w:cs="Sylfaen"/>
          <w:sz w:val="16"/>
          <w:szCs w:val="16"/>
        </w:rPr>
        <w:t>իրավունք</w:t>
      </w:r>
      <w:r w:rsidRPr="00DA0244">
        <w:rPr>
          <w:rFonts w:ascii="GHEA Grapalat" w:hAnsi="GHEA Grapalat" w:cs="Sylfaen"/>
          <w:sz w:val="16"/>
          <w:szCs w:val="16"/>
          <w:lang w:val="af-ZA"/>
        </w:rPr>
        <w:t xml:space="preserve"> </w:t>
      </w:r>
      <w:r w:rsidRPr="00DA0244">
        <w:rPr>
          <w:rFonts w:ascii="GHEA Grapalat" w:hAnsi="GHEA Grapalat" w:cs="Sylfaen"/>
          <w:sz w:val="16"/>
          <w:szCs w:val="16"/>
        </w:rPr>
        <w:t>չունեցող</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մասնակիցների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ցուցակում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ներառելու</w:t>
      </w:r>
      <w:r w:rsidRPr="00DA0244">
        <w:rPr>
          <w:rFonts w:ascii="GHEA Grapalat" w:hAnsi="GHEA Grapalat" w:cs="Sylfaen"/>
          <w:sz w:val="16"/>
          <w:szCs w:val="16"/>
          <w:lang w:val="af-ZA"/>
        </w:rPr>
        <w:t xml:space="preserve"> </w:t>
      </w:r>
      <w:r w:rsidRPr="00DA0244">
        <w:rPr>
          <w:rFonts w:ascii="GHEA Grapalat" w:hAnsi="GHEA Grapalat" w:cs="Sylfaen"/>
          <w:sz w:val="16"/>
          <w:szCs w:val="16"/>
        </w:rPr>
        <w:t>ընթացակարգ</w:t>
      </w:r>
      <w:r w:rsidRPr="00DA0244">
        <w:rPr>
          <w:rFonts w:ascii="GHEA Grapalat" w:hAnsi="GHEA Grapalat" w:cs="Sylfaen"/>
          <w:sz w:val="16"/>
          <w:szCs w:val="16"/>
          <w:lang w:val="af-ZA"/>
        </w:rPr>
        <w:t xml:space="preserve">: </w:t>
      </w:r>
      <w:r w:rsidRPr="00DA0244">
        <w:rPr>
          <w:rFonts w:ascii="GHEA Grapalat" w:hAnsi="GHEA Grapalat" w:cs="Sylfaen"/>
          <w:sz w:val="16"/>
          <w:szCs w:val="16"/>
        </w:rPr>
        <w:t>Ընդ</w:t>
      </w:r>
      <w:r w:rsidRPr="00DA0244">
        <w:rPr>
          <w:rFonts w:ascii="GHEA Grapalat" w:hAnsi="GHEA Grapalat" w:cs="Sylfaen"/>
          <w:sz w:val="16"/>
          <w:szCs w:val="16"/>
          <w:lang w:val="af-ZA"/>
        </w:rPr>
        <w:t xml:space="preserve"> </w:t>
      </w:r>
      <w:r w:rsidRPr="00DA0244">
        <w:rPr>
          <w:rFonts w:ascii="GHEA Grapalat" w:hAnsi="GHEA Grapalat" w:cs="Sylfaen"/>
          <w:sz w:val="16"/>
          <w:szCs w:val="16"/>
        </w:rPr>
        <w:t>որում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եթե</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մասնակցի</w:t>
      </w:r>
      <w:r w:rsidRPr="00DA0244">
        <w:rPr>
          <w:rFonts w:ascii="GHEA Grapalat" w:hAnsi="GHEA Grapalat" w:cs="Sylfaen"/>
          <w:sz w:val="16"/>
          <w:szCs w:val="16"/>
          <w:lang w:val="af-ZA"/>
        </w:rPr>
        <w:t xml:space="preserve">` </w:t>
      </w:r>
      <w:r w:rsidRPr="00DA0244">
        <w:rPr>
          <w:rFonts w:ascii="GHEA Grapalat" w:hAnsi="GHEA Grapalat" w:cs="Sylfaen"/>
          <w:sz w:val="16"/>
          <w:szCs w:val="16"/>
        </w:rPr>
        <w:t>գնումներին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մասնակցելու</w:t>
      </w:r>
      <w:r w:rsidRPr="00DA0244">
        <w:rPr>
          <w:rFonts w:ascii="GHEA Grapalat" w:hAnsi="GHEA Grapalat" w:cs="Sylfaen"/>
          <w:sz w:val="16"/>
          <w:szCs w:val="16"/>
          <w:lang w:val="af-ZA"/>
        </w:rPr>
        <w:t xml:space="preserve"> </w:t>
      </w:r>
      <w:r w:rsidRPr="00DA0244">
        <w:rPr>
          <w:rFonts w:ascii="GHEA Grapalat" w:hAnsi="GHEA Grapalat" w:cs="Sylfaen"/>
          <w:sz w:val="16"/>
          <w:szCs w:val="16"/>
        </w:rPr>
        <w:t>իրավունք</w:t>
      </w:r>
      <w:r w:rsidRPr="00DA0244">
        <w:rPr>
          <w:rFonts w:ascii="GHEA Grapalat" w:hAnsi="GHEA Grapalat" w:cs="Sylfaen"/>
          <w:sz w:val="16"/>
          <w:szCs w:val="16"/>
          <w:lang w:val="af-ZA"/>
        </w:rPr>
        <w:t xml:space="preserve"> </w:t>
      </w:r>
      <w:r w:rsidRPr="00DA0244">
        <w:rPr>
          <w:rFonts w:ascii="GHEA Grapalat" w:hAnsi="GHEA Grapalat" w:cs="Sylfaen"/>
          <w:sz w:val="16"/>
          <w:szCs w:val="16"/>
        </w:rPr>
        <w:t>ունենալու</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հայտով</w:t>
      </w:r>
      <w:r w:rsidRPr="00DA0244">
        <w:rPr>
          <w:rFonts w:ascii="GHEA Grapalat" w:hAnsi="GHEA Grapalat" w:cs="Sylfaen"/>
          <w:sz w:val="16"/>
          <w:szCs w:val="16"/>
          <w:lang w:val="af-ZA"/>
        </w:rPr>
        <w:t xml:space="preserve"> </w:t>
      </w:r>
      <w:r w:rsidRPr="00DA0244">
        <w:rPr>
          <w:rFonts w:ascii="GHEA Grapalat" w:hAnsi="GHEA Grapalat" w:cs="Sylfaen"/>
          <w:sz w:val="16"/>
          <w:szCs w:val="16"/>
        </w:rPr>
        <w:t>ներկայացված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հայտարարությունը</w:t>
      </w:r>
      <w:r w:rsidRPr="00DA0244">
        <w:rPr>
          <w:rFonts w:ascii="GHEA Grapalat" w:hAnsi="GHEA Grapalat" w:cs="Sylfaen"/>
          <w:sz w:val="16"/>
          <w:szCs w:val="16"/>
          <w:lang w:val="af-ZA"/>
        </w:rPr>
        <w:t xml:space="preserve"> </w:t>
      </w:r>
      <w:r w:rsidRPr="00DA0244">
        <w:rPr>
          <w:rFonts w:ascii="GHEA Grapalat" w:hAnsi="GHEA Grapalat" w:cs="Sylfaen"/>
          <w:sz w:val="16"/>
          <w:szCs w:val="16"/>
        </w:rPr>
        <w:t>որակվում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է</w:t>
      </w:r>
      <w:r w:rsidRPr="00DA0244">
        <w:rPr>
          <w:rFonts w:ascii="GHEA Grapalat" w:hAnsi="GHEA Grapalat" w:cs="Sylfaen"/>
          <w:sz w:val="16"/>
          <w:szCs w:val="16"/>
          <w:lang w:val="af-ZA"/>
        </w:rPr>
        <w:t xml:space="preserve"> </w:t>
      </w:r>
      <w:r w:rsidRPr="00DA0244">
        <w:rPr>
          <w:rFonts w:ascii="GHEA Grapalat" w:hAnsi="GHEA Grapalat" w:cs="Sylfaen"/>
          <w:sz w:val="16"/>
          <w:szCs w:val="16"/>
        </w:rPr>
        <w:t>որպես</w:t>
      </w:r>
      <w:r w:rsidRPr="00DA0244">
        <w:rPr>
          <w:rFonts w:ascii="GHEA Grapalat" w:hAnsi="GHEA Grapalat" w:cs="Sylfaen"/>
          <w:sz w:val="16"/>
          <w:szCs w:val="16"/>
          <w:lang w:val="af-ZA"/>
        </w:rPr>
        <w:t xml:space="preserve"> </w:t>
      </w:r>
      <w:r w:rsidRPr="00DA0244">
        <w:rPr>
          <w:rFonts w:ascii="GHEA Grapalat" w:hAnsi="GHEA Grapalat" w:cs="Sylfaen"/>
          <w:sz w:val="16"/>
          <w:szCs w:val="16"/>
        </w:rPr>
        <w:t>իրականությանը</w:t>
      </w:r>
      <w:r w:rsidRPr="00DA0244">
        <w:rPr>
          <w:rFonts w:ascii="GHEA Grapalat" w:hAnsi="GHEA Grapalat" w:cs="Sylfaen"/>
          <w:sz w:val="16"/>
          <w:szCs w:val="16"/>
          <w:lang w:val="af-ZA"/>
        </w:rPr>
        <w:t xml:space="preserve"> </w:t>
      </w:r>
      <w:r w:rsidRPr="00DA0244">
        <w:rPr>
          <w:rFonts w:ascii="GHEA Grapalat" w:hAnsi="GHEA Grapalat" w:cs="Sylfaen"/>
          <w:sz w:val="16"/>
          <w:szCs w:val="16"/>
        </w:rPr>
        <w:t>չհամապատասխանող</w:t>
      </w:r>
      <w:r w:rsidRPr="00DA0244">
        <w:rPr>
          <w:rFonts w:ascii="GHEA Grapalat" w:hAnsi="GHEA Grapalat" w:cs="Sylfaen"/>
          <w:sz w:val="16"/>
          <w:szCs w:val="16"/>
          <w:lang w:val="af-ZA"/>
        </w:rPr>
        <w:t xml:space="preserve"> </w:t>
      </w:r>
      <w:r w:rsidRPr="00DA0244">
        <w:rPr>
          <w:rFonts w:ascii="GHEA Grapalat" w:hAnsi="GHEA Grapalat" w:cs="Sylfaen"/>
          <w:sz w:val="16"/>
          <w:szCs w:val="16"/>
        </w:rPr>
        <w:t>կամ</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մասնակիցը</w:t>
      </w:r>
      <w:r w:rsidRPr="00DA0244">
        <w:rPr>
          <w:rFonts w:ascii="GHEA Grapalat" w:hAnsi="GHEA Grapalat" w:cs="Sylfaen"/>
          <w:sz w:val="16"/>
          <w:szCs w:val="16"/>
          <w:lang w:val="af-ZA"/>
        </w:rPr>
        <w:t xml:space="preserve"> </w:t>
      </w:r>
      <w:r w:rsidRPr="00DA0244">
        <w:rPr>
          <w:rFonts w:ascii="GHEA Grapalat" w:hAnsi="GHEA Grapalat" w:cs="Sylfaen"/>
          <w:sz w:val="16"/>
          <w:szCs w:val="16"/>
        </w:rPr>
        <w:t>հրավերով</w:t>
      </w:r>
      <w:r w:rsidRPr="00DA0244">
        <w:rPr>
          <w:rFonts w:ascii="GHEA Grapalat" w:hAnsi="GHEA Grapalat" w:cs="Sylfaen"/>
          <w:sz w:val="16"/>
          <w:szCs w:val="16"/>
          <w:lang w:val="af-ZA"/>
        </w:rPr>
        <w:t xml:space="preserve"> </w:t>
      </w:r>
      <w:r w:rsidRPr="00DA0244">
        <w:rPr>
          <w:rFonts w:ascii="GHEA Grapalat" w:hAnsi="GHEA Grapalat" w:cs="Sylfaen"/>
          <w:sz w:val="16"/>
          <w:szCs w:val="16"/>
        </w:rPr>
        <w:t>սահմանված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կարգով</w:t>
      </w:r>
      <w:r w:rsidRPr="00DA0244">
        <w:rPr>
          <w:rFonts w:ascii="GHEA Grapalat" w:hAnsi="GHEA Grapalat" w:cs="Sylfaen"/>
          <w:sz w:val="16"/>
          <w:szCs w:val="16"/>
          <w:lang w:val="af-ZA"/>
        </w:rPr>
        <w:t xml:space="preserve"> </w:t>
      </w:r>
      <w:r w:rsidRPr="00DA0244">
        <w:rPr>
          <w:rFonts w:ascii="GHEA Grapalat" w:hAnsi="GHEA Grapalat" w:cs="Sylfaen"/>
          <w:sz w:val="16"/>
          <w:szCs w:val="16"/>
        </w:rPr>
        <w:t>և</w:t>
      </w:r>
      <w:r w:rsidRPr="00DA0244">
        <w:rPr>
          <w:rFonts w:ascii="GHEA Grapalat" w:hAnsi="GHEA Grapalat" w:cs="Sylfaen"/>
          <w:sz w:val="16"/>
          <w:szCs w:val="16"/>
          <w:lang w:val="af-ZA"/>
        </w:rPr>
        <w:t xml:space="preserve"> </w:t>
      </w:r>
      <w:r w:rsidRPr="00DA0244">
        <w:rPr>
          <w:rFonts w:ascii="GHEA Grapalat" w:hAnsi="GHEA Grapalat" w:cs="Sylfaen"/>
          <w:sz w:val="16"/>
          <w:szCs w:val="16"/>
        </w:rPr>
        <w:t>ժամկետներում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չի</w:t>
      </w:r>
      <w:r w:rsidRPr="00DA0244">
        <w:rPr>
          <w:rFonts w:ascii="GHEA Grapalat" w:hAnsi="GHEA Grapalat" w:cs="Sylfaen"/>
          <w:sz w:val="16"/>
          <w:szCs w:val="16"/>
          <w:lang w:val="af-ZA"/>
        </w:rPr>
        <w:t xml:space="preserve"> </w:t>
      </w:r>
      <w:r w:rsidRPr="00DA0244">
        <w:rPr>
          <w:rFonts w:ascii="GHEA Grapalat" w:hAnsi="GHEA Grapalat" w:cs="Sylfaen"/>
          <w:sz w:val="16"/>
          <w:szCs w:val="16"/>
        </w:rPr>
        <w:t>ներկայացնում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հրավերով</w:t>
      </w:r>
      <w:r w:rsidRPr="00DA0244">
        <w:rPr>
          <w:rFonts w:ascii="GHEA Grapalat" w:hAnsi="GHEA Grapalat" w:cs="Sylfaen"/>
          <w:sz w:val="16"/>
          <w:szCs w:val="16"/>
          <w:lang w:val="af-ZA"/>
        </w:rPr>
        <w:t xml:space="preserve"> </w:t>
      </w:r>
      <w:r w:rsidRPr="00DA0244">
        <w:rPr>
          <w:rFonts w:ascii="GHEA Grapalat" w:hAnsi="GHEA Grapalat" w:cs="Sylfaen"/>
          <w:sz w:val="16"/>
          <w:szCs w:val="16"/>
        </w:rPr>
        <w:t>նախատեսված</w:t>
      </w:r>
      <w:r w:rsidRPr="00DA0244">
        <w:rPr>
          <w:rFonts w:ascii="GHEA Grapalat" w:hAnsi="GHEA Grapalat" w:cs="Sylfaen"/>
          <w:sz w:val="16"/>
          <w:szCs w:val="16"/>
          <w:lang w:val="af-ZA"/>
        </w:rPr>
        <w:t xml:space="preserve"> </w:t>
      </w:r>
      <w:r w:rsidRPr="00DA0244">
        <w:rPr>
          <w:rFonts w:ascii="GHEA Grapalat" w:hAnsi="GHEA Grapalat" w:cs="Sylfaen"/>
          <w:sz w:val="16"/>
          <w:szCs w:val="16"/>
        </w:rPr>
        <w:t>փաստաթղթերը</w:t>
      </w:r>
      <w:r w:rsidRPr="00DA0244">
        <w:rPr>
          <w:rFonts w:ascii="GHEA Grapalat" w:hAnsi="GHEA Grapalat" w:cs="Sylfaen"/>
          <w:sz w:val="16"/>
          <w:szCs w:val="16"/>
          <w:lang w:val="af-ZA"/>
        </w:rPr>
        <w:t xml:space="preserve">, </w:t>
      </w:r>
      <w:r w:rsidRPr="00DA0244">
        <w:rPr>
          <w:rFonts w:ascii="GHEA Grapalat" w:hAnsi="GHEA Grapalat" w:cs="Sylfaen"/>
          <w:sz w:val="16"/>
          <w:szCs w:val="16"/>
        </w:rPr>
        <w:t>ապա</w:t>
      </w:r>
      <w:r w:rsidRPr="00DA0244">
        <w:rPr>
          <w:rFonts w:ascii="GHEA Grapalat" w:hAnsi="GHEA Grapalat" w:cs="Sylfaen"/>
          <w:sz w:val="16"/>
          <w:szCs w:val="16"/>
          <w:lang w:val="af-ZA"/>
        </w:rPr>
        <w:t xml:space="preserve"> </w:t>
      </w:r>
      <w:r w:rsidRPr="00DA0244">
        <w:rPr>
          <w:rFonts w:ascii="GHEA Grapalat" w:hAnsi="GHEA Grapalat" w:cs="Sylfaen"/>
          <w:sz w:val="16"/>
          <w:szCs w:val="16"/>
        </w:rPr>
        <w:t>այդ</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հանգամանքը</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համարվում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է</w:t>
      </w:r>
      <w:r w:rsidRPr="00DA0244">
        <w:rPr>
          <w:rFonts w:ascii="GHEA Grapalat" w:hAnsi="GHEA Grapalat" w:cs="Sylfaen"/>
          <w:sz w:val="16"/>
          <w:szCs w:val="16"/>
          <w:lang w:val="af-ZA"/>
        </w:rPr>
        <w:t xml:space="preserve"> </w:t>
      </w:r>
      <w:r w:rsidRPr="00DA0244">
        <w:rPr>
          <w:rFonts w:ascii="GHEA Grapalat" w:hAnsi="GHEA Grapalat" w:cs="Sylfaen"/>
          <w:sz w:val="16"/>
          <w:szCs w:val="16"/>
        </w:rPr>
        <w:t>որպես</w:t>
      </w:r>
      <w:r w:rsidRPr="00DA0244">
        <w:rPr>
          <w:rFonts w:ascii="GHEA Grapalat" w:hAnsi="GHEA Grapalat" w:cs="Sylfaen"/>
          <w:sz w:val="16"/>
          <w:szCs w:val="16"/>
          <w:lang w:val="af-ZA"/>
        </w:rPr>
        <w:t xml:space="preserve"> </w:t>
      </w:r>
      <w:r w:rsidRPr="00DA0244">
        <w:rPr>
          <w:rFonts w:ascii="GHEA Grapalat" w:hAnsi="GHEA Grapalat" w:cs="Sylfaen"/>
          <w:sz w:val="16"/>
          <w:szCs w:val="16"/>
        </w:rPr>
        <w:t>գնման</w:t>
      </w:r>
      <w:r w:rsidRPr="00DA0244">
        <w:rPr>
          <w:rFonts w:ascii="GHEA Grapalat" w:hAnsi="GHEA Grapalat" w:cs="Sylfaen"/>
          <w:sz w:val="16"/>
          <w:szCs w:val="16"/>
          <w:lang w:val="af-ZA"/>
        </w:rPr>
        <w:t xml:space="preserve"> </w:t>
      </w:r>
      <w:r w:rsidRPr="00DA0244">
        <w:rPr>
          <w:rFonts w:ascii="GHEA Grapalat" w:hAnsi="GHEA Grapalat" w:cs="Sylfaen"/>
          <w:sz w:val="16"/>
          <w:szCs w:val="16"/>
        </w:rPr>
        <w:t>գործընթացի</w:t>
      </w:r>
      <w:r w:rsidRPr="00DA0244">
        <w:rPr>
          <w:rFonts w:ascii="GHEA Grapalat" w:hAnsi="GHEA Grapalat" w:cs="Sylfaen"/>
          <w:sz w:val="16"/>
          <w:szCs w:val="16"/>
          <w:lang w:val="af-ZA"/>
        </w:rPr>
        <w:t xml:space="preserve"> </w:t>
      </w:r>
      <w:r w:rsidRPr="00DA0244">
        <w:rPr>
          <w:rFonts w:ascii="GHEA Grapalat" w:hAnsi="GHEA Grapalat" w:cs="Sylfaen"/>
          <w:sz w:val="16"/>
          <w:szCs w:val="16"/>
        </w:rPr>
        <w:t>շրջանակում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ստանձնված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պարտավորության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rPr>
        <w:t>խախտում</w:t>
      </w:r>
      <w:r w:rsidRPr="00DA0244">
        <w:rPr>
          <w:rFonts w:ascii="GHEA Grapalat" w:hAnsi="GHEA Grapalat" w:cs="Sylfaen"/>
          <w:sz w:val="16"/>
          <w:szCs w:val="16"/>
          <w:lang w:val="af-ZA"/>
        </w:rPr>
        <w:t>:</w:t>
      </w:r>
    </w:p>
    <w:p w:rsidR="00203F6B" w:rsidRPr="00DA0244" w:rsidRDefault="00203F6B" w:rsidP="00203F6B">
      <w:pPr>
        <w:pStyle w:val="23"/>
        <w:spacing w:line="240" w:lineRule="auto"/>
        <w:ind w:firstLine="567"/>
        <w:rPr>
          <w:rFonts w:ascii="GHEA Grapalat" w:hAnsi="GHEA Grapalat" w:cs="Sylfaen"/>
          <w:sz w:val="16"/>
          <w:szCs w:val="16"/>
        </w:rPr>
      </w:pPr>
      <w:r w:rsidRPr="00DA0244">
        <w:rPr>
          <w:rFonts w:ascii="GHEA Grapalat" w:hAnsi="GHEA Grapalat" w:cs="Sylfaen"/>
          <w:sz w:val="16"/>
          <w:szCs w:val="16"/>
        </w:rPr>
        <w:t>7.</w:t>
      </w:r>
      <w:r w:rsidRPr="00DA0244">
        <w:rPr>
          <w:rFonts w:ascii="GHEA Grapalat" w:hAnsi="GHEA Grapalat" w:cs="Sylfaen"/>
          <w:sz w:val="16"/>
          <w:szCs w:val="16"/>
          <w:lang w:val="hy-AM"/>
        </w:rPr>
        <w:t>1</w:t>
      </w:r>
      <w:r w:rsidRPr="00DA0244">
        <w:rPr>
          <w:rFonts w:ascii="GHEA Grapalat" w:hAnsi="GHEA Grapalat" w:cs="Sylfaen"/>
          <w:sz w:val="16"/>
          <w:szCs w:val="16"/>
        </w:rPr>
        <w:t xml:space="preserve">5 </w:t>
      </w:r>
      <w:r w:rsidRPr="00DA0244">
        <w:rPr>
          <w:rFonts w:ascii="GHEA Grapalat" w:hAnsi="GHEA Grapalat" w:cs="Sylfaen"/>
          <w:sz w:val="16"/>
          <w:szCs w:val="16"/>
          <w:lang w:val="hy-AM"/>
        </w:rPr>
        <w:t>Սույն</w:t>
      </w:r>
      <w:r w:rsidRPr="00DA0244">
        <w:rPr>
          <w:rFonts w:ascii="GHEA Grapalat" w:hAnsi="GHEA Grapalat" w:cs="Sylfaen"/>
          <w:sz w:val="16"/>
          <w:szCs w:val="16"/>
        </w:rPr>
        <w:t xml:space="preserve"> </w:t>
      </w:r>
      <w:r w:rsidRPr="00DA0244">
        <w:rPr>
          <w:rFonts w:ascii="GHEA Grapalat" w:hAnsi="GHEA Grapalat" w:cs="Sylfaen"/>
          <w:sz w:val="16"/>
          <w:szCs w:val="16"/>
          <w:lang w:val="hy-AM"/>
        </w:rPr>
        <w:t>հրավերի</w:t>
      </w:r>
      <w:r w:rsidRPr="00DA0244">
        <w:rPr>
          <w:rFonts w:ascii="GHEA Grapalat" w:hAnsi="GHEA Grapalat" w:cs="Sylfaen"/>
          <w:sz w:val="16"/>
          <w:szCs w:val="16"/>
        </w:rPr>
        <w:t xml:space="preserve"> 1-ին մասի 7.</w:t>
      </w:r>
      <w:r w:rsidRPr="00DA0244">
        <w:rPr>
          <w:rFonts w:ascii="GHEA Grapalat" w:hAnsi="GHEA Grapalat" w:cs="Sylfaen"/>
          <w:sz w:val="16"/>
          <w:szCs w:val="16"/>
          <w:lang w:val="hy-AM"/>
        </w:rPr>
        <w:t>1</w:t>
      </w:r>
      <w:r w:rsidRPr="00DA0244">
        <w:rPr>
          <w:rFonts w:ascii="GHEA Grapalat" w:hAnsi="GHEA Grapalat" w:cs="Sylfaen"/>
          <w:sz w:val="16"/>
          <w:szCs w:val="16"/>
        </w:rPr>
        <w:t xml:space="preserve">3 </w:t>
      </w:r>
      <w:r w:rsidRPr="00DA0244">
        <w:rPr>
          <w:rFonts w:ascii="GHEA Grapalat" w:hAnsi="GHEA Grapalat" w:cs="Sylfaen"/>
          <w:sz w:val="16"/>
          <w:szCs w:val="16"/>
          <w:lang w:val="hy-AM"/>
        </w:rPr>
        <w:t>կետ</w:t>
      </w:r>
      <w:r w:rsidRPr="00DA0244">
        <w:rPr>
          <w:rFonts w:ascii="GHEA Grapalat" w:hAnsi="GHEA Grapalat" w:cs="Sylfaen"/>
          <w:sz w:val="16"/>
          <w:szCs w:val="16"/>
        </w:rPr>
        <w:t xml:space="preserve">ով </w:t>
      </w:r>
      <w:r w:rsidRPr="00DA0244">
        <w:rPr>
          <w:rFonts w:ascii="GHEA Grapalat" w:hAnsi="GHEA Grapalat" w:cs="Sylfaen"/>
          <w:sz w:val="16"/>
          <w:szCs w:val="16"/>
          <w:lang w:val="hy-AM"/>
        </w:rPr>
        <w:t>նախատեսված</w:t>
      </w:r>
      <w:r w:rsidRPr="00DA0244">
        <w:rPr>
          <w:rFonts w:ascii="GHEA Grapalat" w:hAnsi="GHEA Grapalat" w:cs="Sylfaen"/>
          <w:sz w:val="16"/>
          <w:szCs w:val="16"/>
        </w:rPr>
        <w:t>` կոմիտե</w:t>
      </w:r>
      <w:r w:rsidRPr="00DA0244">
        <w:rPr>
          <w:rFonts w:ascii="GHEA Grapalat" w:hAnsi="GHEA Grapalat" w:cs="Sylfaen"/>
          <w:sz w:val="16"/>
          <w:szCs w:val="16"/>
          <w:lang w:val="hy-AM"/>
        </w:rPr>
        <w:t>ից</w:t>
      </w:r>
      <w:r w:rsidRPr="00DA0244">
        <w:rPr>
          <w:rFonts w:ascii="GHEA Grapalat" w:hAnsi="GHEA Grapalat" w:cs="Sylfaen"/>
          <w:sz w:val="16"/>
          <w:szCs w:val="16"/>
        </w:rPr>
        <w:t xml:space="preserve"> տեղեկատվության տրամադրման վերջնա</w:t>
      </w:r>
      <w:r w:rsidRPr="00DA0244">
        <w:rPr>
          <w:rFonts w:ascii="GHEA Grapalat" w:hAnsi="GHEA Grapalat" w:cs="Sylfaen"/>
          <w:sz w:val="16"/>
          <w:szCs w:val="16"/>
          <w:lang w:val="hy-AM"/>
        </w:rPr>
        <w:t>ժամկետի</w:t>
      </w:r>
      <w:r w:rsidRPr="00DA0244">
        <w:rPr>
          <w:rFonts w:ascii="GHEA Grapalat" w:hAnsi="GHEA Grapalat" w:cs="Sylfaen"/>
          <w:sz w:val="16"/>
          <w:szCs w:val="16"/>
        </w:rPr>
        <w:t xml:space="preserve"> </w:t>
      </w:r>
      <w:r w:rsidRPr="00DA0244">
        <w:rPr>
          <w:rFonts w:ascii="GHEA Grapalat" w:hAnsi="GHEA Grapalat" w:cs="Sylfaen"/>
          <w:sz w:val="16"/>
          <w:szCs w:val="16"/>
          <w:lang w:val="hy-AM"/>
        </w:rPr>
        <w:t>ավարտին</w:t>
      </w:r>
      <w:r w:rsidRPr="00DA0244">
        <w:rPr>
          <w:rFonts w:ascii="GHEA Grapalat" w:hAnsi="GHEA Grapalat" w:cs="Sylfaen"/>
          <w:sz w:val="16"/>
          <w:szCs w:val="16"/>
        </w:rPr>
        <w:t xml:space="preserve"> </w:t>
      </w:r>
      <w:r w:rsidRPr="00DA0244">
        <w:rPr>
          <w:rFonts w:ascii="GHEA Grapalat" w:hAnsi="GHEA Grapalat" w:cs="Sylfaen"/>
          <w:sz w:val="16"/>
          <w:szCs w:val="16"/>
          <w:lang w:val="hy-AM"/>
        </w:rPr>
        <w:t>հաջորդող</w:t>
      </w:r>
      <w:r w:rsidRPr="00DA0244">
        <w:rPr>
          <w:rFonts w:ascii="GHEA Grapalat" w:hAnsi="GHEA Grapalat" w:cs="Sylfaen"/>
          <w:sz w:val="16"/>
          <w:szCs w:val="16"/>
        </w:rPr>
        <w:t xml:space="preserve"> </w:t>
      </w:r>
      <w:r w:rsidRPr="00DA0244">
        <w:rPr>
          <w:rFonts w:ascii="GHEA Grapalat" w:hAnsi="GHEA Grapalat" w:cs="Sylfaen"/>
          <w:sz w:val="16"/>
          <w:szCs w:val="16"/>
          <w:lang w:val="hy-AM"/>
        </w:rPr>
        <w:t>աշխատանքային</w:t>
      </w:r>
      <w:r w:rsidRPr="00DA0244">
        <w:rPr>
          <w:rFonts w:ascii="GHEA Grapalat" w:hAnsi="GHEA Grapalat" w:cs="Sylfaen"/>
          <w:sz w:val="16"/>
          <w:szCs w:val="16"/>
        </w:rPr>
        <w:t xml:space="preserve"> </w:t>
      </w:r>
      <w:r w:rsidRPr="00DA0244">
        <w:rPr>
          <w:rFonts w:ascii="GHEA Grapalat" w:hAnsi="GHEA Grapalat" w:cs="Sylfaen"/>
          <w:sz w:val="16"/>
          <w:szCs w:val="16"/>
          <w:lang w:val="hy-AM"/>
        </w:rPr>
        <w:t>օրը</w:t>
      </w:r>
      <w:r w:rsidRPr="00DA0244">
        <w:rPr>
          <w:rFonts w:ascii="GHEA Grapalat" w:hAnsi="GHEA Grapalat" w:cs="Sylfaen"/>
          <w:sz w:val="16"/>
          <w:szCs w:val="16"/>
        </w:rPr>
        <w:t xml:space="preserve"> </w:t>
      </w:r>
      <w:r w:rsidRPr="00DA0244">
        <w:rPr>
          <w:rFonts w:ascii="GHEA Grapalat" w:hAnsi="GHEA Grapalat" w:cs="Sylfaen"/>
          <w:sz w:val="16"/>
          <w:szCs w:val="16"/>
          <w:lang w:val="hy-AM"/>
        </w:rPr>
        <w:t>քարտուղարն</w:t>
      </w:r>
      <w:r w:rsidRPr="00DA0244">
        <w:rPr>
          <w:rFonts w:ascii="GHEA Grapalat" w:hAnsi="GHEA Grapalat" w:cs="Sylfaen"/>
          <w:sz w:val="16"/>
          <w:szCs w:val="16"/>
        </w:rPr>
        <w:t xml:space="preserve"> </w:t>
      </w:r>
      <w:r w:rsidRPr="00DA0244">
        <w:rPr>
          <w:rFonts w:ascii="GHEA Grapalat" w:hAnsi="GHEA Grapalat" w:cs="Sylfaen"/>
          <w:sz w:val="16"/>
          <w:szCs w:val="16"/>
          <w:lang w:val="hy-AM"/>
        </w:rPr>
        <w:t>էլեկտրոնային</w:t>
      </w:r>
      <w:r w:rsidRPr="00DA0244">
        <w:rPr>
          <w:rFonts w:ascii="GHEA Grapalat" w:hAnsi="GHEA Grapalat" w:cs="Sylfaen"/>
          <w:sz w:val="16"/>
          <w:szCs w:val="16"/>
        </w:rPr>
        <w:t xml:space="preserve"> </w:t>
      </w:r>
      <w:r w:rsidRPr="00DA0244">
        <w:rPr>
          <w:rFonts w:ascii="GHEA Grapalat" w:hAnsi="GHEA Grapalat" w:cs="Sylfaen"/>
          <w:sz w:val="16"/>
          <w:szCs w:val="16"/>
          <w:lang w:val="hy-AM"/>
        </w:rPr>
        <w:t>եղանակով</w:t>
      </w:r>
      <w:r w:rsidRPr="00DA0244">
        <w:rPr>
          <w:rFonts w:ascii="GHEA Grapalat" w:hAnsi="GHEA Grapalat" w:cs="Sylfaen"/>
          <w:sz w:val="16"/>
          <w:szCs w:val="16"/>
        </w:rPr>
        <w:t xml:space="preserve"> </w:t>
      </w:r>
      <w:r w:rsidRPr="00DA0244">
        <w:rPr>
          <w:rFonts w:ascii="GHEA Grapalat" w:hAnsi="GHEA Grapalat" w:cs="Sylfaen"/>
          <w:sz w:val="16"/>
          <w:szCs w:val="16"/>
          <w:lang w:val="hy-AM"/>
        </w:rPr>
        <w:t>հանձնաժողովի</w:t>
      </w:r>
      <w:r w:rsidRPr="00DA0244">
        <w:rPr>
          <w:rFonts w:ascii="GHEA Grapalat" w:hAnsi="GHEA Grapalat" w:cs="Sylfaen"/>
          <w:sz w:val="16"/>
          <w:szCs w:val="16"/>
        </w:rPr>
        <w:t xml:space="preserve"> </w:t>
      </w:r>
      <w:r w:rsidRPr="00DA0244">
        <w:rPr>
          <w:rFonts w:ascii="GHEA Grapalat" w:hAnsi="GHEA Grapalat" w:cs="Sylfaen"/>
          <w:sz w:val="16"/>
          <w:szCs w:val="16"/>
          <w:lang w:val="hy-AM"/>
        </w:rPr>
        <w:t>անդամներին</w:t>
      </w:r>
      <w:r w:rsidRPr="00DA0244">
        <w:rPr>
          <w:rFonts w:ascii="GHEA Grapalat" w:hAnsi="GHEA Grapalat" w:cs="Sylfaen"/>
          <w:sz w:val="16"/>
          <w:szCs w:val="16"/>
        </w:rPr>
        <w:t xml:space="preserve"> </w:t>
      </w:r>
      <w:r w:rsidRPr="00DA0244">
        <w:rPr>
          <w:rFonts w:ascii="GHEA Grapalat" w:hAnsi="GHEA Grapalat" w:cs="Sylfaen"/>
          <w:sz w:val="16"/>
          <w:szCs w:val="16"/>
          <w:lang w:val="hy-AM"/>
        </w:rPr>
        <w:t>միաժամանակ</w:t>
      </w:r>
      <w:r w:rsidRPr="00DA0244">
        <w:rPr>
          <w:rFonts w:ascii="GHEA Grapalat" w:hAnsi="GHEA Grapalat" w:cs="Sylfaen"/>
          <w:sz w:val="16"/>
          <w:szCs w:val="16"/>
        </w:rPr>
        <w:t xml:space="preserve"> </w:t>
      </w:r>
      <w:r w:rsidRPr="00DA0244">
        <w:rPr>
          <w:rFonts w:ascii="GHEA Grapalat" w:hAnsi="GHEA Grapalat" w:cs="Sylfaen"/>
          <w:sz w:val="16"/>
          <w:szCs w:val="16"/>
          <w:lang w:val="hy-AM"/>
        </w:rPr>
        <w:t>տրամադրում</w:t>
      </w:r>
      <w:r w:rsidRPr="00DA0244">
        <w:rPr>
          <w:rFonts w:ascii="GHEA Grapalat" w:hAnsi="GHEA Grapalat" w:cs="Sylfaen"/>
          <w:sz w:val="16"/>
          <w:szCs w:val="16"/>
        </w:rPr>
        <w:t xml:space="preserve"> </w:t>
      </w:r>
      <w:r w:rsidRPr="00DA0244">
        <w:rPr>
          <w:rFonts w:ascii="GHEA Grapalat" w:hAnsi="GHEA Grapalat" w:cs="Sylfaen"/>
          <w:sz w:val="16"/>
          <w:szCs w:val="16"/>
          <w:lang w:val="hy-AM"/>
        </w:rPr>
        <w:t>է</w:t>
      </w:r>
      <w:r w:rsidRPr="00DA0244">
        <w:rPr>
          <w:rFonts w:ascii="GHEA Grapalat" w:hAnsi="GHEA Grapalat" w:cs="Sylfaen"/>
          <w:sz w:val="16"/>
          <w:szCs w:val="16"/>
        </w:rPr>
        <w:t xml:space="preserve"> </w:t>
      </w:r>
      <w:r w:rsidRPr="00DA0244">
        <w:rPr>
          <w:rFonts w:ascii="GHEA Grapalat" w:hAnsi="GHEA Grapalat" w:cs="Sylfaen"/>
          <w:sz w:val="16"/>
          <w:szCs w:val="16"/>
          <w:lang w:val="hy-AM"/>
        </w:rPr>
        <w:t>գնահատման</w:t>
      </w:r>
      <w:r w:rsidRPr="00DA0244">
        <w:rPr>
          <w:rFonts w:ascii="GHEA Grapalat" w:hAnsi="GHEA Grapalat" w:cs="Sylfaen"/>
          <w:sz w:val="16"/>
          <w:szCs w:val="16"/>
        </w:rPr>
        <w:t xml:space="preserve"> </w:t>
      </w:r>
      <w:r w:rsidRPr="00DA0244">
        <w:rPr>
          <w:rFonts w:ascii="GHEA Grapalat" w:hAnsi="GHEA Grapalat" w:cs="Sylfaen"/>
          <w:sz w:val="16"/>
          <w:szCs w:val="16"/>
          <w:lang w:val="hy-AM"/>
        </w:rPr>
        <w:t>թերթիկների</w:t>
      </w:r>
      <w:r w:rsidRPr="00DA0244">
        <w:rPr>
          <w:rFonts w:ascii="GHEA Grapalat" w:hAnsi="GHEA Grapalat" w:cs="Sylfaen"/>
          <w:sz w:val="16"/>
          <w:szCs w:val="16"/>
        </w:rPr>
        <w:t xml:space="preserve"> </w:t>
      </w:r>
      <w:r w:rsidRPr="00DA0244">
        <w:rPr>
          <w:rFonts w:ascii="GHEA Grapalat" w:hAnsi="GHEA Grapalat" w:cs="Sylfaen"/>
          <w:sz w:val="16"/>
          <w:szCs w:val="16"/>
          <w:lang w:val="hy-AM"/>
        </w:rPr>
        <w:t>երկուական</w:t>
      </w:r>
      <w:r w:rsidRPr="00DA0244">
        <w:rPr>
          <w:rFonts w:ascii="GHEA Grapalat" w:hAnsi="GHEA Grapalat" w:cs="Sylfaen"/>
          <w:sz w:val="16"/>
          <w:szCs w:val="16"/>
        </w:rPr>
        <w:t xml:space="preserve"> </w:t>
      </w:r>
      <w:r w:rsidRPr="00DA0244">
        <w:rPr>
          <w:rFonts w:ascii="GHEA Grapalat" w:hAnsi="GHEA Grapalat" w:cs="Sylfaen"/>
          <w:sz w:val="16"/>
          <w:szCs w:val="16"/>
          <w:lang w:val="hy-AM"/>
        </w:rPr>
        <w:t>օրինակ</w:t>
      </w:r>
      <w:r w:rsidRPr="00DA0244">
        <w:rPr>
          <w:rFonts w:ascii="GHEA Grapalat" w:hAnsi="GHEA Grapalat" w:cs="Sylfaen"/>
          <w:sz w:val="16"/>
          <w:szCs w:val="16"/>
        </w:rPr>
        <w:t xml:space="preserve"> </w:t>
      </w:r>
      <w:r w:rsidRPr="00DA0244">
        <w:rPr>
          <w:rFonts w:ascii="GHEA Grapalat" w:hAnsi="GHEA Grapalat" w:cs="Sylfaen"/>
          <w:sz w:val="16"/>
          <w:szCs w:val="16"/>
          <w:lang w:val="en-US"/>
        </w:rPr>
        <w:t>և</w:t>
      </w:r>
      <w:r w:rsidRPr="00DA0244">
        <w:rPr>
          <w:rFonts w:ascii="GHEA Grapalat" w:hAnsi="GHEA Grapalat" w:cs="Sylfaen"/>
          <w:sz w:val="16"/>
          <w:szCs w:val="16"/>
        </w:rPr>
        <w:t xml:space="preserve"> կոմիտե</w:t>
      </w:r>
      <w:r w:rsidRPr="00DA0244">
        <w:rPr>
          <w:rFonts w:ascii="GHEA Grapalat" w:hAnsi="GHEA Grapalat" w:cs="Sylfaen"/>
          <w:sz w:val="16"/>
          <w:szCs w:val="16"/>
          <w:lang w:val="hy-AM"/>
        </w:rPr>
        <w:t>ից</w:t>
      </w:r>
      <w:r w:rsidRPr="00DA0244">
        <w:rPr>
          <w:rFonts w:ascii="GHEA Grapalat" w:hAnsi="GHEA Grapalat" w:cs="Sylfaen"/>
          <w:sz w:val="16"/>
          <w:szCs w:val="16"/>
        </w:rPr>
        <w:t xml:space="preserve"> </w:t>
      </w:r>
      <w:r w:rsidRPr="00DA0244">
        <w:rPr>
          <w:rFonts w:ascii="GHEA Grapalat" w:hAnsi="GHEA Grapalat" w:cs="Sylfaen"/>
          <w:sz w:val="16"/>
          <w:szCs w:val="16"/>
          <w:lang w:val="hy-AM"/>
        </w:rPr>
        <w:t>ստացված</w:t>
      </w:r>
      <w:r w:rsidRPr="00DA0244">
        <w:rPr>
          <w:rFonts w:ascii="GHEA Grapalat" w:hAnsi="GHEA Grapalat" w:cs="Sylfaen"/>
          <w:sz w:val="16"/>
          <w:szCs w:val="16"/>
        </w:rPr>
        <w:t xml:space="preserve"> տեղեկատվությունը: </w:t>
      </w:r>
      <w:r w:rsidRPr="00DA0244">
        <w:rPr>
          <w:rFonts w:ascii="GHEA Grapalat" w:hAnsi="GHEA Grapalat" w:cs="Sylfaen"/>
          <w:sz w:val="16"/>
          <w:szCs w:val="16"/>
          <w:lang w:val="hy-AM"/>
        </w:rPr>
        <w:t>Հայտերի գնահատման արդյունքների հաստատման նիստը հրավիրվում</w:t>
      </w:r>
      <w:r w:rsidRPr="00DA0244">
        <w:rPr>
          <w:rFonts w:ascii="GHEA Grapalat" w:hAnsi="GHEA Grapalat" w:cs="Sylfaen"/>
          <w:sz w:val="16"/>
          <w:szCs w:val="16"/>
        </w:rPr>
        <w:t xml:space="preserve"> </w:t>
      </w:r>
      <w:r w:rsidRPr="00DA0244">
        <w:rPr>
          <w:rFonts w:ascii="GHEA Grapalat" w:hAnsi="GHEA Grapalat" w:cs="Sylfaen"/>
          <w:sz w:val="16"/>
          <w:szCs w:val="16"/>
          <w:lang w:val="hy-AM"/>
        </w:rPr>
        <w:t>է</w:t>
      </w:r>
      <w:r w:rsidRPr="00DA0244">
        <w:rPr>
          <w:rFonts w:ascii="GHEA Grapalat" w:hAnsi="GHEA Grapalat" w:cs="Sylfaen"/>
          <w:sz w:val="16"/>
          <w:szCs w:val="16"/>
        </w:rPr>
        <w:t xml:space="preserve"> սույն հրավերի 1-ին մասի 7.2 կետով սահմանված ժամկետներում:</w:t>
      </w:r>
      <w:r w:rsidRPr="00DA0244">
        <w:rPr>
          <w:rFonts w:ascii="GHEA Grapalat" w:hAnsi="GHEA Grapalat" w:cs="Sylfaen"/>
          <w:sz w:val="16"/>
          <w:szCs w:val="16"/>
          <w:lang w:val="hy-AM"/>
        </w:rPr>
        <w:t xml:space="preserve"> </w:t>
      </w:r>
    </w:p>
    <w:p w:rsidR="00203F6B" w:rsidRPr="00DA0244" w:rsidRDefault="00203F6B" w:rsidP="00203F6B">
      <w:pPr>
        <w:pStyle w:val="23"/>
        <w:spacing w:line="240" w:lineRule="auto"/>
        <w:ind w:firstLine="567"/>
        <w:rPr>
          <w:rFonts w:ascii="GHEA Grapalat" w:hAnsi="GHEA Grapalat" w:cs="Sylfaen"/>
          <w:sz w:val="16"/>
          <w:szCs w:val="16"/>
        </w:rPr>
      </w:pPr>
      <w:r w:rsidRPr="00DA0244">
        <w:rPr>
          <w:rFonts w:ascii="GHEA Grapalat" w:hAnsi="GHEA Grapalat" w:cs="Sylfaen"/>
          <w:sz w:val="16"/>
          <w:szCs w:val="16"/>
          <w:lang w:val="hy-AM"/>
        </w:rPr>
        <w:t>7.1</w:t>
      </w:r>
      <w:r w:rsidRPr="00DA0244">
        <w:rPr>
          <w:rFonts w:ascii="GHEA Grapalat" w:hAnsi="GHEA Grapalat" w:cs="Sylfaen"/>
          <w:sz w:val="16"/>
          <w:szCs w:val="16"/>
        </w:rPr>
        <w:t>6</w:t>
      </w:r>
      <w:r w:rsidRPr="00DA0244">
        <w:rPr>
          <w:rFonts w:ascii="GHEA Grapalat" w:hAnsi="GHEA Grapalat" w:cs="Sylfaen"/>
          <w:sz w:val="16"/>
          <w:szCs w:val="16"/>
          <w:lang w:val="hy-AM"/>
        </w:rPr>
        <w:t xml:space="preserve"> </w:t>
      </w:r>
      <w:r w:rsidRPr="00DA0244">
        <w:rPr>
          <w:rFonts w:ascii="GHEA Grapalat" w:hAnsi="GHEA Grapalat" w:cs="Sylfaen"/>
          <w:sz w:val="16"/>
          <w:szCs w:val="16"/>
          <w:lang w:val="en-US"/>
        </w:rPr>
        <w:t>Կոմիտեի</w:t>
      </w:r>
      <w:r w:rsidRPr="00DA0244">
        <w:rPr>
          <w:rFonts w:ascii="GHEA Grapalat" w:hAnsi="GHEA Grapalat" w:cs="Sylfaen"/>
          <w:sz w:val="16"/>
          <w:szCs w:val="16"/>
        </w:rPr>
        <w:t xml:space="preserve"> </w:t>
      </w:r>
      <w:r w:rsidRPr="00DA0244">
        <w:rPr>
          <w:rFonts w:ascii="GHEA Grapalat" w:hAnsi="GHEA Grapalat" w:cs="Sylfaen"/>
          <w:sz w:val="16"/>
          <w:szCs w:val="16"/>
          <w:lang w:val="en-US"/>
        </w:rPr>
        <w:t>կողմից</w:t>
      </w:r>
      <w:r w:rsidRPr="00DA0244">
        <w:rPr>
          <w:rFonts w:ascii="GHEA Grapalat" w:hAnsi="GHEA Grapalat" w:cs="Sylfaen"/>
          <w:sz w:val="16"/>
          <w:szCs w:val="16"/>
        </w:rPr>
        <w:t xml:space="preserve"> </w:t>
      </w:r>
      <w:r w:rsidRPr="00DA0244">
        <w:rPr>
          <w:rFonts w:ascii="GHEA Grapalat" w:hAnsi="GHEA Grapalat" w:cs="Sylfaen"/>
          <w:sz w:val="16"/>
          <w:szCs w:val="16"/>
          <w:lang w:val="en-US"/>
        </w:rPr>
        <w:t>տրամադրված</w:t>
      </w:r>
      <w:r w:rsidRPr="00DA0244">
        <w:rPr>
          <w:rFonts w:ascii="GHEA Grapalat" w:hAnsi="GHEA Grapalat" w:cs="Sylfaen"/>
          <w:sz w:val="16"/>
          <w:szCs w:val="16"/>
        </w:rPr>
        <w:t xml:space="preserve"> </w:t>
      </w:r>
      <w:r w:rsidRPr="00DA0244">
        <w:rPr>
          <w:rFonts w:ascii="GHEA Grapalat" w:hAnsi="GHEA Grapalat" w:cs="Sylfaen"/>
          <w:sz w:val="16"/>
          <w:szCs w:val="16"/>
          <w:lang w:val="en-US"/>
        </w:rPr>
        <w:t>տեղեկատվության</w:t>
      </w:r>
      <w:r w:rsidRPr="00DA0244">
        <w:rPr>
          <w:rFonts w:ascii="GHEA Grapalat" w:hAnsi="GHEA Grapalat" w:cs="Sylfaen"/>
          <w:sz w:val="16"/>
          <w:szCs w:val="16"/>
        </w:rPr>
        <w:t xml:space="preserve"> </w:t>
      </w:r>
      <w:r w:rsidRPr="00DA0244">
        <w:rPr>
          <w:rFonts w:ascii="GHEA Grapalat" w:hAnsi="GHEA Grapalat" w:cs="Sylfaen"/>
          <w:sz w:val="16"/>
          <w:szCs w:val="16"/>
          <w:lang w:val="en-US"/>
        </w:rPr>
        <w:t>գնահատման</w:t>
      </w:r>
      <w:r w:rsidRPr="00DA0244">
        <w:rPr>
          <w:rFonts w:ascii="GHEA Grapalat" w:hAnsi="GHEA Grapalat" w:cs="Sylfaen"/>
          <w:sz w:val="16"/>
          <w:szCs w:val="16"/>
        </w:rPr>
        <w:t xml:space="preserve"> </w:t>
      </w:r>
      <w:r w:rsidRPr="00DA0244">
        <w:rPr>
          <w:rFonts w:ascii="GHEA Grapalat" w:hAnsi="GHEA Grapalat" w:cs="Sylfaen"/>
          <w:sz w:val="16"/>
          <w:szCs w:val="16"/>
          <w:lang w:val="en-US"/>
        </w:rPr>
        <w:t>արդյունքում</w:t>
      </w:r>
      <w:r w:rsidRPr="00DA0244">
        <w:rPr>
          <w:rFonts w:ascii="GHEA Grapalat" w:hAnsi="GHEA Grapalat" w:cs="Sylfaen"/>
          <w:sz w:val="16"/>
          <w:szCs w:val="16"/>
        </w:rPr>
        <w:t xml:space="preserve"> </w:t>
      </w:r>
      <w:r w:rsidRPr="00DA0244">
        <w:rPr>
          <w:rFonts w:ascii="GHEA Grapalat" w:hAnsi="GHEA Grapalat" w:cs="Sylfaen"/>
          <w:sz w:val="16"/>
          <w:szCs w:val="16"/>
          <w:lang w:val="en-US"/>
        </w:rPr>
        <w:t>հրավերի</w:t>
      </w:r>
      <w:r w:rsidRPr="00DA0244">
        <w:rPr>
          <w:rFonts w:ascii="GHEA Grapalat" w:hAnsi="GHEA Grapalat" w:cs="Sylfaen"/>
          <w:sz w:val="16"/>
          <w:szCs w:val="16"/>
        </w:rPr>
        <w:t xml:space="preserve"> </w:t>
      </w:r>
      <w:r w:rsidRPr="00DA0244">
        <w:rPr>
          <w:rFonts w:ascii="GHEA Grapalat" w:hAnsi="GHEA Grapalat" w:cs="Sylfaen"/>
          <w:sz w:val="16"/>
          <w:szCs w:val="16"/>
          <w:lang w:val="en-US"/>
        </w:rPr>
        <w:t>պահանջների</w:t>
      </w:r>
      <w:r w:rsidRPr="00DA0244">
        <w:rPr>
          <w:rFonts w:ascii="GHEA Grapalat" w:hAnsi="GHEA Grapalat" w:cs="Sylfaen"/>
          <w:sz w:val="16"/>
          <w:szCs w:val="16"/>
        </w:rPr>
        <w:t xml:space="preserve"> </w:t>
      </w:r>
      <w:r w:rsidRPr="00DA0244">
        <w:rPr>
          <w:rFonts w:ascii="GHEA Grapalat" w:hAnsi="GHEA Grapalat" w:cs="Sylfaen"/>
          <w:sz w:val="16"/>
          <w:szCs w:val="16"/>
          <w:lang w:val="en-US"/>
        </w:rPr>
        <w:t>նկատմամբ</w:t>
      </w:r>
      <w:r w:rsidRPr="00DA0244">
        <w:rPr>
          <w:rFonts w:ascii="GHEA Grapalat" w:hAnsi="GHEA Grapalat" w:cs="Sylfaen"/>
          <w:sz w:val="16"/>
          <w:szCs w:val="16"/>
        </w:rPr>
        <w:t xml:space="preserve"> </w:t>
      </w:r>
      <w:r w:rsidRPr="00DA0244">
        <w:rPr>
          <w:rFonts w:ascii="GHEA Grapalat" w:hAnsi="GHEA Grapalat" w:cs="Sylfaen"/>
          <w:sz w:val="16"/>
          <w:szCs w:val="16"/>
          <w:lang w:val="en-US"/>
        </w:rPr>
        <w:t>անհամապատասխանություններ</w:t>
      </w:r>
      <w:r w:rsidRPr="00DA0244">
        <w:rPr>
          <w:rFonts w:ascii="GHEA Grapalat" w:hAnsi="GHEA Grapalat" w:cs="Sylfaen"/>
          <w:sz w:val="16"/>
          <w:szCs w:val="16"/>
        </w:rPr>
        <w:t xml:space="preserve"> </w:t>
      </w:r>
      <w:r w:rsidRPr="00DA0244">
        <w:rPr>
          <w:rFonts w:ascii="GHEA Grapalat" w:hAnsi="GHEA Grapalat" w:cs="Sylfaen"/>
          <w:sz w:val="16"/>
          <w:szCs w:val="16"/>
          <w:lang w:val="en-US"/>
        </w:rPr>
        <w:t>արձանագրվելու</w:t>
      </w:r>
      <w:r w:rsidRPr="00DA0244">
        <w:rPr>
          <w:rFonts w:ascii="GHEA Grapalat" w:hAnsi="GHEA Grapalat" w:cs="Sylfaen"/>
          <w:sz w:val="16"/>
          <w:szCs w:val="16"/>
        </w:rPr>
        <w:t xml:space="preserve"> </w:t>
      </w:r>
      <w:r w:rsidRPr="00DA0244">
        <w:rPr>
          <w:rFonts w:ascii="GHEA Grapalat" w:hAnsi="GHEA Grapalat" w:cs="Sylfaen"/>
          <w:sz w:val="16"/>
          <w:szCs w:val="16"/>
          <w:lang w:val="en-US"/>
        </w:rPr>
        <w:t>դեպքում</w:t>
      </w:r>
      <w:r w:rsidRPr="00DA0244">
        <w:rPr>
          <w:rFonts w:ascii="GHEA Grapalat" w:hAnsi="GHEA Grapalat" w:cs="Sylfaen"/>
          <w:sz w:val="16"/>
          <w:szCs w:val="16"/>
        </w:rPr>
        <w:t xml:space="preserve"> </w:t>
      </w:r>
      <w:r w:rsidRPr="00DA0244">
        <w:rPr>
          <w:rFonts w:ascii="GHEA Grapalat" w:hAnsi="GHEA Grapalat" w:cs="Sylfaen"/>
          <w:sz w:val="16"/>
          <w:szCs w:val="16"/>
          <w:lang w:val="hy-AM"/>
        </w:rPr>
        <w:t>հանձնաժողովի քարտուղարը նույն օր</w:t>
      </w:r>
      <w:r w:rsidRPr="00DA0244">
        <w:rPr>
          <w:rFonts w:ascii="GHEA Grapalat" w:hAnsi="GHEA Grapalat" w:cs="Sylfaen"/>
          <w:sz w:val="16"/>
          <w:szCs w:val="16"/>
          <w:lang w:val="en-US"/>
        </w:rPr>
        <w:t>ը</w:t>
      </w:r>
      <w:r w:rsidRPr="00DA0244">
        <w:rPr>
          <w:rFonts w:ascii="GHEA Grapalat" w:hAnsi="GHEA Grapalat" w:cs="Sylfaen"/>
          <w:sz w:val="16"/>
          <w:szCs w:val="16"/>
        </w:rPr>
        <w:t xml:space="preserve"> </w:t>
      </w:r>
      <w:r w:rsidRPr="00DA0244">
        <w:rPr>
          <w:rFonts w:ascii="GHEA Grapalat" w:hAnsi="GHEA Grapalat" w:cs="Sylfaen"/>
          <w:sz w:val="16"/>
          <w:szCs w:val="16"/>
          <w:lang w:val="en-US"/>
        </w:rPr>
        <w:t>էլեկտրոնային</w:t>
      </w:r>
      <w:r w:rsidRPr="00DA0244">
        <w:rPr>
          <w:rFonts w:ascii="GHEA Grapalat" w:hAnsi="GHEA Grapalat" w:cs="Sylfaen"/>
          <w:sz w:val="16"/>
          <w:szCs w:val="16"/>
        </w:rPr>
        <w:t xml:space="preserve"> </w:t>
      </w:r>
      <w:r w:rsidRPr="00DA0244">
        <w:rPr>
          <w:rFonts w:ascii="GHEA Grapalat" w:hAnsi="GHEA Grapalat" w:cs="Sylfaen"/>
          <w:sz w:val="16"/>
          <w:szCs w:val="16"/>
          <w:lang w:val="en-US"/>
        </w:rPr>
        <w:t>եղանակով</w:t>
      </w:r>
      <w:r w:rsidRPr="00DA0244">
        <w:rPr>
          <w:rFonts w:ascii="GHEA Grapalat" w:hAnsi="GHEA Grapalat" w:cs="Sylfaen"/>
          <w:sz w:val="16"/>
          <w:szCs w:val="16"/>
        </w:rPr>
        <w:t xml:space="preserve"> </w:t>
      </w:r>
      <w:r w:rsidRPr="00DA0244">
        <w:rPr>
          <w:rFonts w:ascii="GHEA Grapalat" w:hAnsi="GHEA Grapalat" w:cs="Sylfaen"/>
          <w:sz w:val="16"/>
          <w:szCs w:val="16"/>
          <w:lang w:val="hy-AM"/>
        </w:rPr>
        <w:t>ծանուցում է առաջին տեղն զբաղեցրած մասնակցին՝ առաջարկելով երեք աշխատանքային օրվա ընթացքում շտկել անհամապատաս</w:t>
      </w:r>
      <w:r w:rsidRPr="00DA0244">
        <w:rPr>
          <w:rFonts w:ascii="GHEA Grapalat" w:hAnsi="GHEA Grapalat" w:cs="Sylfaen"/>
          <w:sz w:val="16"/>
          <w:szCs w:val="16"/>
          <w:lang w:val="hy-AM"/>
        </w:rPr>
        <w:softHyphen/>
        <w:t xml:space="preserve">խանությունը: </w:t>
      </w:r>
      <w:r w:rsidRPr="00DA0244">
        <w:rPr>
          <w:rFonts w:ascii="GHEA Grapalat" w:hAnsi="GHEA Grapalat" w:cs="Sylfaen"/>
          <w:sz w:val="16"/>
          <w:szCs w:val="16"/>
          <w:lang w:val="en-US"/>
        </w:rPr>
        <w:t>Սույն</w:t>
      </w:r>
      <w:r w:rsidRPr="00DA0244">
        <w:rPr>
          <w:rFonts w:ascii="GHEA Grapalat" w:hAnsi="GHEA Grapalat" w:cs="Sylfaen"/>
          <w:sz w:val="16"/>
          <w:szCs w:val="16"/>
        </w:rPr>
        <w:t xml:space="preserve"> </w:t>
      </w:r>
      <w:r w:rsidRPr="00DA0244">
        <w:rPr>
          <w:rFonts w:ascii="GHEA Grapalat" w:hAnsi="GHEA Grapalat" w:cs="Sylfaen"/>
          <w:sz w:val="16"/>
          <w:szCs w:val="16"/>
          <w:lang w:val="en-US"/>
        </w:rPr>
        <w:t>կետում</w:t>
      </w:r>
      <w:r w:rsidRPr="00DA0244">
        <w:rPr>
          <w:rFonts w:ascii="GHEA Grapalat" w:hAnsi="GHEA Grapalat" w:cs="Sylfaen"/>
          <w:sz w:val="16"/>
          <w:szCs w:val="16"/>
        </w:rPr>
        <w:t xml:space="preserve"> </w:t>
      </w:r>
      <w:r w:rsidRPr="00DA0244">
        <w:rPr>
          <w:rFonts w:ascii="GHEA Grapalat" w:hAnsi="GHEA Grapalat" w:cs="Sylfaen"/>
          <w:sz w:val="16"/>
          <w:szCs w:val="16"/>
          <w:lang w:val="en-US"/>
        </w:rPr>
        <w:t>նշված</w:t>
      </w:r>
      <w:r w:rsidRPr="00DA0244">
        <w:rPr>
          <w:rFonts w:ascii="GHEA Grapalat" w:hAnsi="GHEA Grapalat" w:cs="Sylfaen"/>
          <w:sz w:val="16"/>
          <w:szCs w:val="16"/>
        </w:rPr>
        <w:t xml:space="preserve"> </w:t>
      </w:r>
      <w:r w:rsidRPr="00DA0244">
        <w:rPr>
          <w:rFonts w:ascii="GHEA Grapalat" w:hAnsi="GHEA Grapalat" w:cs="Sylfaen"/>
          <w:sz w:val="16"/>
          <w:szCs w:val="16"/>
          <w:lang w:val="en-US"/>
        </w:rPr>
        <w:t>ծանուցմանը</w:t>
      </w:r>
      <w:r w:rsidRPr="00DA0244">
        <w:rPr>
          <w:rFonts w:ascii="GHEA Grapalat" w:hAnsi="GHEA Grapalat" w:cs="Sylfaen"/>
          <w:sz w:val="16"/>
          <w:szCs w:val="16"/>
        </w:rPr>
        <w:t xml:space="preserve"> </w:t>
      </w:r>
      <w:r w:rsidRPr="00DA0244">
        <w:rPr>
          <w:rFonts w:ascii="GHEA Grapalat" w:hAnsi="GHEA Grapalat" w:cs="Sylfaen"/>
          <w:sz w:val="16"/>
          <w:szCs w:val="16"/>
          <w:lang w:val="en-US"/>
        </w:rPr>
        <w:t>կցվում</w:t>
      </w:r>
      <w:r w:rsidRPr="00DA0244">
        <w:rPr>
          <w:rFonts w:ascii="GHEA Grapalat" w:hAnsi="GHEA Grapalat" w:cs="Sylfaen"/>
          <w:sz w:val="16"/>
          <w:szCs w:val="16"/>
        </w:rPr>
        <w:t xml:space="preserve"> </w:t>
      </w:r>
      <w:r w:rsidRPr="00DA0244">
        <w:rPr>
          <w:rFonts w:ascii="GHEA Grapalat" w:hAnsi="GHEA Grapalat" w:cs="Sylfaen"/>
          <w:sz w:val="16"/>
          <w:szCs w:val="16"/>
          <w:lang w:val="en-US"/>
        </w:rPr>
        <w:t>է</w:t>
      </w:r>
      <w:r w:rsidRPr="00DA0244">
        <w:rPr>
          <w:rFonts w:ascii="GHEA Grapalat" w:hAnsi="GHEA Grapalat" w:cs="Sylfaen"/>
          <w:sz w:val="16"/>
          <w:szCs w:val="16"/>
        </w:rPr>
        <w:t xml:space="preserve"> </w:t>
      </w:r>
      <w:r w:rsidRPr="00DA0244">
        <w:rPr>
          <w:rFonts w:ascii="GHEA Grapalat" w:hAnsi="GHEA Grapalat" w:cs="Sylfaen"/>
          <w:sz w:val="16"/>
          <w:szCs w:val="16"/>
          <w:lang w:val="hy-AM"/>
        </w:rPr>
        <w:t xml:space="preserve">նաև </w:t>
      </w:r>
      <w:r w:rsidRPr="00DA0244">
        <w:rPr>
          <w:rFonts w:ascii="GHEA Grapalat" w:hAnsi="GHEA Grapalat" w:cs="Sylfaen"/>
          <w:sz w:val="16"/>
          <w:szCs w:val="16"/>
          <w:lang w:val="en-US"/>
        </w:rPr>
        <w:t>կոմիտեի</w:t>
      </w:r>
      <w:r w:rsidRPr="00DA0244">
        <w:rPr>
          <w:rFonts w:ascii="GHEA Grapalat" w:hAnsi="GHEA Grapalat" w:cs="Sylfaen"/>
          <w:sz w:val="16"/>
          <w:szCs w:val="16"/>
        </w:rPr>
        <w:t xml:space="preserve"> </w:t>
      </w:r>
      <w:r w:rsidRPr="00DA0244">
        <w:rPr>
          <w:rFonts w:ascii="GHEA Grapalat" w:hAnsi="GHEA Grapalat" w:cs="Sylfaen"/>
          <w:sz w:val="16"/>
          <w:szCs w:val="16"/>
          <w:lang w:val="en-US"/>
        </w:rPr>
        <w:t>տրամադրած</w:t>
      </w:r>
      <w:r w:rsidRPr="00DA0244">
        <w:rPr>
          <w:rFonts w:ascii="GHEA Grapalat" w:hAnsi="GHEA Grapalat" w:cs="Sylfaen"/>
          <w:sz w:val="16"/>
          <w:szCs w:val="16"/>
        </w:rPr>
        <w:t xml:space="preserve"> </w:t>
      </w:r>
      <w:r w:rsidRPr="00DA0244">
        <w:rPr>
          <w:rFonts w:ascii="GHEA Grapalat" w:hAnsi="GHEA Grapalat" w:cs="Sylfaen"/>
          <w:sz w:val="16"/>
          <w:szCs w:val="16"/>
          <w:lang w:val="hy-AM"/>
        </w:rPr>
        <w:t>տեղեկատվությունը պարունակող փաստաթղթի բնօրինակից արտատպված (սկանավորված) տարբերակը</w:t>
      </w:r>
      <w:r w:rsidRPr="00DA0244">
        <w:rPr>
          <w:rFonts w:ascii="GHEA Grapalat" w:hAnsi="GHEA Grapalat" w:cs="Sylfaen"/>
          <w:sz w:val="16"/>
          <w:szCs w:val="16"/>
        </w:rPr>
        <w:t>:</w:t>
      </w:r>
    </w:p>
    <w:p w:rsidR="00203F6B" w:rsidRPr="00DA0244" w:rsidRDefault="00203F6B" w:rsidP="00203F6B">
      <w:pPr>
        <w:pStyle w:val="23"/>
        <w:spacing w:line="240" w:lineRule="auto"/>
        <w:rPr>
          <w:rFonts w:ascii="GHEA Grapalat" w:hAnsi="GHEA Grapalat" w:cs="Sylfaen"/>
          <w:sz w:val="16"/>
          <w:szCs w:val="16"/>
        </w:rPr>
      </w:pPr>
      <w:r w:rsidRPr="00DA0244">
        <w:rPr>
          <w:rFonts w:ascii="GHEA Grapalat" w:hAnsi="GHEA Grapalat" w:cs="Sylfaen"/>
          <w:sz w:val="16"/>
          <w:szCs w:val="16"/>
        </w:rPr>
        <w:t xml:space="preserve">7.17 </w:t>
      </w:r>
      <w:r w:rsidRPr="00DA0244">
        <w:rPr>
          <w:rFonts w:ascii="GHEA Grapalat" w:hAnsi="GHEA Grapalat" w:cs="Sylfaen"/>
          <w:sz w:val="16"/>
          <w:szCs w:val="16"/>
          <w:lang w:val="en-US"/>
        </w:rPr>
        <w:t>Առաջին</w:t>
      </w:r>
      <w:r w:rsidRPr="00DA0244">
        <w:rPr>
          <w:rFonts w:ascii="GHEA Grapalat" w:hAnsi="GHEA Grapalat" w:cs="Sylfaen"/>
          <w:sz w:val="16"/>
          <w:szCs w:val="16"/>
        </w:rPr>
        <w:t xml:space="preserve"> </w:t>
      </w:r>
      <w:r w:rsidRPr="00DA0244">
        <w:rPr>
          <w:rFonts w:ascii="GHEA Grapalat" w:hAnsi="GHEA Grapalat" w:cs="Sylfaen"/>
          <w:sz w:val="16"/>
          <w:szCs w:val="16"/>
          <w:lang w:val="en-US"/>
        </w:rPr>
        <w:t>տեղ</w:t>
      </w:r>
      <w:r w:rsidRPr="00DA0244">
        <w:rPr>
          <w:rFonts w:ascii="GHEA Grapalat" w:hAnsi="GHEA Grapalat" w:cs="Sylfaen"/>
          <w:sz w:val="16"/>
          <w:szCs w:val="16"/>
        </w:rPr>
        <w:t xml:space="preserve"> </w:t>
      </w:r>
      <w:r w:rsidRPr="00DA0244">
        <w:rPr>
          <w:rFonts w:ascii="GHEA Grapalat" w:hAnsi="GHEA Grapalat" w:cs="Sylfaen"/>
          <w:sz w:val="16"/>
          <w:szCs w:val="16"/>
          <w:lang w:val="en-US"/>
        </w:rPr>
        <w:t>զբաղեցրած</w:t>
      </w:r>
      <w:r w:rsidRPr="00DA0244">
        <w:rPr>
          <w:rFonts w:ascii="GHEA Grapalat" w:hAnsi="GHEA Grapalat" w:cs="Sylfaen"/>
          <w:sz w:val="16"/>
          <w:szCs w:val="16"/>
        </w:rPr>
        <w:t xml:space="preserve"> </w:t>
      </w:r>
      <w:r w:rsidRPr="00DA0244">
        <w:rPr>
          <w:rFonts w:ascii="GHEA Grapalat" w:hAnsi="GHEA Grapalat" w:cs="Sylfaen"/>
          <w:sz w:val="16"/>
          <w:szCs w:val="16"/>
          <w:lang w:val="en-US"/>
        </w:rPr>
        <w:t>մասնակցի</w:t>
      </w:r>
      <w:r w:rsidRPr="00DA0244">
        <w:rPr>
          <w:rFonts w:ascii="GHEA Grapalat" w:hAnsi="GHEA Grapalat" w:cs="Sylfaen"/>
          <w:sz w:val="16"/>
          <w:szCs w:val="16"/>
        </w:rPr>
        <w:t xml:space="preserve"> </w:t>
      </w:r>
      <w:r w:rsidRPr="00DA0244">
        <w:rPr>
          <w:rFonts w:ascii="GHEA Grapalat" w:hAnsi="GHEA Grapalat" w:cs="Sylfaen"/>
          <w:sz w:val="16"/>
          <w:szCs w:val="16"/>
          <w:lang w:val="en-US"/>
        </w:rPr>
        <w:t>կողմից</w:t>
      </w:r>
      <w:r w:rsidRPr="00DA0244">
        <w:rPr>
          <w:rFonts w:ascii="GHEA Grapalat" w:hAnsi="GHEA Grapalat" w:cs="Sylfaen"/>
          <w:sz w:val="16"/>
          <w:szCs w:val="16"/>
        </w:rPr>
        <w:t xml:space="preserve"> </w:t>
      </w:r>
      <w:r w:rsidRPr="00DA0244">
        <w:rPr>
          <w:rFonts w:ascii="GHEA Grapalat" w:hAnsi="GHEA Grapalat" w:cs="Sylfaen"/>
          <w:sz w:val="16"/>
          <w:szCs w:val="16"/>
          <w:lang w:val="en-US"/>
        </w:rPr>
        <w:t>արձանագրված</w:t>
      </w:r>
      <w:r w:rsidRPr="00DA0244">
        <w:rPr>
          <w:rFonts w:ascii="GHEA Grapalat" w:hAnsi="GHEA Grapalat" w:cs="Sylfaen"/>
          <w:sz w:val="16"/>
          <w:szCs w:val="16"/>
        </w:rPr>
        <w:t xml:space="preserve"> </w:t>
      </w:r>
      <w:r w:rsidRPr="00DA0244">
        <w:rPr>
          <w:rFonts w:ascii="GHEA Grapalat" w:hAnsi="GHEA Grapalat" w:cs="Sylfaen"/>
          <w:sz w:val="16"/>
          <w:szCs w:val="16"/>
          <w:lang w:val="en-US"/>
        </w:rPr>
        <w:t>անհամապատասխանությունը</w:t>
      </w:r>
      <w:r w:rsidRPr="00DA0244">
        <w:rPr>
          <w:rFonts w:ascii="GHEA Grapalat" w:hAnsi="GHEA Grapalat" w:cs="Sylfaen"/>
          <w:sz w:val="16"/>
          <w:szCs w:val="16"/>
        </w:rPr>
        <w:t xml:space="preserve"> </w:t>
      </w:r>
      <w:r w:rsidRPr="00DA0244">
        <w:rPr>
          <w:rFonts w:ascii="GHEA Grapalat" w:hAnsi="GHEA Grapalat" w:cs="Sylfaen"/>
          <w:sz w:val="16"/>
          <w:szCs w:val="16"/>
          <w:lang w:val="en-US"/>
        </w:rPr>
        <w:t>սույն</w:t>
      </w:r>
      <w:r w:rsidRPr="00DA0244">
        <w:rPr>
          <w:rFonts w:ascii="GHEA Grapalat" w:hAnsi="GHEA Grapalat" w:cs="Sylfaen"/>
          <w:sz w:val="16"/>
          <w:szCs w:val="16"/>
        </w:rPr>
        <w:t xml:space="preserve"> </w:t>
      </w:r>
      <w:r w:rsidRPr="00DA0244">
        <w:rPr>
          <w:rFonts w:ascii="GHEA Grapalat" w:hAnsi="GHEA Grapalat" w:cs="Sylfaen"/>
          <w:sz w:val="16"/>
          <w:szCs w:val="16"/>
          <w:lang w:val="en-US"/>
        </w:rPr>
        <w:t>հրավերի</w:t>
      </w:r>
      <w:r w:rsidRPr="00DA0244">
        <w:rPr>
          <w:rFonts w:ascii="GHEA Grapalat" w:hAnsi="GHEA Grapalat" w:cs="Sylfaen"/>
          <w:sz w:val="16"/>
          <w:szCs w:val="16"/>
        </w:rPr>
        <w:t xml:space="preserve"> 1-</w:t>
      </w:r>
      <w:r w:rsidRPr="00DA0244">
        <w:rPr>
          <w:rFonts w:ascii="GHEA Grapalat" w:hAnsi="GHEA Grapalat" w:cs="Sylfaen"/>
          <w:sz w:val="16"/>
          <w:szCs w:val="16"/>
          <w:lang w:val="en-US"/>
        </w:rPr>
        <w:t>ին</w:t>
      </w:r>
      <w:r w:rsidRPr="00DA0244">
        <w:rPr>
          <w:rFonts w:ascii="GHEA Grapalat" w:hAnsi="GHEA Grapalat" w:cs="Sylfaen"/>
          <w:sz w:val="16"/>
          <w:szCs w:val="16"/>
        </w:rPr>
        <w:t xml:space="preserve"> </w:t>
      </w:r>
      <w:r w:rsidRPr="00DA0244">
        <w:rPr>
          <w:rFonts w:ascii="GHEA Grapalat" w:hAnsi="GHEA Grapalat" w:cs="Sylfaen"/>
          <w:sz w:val="16"/>
          <w:szCs w:val="16"/>
          <w:lang w:val="en-US"/>
        </w:rPr>
        <w:t>մասի</w:t>
      </w:r>
      <w:r w:rsidRPr="00DA0244">
        <w:rPr>
          <w:rFonts w:ascii="GHEA Grapalat" w:hAnsi="GHEA Grapalat" w:cs="Sylfaen"/>
          <w:sz w:val="16"/>
          <w:szCs w:val="16"/>
        </w:rPr>
        <w:t xml:space="preserve"> 7.16 </w:t>
      </w:r>
      <w:r w:rsidRPr="00DA0244">
        <w:rPr>
          <w:rFonts w:ascii="GHEA Grapalat" w:hAnsi="GHEA Grapalat" w:cs="Sylfaen"/>
          <w:sz w:val="16"/>
          <w:szCs w:val="16"/>
          <w:lang w:val="en-US"/>
        </w:rPr>
        <w:t>կետով</w:t>
      </w:r>
      <w:r w:rsidRPr="00DA0244">
        <w:rPr>
          <w:rFonts w:ascii="GHEA Grapalat" w:hAnsi="GHEA Grapalat" w:cs="Sylfaen"/>
          <w:sz w:val="16"/>
          <w:szCs w:val="16"/>
        </w:rPr>
        <w:t xml:space="preserve"> </w:t>
      </w:r>
      <w:r w:rsidRPr="00DA0244">
        <w:rPr>
          <w:rFonts w:ascii="GHEA Grapalat" w:hAnsi="GHEA Grapalat" w:cs="Sylfaen"/>
          <w:sz w:val="16"/>
          <w:szCs w:val="16"/>
          <w:lang w:val="en-US"/>
        </w:rPr>
        <w:t>սահմանված</w:t>
      </w:r>
      <w:r w:rsidRPr="00DA0244">
        <w:rPr>
          <w:rFonts w:ascii="GHEA Grapalat" w:hAnsi="GHEA Grapalat" w:cs="Sylfaen"/>
          <w:sz w:val="16"/>
          <w:szCs w:val="16"/>
        </w:rPr>
        <w:t xml:space="preserve"> </w:t>
      </w:r>
      <w:r w:rsidRPr="00DA0244">
        <w:rPr>
          <w:rFonts w:ascii="GHEA Grapalat" w:hAnsi="GHEA Grapalat" w:cs="Sylfaen"/>
          <w:sz w:val="16"/>
          <w:szCs w:val="16"/>
          <w:lang w:val="en-US"/>
        </w:rPr>
        <w:t>ժամկետում՝</w:t>
      </w:r>
    </w:p>
    <w:p w:rsidR="00203F6B" w:rsidRPr="00DA0244" w:rsidRDefault="00203F6B" w:rsidP="00203F6B">
      <w:pPr>
        <w:pStyle w:val="23"/>
        <w:spacing w:line="240" w:lineRule="auto"/>
        <w:rPr>
          <w:rFonts w:ascii="GHEA Grapalat" w:hAnsi="GHEA Grapalat" w:cs="Sylfaen"/>
          <w:sz w:val="16"/>
          <w:szCs w:val="16"/>
        </w:rPr>
      </w:pPr>
      <w:r w:rsidRPr="00DA0244">
        <w:rPr>
          <w:rFonts w:ascii="GHEA Grapalat" w:hAnsi="GHEA Grapalat" w:cs="Sylfaen"/>
          <w:sz w:val="16"/>
          <w:szCs w:val="16"/>
        </w:rPr>
        <w:t xml:space="preserve">1) </w:t>
      </w:r>
      <w:r w:rsidRPr="00DA0244">
        <w:rPr>
          <w:rFonts w:ascii="GHEA Grapalat" w:hAnsi="GHEA Grapalat" w:cs="Sylfaen"/>
          <w:sz w:val="16"/>
          <w:szCs w:val="16"/>
          <w:lang w:val="en-US"/>
        </w:rPr>
        <w:t>շտկելու</w:t>
      </w:r>
      <w:r w:rsidRPr="00DA0244">
        <w:rPr>
          <w:rFonts w:ascii="GHEA Grapalat" w:hAnsi="GHEA Grapalat" w:cs="Sylfaen"/>
          <w:sz w:val="16"/>
          <w:szCs w:val="16"/>
        </w:rPr>
        <w:t xml:space="preserve"> </w:t>
      </w:r>
      <w:r w:rsidRPr="00DA0244">
        <w:rPr>
          <w:rFonts w:ascii="GHEA Grapalat" w:hAnsi="GHEA Grapalat" w:cs="Sylfaen"/>
          <w:sz w:val="16"/>
          <w:szCs w:val="16"/>
          <w:lang w:val="en-US"/>
        </w:rPr>
        <w:t>դեպքում</w:t>
      </w:r>
      <w:r w:rsidRPr="00DA0244">
        <w:rPr>
          <w:rFonts w:ascii="GHEA Grapalat" w:hAnsi="GHEA Grapalat" w:cs="Sylfaen"/>
          <w:sz w:val="16"/>
          <w:szCs w:val="16"/>
        </w:rPr>
        <w:t xml:space="preserve"> </w:t>
      </w:r>
      <w:r w:rsidRPr="00DA0244">
        <w:rPr>
          <w:rFonts w:ascii="GHEA Grapalat" w:hAnsi="GHEA Grapalat" w:cs="Sylfaen"/>
          <w:sz w:val="16"/>
          <w:szCs w:val="16"/>
          <w:lang w:val="en-US"/>
        </w:rPr>
        <w:t>հայտը</w:t>
      </w:r>
      <w:r w:rsidRPr="00DA0244">
        <w:rPr>
          <w:rFonts w:ascii="GHEA Grapalat" w:hAnsi="GHEA Grapalat" w:cs="Sylfaen"/>
          <w:sz w:val="16"/>
          <w:szCs w:val="16"/>
        </w:rPr>
        <w:t xml:space="preserve"> </w:t>
      </w:r>
      <w:r w:rsidRPr="00DA0244">
        <w:rPr>
          <w:rFonts w:ascii="GHEA Grapalat" w:hAnsi="GHEA Grapalat" w:cs="Sylfaen"/>
          <w:sz w:val="16"/>
          <w:szCs w:val="16"/>
          <w:lang w:val="en-US"/>
        </w:rPr>
        <w:t>գնահատվում</w:t>
      </w:r>
      <w:r w:rsidRPr="00DA0244">
        <w:rPr>
          <w:rFonts w:ascii="GHEA Grapalat" w:hAnsi="GHEA Grapalat" w:cs="Sylfaen"/>
          <w:sz w:val="16"/>
          <w:szCs w:val="16"/>
        </w:rPr>
        <w:t xml:space="preserve"> </w:t>
      </w:r>
      <w:r w:rsidRPr="00DA0244">
        <w:rPr>
          <w:rFonts w:ascii="GHEA Grapalat" w:hAnsi="GHEA Grapalat" w:cs="Sylfaen"/>
          <w:sz w:val="16"/>
          <w:szCs w:val="16"/>
          <w:lang w:val="en-US"/>
        </w:rPr>
        <w:t>է</w:t>
      </w:r>
      <w:r w:rsidRPr="00DA0244">
        <w:rPr>
          <w:rFonts w:ascii="GHEA Grapalat" w:hAnsi="GHEA Grapalat" w:cs="Sylfaen"/>
          <w:sz w:val="16"/>
          <w:szCs w:val="16"/>
        </w:rPr>
        <w:t xml:space="preserve"> </w:t>
      </w:r>
      <w:r w:rsidRPr="00DA0244">
        <w:rPr>
          <w:rFonts w:ascii="GHEA Grapalat" w:hAnsi="GHEA Grapalat" w:cs="Sylfaen"/>
          <w:sz w:val="16"/>
          <w:szCs w:val="16"/>
          <w:lang w:val="en-US"/>
        </w:rPr>
        <w:t>բավարար</w:t>
      </w:r>
      <w:r w:rsidRPr="00DA0244">
        <w:rPr>
          <w:rFonts w:ascii="GHEA Grapalat" w:hAnsi="GHEA Grapalat" w:cs="Sylfaen"/>
          <w:sz w:val="16"/>
          <w:szCs w:val="16"/>
        </w:rPr>
        <w:t xml:space="preserve"> </w:t>
      </w:r>
      <w:r w:rsidRPr="00DA0244">
        <w:rPr>
          <w:rFonts w:ascii="GHEA Grapalat" w:hAnsi="GHEA Grapalat" w:cs="Sylfaen"/>
          <w:sz w:val="16"/>
          <w:szCs w:val="16"/>
          <w:lang w:val="en-US"/>
        </w:rPr>
        <w:t>և</w:t>
      </w:r>
      <w:r w:rsidRPr="00DA0244">
        <w:rPr>
          <w:rFonts w:ascii="GHEA Grapalat" w:hAnsi="GHEA Grapalat" w:cs="Sylfaen"/>
          <w:sz w:val="16"/>
          <w:szCs w:val="16"/>
        </w:rPr>
        <w:t xml:space="preserve"> </w:t>
      </w:r>
      <w:r w:rsidRPr="00DA0244">
        <w:rPr>
          <w:rFonts w:ascii="GHEA Grapalat" w:hAnsi="GHEA Grapalat" w:cs="Sylfaen"/>
          <w:sz w:val="16"/>
          <w:szCs w:val="16"/>
          <w:lang w:val="en-US"/>
        </w:rPr>
        <w:t>առաջին</w:t>
      </w:r>
      <w:r w:rsidRPr="00DA0244">
        <w:rPr>
          <w:rFonts w:ascii="GHEA Grapalat" w:hAnsi="GHEA Grapalat" w:cs="Sylfaen"/>
          <w:sz w:val="16"/>
          <w:szCs w:val="16"/>
        </w:rPr>
        <w:t xml:space="preserve"> </w:t>
      </w:r>
      <w:r w:rsidRPr="00DA0244">
        <w:rPr>
          <w:rFonts w:ascii="GHEA Grapalat" w:hAnsi="GHEA Grapalat" w:cs="Sylfaen"/>
          <w:sz w:val="16"/>
          <w:szCs w:val="16"/>
          <w:lang w:val="en-US"/>
        </w:rPr>
        <w:t>տեղն</w:t>
      </w:r>
      <w:r w:rsidRPr="00DA0244">
        <w:rPr>
          <w:rFonts w:ascii="GHEA Grapalat" w:hAnsi="GHEA Grapalat" w:cs="Sylfaen"/>
          <w:sz w:val="16"/>
          <w:szCs w:val="16"/>
        </w:rPr>
        <w:t xml:space="preserve"> </w:t>
      </w:r>
      <w:r w:rsidRPr="00DA0244">
        <w:rPr>
          <w:rFonts w:ascii="GHEA Grapalat" w:hAnsi="GHEA Grapalat" w:cs="Sylfaen"/>
          <w:sz w:val="16"/>
          <w:szCs w:val="16"/>
          <w:lang w:val="en-US"/>
        </w:rPr>
        <w:t>զբաղեցրած</w:t>
      </w:r>
      <w:r w:rsidRPr="00DA0244">
        <w:rPr>
          <w:rFonts w:ascii="GHEA Grapalat" w:hAnsi="GHEA Grapalat" w:cs="Sylfaen"/>
          <w:sz w:val="16"/>
          <w:szCs w:val="16"/>
        </w:rPr>
        <w:t xml:space="preserve"> </w:t>
      </w:r>
      <w:r w:rsidRPr="00DA0244">
        <w:rPr>
          <w:rFonts w:ascii="GHEA Grapalat" w:hAnsi="GHEA Grapalat" w:cs="Sylfaen"/>
          <w:sz w:val="16"/>
          <w:szCs w:val="16"/>
          <w:lang w:val="en-US"/>
        </w:rPr>
        <w:t>մասնակիցը</w:t>
      </w:r>
      <w:r w:rsidRPr="00DA0244">
        <w:rPr>
          <w:rFonts w:ascii="GHEA Grapalat" w:hAnsi="GHEA Grapalat" w:cs="Sylfaen"/>
          <w:sz w:val="16"/>
          <w:szCs w:val="16"/>
        </w:rPr>
        <w:t xml:space="preserve"> </w:t>
      </w:r>
      <w:r w:rsidRPr="00DA0244">
        <w:rPr>
          <w:rFonts w:ascii="GHEA Grapalat" w:hAnsi="GHEA Grapalat" w:cs="Sylfaen"/>
          <w:sz w:val="16"/>
          <w:szCs w:val="16"/>
          <w:lang w:val="en-US"/>
        </w:rPr>
        <w:t>հայտարարվում</w:t>
      </w:r>
      <w:r w:rsidRPr="00DA0244">
        <w:rPr>
          <w:rFonts w:ascii="GHEA Grapalat" w:hAnsi="GHEA Grapalat" w:cs="Sylfaen"/>
          <w:sz w:val="16"/>
          <w:szCs w:val="16"/>
        </w:rPr>
        <w:t xml:space="preserve"> </w:t>
      </w:r>
      <w:r w:rsidRPr="00DA0244">
        <w:rPr>
          <w:rFonts w:ascii="GHEA Grapalat" w:hAnsi="GHEA Grapalat" w:cs="Sylfaen"/>
          <w:sz w:val="16"/>
          <w:szCs w:val="16"/>
          <w:lang w:val="en-US"/>
        </w:rPr>
        <w:t>է</w:t>
      </w:r>
      <w:r w:rsidRPr="00DA0244">
        <w:rPr>
          <w:rFonts w:ascii="GHEA Grapalat" w:hAnsi="GHEA Grapalat" w:cs="Sylfaen"/>
          <w:sz w:val="16"/>
          <w:szCs w:val="16"/>
        </w:rPr>
        <w:t xml:space="preserve"> </w:t>
      </w:r>
      <w:r w:rsidRPr="00DA0244">
        <w:rPr>
          <w:rFonts w:ascii="GHEA Grapalat" w:hAnsi="GHEA Grapalat" w:cs="Sylfaen"/>
          <w:sz w:val="16"/>
          <w:szCs w:val="16"/>
          <w:lang w:val="en-US"/>
        </w:rPr>
        <w:t>ընտրված</w:t>
      </w:r>
      <w:r w:rsidRPr="00DA0244">
        <w:rPr>
          <w:rFonts w:ascii="GHEA Grapalat" w:hAnsi="GHEA Grapalat" w:cs="Sylfaen"/>
          <w:sz w:val="16"/>
          <w:szCs w:val="16"/>
        </w:rPr>
        <w:t xml:space="preserve"> </w:t>
      </w:r>
      <w:r w:rsidRPr="00DA0244">
        <w:rPr>
          <w:rFonts w:ascii="GHEA Grapalat" w:hAnsi="GHEA Grapalat" w:cs="Sylfaen"/>
          <w:sz w:val="16"/>
          <w:szCs w:val="16"/>
          <w:lang w:val="en-US"/>
        </w:rPr>
        <w:t>մասնակից</w:t>
      </w:r>
      <w:r w:rsidRPr="00DA0244">
        <w:rPr>
          <w:rFonts w:ascii="GHEA Grapalat" w:hAnsi="GHEA Grapalat" w:cs="Sylfaen"/>
          <w:sz w:val="16"/>
          <w:szCs w:val="16"/>
        </w:rPr>
        <w:t xml:space="preserve">: </w:t>
      </w:r>
      <w:r w:rsidRPr="00DA0244">
        <w:rPr>
          <w:rFonts w:ascii="GHEA Grapalat" w:hAnsi="GHEA Grapalat" w:cs="Sylfaen"/>
          <w:sz w:val="16"/>
          <w:szCs w:val="16"/>
          <w:lang w:val="en-US"/>
        </w:rPr>
        <w:t>Ընդ</w:t>
      </w:r>
      <w:r w:rsidRPr="00DA0244">
        <w:rPr>
          <w:rFonts w:ascii="GHEA Grapalat" w:hAnsi="GHEA Grapalat" w:cs="Sylfaen"/>
          <w:sz w:val="16"/>
          <w:szCs w:val="16"/>
        </w:rPr>
        <w:t xml:space="preserve"> </w:t>
      </w:r>
      <w:r w:rsidRPr="00DA0244">
        <w:rPr>
          <w:rFonts w:ascii="GHEA Grapalat" w:hAnsi="GHEA Grapalat" w:cs="Sylfaen"/>
          <w:sz w:val="16"/>
          <w:szCs w:val="16"/>
          <w:lang w:val="en-US"/>
        </w:rPr>
        <w:t>որում</w:t>
      </w:r>
      <w:r w:rsidRPr="00DA0244">
        <w:rPr>
          <w:rFonts w:ascii="GHEA Grapalat" w:hAnsi="GHEA Grapalat" w:cs="Sylfaen"/>
          <w:sz w:val="16"/>
          <w:szCs w:val="16"/>
        </w:rPr>
        <w:t xml:space="preserve"> </w:t>
      </w:r>
      <w:r w:rsidRPr="00DA0244">
        <w:rPr>
          <w:rFonts w:ascii="GHEA Grapalat" w:hAnsi="GHEA Grapalat" w:cs="Sylfaen"/>
          <w:sz w:val="16"/>
          <w:szCs w:val="16"/>
          <w:lang w:val="en-US"/>
        </w:rPr>
        <w:t>անհամապատասխանությունը</w:t>
      </w:r>
      <w:r w:rsidRPr="00DA0244">
        <w:rPr>
          <w:rFonts w:ascii="GHEA Grapalat" w:hAnsi="GHEA Grapalat" w:cs="Sylfaen"/>
          <w:sz w:val="16"/>
          <w:szCs w:val="16"/>
        </w:rPr>
        <w:t xml:space="preserve"> </w:t>
      </w:r>
      <w:r w:rsidRPr="00DA0244">
        <w:rPr>
          <w:rFonts w:ascii="GHEA Grapalat" w:hAnsi="GHEA Grapalat" w:cs="Sylfaen"/>
          <w:sz w:val="16"/>
          <w:szCs w:val="16"/>
          <w:lang w:val="en-US"/>
        </w:rPr>
        <w:t>համարվում</w:t>
      </w:r>
      <w:r w:rsidRPr="00DA0244">
        <w:rPr>
          <w:rFonts w:ascii="GHEA Grapalat" w:hAnsi="GHEA Grapalat" w:cs="Sylfaen"/>
          <w:sz w:val="16"/>
          <w:szCs w:val="16"/>
        </w:rPr>
        <w:t xml:space="preserve"> </w:t>
      </w:r>
      <w:r w:rsidRPr="00DA0244">
        <w:rPr>
          <w:rFonts w:ascii="GHEA Grapalat" w:hAnsi="GHEA Grapalat" w:cs="Sylfaen"/>
          <w:sz w:val="16"/>
          <w:szCs w:val="16"/>
          <w:lang w:val="en-US"/>
        </w:rPr>
        <w:t>է</w:t>
      </w:r>
      <w:r w:rsidRPr="00DA0244">
        <w:rPr>
          <w:rFonts w:ascii="GHEA Grapalat" w:hAnsi="GHEA Grapalat" w:cs="Sylfaen"/>
          <w:sz w:val="16"/>
          <w:szCs w:val="16"/>
        </w:rPr>
        <w:t xml:space="preserve"> </w:t>
      </w:r>
      <w:r w:rsidRPr="00DA0244">
        <w:rPr>
          <w:rFonts w:ascii="GHEA Grapalat" w:hAnsi="GHEA Grapalat" w:cs="Sylfaen"/>
          <w:sz w:val="16"/>
          <w:szCs w:val="16"/>
          <w:lang w:val="en-US"/>
        </w:rPr>
        <w:t>շտկված</w:t>
      </w:r>
      <w:r w:rsidRPr="00DA0244">
        <w:rPr>
          <w:rFonts w:ascii="GHEA Grapalat" w:hAnsi="GHEA Grapalat" w:cs="Sylfaen"/>
          <w:sz w:val="16"/>
          <w:szCs w:val="16"/>
        </w:rPr>
        <w:t xml:space="preserve">, </w:t>
      </w:r>
      <w:r w:rsidRPr="00DA0244">
        <w:rPr>
          <w:rFonts w:ascii="GHEA Grapalat" w:hAnsi="GHEA Grapalat" w:cs="Sylfaen"/>
          <w:sz w:val="16"/>
          <w:szCs w:val="16"/>
          <w:lang w:val="en-US"/>
        </w:rPr>
        <w:t>եթե</w:t>
      </w:r>
      <w:r w:rsidRPr="00DA0244">
        <w:rPr>
          <w:rFonts w:ascii="GHEA Grapalat" w:hAnsi="GHEA Grapalat" w:cs="Sylfaen"/>
          <w:sz w:val="16"/>
          <w:szCs w:val="16"/>
        </w:rPr>
        <w:t xml:space="preserve"> </w:t>
      </w:r>
      <w:r w:rsidRPr="00DA0244">
        <w:rPr>
          <w:rFonts w:ascii="GHEA Grapalat" w:hAnsi="GHEA Grapalat" w:cs="Sylfaen"/>
          <w:sz w:val="16"/>
          <w:szCs w:val="16"/>
          <w:lang w:val="en-US"/>
        </w:rPr>
        <w:t>առաջին</w:t>
      </w:r>
      <w:r w:rsidRPr="00DA0244">
        <w:rPr>
          <w:rFonts w:ascii="GHEA Grapalat" w:hAnsi="GHEA Grapalat" w:cs="Sylfaen"/>
          <w:sz w:val="16"/>
          <w:szCs w:val="16"/>
        </w:rPr>
        <w:t xml:space="preserve"> </w:t>
      </w:r>
      <w:r w:rsidRPr="00DA0244">
        <w:rPr>
          <w:rFonts w:ascii="GHEA Grapalat" w:hAnsi="GHEA Grapalat" w:cs="Sylfaen"/>
          <w:sz w:val="16"/>
          <w:szCs w:val="16"/>
          <w:lang w:val="en-US"/>
        </w:rPr>
        <w:t>տեղ</w:t>
      </w:r>
      <w:r w:rsidRPr="00DA0244">
        <w:rPr>
          <w:rFonts w:ascii="GHEA Grapalat" w:hAnsi="GHEA Grapalat" w:cs="Sylfaen"/>
          <w:sz w:val="16"/>
          <w:szCs w:val="16"/>
        </w:rPr>
        <w:t xml:space="preserve"> </w:t>
      </w:r>
      <w:r w:rsidRPr="00DA0244">
        <w:rPr>
          <w:rFonts w:ascii="GHEA Grapalat" w:hAnsi="GHEA Grapalat" w:cs="Sylfaen"/>
          <w:sz w:val="16"/>
          <w:szCs w:val="16"/>
          <w:lang w:val="en-US"/>
        </w:rPr>
        <w:t>զբաղեցրած</w:t>
      </w:r>
      <w:r w:rsidRPr="00DA0244">
        <w:rPr>
          <w:rFonts w:ascii="GHEA Grapalat" w:hAnsi="GHEA Grapalat" w:cs="Sylfaen"/>
          <w:sz w:val="16"/>
          <w:szCs w:val="16"/>
        </w:rPr>
        <w:t xml:space="preserve"> </w:t>
      </w:r>
      <w:r w:rsidRPr="00DA0244">
        <w:rPr>
          <w:rFonts w:ascii="GHEA Grapalat" w:hAnsi="GHEA Grapalat" w:cs="Sylfaen"/>
          <w:sz w:val="16"/>
          <w:szCs w:val="16"/>
          <w:lang w:val="en-US"/>
        </w:rPr>
        <w:t>մասնակիցը</w:t>
      </w:r>
      <w:r w:rsidRPr="00DA0244">
        <w:rPr>
          <w:rFonts w:ascii="GHEA Grapalat" w:hAnsi="GHEA Grapalat" w:cs="Sylfaen"/>
          <w:sz w:val="16"/>
          <w:szCs w:val="16"/>
        </w:rPr>
        <w:t xml:space="preserve"> </w:t>
      </w:r>
      <w:r w:rsidRPr="00DA0244">
        <w:rPr>
          <w:rFonts w:ascii="GHEA Grapalat" w:hAnsi="GHEA Grapalat" w:cs="Sylfaen"/>
          <w:sz w:val="16"/>
          <w:szCs w:val="16"/>
          <w:lang w:val="en-US"/>
        </w:rPr>
        <w:t>ներկայացնում</w:t>
      </w:r>
      <w:r w:rsidRPr="00DA0244">
        <w:rPr>
          <w:rFonts w:ascii="GHEA Grapalat" w:hAnsi="GHEA Grapalat" w:cs="Sylfaen"/>
          <w:sz w:val="16"/>
          <w:szCs w:val="16"/>
        </w:rPr>
        <w:t xml:space="preserve"> </w:t>
      </w:r>
      <w:r w:rsidRPr="00DA0244">
        <w:rPr>
          <w:rFonts w:ascii="GHEA Grapalat" w:hAnsi="GHEA Grapalat" w:cs="Sylfaen"/>
          <w:sz w:val="16"/>
          <w:szCs w:val="16"/>
          <w:lang w:val="en-US"/>
        </w:rPr>
        <w:t>է</w:t>
      </w:r>
      <w:r w:rsidRPr="00DA0244">
        <w:rPr>
          <w:rFonts w:ascii="GHEA Grapalat" w:hAnsi="GHEA Grapalat" w:cs="Sylfaen"/>
          <w:sz w:val="16"/>
          <w:szCs w:val="16"/>
        </w:rPr>
        <w:t xml:space="preserve"> </w:t>
      </w:r>
      <w:r w:rsidRPr="00DA0244">
        <w:rPr>
          <w:rFonts w:ascii="GHEA Grapalat" w:hAnsi="GHEA Grapalat" w:cs="Sylfaen"/>
          <w:sz w:val="16"/>
          <w:szCs w:val="16"/>
          <w:lang w:val="en-US"/>
        </w:rPr>
        <w:t>կոմիտեի</w:t>
      </w:r>
      <w:r w:rsidRPr="00DA0244">
        <w:rPr>
          <w:rFonts w:ascii="GHEA Grapalat" w:hAnsi="GHEA Grapalat" w:cs="Sylfaen"/>
          <w:sz w:val="16"/>
          <w:szCs w:val="16"/>
        </w:rPr>
        <w:t xml:space="preserve"> </w:t>
      </w:r>
      <w:r w:rsidRPr="00DA0244">
        <w:rPr>
          <w:rFonts w:ascii="GHEA Grapalat" w:hAnsi="GHEA Grapalat" w:cs="Sylfaen"/>
          <w:sz w:val="16"/>
          <w:szCs w:val="16"/>
          <w:lang w:val="en-US"/>
        </w:rPr>
        <w:t>տրամադրած</w:t>
      </w:r>
      <w:r w:rsidRPr="00DA0244">
        <w:rPr>
          <w:rFonts w:ascii="GHEA Grapalat" w:hAnsi="GHEA Grapalat" w:cs="Sylfaen"/>
          <w:sz w:val="16"/>
          <w:szCs w:val="16"/>
        </w:rPr>
        <w:t xml:space="preserve"> </w:t>
      </w:r>
      <w:r w:rsidRPr="00DA0244">
        <w:rPr>
          <w:rFonts w:ascii="GHEA Grapalat" w:hAnsi="GHEA Grapalat" w:cs="Sylfaen"/>
          <w:sz w:val="16"/>
          <w:szCs w:val="16"/>
          <w:lang w:val="en-US"/>
        </w:rPr>
        <w:t>տեղեկատվության</w:t>
      </w:r>
      <w:r w:rsidRPr="00DA0244">
        <w:rPr>
          <w:rFonts w:ascii="GHEA Grapalat" w:hAnsi="GHEA Grapalat" w:cs="Sylfaen"/>
          <w:sz w:val="16"/>
          <w:szCs w:val="16"/>
        </w:rPr>
        <w:t xml:space="preserve"> </w:t>
      </w:r>
      <w:r w:rsidRPr="00DA0244">
        <w:rPr>
          <w:rFonts w:ascii="GHEA Grapalat" w:hAnsi="GHEA Grapalat" w:cs="Sylfaen"/>
          <w:sz w:val="16"/>
          <w:szCs w:val="16"/>
          <w:lang w:val="en-US"/>
        </w:rPr>
        <w:t>մեջ</w:t>
      </w:r>
      <w:r w:rsidRPr="00DA0244">
        <w:rPr>
          <w:rFonts w:ascii="GHEA Grapalat" w:hAnsi="GHEA Grapalat" w:cs="Sylfaen"/>
          <w:sz w:val="16"/>
          <w:szCs w:val="16"/>
        </w:rPr>
        <w:t xml:space="preserve"> </w:t>
      </w:r>
      <w:r w:rsidRPr="00DA0244">
        <w:rPr>
          <w:rFonts w:ascii="GHEA Grapalat" w:hAnsi="GHEA Grapalat" w:cs="Sylfaen"/>
          <w:sz w:val="16"/>
          <w:szCs w:val="16"/>
          <w:lang w:val="en-US"/>
        </w:rPr>
        <w:t>նշված</w:t>
      </w:r>
      <w:r w:rsidRPr="00DA0244">
        <w:rPr>
          <w:rFonts w:ascii="GHEA Grapalat" w:hAnsi="GHEA Grapalat" w:cs="Sylfaen"/>
          <w:sz w:val="16"/>
          <w:szCs w:val="16"/>
        </w:rPr>
        <w:t xml:space="preserve"> </w:t>
      </w:r>
      <w:r w:rsidRPr="00DA0244">
        <w:rPr>
          <w:rFonts w:ascii="GHEA Grapalat" w:hAnsi="GHEA Grapalat" w:cs="Sylfaen"/>
          <w:sz w:val="16"/>
          <w:szCs w:val="16"/>
          <w:lang w:val="en-US"/>
        </w:rPr>
        <w:t>գումարի</w:t>
      </w:r>
      <w:r w:rsidRPr="00DA0244">
        <w:rPr>
          <w:rFonts w:ascii="GHEA Grapalat" w:hAnsi="GHEA Grapalat" w:cs="Sylfaen"/>
          <w:sz w:val="16"/>
          <w:szCs w:val="16"/>
        </w:rPr>
        <w:t xml:space="preserve"> </w:t>
      </w:r>
      <w:r w:rsidRPr="00DA0244">
        <w:rPr>
          <w:rFonts w:ascii="GHEA Grapalat" w:hAnsi="GHEA Grapalat" w:cs="Sylfaen"/>
          <w:sz w:val="16"/>
          <w:szCs w:val="16"/>
          <w:lang w:val="en-US"/>
        </w:rPr>
        <w:t>վճարումը</w:t>
      </w:r>
      <w:r w:rsidRPr="00DA0244">
        <w:rPr>
          <w:rFonts w:ascii="GHEA Grapalat" w:hAnsi="GHEA Grapalat" w:cs="Sylfaen"/>
          <w:sz w:val="16"/>
          <w:szCs w:val="16"/>
        </w:rPr>
        <w:t xml:space="preserve"> </w:t>
      </w:r>
      <w:r w:rsidRPr="00DA0244">
        <w:rPr>
          <w:rFonts w:ascii="GHEA Grapalat" w:hAnsi="GHEA Grapalat" w:cs="Sylfaen"/>
          <w:sz w:val="16"/>
          <w:szCs w:val="16"/>
          <w:lang w:val="en-US"/>
        </w:rPr>
        <w:t>հիմնավորող</w:t>
      </w:r>
      <w:r w:rsidRPr="00DA0244">
        <w:rPr>
          <w:rFonts w:ascii="GHEA Grapalat" w:hAnsi="GHEA Grapalat" w:cs="Sylfaen"/>
          <w:sz w:val="16"/>
          <w:szCs w:val="16"/>
        </w:rPr>
        <w:t xml:space="preserve"> </w:t>
      </w:r>
      <w:r w:rsidRPr="00DA0244">
        <w:rPr>
          <w:rFonts w:ascii="GHEA Grapalat" w:hAnsi="GHEA Grapalat" w:cs="Sylfaen"/>
          <w:sz w:val="16"/>
          <w:szCs w:val="16"/>
          <w:lang w:val="en-US"/>
        </w:rPr>
        <w:t>փաստաթղթի</w:t>
      </w:r>
      <w:r w:rsidRPr="00DA0244">
        <w:rPr>
          <w:rFonts w:ascii="GHEA Grapalat" w:hAnsi="GHEA Grapalat" w:cs="Sylfaen"/>
          <w:sz w:val="16"/>
          <w:szCs w:val="16"/>
        </w:rPr>
        <w:t xml:space="preserve"> </w:t>
      </w:r>
      <w:r w:rsidRPr="00DA0244">
        <w:rPr>
          <w:rFonts w:ascii="GHEA Grapalat" w:hAnsi="GHEA Grapalat" w:cs="Sylfaen"/>
          <w:sz w:val="16"/>
          <w:szCs w:val="16"/>
          <w:lang w:val="en-US"/>
        </w:rPr>
        <w:t>բնօրինակից</w:t>
      </w:r>
      <w:r w:rsidRPr="00DA0244">
        <w:rPr>
          <w:rFonts w:ascii="GHEA Grapalat" w:hAnsi="GHEA Grapalat" w:cs="Sylfaen"/>
          <w:sz w:val="16"/>
          <w:szCs w:val="16"/>
        </w:rPr>
        <w:t xml:space="preserve"> </w:t>
      </w:r>
      <w:r w:rsidRPr="00DA0244">
        <w:rPr>
          <w:rFonts w:ascii="GHEA Grapalat" w:hAnsi="GHEA Grapalat" w:cs="Sylfaen"/>
          <w:sz w:val="16"/>
          <w:szCs w:val="16"/>
          <w:lang w:val="en-US"/>
        </w:rPr>
        <w:t>արտատպված</w:t>
      </w:r>
      <w:r w:rsidRPr="00DA0244">
        <w:rPr>
          <w:rFonts w:ascii="GHEA Grapalat" w:hAnsi="GHEA Grapalat" w:cs="Sylfaen"/>
          <w:sz w:val="16"/>
          <w:szCs w:val="16"/>
        </w:rPr>
        <w:t xml:space="preserve"> (</w:t>
      </w:r>
      <w:r w:rsidRPr="00DA0244">
        <w:rPr>
          <w:rFonts w:ascii="GHEA Grapalat" w:hAnsi="GHEA Grapalat" w:cs="Sylfaen"/>
          <w:sz w:val="16"/>
          <w:szCs w:val="16"/>
          <w:lang w:val="en-US"/>
        </w:rPr>
        <w:t>սկանավորված</w:t>
      </w:r>
      <w:r w:rsidRPr="00DA0244">
        <w:rPr>
          <w:rFonts w:ascii="GHEA Grapalat" w:hAnsi="GHEA Grapalat" w:cs="Sylfaen"/>
          <w:sz w:val="16"/>
          <w:szCs w:val="16"/>
        </w:rPr>
        <w:t xml:space="preserve">) </w:t>
      </w:r>
      <w:r w:rsidRPr="00DA0244">
        <w:rPr>
          <w:rFonts w:ascii="GHEA Grapalat" w:hAnsi="GHEA Grapalat" w:cs="Sylfaen"/>
          <w:sz w:val="16"/>
          <w:szCs w:val="16"/>
          <w:lang w:val="en-US"/>
        </w:rPr>
        <w:t>օրինակը</w:t>
      </w:r>
      <w:r w:rsidRPr="00DA0244">
        <w:rPr>
          <w:rFonts w:ascii="GHEA Grapalat" w:hAnsi="GHEA Grapalat" w:cs="Sylfaen"/>
          <w:sz w:val="16"/>
          <w:szCs w:val="16"/>
        </w:rPr>
        <w:t>.</w:t>
      </w:r>
    </w:p>
    <w:p w:rsidR="00203F6B" w:rsidRPr="00DA0244" w:rsidRDefault="00203F6B" w:rsidP="00203F6B">
      <w:pPr>
        <w:pStyle w:val="23"/>
        <w:spacing w:line="240" w:lineRule="auto"/>
        <w:rPr>
          <w:rFonts w:ascii="GHEA Grapalat" w:hAnsi="GHEA Grapalat" w:cs="Sylfaen"/>
          <w:sz w:val="16"/>
          <w:szCs w:val="16"/>
        </w:rPr>
      </w:pPr>
      <w:r w:rsidRPr="00DA0244">
        <w:rPr>
          <w:rFonts w:ascii="GHEA Grapalat" w:hAnsi="GHEA Grapalat" w:cs="Sylfaen"/>
          <w:sz w:val="16"/>
          <w:szCs w:val="16"/>
        </w:rPr>
        <w:t xml:space="preserve">2) </w:t>
      </w:r>
      <w:r w:rsidRPr="00DA0244">
        <w:rPr>
          <w:rFonts w:ascii="GHEA Grapalat" w:hAnsi="GHEA Grapalat" w:cs="Sylfaen"/>
          <w:sz w:val="16"/>
          <w:szCs w:val="16"/>
          <w:lang w:val="en-US"/>
        </w:rPr>
        <w:t>չշտկելու</w:t>
      </w:r>
      <w:r w:rsidRPr="00DA0244">
        <w:rPr>
          <w:rFonts w:ascii="GHEA Grapalat" w:hAnsi="GHEA Grapalat" w:cs="Sylfaen"/>
          <w:sz w:val="16"/>
          <w:szCs w:val="16"/>
        </w:rPr>
        <w:t xml:space="preserve"> </w:t>
      </w:r>
      <w:r w:rsidRPr="00DA0244">
        <w:rPr>
          <w:rFonts w:ascii="GHEA Grapalat" w:hAnsi="GHEA Grapalat" w:cs="Sylfaen"/>
          <w:sz w:val="16"/>
          <w:szCs w:val="16"/>
          <w:lang w:val="en-US"/>
        </w:rPr>
        <w:t>դեպքում</w:t>
      </w:r>
      <w:r w:rsidRPr="00DA0244">
        <w:rPr>
          <w:rFonts w:ascii="GHEA Grapalat" w:hAnsi="GHEA Grapalat" w:cs="Sylfaen"/>
          <w:sz w:val="16"/>
          <w:szCs w:val="16"/>
        </w:rPr>
        <w:t xml:space="preserve"> </w:t>
      </w:r>
      <w:r w:rsidRPr="00DA0244">
        <w:rPr>
          <w:rFonts w:ascii="GHEA Grapalat" w:hAnsi="GHEA Grapalat" w:cs="Sylfaen"/>
          <w:sz w:val="16"/>
          <w:szCs w:val="16"/>
          <w:lang w:val="en-US"/>
        </w:rPr>
        <w:t>հանձնաժողովի</w:t>
      </w:r>
      <w:r w:rsidRPr="00DA0244">
        <w:rPr>
          <w:rFonts w:ascii="GHEA Grapalat" w:hAnsi="GHEA Grapalat" w:cs="Sylfaen"/>
          <w:sz w:val="16"/>
          <w:szCs w:val="16"/>
        </w:rPr>
        <w:t xml:space="preserve"> </w:t>
      </w:r>
      <w:r w:rsidRPr="00DA0244">
        <w:rPr>
          <w:rFonts w:ascii="GHEA Grapalat" w:hAnsi="GHEA Grapalat" w:cs="Sylfaen"/>
          <w:sz w:val="16"/>
          <w:szCs w:val="16"/>
          <w:lang w:val="en-US"/>
        </w:rPr>
        <w:t>որոշմամբ</w:t>
      </w:r>
      <w:r w:rsidRPr="00DA0244">
        <w:rPr>
          <w:rFonts w:ascii="GHEA Grapalat" w:hAnsi="GHEA Grapalat" w:cs="Sylfaen"/>
          <w:sz w:val="16"/>
          <w:szCs w:val="16"/>
        </w:rPr>
        <w:t xml:space="preserve"> </w:t>
      </w:r>
      <w:r w:rsidRPr="00DA0244">
        <w:rPr>
          <w:rFonts w:ascii="GHEA Grapalat" w:hAnsi="GHEA Grapalat" w:cs="Sylfaen"/>
          <w:sz w:val="16"/>
          <w:szCs w:val="16"/>
          <w:lang w:val="en-US"/>
        </w:rPr>
        <w:t>մերժում</w:t>
      </w:r>
      <w:r w:rsidRPr="00DA0244">
        <w:rPr>
          <w:rFonts w:ascii="GHEA Grapalat" w:hAnsi="GHEA Grapalat" w:cs="Sylfaen"/>
          <w:sz w:val="16"/>
          <w:szCs w:val="16"/>
        </w:rPr>
        <w:t xml:space="preserve"> </w:t>
      </w:r>
      <w:r w:rsidRPr="00DA0244">
        <w:rPr>
          <w:rFonts w:ascii="GHEA Grapalat" w:hAnsi="GHEA Grapalat" w:cs="Sylfaen"/>
          <w:sz w:val="16"/>
          <w:szCs w:val="16"/>
          <w:lang w:val="en-US"/>
        </w:rPr>
        <w:t>է</w:t>
      </w:r>
      <w:r w:rsidRPr="00DA0244">
        <w:rPr>
          <w:rFonts w:ascii="GHEA Grapalat" w:hAnsi="GHEA Grapalat" w:cs="Sylfaen"/>
          <w:sz w:val="16"/>
          <w:szCs w:val="16"/>
        </w:rPr>
        <w:t xml:space="preserve"> </w:t>
      </w:r>
      <w:r w:rsidRPr="00DA0244">
        <w:rPr>
          <w:rFonts w:ascii="GHEA Grapalat" w:hAnsi="GHEA Grapalat" w:cs="Sylfaen"/>
          <w:sz w:val="16"/>
          <w:szCs w:val="16"/>
          <w:lang w:val="en-US"/>
        </w:rPr>
        <w:t>առաջին</w:t>
      </w:r>
      <w:r w:rsidRPr="00DA0244">
        <w:rPr>
          <w:rFonts w:ascii="GHEA Grapalat" w:hAnsi="GHEA Grapalat" w:cs="Sylfaen"/>
          <w:sz w:val="16"/>
          <w:szCs w:val="16"/>
        </w:rPr>
        <w:t xml:space="preserve"> </w:t>
      </w:r>
      <w:r w:rsidRPr="00DA0244">
        <w:rPr>
          <w:rFonts w:ascii="GHEA Grapalat" w:hAnsi="GHEA Grapalat" w:cs="Sylfaen"/>
          <w:sz w:val="16"/>
          <w:szCs w:val="16"/>
          <w:lang w:val="en-US"/>
        </w:rPr>
        <w:t>տեղը</w:t>
      </w:r>
      <w:r w:rsidRPr="00DA0244">
        <w:rPr>
          <w:rFonts w:ascii="GHEA Grapalat" w:hAnsi="GHEA Grapalat" w:cs="Sylfaen"/>
          <w:sz w:val="16"/>
          <w:szCs w:val="16"/>
        </w:rPr>
        <w:t xml:space="preserve"> </w:t>
      </w:r>
      <w:r w:rsidRPr="00DA0244">
        <w:rPr>
          <w:rFonts w:ascii="GHEA Grapalat" w:hAnsi="GHEA Grapalat" w:cs="Sylfaen"/>
          <w:sz w:val="16"/>
          <w:szCs w:val="16"/>
          <w:lang w:val="en-US"/>
        </w:rPr>
        <w:t>զբաղեցրած</w:t>
      </w:r>
      <w:r w:rsidRPr="00DA0244">
        <w:rPr>
          <w:rFonts w:ascii="GHEA Grapalat" w:hAnsi="GHEA Grapalat" w:cs="Sylfaen"/>
          <w:sz w:val="16"/>
          <w:szCs w:val="16"/>
        </w:rPr>
        <w:t xml:space="preserve"> </w:t>
      </w:r>
      <w:r w:rsidRPr="00DA0244">
        <w:rPr>
          <w:rFonts w:ascii="GHEA Grapalat" w:hAnsi="GHEA Grapalat" w:cs="Sylfaen"/>
          <w:sz w:val="16"/>
          <w:szCs w:val="16"/>
          <w:lang w:val="en-US"/>
        </w:rPr>
        <w:t>մասնակցի</w:t>
      </w:r>
      <w:r w:rsidRPr="00DA0244">
        <w:rPr>
          <w:rFonts w:ascii="GHEA Grapalat" w:hAnsi="GHEA Grapalat" w:cs="Sylfaen"/>
          <w:sz w:val="16"/>
          <w:szCs w:val="16"/>
        </w:rPr>
        <w:t xml:space="preserve"> </w:t>
      </w:r>
      <w:r w:rsidRPr="00DA0244">
        <w:rPr>
          <w:rFonts w:ascii="GHEA Grapalat" w:hAnsi="GHEA Grapalat" w:cs="Sylfaen"/>
          <w:sz w:val="16"/>
          <w:szCs w:val="16"/>
          <w:lang w:val="en-US"/>
        </w:rPr>
        <w:t>հայտը</w:t>
      </w:r>
      <w:r w:rsidRPr="00DA0244">
        <w:rPr>
          <w:rFonts w:ascii="GHEA Grapalat" w:hAnsi="GHEA Grapalat" w:cs="Sylfaen"/>
          <w:sz w:val="16"/>
          <w:szCs w:val="16"/>
        </w:rPr>
        <w:t xml:space="preserve"> </w:t>
      </w:r>
      <w:r w:rsidRPr="00DA0244">
        <w:rPr>
          <w:rFonts w:ascii="GHEA Grapalat" w:hAnsi="GHEA Grapalat" w:cs="Sylfaen"/>
          <w:sz w:val="16"/>
          <w:szCs w:val="16"/>
          <w:lang w:val="en-US"/>
        </w:rPr>
        <w:t>և</w:t>
      </w:r>
      <w:r w:rsidRPr="00DA0244">
        <w:rPr>
          <w:rFonts w:ascii="GHEA Grapalat" w:hAnsi="GHEA Grapalat" w:cs="Sylfaen"/>
          <w:sz w:val="16"/>
          <w:szCs w:val="16"/>
        </w:rPr>
        <w:t xml:space="preserve"> </w:t>
      </w:r>
      <w:r w:rsidRPr="00DA0244">
        <w:rPr>
          <w:rFonts w:ascii="GHEA Grapalat" w:hAnsi="GHEA Grapalat" w:cs="Sylfaen"/>
          <w:sz w:val="16"/>
          <w:szCs w:val="16"/>
          <w:lang w:val="en-US"/>
        </w:rPr>
        <w:t>նույն</w:t>
      </w:r>
      <w:r w:rsidRPr="00DA0244">
        <w:rPr>
          <w:rFonts w:ascii="GHEA Grapalat" w:hAnsi="GHEA Grapalat" w:cs="Sylfaen"/>
          <w:sz w:val="16"/>
          <w:szCs w:val="16"/>
        </w:rPr>
        <w:t xml:space="preserve"> </w:t>
      </w:r>
      <w:r w:rsidRPr="00DA0244">
        <w:rPr>
          <w:rFonts w:ascii="GHEA Grapalat" w:hAnsi="GHEA Grapalat" w:cs="Sylfaen"/>
          <w:sz w:val="16"/>
          <w:szCs w:val="16"/>
          <w:lang w:val="en-US"/>
        </w:rPr>
        <w:t>նիստում</w:t>
      </w:r>
      <w:r w:rsidRPr="00DA0244">
        <w:rPr>
          <w:rFonts w:ascii="GHEA Grapalat" w:hAnsi="GHEA Grapalat" w:cs="Sylfaen"/>
          <w:sz w:val="16"/>
          <w:szCs w:val="16"/>
        </w:rPr>
        <w:t xml:space="preserve"> </w:t>
      </w:r>
      <w:r w:rsidRPr="00DA0244">
        <w:rPr>
          <w:rFonts w:ascii="GHEA Grapalat" w:hAnsi="GHEA Grapalat" w:cs="Sylfaen"/>
          <w:sz w:val="16"/>
          <w:szCs w:val="16"/>
          <w:lang w:val="en-US"/>
        </w:rPr>
        <w:t>հանձնաժողովը</w:t>
      </w:r>
      <w:r w:rsidRPr="00DA0244">
        <w:rPr>
          <w:rFonts w:ascii="GHEA Grapalat" w:hAnsi="GHEA Grapalat" w:cs="Sylfaen"/>
          <w:sz w:val="16"/>
          <w:szCs w:val="16"/>
        </w:rPr>
        <w:t xml:space="preserve"> </w:t>
      </w:r>
      <w:r w:rsidRPr="00DA0244">
        <w:rPr>
          <w:rFonts w:ascii="GHEA Grapalat" w:hAnsi="GHEA Grapalat" w:cs="Sylfaen"/>
          <w:sz w:val="16"/>
          <w:szCs w:val="16"/>
          <w:lang w:val="en-US"/>
        </w:rPr>
        <w:t>առաջին</w:t>
      </w:r>
      <w:r w:rsidRPr="00DA0244">
        <w:rPr>
          <w:rFonts w:ascii="GHEA Grapalat" w:hAnsi="GHEA Grapalat" w:cs="Sylfaen"/>
          <w:sz w:val="16"/>
          <w:szCs w:val="16"/>
        </w:rPr>
        <w:t xml:space="preserve"> </w:t>
      </w:r>
      <w:r w:rsidRPr="00DA0244">
        <w:rPr>
          <w:rFonts w:ascii="GHEA Grapalat" w:hAnsi="GHEA Grapalat" w:cs="Sylfaen"/>
          <w:sz w:val="16"/>
          <w:szCs w:val="16"/>
          <w:lang w:val="en-US"/>
        </w:rPr>
        <w:t>տեղը</w:t>
      </w:r>
      <w:r w:rsidRPr="00DA0244">
        <w:rPr>
          <w:rFonts w:ascii="GHEA Grapalat" w:hAnsi="GHEA Grapalat" w:cs="Sylfaen"/>
          <w:sz w:val="16"/>
          <w:szCs w:val="16"/>
        </w:rPr>
        <w:t xml:space="preserve"> </w:t>
      </w:r>
      <w:r w:rsidRPr="00DA0244">
        <w:rPr>
          <w:rFonts w:ascii="GHEA Grapalat" w:hAnsi="GHEA Grapalat" w:cs="Sylfaen"/>
          <w:sz w:val="16"/>
          <w:szCs w:val="16"/>
          <w:lang w:val="en-US"/>
        </w:rPr>
        <w:t>զբաղեցրած</w:t>
      </w:r>
      <w:r w:rsidRPr="00DA0244">
        <w:rPr>
          <w:rFonts w:ascii="GHEA Grapalat" w:hAnsi="GHEA Grapalat" w:cs="Sylfaen"/>
          <w:sz w:val="16"/>
          <w:szCs w:val="16"/>
        </w:rPr>
        <w:t xml:space="preserve"> </w:t>
      </w:r>
      <w:r w:rsidRPr="00DA0244">
        <w:rPr>
          <w:rFonts w:ascii="GHEA Grapalat" w:hAnsi="GHEA Grapalat" w:cs="Sylfaen"/>
          <w:sz w:val="16"/>
          <w:szCs w:val="16"/>
          <w:lang w:val="en-US"/>
        </w:rPr>
        <w:t>մասնակից</w:t>
      </w:r>
      <w:r w:rsidRPr="00DA0244">
        <w:rPr>
          <w:rFonts w:ascii="GHEA Grapalat" w:hAnsi="GHEA Grapalat" w:cs="Sylfaen"/>
          <w:sz w:val="16"/>
          <w:szCs w:val="16"/>
        </w:rPr>
        <w:t xml:space="preserve"> </w:t>
      </w:r>
      <w:r w:rsidRPr="00DA0244">
        <w:rPr>
          <w:rFonts w:ascii="GHEA Grapalat" w:hAnsi="GHEA Grapalat" w:cs="Sylfaen"/>
          <w:sz w:val="16"/>
          <w:szCs w:val="16"/>
          <w:lang w:val="en-US"/>
        </w:rPr>
        <w:t>է</w:t>
      </w:r>
      <w:r w:rsidRPr="00DA0244">
        <w:rPr>
          <w:rFonts w:ascii="GHEA Grapalat" w:hAnsi="GHEA Grapalat" w:cs="Sylfaen"/>
          <w:sz w:val="16"/>
          <w:szCs w:val="16"/>
        </w:rPr>
        <w:t xml:space="preserve"> </w:t>
      </w:r>
      <w:r w:rsidRPr="00DA0244">
        <w:rPr>
          <w:rFonts w:ascii="GHEA Grapalat" w:hAnsi="GHEA Grapalat" w:cs="Sylfaen"/>
          <w:sz w:val="16"/>
          <w:szCs w:val="16"/>
          <w:lang w:val="en-US"/>
        </w:rPr>
        <w:t>ճանաչում</w:t>
      </w:r>
      <w:r w:rsidRPr="00DA0244">
        <w:rPr>
          <w:rFonts w:ascii="GHEA Grapalat" w:hAnsi="GHEA Grapalat" w:cs="Sylfaen"/>
          <w:sz w:val="16"/>
          <w:szCs w:val="16"/>
        </w:rPr>
        <w:t xml:space="preserve"> </w:t>
      </w:r>
      <w:r w:rsidRPr="00DA0244">
        <w:rPr>
          <w:rFonts w:ascii="GHEA Grapalat" w:hAnsi="GHEA Grapalat" w:cs="Sylfaen"/>
          <w:sz w:val="16"/>
          <w:szCs w:val="16"/>
          <w:lang w:val="en-US"/>
        </w:rPr>
        <w:t>հաջորդաբար</w:t>
      </w:r>
      <w:r w:rsidRPr="00DA0244">
        <w:rPr>
          <w:rFonts w:ascii="GHEA Grapalat" w:hAnsi="GHEA Grapalat" w:cs="Sylfaen"/>
          <w:sz w:val="16"/>
          <w:szCs w:val="16"/>
        </w:rPr>
        <w:t xml:space="preserve"> </w:t>
      </w:r>
      <w:r w:rsidRPr="00DA0244">
        <w:rPr>
          <w:rFonts w:ascii="GHEA Grapalat" w:hAnsi="GHEA Grapalat" w:cs="Sylfaen"/>
          <w:sz w:val="16"/>
          <w:szCs w:val="16"/>
          <w:lang w:val="en-US"/>
        </w:rPr>
        <w:t>տեղ</w:t>
      </w:r>
      <w:r w:rsidRPr="00DA0244">
        <w:rPr>
          <w:rFonts w:ascii="GHEA Grapalat" w:hAnsi="GHEA Grapalat" w:cs="Sylfaen"/>
          <w:sz w:val="16"/>
          <w:szCs w:val="16"/>
        </w:rPr>
        <w:t xml:space="preserve"> </w:t>
      </w:r>
      <w:r w:rsidRPr="00DA0244">
        <w:rPr>
          <w:rFonts w:ascii="GHEA Grapalat" w:hAnsi="GHEA Grapalat" w:cs="Sylfaen"/>
          <w:sz w:val="16"/>
          <w:szCs w:val="16"/>
          <w:lang w:val="en-US"/>
        </w:rPr>
        <w:t>զբաղեցրած</w:t>
      </w:r>
      <w:r w:rsidRPr="00DA0244">
        <w:rPr>
          <w:rFonts w:ascii="GHEA Grapalat" w:hAnsi="GHEA Grapalat" w:cs="Sylfaen"/>
          <w:sz w:val="16"/>
          <w:szCs w:val="16"/>
        </w:rPr>
        <w:t xml:space="preserve"> </w:t>
      </w:r>
      <w:r w:rsidRPr="00DA0244">
        <w:rPr>
          <w:rFonts w:ascii="GHEA Grapalat" w:hAnsi="GHEA Grapalat" w:cs="Sylfaen"/>
          <w:sz w:val="16"/>
          <w:szCs w:val="16"/>
          <w:lang w:val="en-US"/>
        </w:rPr>
        <w:t>մասնակցին</w:t>
      </w:r>
      <w:r w:rsidRPr="00DA0244">
        <w:rPr>
          <w:rFonts w:ascii="GHEA Grapalat" w:hAnsi="GHEA Grapalat" w:cs="Sylfaen"/>
          <w:sz w:val="16"/>
          <w:szCs w:val="16"/>
        </w:rPr>
        <w:t xml:space="preserve">` </w:t>
      </w:r>
      <w:r w:rsidRPr="00DA0244">
        <w:rPr>
          <w:rFonts w:ascii="GHEA Grapalat" w:hAnsi="GHEA Grapalat" w:cs="Sylfaen"/>
          <w:sz w:val="16"/>
          <w:szCs w:val="16"/>
          <w:lang w:val="en-US"/>
        </w:rPr>
        <w:t>կիրառելով</w:t>
      </w:r>
      <w:r w:rsidRPr="00DA0244">
        <w:rPr>
          <w:rFonts w:ascii="GHEA Grapalat" w:hAnsi="GHEA Grapalat" w:cs="Sylfaen"/>
          <w:sz w:val="16"/>
          <w:szCs w:val="16"/>
        </w:rPr>
        <w:t xml:space="preserve"> </w:t>
      </w:r>
      <w:r w:rsidRPr="00DA0244">
        <w:rPr>
          <w:rFonts w:ascii="GHEA Grapalat" w:hAnsi="GHEA Grapalat" w:cs="Sylfaen"/>
          <w:sz w:val="16"/>
          <w:szCs w:val="16"/>
          <w:lang w:val="en-US"/>
        </w:rPr>
        <w:t>սույն</w:t>
      </w:r>
      <w:r w:rsidRPr="00DA0244">
        <w:rPr>
          <w:rFonts w:ascii="GHEA Grapalat" w:hAnsi="GHEA Grapalat" w:cs="Sylfaen"/>
          <w:sz w:val="16"/>
          <w:szCs w:val="16"/>
        </w:rPr>
        <w:t xml:space="preserve"> </w:t>
      </w:r>
      <w:r w:rsidRPr="00DA0244">
        <w:rPr>
          <w:rFonts w:ascii="GHEA Grapalat" w:hAnsi="GHEA Grapalat" w:cs="Sylfaen"/>
          <w:sz w:val="16"/>
          <w:szCs w:val="16"/>
          <w:lang w:val="en-US"/>
        </w:rPr>
        <w:t>հրավերի</w:t>
      </w:r>
      <w:r w:rsidRPr="00DA0244">
        <w:rPr>
          <w:rFonts w:ascii="GHEA Grapalat" w:hAnsi="GHEA Grapalat" w:cs="Sylfaen"/>
          <w:sz w:val="16"/>
          <w:szCs w:val="16"/>
        </w:rPr>
        <w:t xml:space="preserve"> 1-</w:t>
      </w:r>
      <w:r w:rsidRPr="00DA0244">
        <w:rPr>
          <w:rFonts w:ascii="GHEA Grapalat" w:hAnsi="GHEA Grapalat" w:cs="Sylfaen"/>
          <w:sz w:val="16"/>
          <w:szCs w:val="16"/>
          <w:lang w:val="en-US"/>
        </w:rPr>
        <w:t>ին</w:t>
      </w:r>
      <w:r w:rsidRPr="00DA0244">
        <w:rPr>
          <w:rFonts w:ascii="GHEA Grapalat" w:hAnsi="GHEA Grapalat" w:cs="Sylfaen"/>
          <w:sz w:val="16"/>
          <w:szCs w:val="16"/>
        </w:rPr>
        <w:t xml:space="preserve"> </w:t>
      </w:r>
      <w:r w:rsidRPr="00DA0244">
        <w:rPr>
          <w:rFonts w:ascii="GHEA Grapalat" w:hAnsi="GHEA Grapalat" w:cs="Sylfaen"/>
          <w:sz w:val="16"/>
          <w:szCs w:val="16"/>
          <w:lang w:val="en-US"/>
        </w:rPr>
        <w:t>մասի</w:t>
      </w:r>
      <w:r w:rsidRPr="00DA0244">
        <w:rPr>
          <w:rFonts w:ascii="GHEA Grapalat" w:hAnsi="GHEA Grapalat" w:cs="Sylfaen"/>
          <w:sz w:val="16"/>
          <w:szCs w:val="16"/>
        </w:rPr>
        <w:t xml:space="preserve"> 7.12-</w:t>
      </w:r>
      <w:r w:rsidRPr="00DA0244">
        <w:rPr>
          <w:rFonts w:ascii="GHEA Grapalat" w:hAnsi="GHEA Grapalat" w:cs="Sylfaen"/>
          <w:sz w:val="16"/>
          <w:szCs w:val="16"/>
          <w:lang w:val="en-US"/>
        </w:rPr>
        <w:t>ից</w:t>
      </w:r>
      <w:r w:rsidRPr="00DA0244">
        <w:rPr>
          <w:rFonts w:ascii="GHEA Grapalat" w:hAnsi="GHEA Grapalat" w:cs="Sylfaen"/>
          <w:sz w:val="16"/>
          <w:szCs w:val="16"/>
        </w:rPr>
        <w:t xml:space="preserve"> 7.17-</w:t>
      </w:r>
      <w:r w:rsidRPr="00DA0244">
        <w:rPr>
          <w:rFonts w:ascii="GHEA Grapalat" w:hAnsi="GHEA Grapalat" w:cs="Sylfaen"/>
          <w:sz w:val="16"/>
          <w:szCs w:val="16"/>
          <w:lang w:val="en-US"/>
        </w:rPr>
        <w:t>րդ</w:t>
      </w:r>
      <w:r w:rsidRPr="00DA0244">
        <w:rPr>
          <w:rFonts w:ascii="GHEA Grapalat" w:hAnsi="GHEA Grapalat" w:cs="Sylfaen"/>
          <w:sz w:val="16"/>
          <w:szCs w:val="16"/>
        </w:rPr>
        <w:t xml:space="preserve"> </w:t>
      </w:r>
      <w:r w:rsidRPr="00DA0244">
        <w:rPr>
          <w:rFonts w:ascii="GHEA Grapalat" w:hAnsi="GHEA Grapalat" w:cs="Sylfaen"/>
          <w:sz w:val="16"/>
          <w:szCs w:val="16"/>
          <w:lang w:val="en-US"/>
        </w:rPr>
        <w:t>կետերով</w:t>
      </w:r>
      <w:r w:rsidRPr="00DA0244">
        <w:rPr>
          <w:rFonts w:ascii="GHEA Grapalat" w:hAnsi="GHEA Grapalat" w:cs="Sylfaen"/>
          <w:sz w:val="16"/>
          <w:szCs w:val="16"/>
        </w:rPr>
        <w:t xml:space="preserve"> </w:t>
      </w:r>
      <w:r w:rsidRPr="00DA0244">
        <w:rPr>
          <w:rFonts w:ascii="GHEA Grapalat" w:hAnsi="GHEA Grapalat" w:cs="Sylfaen"/>
          <w:sz w:val="16"/>
          <w:szCs w:val="16"/>
          <w:lang w:val="en-US"/>
        </w:rPr>
        <w:t>սահմանված</w:t>
      </w:r>
      <w:r w:rsidRPr="00DA0244">
        <w:rPr>
          <w:rFonts w:ascii="GHEA Grapalat" w:hAnsi="GHEA Grapalat" w:cs="Sylfaen"/>
          <w:sz w:val="16"/>
          <w:szCs w:val="16"/>
        </w:rPr>
        <w:t xml:space="preserve"> </w:t>
      </w:r>
      <w:r w:rsidRPr="00DA0244">
        <w:rPr>
          <w:rFonts w:ascii="GHEA Grapalat" w:hAnsi="GHEA Grapalat" w:cs="Sylfaen"/>
          <w:sz w:val="16"/>
          <w:szCs w:val="16"/>
          <w:lang w:val="en-US"/>
        </w:rPr>
        <w:t>պայմանները</w:t>
      </w:r>
      <w:r w:rsidRPr="00DA0244">
        <w:rPr>
          <w:rFonts w:ascii="GHEA Grapalat" w:hAnsi="GHEA Grapalat" w:cs="Sylfaen"/>
          <w:sz w:val="16"/>
          <w:szCs w:val="16"/>
        </w:rPr>
        <w:t>:</w:t>
      </w:r>
    </w:p>
    <w:p w:rsidR="00203F6B" w:rsidRPr="00DA0244" w:rsidRDefault="00203F6B" w:rsidP="00203F6B">
      <w:pPr>
        <w:pStyle w:val="norm"/>
        <w:spacing w:line="240" w:lineRule="auto"/>
        <w:ind w:firstLine="540"/>
        <w:rPr>
          <w:rFonts w:ascii="GHEA Grapalat" w:hAnsi="GHEA Grapalat" w:cs="Sylfaen"/>
          <w:sz w:val="16"/>
          <w:szCs w:val="16"/>
          <w:lang w:val="af-ZA"/>
        </w:rPr>
      </w:pPr>
      <w:bookmarkStart w:id="14" w:name="_Hlk9263595"/>
      <w:r w:rsidRPr="00DA0244">
        <w:rPr>
          <w:rFonts w:ascii="GHEA Grapalat" w:hAnsi="GHEA Grapalat" w:cs="Sylfaen"/>
          <w:sz w:val="16"/>
          <w:szCs w:val="16"/>
          <w:lang w:eastAsia="en-US"/>
        </w:rPr>
        <w:t>Սույն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կետի</w:t>
      </w:r>
      <w:r w:rsidRPr="00DA0244">
        <w:rPr>
          <w:rFonts w:ascii="GHEA Grapalat" w:hAnsi="GHEA Grapalat" w:cs="Sylfaen"/>
          <w:sz w:val="16"/>
          <w:szCs w:val="16"/>
          <w:lang w:val="af-ZA" w:eastAsia="en-US"/>
        </w:rPr>
        <w:t xml:space="preserve"> 1-</w:t>
      </w:r>
      <w:r w:rsidRPr="00DA0244">
        <w:rPr>
          <w:rFonts w:ascii="GHEA Grapalat" w:hAnsi="GHEA Grapalat" w:cs="Sylfaen"/>
          <w:sz w:val="16"/>
          <w:szCs w:val="16"/>
          <w:lang w:eastAsia="en-US"/>
        </w:rPr>
        <w:t>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ենթակետով</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նախատեսված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փաստաթուղթը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առաջին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տեղ</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զբաղեցրած</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մասնակիցն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ուղարկում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է</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հանձնա</w:t>
      </w:r>
      <w:r w:rsidRPr="00DA0244">
        <w:rPr>
          <w:rFonts w:ascii="GHEA Grapalat" w:hAnsi="GHEA Grapalat" w:cs="Sylfaen"/>
          <w:sz w:val="16"/>
          <w:szCs w:val="16"/>
          <w:lang w:val="hy-AM" w:eastAsia="en-US"/>
        </w:rPr>
        <w:softHyphen/>
        <w:t>ժողովի քարտուղարի</w:t>
      </w:r>
      <w:bookmarkEnd w:id="14"/>
      <w:r w:rsidRPr="00DA0244">
        <w:rPr>
          <w:rFonts w:ascii="GHEA Grapalat" w:hAnsi="GHEA Grapalat" w:cs="Sylfaen"/>
          <w:sz w:val="16"/>
          <w:szCs w:val="16"/>
          <w:lang w:val="hy-AM" w:eastAsia="en-US"/>
        </w:rPr>
        <w:t>` սույն հրավերով նախատեսված էլեկտրոնային փոստին: Քարտուղարը պարտավոր է սույն կետում նշված փաստաթ</w:t>
      </w:r>
      <w:r w:rsidRPr="00DA0244">
        <w:rPr>
          <w:rFonts w:ascii="GHEA Grapalat" w:hAnsi="GHEA Grapalat" w:cs="Sylfaen"/>
          <w:sz w:val="16"/>
          <w:szCs w:val="16"/>
          <w:lang w:eastAsia="en-US"/>
        </w:rPr>
        <w:t>ուղթը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val="hy-AM" w:eastAsia="en-US"/>
        </w:rPr>
        <w:t>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203F6B" w:rsidRPr="00DA0244" w:rsidRDefault="00203F6B" w:rsidP="00203F6B">
      <w:pPr>
        <w:pStyle w:val="23"/>
        <w:spacing w:line="240" w:lineRule="auto"/>
        <w:ind w:firstLine="567"/>
        <w:rPr>
          <w:rFonts w:ascii="GHEA Grapalat" w:hAnsi="GHEA Grapalat" w:cs="Sylfaen"/>
          <w:sz w:val="16"/>
          <w:szCs w:val="16"/>
        </w:rPr>
      </w:pPr>
      <w:r w:rsidRPr="00DA0244">
        <w:rPr>
          <w:rFonts w:ascii="GHEA Grapalat" w:hAnsi="GHEA Grapalat" w:cs="Sylfaen"/>
          <w:sz w:val="16"/>
          <w:szCs w:val="16"/>
        </w:rPr>
        <w:t>7.</w:t>
      </w:r>
      <w:r w:rsidRPr="00DA0244">
        <w:rPr>
          <w:rFonts w:ascii="GHEA Grapalat" w:hAnsi="GHEA Grapalat" w:cs="Sylfaen"/>
          <w:sz w:val="16"/>
          <w:szCs w:val="16"/>
          <w:lang w:val="hy-AM"/>
        </w:rPr>
        <w:t>1</w:t>
      </w:r>
      <w:r w:rsidRPr="00DA0244">
        <w:rPr>
          <w:rFonts w:ascii="GHEA Grapalat" w:hAnsi="GHEA Grapalat" w:cs="Sylfaen"/>
          <w:sz w:val="16"/>
          <w:szCs w:val="16"/>
        </w:rPr>
        <w:t xml:space="preserve">8 </w:t>
      </w:r>
      <w:r w:rsidRPr="00DA0244">
        <w:rPr>
          <w:rFonts w:ascii="GHEA Grapalat" w:hAnsi="GHEA Grapalat" w:cs="Sylfaen"/>
          <w:sz w:val="16"/>
          <w:szCs w:val="16"/>
          <w:lang w:val="ru-RU"/>
        </w:rPr>
        <w:t>Մասնակիցները</w:t>
      </w:r>
      <w:r w:rsidRPr="00DA0244">
        <w:rPr>
          <w:rFonts w:ascii="GHEA Grapalat" w:hAnsi="GHEA Grapalat" w:cs="Sylfaen"/>
          <w:sz w:val="16"/>
          <w:szCs w:val="16"/>
        </w:rPr>
        <w:t xml:space="preserve"> </w:t>
      </w:r>
      <w:r w:rsidRPr="00DA0244">
        <w:rPr>
          <w:rFonts w:ascii="GHEA Grapalat" w:hAnsi="GHEA Grapalat" w:cs="Sylfaen"/>
          <w:sz w:val="16"/>
          <w:szCs w:val="16"/>
          <w:lang w:val="ru-RU"/>
        </w:rPr>
        <w:t>և</w:t>
      </w:r>
      <w:r w:rsidRPr="00DA0244">
        <w:rPr>
          <w:rFonts w:ascii="GHEA Grapalat" w:hAnsi="GHEA Grapalat" w:cs="Sylfaen"/>
          <w:sz w:val="16"/>
          <w:szCs w:val="16"/>
        </w:rPr>
        <w:t xml:space="preserve"> </w:t>
      </w:r>
      <w:r w:rsidRPr="00DA0244">
        <w:rPr>
          <w:rFonts w:ascii="GHEA Grapalat" w:hAnsi="GHEA Grapalat" w:cs="Sylfaen"/>
          <w:sz w:val="16"/>
          <w:szCs w:val="16"/>
          <w:lang w:val="ru-RU"/>
        </w:rPr>
        <w:t>նրանց</w:t>
      </w:r>
      <w:r w:rsidRPr="00DA0244">
        <w:rPr>
          <w:rFonts w:ascii="GHEA Grapalat" w:hAnsi="GHEA Grapalat" w:cs="Sylfaen"/>
          <w:sz w:val="16"/>
          <w:szCs w:val="16"/>
        </w:rPr>
        <w:t xml:space="preserve"> </w:t>
      </w:r>
      <w:r w:rsidRPr="00DA0244">
        <w:rPr>
          <w:rFonts w:ascii="GHEA Grapalat" w:hAnsi="GHEA Grapalat" w:cs="Sylfaen"/>
          <w:sz w:val="16"/>
          <w:szCs w:val="16"/>
          <w:lang w:val="ru-RU"/>
        </w:rPr>
        <w:t>ներկայացուցիչները</w:t>
      </w:r>
      <w:r w:rsidRPr="00DA0244">
        <w:rPr>
          <w:rFonts w:ascii="GHEA Grapalat" w:hAnsi="GHEA Grapalat" w:cs="Sylfaen"/>
          <w:sz w:val="16"/>
          <w:szCs w:val="16"/>
        </w:rPr>
        <w:t xml:space="preserve"> </w:t>
      </w:r>
      <w:r w:rsidRPr="00DA0244">
        <w:rPr>
          <w:rFonts w:ascii="GHEA Grapalat" w:hAnsi="GHEA Grapalat" w:cs="Sylfaen"/>
          <w:sz w:val="16"/>
          <w:szCs w:val="16"/>
          <w:lang w:val="ru-RU"/>
        </w:rPr>
        <w:t>կարող</w:t>
      </w:r>
      <w:r w:rsidRPr="00DA0244">
        <w:rPr>
          <w:rFonts w:ascii="GHEA Grapalat" w:hAnsi="GHEA Grapalat" w:cs="Sylfaen"/>
          <w:sz w:val="16"/>
          <w:szCs w:val="16"/>
        </w:rPr>
        <w:t xml:space="preserve"> </w:t>
      </w:r>
      <w:r w:rsidRPr="00DA0244">
        <w:rPr>
          <w:rFonts w:ascii="GHEA Grapalat" w:hAnsi="GHEA Grapalat" w:cs="Sylfaen"/>
          <w:sz w:val="16"/>
          <w:szCs w:val="16"/>
          <w:lang w:val="ru-RU"/>
        </w:rPr>
        <w:t>են</w:t>
      </w:r>
      <w:r w:rsidRPr="00DA0244">
        <w:rPr>
          <w:rFonts w:ascii="GHEA Grapalat" w:hAnsi="GHEA Grapalat" w:cs="Sylfaen"/>
          <w:sz w:val="16"/>
          <w:szCs w:val="16"/>
        </w:rPr>
        <w:t xml:space="preserve"> </w:t>
      </w:r>
      <w:r w:rsidRPr="00DA0244">
        <w:rPr>
          <w:rFonts w:ascii="GHEA Grapalat" w:hAnsi="GHEA Grapalat" w:cs="Sylfaen"/>
          <w:sz w:val="16"/>
          <w:szCs w:val="16"/>
          <w:lang w:val="ru-RU"/>
        </w:rPr>
        <w:t>ներկա</w:t>
      </w:r>
      <w:r w:rsidRPr="00DA0244">
        <w:rPr>
          <w:rFonts w:ascii="GHEA Grapalat" w:hAnsi="GHEA Grapalat" w:cs="Sylfaen"/>
          <w:sz w:val="16"/>
          <w:szCs w:val="16"/>
        </w:rPr>
        <w:t xml:space="preserve"> լինել  </w:t>
      </w:r>
      <w:r w:rsidRPr="00DA0244">
        <w:rPr>
          <w:rFonts w:ascii="GHEA Grapalat" w:hAnsi="GHEA Grapalat" w:cs="Sylfaen"/>
          <w:sz w:val="16"/>
          <w:szCs w:val="16"/>
          <w:lang w:val="ru-RU"/>
        </w:rPr>
        <w:t>հանձնաժողովի</w:t>
      </w:r>
      <w:r w:rsidRPr="00DA0244">
        <w:rPr>
          <w:rFonts w:ascii="GHEA Grapalat" w:hAnsi="GHEA Grapalat" w:cs="Sylfaen"/>
          <w:sz w:val="16"/>
          <w:szCs w:val="16"/>
        </w:rPr>
        <w:t xml:space="preserve"> </w:t>
      </w:r>
      <w:r w:rsidRPr="00DA0244">
        <w:rPr>
          <w:rFonts w:ascii="GHEA Grapalat" w:hAnsi="GHEA Grapalat" w:cs="Sylfaen"/>
          <w:sz w:val="16"/>
          <w:szCs w:val="16"/>
          <w:lang w:val="ru-RU"/>
        </w:rPr>
        <w:t>նիստերին։</w:t>
      </w:r>
      <w:r w:rsidRPr="00DA0244">
        <w:rPr>
          <w:rFonts w:ascii="GHEA Grapalat" w:hAnsi="GHEA Grapalat" w:cs="Sylfaen"/>
          <w:sz w:val="16"/>
          <w:szCs w:val="16"/>
        </w:rPr>
        <w:t xml:space="preserve"> </w:t>
      </w:r>
      <w:r w:rsidRPr="00DA0244">
        <w:rPr>
          <w:rFonts w:ascii="GHEA Grapalat" w:hAnsi="GHEA Grapalat" w:cs="Sylfaen"/>
          <w:sz w:val="16"/>
          <w:szCs w:val="16"/>
          <w:lang w:val="ru-RU"/>
        </w:rPr>
        <w:t>Մասնակիցները</w:t>
      </w:r>
      <w:r w:rsidRPr="00DA0244">
        <w:rPr>
          <w:rFonts w:ascii="GHEA Grapalat" w:hAnsi="GHEA Grapalat" w:cs="Sylfaen"/>
          <w:sz w:val="16"/>
          <w:szCs w:val="16"/>
        </w:rPr>
        <w:t xml:space="preserve"> կամ </w:t>
      </w:r>
      <w:r w:rsidRPr="00DA0244">
        <w:rPr>
          <w:rFonts w:ascii="GHEA Grapalat" w:hAnsi="GHEA Grapalat" w:cs="Sylfaen"/>
          <w:sz w:val="16"/>
          <w:szCs w:val="16"/>
          <w:lang w:val="ru-RU"/>
        </w:rPr>
        <w:t>նրանց</w:t>
      </w:r>
      <w:r w:rsidRPr="00DA0244">
        <w:rPr>
          <w:rFonts w:ascii="GHEA Grapalat" w:hAnsi="GHEA Grapalat" w:cs="Sylfaen"/>
          <w:sz w:val="16"/>
          <w:szCs w:val="16"/>
        </w:rPr>
        <w:t xml:space="preserve"> </w:t>
      </w:r>
      <w:r w:rsidRPr="00DA0244">
        <w:rPr>
          <w:rFonts w:ascii="GHEA Grapalat" w:hAnsi="GHEA Grapalat" w:cs="Sylfaen"/>
          <w:sz w:val="16"/>
          <w:szCs w:val="16"/>
          <w:lang w:val="ru-RU"/>
        </w:rPr>
        <w:t>ներկայացուցիչները</w:t>
      </w:r>
      <w:r w:rsidRPr="00DA0244">
        <w:rPr>
          <w:rFonts w:ascii="GHEA Grapalat" w:hAnsi="GHEA Grapalat" w:cs="Sylfaen"/>
          <w:sz w:val="16"/>
          <w:szCs w:val="16"/>
        </w:rPr>
        <w:t xml:space="preserve"> </w:t>
      </w:r>
      <w:r w:rsidRPr="00DA0244">
        <w:rPr>
          <w:rFonts w:ascii="GHEA Grapalat" w:hAnsi="GHEA Grapalat" w:cs="Sylfaen"/>
          <w:sz w:val="16"/>
          <w:szCs w:val="16"/>
          <w:lang w:val="ru-RU"/>
        </w:rPr>
        <w:t>կարող</w:t>
      </w:r>
      <w:r w:rsidRPr="00DA0244">
        <w:rPr>
          <w:rFonts w:ascii="GHEA Grapalat" w:hAnsi="GHEA Grapalat" w:cs="Sylfaen"/>
          <w:sz w:val="16"/>
          <w:szCs w:val="16"/>
        </w:rPr>
        <w:t xml:space="preserve"> </w:t>
      </w:r>
      <w:r w:rsidRPr="00DA0244">
        <w:rPr>
          <w:rFonts w:ascii="GHEA Grapalat" w:hAnsi="GHEA Grapalat" w:cs="Sylfaen"/>
          <w:sz w:val="16"/>
          <w:szCs w:val="16"/>
          <w:lang w:val="ru-RU"/>
        </w:rPr>
        <w:t>են</w:t>
      </w:r>
      <w:r w:rsidRPr="00DA0244">
        <w:rPr>
          <w:rFonts w:ascii="GHEA Grapalat" w:hAnsi="GHEA Grapalat" w:cs="Sylfaen"/>
          <w:sz w:val="16"/>
          <w:szCs w:val="16"/>
        </w:rPr>
        <w:t xml:space="preserve"> </w:t>
      </w:r>
      <w:r w:rsidRPr="00DA0244">
        <w:rPr>
          <w:rFonts w:ascii="GHEA Grapalat" w:hAnsi="GHEA Grapalat" w:cs="Sylfaen"/>
          <w:sz w:val="16"/>
          <w:szCs w:val="16"/>
          <w:lang w:val="ru-RU"/>
        </w:rPr>
        <w:t>պահանջել</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հանձնաժողովի</w:t>
      </w:r>
      <w:r w:rsidRPr="00DA0244">
        <w:rPr>
          <w:rFonts w:ascii="GHEA Grapalat" w:hAnsi="GHEA Grapalat" w:cs="Sylfaen"/>
          <w:sz w:val="16"/>
          <w:szCs w:val="16"/>
        </w:rPr>
        <w:t xml:space="preserve"> </w:t>
      </w:r>
      <w:r w:rsidRPr="00DA0244">
        <w:rPr>
          <w:rFonts w:ascii="GHEA Grapalat" w:hAnsi="GHEA Grapalat" w:cs="Sylfaen"/>
          <w:sz w:val="16"/>
          <w:szCs w:val="16"/>
          <w:lang w:val="ru-RU"/>
        </w:rPr>
        <w:t>նիստերի</w:t>
      </w:r>
      <w:r w:rsidRPr="00DA0244">
        <w:rPr>
          <w:rFonts w:ascii="GHEA Grapalat" w:hAnsi="GHEA Grapalat" w:cs="Sylfaen"/>
          <w:sz w:val="16"/>
          <w:szCs w:val="16"/>
        </w:rPr>
        <w:t xml:space="preserve"> </w:t>
      </w:r>
      <w:r w:rsidRPr="00DA0244">
        <w:rPr>
          <w:rFonts w:ascii="GHEA Grapalat" w:hAnsi="GHEA Grapalat" w:cs="Sylfaen"/>
          <w:sz w:val="16"/>
          <w:szCs w:val="16"/>
          <w:lang w:val="ru-RU"/>
        </w:rPr>
        <w:t>արձանագրությունների</w:t>
      </w:r>
      <w:r w:rsidRPr="00DA0244">
        <w:rPr>
          <w:rFonts w:ascii="GHEA Grapalat" w:hAnsi="GHEA Grapalat" w:cs="Sylfaen"/>
          <w:sz w:val="16"/>
          <w:szCs w:val="16"/>
        </w:rPr>
        <w:t xml:space="preserve"> </w:t>
      </w:r>
      <w:r w:rsidRPr="00DA0244">
        <w:rPr>
          <w:rFonts w:ascii="GHEA Grapalat" w:hAnsi="GHEA Grapalat" w:cs="Sylfaen"/>
          <w:sz w:val="16"/>
          <w:szCs w:val="16"/>
          <w:lang w:val="ru-RU"/>
        </w:rPr>
        <w:t>պատճենները</w:t>
      </w:r>
      <w:r w:rsidRPr="00DA0244">
        <w:rPr>
          <w:rFonts w:ascii="GHEA Grapalat" w:hAnsi="GHEA Grapalat" w:cs="Sylfaen"/>
          <w:sz w:val="16"/>
          <w:szCs w:val="16"/>
        </w:rPr>
        <w:t xml:space="preserve">, </w:t>
      </w:r>
      <w:r w:rsidRPr="00DA0244">
        <w:rPr>
          <w:rFonts w:ascii="GHEA Grapalat" w:hAnsi="GHEA Grapalat" w:cs="Sylfaen"/>
          <w:sz w:val="16"/>
          <w:szCs w:val="16"/>
          <w:lang w:val="ru-RU"/>
        </w:rPr>
        <w:t>որոնք</w:t>
      </w:r>
      <w:r w:rsidRPr="00DA0244">
        <w:rPr>
          <w:rFonts w:ascii="GHEA Grapalat" w:hAnsi="GHEA Grapalat" w:cs="Sylfaen"/>
          <w:sz w:val="16"/>
          <w:szCs w:val="16"/>
        </w:rPr>
        <w:t xml:space="preserve"> </w:t>
      </w:r>
      <w:r w:rsidRPr="00DA0244">
        <w:rPr>
          <w:rFonts w:ascii="GHEA Grapalat" w:hAnsi="GHEA Grapalat" w:cs="Sylfaen"/>
          <w:sz w:val="16"/>
          <w:szCs w:val="16"/>
          <w:lang w:val="ru-RU"/>
        </w:rPr>
        <w:t>տրամադրվում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են</w:t>
      </w:r>
      <w:r w:rsidRPr="00DA0244">
        <w:rPr>
          <w:rFonts w:ascii="GHEA Grapalat" w:hAnsi="GHEA Grapalat" w:cs="Sylfaen"/>
          <w:sz w:val="16"/>
          <w:szCs w:val="16"/>
        </w:rPr>
        <w:t xml:space="preserve"> </w:t>
      </w:r>
      <w:r w:rsidRPr="00DA0244">
        <w:rPr>
          <w:rFonts w:ascii="GHEA Grapalat" w:hAnsi="GHEA Grapalat" w:cs="Sylfaen"/>
          <w:sz w:val="16"/>
          <w:szCs w:val="16"/>
          <w:lang w:val="ru-RU"/>
        </w:rPr>
        <w:t>մեկ</w:t>
      </w:r>
      <w:r w:rsidRPr="00DA0244">
        <w:rPr>
          <w:rFonts w:ascii="GHEA Grapalat" w:hAnsi="GHEA Grapalat" w:cs="Sylfaen"/>
          <w:sz w:val="16"/>
          <w:szCs w:val="16"/>
        </w:rPr>
        <w:t xml:space="preserve"> </w:t>
      </w:r>
      <w:r w:rsidRPr="00DA0244">
        <w:rPr>
          <w:rFonts w:ascii="GHEA Grapalat" w:hAnsi="GHEA Grapalat" w:cs="Sylfaen"/>
          <w:sz w:val="16"/>
          <w:szCs w:val="16"/>
          <w:lang w:val="ru-RU"/>
        </w:rPr>
        <w:t>օրացուցային</w:t>
      </w:r>
      <w:r w:rsidRPr="00DA0244">
        <w:rPr>
          <w:rFonts w:ascii="GHEA Grapalat" w:hAnsi="GHEA Grapalat" w:cs="Sylfaen"/>
          <w:sz w:val="16"/>
          <w:szCs w:val="16"/>
        </w:rPr>
        <w:t xml:space="preserve"> </w:t>
      </w:r>
      <w:r w:rsidRPr="00DA0244">
        <w:rPr>
          <w:rFonts w:ascii="GHEA Grapalat" w:hAnsi="GHEA Grapalat" w:cs="Sylfaen"/>
          <w:sz w:val="16"/>
          <w:szCs w:val="16"/>
          <w:lang w:val="ru-RU"/>
        </w:rPr>
        <w:t>օրվա</w:t>
      </w:r>
      <w:r w:rsidRPr="00DA0244">
        <w:rPr>
          <w:rFonts w:ascii="GHEA Grapalat" w:hAnsi="GHEA Grapalat" w:cs="Sylfaen"/>
          <w:sz w:val="16"/>
          <w:szCs w:val="16"/>
        </w:rPr>
        <w:t xml:space="preserve"> </w:t>
      </w:r>
      <w:r w:rsidRPr="00DA0244">
        <w:rPr>
          <w:rFonts w:ascii="GHEA Grapalat" w:hAnsi="GHEA Grapalat" w:cs="Sylfaen"/>
          <w:sz w:val="16"/>
          <w:szCs w:val="16"/>
          <w:lang w:val="ru-RU"/>
        </w:rPr>
        <w:t>ընթացքում։</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7.19 </w:t>
      </w:r>
      <w:r w:rsidRPr="00DA0244">
        <w:rPr>
          <w:rFonts w:ascii="GHEA Grapalat" w:hAnsi="GHEA Grapalat" w:cs="Sylfaen"/>
          <w:sz w:val="16"/>
          <w:szCs w:val="16"/>
          <w:lang w:val="ru-RU"/>
        </w:rPr>
        <w:t>Հանձնաժողովի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պատվիրատուի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կողմից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էլեկտրոնային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ծանուցումներն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ուղարկվում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մասնակցի</w:t>
      </w:r>
      <w:r w:rsidRPr="00DA0244">
        <w:rPr>
          <w:rFonts w:ascii="GHEA Grapalat" w:hAnsi="GHEA Grapalat" w:cs="Sylfaen"/>
          <w:sz w:val="16"/>
          <w:szCs w:val="16"/>
          <w:lang w:val="af-ZA"/>
        </w:rPr>
        <w:t xml:space="preserve"> հայտում նշված էլեկտրոնային փոստին ուղարկելու միջոցով, </w:t>
      </w:r>
      <w:r w:rsidRPr="00DA0244">
        <w:rPr>
          <w:rFonts w:ascii="GHEA Grapalat" w:hAnsi="GHEA Grapalat" w:cs="Sylfaen"/>
          <w:sz w:val="16"/>
          <w:szCs w:val="16"/>
          <w:lang w:val="ru-RU"/>
        </w:rPr>
        <w:t>իսկ</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մասնակցի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կողմից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իր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հայտում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նշված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էլեկտրոնային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փոստից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սույն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հրավերում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նշված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հանձնաժողովի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քարտուղարի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էլեկտրոնային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փոստին</w:t>
      </w:r>
      <w:r w:rsidRPr="00DA0244">
        <w:rPr>
          <w:rFonts w:ascii="GHEA Grapalat" w:hAnsi="GHEA Grapalat" w:cs="Sylfaen"/>
          <w:sz w:val="16"/>
          <w:szCs w:val="16"/>
          <w:lang w:val="af-ZA"/>
        </w:rPr>
        <w:t xml:space="preserve"> </w:t>
      </w:r>
      <w:r w:rsidRPr="00DA0244">
        <w:rPr>
          <w:rFonts w:ascii="GHEA Grapalat" w:hAnsi="GHEA Grapalat"/>
          <w:sz w:val="16"/>
          <w:szCs w:val="16"/>
          <w:lang w:val="af-ZA" w:eastAsia="x-none"/>
        </w:rPr>
        <w:t>ուղարկվելու միջոցով:</w:t>
      </w:r>
    </w:p>
    <w:p w:rsidR="00203F6B" w:rsidRPr="00DA0244" w:rsidRDefault="00203F6B" w:rsidP="00203F6B">
      <w:pPr>
        <w:ind w:firstLine="567"/>
        <w:jc w:val="both"/>
        <w:rPr>
          <w:rFonts w:ascii="GHEA Grapalat" w:hAnsi="GHEA Grapalat"/>
          <w:sz w:val="16"/>
          <w:szCs w:val="16"/>
          <w:lang w:val="af-ZA" w:eastAsia="x-none"/>
        </w:rPr>
      </w:pPr>
      <w:r w:rsidRPr="00DA0244">
        <w:rPr>
          <w:rFonts w:ascii="GHEA Grapalat" w:hAnsi="GHEA Grapalat"/>
          <w:sz w:val="16"/>
          <w:szCs w:val="16"/>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03F6B" w:rsidRPr="00DA0244" w:rsidRDefault="00203F6B" w:rsidP="00203F6B">
      <w:pPr>
        <w:pStyle w:val="23"/>
        <w:spacing w:line="240" w:lineRule="auto"/>
        <w:ind w:firstLine="567"/>
        <w:rPr>
          <w:rFonts w:ascii="GHEA Grapalat" w:hAnsi="GHEA Grapalat"/>
          <w:sz w:val="16"/>
          <w:szCs w:val="16"/>
          <w:lang w:val="hy-AM"/>
        </w:rPr>
      </w:pPr>
      <w:r w:rsidRPr="00DA0244">
        <w:rPr>
          <w:rFonts w:ascii="GHEA Grapalat" w:hAnsi="GHEA Grapalat"/>
          <w:sz w:val="16"/>
          <w:szCs w:val="16"/>
        </w:rPr>
        <w:t>7</w:t>
      </w:r>
      <w:r w:rsidRPr="00DA0244">
        <w:rPr>
          <w:rFonts w:ascii="GHEA Grapalat" w:hAnsi="GHEA Grapalat"/>
          <w:sz w:val="16"/>
          <w:szCs w:val="16"/>
          <w:lang w:val="hy-AM"/>
        </w:rPr>
        <w:t>.</w:t>
      </w:r>
      <w:r w:rsidRPr="00DA0244">
        <w:rPr>
          <w:rFonts w:ascii="GHEA Grapalat" w:hAnsi="GHEA Grapalat"/>
          <w:sz w:val="16"/>
          <w:szCs w:val="16"/>
        </w:rPr>
        <w:t>20</w:t>
      </w:r>
      <w:r w:rsidRPr="00DA0244">
        <w:rPr>
          <w:rFonts w:ascii="GHEA Grapalat" w:hAnsi="GHEA Grapalat" w:cs="Sylfaen"/>
          <w:sz w:val="16"/>
          <w:szCs w:val="16"/>
        </w:rPr>
        <w:t xml:space="preserve"> Հայտերի</w:t>
      </w:r>
      <w:r w:rsidRPr="00DA0244">
        <w:rPr>
          <w:rFonts w:ascii="GHEA Grapalat" w:hAnsi="GHEA Grapalat" w:cs="Arial"/>
          <w:sz w:val="16"/>
          <w:szCs w:val="16"/>
        </w:rPr>
        <w:t xml:space="preserve"> </w:t>
      </w:r>
      <w:r w:rsidRPr="00DA0244">
        <w:rPr>
          <w:rFonts w:ascii="GHEA Grapalat" w:hAnsi="GHEA Grapalat" w:cs="Sylfaen"/>
          <w:sz w:val="16"/>
          <w:szCs w:val="16"/>
        </w:rPr>
        <w:t>գնահատումը</w:t>
      </w:r>
      <w:r w:rsidRPr="00DA0244">
        <w:rPr>
          <w:rFonts w:ascii="GHEA Grapalat" w:hAnsi="GHEA Grapalat" w:cs="Arial"/>
          <w:sz w:val="16"/>
          <w:szCs w:val="16"/>
        </w:rPr>
        <w:t xml:space="preserve"> </w:t>
      </w:r>
      <w:r w:rsidRPr="00DA0244">
        <w:rPr>
          <w:rFonts w:ascii="GHEA Grapalat" w:hAnsi="GHEA Grapalat" w:cs="Sylfaen"/>
          <w:sz w:val="16"/>
          <w:szCs w:val="16"/>
        </w:rPr>
        <w:t>և ընտրված մասնակցի որոշումն</w:t>
      </w:r>
      <w:r w:rsidRPr="00DA0244">
        <w:rPr>
          <w:rFonts w:ascii="GHEA Grapalat" w:hAnsi="GHEA Grapalat" w:cs="Arial"/>
          <w:sz w:val="16"/>
          <w:szCs w:val="16"/>
        </w:rPr>
        <w:t xml:space="preserve"> </w:t>
      </w:r>
      <w:r w:rsidRPr="00DA0244">
        <w:rPr>
          <w:rFonts w:ascii="GHEA Grapalat" w:hAnsi="GHEA Grapalat" w:cs="Sylfaen"/>
          <w:sz w:val="16"/>
          <w:szCs w:val="16"/>
        </w:rPr>
        <w:t>իրականացվում</w:t>
      </w:r>
      <w:r w:rsidRPr="00DA0244">
        <w:rPr>
          <w:rFonts w:ascii="GHEA Grapalat" w:hAnsi="GHEA Grapalat" w:cs="Arial"/>
          <w:sz w:val="16"/>
          <w:szCs w:val="16"/>
        </w:rPr>
        <w:t xml:space="preserve"> </w:t>
      </w:r>
      <w:r w:rsidRPr="00DA0244">
        <w:rPr>
          <w:rFonts w:ascii="GHEA Grapalat" w:hAnsi="GHEA Grapalat" w:cs="Sylfaen"/>
          <w:sz w:val="16"/>
          <w:szCs w:val="16"/>
        </w:rPr>
        <w:t>է</w:t>
      </w:r>
      <w:r w:rsidRPr="00DA0244">
        <w:rPr>
          <w:rFonts w:ascii="GHEA Grapalat" w:hAnsi="GHEA Grapalat" w:cs="Arial"/>
          <w:sz w:val="16"/>
          <w:szCs w:val="16"/>
        </w:rPr>
        <w:t xml:space="preserve"> </w:t>
      </w:r>
      <w:r w:rsidRPr="00DA0244">
        <w:rPr>
          <w:rFonts w:ascii="GHEA Grapalat" w:hAnsi="GHEA Grapalat" w:cs="Sylfaen"/>
          <w:sz w:val="16"/>
          <w:szCs w:val="16"/>
        </w:rPr>
        <w:t>ըստ</w:t>
      </w:r>
      <w:r w:rsidRPr="00DA0244">
        <w:rPr>
          <w:rFonts w:ascii="GHEA Grapalat" w:hAnsi="GHEA Grapalat" w:cs="Arial"/>
          <w:sz w:val="16"/>
          <w:szCs w:val="16"/>
        </w:rPr>
        <w:t xml:space="preserve"> </w:t>
      </w:r>
      <w:r w:rsidRPr="00DA0244">
        <w:rPr>
          <w:rFonts w:ascii="GHEA Grapalat" w:hAnsi="GHEA Grapalat" w:cs="Sylfaen"/>
          <w:sz w:val="16"/>
          <w:szCs w:val="16"/>
        </w:rPr>
        <w:t>առանձին</w:t>
      </w:r>
      <w:r w:rsidRPr="00DA0244">
        <w:rPr>
          <w:rFonts w:ascii="GHEA Grapalat" w:hAnsi="GHEA Grapalat" w:cs="Arial"/>
          <w:sz w:val="16"/>
          <w:szCs w:val="16"/>
        </w:rPr>
        <w:t xml:space="preserve"> </w:t>
      </w:r>
      <w:r w:rsidRPr="00DA0244">
        <w:rPr>
          <w:rFonts w:ascii="GHEA Grapalat" w:hAnsi="GHEA Grapalat" w:cs="Sylfaen"/>
          <w:sz w:val="16"/>
          <w:szCs w:val="16"/>
        </w:rPr>
        <w:t>չափաբաժինների</w:t>
      </w:r>
      <w:r w:rsidRPr="00DA0244">
        <w:rPr>
          <w:rStyle w:val="af6"/>
          <w:rFonts w:ascii="GHEA Grapalat" w:hAnsi="GHEA Grapalat" w:cs="Sylfaen"/>
          <w:sz w:val="16"/>
          <w:szCs w:val="16"/>
        </w:rPr>
        <w:footnoteReference w:id="5"/>
      </w:r>
      <w:r w:rsidRPr="00DA0244">
        <w:rPr>
          <w:rFonts w:ascii="GHEA Grapalat" w:hAnsi="GHEA Grapalat" w:cs="Tahoma"/>
          <w:sz w:val="16"/>
          <w:szCs w:val="16"/>
        </w:rPr>
        <w:t>։</w:t>
      </w:r>
      <w:r w:rsidRPr="00DA0244">
        <w:rPr>
          <w:rFonts w:ascii="GHEA Grapalat" w:hAnsi="GHEA Grapalat" w:cs="Tahoma"/>
          <w:sz w:val="16"/>
          <w:szCs w:val="16"/>
          <w:lang w:val="hy-AM"/>
        </w:rPr>
        <w:t xml:space="preserve"> </w:t>
      </w:r>
    </w:p>
    <w:p w:rsidR="00203F6B" w:rsidRPr="00DA0244" w:rsidRDefault="00203F6B" w:rsidP="00203F6B">
      <w:pPr>
        <w:ind w:firstLine="567"/>
        <w:jc w:val="both"/>
        <w:rPr>
          <w:rFonts w:ascii="GHEA Grapalat" w:hAnsi="GHEA Grapalat" w:cs="Sylfaen"/>
          <w:sz w:val="16"/>
          <w:szCs w:val="16"/>
          <w:lang w:val="hy-AM"/>
        </w:rPr>
      </w:pPr>
      <w:r w:rsidRPr="00DA0244">
        <w:rPr>
          <w:rFonts w:ascii="GHEA Grapalat" w:hAnsi="GHEA Grapalat" w:cs="Sylfaen"/>
          <w:sz w:val="16"/>
          <w:szCs w:val="16"/>
          <w:lang w:val="hy-AM"/>
        </w:rPr>
        <w:t xml:space="preserve">Սույն հրավերի 1-ին մասի 7.15 կետով նախատեսված փաստաթուղթը գնահատելու նպատակով հրավիրվող նիստում հանձնաժողովը գնահատում է կոմիտեի տրամադրած տեղեկատվության համապատասխանությունը հրավերի պահանջներին: Եթե առաջին տեղը զբաղեցրած մասնակցի  մասնակցության իրավունքը գնահատվում է բավարար, ապա վերջինս հայտարարվում է ընտրված մասնակից: </w:t>
      </w:r>
    </w:p>
    <w:p w:rsidR="00203F6B" w:rsidRPr="00DA0244" w:rsidRDefault="00203F6B" w:rsidP="00203F6B">
      <w:pPr>
        <w:ind w:firstLine="567"/>
        <w:jc w:val="both"/>
        <w:rPr>
          <w:rFonts w:ascii="GHEA Grapalat" w:hAnsi="GHEA Grapalat" w:cs="Sylfaen"/>
          <w:sz w:val="16"/>
          <w:szCs w:val="16"/>
          <w:lang w:val="hy-AM"/>
        </w:rPr>
      </w:pPr>
      <w:r w:rsidRPr="00DA0244">
        <w:rPr>
          <w:rFonts w:ascii="GHEA Grapalat" w:hAnsi="GHEA Grapalat" w:cs="Sylfaen"/>
          <w:sz w:val="16"/>
          <w:szCs w:val="16"/>
          <w:lang w:val="hy-AM"/>
        </w:rPr>
        <w:t>Եթե առաջին տեղը զբաղեցրած մասնակցի  մասնակցության իրավունքը գնահատվում է անբավարար, հանձնաժողովի որոշմամբ հայտը մերժվում է և նույն նիստում հանձնաժողովը առաջին տեղը զբաղեցրած մասնակից է ճանաչում հաջորդաբար տեղ զբաղեցրած մասնակցին` կիրառելով սույն հրավերի 1-ին մասի 7.12-ից 7.19-րդ կետերով սահմանված ընթացակարգը:</w:t>
      </w:r>
    </w:p>
    <w:p w:rsidR="00203F6B" w:rsidRPr="00DA0244" w:rsidRDefault="00203F6B" w:rsidP="00203F6B">
      <w:pPr>
        <w:ind w:firstLine="567"/>
        <w:jc w:val="both"/>
        <w:rPr>
          <w:rFonts w:ascii="GHEA Grapalat" w:hAnsi="GHEA Grapalat"/>
          <w:sz w:val="16"/>
          <w:szCs w:val="16"/>
          <w:lang w:val="af-ZA" w:eastAsia="x-none"/>
        </w:rPr>
      </w:pPr>
      <w:r w:rsidRPr="00DA0244">
        <w:rPr>
          <w:rFonts w:ascii="GHEA Grapalat" w:hAnsi="GHEA Grapalat"/>
          <w:sz w:val="16"/>
          <w:szCs w:val="16"/>
          <w:lang w:val="af-ZA" w:eastAsia="x-none"/>
        </w:rPr>
        <w:t xml:space="preserve">7.21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Pr="00DA0244">
        <w:rPr>
          <w:rFonts w:ascii="GHEA Grapalat" w:hAnsi="GHEA Grapalat"/>
          <w:sz w:val="16"/>
          <w:szCs w:val="16"/>
          <w:lang w:val="hy-AM" w:eastAsia="x-none"/>
        </w:rPr>
        <w:t>է</w:t>
      </w:r>
      <w:r w:rsidRPr="00DA0244">
        <w:rPr>
          <w:rFonts w:ascii="GHEA Grapalat" w:hAnsi="GHEA Grapalat"/>
          <w:sz w:val="16"/>
          <w:szCs w:val="16"/>
          <w:lang w:val="af-ZA" w:eastAsia="x-none"/>
        </w:rPr>
        <w:t xml:space="preserve"> սույն </w:t>
      </w:r>
      <w:r w:rsidRPr="00DA0244">
        <w:rPr>
          <w:rFonts w:ascii="GHEA Grapalat" w:hAnsi="GHEA Grapalat"/>
          <w:sz w:val="16"/>
          <w:szCs w:val="16"/>
          <w:lang w:val="hy-AM" w:eastAsia="x-none"/>
        </w:rPr>
        <w:t>հրավերի 1-ին մասի 7.12-ից 7.20-րդ կետերով սահմանված ընթացակարգը</w:t>
      </w:r>
      <w:r w:rsidRPr="00DA0244">
        <w:rPr>
          <w:rFonts w:ascii="GHEA Grapalat" w:hAnsi="GHEA Grapalat"/>
          <w:sz w:val="16"/>
          <w:szCs w:val="16"/>
          <w:lang w:val="af-ZA" w:eastAsia="x-none"/>
        </w:rPr>
        <w:t>:</w:t>
      </w:r>
    </w:p>
    <w:p w:rsidR="00203F6B" w:rsidRPr="00DA0244" w:rsidRDefault="00203F6B" w:rsidP="00203F6B">
      <w:pPr>
        <w:pStyle w:val="23"/>
        <w:spacing w:line="240" w:lineRule="auto"/>
        <w:ind w:firstLine="567"/>
        <w:rPr>
          <w:rFonts w:ascii="GHEA Grapalat" w:hAnsi="GHEA Grapalat" w:cs="Sylfaen"/>
          <w:sz w:val="16"/>
          <w:szCs w:val="16"/>
        </w:rPr>
      </w:pPr>
      <w:r w:rsidRPr="00DA0244">
        <w:rPr>
          <w:rFonts w:ascii="GHEA Grapalat" w:hAnsi="GHEA Grapalat" w:cs="Sylfaen"/>
          <w:sz w:val="16"/>
          <w:szCs w:val="16"/>
        </w:rPr>
        <w:t>7</w:t>
      </w:r>
      <w:r w:rsidRPr="00DA0244">
        <w:rPr>
          <w:rFonts w:ascii="GHEA Grapalat" w:hAnsi="GHEA Grapalat" w:cs="Sylfaen"/>
          <w:sz w:val="16"/>
          <w:szCs w:val="16"/>
          <w:lang w:val="hy-AM"/>
        </w:rPr>
        <w:t>.2</w:t>
      </w:r>
      <w:r w:rsidRPr="00DA0244">
        <w:rPr>
          <w:rFonts w:ascii="GHEA Grapalat" w:hAnsi="GHEA Grapalat" w:cs="Sylfaen"/>
          <w:sz w:val="16"/>
          <w:szCs w:val="16"/>
        </w:rPr>
        <w:t xml:space="preserve">2 </w:t>
      </w:r>
      <w:r w:rsidRPr="00DA0244">
        <w:rPr>
          <w:rFonts w:ascii="GHEA Grapalat" w:hAnsi="GHEA Grapalat" w:cs="Sylfaen"/>
          <w:sz w:val="16"/>
          <w:szCs w:val="16"/>
          <w:lang w:val="ru-RU"/>
        </w:rPr>
        <w:t>Հայտերի</w:t>
      </w:r>
      <w:r w:rsidRPr="00DA0244">
        <w:rPr>
          <w:rFonts w:ascii="GHEA Grapalat" w:hAnsi="GHEA Grapalat" w:cs="Sylfaen"/>
          <w:sz w:val="16"/>
          <w:szCs w:val="16"/>
        </w:rPr>
        <w:t xml:space="preserve"> </w:t>
      </w:r>
      <w:r w:rsidRPr="00DA0244">
        <w:rPr>
          <w:rFonts w:ascii="GHEA Grapalat" w:hAnsi="GHEA Grapalat" w:cs="Sylfaen"/>
          <w:sz w:val="16"/>
          <w:szCs w:val="16"/>
          <w:lang w:val="ru-RU"/>
        </w:rPr>
        <w:t>գնահատման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արդյունքներով</w:t>
      </w:r>
      <w:r w:rsidRPr="00DA0244">
        <w:rPr>
          <w:rFonts w:ascii="GHEA Grapalat" w:hAnsi="GHEA Grapalat" w:cs="Sylfaen"/>
          <w:sz w:val="16"/>
          <w:szCs w:val="16"/>
        </w:rPr>
        <w:t xml:space="preserve"> </w:t>
      </w:r>
      <w:r w:rsidRPr="00DA0244">
        <w:rPr>
          <w:rFonts w:ascii="GHEA Grapalat" w:hAnsi="GHEA Grapalat" w:cs="Sylfaen"/>
          <w:sz w:val="16"/>
          <w:szCs w:val="16"/>
          <w:lang w:val="ru-RU"/>
        </w:rPr>
        <w:t>կազմվում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է</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հայտերի</w:t>
      </w:r>
      <w:r w:rsidRPr="00DA0244">
        <w:rPr>
          <w:rFonts w:ascii="GHEA Grapalat" w:hAnsi="GHEA Grapalat" w:cs="Sylfaen"/>
          <w:sz w:val="16"/>
          <w:szCs w:val="16"/>
        </w:rPr>
        <w:t xml:space="preserve"> </w:t>
      </w:r>
      <w:r w:rsidRPr="00DA0244">
        <w:rPr>
          <w:rFonts w:ascii="GHEA Grapalat" w:hAnsi="GHEA Grapalat" w:cs="Sylfaen"/>
          <w:sz w:val="16"/>
          <w:szCs w:val="16"/>
          <w:lang w:val="ru-RU"/>
        </w:rPr>
        <w:t>գնահատման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նիստի</w:t>
      </w:r>
      <w:r w:rsidRPr="00DA0244">
        <w:rPr>
          <w:rFonts w:ascii="GHEA Grapalat" w:hAnsi="GHEA Grapalat" w:cs="Sylfaen"/>
          <w:sz w:val="16"/>
          <w:szCs w:val="16"/>
        </w:rPr>
        <w:t xml:space="preserve"> </w:t>
      </w:r>
      <w:r w:rsidRPr="00DA0244">
        <w:rPr>
          <w:rFonts w:ascii="GHEA Grapalat" w:hAnsi="GHEA Grapalat" w:cs="Sylfaen"/>
          <w:sz w:val="16"/>
          <w:szCs w:val="16"/>
          <w:lang w:val="ru-RU"/>
        </w:rPr>
        <w:t>արձանագրություն</w:t>
      </w:r>
      <w:r w:rsidRPr="00DA0244">
        <w:rPr>
          <w:rFonts w:ascii="GHEA Grapalat" w:hAnsi="GHEA Grapalat" w:cs="Sylfaen"/>
          <w:sz w:val="16"/>
          <w:szCs w:val="16"/>
        </w:rPr>
        <w:t xml:space="preserve">, </w:t>
      </w:r>
      <w:r w:rsidRPr="00DA0244">
        <w:rPr>
          <w:rFonts w:ascii="GHEA Grapalat" w:hAnsi="GHEA Grapalat" w:cs="Sylfaen"/>
          <w:sz w:val="16"/>
          <w:szCs w:val="16"/>
          <w:lang w:val="ru-RU"/>
        </w:rPr>
        <w:t>որը</w:t>
      </w:r>
      <w:r w:rsidRPr="00DA0244">
        <w:rPr>
          <w:rFonts w:ascii="GHEA Grapalat" w:hAnsi="GHEA Grapalat" w:cs="Sylfaen"/>
          <w:sz w:val="16"/>
          <w:szCs w:val="16"/>
        </w:rPr>
        <w:t xml:space="preserve"> </w:t>
      </w:r>
      <w:r w:rsidRPr="00DA0244">
        <w:rPr>
          <w:rFonts w:ascii="GHEA Grapalat" w:hAnsi="GHEA Grapalat" w:cs="Sylfaen"/>
          <w:sz w:val="16"/>
          <w:szCs w:val="16"/>
          <w:lang w:val="ru-RU"/>
        </w:rPr>
        <w:t>կցվում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է</w:t>
      </w:r>
      <w:r w:rsidRPr="00DA0244">
        <w:rPr>
          <w:rFonts w:ascii="GHEA Grapalat" w:hAnsi="GHEA Grapalat" w:cs="Sylfaen"/>
          <w:sz w:val="16"/>
          <w:szCs w:val="16"/>
        </w:rPr>
        <w:t xml:space="preserve"> </w:t>
      </w:r>
      <w:r w:rsidRPr="00DA0244">
        <w:rPr>
          <w:rFonts w:ascii="GHEA Grapalat" w:hAnsi="GHEA Grapalat" w:cs="Sylfaen"/>
          <w:sz w:val="16"/>
          <w:szCs w:val="16"/>
          <w:lang w:val="ru-RU"/>
        </w:rPr>
        <w:t>գնման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ընթացակարգի</w:t>
      </w:r>
      <w:r w:rsidRPr="00DA0244">
        <w:rPr>
          <w:rFonts w:ascii="GHEA Grapalat" w:hAnsi="GHEA Grapalat" w:cs="Sylfaen"/>
          <w:sz w:val="16"/>
          <w:szCs w:val="16"/>
        </w:rPr>
        <w:t xml:space="preserve"> </w:t>
      </w:r>
      <w:r w:rsidRPr="00DA0244">
        <w:rPr>
          <w:rFonts w:ascii="GHEA Grapalat" w:hAnsi="GHEA Grapalat" w:cs="Sylfaen"/>
          <w:sz w:val="16"/>
          <w:szCs w:val="16"/>
          <w:lang w:val="ru-RU"/>
        </w:rPr>
        <w:t>արձանագրությանը։</w:t>
      </w:r>
      <w:r w:rsidRPr="00DA0244">
        <w:rPr>
          <w:rFonts w:ascii="GHEA Grapalat" w:hAnsi="GHEA Grapalat" w:cs="Sylfaen"/>
          <w:sz w:val="16"/>
          <w:szCs w:val="16"/>
        </w:rPr>
        <w:t xml:space="preserve"> </w:t>
      </w:r>
      <w:r w:rsidRPr="00DA0244">
        <w:rPr>
          <w:rFonts w:ascii="GHEA Grapalat" w:hAnsi="GHEA Grapalat" w:cs="Sylfaen"/>
          <w:sz w:val="16"/>
          <w:szCs w:val="16"/>
          <w:lang w:val="ru-RU"/>
        </w:rPr>
        <w:t>Արձանագրությունն</w:t>
      </w:r>
      <w:r w:rsidRPr="00DA0244">
        <w:rPr>
          <w:rFonts w:ascii="GHEA Grapalat" w:hAnsi="GHEA Grapalat" w:cs="Sylfaen"/>
          <w:sz w:val="16"/>
          <w:szCs w:val="16"/>
        </w:rPr>
        <w:t xml:space="preserve"> </w:t>
      </w:r>
      <w:r w:rsidRPr="00DA0244">
        <w:rPr>
          <w:rFonts w:ascii="GHEA Grapalat" w:hAnsi="GHEA Grapalat" w:cs="Sylfaen"/>
          <w:sz w:val="16"/>
          <w:szCs w:val="16"/>
          <w:lang w:val="ru-RU"/>
        </w:rPr>
        <w:t>ստորագրում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են</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հանձնաժողովի</w:t>
      </w:r>
      <w:r w:rsidRPr="00DA0244">
        <w:rPr>
          <w:rFonts w:ascii="GHEA Grapalat" w:hAnsi="GHEA Grapalat" w:cs="Sylfaen"/>
          <w:sz w:val="16"/>
          <w:szCs w:val="16"/>
        </w:rPr>
        <w:t xml:space="preserve"> </w:t>
      </w:r>
      <w:r w:rsidRPr="00DA0244">
        <w:rPr>
          <w:rFonts w:ascii="GHEA Grapalat" w:hAnsi="GHEA Grapalat" w:cs="Sylfaen"/>
          <w:sz w:val="16"/>
          <w:szCs w:val="16"/>
          <w:lang w:val="ru-RU"/>
        </w:rPr>
        <w:t>նիստին</w:t>
      </w:r>
      <w:r w:rsidRPr="00DA0244">
        <w:rPr>
          <w:rFonts w:ascii="GHEA Grapalat" w:hAnsi="GHEA Grapalat" w:cs="Sylfaen"/>
          <w:sz w:val="16"/>
          <w:szCs w:val="16"/>
        </w:rPr>
        <w:t xml:space="preserve"> </w:t>
      </w:r>
      <w:r w:rsidRPr="00DA0244">
        <w:rPr>
          <w:rFonts w:ascii="GHEA Grapalat" w:hAnsi="GHEA Grapalat" w:cs="Sylfaen"/>
          <w:sz w:val="16"/>
          <w:szCs w:val="16"/>
          <w:lang w:val="ru-RU"/>
        </w:rPr>
        <w:t>ներկա</w:t>
      </w:r>
      <w:r w:rsidRPr="00DA0244">
        <w:rPr>
          <w:rFonts w:ascii="GHEA Grapalat" w:hAnsi="GHEA Grapalat" w:cs="Sylfaen"/>
          <w:sz w:val="16"/>
          <w:szCs w:val="16"/>
        </w:rPr>
        <w:t xml:space="preserve"> </w:t>
      </w:r>
      <w:r w:rsidRPr="00DA0244">
        <w:rPr>
          <w:rFonts w:ascii="GHEA Grapalat" w:hAnsi="GHEA Grapalat" w:cs="Sylfaen"/>
          <w:sz w:val="16"/>
          <w:szCs w:val="16"/>
          <w:lang w:val="ru-RU"/>
        </w:rPr>
        <w:t>անդամները։</w:t>
      </w:r>
    </w:p>
    <w:p w:rsidR="00203F6B" w:rsidRPr="00DA0244" w:rsidRDefault="00203F6B" w:rsidP="00203F6B">
      <w:pPr>
        <w:pStyle w:val="23"/>
        <w:spacing w:line="240" w:lineRule="auto"/>
        <w:ind w:firstLine="567"/>
        <w:rPr>
          <w:rFonts w:ascii="GHEA Grapalat" w:hAnsi="GHEA Grapalat" w:cs="Sylfaen"/>
          <w:sz w:val="16"/>
          <w:szCs w:val="16"/>
        </w:rPr>
      </w:pPr>
      <w:r w:rsidRPr="00DA0244">
        <w:rPr>
          <w:rFonts w:ascii="GHEA Grapalat" w:hAnsi="GHEA Grapalat" w:cs="Sylfaen"/>
          <w:sz w:val="16"/>
          <w:szCs w:val="16"/>
          <w:lang w:val="ru-RU"/>
        </w:rPr>
        <w:t>Հայտերի</w:t>
      </w:r>
      <w:r w:rsidRPr="00DA0244">
        <w:rPr>
          <w:rFonts w:ascii="GHEA Grapalat" w:hAnsi="GHEA Grapalat" w:cs="Sylfaen"/>
          <w:sz w:val="16"/>
          <w:szCs w:val="16"/>
        </w:rPr>
        <w:t xml:space="preserve"> </w:t>
      </w:r>
      <w:r w:rsidRPr="00DA0244">
        <w:rPr>
          <w:rFonts w:ascii="GHEA Grapalat" w:hAnsi="GHEA Grapalat" w:cs="Sylfaen"/>
          <w:sz w:val="16"/>
          <w:szCs w:val="16"/>
          <w:lang w:val="ru-RU"/>
        </w:rPr>
        <w:t>գնահատման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նիստի</w:t>
      </w:r>
      <w:r w:rsidRPr="00DA0244">
        <w:rPr>
          <w:rFonts w:ascii="GHEA Grapalat" w:hAnsi="GHEA Grapalat" w:cs="Sylfaen"/>
          <w:sz w:val="16"/>
          <w:szCs w:val="16"/>
        </w:rPr>
        <w:t xml:space="preserve"> </w:t>
      </w:r>
      <w:r w:rsidRPr="00DA0244">
        <w:rPr>
          <w:rFonts w:ascii="GHEA Grapalat" w:hAnsi="GHEA Grapalat" w:cs="Sylfaen"/>
          <w:sz w:val="16"/>
          <w:szCs w:val="16"/>
          <w:lang w:val="ru-RU"/>
        </w:rPr>
        <w:t>ավարտին</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հաջորդող</w:t>
      </w:r>
      <w:r w:rsidRPr="00DA0244">
        <w:rPr>
          <w:rFonts w:ascii="GHEA Grapalat" w:hAnsi="GHEA Grapalat" w:cs="Sylfaen"/>
          <w:sz w:val="16"/>
          <w:szCs w:val="16"/>
        </w:rPr>
        <w:t xml:space="preserve"> </w:t>
      </w:r>
      <w:r w:rsidRPr="00DA0244">
        <w:rPr>
          <w:rFonts w:ascii="GHEA Grapalat" w:hAnsi="GHEA Grapalat" w:cs="Sylfaen"/>
          <w:sz w:val="16"/>
          <w:szCs w:val="16"/>
          <w:lang w:val="ru-RU"/>
        </w:rPr>
        <w:t>առաջին</w:t>
      </w:r>
      <w:r w:rsidRPr="00DA0244">
        <w:rPr>
          <w:rFonts w:ascii="GHEA Grapalat" w:hAnsi="GHEA Grapalat" w:cs="Sylfaen"/>
          <w:sz w:val="16"/>
          <w:szCs w:val="16"/>
        </w:rPr>
        <w:t xml:space="preserve"> </w:t>
      </w:r>
      <w:r w:rsidRPr="00DA0244">
        <w:rPr>
          <w:rFonts w:ascii="GHEA Grapalat" w:hAnsi="GHEA Grapalat" w:cs="Sylfaen"/>
          <w:sz w:val="16"/>
          <w:szCs w:val="16"/>
          <w:lang w:val="ru-RU"/>
        </w:rPr>
        <w:t>աշխատանքային</w:t>
      </w:r>
      <w:r w:rsidRPr="00DA0244">
        <w:rPr>
          <w:rFonts w:ascii="GHEA Grapalat" w:hAnsi="GHEA Grapalat" w:cs="Sylfaen"/>
          <w:sz w:val="16"/>
          <w:szCs w:val="16"/>
        </w:rPr>
        <w:t xml:space="preserve"> </w:t>
      </w:r>
      <w:r w:rsidRPr="00DA0244">
        <w:rPr>
          <w:rFonts w:ascii="GHEA Grapalat" w:hAnsi="GHEA Grapalat" w:cs="Sylfaen"/>
          <w:sz w:val="16"/>
          <w:szCs w:val="16"/>
          <w:lang w:val="ru-RU"/>
        </w:rPr>
        <w:t>օրը</w:t>
      </w:r>
      <w:r w:rsidRPr="00DA0244">
        <w:rPr>
          <w:rFonts w:ascii="GHEA Grapalat" w:hAnsi="GHEA Grapalat" w:cs="Sylfaen"/>
          <w:sz w:val="16"/>
          <w:szCs w:val="16"/>
        </w:rPr>
        <w:t xml:space="preserve"> </w:t>
      </w:r>
      <w:r w:rsidRPr="00DA0244">
        <w:rPr>
          <w:rFonts w:ascii="GHEA Grapalat" w:hAnsi="GHEA Grapalat" w:cs="Sylfaen"/>
          <w:sz w:val="16"/>
          <w:szCs w:val="16"/>
          <w:lang w:val="ru-RU"/>
        </w:rPr>
        <w:t>նիստի</w:t>
      </w:r>
      <w:r w:rsidRPr="00DA0244">
        <w:rPr>
          <w:rFonts w:ascii="GHEA Grapalat" w:hAnsi="GHEA Grapalat" w:cs="Sylfaen"/>
          <w:sz w:val="16"/>
          <w:szCs w:val="16"/>
        </w:rPr>
        <w:t xml:space="preserve"> </w:t>
      </w:r>
      <w:r w:rsidRPr="00DA0244">
        <w:rPr>
          <w:rFonts w:ascii="GHEA Grapalat" w:hAnsi="GHEA Grapalat" w:cs="Sylfaen"/>
          <w:sz w:val="16"/>
          <w:szCs w:val="16"/>
          <w:lang w:val="ru-RU"/>
        </w:rPr>
        <w:t>արձանագրությունը</w:t>
      </w:r>
      <w:r w:rsidRPr="00DA0244">
        <w:rPr>
          <w:rFonts w:ascii="GHEA Grapalat" w:hAnsi="GHEA Grapalat" w:cs="Sylfaen"/>
          <w:sz w:val="16"/>
          <w:szCs w:val="16"/>
        </w:rPr>
        <w:t xml:space="preserve"> </w:t>
      </w:r>
      <w:r w:rsidRPr="00DA0244">
        <w:rPr>
          <w:rFonts w:ascii="GHEA Grapalat" w:hAnsi="GHEA Grapalat" w:cs="Sylfaen"/>
          <w:sz w:val="16"/>
          <w:szCs w:val="16"/>
          <w:lang w:val="ru-RU"/>
        </w:rPr>
        <w:t>հրապարակվում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է</w:t>
      </w:r>
      <w:r w:rsidRPr="00DA0244">
        <w:rPr>
          <w:rFonts w:ascii="GHEA Grapalat" w:hAnsi="GHEA Grapalat" w:cs="Sylfaen"/>
          <w:sz w:val="16"/>
          <w:szCs w:val="16"/>
        </w:rPr>
        <w:t xml:space="preserve"> </w:t>
      </w:r>
      <w:r w:rsidRPr="00DA0244">
        <w:rPr>
          <w:rFonts w:ascii="GHEA Grapalat" w:hAnsi="GHEA Grapalat" w:cs="Sylfaen"/>
          <w:sz w:val="16"/>
          <w:szCs w:val="16"/>
          <w:lang w:val="ru-RU"/>
        </w:rPr>
        <w:t>տեղեկագրում</w:t>
      </w:r>
      <w:r w:rsidRPr="00DA0244">
        <w:rPr>
          <w:rFonts w:ascii="GHEA Grapalat" w:hAnsi="GHEA Grapalat" w:cs="Sylfaen"/>
          <w:sz w:val="16"/>
          <w:szCs w:val="16"/>
        </w:rPr>
        <w:t>:</w:t>
      </w:r>
    </w:p>
    <w:p w:rsidR="00203F6B" w:rsidRPr="00DA0244" w:rsidRDefault="00203F6B" w:rsidP="00203F6B">
      <w:pPr>
        <w:pStyle w:val="23"/>
        <w:spacing w:line="240" w:lineRule="auto"/>
        <w:ind w:firstLine="567"/>
        <w:rPr>
          <w:rFonts w:ascii="GHEA Grapalat" w:hAnsi="GHEA Grapalat" w:cs="Sylfaen"/>
          <w:sz w:val="16"/>
          <w:szCs w:val="16"/>
        </w:rPr>
      </w:pPr>
      <w:r w:rsidRPr="00DA0244">
        <w:rPr>
          <w:rFonts w:ascii="GHEA Grapalat" w:hAnsi="GHEA Grapalat" w:cs="Sylfaen"/>
          <w:sz w:val="16"/>
          <w:szCs w:val="16"/>
        </w:rPr>
        <w:t>7</w:t>
      </w:r>
      <w:r w:rsidRPr="00DA0244">
        <w:rPr>
          <w:rFonts w:ascii="GHEA Grapalat" w:hAnsi="GHEA Grapalat" w:cs="Sylfaen"/>
          <w:sz w:val="16"/>
          <w:szCs w:val="16"/>
          <w:lang w:val="hy-AM"/>
        </w:rPr>
        <w:t>.2</w:t>
      </w:r>
      <w:r w:rsidRPr="00DA0244">
        <w:rPr>
          <w:rFonts w:ascii="GHEA Grapalat" w:hAnsi="GHEA Grapalat" w:cs="Sylfaen"/>
          <w:sz w:val="16"/>
          <w:szCs w:val="16"/>
        </w:rPr>
        <w:t xml:space="preserve">3 </w:t>
      </w:r>
      <w:r w:rsidRPr="00DA0244">
        <w:rPr>
          <w:rFonts w:ascii="GHEA Grapalat" w:hAnsi="GHEA Grapalat" w:cs="Sylfaen"/>
          <w:sz w:val="16"/>
          <w:szCs w:val="16"/>
          <w:lang w:val="ru-RU"/>
        </w:rPr>
        <w:t>Մասնակից</w:t>
      </w:r>
      <w:r w:rsidRPr="00DA0244">
        <w:rPr>
          <w:rFonts w:ascii="GHEA Grapalat" w:hAnsi="GHEA Grapalat" w:cs="Sylfaen"/>
          <w:sz w:val="16"/>
          <w:szCs w:val="16"/>
          <w:lang w:val="en-US"/>
        </w:rPr>
        <w:t>ն</w:t>
      </w:r>
      <w:r w:rsidRPr="00DA0244">
        <w:rPr>
          <w:rFonts w:ascii="GHEA Grapalat" w:hAnsi="GHEA Grapalat" w:cs="Sylfaen"/>
          <w:sz w:val="16"/>
          <w:szCs w:val="16"/>
        </w:rPr>
        <w:t xml:space="preserve"> </w:t>
      </w:r>
      <w:r w:rsidRPr="00DA0244">
        <w:rPr>
          <w:rFonts w:ascii="GHEA Grapalat" w:hAnsi="GHEA Grapalat" w:cs="Sylfaen"/>
          <w:sz w:val="16"/>
          <w:szCs w:val="16"/>
          <w:lang w:val="ru-RU"/>
        </w:rPr>
        <w:t>իրեն</w:t>
      </w:r>
      <w:r w:rsidRPr="00DA0244">
        <w:rPr>
          <w:rFonts w:ascii="GHEA Grapalat" w:hAnsi="GHEA Grapalat" w:cs="Sylfaen"/>
          <w:sz w:val="16"/>
          <w:szCs w:val="16"/>
        </w:rPr>
        <w:t xml:space="preserve"> </w:t>
      </w:r>
      <w:r w:rsidRPr="00DA0244">
        <w:rPr>
          <w:rFonts w:ascii="GHEA Grapalat" w:hAnsi="GHEA Grapalat" w:cs="Sylfaen"/>
          <w:sz w:val="16"/>
          <w:szCs w:val="16"/>
          <w:lang w:val="ru-RU"/>
        </w:rPr>
        <w:t>ներկայացված</w:t>
      </w:r>
      <w:r w:rsidRPr="00DA0244">
        <w:rPr>
          <w:rFonts w:ascii="GHEA Grapalat" w:hAnsi="GHEA Grapalat" w:cs="Sylfaen"/>
          <w:sz w:val="16"/>
          <w:szCs w:val="16"/>
        </w:rPr>
        <w:t xml:space="preserve"> </w:t>
      </w:r>
      <w:r w:rsidRPr="00DA0244">
        <w:rPr>
          <w:rFonts w:ascii="GHEA Grapalat" w:hAnsi="GHEA Grapalat" w:cs="Sylfaen"/>
          <w:sz w:val="16"/>
          <w:szCs w:val="16"/>
          <w:lang w:val="ru-RU"/>
        </w:rPr>
        <w:t>պահանջների</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համապատասխանության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հիմնավորման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նպատակով</w:t>
      </w:r>
      <w:r w:rsidRPr="00DA0244">
        <w:rPr>
          <w:rFonts w:ascii="GHEA Grapalat" w:hAnsi="GHEA Grapalat" w:cs="Sylfaen"/>
          <w:sz w:val="16"/>
          <w:szCs w:val="16"/>
        </w:rPr>
        <w:t xml:space="preserve"> </w:t>
      </w:r>
      <w:r w:rsidRPr="00DA0244">
        <w:rPr>
          <w:rFonts w:ascii="GHEA Grapalat" w:hAnsi="GHEA Grapalat" w:cs="Sylfaen"/>
          <w:sz w:val="16"/>
          <w:szCs w:val="16"/>
          <w:lang w:val="ru-RU"/>
        </w:rPr>
        <w:t>կարող</w:t>
      </w:r>
      <w:r w:rsidRPr="00DA0244">
        <w:rPr>
          <w:rFonts w:ascii="GHEA Grapalat" w:hAnsi="GHEA Grapalat" w:cs="Sylfaen"/>
          <w:sz w:val="16"/>
          <w:szCs w:val="16"/>
        </w:rPr>
        <w:t xml:space="preserve"> </w:t>
      </w:r>
      <w:r w:rsidRPr="00DA0244">
        <w:rPr>
          <w:rFonts w:ascii="GHEA Grapalat" w:hAnsi="GHEA Grapalat" w:cs="Sylfaen"/>
          <w:sz w:val="16"/>
          <w:szCs w:val="16"/>
          <w:lang w:val="ru-RU"/>
        </w:rPr>
        <w:t>է</w:t>
      </w:r>
      <w:r w:rsidRPr="00DA0244">
        <w:rPr>
          <w:rFonts w:ascii="GHEA Grapalat" w:hAnsi="GHEA Grapalat" w:cs="Sylfaen"/>
          <w:sz w:val="16"/>
          <w:szCs w:val="16"/>
        </w:rPr>
        <w:t xml:space="preserve"> </w:t>
      </w:r>
      <w:r w:rsidRPr="00DA0244">
        <w:rPr>
          <w:rFonts w:ascii="GHEA Grapalat" w:hAnsi="GHEA Grapalat" w:cs="Sylfaen"/>
          <w:sz w:val="16"/>
          <w:szCs w:val="16"/>
          <w:lang w:val="ru-RU"/>
        </w:rPr>
        <w:t>ներկայացնել</w:t>
      </w:r>
      <w:r w:rsidRPr="00DA0244">
        <w:rPr>
          <w:rFonts w:ascii="GHEA Grapalat" w:hAnsi="GHEA Grapalat" w:cs="Sylfaen"/>
          <w:sz w:val="16"/>
          <w:szCs w:val="16"/>
        </w:rPr>
        <w:t xml:space="preserve"> </w:t>
      </w:r>
      <w:r w:rsidRPr="00DA0244">
        <w:rPr>
          <w:rFonts w:ascii="GHEA Grapalat" w:hAnsi="GHEA Grapalat" w:cs="Sylfaen"/>
          <w:sz w:val="16"/>
          <w:szCs w:val="16"/>
          <w:lang w:val="ru-RU"/>
        </w:rPr>
        <w:t>լրացուցիչ</w:t>
      </w:r>
      <w:r w:rsidRPr="00DA0244">
        <w:rPr>
          <w:rFonts w:ascii="GHEA Grapalat" w:hAnsi="GHEA Grapalat" w:cs="Sylfaen"/>
          <w:sz w:val="16"/>
          <w:szCs w:val="16"/>
        </w:rPr>
        <w:t xml:space="preserve"> </w:t>
      </w:r>
      <w:r w:rsidRPr="00DA0244">
        <w:rPr>
          <w:rFonts w:ascii="GHEA Grapalat" w:hAnsi="GHEA Grapalat" w:cs="Sylfaen"/>
          <w:sz w:val="16"/>
          <w:szCs w:val="16"/>
          <w:lang w:val="ru-RU"/>
        </w:rPr>
        <w:t>այլ</w:t>
      </w:r>
      <w:r w:rsidRPr="00DA0244">
        <w:rPr>
          <w:rFonts w:ascii="GHEA Grapalat" w:hAnsi="GHEA Grapalat" w:cs="Sylfaen"/>
          <w:sz w:val="16"/>
          <w:szCs w:val="16"/>
        </w:rPr>
        <w:t xml:space="preserve"> </w:t>
      </w:r>
      <w:r w:rsidRPr="00DA0244">
        <w:rPr>
          <w:rFonts w:ascii="GHEA Grapalat" w:hAnsi="GHEA Grapalat" w:cs="Sylfaen"/>
          <w:sz w:val="16"/>
          <w:szCs w:val="16"/>
          <w:lang w:val="ru-RU"/>
        </w:rPr>
        <w:t>փաստաթղթեր</w:t>
      </w:r>
      <w:r w:rsidRPr="00DA0244">
        <w:rPr>
          <w:rFonts w:ascii="GHEA Grapalat" w:hAnsi="GHEA Grapalat" w:cs="Sylfaen"/>
          <w:sz w:val="16"/>
          <w:szCs w:val="16"/>
        </w:rPr>
        <w:t xml:space="preserve">, </w:t>
      </w:r>
      <w:r w:rsidRPr="00DA0244">
        <w:rPr>
          <w:rFonts w:ascii="GHEA Grapalat" w:hAnsi="GHEA Grapalat" w:cs="Sylfaen"/>
          <w:sz w:val="16"/>
          <w:szCs w:val="16"/>
          <w:lang w:val="ru-RU"/>
        </w:rPr>
        <w:t>տեղեկություններ</w:t>
      </w:r>
      <w:r w:rsidRPr="00DA0244">
        <w:rPr>
          <w:rFonts w:ascii="GHEA Grapalat" w:hAnsi="GHEA Grapalat" w:cs="Sylfaen"/>
          <w:sz w:val="16"/>
          <w:szCs w:val="16"/>
        </w:rPr>
        <w:t xml:space="preserve"> </w:t>
      </w:r>
      <w:r w:rsidRPr="00DA0244">
        <w:rPr>
          <w:rFonts w:ascii="GHEA Grapalat" w:hAnsi="GHEA Grapalat" w:cs="Sylfaen"/>
          <w:sz w:val="16"/>
          <w:szCs w:val="16"/>
          <w:lang w:val="ru-RU"/>
        </w:rPr>
        <w:t>և</w:t>
      </w:r>
      <w:r w:rsidRPr="00DA0244">
        <w:rPr>
          <w:rFonts w:ascii="GHEA Grapalat" w:hAnsi="GHEA Grapalat" w:cs="Sylfaen"/>
          <w:sz w:val="16"/>
          <w:szCs w:val="16"/>
        </w:rPr>
        <w:t xml:space="preserve"> </w:t>
      </w:r>
      <w:r w:rsidRPr="00DA0244">
        <w:rPr>
          <w:rFonts w:ascii="GHEA Grapalat" w:hAnsi="GHEA Grapalat" w:cs="Sylfaen"/>
          <w:sz w:val="16"/>
          <w:szCs w:val="16"/>
          <w:lang w:val="ru-RU"/>
        </w:rPr>
        <w:t>նյութեր։</w:t>
      </w:r>
    </w:p>
    <w:p w:rsidR="00203F6B" w:rsidRPr="00DA0244" w:rsidRDefault="00203F6B" w:rsidP="00203F6B">
      <w:pPr>
        <w:pStyle w:val="23"/>
        <w:spacing w:line="240" w:lineRule="auto"/>
        <w:ind w:firstLine="567"/>
        <w:rPr>
          <w:rFonts w:ascii="GHEA Grapalat" w:hAnsi="GHEA Grapalat" w:cs="Sylfaen"/>
          <w:sz w:val="16"/>
          <w:szCs w:val="16"/>
        </w:rPr>
      </w:pPr>
      <w:r w:rsidRPr="00DA0244">
        <w:rPr>
          <w:rFonts w:ascii="GHEA Grapalat" w:hAnsi="GHEA Grapalat" w:cs="Sylfaen"/>
          <w:sz w:val="16"/>
          <w:szCs w:val="16"/>
          <w:lang w:val="en-US"/>
        </w:rPr>
        <w:t>Հ</w:t>
      </w:r>
      <w:r w:rsidRPr="00DA0244">
        <w:rPr>
          <w:rFonts w:ascii="GHEA Grapalat" w:hAnsi="GHEA Grapalat" w:cs="Sylfaen"/>
          <w:sz w:val="16"/>
          <w:szCs w:val="16"/>
          <w:lang w:val="ru-RU"/>
        </w:rPr>
        <w:t>անձնաժողովը</w:t>
      </w:r>
      <w:r w:rsidRPr="00DA0244">
        <w:rPr>
          <w:rFonts w:ascii="GHEA Grapalat" w:hAnsi="GHEA Grapalat" w:cs="Sylfaen"/>
          <w:sz w:val="16"/>
          <w:szCs w:val="16"/>
        </w:rPr>
        <w:t xml:space="preserve"> </w:t>
      </w:r>
      <w:r w:rsidRPr="00DA0244">
        <w:rPr>
          <w:rFonts w:ascii="GHEA Grapalat" w:hAnsi="GHEA Grapalat" w:cs="Sylfaen"/>
          <w:sz w:val="16"/>
          <w:szCs w:val="16"/>
          <w:lang w:val="ru-RU"/>
        </w:rPr>
        <w:t>կարող</w:t>
      </w:r>
      <w:r w:rsidRPr="00DA0244">
        <w:rPr>
          <w:rFonts w:ascii="GHEA Grapalat" w:hAnsi="GHEA Grapalat" w:cs="Sylfaen"/>
          <w:sz w:val="16"/>
          <w:szCs w:val="16"/>
        </w:rPr>
        <w:t xml:space="preserve"> </w:t>
      </w:r>
      <w:r w:rsidRPr="00DA0244">
        <w:rPr>
          <w:rFonts w:ascii="GHEA Grapalat" w:hAnsi="GHEA Grapalat" w:cs="Sylfaen"/>
          <w:sz w:val="16"/>
          <w:szCs w:val="16"/>
          <w:lang w:val="ru-RU"/>
        </w:rPr>
        <w:t>է</w:t>
      </w:r>
      <w:r w:rsidRPr="00DA0244">
        <w:rPr>
          <w:rFonts w:ascii="GHEA Grapalat" w:hAnsi="GHEA Grapalat" w:cs="Sylfaen"/>
          <w:sz w:val="16"/>
          <w:szCs w:val="16"/>
        </w:rPr>
        <w:t xml:space="preserve"> </w:t>
      </w:r>
      <w:r w:rsidRPr="00DA0244">
        <w:rPr>
          <w:rFonts w:ascii="GHEA Grapalat" w:hAnsi="GHEA Grapalat" w:cs="Sylfaen"/>
          <w:sz w:val="16"/>
          <w:szCs w:val="16"/>
          <w:lang w:val="ru-RU"/>
        </w:rPr>
        <w:t>ստուգել</w:t>
      </w:r>
      <w:r w:rsidRPr="00DA0244">
        <w:rPr>
          <w:rFonts w:ascii="GHEA Grapalat" w:hAnsi="GHEA Grapalat" w:cs="Sylfaen"/>
          <w:sz w:val="16"/>
          <w:szCs w:val="16"/>
        </w:rPr>
        <w:t xml:space="preserve"> </w:t>
      </w:r>
      <w:r w:rsidRPr="00DA0244">
        <w:rPr>
          <w:rFonts w:ascii="GHEA Grapalat" w:hAnsi="GHEA Grapalat" w:cs="Sylfaen"/>
          <w:sz w:val="16"/>
          <w:szCs w:val="16"/>
          <w:lang w:val="en-US"/>
        </w:rPr>
        <w:t>մ</w:t>
      </w:r>
      <w:r w:rsidRPr="00DA0244">
        <w:rPr>
          <w:rFonts w:ascii="GHEA Grapalat" w:hAnsi="GHEA Grapalat" w:cs="Sylfaen"/>
          <w:sz w:val="16"/>
          <w:szCs w:val="16"/>
          <w:lang w:val="ru-RU"/>
        </w:rPr>
        <w:t>ասնակցի</w:t>
      </w:r>
      <w:r w:rsidRPr="00DA0244">
        <w:rPr>
          <w:rFonts w:ascii="GHEA Grapalat" w:hAnsi="GHEA Grapalat" w:cs="Sylfaen"/>
          <w:sz w:val="16"/>
          <w:szCs w:val="16"/>
        </w:rPr>
        <w:t xml:space="preserve"> </w:t>
      </w:r>
      <w:r w:rsidRPr="00DA0244">
        <w:rPr>
          <w:rFonts w:ascii="GHEA Grapalat" w:hAnsi="GHEA Grapalat" w:cs="Sylfaen"/>
          <w:sz w:val="16"/>
          <w:szCs w:val="16"/>
          <w:lang w:val="ru-RU"/>
        </w:rPr>
        <w:t>ներկայացրած</w:t>
      </w:r>
      <w:r w:rsidRPr="00DA0244">
        <w:rPr>
          <w:rFonts w:ascii="GHEA Grapalat" w:hAnsi="GHEA Grapalat" w:cs="Sylfaen"/>
          <w:sz w:val="16"/>
          <w:szCs w:val="16"/>
        </w:rPr>
        <w:t xml:space="preserve"> </w:t>
      </w:r>
      <w:r w:rsidRPr="00DA0244">
        <w:rPr>
          <w:rFonts w:ascii="GHEA Grapalat" w:hAnsi="GHEA Grapalat" w:cs="Sylfaen"/>
          <w:sz w:val="16"/>
          <w:szCs w:val="16"/>
          <w:lang w:val="ru-RU"/>
        </w:rPr>
        <w:t>տվյալների</w:t>
      </w:r>
      <w:r w:rsidRPr="00DA0244">
        <w:rPr>
          <w:rFonts w:ascii="GHEA Grapalat" w:hAnsi="GHEA Grapalat" w:cs="Sylfaen"/>
          <w:sz w:val="16"/>
          <w:szCs w:val="16"/>
        </w:rPr>
        <w:t xml:space="preserve"> </w:t>
      </w:r>
      <w:r w:rsidRPr="00DA0244">
        <w:rPr>
          <w:rFonts w:ascii="GHEA Grapalat" w:hAnsi="GHEA Grapalat" w:cs="Sylfaen"/>
          <w:sz w:val="16"/>
          <w:szCs w:val="16"/>
          <w:lang w:val="ru-RU"/>
        </w:rPr>
        <w:t>իսկությունը</w:t>
      </w:r>
      <w:r w:rsidRPr="00DA0244">
        <w:rPr>
          <w:rFonts w:ascii="GHEA Grapalat" w:hAnsi="GHEA Grapalat" w:cs="Sylfaen"/>
          <w:sz w:val="16"/>
          <w:szCs w:val="16"/>
        </w:rPr>
        <w:t xml:space="preserve">` </w:t>
      </w:r>
      <w:r w:rsidRPr="00DA0244">
        <w:rPr>
          <w:rFonts w:ascii="GHEA Grapalat" w:hAnsi="GHEA Grapalat" w:cs="Sylfaen"/>
          <w:sz w:val="16"/>
          <w:szCs w:val="16"/>
          <w:lang w:val="ru-RU"/>
        </w:rPr>
        <w:t>օգտագործելով</w:t>
      </w:r>
      <w:r w:rsidRPr="00DA0244">
        <w:rPr>
          <w:rFonts w:ascii="GHEA Grapalat" w:hAnsi="GHEA Grapalat" w:cs="Sylfaen"/>
          <w:sz w:val="16"/>
          <w:szCs w:val="16"/>
        </w:rPr>
        <w:t xml:space="preserve"> </w:t>
      </w:r>
      <w:r w:rsidRPr="00DA0244">
        <w:rPr>
          <w:rFonts w:ascii="GHEA Grapalat" w:hAnsi="GHEA Grapalat" w:cs="Sylfaen"/>
          <w:sz w:val="16"/>
          <w:szCs w:val="16"/>
          <w:lang w:val="ru-RU"/>
        </w:rPr>
        <w:t>պաշտոնական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աղբյուրներից</w:t>
      </w:r>
      <w:r w:rsidRPr="00DA0244">
        <w:rPr>
          <w:rFonts w:ascii="GHEA Grapalat" w:hAnsi="GHEA Grapalat" w:cs="Sylfaen"/>
          <w:sz w:val="16"/>
          <w:szCs w:val="16"/>
        </w:rPr>
        <w:t xml:space="preserve"> </w:t>
      </w:r>
      <w:r w:rsidRPr="00DA0244">
        <w:rPr>
          <w:rFonts w:ascii="GHEA Grapalat" w:hAnsi="GHEA Grapalat" w:cs="Sylfaen"/>
          <w:sz w:val="16"/>
          <w:szCs w:val="16"/>
          <w:lang w:val="ru-RU"/>
        </w:rPr>
        <w:t>ստացված</w:t>
      </w:r>
      <w:r w:rsidRPr="00DA0244">
        <w:rPr>
          <w:rFonts w:ascii="GHEA Grapalat" w:hAnsi="GHEA Grapalat" w:cs="Sylfaen"/>
          <w:sz w:val="16"/>
          <w:szCs w:val="16"/>
        </w:rPr>
        <w:t xml:space="preserve"> </w:t>
      </w:r>
      <w:r w:rsidRPr="00DA0244">
        <w:rPr>
          <w:rFonts w:ascii="GHEA Grapalat" w:hAnsi="GHEA Grapalat" w:cs="Sylfaen"/>
          <w:sz w:val="16"/>
          <w:szCs w:val="16"/>
          <w:lang w:val="ru-RU"/>
        </w:rPr>
        <w:t>տվյալներ</w:t>
      </w:r>
      <w:r w:rsidRPr="00DA0244">
        <w:rPr>
          <w:rFonts w:ascii="GHEA Grapalat" w:hAnsi="GHEA Grapalat" w:cs="Sylfaen"/>
          <w:sz w:val="16"/>
          <w:szCs w:val="16"/>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rPr>
        <w:t xml:space="preserve"> </w:t>
      </w:r>
      <w:r w:rsidRPr="00DA0244">
        <w:rPr>
          <w:rFonts w:ascii="GHEA Grapalat" w:hAnsi="GHEA Grapalat" w:cs="Sylfaen"/>
          <w:sz w:val="16"/>
          <w:szCs w:val="16"/>
          <w:lang w:val="ru-RU"/>
        </w:rPr>
        <w:t>դրա</w:t>
      </w:r>
      <w:r w:rsidRPr="00DA0244">
        <w:rPr>
          <w:rFonts w:ascii="GHEA Grapalat" w:hAnsi="GHEA Grapalat" w:cs="Sylfaen"/>
          <w:sz w:val="16"/>
          <w:szCs w:val="16"/>
        </w:rPr>
        <w:t xml:space="preserve"> </w:t>
      </w:r>
      <w:r w:rsidRPr="00DA0244">
        <w:rPr>
          <w:rFonts w:ascii="GHEA Grapalat" w:hAnsi="GHEA Grapalat" w:cs="Sylfaen"/>
          <w:sz w:val="16"/>
          <w:szCs w:val="16"/>
          <w:lang w:val="ru-RU"/>
        </w:rPr>
        <w:t>մասին</w:t>
      </w:r>
      <w:r w:rsidRPr="00DA0244">
        <w:rPr>
          <w:rFonts w:ascii="GHEA Grapalat" w:hAnsi="GHEA Grapalat" w:cs="Sylfaen"/>
          <w:sz w:val="16"/>
          <w:szCs w:val="16"/>
        </w:rPr>
        <w:t xml:space="preserve"> </w:t>
      </w:r>
      <w:r w:rsidRPr="00DA0244">
        <w:rPr>
          <w:rFonts w:ascii="GHEA Grapalat" w:hAnsi="GHEA Grapalat" w:cs="Sylfaen"/>
          <w:sz w:val="16"/>
          <w:szCs w:val="16"/>
          <w:lang w:val="ru-RU"/>
        </w:rPr>
        <w:t>ստանալով</w:t>
      </w:r>
      <w:r w:rsidRPr="00DA0244">
        <w:rPr>
          <w:rFonts w:ascii="GHEA Grapalat" w:hAnsi="GHEA Grapalat" w:cs="Sylfaen"/>
          <w:sz w:val="16"/>
          <w:szCs w:val="16"/>
        </w:rPr>
        <w:t xml:space="preserve"> </w:t>
      </w:r>
      <w:r w:rsidRPr="00DA0244">
        <w:rPr>
          <w:rFonts w:ascii="GHEA Grapalat" w:hAnsi="GHEA Grapalat" w:cs="Sylfaen"/>
          <w:sz w:val="16"/>
          <w:szCs w:val="16"/>
          <w:lang w:val="ru-RU"/>
        </w:rPr>
        <w:t>իրավասու</w:t>
      </w:r>
      <w:r w:rsidRPr="00DA0244">
        <w:rPr>
          <w:rFonts w:ascii="GHEA Grapalat" w:hAnsi="GHEA Grapalat" w:cs="Sylfaen"/>
          <w:sz w:val="16"/>
          <w:szCs w:val="16"/>
        </w:rPr>
        <w:t xml:space="preserve"> </w:t>
      </w:r>
      <w:r w:rsidRPr="00DA0244">
        <w:rPr>
          <w:rFonts w:ascii="GHEA Grapalat" w:hAnsi="GHEA Grapalat" w:cs="Sylfaen"/>
          <w:sz w:val="16"/>
          <w:szCs w:val="16"/>
          <w:lang w:val="ru-RU"/>
        </w:rPr>
        <w:t>մարմինների</w:t>
      </w:r>
      <w:r w:rsidRPr="00DA0244">
        <w:rPr>
          <w:rFonts w:ascii="GHEA Grapalat" w:hAnsi="GHEA Grapalat" w:cs="Sylfaen"/>
          <w:sz w:val="16"/>
          <w:szCs w:val="16"/>
        </w:rPr>
        <w:t xml:space="preserve"> </w:t>
      </w:r>
      <w:r w:rsidRPr="00DA0244">
        <w:rPr>
          <w:rFonts w:ascii="GHEA Grapalat" w:hAnsi="GHEA Grapalat" w:cs="Sylfaen"/>
          <w:sz w:val="16"/>
          <w:szCs w:val="16"/>
          <w:lang w:val="ru-RU"/>
        </w:rPr>
        <w:t>գրավոր</w:t>
      </w:r>
      <w:r w:rsidRPr="00DA0244">
        <w:rPr>
          <w:rFonts w:ascii="GHEA Grapalat" w:hAnsi="GHEA Grapalat" w:cs="Sylfaen"/>
          <w:sz w:val="16"/>
          <w:szCs w:val="16"/>
        </w:rPr>
        <w:t xml:space="preserve"> </w:t>
      </w:r>
      <w:r w:rsidRPr="00DA0244">
        <w:rPr>
          <w:rFonts w:ascii="GHEA Grapalat" w:hAnsi="GHEA Grapalat" w:cs="Sylfaen"/>
          <w:sz w:val="16"/>
          <w:szCs w:val="16"/>
          <w:lang w:val="ru-RU"/>
        </w:rPr>
        <w:t>եզրակացությունը</w:t>
      </w:r>
      <w:r w:rsidRPr="00DA0244">
        <w:rPr>
          <w:rFonts w:ascii="GHEA Grapalat" w:hAnsi="GHEA Grapalat" w:cs="Sylfaen"/>
          <w:sz w:val="16"/>
          <w:szCs w:val="16"/>
        </w:rPr>
        <w:t xml:space="preserve">: </w:t>
      </w:r>
      <w:r w:rsidRPr="00DA0244">
        <w:rPr>
          <w:rFonts w:ascii="GHEA Grapalat" w:hAnsi="GHEA Grapalat" w:cs="Sylfaen"/>
          <w:sz w:val="16"/>
          <w:szCs w:val="16"/>
          <w:lang w:val="ru-RU"/>
        </w:rPr>
        <w:t>Նման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հարցում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ուղարկվելու</w:t>
      </w:r>
      <w:r w:rsidRPr="00DA0244">
        <w:rPr>
          <w:rFonts w:ascii="GHEA Grapalat" w:hAnsi="GHEA Grapalat" w:cs="Sylfaen"/>
          <w:sz w:val="16"/>
          <w:szCs w:val="16"/>
        </w:rPr>
        <w:t xml:space="preserve"> </w:t>
      </w:r>
      <w:r w:rsidRPr="00DA0244">
        <w:rPr>
          <w:rFonts w:ascii="GHEA Grapalat" w:hAnsi="GHEA Grapalat" w:cs="Sylfaen"/>
          <w:sz w:val="16"/>
          <w:szCs w:val="16"/>
          <w:lang w:val="ru-RU"/>
        </w:rPr>
        <w:t>դեպքում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համապատասխան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պետական</w:t>
      </w:r>
      <w:r w:rsidRPr="00DA0244">
        <w:rPr>
          <w:rFonts w:ascii="GHEA Grapalat" w:hAnsi="GHEA Grapalat" w:cs="Sylfaen"/>
          <w:sz w:val="16"/>
          <w:szCs w:val="16"/>
        </w:rPr>
        <w:t xml:space="preserve"> </w:t>
      </w:r>
      <w:r w:rsidRPr="00DA0244">
        <w:rPr>
          <w:rFonts w:ascii="GHEA Grapalat" w:hAnsi="GHEA Grapalat" w:cs="Sylfaen"/>
          <w:sz w:val="16"/>
          <w:szCs w:val="16"/>
          <w:lang w:val="ru-RU"/>
        </w:rPr>
        <w:t>և</w:t>
      </w:r>
      <w:r w:rsidRPr="00DA0244">
        <w:rPr>
          <w:rFonts w:ascii="GHEA Grapalat" w:hAnsi="GHEA Grapalat" w:cs="Sylfaen"/>
          <w:sz w:val="16"/>
          <w:szCs w:val="16"/>
        </w:rPr>
        <w:t xml:space="preserve"> </w:t>
      </w:r>
      <w:r w:rsidRPr="00DA0244">
        <w:rPr>
          <w:rFonts w:ascii="GHEA Grapalat" w:hAnsi="GHEA Grapalat" w:cs="Sylfaen"/>
          <w:sz w:val="16"/>
          <w:szCs w:val="16"/>
          <w:lang w:val="ru-RU"/>
        </w:rPr>
        <w:t>տեղական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ինքնակառավարման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մարմինները</w:t>
      </w:r>
      <w:r w:rsidRPr="00DA0244">
        <w:rPr>
          <w:rFonts w:ascii="GHEA Grapalat" w:hAnsi="GHEA Grapalat" w:cs="Sylfaen"/>
          <w:sz w:val="16"/>
          <w:szCs w:val="16"/>
        </w:rPr>
        <w:t xml:space="preserve"> </w:t>
      </w:r>
      <w:r w:rsidRPr="00DA0244">
        <w:rPr>
          <w:rFonts w:ascii="GHEA Grapalat" w:hAnsi="GHEA Grapalat" w:cs="Sylfaen"/>
          <w:sz w:val="16"/>
          <w:szCs w:val="16"/>
          <w:lang w:val="ru-RU"/>
        </w:rPr>
        <w:t>հարցումն</w:t>
      </w:r>
      <w:r w:rsidRPr="00DA0244">
        <w:rPr>
          <w:rFonts w:ascii="GHEA Grapalat" w:hAnsi="GHEA Grapalat" w:cs="Sylfaen"/>
          <w:sz w:val="16"/>
          <w:szCs w:val="16"/>
        </w:rPr>
        <w:t xml:space="preserve"> </w:t>
      </w:r>
      <w:r w:rsidRPr="00DA0244">
        <w:rPr>
          <w:rFonts w:ascii="GHEA Grapalat" w:hAnsi="GHEA Grapalat" w:cs="Sylfaen"/>
          <w:sz w:val="16"/>
          <w:szCs w:val="16"/>
          <w:lang w:val="ru-RU"/>
        </w:rPr>
        <w:t>ստանալու</w:t>
      </w:r>
      <w:r w:rsidRPr="00DA0244">
        <w:rPr>
          <w:rFonts w:ascii="GHEA Grapalat" w:hAnsi="GHEA Grapalat" w:cs="Sylfaen"/>
          <w:sz w:val="16"/>
          <w:szCs w:val="16"/>
        </w:rPr>
        <w:t xml:space="preserve"> </w:t>
      </w:r>
      <w:r w:rsidRPr="00DA0244">
        <w:rPr>
          <w:rFonts w:ascii="GHEA Grapalat" w:hAnsi="GHEA Grapalat" w:cs="Sylfaen"/>
          <w:sz w:val="16"/>
          <w:szCs w:val="16"/>
          <w:lang w:val="ru-RU"/>
        </w:rPr>
        <w:t>օրվան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հաջորդող</w:t>
      </w:r>
      <w:r w:rsidRPr="00DA0244">
        <w:rPr>
          <w:rFonts w:ascii="GHEA Grapalat" w:hAnsi="GHEA Grapalat" w:cs="Sylfaen"/>
          <w:sz w:val="16"/>
          <w:szCs w:val="16"/>
        </w:rPr>
        <w:t xml:space="preserve"> </w:t>
      </w:r>
      <w:r w:rsidRPr="00DA0244">
        <w:rPr>
          <w:rFonts w:ascii="GHEA Grapalat" w:hAnsi="GHEA Grapalat" w:cs="Sylfaen"/>
          <w:sz w:val="16"/>
          <w:szCs w:val="16"/>
          <w:lang w:val="ru-RU"/>
        </w:rPr>
        <w:t>երկու</w:t>
      </w:r>
      <w:r w:rsidRPr="00DA0244">
        <w:rPr>
          <w:rFonts w:ascii="GHEA Grapalat" w:hAnsi="GHEA Grapalat" w:cs="Sylfaen"/>
          <w:sz w:val="16"/>
          <w:szCs w:val="16"/>
        </w:rPr>
        <w:t xml:space="preserve"> </w:t>
      </w:r>
      <w:r w:rsidRPr="00DA0244">
        <w:rPr>
          <w:rFonts w:ascii="GHEA Grapalat" w:hAnsi="GHEA Grapalat" w:cs="Sylfaen"/>
          <w:sz w:val="16"/>
          <w:szCs w:val="16"/>
          <w:lang w:val="ru-RU"/>
        </w:rPr>
        <w:t>աշխատանքային</w:t>
      </w:r>
      <w:r w:rsidRPr="00DA0244">
        <w:rPr>
          <w:rFonts w:ascii="GHEA Grapalat" w:hAnsi="GHEA Grapalat" w:cs="Sylfaen"/>
          <w:sz w:val="16"/>
          <w:szCs w:val="16"/>
        </w:rPr>
        <w:t xml:space="preserve"> </w:t>
      </w:r>
      <w:r w:rsidRPr="00DA0244">
        <w:rPr>
          <w:rFonts w:ascii="GHEA Grapalat" w:hAnsi="GHEA Grapalat" w:cs="Sylfaen"/>
          <w:sz w:val="16"/>
          <w:szCs w:val="16"/>
          <w:lang w:val="ru-RU"/>
        </w:rPr>
        <w:t>օրվա</w:t>
      </w:r>
      <w:r w:rsidRPr="00DA0244">
        <w:rPr>
          <w:rFonts w:ascii="GHEA Grapalat" w:hAnsi="GHEA Grapalat" w:cs="Sylfaen"/>
          <w:sz w:val="16"/>
          <w:szCs w:val="16"/>
        </w:rPr>
        <w:t xml:space="preserve"> </w:t>
      </w:r>
      <w:r w:rsidRPr="00DA0244">
        <w:rPr>
          <w:rFonts w:ascii="GHEA Grapalat" w:hAnsi="GHEA Grapalat" w:cs="Sylfaen"/>
          <w:sz w:val="16"/>
          <w:szCs w:val="16"/>
          <w:lang w:val="ru-RU"/>
        </w:rPr>
        <w:t>ընթացքում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տրամադրում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են</w:t>
      </w:r>
      <w:r w:rsidRPr="00DA0244">
        <w:rPr>
          <w:rFonts w:ascii="GHEA Grapalat" w:hAnsi="GHEA Grapalat" w:cs="Sylfaen"/>
          <w:sz w:val="16"/>
          <w:szCs w:val="16"/>
        </w:rPr>
        <w:t xml:space="preserve"> </w:t>
      </w:r>
      <w:r w:rsidRPr="00DA0244">
        <w:rPr>
          <w:rFonts w:ascii="GHEA Grapalat" w:hAnsi="GHEA Grapalat" w:cs="Sylfaen"/>
          <w:sz w:val="16"/>
          <w:szCs w:val="16"/>
          <w:lang w:val="ru-RU"/>
        </w:rPr>
        <w:t>գրավոր</w:t>
      </w:r>
      <w:r w:rsidRPr="00DA0244">
        <w:rPr>
          <w:rFonts w:ascii="GHEA Grapalat" w:hAnsi="GHEA Grapalat" w:cs="Sylfaen"/>
          <w:sz w:val="16"/>
          <w:szCs w:val="16"/>
        </w:rPr>
        <w:t xml:space="preserve"> </w:t>
      </w:r>
      <w:r w:rsidRPr="00DA0244">
        <w:rPr>
          <w:rFonts w:ascii="GHEA Grapalat" w:hAnsi="GHEA Grapalat" w:cs="Sylfaen"/>
          <w:sz w:val="16"/>
          <w:szCs w:val="16"/>
          <w:lang w:val="ru-RU"/>
        </w:rPr>
        <w:t>եզրակացություն</w:t>
      </w:r>
      <w:r w:rsidRPr="00DA0244">
        <w:rPr>
          <w:rFonts w:ascii="GHEA Grapalat" w:hAnsi="GHEA Grapalat" w:cs="Sylfaen"/>
          <w:sz w:val="16"/>
          <w:szCs w:val="16"/>
        </w:rPr>
        <w:t xml:space="preserve">: </w:t>
      </w:r>
      <w:r w:rsidRPr="00DA0244">
        <w:rPr>
          <w:rFonts w:ascii="GHEA Grapalat" w:hAnsi="GHEA Grapalat" w:cs="Sylfaen"/>
          <w:sz w:val="16"/>
          <w:szCs w:val="16"/>
          <w:lang w:val="ru-RU"/>
        </w:rPr>
        <w:t>Եթե</w:t>
      </w:r>
      <w:r w:rsidRPr="00DA0244">
        <w:rPr>
          <w:rFonts w:ascii="GHEA Grapalat" w:hAnsi="GHEA Grapalat" w:cs="Sylfaen"/>
          <w:sz w:val="16"/>
          <w:szCs w:val="16"/>
        </w:rPr>
        <w:t xml:space="preserve"> </w:t>
      </w:r>
      <w:r w:rsidRPr="00DA0244">
        <w:rPr>
          <w:rFonts w:ascii="GHEA Grapalat" w:hAnsi="GHEA Grapalat" w:cs="Sylfaen"/>
          <w:sz w:val="16"/>
          <w:szCs w:val="16"/>
          <w:lang w:val="en-US"/>
        </w:rPr>
        <w:t>մ</w:t>
      </w:r>
      <w:r w:rsidRPr="00DA0244">
        <w:rPr>
          <w:rFonts w:ascii="GHEA Grapalat" w:hAnsi="GHEA Grapalat" w:cs="Sylfaen"/>
          <w:sz w:val="16"/>
          <w:szCs w:val="16"/>
          <w:lang w:val="ru-RU"/>
        </w:rPr>
        <w:t>ասնակցի</w:t>
      </w:r>
      <w:r w:rsidRPr="00DA0244">
        <w:rPr>
          <w:rFonts w:ascii="GHEA Grapalat" w:hAnsi="GHEA Grapalat" w:cs="Sylfaen"/>
          <w:sz w:val="16"/>
          <w:szCs w:val="16"/>
        </w:rPr>
        <w:t xml:space="preserve"> </w:t>
      </w:r>
      <w:r w:rsidRPr="00DA0244">
        <w:rPr>
          <w:rFonts w:ascii="GHEA Grapalat" w:hAnsi="GHEA Grapalat" w:cs="Sylfaen"/>
          <w:sz w:val="16"/>
          <w:szCs w:val="16"/>
          <w:lang w:val="ru-RU"/>
        </w:rPr>
        <w:t>ներկայացրած</w:t>
      </w:r>
      <w:r w:rsidRPr="00DA0244">
        <w:rPr>
          <w:rFonts w:ascii="GHEA Grapalat" w:hAnsi="GHEA Grapalat" w:cs="Sylfaen"/>
          <w:sz w:val="16"/>
          <w:szCs w:val="16"/>
        </w:rPr>
        <w:t xml:space="preserve"> </w:t>
      </w:r>
      <w:r w:rsidRPr="00DA0244">
        <w:rPr>
          <w:rFonts w:ascii="GHEA Grapalat" w:hAnsi="GHEA Grapalat" w:cs="Sylfaen"/>
          <w:sz w:val="16"/>
          <w:szCs w:val="16"/>
          <w:lang w:val="ru-RU"/>
        </w:rPr>
        <w:t>տվյալների</w:t>
      </w:r>
      <w:r w:rsidRPr="00DA0244">
        <w:rPr>
          <w:rFonts w:ascii="GHEA Grapalat" w:hAnsi="GHEA Grapalat" w:cs="Sylfaen"/>
          <w:sz w:val="16"/>
          <w:szCs w:val="16"/>
        </w:rPr>
        <w:t xml:space="preserve"> </w:t>
      </w:r>
      <w:r w:rsidRPr="00DA0244">
        <w:rPr>
          <w:rFonts w:ascii="GHEA Grapalat" w:hAnsi="GHEA Grapalat" w:cs="Sylfaen"/>
          <w:sz w:val="16"/>
          <w:szCs w:val="16"/>
          <w:lang w:val="ru-RU"/>
        </w:rPr>
        <w:t>իսկության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ստուգման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արդյունքում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տվյալները</w:t>
      </w:r>
      <w:r w:rsidRPr="00DA0244">
        <w:rPr>
          <w:rFonts w:ascii="GHEA Grapalat" w:hAnsi="GHEA Grapalat" w:cs="Sylfaen"/>
          <w:sz w:val="16"/>
          <w:szCs w:val="16"/>
        </w:rPr>
        <w:t xml:space="preserve"> </w:t>
      </w:r>
      <w:r w:rsidRPr="00DA0244">
        <w:rPr>
          <w:rFonts w:ascii="GHEA Grapalat" w:hAnsi="GHEA Grapalat" w:cs="Sylfaen"/>
          <w:sz w:val="16"/>
          <w:szCs w:val="16"/>
          <w:lang w:val="ru-RU"/>
        </w:rPr>
        <w:t>որակվում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են</w:t>
      </w:r>
      <w:r w:rsidRPr="00DA0244">
        <w:rPr>
          <w:rFonts w:ascii="GHEA Grapalat" w:hAnsi="GHEA Grapalat" w:cs="Sylfaen"/>
          <w:sz w:val="16"/>
          <w:szCs w:val="16"/>
        </w:rPr>
        <w:t xml:space="preserve"> </w:t>
      </w:r>
      <w:r w:rsidRPr="00DA0244">
        <w:rPr>
          <w:rFonts w:ascii="GHEA Grapalat" w:hAnsi="GHEA Grapalat" w:cs="Sylfaen"/>
          <w:sz w:val="16"/>
          <w:szCs w:val="16"/>
          <w:lang w:val="ru-RU"/>
        </w:rPr>
        <w:t>իրականությանը</w:t>
      </w:r>
      <w:r w:rsidRPr="00DA0244">
        <w:rPr>
          <w:rFonts w:ascii="GHEA Grapalat" w:hAnsi="GHEA Grapalat" w:cs="Sylfaen"/>
          <w:sz w:val="16"/>
          <w:szCs w:val="16"/>
        </w:rPr>
        <w:t xml:space="preserve"> </w:t>
      </w:r>
      <w:r w:rsidRPr="00DA0244">
        <w:rPr>
          <w:rFonts w:ascii="GHEA Grapalat" w:hAnsi="GHEA Grapalat" w:cs="Sylfaen"/>
          <w:sz w:val="16"/>
          <w:szCs w:val="16"/>
          <w:lang w:val="ru-RU"/>
        </w:rPr>
        <w:t>չհամապա</w:t>
      </w:r>
      <w:r w:rsidRPr="00DA0244">
        <w:rPr>
          <w:rFonts w:ascii="GHEA Grapalat" w:hAnsi="GHEA Grapalat" w:cs="Sylfaen"/>
          <w:sz w:val="16"/>
          <w:szCs w:val="16"/>
        </w:rPr>
        <w:softHyphen/>
      </w:r>
      <w:r w:rsidRPr="00DA0244">
        <w:rPr>
          <w:rFonts w:ascii="GHEA Grapalat" w:hAnsi="GHEA Grapalat" w:cs="Sylfaen"/>
          <w:sz w:val="16"/>
          <w:szCs w:val="16"/>
          <w:lang w:val="ru-RU"/>
        </w:rPr>
        <w:t>տասխանող</w:t>
      </w:r>
      <w:r w:rsidRPr="00DA0244">
        <w:rPr>
          <w:rFonts w:ascii="GHEA Grapalat" w:hAnsi="GHEA Grapalat" w:cs="Sylfaen"/>
          <w:sz w:val="16"/>
          <w:szCs w:val="16"/>
        </w:rPr>
        <w:t xml:space="preserve">, </w:t>
      </w:r>
      <w:r w:rsidRPr="00DA0244">
        <w:rPr>
          <w:rFonts w:ascii="GHEA Grapalat" w:hAnsi="GHEA Grapalat" w:cs="Sylfaen"/>
          <w:sz w:val="16"/>
          <w:szCs w:val="16"/>
          <w:lang w:val="ru-RU"/>
        </w:rPr>
        <w:t>ապա</w:t>
      </w:r>
      <w:r w:rsidRPr="00DA0244">
        <w:rPr>
          <w:rFonts w:ascii="GHEA Grapalat" w:hAnsi="GHEA Grapalat" w:cs="Sylfaen"/>
          <w:sz w:val="16"/>
          <w:szCs w:val="16"/>
        </w:rPr>
        <w:t xml:space="preserve"> տվյալ մասնակցի հայտը մերժվում է:</w:t>
      </w:r>
    </w:p>
    <w:p w:rsidR="00203F6B" w:rsidRPr="00DA0244" w:rsidRDefault="00203F6B" w:rsidP="00203F6B">
      <w:pPr>
        <w:pStyle w:val="23"/>
        <w:spacing w:line="240" w:lineRule="auto"/>
        <w:ind w:firstLine="567"/>
        <w:rPr>
          <w:rFonts w:ascii="GHEA Grapalat" w:hAnsi="GHEA Grapalat" w:cs="Sylfaen"/>
          <w:sz w:val="16"/>
          <w:szCs w:val="16"/>
        </w:rPr>
      </w:pPr>
      <w:r w:rsidRPr="00DA0244">
        <w:rPr>
          <w:rFonts w:ascii="GHEA Grapalat" w:hAnsi="GHEA Grapalat" w:cs="Sylfaen"/>
          <w:sz w:val="16"/>
          <w:szCs w:val="16"/>
        </w:rPr>
        <w:t>7</w:t>
      </w:r>
      <w:r w:rsidRPr="00DA0244">
        <w:rPr>
          <w:rFonts w:ascii="GHEA Grapalat" w:hAnsi="GHEA Grapalat" w:cs="Sylfaen"/>
          <w:sz w:val="16"/>
          <w:szCs w:val="16"/>
          <w:lang w:val="hy-AM"/>
        </w:rPr>
        <w:t>.2</w:t>
      </w:r>
      <w:r w:rsidRPr="00DA0244">
        <w:rPr>
          <w:rFonts w:ascii="GHEA Grapalat" w:hAnsi="GHEA Grapalat" w:cs="Sylfaen"/>
          <w:sz w:val="16"/>
          <w:szCs w:val="16"/>
        </w:rPr>
        <w:t xml:space="preserve">4 </w:t>
      </w:r>
      <w:r w:rsidRPr="00DA0244">
        <w:rPr>
          <w:rFonts w:ascii="GHEA Grapalat" w:hAnsi="GHEA Grapalat" w:cs="Sylfaen"/>
          <w:sz w:val="16"/>
          <w:szCs w:val="16"/>
          <w:lang w:val="ru-RU"/>
        </w:rPr>
        <w:t>Սույն</w:t>
      </w:r>
      <w:r w:rsidRPr="00DA0244">
        <w:rPr>
          <w:rFonts w:ascii="GHEA Grapalat" w:hAnsi="GHEA Grapalat" w:cs="Sylfaen"/>
          <w:sz w:val="16"/>
          <w:szCs w:val="16"/>
        </w:rPr>
        <w:t xml:space="preserve"> </w:t>
      </w:r>
      <w:r w:rsidRPr="00DA0244">
        <w:rPr>
          <w:rFonts w:ascii="GHEA Grapalat" w:hAnsi="GHEA Grapalat" w:cs="Sylfaen"/>
          <w:sz w:val="16"/>
          <w:szCs w:val="16"/>
          <w:lang w:val="ru-RU"/>
        </w:rPr>
        <w:t>հրավերի</w:t>
      </w:r>
      <w:r w:rsidRPr="00DA0244">
        <w:rPr>
          <w:rFonts w:ascii="GHEA Grapalat" w:hAnsi="GHEA Grapalat" w:cs="Sylfaen"/>
          <w:sz w:val="16"/>
          <w:szCs w:val="16"/>
        </w:rPr>
        <w:t xml:space="preserve"> 1-</w:t>
      </w:r>
      <w:r w:rsidRPr="00DA0244">
        <w:rPr>
          <w:rFonts w:ascii="GHEA Grapalat" w:hAnsi="GHEA Grapalat" w:cs="Sylfaen"/>
          <w:sz w:val="16"/>
          <w:szCs w:val="16"/>
          <w:lang w:val="en-US"/>
        </w:rPr>
        <w:t>ին</w:t>
      </w:r>
      <w:r w:rsidRPr="00DA0244">
        <w:rPr>
          <w:rFonts w:ascii="GHEA Grapalat" w:hAnsi="GHEA Grapalat" w:cs="Sylfaen"/>
          <w:sz w:val="16"/>
          <w:szCs w:val="16"/>
        </w:rPr>
        <w:t xml:space="preserve"> </w:t>
      </w:r>
      <w:r w:rsidRPr="00DA0244">
        <w:rPr>
          <w:rFonts w:ascii="GHEA Grapalat" w:hAnsi="GHEA Grapalat" w:cs="Sylfaen"/>
          <w:sz w:val="16"/>
          <w:szCs w:val="16"/>
          <w:lang w:val="en-US"/>
        </w:rPr>
        <w:t>մասի</w:t>
      </w:r>
      <w:r w:rsidRPr="00DA0244">
        <w:rPr>
          <w:rFonts w:ascii="GHEA Grapalat" w:hAnsi="GHEA Grapalat" w:cs="Sylfaen"/>
          <w:sz w:val="16"/>
          <w:szCs w:val="16"/>
        </w:rPr>
        <w:t xml:space="preserve"> 7.</w:t>
      </w:r>
      <w:r w:rsidRPr="00DA0244">
        <w:rPr>
          <w:rFonts w:ascii="GHEA Grapalat" w:hAnsi="GHEA Grapalat" w:cs="Sylfaen"/>
          <w:sz w:val="16"/>
          <w:szCs w:val="16"/>
          <w:lang w:val="hy-AM"/>
        </w:rPr>
        <w:t>2</w:t>
      </w:r>
      <w:r w:rsidRPr="00DA0244">
        <w:rPr>
          <w:rFonts w:ascii="GHEA Grapalat" w:hAnsi="GHEA Grapalat" w:cs="Sylfaen"/>
          <w:sz w:val="16"/>
          <w:szCs w:val="16"/>
        </w:rPr>
        <w:t xml:space="preserve">3 </w:t>
      </w:r>
      <w:r w:rsidRPr="00DA0244">
        <w:rPr>
          <w:rFonts w:ascii="GHEA Grapalat" w:hAnsi="GHEA Grapalat" w:cs="Sylfaen"/>
          <w:sz w:val="16"/>
          <w:szCs w:val="16"/>
          <w:lang w:val="ru-RU"/>
        </w:rPr>
        <w:t>կետի</w:t>
      </w:r>
      <w:r w:rsidRPr="00DA0244">
        <w:rPr>
          <w:rFonts w:ascii="GHEA Grapalat" w:hAnsi="GHEA Grapalat" w:cs="Sylfaen"/>
          <w:sz w:val="16"/>
          <w:szCs w:val="16"/>
        </w:rPr>
        <w:t xml:space="preserve"> </w:t>
      </w:r>
      <w:r w:rsidRPr="00DA0244">
        <w:rPr>
          <w:rFonts w:ascii="GHEA Grapalat" w:hAnsi="GHEA Grapalat" w:cs="Sylfaen"/>
          <w:sz w:val="16"/>
          <w:szCs w:val="16"/>
          <w:lang w:val="ru-RU"/>
        </w:rPr>
        <w:t>կիրառման</w:t>
      </w:r>
      <w:r w:rsidRPr="00DA0244">
        <w:rPr>
          <w:rFonts w:ascii="GHEA Grapalat" w:hAnsi="GHEA Grapalat" w:cs="Sylfaen"/>
          <w:sz w:val="16"/>
          <w:szCs w:val="16"/>
        </w:rPr>
        <w:t xml:space="preserve"> </w:t>
      </w:r>
      <w:r w:rsidRPr="00DA0244">
        <w:rPr>
          <w:rFonts w:ascii="GHEA Grapalat" w:hAnsi="GHEA Grapalat" w:cs="Sylfaen"/>
          <w:sz w:val="16"/>
          <w:szCs w:val="16"/>
          <w:lang w:val="ru-RU"/>
        </w:rPr>
        <w:t>նպատակով</w:t>
      </w:r>
      <w:r w:rsidRPr="00DA0244">
        <w:rPr>
          <w:rFonts w:ascii="GHEA Grapalat" w:hAnsi="GHEA Grapalat" w:cs="Sylfaen"/>
          <w:sz w:val="16"/>
          <w:szCs w:val="16"/>
        </w:rPr>
        <w:t xml:space="preserve"> </w:t>
      </w:r>
      <w:r w:rsidRPr="00DA0244">
        <w:rPr>
          <w:rFonts w:ascii="GHEA Grapalat" w:hAnsi="GHEA Grapalat" w:cs="Sylfaen"/>
          <w:sz w:val="16"/>
          <w:szCs w:val="16"/>
          <w:lang w:val="ru-RU"/>
        </w:rPr>
        <w:t>հրավիրվում</w:t>
      </w:r>
      <w:r w:rsidRPr="00DA0244">
        <w:rPr>
          <w:rFonts w:ascii="GHEA Grapalat" w:hAnsi="GHEA Grapalat" w:cs="Sylfaen"/>
          <w:sz w:val="16"/>
          <w:szCs w:val="16"/>
        </w:rPr>
        <w:t xml:space="preserve"> </w:t>
      </w:r>
      <w:r w:rsidRPr="00DA0244">
        <w:rPr>
          <w:rFonts w:ascii="GHEA Grapalat" w:hAnsi="GHEA Grapalat" w:cs="Sylfaen"/>
          <w:sz w:val="16"/>
          <w:szCs w:val="16"/>
          <w:lang w:val="ru-RU"/>
        </w:rPr>
        <w:t>է</w:t>
      </w:r>
      <w:r w:rsidRPr="00DA0244">
        <w:rPr>
          <w:rFonts w:ascii="GHEA Grapalat" w:hAnsi="GHEA Grapalat" w:cs="Sylfaen"/>
          <w:sz w:val="16"/>
          <w:szCs w:val="16"/>
        </w:rPr>
        <w:t xml:space="preserve"> </w:t>
      </w:r>
      <w:r w:rsidRPr="00DA0244">
        <w:rPr>
          <w:rFonts w:ascii="GHEA Grapalat" w:hAnsi="GHEA Grapalat" w:cs="Sylfaen"/>
          <w:sz w:val="16"/>
          <w:szCs w:val="16"/>
          <w:lang w:val="ru-RU"/>
        </w:rPr>
        <w:t>հանձնաժողովի</w:t>
      </w:r>
      <w:r w:rsidRPr="00DA0244">
        <w:rPr>
          <w:rFonts w:ascii="GHEA Grapalat" w:hAnsi="GHEA Grapalat" w:cs="Sylfaen"/>
          <w:sz w:val="16"/>
          <w:szCs w:val="16"/>
        </w:rPr>
        <w:t xml:space="preserve"> </w:t>
      </w:r>
      <w:r w:rsidRPr="00DA0244">
        <w:rPr>
          <w:rFonts w:ascii="GHEA Grapalat" w:hAnsi="GHEA Grapalat" w:cs="Sylfaen"/>
          <w:sz w:val="16"/>
          <w:szCs w:val="16"/>
          <w:lang w:val="ru-RU"/>
        </w:rPr>
        <w:t>արտահերթ</w:t>
      </w:r>
      <w:r w:rsidRPr="00DA0244">
        <w:rPr>
          <w:rFonts w:ascii="GHEA Grapalat" w:hAnsi="GHEA Grapalat" w:cs="Sylfaen"/>
          <w:sz w:val="16"/>
          <w:szCs w:val="16"/>
        </w:rPr>
        <w:t xml:space="preserve"> </w:t>
      </w:r>
      <w:r w:rsidRPr="00DA0244">
        <w:rPr>
          <w:rFonts w:ascii="GHEA Grapalat" w:hAnsi="GHEA Grapalat" w:cs="Sylfaen"/>
          <w:sz w:val="16"/>
          <w:szCs w:val="16"/>
          <w:lang w:val="ru-RU"/>
        </w:rPr>
        <w:t>նիստ։</w:t>
      </w:r>
    </w:p>
    <w:p w:rsidR="00203F6B" w:rsidRPr="00DA0244" w:rsidRDefault="00203F6B" w:rsidP="00203F6B">
      <w:pPr>
        <w:pStyle w:val="norm"/>
        <w:spacing w:line="240" w:lineRule="auto"/>
        <w:ind w:firstLine="567"/>
        <w:rPr>
          <w:rFonts w:ascii="GHEA Grapalat" w:hAnsi="GHEA Grapalat" w:cs="Tahoma"/>
          <w:sz w:val="16"/>
          <w:szCs w:val="16"/>
          <w:lang w:val="hy-AM"/>
        </w:rPr>
      </w:pPr>
      <w:r w:rsidRPr="00DA0244">
        <w:rPr>
          <w:rFonts w:ascii="GHEA Grapalat" w:hAnsi="GHEA Grapalat"/>
          <w:spacing w:val="-6"/>
          <w:sz w:val="16"/>
          <w:szCs w:val="16"/>
          <w:lang w:val="hy-AM"/>
        </w:rPr>
        <w:t>7.2</w:t>
      </w:r>
      <w:r w:rsidRPr="00DA0244">
        <w:rPr>
          <w:rFonts w:ascii="GHEA Grapalat" w:hAnsi="GHEA Grapalat"/>
          <w:spacing w:val="-6"/>
          <w:sz w:val="16"/>
          <w:szCs w:val="16"/>
          <w:lang w:val="af-ZA"/>
        </w:rPr>
        <w:t>5</w:t>
      </w:r>
      <w:r w:rsidRPr="00DA0244">
        <w:rPr>
          <w:rFonts w:ascii="GHEA Grapalat" w:hAnsi="GHEA Grapalat"/>
          <w:spacing w:val="-6"/>
          <w:sz w:val="16"/>
          <w:szCs w:val="16"/>
          <w:lang w:val="hy-AM"/>
        </w:rPr>
        <w:t xml:space="preserve"> </w:t>
      </w:r>
      <w:r w:rsidRPr="00DA0244">
        <w:rPr>
          <w:rFonts w:ascii="GHEA Grapalat" w:hAnsi="GHEA Grapalat" w:cs="Tahoma"/>
          <w:sz w:val="16"/>
          <w:szCs w:val="16"/>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DA0244">
        <w:rPr>
          <w:rFonts w:ascii="GHEA Grapalat" w:hAnsi="GHEA Grapalat" w:cs="Sylfaen"/>
          <w:sz w:val="16"/>
          <w:szCs w:val="16"/>
          <w:lang w:val="hy-AM"/>
        </w:rPr>
        <w:t xml:space="preserve"> </w:t>
      </w:r>
      <w:r w:rsidRPr="00DA0244">
        <w:rPr>
          <w:rFonts w:ascii="GHEA Grapalat" w:hAnsi="GHEA Grapalat" w:cs="Tahoma"/>
          <w:sz w:val="16"/>
          <w:szCs w:val="16"/>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03F6B" w:rsidRPr="00DA0244" w:rsidRDefault="00203F6B" w:rsidP="00203F6B">
      <w:pPr>
        <w:pStyle w:val="23"/>
        <w:spacing w:line="240" w:lineRule="auto"/>
        <w:ind w:firstLine="567"/>
        <w:rPr>
          <w:rFonts w:ascii="GHEA Grapalat" w:hAnsi="GHEA Grapalat" w:cs="Sylfaen"/>
          <w:sz w:val="16"/>
          <w:szCs w:val="16"/>
        </w:rPr>
      </w:pPr>
      <w:r w:rsidRPr="00DA0244">
        <w:rPr>
          <w:rFonts w:ascii="GHEA Grapalat" w:hAnsi="GHEA Grapalat" w:cs="Sylfaen"/>
          <w:sz w:val="16"/>
          <w:szCs w:val="16"/>
          <w:lang w:val="hy-AM"/>
        </w:rPr>
        <w:lastRenderedPageBreak/>
        <w:t>7.26</w:t>
      </w:r>
      <w:r w:rsidRPr="00DA0244">
        <w:rPr>
          <w:rFonts w:ascii="GHEA Grapalat" w:hAnsi="GHEA Grapalat" w:cs="Sylfaen"/>
          <w:sz w:val="16"/>
          <w:szCs w:val="16"/>
        </w:rPr>
        <w:t xml:space="preserve"> </w:t>
      </w:r>
      <w:r w:rsidRPr="00DA0244">
        <w:rPr>
          <w:rFonts w:ascii="GHEA Grapalat" w:hAnsi="GHEA Grapalat" w:cs="Sylfaen"/>
          <w:sz w:val="16"/>
          <w:szCs w:val="16"/>
          <w:lang w:val="hy-AM"/>
        </w:rPr>
        <w:t>Անգործության</w:t>
      </w:r>
      <w:r w:rsidRPr="00DA0244">
        <w:rPr>
          <w:rFonts w:ascii="GHEA Grapalat" w:hAnsi="GHEA Grapalat" w:cs="Sylfaen"/>
          <w:sz w:val="16"/>
          <w:szCs w:val="16"/>
        </w:rPr>
        <w:t xml:space="preserve"> </w:t>
      </w:r>
      <w:r w:rsidRPr="00DA0244">
        <w:rPr>
          <w:rFonts w:ascii="GHEA Grapalat" w:hAnsi="GHEA Grapalat" w:cs="Sylfaen"/>
          <w:sz w:val="16"/>
          <w:szCs w:val="16"/>
          <w:lang w:val="hy-AM"/>
        </w:rPr>
        <w:t>ժամկետը</w:t>
      </w:r>
      <w:r w:rsidRPr="00DA0244">
        <w:rPr>
          <w:rFonts w:ascii="GHEA Grapalat" w:hAnsi="GHEA Grapalat" w:cs="Sylfaen"/>
          <w:sz w:val="16"/>
          <w:szCs w:val="16"/>
        </w:rPr>
        <w:t xml:space="preserve"> </w:t>
      </w:r>
      <w:r w:rsidRPr="00DA0244">
        <w:rPr>
          <w:rFonts w:ascii="GHEA Grapalat" w:hAnsi="GHEA Grapalat" w:cs="Sylfaen"/>
          <w:sz w:val="16"/>
          <w:szCs w:val="16"/>
          <w:lang w:val="hy-AM"/>
        </w:rPr>
        <w:t>պայմանագիր</w:t>
      </w:r>
      <w:r w:rsidRPr="00DA0244">
        <w:rPr>
          <w:rFonts w:ascii="GHEA Grapalat" w:hAnsi="GHEA Grapalat" w:cs="Sylfaen"/>
          <w:sz w:val="16"/>
          <w:szCs w:val="16"/>
        </w:rPr>
        <w:t xml:space="preserve"> </w:t>
      </w:r>
      <w:r w:rsidRPr="00DA0244">
        <w:rPr>
          <w:rFonts w:ascii="GHEA Grapalat" w:hAnsi="GHEA Grapalat" w:cs="Sylfaen"/>
          <w:sz w:val="16"/>
          <w:szCs w:val="16"/>
          <w:lang w:val="hy-AM"/>
        </w:rPr>
        <w:t>կնքելու</w:t>
      </w:r>
      <w:r w:rsidRPr="00DA0244">
        <w:rPr>
          <w:rFonts w:ascii="GHEA Grapalat" w:hAnsi="GHEA Grapalat" w:cs="Sylfaen"/>
          <w:sz w:val="16"/>
          <w:szCs w:val="16"/>
        </w:rPr>
        <w:t xml:space="preserve"> </w:t>
      </w:r>
      <w:r w:rsidRPr="00DA0244">
        <w:rPr>
          <w:rFonts w:ascii="GHEA Grapalat" w:hAnsi="GHEA Grapalat" w:cs="Sylfaen"/>
          <w:sz w:val="16"/>
          <w:szCs w:val="16"/>
          <w:lang w:val="hy-AM"/>
        </w:rPr>
        <w:t>մասին</w:t>
      </w:r>
      <w:r w:rsidRPr="00DA0244">
        <w:rPr>
          <w:rFonts w:ascii="GHEA Grapalat" w:hAnsi="GHEA Grapalat" w:cs="Sylfaen"/>
          <w:sz w:val="16"/>
          <w:szCs w:val="16"/>
        </w:rPr>
        <w:t xml:space="preserve"> </w:t>
      </w:r>
      <w:r w:rsidRPr="00DA0244">
        <w:rPr>
          <w:rFonts w:ascii="GHEA Grapalat" w:hAnsi="GHEA Grapalat" w:cs="Sylfaen"/>
          <w:sz w:val="16"/>
          <w:szCs w:val="16"/>
          <w:lang w:val="hy-AM"/>
        </w:rPr>
        <w:t>որոշման</w:t>
      </w:r>
      <w:r w:rsidRPr="00DA0244">
        <w:rPr>
          <w:rFonts w:ascii="GHEA Grapalat" w:hAnsi="GHEA Grapalat" w:cs="Sylfaen"/>
          <w:sz w:val="16"/>
          <w:szCs w:val="16"/>
        </w:rPr>
        <w:t xml:space="preserve"> </w:t>
      </w:r>
      <w:r w:rsidRPr="00DA0244">
        <w:rPr>
          <w:rFonts w:ascii="GHEA Grapalat" w:hAnsi="GHEA Grapalat" w:cs="Sylfaen"/>
          <w:sz w:val="16"/>
          <w:szCs w:val="16"/>
          <w:lang w:val="hy-AM"/>
        </w:rPr>
        <w:t>հայտարարության</w:t>
      </w:r>
      <w:r w:rsidRPr="00DA0244">
        <w:rPr>
          <w:rFonts w:ascii="GHEA Grapalat" w:hAnsi="GHEA Grapalat" w:cs="Sylfaen"/>
          <w:sz w:val="16"/>
          <w:szCs w:val="16"/>
        </w:rPr>
        <w:t xml:space="preserve"> </w:t>
      </w:r>
      <w:r w:rsidRPr="00DA0244">
        <w:rPr>
          <w:rFonts w:ascii="GHEA Grapalat" w:hAnsi="GHEA Grapalat" w:cs="Sylfaen"/>
          <w:sz w:val="16"/>
          <w:szCs w:val="16"/>
          <w:lang w:val="hy-AM"/>
        </w:rPr>
        <w:t>հրապարակման</w:t>
      </w:r>
      <w:r w:rsidRPr="00DA0244">
        <w:rPr>
          <w:rFonts w:ascii="GHEA Grapalat" w:hAnsi="GHEA Grapalat" w:cs="Sylfaen"/>
          <w:sz w:val="16"/>
          <w:szCs w:val="16"/>
        </w:rPr>
        <w:t xml:space="preserve"> </w:t>
      </w:r>
      <w:r w:rsidRPr="00DA0244">
        <w:rPr>
          <w:rFonts w:ascii="GHEA Grapalat" w:hAnsi="GHEA Grapalat" w:cs="Sylfaen"/>
          <w:sz w:val="16"/>
          <w:szCs w:val="16"/>
          <w:lang w:val="hy-AM"/>
        </w:rPr>
        <w:t>օրվան</w:t>
      </w:r>
      <w:r w:rsidRPr="00DA0244">
        <w:rPr>
          <w:rFonts w:ascii="GHEA Grapalat" w:hAnsi="GHEA Grapalat" w:cs="Sylfaen"/>
          <w:sz w:val="16"/>
          <w:szCs w:val="16"/>
        </w:rPr>
        <w:t xml:space="preserve"> </w:t>
      </w:r>
      <w:r w:rsidRPr="00DA0244">
        <w:rPr>
          <w:rFonts w:ascii="GHEA Grapalat" w:hAnsi="GHEA Grapalat" w:cs="Sylfaen"/>
          <w:sz w:val="16"/>
          <w:szCs w:val="16"/>
          <w:lang w:val="hy-AM"/>
        </w:rPr>
        <w:t>հաջորդող</w:t>
      </w:r>
      <w:r w:rsidRPr="00DA0244">
        <w:rPr>
          <w:rFonts w:ascii="GHEA Grapalat" w:hAnsi="GHEA Grapalat" w:cs="Sylfaen"/>
          <w:sz w:val="16"/>
          <w:szCs w:val="16"/>
        </w:rPr>
        <w:t xml:space="preserve"> </w:t>
      </w:r>
      <w:r w:rsidRPr="00DA0244">
        <w:rPr>
          <w:rFonts w:ascii="GHEA Grapalat" w:hAnsi="GHEA Grapalat" w:cs="Sylfaen"/>
          <w:sz w:val="16"/>
          <w:szCs w:val="16"/>
          <w:lang w:val="hy-AM"/>
        </w:rPr>
        <w:t>օրվա</w:t>
      </w:r>
      <w:r w:rsidRPr="00DA0244">
        <w:rPr>
          <w:rFonts w:ascii="GHEA Grapalat" w:hAnsi="GHEA Grapalat" w:cs="Sylfaen"/>
          <w:sz w:val="16"/>
          <w:szCs w:val="16"/>
        </w:rPr>
        <w:t xml:space="preserve"> </w:t>
      </w:r>
      <w:r w:rsidRPr="00DA0244">
        <w:rPr>
          <w:rFonts w:ascii="GHEA Grapalat" w:hAnsi="GHEA Grapalat" w:cs="Sylfaen"/>
          <w:sz w:val="16"/>
          <w:szCs w:val="16"/>
          <w:lang w:val="hy-AM"/>
        </w:rPr>
        <w:t>և</w:t>
      </w:r>
      <w:r w:rsidRPr="00DA0244">
        <w:rPr>
          <w:rFonts w:ascii="GHEA Grapalat" w:hAnsi="GHEA Grapalat" w:cs="Sylfaen"/>
          <w:sz w:val="16"/>
          <w:szCs w:val="16"/>
        </w:rPr>
        <w:t xml:space="preserve"> պ</w:t>
      </w:r>
      <w:r w:rsidRPr="00DA0244">
        <w:rPr>
          <w:rFonts w:ascii="GHEA Grapalat" w:hAnsi="GHEA Grapalat" w:cs="Sylfaen"/>
          <w:sz w:val="16"/>
          <w:szCs w:val="16"/>
          <w:lang w:val="hy-AM"/>
        </w:rPr>
        <w:t>ատվիրատուի</w:t>
      </w:r>
      <w:r w:rsidRPr="00DA0244">
        <w:rPr>
          <w:rFonts w:ascii="GHEA Grapalat" w:hAnsi="GHEA Grapalat" w:cs="Sylfaen"/>
          <w:sz w:val="16"/>
          <w:szCs w:val="16"/>
        </w:rPr>
        <w:t xml:space="preserve"> </w:t>
      </w:r>
      <w:r w:rsidRPr="00DA0244">
        <w:rPr>
          <w:rFonts w:ascii="GHEA Grapalat" w:hAnsi="GHEA Grapalat" w:cs="Sylfaen"/>
          <w:sz w:val="16"/>
          <w:szCs w:val="16"/>
          <w:lang w:val="hy-AM"/>
        </w:rPr>
        <w:t>կողմից</w:t>
      </w:r>
      <w:r w:rsidRPr="00DA0244">
        <w:rPr>
          <w:rFonts w:ascii="GHEA Grapalat" w:hAnsi="GHEA Grapalat" w:cs="Sylfaen"/>
          <w:sz w:val="16"/>
          <w:szCs w:val="16"/>
        </w:rPr>
        <w:t xml:space="preserve"> </w:t>
      </w:r>
      <w:r w:rsidRPr="00DA0244">
        <w:rPr>
          <w:rFonts w:ascii="GHEA Grapalat" w:hAnsi="GHEA Grapalat" w:cs="Sylfaen"/>
          <w:sz w:val="16"/>
          <w:szCs w:val="16"/>
          <w:lang w:val="hy-AM"/>
        </w:rPr>
        <w:t>պայմանագիրը</w:t>
      </w:r>
      <w:r w:rsidRPr="00DA0244">
        <w:rPr>
          <w:rFonts w:ascii="GHEA Grapalat" w:hAnsi="GHEA Grapalat" w:cs="Sylfaen"/>
          <w:sz w:val="16"/>
          <w:szCs w:val="16"/>
        </w:rPr>
        <w:t xml:space="preserve"> </w:t>
      </w:r>
      <w:r w:rsidRPr="00DA0244">
        <w:rPr>
          <w:rFonts w:ascii="GHEA Grapalat" w:hAnsi="GHEA Grapalat" w:cs="Sylfaen"/>
          <w:sz w:val="16"/>
          <w:szCs w:val="16"/>
          <w:lang w:val="hy-AM"/>
        </w:rPr>
        <w:t>կնքելու</w:t>
      </w:r>
      <w:r w:rsidRPr="00DA0244">
        <w:rPr>
          <w:rFonts w:ascii="GHEA Grapalat" w:hAnsi="GHEA Grapalat" w:cs="Sylfaen"/>
          <w:sz w:val="16"/>
          <w:szCs w:val="16"/>
        </w:rPr>
        <w:t xml:space="preserve"> </w:t>
      </w:r>
      <w:r w:rsidRPr="00DA0244">
        <w:rPr>
          <w:rFonts w:ascii="GHEA Grapalat" w:hAnsi="GHEA Grapalat" w:cs="Sylfaen"/>
          <w:sz w:val="16"/>
          <w:szCs w:val="16"/>
          <w:lang w:val="hy-AM"/>
        </w:rPr>
        <w:t>իրավասության</w:t>
      </w:r>
      <w:r w:rsidRPr="00DA0244">
        <w:rPr>
          <w:rFonts w:ascii="GHEA Grapalat" w:hAnsi="GHEA Grapalat" w:cs="Sylfaen"/>
          <w:sz w:val="16"/>
          <w:szCs w:val="16"/>
        </w:rPr>
        <w:t xml:space="preserve"> </w:t>
      </w:r>
      <w:r w:rsidRPr="00DA0244">
        <w:rPr>
          <w:rFonts w:ascii="GHEA Grapalat" w:hAnsi="GHEA Grapalat" w:cs="Sylfaen"/>
          <w:sz w:val="16"/>
          <w:szCs w:val="16"/>
          <w:lang w:val="hy-AM"/>
        </w:rPr>
        <w:t>առաջացման</w:t>
      </w:r>
      <w:r w:rsidRPr="00DA0244">
        <w:rPr>
          <w:rFonts w:ascii="GHEA Grapalat" w:hAnsi="GHEA Grapalat" w:cs="Sylfaen"/>
          <w:sz w:val="16"/>
          <w:szCs w:val="16"/>
        </w:rPr>
        <w:t xml:space="preserve"> </w:t>
      </w:r>
      <w:r w:rsidRPr="00DA0244">
        <w:rPr>
          <w:rFonts w:ascii="GHEA Grapalat" w:hAnsi="GHEA Grapalat" w:cs="Sylfaen"/>
          <w:sz w:val="16"/>
          <w:szCs w:val="16"/>
          <w:lang w:val="hy-AM"/>
        </w:rPr>
        <w:t>օրվա</w:t>
      </w:r>
      <w:r w:rsidRPr="00DA0244">
        <w:rPr>
          <w:rFonts w:ascii="GHEA Grapalat" w:hAnsi="GHEA Grapalat" w:cs="Sylfaen"/>
          <w:sz w:val="16"/>
          <w:szCs w:val="16"/>
        </w:rPr>
        <w:t xml:space="preserve"> </w:t>
      </w:r>
      <w:r w:rsidRPr="00DA0244">
        <w:rPr>
          <w:rFonts w:ascii="GHEA Grapalat" w:hAnsi="GHEA Grapalat" w:cs="Sylfaen"/>
          <w:sz w:val="16"/>
          <w:szCs w:val="16"/>
          <w:lang w:val="hy-AM"/>
        </w:rPr>
        <w:t>միջև</w:t>
      </w:r>
      <w:r w:rsidRPr="00DA0244">
        <w:rPr>
          <w:rFonts w:ascii="GHEA Grapalat" w:hAnsi="GHEA Grapalat" w:cs="Sylfaen"/>
          <w:sz w:val="16"/>
          <w:szCs w:val="16"/>
        </w:rPr>
        <w:t xml:space="preserve"> </w:t>
      </w:r>
      <w:r w:rsidRPr="00DA0244">
        <w:rPr>
          <w:rFonts w:ascii="GHEA Grapalat" w:hAnsi="GHEA Grapalat" w:cs="Sylfaen"/>
          <w:sz w:val="16"/>
          <w:szCs w:val="16"/>
          <w:lang w:val="hy-AM"/>
        </w:rPr>
        <w:t>ընկած</w:t>
      </w:r>
      <w:r w:rsidRPr="00DA0244">
        <w:rPr>
          <w:rFonts w:ascii="GHEA Grapalat" w:hAnsi="GHEA Grapalat" w:cs="Sylfaen"/>
          <w:sz w:val="16"/>
          <w:szCs w:val="16"/>
        </w:rPr>
        <w:t xml:space="preserve"> </w:t>
      </w:r>
      <w:r w:rsidRPr="00DA0244">
        <w:rPr>
          <w:rFonts w:ascii="GHEA Grapalat" w:hAnsi="GHEA Grapalat" w:cs="Sylfaen"/>
          <w:sz w:val="16"/>
          <w:szCs w:val="16"/>
          <w:lang w:val="hy-AM"/>
        </w:rPr>
        <w:t>ժամանակահատվածն</w:t>
      </w:r>
      <w:r w:rsidRPr="00DA0244">
        <w:rPr>
          <w:rFonts w:ascii="GHEA Grapalat" w:hAnsi="GHEA Grapalat" w:cs="Sylfaen"/>
          <w:sz w:val="16"/>
          <w:szCs w:val="16"/>
        </w:rPr>
        <w:t xml:space="preserve"> </w:t>
      </w:r>
      <w:r w:rsidRPr="00DA0244">
        <w:rPr>
          <w:rFonts w:ascii="GHEA Grapalat" w:hAnsi="GHEA Grapalat" w:cs="Sylfaen"/>
          <w:sz w:val="16"/>
          <w:szCs w:val="16"/>
          <w:lang w:val="hy-AM"/>
        </w:rPr>
        <w:t>է։</w:t>
      </w:r>
    </w:p>
    <w:p w:rsidR="00203F6B" w:rsidRPr="00DA0244" w:rsidRDefault="00203F6B" w:rsidP="00203F6B">
      <w:pPr>
        <w:pStyle w:val="23"/>
        <w:spacing w:line="240" w:lineRule="auto"/>
        <w:ind w:firstLine="567"/>
        <w:rPr>
          <w:rFonts w:ascii="GHEA Grapalat" w:hAnsi="GHEA Grapalat"/>
          <w:i/>
          <w:sz w:val="16"/>
          <w:szCs w:val="16"/>
          <w:lang w:val="es-ES"/>
        </w:rPr>
      </w:pPr>
      <w:r w:rsidRPr="00DA0244">
        <w:rPr>
          <w:rFonts w:ascii="GHEA Grapalat" w:hAnsi="GHEA Grapalat" w:cs="Sylfaen"/>
          <w:sz w:val="16"/>
          <w:szCs w:val="16"/>
          <w:lang w:val="es-ES"/>
        </w:rPr>
        <w:t>Անգործության</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ժամկետը</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սույն</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ընթացակարգի</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դեպքում</w:t>
      </w:r>
      <w:r w:rsidRPr="00DA0244">
        <w:rPr>
          <w:rFonts w:ascii="GHEA Grapalat" w:hAnsi="GHEA Grapalat" w:cs="Arial"/>
          <w:sz w:val="16"/>
          <w:szCs w:val="16"/>
          <w:lang w:val="es-ES"/>
        </w:rPr>
        <w:t xml:space="preserve"> </w:t>
      </w:r>
      <w:r w:rsidR="004A291A" w:rsidRPr="00DA0244">
        <w:rPr>
          <w:rFonts w:ascii="GHEA Grapalat" w:hAnsi="GHEA Grapalat"/>
          <w:sz w:val="16"/>
          <w:szCs w:val="16"/>
          <w:u w:val="single"/>
        </w:rPr>
        <w:t>5</w:t>
      </w:r>
      <w:r w:rsidRPr="00DA0244">
        <w:rPr>
          <w:rFonts w:ascii="GHEA Grapalat" w:hAnsi="GHEA Grapalat"/>
          <w:sz w:val="16"/>
          <w:szCs w:val="16"/>
          <w:lang w:val="es-ES"/>
        </w:rPr>
        <w:t xml:space="preserve"> </w:t>
      </w:r>
      <w:r w:rsidRPr="00DA0244">
        <w:rPr>
          <w:rFonts w:ascii="GHEA Grapalat" w:hAnsi="GHEA Grapalat" w:cs="Sylfaen"/>
          <w:sz w:val="16"/>
          <w:szCs w:val="16"/>
          <w:lang w:val="es-ES"/>
        </w:rPr>
        <w:t>օրացուցային</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օր</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է</w:t>
      </w:r>
      <w:r w:rsidRPr="00DA0244">
        <w:rPr>
          <w:rFonts w:ascii="GHEA Grapalat" w:hAnsi="GHEA Grapalat" w:cs="Tahoma"/>
          <w:sz w:val="16"/>
          <w:szCs w:val="16"/>
          <w:lang w:val="es-ES"/>
        </w:rPr>
        <w:t>։</w:t>
      </w:r>
      <w:r w:rsidRPr="00DA0244">
        <w:rPr>
          <w:rFonts w:ascii="GHEA Grapalat" w:hAnsi="GHEA Grapalat"/>
          <w:sz w:val="16"/>
          <w:szCs w:val="16"/>
          <w:lang w:val="es-ES"/>
        </w:rPr>
        <w:t xml:space="preserve"> </w:t>
      </w:r>
      <w:r w:rsidRPr="00DA0244">
        <w:rPr>
          <w:rFonts w:ascii="GHEA Grapalat" w:hAnsi="GHEA Grapalat" w:cs="Sylfaen"/>
          <w:sz w:val="16"/>
          <w:szCs w:val="16"/>
          <w:lang w:val="es-ES"/>
        </w:rPr>
        <w:t>Անգործության</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ժամկետը</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կիրառելի</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չէ</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եթե</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միայն</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մեկ</w:t>
      </w:r>
      <w:r w:rsidRPr="00DA0244">
        <w:rPr>
          <w:rFonts w:ascii="GHEA Grapalat" w:hAnsi="GHEA Grapalat" w:cs="Arial"/>
          <w:sz w:val="16"/>
          <w:szCs w:val="16"/>
          <w:lang w:val="es-ES"/>
        </w:rPr>
        <w:t xml:space="preserve"> մ</w:t>
      </w:r>
      <w:r w:rsidRPr="00DA0244">
        <w:rPr>
          <w:rFonts w:ascii="GHEA Grapalat" w:hAnsi="GHEA Grapalat" w:cs="Sylfaen"/>
          <w:sz w:val="16"/>
          <w:szCs w:val="16"/>
          <w:lang w:val="es-ES"/>
        </w:rPr>
        <w:t>ասնակից է հայտ ներկայացրել</w:t>
      </w:r>
      <w:r w:rsidRPr="00DA0244">
        <w:rPr>
          <w:rFonts w:ascii="GHEA Grapalat" w:hAnsi="GHEA Grapalat"/>
          <w:i/>
          <w:sz w:val="16"/>
          <w:szCs w:val="16"/>
          <w:lang w:val="es-ES"/>
        </w:rPr>
        <w:t>,</w:t>
      </w:r>
      <w:r w:rsidRPr="00DA0244">
        <w:rPr>
          <w:rFonts w:ascii="GHEA Grapalat" w:hAnsi="GHEA Grapalat"/>
          <w:sz w:val="16"/>
          <w:szCs w:val="16"/>
          <w:lang w:val="es-ES"/>
        </w:rPr>
        <w:t xml:space="preserve"> </w:t>
      </w:r>
      <w:r w:rsidRPr="00DA0244">
        <w:rPr>
          <w:rFonts w:ascii="GHEA Grapalat" w:hAnsi="GHEA Grapalat" w:cs="Sylfaen"/>
          <w:sz w:val="16"/>
          <w:szCs w:val="16"/>
          <w:lang w:val="es-ES"/>
        </w:rPr>
        <w:t>որի</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հետ</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կնքվում</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է</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պայմանագիր</w:t>
      </w:r>
      <w:r w:rsidRPr="00DA0244">
        <w:rPr>
          <w:rFonts w:ascii="GHEA Grapalat" w:hAnsi="GHEA Grapalat" w:cs="Arial"/>
          <w:sz w:val="16"/>
          <w:szCs w:val="16"/>
          <w:lang w:val="es-ES"/>
        </w:rPr>
        <w:t>:</w:t>
      </w:r>
    </w:p>
    <w:p w:rsidR="00203F6B" w:rsidRPr="00DA0244" w:rsidRDefault="00203F6B" w:rsidP="00203F6B">
      <w:pPr>
        <w:pStyle w:val="23"/>
        <w:spacing w:line="240" w:lineRule="auto"/>
        <w:ind w:firstLine="567"/>
        <w:rPr>
          <w:rFonts w:ascii="GHEA Grapalat" w:hAnsi="GHEA Grapalat" w:cs="Sylfaen"/>
          <w:sz w:val="16"/>
          <w:szCs w:val="16"/>
          <w:lang w:val="es-ES"/>
        </w:rPr>
      </w:pPr>
      <w:r w:rsidRPr="00DA0244">
        <w:rPr>
          <w:rFonts w:ascii="GHEA Grapalat" w:hAnsi="GHEA Grapalat" w:cs="Sylfaen"/>
          <w:sz w:val="16"/>
          <w:szCs w:val="16"/>
          <w:lang w:val="ru-RU"/>
        </w:rPr>
        <w:t>Պատվիրատուն</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պայմանագիրը</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կնքում</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եթե</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սույն</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կետով</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նախատեսված</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անգործության</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ժամկետում</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որևէ</w:t>
      </w:r>
      <w:r w:rsidRPr="00DA0244">
        <w:rPr>
          <w:rFonts w:ascii="GHEA Grapalat" w:hAnsi="GHEA Grapalat" w:cs="Sylfaen"/>
          <w:sz w:val="16"/>
          <w:szCs w:val="16"/>
          <w:lang w:val="es-ES"/>
        </w:rPr>
        <w:t xml:space="preserve"> մ</w:t>
      </w:r>
      <w:r w:rsidRPr="00DA0244">
        <w:rPr>
          <w:rFonts w:ascii="GHEA Grapalat" w:hAnsi="GHEA Grapalat" w:cs="Sylfaen"/>
          <w:sz w:val="16"/>
          <w:szCs w:val="16"/>
          <w:lang w:val="ru-RU"/>
        </w:rPr>
        <w:t>ասնակից</w:t>
      </w:r>
      <w:r w:rsidRPr="00DA0244">
        <w:rPr>
          <w:rFonts w:ascii="GHEA Grapalat" w:hAnsi="GHEA Grapalat" w:cs="Sylfaen"/>
          <w:sz w:val="16"/>
          <w:szCs w:val="16"/>
          <w:lang w:val="es-ES"/>
        </w:rPr>
        <w:t xml:space="preserve"> </w:t>
      </w:r>
      <w:r w:rsidRPr="00DA0244">
        <w:rPr>
          <w:rFonts w:ascii="GHEA Grapalat" w:hAnsi="GHEA Grapalat" w:cs="Sylfaen"/>
          <w:sz w:val="16"/>
          <w:szCs w:val="16"/>
        </w:rPr>
        <w:t>գնումների հետ կապված բողոքներ քննող անձին</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չի</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բողոքարկում</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պայմանագիր</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կնքելու</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մասին</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որոշումը։</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Մինչև</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անգործության</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ժամկետը</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լրանալը</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առանց</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պայմանագիր</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կնքելու</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մասին</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հայտարարության</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հրապարակման</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կնք</w:t>
      </w:r>
      <w:r w:rsidRPr="00DA0244">
        <w:rPr>
          <w:rFonts w:ascii="GHEA Grapalat" w:hAnsi="GHEA Grapalat" w:cs="Sylfaen"/>
          <w:sz w:val="16"/>
          <w:szCs w:val="16"/>
          <w:lang w:val="en-US"/>
        </w:rPr>
        <w:t>վ</w:t>
      </w:r>
      <w:r w:rsidRPr="00DA0244">
        <w:rPr>
          <w:rFonts w:ascii="GHEA Grapalat" w:hAnsi="GHEA Grapalat" w:cs="Sylfaen"/>
          <w:sz w:val="16"/>
          <w:szCs w:val="16"/>
          <w:lang w:val="ru-RU"/>
        </w:rPr>
        <w:t>ած</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պայմանագիրն</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առ</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ոչինչ</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է։</w:t>
      </w:r>
    </w:p>
    <w:p w:rsidR="00203F6B" w:rsidRPr="00DA0244" w:rsidRDefault="00203F6B" w:rsidP="00203F6B">
      <w:pPr>
        <w:ind w:firstLine="567"/>
        <w:jc w:val="center"/>
        <w:rPr>
          <w:rFonts w:ascii="GHEA Grapalat" w:hAnsi="GHEA Grapalat"/>
          <w:b/>
          <w:sz w:val="16"/>
          <w:szCs w:val="16"/>
          <w:lang w:val="es-ES"/>
        </w:rPr>
      </w:pPr>
    </w:p>
    <w:p w:rsidR="00203F6B" w:rsidRPr="00DA0244" w:rsidRDefault="00203F6B" w:rsidP="00203F6B">
      <w:pPr>
        <w:ind w:firstLine="567"/>
        <w:jc w:val="center"/>
        <w:rPr>
          <w:rFonts w:ascii="GHEA Grapalat" w:hAnsi="GHEA Grapalat"/>
          <w:b/>
          <w:sz w:val="16"/>
          <w:szCs w:val="16"/>
          <w:lang w:val="es-ES"/>
        </w:rPr>
      </w:pPr>
    </w:p>
    <w:p w:rsidR="00203F6B" w:rsidRPr="00DA0244" w:rsidRDefault="00203F6B" w:rsidP="00203F6B">
      <w:pPr>
        <w:jc w:val="center"/>
        <w:rPr>
          <w:rFonts w:ascii="GHEA Grapalat" w:hAnsi="GHEA Grapalat" w:cs="Arial"/>
          <w:b/>
          <w:iCs/>
          <w:sz w:val="16"/>
          <w:szCs w:val="16"/>
          <w:lang w:val="af-ZA"/>
        </w:rPr>
      </w:pPr>
      <w:r w:rsidRPr="00DA0244">
        <w:rPr>
          <w:rFonts w:ascii="GHEA Grapalat" w:hAnsi="GHEA Grapalat"/>
          <w:b/>
          <w:iCs/>
          <w:sz w:val="16"/>
          <w:szCs w:val="16"/>
          <w:lang w:val="af-ZA"/>
        </w:rPr>
        <w:t xml:space="preserve">8. </w:t>
      </w:r>
      <w:r w:rsidRPr="00DA0244">
        <w:rPr>
          <w:rFonts w:ascii="GHEA Grapalat" w:hAnsi="GHEA Grapalat" w:cs="Sylfaen"/>
          <w:b/>
          <w:iCs/>
          <w:sz w:val="16"/>
          <w:szCs w:val="16"/>
          <w:lang w:val="af-ZA"/>
        </w:rPr>
        <w:t>ՊԱՅՄԱՆԱԳՐԻ</w:t>
      </w:r>
      <w:r w:rsidRPr="00DA0244">
        <w:rPr>
          <w:rFonts w:ascii="GHEA Grapalat" w:hAnsi="GHEA Grapalat" w:cs="Arial"/>
          <w:b/>
          <w:iCs/>
          <w:sz w:val="16"/>
          <w:szCs w:val="16"/>
          <w:lang w:val="af-ZA"/>
        </w:rPr>
        <w:t xml:space="preserve"> </w:t>
      </w:r>
      <w:r w:rsidRPr="00DA0244">
        <w:rPr>
          <w:rFonts w:ascii="GHEA Grapalat" w:hAnsi="GHEA Grapalat" w:cs="Sylfaen"/>
          <w:b/>
          <w:iCs/>
          <w:sz w:val="16"/>
          <w:szCs w:val="16"/>
          <w:lang w:val="af-ZA"/>
        </w:rPr>
        <w:t>ԿՆՔՈՒՄԸ</w:t>
      </w:r>
      <w:r w:rsidRPr="00DA0244">
        <w:rPr>
          <w:rFonts w:ascii="GHEA Grapalat" w:hAnsi="GHEA Grapalat" w:cs="Arial"/>
          <w:b/>
          <w:iCs/>
          <w:sz w:val="16"/>
          <w:szCs w:val="16"/>
          <w:lang w:val="af-ZA"/>
        </w:rPr>
        <w:t xml:space="preserve"> </w:t>
      </w:r>
    </w:p>
    <w:p w:rsidR="00203F6B" w:rsidRPr="00DA0244" w:rsidRDefault="00203F6B" w:rsidP="00203F6B">
      <w:pPr>
        <w:jc w:val="center"/>
        <w:rPr>
          <w:rFonts w:ascii="GHEA Grapalat" w:hAnsi="GHEA Grapalat"/>
          <w:b/>
          <w:iCs/>
          <w:sz w:val="16"/>
          <w:szCs w:val="16"/>
          <w:lang w:val="af-ZA"/>
        </w:rPr>
      </w:pP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iCs/>
          <w:sz w:val="16"/>
          <w:szCs w:val="16"/>
          <w:lang w:val="af-ZA"/>
        </w:rPr>
        <w:t xml:space="preserve">8.1 </w:t>
      </w:r>
      <w:r w:rsidRPr="00DA0244">
        <w:rPr>
          <w:rFonts w:ascii="GHEA Grapalat" w:hAnsi="GHEA Grapalat" w:cs="Sylfaen"/>
          <w:sz w:val="16"/>
          <w:szCs w:val="16"/>
          <w:lang w:val="ru-RU"/>
        </w:rPr>
        <w:t>Պայմանագիր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կնքվում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հանձնաժողովի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որոշման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հիման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վրա</w:t>
      </w:r>
      <w:r w:rsidRPr="00DA0244">
        <w:rPr>
          <w:rFonts w:ascii="GHEA Grapalat" w:hAnsi="GHEA Grapalat" w:cs="Sylfaen"/>
          <w:sz w:val="16"/>
          <w:szCs w:val="16"/>
          <w:lang w:val="af-ZA"/>
        </w:rPr>
        <w:t xml:space="preserve">` </w:t>
      </w:r>
      <w:r w:rsidRPr="00DA0244">
        <w:rPr>
          <w:rFonts w:ascii="GHEA Grapalat" w:hAnsi="GHEA Grapalat" w:cs="Sylfaen"/>
          <w:sz w:val="16"/>
          <w:szCs w:val="16"/>
        </w:rPr>
        <w:t>պ</w:t>
      </w:r>
      <w:r w:rsidRPr="00DA0244">
        <w:rPr>
          <w:rFonts w:ascii="GHEA Grapalat" w:hAnsi="GHEA Grapalat" w:cs="Sylfaen"/>
          <w:sz w:val="16"/>
          <w:szCs w:val="16"/>
          <w:lang w:val="ru-RU"/>
        </w:rPr>
        <w:t>ատվիրատուի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կողմից։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Պայմանագիրը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կնքվում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գրավոր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մեկ</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փաստաթուղթ</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կազմելու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միջոցով։</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8.2 </w:t>
      </w:r>
      <w:r w:rsidRPr="00DA0244">
        <w:rPr>
          <w:rFonts w:ascii="GHEA Grapalat" w:hAnsi="GHEA Grapalat" w:cs="Sylfaen"/>
          <w:sz w:val="16"/>
          <w:szCs w:val="16"/>
          <w:lang w:val="ru-RU"/>
        </w:rPr>
        <w:t>Սույն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հրավերի</w:t>
      </w:r>
      <w:r w:rsidRPr="00DA0244">
        <w:rPr>
          <w:rFonts w:ascii="GHEA Grapalat" w:hAnsi="GHEA Grapalat" w:cs="Sylfaen"/>
          <w:sz w:val="16"/>
          <w:szCs w:val="16"/>
          <w:lang w:val="af-ZA"/>
        </w:rPr>
        <w:t xml:space="preserve"> 1-</w:t>
      </w:r>
      <w:r w:rsidRPr="00DA0244">
        <w:rPr>
          <w:rFonts w:ascii="GHEA Grapalat" w:hAnsi="GHEA Grapalat" w:cs="Sylfaen"/>
          <w:sz w:val="16"/>
          <w:szCs w:val="16"/>
        </w:rPr>
        <w:t>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մասի</w:t>
      </w:r>
      <w:r w:rsidRPr="00DA0244">
        <w:rPr>
          <w:rFonts w:ascii="GHEA Grapalat" w:hAnsi="GHEA Grapalat" w:cs="Sylfaen"/>
          <w:sz w:val="16"/>
          <w:szCs w:val="16"/>
          <w:lang w:val="af-ZA"/>
        </w:rPr>
        <w:t xml:space="preserve"> 7</w:t>
      </w:r>
      <w:r w:rsidRPr="00DA0244">
        <w:rPr>
          <w:rFonts w:ascii="GHEA Grapalat" w:hAnsi="GHEA Grapalat" w:cs="Sylfaen"/>
          <w:sz w:val="16"/>
          <w:szCs w:val="16"/>
          <w:lang w:val="hy-AM"/>
        </w:rPr>
        <w:t>.2</w:t>
      </w:r>
      <w:r w:rsidRPr="00DA0244">
        <w:rPr>
          <w:rFonts w:ascii="GHEA Grapalat" w:hAnsi="GHEA Grapalat" w:cs="Sylfaen"/>
          <w:sz w:val="16"/>
          <w:szCs w:val="16"/>
          <w:lang w:val="af-ZA"/>
        </w:rPr>
        <w:t xml:space="preserve">6 </w:t>
      </w:r>
      <w:r w:rsidRPr="00DA0244">
        <w:rPr>
          <w:rFonts w:ascii="GHEA Grapalat" w:hAnsi="GHEA Grapalat" w:cs="Sylfaen"/>
          <w:sz w:val="16"/>
          <w:szCs w:val="16"/>
          <w:lang w:val="ru-RU"/>
        </w:rPr>
        <w:t>կետով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սահմանված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անգործության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ժամկետը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լրանալուն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հաջորդող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չորս</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աշխատանքային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օրվա</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ընթացքում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պ</w:t>
      </w:r>
      <w:r w:rsidRPr="00DA0244">
        <w:rPr>
          <w:rFonts w:ascii="GHEA Grapalat" w:hAnsi="GHEA Grapalat" w:cs="Sylfaen"/>
          <w:sz w:val="16"/>
          <w:szCs w:val="16"/>
          <w:lang w:val="ru-RU"/>
        </w:rPr>
        <w:t>ատվիրատուն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ծանուցում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ընտրված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մ</w:t>
      </w:r>
      <w:r w:rsidRPr="00DA0244">
        <w:rPr>
          <w:rFonts w:ascii="GHEA Grapalat" w:hAnsi="GHEA Grapalat" w:cs="Sylfaen"/>
          <w:sz w:val="16"/>
          <w:szCs w:val="16"/>
          <w:lang w:val="ru-RU"/>
        </w:rPr>
        <w:t>ասնակցին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ներկայացնելով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պայմանագիր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կնքելու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առաջարկը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պայմանագրի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նախագիծը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Ընդ</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պայմանագիրը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կարող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կնքվել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ոչ</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շուտ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սույն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հրավերի</w:t>
      </w:r>
      <w:r w:rsidRPr="00DA0244">
        <w:rPr>
          <w:rFonts w:ascii="GHEA Grapalat" w:hAnsi="GHEA Grapalat" w:cs="Sylfaen"/>
          <w:sz w:val="16"/>
          <w:szCs w:val="16"/>
          <w:lang w:val="af-ZA"/>
        </w:rPr>
        <w:t xml:space="preserve"> 1-</w:t>
      </w:r>
      <w:r w:rsidRPr="00DA0244">
        <w:rPr>
          <w:rFonts w:ascii="GHEA Grapalat" w:hAnsi="GHEA Grapalat" w:cs="Sylfaen"/>
          <w:sz w:val="16"/>
          <w:szCs w:val="16"/>
        </w:rPr>
        <w:t>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մասի</w:t>
      </w:r>
      <w:r w:rsidRPr="00DA0244">
        <w:rPr>
          <w:rFonts w:ascii="GHEA Grapalat" w:hAnsi="GHEA Grapalat" w:cs="Sylfaen"/>
          <w:sz w:val="16"/>
          <w:szCs w:val="16"/>
          <w:lang w:val="af-ZA"/>
        </w:rPr>
        <w:t xml:space="preserve"> 7</w:t>
      </w:r>
      <w:r w:rsidRPr="00DA0244">
        <w:rPr>
          <w:rFonts w:ascii="GHEA Grapalat" w:hAnsi="GHEA Grapalat" w:cs="Sylfaen"/>
          <w:sz w:val="16"/>
          <w:szCs w:val="16"/>
          <w:lang w:val="hy-AM"/>
        </w:rPr>
        <w:t>.2</w:t>
      </w:r>
      <w:r w:rsidRPr="00DA0244">
        <w:rPr>
          <w:rFonts w:ascii="GHEA Grapalat" w:hAnsi="GHEA Grapalat" w:cs="Sylfaen"/>
          <w:sz w:val="16"/>
          <w:szCs w:val="16"/>
          <w:lang w:val="af-ZA"/>
        </w:rPr>
        <w:t xml:space="preserve">6 </w:t>
      </w:r>
      <w:r w:rsidRPr="00DA0244">
        <w:rPr>
          <w:rFonts w:ascii="GHEA Grapalat" w:hAnsi="GHEA Grapalat" w:cs="Sylfaen"/>
          <w:sz w:val="16"/>
          <w:szCs w:val="16"/>
          <w:lang w:val="ru-RU"/>
        </w:rPr>
        <w:t>կետով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սահմանված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անգործության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ժամկետը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լրանալու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օրվան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հաջորդող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երկրորդ</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աշխատանքային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օրը</w:t>
      </w:r>
      <w:r w:rsidRPr="00DA0244">
        <w:rPr>
          <w:rFonts w:ascii="GHEA Grapalat" w:hAnsi="GHEA Grapalat" w:cs="Sylfaen"/>
          <w:sz w:val="16"/>
          <w:szCs w:val="16"/>
          <w:lang w:val="af-ZA"/>
        </w:rPr>
        <w:t>:</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8</w:t>
      </w:r>
      <w:r w:rsidRPr="00DA0244">
        <w:rPr>
          <w:rFonts w:ascii="GHEA Grapalat" w:hAnsi="GHEA Grapalat" w:cs="Sylfaen"/>
          <w:sz w:val="16"/>
          <w:szCs w:val="16"/>
          <w:lang w:val="hy-AM"/>
        </w:rPr>
        <w:t>.3</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Ընտրված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մ</w:t>
      </w:r>
      <w:r w:rsidRPr="00DA0244">
        <w:rPr>
          <w:rFonts w:ascii="GHEA Grapalat" w:hAnsi="GHEA Grapalat" w:cs="Sylfaen"/>
          <w:sz w:val="16"/>
          <w:szCs w:val="16"/>
          <w:lang w:val="ru-RU"/>
        </w:rPr>
        <w:t>ասնակցին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պայմանագիր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կնքելու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առաջարկը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կնքվելիք</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պայմանագրի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նախագիծը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հանձնաժողովի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քարտուղարը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տրամադրում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էլեկտրոնային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եղանակով</w:t>
      </w:r>
      <w:r w:rsidRPr="00DA0244">
        <w:rPr>
          <w:rFonts w:ascii="GHEA Grapalat" w:hAnsi="GHEA Grapalat" w:cs="Sylfaen"/>
          <w:sz w:val="16"/>
          <w:szCs w:val="16"/>
          <w:lang w:val="af-ZA"/>
        </w:rPr>
        <w:t xml:space="preserve">: </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8</w:t>
      </w:r>
      <w:r w:rsidRPr="00DA0244">
        <w:rPr>
          <w:rFonts w:ascii="GHEA Grapalat" w:hAnsi="GHEA Grapalat" w:cs="Sylfaen"/>
          <w:sz w:val="16"/>
          <w:szCs w:val="16"/>
          <w:lang w:val="hy-AM"/>
        </w:rPr>
        <w:t>.</w:t>
      </w:r>
      <w:r w:rsidRPr="00DA0244">
        <w:rPr>
          <w:rFonts w:ascii="GHEA Grapalat" w:hAnsi="GHEA Grapalat" w:cs="Sylfaen"/>
          <w:sz w:val="16"/>
          <w:szCs w:val="16"/>
          <w:lang w:val="af-ZA"/>
        </w:rPr>
        <w:t xml:space="preserve">4 </w:t>
      </w:r>
      <w:r w:rsidRPr="00DA0244">
        <w:rPr>
          <w:rFonts w:ascii="GHEA Grapalat" w:hAnsi="GHEA Grapalat" w:cs="Sylfaen"/>
          <w:sz w:val="16"/>
          <w:szCs w:val="16"/>
          <w:lang w:val="hy-AM"/>
        </w:rPr>
        <w:t>Եթե</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ընտրված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մասնակիցը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պայմանագիր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կնքելու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մասին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ծանուցումը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պայմանագրի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նախագիծ</w:t>
      </w:r>
      <w:r w:rsidRPr="00DA0244">
        <w:rPr>
          <w:rFonts w:ascii="GHEA Grapalat" w:hAnsi="GHEA Grapalat" w:cs="Sylfaen"/>
          <w:sz w:val="16"/>
          <w:szCs w:val="16"/>
        </w:rPr>
        <w:t>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ստանալուց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հետո</w:t>
      </w:r>
      <w:r w:rsidRPr="00DA0244">
        <w:rPr>
          <w:rFonts w:ascii="GHEA Grapalat" w:hAnsi="GHEA Grapalat" w:cs="Sylfaen"/>
          <w:sz w:val="16"/>
          <w:szCs w:val="16"/>
          <w:lang w:val="af-ZA"/>
        </w:rPr>
        <w:t xml:space="preserve">` 10 </w:t>
      </w:r>
      <w:r w:rsidRPr="00DA0244">
        <w:rPr>
          <w:rFonts w:ascii="GHEA Grapalat" w:hAnsi="GHEA Grapalat" w:cs="Sylfaen"/>
          <w:sz w:val="16"/>
          <w:szCs w:val="16"/>
        </w:rPr>
        <w:t>աշխատանքային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օրվա</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ընթացքում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չի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ստորագրում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պայմանագիրը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և</w:t>
      </w:r>
      <w:r w:rsidRPr="00DA0244">
        <w:rPr>
          <w:rFonts w:ascii="GHEA Grapalat" w:hAnsi="GHEA Grapalat" w:cs="Sylfaen"/>
          <w:sz w:val="16"/>
          <w:szCs w:val="16"/>
          <w:lang w:val="af-ZA"/>
        </w:rPr>
        <w:t xml:space="preserve"> պ</w:t>
      </w:r>
      <w:r w:rsidRPr="00DA0244">
        <w:rPr>
          <w:rFonts w:ascii="GHEA Grapalat" w:hAnsi="GHEA Grapalat" w:cs="Sylfaen"/>
          <w:sz w:val="16"/>
          <w:szCs w:val="16"/>
          <w:lang w:val="ru-RU"/>
        </w:rPr>
        <w:t>ատվիրատուին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ներկայացնում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պայմանագրի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ապահովումը</w:t>
      </w:r>
      <w:r w:rsidRPr="00DA0244">
        <w:rPr>
          <w:rFonts w:ascii="GHEA Grapalat" w:hAnsi="GHEA Grapalat" w:cs="Sylfaen"/>
          <w:sz w:val="16"/>
          <w:szCs w:val="16"/>
          <w:lang w:val="af-ZA"/>
        </w:rPr>
        <w:t>,</w:t>
      </w:r>
      <w:r w:rsidRPr="00DA0244">
        <w:rPr>
          <w:rFonts w:ascii="GHEA Grapalat" w:hAnsi="GHEA Grapalat" w:cs="Sylfaen"/>
          <w:i/>
          <w:sz w:val="16"/>
          <w:szCs w:val="16"/>
          <w:lang w:val="af-ZA"/>
        </w:rPr>
        <w:t xml:space="preserve"> </w:t>
      </w:r>
      <w:r w:rsidRPr="00DA0244">
        <w:rPr>
          <w:rFonts w:ascii="GHEA Grapalat" w:hAnsi="GHEA Grapalat" w:cs="Sylfaen"/>
          <w:sz w:val="16"/>
          <w:szCs w:val="16"/>
          <w:lang w:val="hy-AM"/>
        </w:rPr>
        <w:t>ապա նա զրկվում է պայմանագիրը ստորագրելու իրավունքից։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Պայմանագրով կանխավճար նախատեսվելու դեպքում սույն կետով նախատեսված ժամկետը սահմանվում է 15 աշխատանքային օր:</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hy-AM"/>
        </w:rPr>
        <w:t>Ընդ</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որում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 xml:space="preserve">ընտրված մասնակցի կողմից հաստատված պայմանագրի նախագիծը </w:t>
      </w:r>
      <w:r w:rsidRPr="00DA0244">
        <w:rPr>
          <w:rFonts w:ascii="GHEA Grapalat" w:hAnsi="GHEA Grapalat" w:cs="Sylfaen"/>
          <w:sz w:val="16"/>
          <w:szCs w:val="16"/>
        </w:rPr>
        <w:t>պ</w:t>
      </w:r>
      <w:r w:rsidRPr="00DA0244">
        <w:rPr>
          <w:rFonts w:ascii="GHEA Grapalat" w:hAnsi="GHEA Grapalat" w:cs="Sylfaen"/>
          <w:sz w:val="16"/>
          <w:szCs w:val="16"/>
          <w:lang w:val="hy-AM"/>
        </w:rPr>
        <w:t xml:space="preserve">ատվիրատուին ներկայացվում է գրավոր և դրա ներկայացման գրությունը հաշվառվում է </w:t>
      </w:r>
      <w:r w:rsidRPr="00DA0244">
        <w:rPr>
          <w:rFonts w:ascii="GHEA Grapalat" w:hAnsi="GHEA Grapalat" w:cs="Sylfaen"/>
          <w:sz w:val="16"/>
          <w:szCs w:val="16"/>
        </w:rPr>
        <w:t>պ</w:t>
      </w:r>
      <w:r w:rsidRPr="00DA0244">
        <w:rPr>
          <w:rFonts w:ascii="GHEA Grapalat" w:hAnsi="GHEA Grapalat" w:cs="Sylfaen"/>
          <w:sz w:val="16"/>
          <w:szCs w:val="16"/>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և</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հաստատմանը</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հաջորդող</w:t>
      </w:r>
      <w:r w:rsidRPr="00DA0244">
        <w:rPr>
          <w:rFonts w:ascii="GHEA Grapalat" w:hAnsi="GHEA Grapalat" w:cs="Sylfaen"/>
          <w:sz w:val="16"/>
          <w:szCs w:val="16"/>
          <w:lang w:val="af-ZA"/>
        </w:rPr>
        <w:t xml:space="preserve"> </w:t>
      </w:r>
      <w:r w:rsidRPr="00DA0244">
        <w:rPr>
          <w:rFonts w:ascii="GHEA Grapalat" w:hAnsi="GHEA Grapalat" w:cs="Sylfaen"/>
          <w:sz w:val="16"/>
          <w:szCs w:val="16"/>
        </w:rPr>
        <w:t>աշխատանքային</w:t>
      </w:r>
      <w:r w:rsidRPr="00DA0244">
        <w:rPr>
          <w:rFonts w:ascii="GHEA Grapalat" w:hAnsi="GHEA Grapalat" w:cs="Sylfaen"/>
          <w:sz w:val="16"/>
          <w:szCs w:val="16"/>
          <w:lang w:val="af-ZA"/>
        </w:rPr>
        <w:t xml:space="preserve"> </w:t>
      </w:r>
      <w:r w:rsidRPr="00DA0244">
        <w:rPr>
          <w:rFonts w:ascii="GHEA Grapalat" w:hAnsi="GHEA Grapalat" w:cs="Sylfaen"/>
          <w:sz w:val="16"/>
          <w:szCs w:val="16"/>
        </w:rPr>
        <w:t>օրը</w:t>
      </w:r>
      <w:r w:rsidRPr="00DA0244">
        <w:rPr>
          <w:rFonts w:ascii="GHEA Grapalat" w:hAnsi="GHEA Grapalat" w:cs="Sylfaen"/>
          <w:sz w:val="16"/>
          <w:szCs w:val="16"/>
          <w:lang w:val="af-ZA"/>
        </w:rPr>
        <w:t xml:space="preserve"> </w:t>
      </w:r>
      <w:r w:rsidRPr="00DA0244">
        <w:rPr>
          <w:rFonts w:ascii="GHEA Grapalat" w:hAnsi="GHEA Grapalat" w:cs="Sylfaen"/>
          <w:sz w:val="16"/>
          <w:szCs w:val="16"/>
        </w:rPr>
        <w:t>ուղեկցող</w:t>
      </w:r>
      <w:r w:rsidRPr="00DA0244">
        <w:rPr>
          <w:rFonts w:ascii="GHEA Grapalat" w:hAnsi="GHEA Grapalat" w:cs="Sylfaen"/>
          <w:sz w:val="16"/>
          <w:szCs w:val="16"/>
          <w:lang w:val="af-ZA"/>
        </w:rPr>
        <w:t xml:space="preserve"> </w:t>
      </w:r>
      <w:r w:rsidRPr="00DA0244">
        <w:rPr>
          <w:rFonts w:ascii="GHEA Grapalat" w:hAnsi="GHEA Grapalat" w:cs="Sylfaen"/>
          <w:sz w:val="16"/>
          <w:szCs w:val="16"/>
        </w:rPr>
        <w:t>գրությամբ</w:t>
      </w:r>
      <w:r w:rsidRPr="00DA0244">
        <w:rPr>
          <w:rFonts w:ascii="GHEA Grapalat" w:hAnsi="GHEA Grapalat" w:cs="Sylfaen"/>
          <w:sz w:val="16"/>
          <w:szCs w:val="16"/>
          <w:lang w:val="af-ZA"/>
        </w:rPr>
        <w:t xml:space="preserve"> </w:t>
      </w:r>
      <w:r w:rsidRPr="00DA0244">
        <w:rPr>
          <w:rFonts w:ascii="GHEA Grapalat" w:hAnsi="GHEA Grapalat" w:cs="Sylfaen"/>
          <w:sz w:val="16"/>
          <w:szCs w:val="16"/>
        </w:rPr>
        <w:t>տրամադրվում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է</w:t>
      </w:r>
      <w:r w:rsidRPr="00DA0244">
        <w:rPr>
          <w:rFonts w:ascii="GHEA Grapalat" w:hAnsi="GHEA Grapalat" w:cs="Sylfaen"/>
          <w:sz w:val="16"/>
          <w:szCs w:val="16"/>
          <w:lang w:val="af-ZA"/>
        </w:rPr>
        <w:t xml:space="preserve"> </w:t>
      </w:r>
      <w:r w:rsidRPr="00DA0244">
        <w:rPr>
          <w:rFonts w:ascii="GHEA Grapalat" w:hAnsi="GHEA Grapalat" w:cs="Sylfaen"/>
          <w:sz w:val="16"/>
          <w:szCs w:val="16"/>
        </w:rPr>
        <w:t>ընտրված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մասնակցին</w:t>
      </w:r>
      <w:r w:rsidRPr="00DA0244">
        <w:rPr>
          <w:rFonts w:ascii="GHEA Grapalat" w:hAnsi="GHEA Grapalat" w:cs="Sylfaen"/>
          <w:sz w:val="16"/>
          <w:szCs w:val="16"/>
          <w:lang w:val="hy-AM"/>
        </w:rPr>
        <w:t>:</w:t>
      </w:r>
    </w:p>
    <w:p w:rsidR="00203F6B" w:rsidRPr="00DA0244" w:rsidRDefault="00203F6B" w:rsidP="00203F6B">
      <w:pPr>
        <w:pStyle w:val="a3"/>
        <w:spacing w:line="240" w:lineRule="auto"/>
        <w:ind w:firstLine="567"/>
        <w:rPr>
          <w:rFonts w:ascii="GHEA Grapalat" w:hAnsi="GHEA Grapalat" w:cs="Sylfaen"/>
          <w:i w:val="0"/>
          <w:sz w:val="16"/>
          <w:szCs w:val="16"/>
          <w:lang w:val="af-ZA"/>
        </w:rPr>
      </w:pPr>
      <w:r w:rsidRPr="00DA0244">
        <w:rPr>
          <w:rFonts w:ascii="GHEA Grapalat" w:hAnsi="GHEA Grapalat" w:cs="Sylfaen"/>
          <w:i w:val="0"/>
          <w:sz w:val="16"/>
          <w:szCs w:val="16"/>
          <w:lang w:val="af-ZA"/>
        </w:rPr>
        <w:t xml:space="preserve">8.5 </w:t>
      </w:r>
      <w:r w:rsidRPr="00DA0244">
        <w:rPr>
          <w:rFonts w:ascii="GHEA Grapalat" w:hAnsi="GHEA Grapalat" w:cs="Sylfaen"/>
          <w:i w:val="0"/>
          <w:sz w:val="16"/>
          <w:szCs w:val="16"/>
          <w:lang w:val="ru-RU"/>
        </w:rPr>
        <w:t>Մինչև</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սույն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հրավերի</w:t>
      </w:r>
      <w:r w:rsidRPr="00DA0244">
        <w:rPr>
          <w:rFonts w:ascii="GHEA Grapalat" w:hAnsi="GHEA Grapalat" w:cs="Sylfaen"/>
          <w:i w:val="0"/>
          <w:sz w:val="16"/>
          <w:szCs w:val="16"/>
          <w:lang w:val="af-ZA"/>
        </w:rPr>
        <w:t xml:space="preserve"> 1-ին մասի 8</w:t>
      </w:r>
      <w:r w:rsidRPr="00DA0244">
        <w:rPr>
          <w:rFonts w:ascii="GHEA Grapalat" w:hAnsi="GHEA Grapalat" w:cs="Sylfaen"/>
          <w:i w:val="0"/>
          <w:sz w:val="16"/>
          <w:szCs w:val="16"/>
          <w:lang w:val="hy-AM"/>
        </w:rPr>
        <w:t>.</w:t>
      </w:r>
      <w:r w:rsidRPr="00DA0244">
        <w:rPr>
          <w:rFonts w:ascii="GHEA Grapalat" w:hAnsi="GHEA Grapalat" w:cs="Sylfaen"/>
          <w:i w:val="0"/>
          <w:sz w:val="16"/>
          <w:szCs w:val="16"/>
          <w:lang w:val="af-ZA"/>
        </w:rPr>
        <w:t xml:space="preserve">4 </w:t>
      </w:r>
      <w:r w:rsidRPr="00DA0244">
        <w:rPr>
          <w:rFonts w:ascii="GHEA Grapalat" w:hAnsi="GHEA Grapalat" w:cs="Sylfaen"/>
          <w:i w:val="0"/>
          <w:sz w:val="16"/>
          <w:szCs w:val="16"/>
          <w:lang w:val="ru-RU"/>
        </w:rPr>
        <w:t>կետով</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նախատեսված</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ժամկետի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ավարտը</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կողմերի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համաձայնությամբ</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կարող</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են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պայմանագրի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նախագծում</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կատարվել</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փոփոխություններ</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սակայն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դրանք</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չեն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կարող</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հանգեցնել</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գնման</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առարկայի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բնութագրերի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փոփոխմանը</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ներառյալ</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ընտրված</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մասնակցի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առաջարկած</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գնի</w:t>
      </w:r>
      <w:r w:rsidRPr="00DA0244">
        <w:rPr>
          <w:rFonts w:ascii="GHEA Grapalat" w:hAnsi="GHEA Grapalat" w:cs="Sylfaen"/>
          <w:i w:val="0"/>
          <w:sz w:val="16"/>
          <w:szCs w:val="16"/>
          <w:lang w:val="af-ZA"/>
        </w:rPr>
        <w:t xml:space="preserve"> </w:t>
      </w:r>
      <w:r w:rsidRPr="00DA0244">
        <w:rPr>
          <w:rFonts w:ascii="GHEA Grapalat" w:hAnsi="GHEA Grapalat" w:cs="Sylfaen"/>
          <w:i w:val="0"/>
          <w:sz w:val="16"/>
          <w:szCs w:val="16"/>
          <w:lang w:val="ru-RU"/>
        </w:rPr>
        <w:t>ավելացմանը։</w:t>
      </w:r>
      <w:r w:rsidRPr="00DA0244">
        <w:rPr>
          <w:rFonts w:ascii="GHEA Mariam" w:hAnsi="GHEA Mariam"/>
          <w:spacing w:val="-8"/>
          <w:sz w:val="16"/>
          <w:szCs w:val="16"/>
          <w:lang w:val="af-ZA"/>
        </w:rPr>
        <w:t xml:space="preserve"> </w:t>
      </w:r>
    </w:p>
    <w:p w:rsidR="00203F6B" w:rsidRPr="00DA0244" w:rsidRDefault="00203F6B" w:rsidP="00203F6B">
      <w:pPr>
        <w:jc w:val="center"/>
        <w:rPr>
          <w:rFonts w:ascii="GHEA Grapalat" w:hAnsi="GHEA Grapalat"/>
          <w:b/>
          <w:iCs/>
          <w:sz w:val="16"/>
          <w:szCs w:val="16"/>
          <w:lang w:val="af-ZA"/>
        </w:rPr>
      </w:pPr>
    </w:p>
    <w:p w:rsidR="00203F6B" w:rsidRPr="00DA0244" w:rsidRDefault="00203F6B" w:rsidP="00203F6B">
      <w:pPr>
        <w:jc w:val="center"/>
        <w:rPr>
          <w:rFonts w:ascii="GHEA Grapalat" w:hAnsi="GHEA Grapalat" w:cs="Arial"/>
          <w:b/>
          <w:iCs/>
          <w:sz w:val="16"/>
          <w:szCs w:val="16"/>
          <w:lang w:val="af-ZA"/>
        </w:rPr>
      </w:pPr>
      <w:r w:rsidRPr="00DA0244">
        <w:rPr>
          <w:rFonts w:ascii="GHEA Grapalat" w:hAnsi="GHEA Grapalat"/>
          <w:b/>
          <w:iCs/>
          <w:sz w:val="16"/>
          <w:szCs w:val="16"/>
          <w:lang w:val="af-ZA"/>
        </w:rPr>
        <w:t xml:space="preserve">9. </w:t>
      </w:r>
      <w:r w:rsidRPr="00DA0244">
        <w:rPr>
          <w:rFonts w:ascii="GHEA Grapalat" w:hAnsi="GHEA Grapalat" w:cs="Sylfaen"/>
          <w:b/>
          <w:iCs/>
          <w:sz w:val="16"/>
          <w:szCs w:val="16"/>
          <w:lang w:val="af-ZA"/>
        </w:rPr>
        <w:t>ՊԱՅՄԱՆԱԳՐԻ</w:t>
      </w:r>
      <w:r w:rsidRPr="00DA0244">
        <w:rPr>
          <w:rFonts w:ascii="GHEA Grapalat" w:hAnsi="GHEA Grapalat" w:cs="Arial"/>
          <w:b/>
          <w:iCs/>
          <w:sz w:val="16"/>
          <w:szCs w:val="16"/>
          <w:lang w:val="af-ZA"/>
        </w:rPr>
        <w:t xml:space="preserve"> </w:t>
      </w:r>
      <w:r w:rsidRPr="00DA0244">
        <w:rPr>
          <w:rFonts w:ascii="GHEA Grapalat" w:hAnsi="GHEA Grapalat" w:cs="Sylfaen"/>
          <w:b/>
          <w:iCs/>
          <w:sz w:val="16"/>
          <w:szCs w:val="16"/>
          <w:lang w:val="af-ZA"/>
        </w:rPr>
        <w:t>ԱՊԱՀՈՎՈՒՄԸ</w:t>
      </w:r>
      <w:r w:rsidRPr="00DA0244">
        <w:rPr>
          <w:rFonts w:ascii="GHEA Grapalat" w:hAnsi="GHEA Grapalat" w:cs="Arial"/>
          <w:b/>
          <w:iCs/>
          <w:sz w:val="16"/>
          <w:szCs w:val="16"/>
          <w:lang w:val="af-ZA"/>
        </w:rPr>
        <w:t xml:space="preserve"> </w:t>
      </w:r>
    </w:p>
    <w:p w:rsidR="00203F6B" w:rsidRPr="00DA0244" w:rsidRDefault="00203F6B" w:rsidP="00203F6B">
      <w:pPr>
        <w:jc w:val="center"/>
        <w:rPr>
          <w:rFonts w:ascii="GHEA Grapalat" w:hAnsi="GHEA Grapalat"/>
          <w:b/>
          <w:iCs/>
          <w:sz w:val="16"/>
          <w:szCs w:val="16"/>
          <w:lang w:val="af-ZA"/>
        </w:rPr>
      </w:pP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iCs/>
          <w:sz w:val="16"/>
          <w:szCs w:val="16"/>
          <w:lang w:val="af-ZA"/>
        </w:rPr>
        <w:t>9.</w:t>
      </w:r>
      <w:r w:rsidRPr="00DA0244">
        <w:rPr>
          <w:rFonts w:ascii="GHEA Grapalat" w:hAnsi="GHEA Grapalat" w:cs="Sylfaen"/>
          <w:sz w:val="16"/>
          <w:szCs w:val="16"/>
          <w:lang w:val="af-ZA"/>
        </w:rPr>
        <w:t xml:space="preserve">1 </w:t>
      </w:r>
      <w:r w:rsidRPr="00DA0244">
        <w:rPr>
          <w:rFonts w:ascii="GHEA Grapalat" w:hAnsi="GHEA Grapalat" w:cs="Sylfaen"/>
          <w:sz w:val="16"/>
          <w:szCs w:val="16"/>
          <w:lang w:val="ru-RU"/>
        </w:rPr>
        <w:t>Պայմանագրի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ապահովում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ներկայացնելու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պահանջի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հիման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վրա</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ստանալու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օրվանից</w:t>
      </w:r>
      <w:r w:rsidRPr="00DA0244">
        <w:rPr>
          <w:rFonts w:ascii="GHEA Grapalat" w:hAnsi="GHEA Grapalat" w:cs="Sylfaen"/>
          <w:sz w:val="16"/>
          <w:szCs w:val="16"/>
          <w:lang w:val="af-ZA"/>
        </w:rPr>
        <w:t xml:space="preserve"> 10 աշխատանքային </w:t>
      </w:r>
      <w:r w:rsidRPr="00DA0244">
        <w:rPr>
          <w:rFonts w:ascii="GHEA Grapalat" w:hAnsi="GHEA Grapalat" w:cs="Sylfaen"/>
          <w:sz w:val="16"/>
          <w:szCs w:val="16"/>
          <w:lang w:val="ru-RU"/>
        </w:rPr>
        <w:t>օրվա</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ընթացքում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ընտրված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մասնակիցը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պարտավոր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ներկայացնել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պայմանագրի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ապահովում։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Ընտրված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մասնակցի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պայմանագիր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կնքվում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եթե</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վերջինս</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ներկայացնում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պայմանագրի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ապահովում։</w:t>
      </w:r>
    </w:p>
    <w:p w:rsidR="00203F6B" w:rsidRPr="00DA0244" w:rsidRDefault="00203F6B" w:rsidP="00203F6B">
      <w:pPr>
        <w:ind w:firstLine="567"/>
        <w:jc w:val="both"/>
        <w:rPr>
          <w:rFonts w:ascii="GHEA Grapalat" w:hAnsi="GHEA Grapalat" w:cs="Sylfaen"/>
          <w:sz w:val="16"/>
          <w:szCs w:val="16"/>
          <w:lang w:val="hy-AM"/>
        </w:rPr>
      </w:pPr>
      <w:r w:rsidRPr="00DA0244">
        <w:rPr>
          <w:rFonts w:ascii="GHEA Grapalat" w:hAnsi="GHEA Grapalat" w:cs="Sylfaen"/>
          <w:sz w:val="16"/>
          <w:szCs w:val="16"/>
          <w:lang w:val="af-ZA"/>
        </w:rPr>
        <w:t xml:space="preserve">9.2 </w:t>
      </w:r>
      <w:r w:rsidRPr="00DA0244">
        <w:rPr>
          <w:rFonts w:ascii="GHEA Grapalat" w:hAnsi="GHEA Grapalat" w:cs="Sylfaen"/>
          <w:sz w:val="16"/>
          <w:szCs w:val="16"/>
          <w:lang w:val="ru-RU"/>
        </w:rPr>
        <w:t>Պայմանագրի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ապահովման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չափը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կազմում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պայմանագրի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գնի</w:t>
      </w:r>
      <w:r w:rsidRPr="00DA0244">
        <w:rPr>
          <w:rFonts w:ascii="GHEA Grapalat" w:hAnsi="GHEA Grapalat" w:cs="Sylfaen"/>
          <w:sz w:val="16"/>
          <w:szCs w:val="16"/>
          <w:lang w:val="af-ZA"/>
        </w:rPr>
        <w:t xml:space="preserve"> 10 </w:t>
      </w:r>
      <w:r w:rsidRPr="00DA0244">
        <w:rPr>
          <w:rFonts w:ascii="GHEA Grapalat" w:hAnsi="GHEA Grapalat" w:cs="Sylfaen"/>
          <w:sz w:val="16"/>
          <w:szCs w:val="16"/>
          <w:lang w:val="ru-RU"/>
        </w:rPr>
        <w:t>տոկոսը։</w:t>
      </w:r>
      <w:r w:rsidRPr="00DA0244">
        <w:rPr>
          <w:rFonts w:ascii="GHEA Grapalat" w:hAnsi="GHEA Grapalat" w:cs="Sylfaen"/>
          <w:sz w:val="16"/>
          <w:szCs w:val="16"/>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DA0244">
        <w:rPr>
          <w:rFonts w:ascii="GHEA Grapalat" w:hAnsi="GHEA Grapalat"/>
          <w:sz w:val="16"/>
          <w:szCs w:val="16"/>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203F6B" w:rsidRPr="00DA0244" w:rsidRDefault="00203F6B" w:rsidP="00203F6B">
      <w:pPr>
        <w:ind w:firstLine="567"/>
        <w:jc w:val="both"/>
        <w:rPr>
          <w:rFonts w:ascii="GHEA Grapalat" w:hAnsi="GHEA Grapalat" w:cs="Sylfaen"/>
          <w:sz w:val="16"/>
          <w:szCs w:val="16"/>
          <w:lang w:val="hy-AM"/>
        </w:rPr>
      </w:pPr>
      <w:r w:rsidRPr="00DA0244">
        <w:rPr>
          <w:rFonts w:ascii="GHEA Grapalat" w:hAnsi="GHEA Grapalat" w:cs="Sylfaen"/>
          <w:sz w:val="16"/>
          <w:szCs w:val="16"/>
          <w:lang w:val="hy-AM"/>
        </w:rPr>
        <w:t xml:space="preserve">Ընդ որում պայմանագրի ապահովումը ներկայացվում է ընտրված մասնակցի կողմից միակողմանի հաստատված հայտարարության` տուժանքի  կամ կանխիկ փողի ձևով:  Կանխիկ փողի ձևով ներկայացված պայմանագրի ապահովումը </w:t>
      </w:r>
      <w:r w:rsidRPr="00DA0244">
        <w:rPr>
          <w:rFonts w:ascii="GHEA Grapalat" w:hAnsi="GHEA Grapalat"/>
          <w:sz w:val="16"/>
          <w:szCs w:val="16"/>
          <w:lang w:val="hy-AM"/>
        </w:rPr>
        <w:t>պետք է փոխանցվի Կենտրոնական գանձապետարանում լիազորված մարմնի անվամբ բացված «900008000474» գանձապետական հաշվին: Պայմանագրի ապահովումը մ</w:t>
      </w:r>
      <w:r w:rsidRPr="00DA0244">
        <w:rPr>
          <w:rFonts w:ascii="GHEA Grapalat" w:hAnsi="GHEA Grapalat" w:cs="Sylfaen"/>
          <w:sz w:val="16"/>
          <w:szCs w:val="16"/>
          <w:lang w:val="hy-AM"/>
        </w:rPr>
        <w:t>իակողմանի հաստատված հայտարարության` տուժանքի ձևով ներկայացվելու դեպքում այն ներկայացվում է հավելված N -ով սահմանված ձևին համապատասխան</w:t>
      </w:r>
    </w:p>
    <w:p w:rsidR="00203F6B" w:rsidRPr="00DA0244" w:rsidRDefault="00203F6B" w:rsidP="00203F6B">
      <w:pPr>
        <w:ind w:firstLine="567"/>
        <w:jc w:val="both"/>
        <w:rPr>
          <w:rFonts w:ascii="GHEA Grapalat" w:hAnsi="GHEA Grapalat" w:cs="Sylfaen"/>
          <w:i/>
          <w:sz w:val="16"/>
          <w:szCs w:val="16"/>
          <w:lang w:val="af-ZA"/>
        </w:rPr>
      </w:pPr>
      <w:r w:rsidRPr="00DA0244">
        <w:rPr>
          <w:rFonts w:ascii="GHEA Grapalat" w:hAnsi="GHEA Grapalat" w:cs="Sylfaen"/>
          <w:sz w:val="16"/>
          <w:szCs w:val="16"/>
          <w:lang w:val="af-ZA"/>
        </w:rPr>
        <w:t xml:space="preserve">9.3 </w:t>
      </w:r>
      <w:r w:rsidRPr="00DA0244">
        <w:rPr>
          <w:rFonts w:ascii="GHEA Grapalat" w:hAnsi="GHEA Grapalat" w:cs="Sylfaen"/>
          <w:sz w:val="16"/>
          <w:szCs w:val="16"/>
          <w:lang w:val="hy-AM"/>
        </w:rPr>
        <w:t>Պայմանագրով</w:t>
      </w:r>
      <w:r w:rsidRPr="00DA0244">
        <w:rPr>
          <w:rFonts w:ascii="GHEA Grapalat" w:hAnsi="GHEA Grapalat" w:cs="Sylfaen"/>
          <w:sz w:val="16"/>
          <w:szCs w:val="16"/>
          <w:lang w:val="af-ZA"/>
        </w:rPr>
        <w:t xml:space="preserve"> պ</w:t>
      </w:r>
      <w:r w:rsidRPr="00DA0244">
        <w:rPr>
          <w:rFonts w:ascii="GHEA Grapalat" w:hAnsi="GHEA Grapalat" w:cs="Sylfaen"/>
          <w:sz w:val="16"/>
          <w:szCs w:val="16"/>
          <w:lang w:val="hy-AM"/>
        </w:rPr>
        <w:t>ատվիրատուի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կողմից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կանխավճար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հատկացվելու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պայման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նախատեսվելու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դեպքում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ընտրված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մասնակիցը</w:t>
      </w:r>
      <w:r w:rsidRPr="00DA0244">
        <w:rPr>
          <w:rFonts w:ascii="GHEA Grapalat" w:hAnsi="GHEA Grapalat" w:cs="Sylfaen"/>
          <w:sz w:val="16"/>
          <w:szCs w:val="16"/>
          <w:lang w:val="af-ZA"/>
        </w:rPr>
        <w:t xml:space="preserve"> պ</w:t>
      </w:r>
      <w:r w:rsidRPr="00DA0244">
        <w:rPr>
          <w:rFonts w:ascii="GHEA Grapalat" w:hAnsi="GHEA Grapalat" w:cs="Sylfaen"/>
          <w:sz w:val="16"/>
          <w:szCs w:val="16"/>
          <w:lang w:val="hy-AM"/>
        </w:rPr>
        <w:t>ատվիրատուին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ներկայացնում</w:t>
      </w:r>
      <w:r w:rsidRPr="00DA0244">
        <w:rPr>
          <w:rFonts w:ascii="GHEA Grapalat" w:hAnsi="GHEA Grapalat" w:cs="Sylfaen"/>
          <w:sz w:val="16"/>
          <w:szCs w:val="16"/>
          <w:lang w:val="af-ZA"/>
        </w:rPr>
        <w:t xml:space="preserve"> նաև </w:t>
      </w:r>
      <w:r w:rsidRPr="00DA0244">
        <w:rPr>
          <w:rFonts w:ascii="GHEA Grapalat" w:hAnsi="GHEA Grapalat" w:cs="Sylfaen"/>
          <w:sz w:val="16"/>
          <w:szCs w:val="16"/>
          <w:lang w:val="hy-AM"/>
        </w:rPr>
        <w:t>կանխավճարի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ապահովում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կանխավճարի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չափով</w:t>
      </w:r>
      <w:r w:rsidRPr="00DA0244">
        <w:rPr>
          <w:rFonts w:ascii="GHEA Grapalat" w:hAnsi="GHEA Grapalat" w:cs="Sylfaen"/>
          <w:sz w:val="16"/>
          <w:szCs w:val="16"/>
          <w:lang w:val="af-ZA"/>
        </w:rPr>
        <w:t xml:space="preserve">, բանկային </w:t>
      </w:r>
      <w:r w:rsidRPr="00DA0244">
        <w:rPr>
          <w:rFonts w:ascii="GHEA Grapalat" w:hAnsi="GHEA Grapalat" w:cs="Sylfaen"/>
          <w:sz w:val="16"/>
          <w:szCs w:val="16"/>
          <w:lang w:val="hy-AM"/>
        </w:rPr>
        <w:t>երաշխիքի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ձևով:</w:t>
      </w:r>
      <w:r w:rsidRPr="00DA0244">
        <w:rPr>
          <w:rFonts w:ascii="GHEA Grapalat" w:hAnsi="GHEA Grapalat" w:cs="Sylfaen"/>
          <w:i/>
          <w:sz w:val="16"/>
          <w:szCs w:val="16"/>
          <w:lang w:val="af-ZA"/>
        </w:rPr>
        <w:t xml:space="preserve"> </w:t>
      </w:r>
    </w:p>
    <w:p w:rsidR="00203F6B" w:rsidRPr="00DA0244" w:rsidRDefault="00203F6B" w:rsidP="00203F6B">
      <w:pPr>
        <w:spacing w:line="276" w:lineRule="auto"/>
        <w:jc w:val="center"/>
        <w:rPr>
          <w:rFonts w:ascii="GHEA Grapalat" w:hAnsi="GHEA Grapalat" w:cs="Arial"/>
          <w:b/>
          <w:sz w:val="16"/>
          <w:szCs w:val="16"/>
          <w:lang w:val="af-ZA"/>
        </w:rPr>
      </w:pPr>
      <w:r w:rsidRPr="00DA0244">
        <w:rPr>
          <w:rFonts w:ascii="GHEA Grapalat" w:hAnsi="GHEA Grapalat"/>
          <w:b/>
          <w:sz w:val="16"/>
          <w:szCs w:val="16"/>
          <w:lang w:val="af-ZA"/>
        </w:rPr>
        <w:t xml:space="preserve">10. </w:t>
      </w:r>
      <w:r w:rsidRPr="00DA0244">
        <w:rPr>
          <w:rFonts w:ascii="GHEA Grapalat" w:hAnsi="GHEA Grapalat" w:cs="Sylfaen"/>
          <w:b/>
          <w:sz w:val="16"/>
          <w:szCs w:val="16"/>
          <w:lang w:val="af-ZA"/>
        </w:rPr>
        <w:t>ԸՆԹԱՑԱԿԱՐԳԸ</w:t>
      </w:r>
      <w:r w:rsidRPr="00DA0244">
        <w:rPr>
          <w:rFonts w:ascii="GHEA Grapalat" w:hAnsi="GHEA Grapalat" w:cs="Arial"/>
          <w:b/>
          <w:sz w:val="16"/>
          <w:szCs w:val="16"/>
          <w:lang w:val="af-ZA"/>
        </w:rPr>
        <w:t xml:space="preserve"> </w:t>
      </w:r>
      <w:r w:rsidRPr="00DA0244">
        <w:rPr>
          <w:rFonts w:ascii="GHEA Grapalat" w:hAnsi="GHEA Grapalat" w:cs="Sylfaen"/>
          <w:b/>
          <w:sz w:val="16"/>
          <w:szCs w:val="16"/>
          <w:lang w:val="af-ZA"/>
        </w:rPr>
        <w:t>ՉԿԱՅԱՑԱԾ</w:t>
      </w:r>
      <w:r w:rsidRPr="00DA0244">
        <w:rPr>
          <w:rFonts w:ascii="GHEA Grapalat" w:hAnsi="GHEA Grapalat" w:cs="Arial"/>
          <w:b/>
          <w:sz w:val="16"/>
          <w:szCs w:val="16"/>
          <w:lang w:val="af-ZA"/>
        </w:rPr>
        <w:t xml:space="preserve"> </w:t>
      </w:r>
      <w:r w:rsidRPr="00DA0244">
        <w:rPr>
          <w:rFonts w:ascii="GHEA Grapalat" w:hAnsi="GHEA Grapalat" w:cs="Sylfaen"/>
          <w:b/>
          <w:sz w:val="16"/>
          <w:szCs w:val="16"/>
          <w:lang w:val="af-ZA"/>
        </w:rPr>
        <w:t>ՀԱՅՏԱՐԱՐԵԼԸ</w:t>
      </w:r>
    </w:p>
    <w:p w:rsidR="00203F6B" w:rsidRPr="00DA0244" w:rsidRDefault="00203F6B" w:rsidP="00203F6B">
      <w:pPr>
        <w:spacing w:line="276" w:lineRule="auto"/>
        <w:jc w:val="center"/>
        <w:rPr>
          <w:rFonts w:ascii="GHEA Grapalat" w:hAnsi="GHEA Grapalat"/>
          <w:b/>
          <w:sz w:val="16"/>
          <w:szCs w:val="16"/>
          <w:lang w:val="af-ZA"/>
        </w:rPr>
      </w:pP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sz w:val="16"/>
          <w:szCs w:val="16"/>
          <w:lang w:val="af-ZA"/>
        </w:rPr>
        <w:t>10.</w:t>
      </w:r>
      <w:r w:rsidRPr="00DA0244">
        <w:rPr>
          <w:rFonts w:ascii="GHEA Grapalat" w:hAnsi="GHEA Grapalat" w:cs="Sylfaen"/>
          <w:sz w:val="16"/>
          <w:szCs w:val="16"/>
          <w:lang w:val="af-ZA"/>
        </w:rPr>
        <w:t xml:space="preserve">1 </w:t>
      </w:r>
      <w:r w:rsidRPr="00DA0244">
        <w:rPr>
          <w:rFonts w:ascii="GHEA Grapalat" w:hAnsi="GHEA Grapalat" w:cs="Sylfaen"/>
          <w:sz w:val="16"/>
          <w:szCs w:val="16"/>
          <w:lang w:val="ru-RU"/>
        </w:rPr>
        <w:t>Օրենքի</w:t>
      </w:r>
      <w:r w:rsidRPr="00DA0244">
        <w:rPr>
          <w:rFonts w:ascii="GHEA Grapalat" w:hAnsi="GHEA Grapalat" w:cs="Sylfaen"/>
          <w:sz w:val="16"/>
          <w:szCs w:val="16"/>
          <w:lang w:val="af-ZA"/>
        </w:rPr>
        <w:t xml:space="preserve"> 37-</w:t>
      </w:r>
      <w:r w:rsidRPr="00DA0244">
        <w:rPr>
          <w:rFonts w:ascii="GHEA Grapalat" w:hAnsi="GHEA Grapalat" w:cs="Sylfaen"/>
          <w:sz w:val="16"/>
          <w:szCs w:val="16"/>
          <w:lang w:val="ru-RU"/>
        </w:rPr>
        <w:t>րդ</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հոդվածի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համաձայն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հանձնաժողովը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սույն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ընթացակարգը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չկայացած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հայտարարում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եթե</w:t>
      </w:r>
      <w:r w:rsidRPr="00DA0244">
        <w:rPr>
          <w:rFonts w:ascii="GHEA Grapalat" w:hAnsi="GHEA Grapalat" w:cs="Sylfaen"/>
          <w:sz w:val="16"/>
          <w:szCs w:val="16"/>
          <w:lang w:val="af-ZA"/>
        </w:rPr>
        <w:t>`</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1) </w:t>
      </w:r>
      <w:r w:rsidRPr="00DA0244">
        <w:rPr>
          <w:rFonts w:ascii="GHEA Grapalat" w:hAnsi="GHEA Grapalat" w:cs="Sylfaen"/>
          <w:sz w:val="16"/>
          <w:szCs w:val="16"/>
          <w:lang w:val="ru-RU"/>
        </w:rPr>
        <w:t>հայտերից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ոչ</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մեկը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չի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համապատասխանում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հրավերի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պայմաններին</w:t>
      </w:r>
      <w:r w:rsidRPr="00DA0244">
        <w:rPr>
          <w:rFonts w:ascii="GHEA Grapalat" w:hAnsi="GHEA Grapalat" w:cs="Sylfaen"/>
          <w:sz w:val="16"/>
          <w:szCs w:val="16"/>
          <w:lang w:val="af-ZA"/>
        </w:rPr>
        <w:t>.</w:t>
      </w:r>
    </w:p>
    <w:p w:rsidR="00203F6B" w:rsidRPr="00DA0244" w:rsidRDefault="00203F6B" w:rsidP="00203F6B">
      <w:pPr>
        <w:ind w:firstLine="567"/>
        <w:jc w:val="both"/>
        <w:rPr>
          <w:rFonts w:ascii="GHEA Grapalat" w:hAnsi="GHEA Grapalat" w:cs="Sylfaen"/>
          <w:sz w:val="16"/>
          <w:szCs w:val="16"/>
          <w:lang w:val="hy-AM"/>
        </w:rPr>
      </w:pPr>
      <w:r w:rsidRPr="00DA0244">
        <w:rPr>
          <w:rFonts w:ascii="GHEA Grapalat" w:hAnsi="GHEA Grapalat" w:cs="Sylfaen"/>
          <w:sz w:val="16"/>
          <w:szCs w:val="16"/>
          <w:lang w:val="af-ZA"/>
        </w:rPr>
        <w:t xml:space="preserve">2) </w:t>
      </w:r>
      <w:r w:rsidRPr="00DA0244">
        <w:rPr>
          <w:rFonts w:ascii="GHEA Grapalat" w:hAnsi="GHEA Grapalat" w:cs="Sylfaen"/>
          <w:sz w:val="16"/>
          <w:szCs w:val="16"/>
          <w:lang w:val="ru-RU"/>
        </w:rPr>
        <w:t>դադարում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գոյություն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ունենալ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գնման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պահանջը</w:t>
      </w:r>
      <w:r w:rsidRPr="00DA0244">
        <w:rPr>
          <w:rFonts w:ascii="GHEA Grapalat" w:hAnsi="GHEA Grapalat" w:cs="Sylfaen"/>
          <w:sz w:val="16"/>
          <w:szCs w:val="16"/>
          <w:lang w:val="hy-AM"/>
        </w:rPr>
        <w:t>: Ընդ որում պ</w:t>
      </w:r>
      <w:r w:rsidRPr="00DA0244">
        <w:rPr>
          <w:rFonts w:ascii="GHEA Grapalat" w:hAnsi="GHEA Grapalat" w:cs="Sylfaen"/>
          <w:sz w:val="16"/>
          <w:szCs w:val="16"/>
          <w:lang w:val="ru-RU"/>
        </w:rPr>
        <w:t>ետության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համայնքների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կարիքների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համար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կազմակերպված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գնման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ընթացակարգը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կարող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ամբողջությամբ</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մասնակի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չկայացած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հայտարարվել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համապատասխանաբար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Հայաստանի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Հանրապետության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կառավարության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համայնքի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ավագանու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այլ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պատվիրատուների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դեպքում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ընդհանուր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կառավարումն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իրականացնող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լիազորված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մարմնի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ղեկավարի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իսկ</w:t>
      </w:r>
      <w:r w:rsidRPr="00DA0244">
        <w:rPr>
          <w:rFonts w:ascii="GHEA Grapalat" w:hAnsi="GHEA Grapalat" w:cs="Sylfaen"/>
          <w:sz w:val="16"/>
          <w:szCs w:val="16"/>
          <w:lang w:val="af-ZA"/>
        </w:rPr>
        <w:t xml:space="preserve"> </w:t>
      </w:r>
      <w:r w:rsidRPr="00DA0244">
        <w:rPr>
          <w:rFonts w:ascii="GHEA Grapalat" w:hAnsi="GHEA Grapalat" w:cs="Sylfaen"/>
          <w:sz w:val="16"/>
          <w:szCs w:val="16"/>
        </w:rPr>
        <w:t>հիմնադրամների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դեպքում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հոգաբարձուների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խորհրդի</w:t>
      </w:r>
      <w:r w:rsidRPr="00DA0244">
        <w:rPr>
          <w:rFonts w:ascii="GHEA Grapalat" w:hAnsi="GHEA Grapalat" w:cs="Sylfaen"/>
          <w:sz w:val="16"/>
          <w:szCs w:val="16"/>
          <w:lang w:val="af-ZA"/>
        </w:rPr>
        <w:t xml:space="preserve"> </w:t>
      </w:r>
      <w:r w:rsidRPr="00DA0244">
        <w:rPr>
          <w:rFonts w:ascii="GHEA Grapalat" w:hAnsi="GHEA Grapalat" w:cs="Sylfaen"/>
          <w:sz w:val="16"/>
          <w:szCs w:val="16"/>
        </w:rPr>
        <w:t>որոշման</w:t>
      </w:r>
      <w:r w:rsidRPr="00DA0244">
        <w:rPr>
          <w:rFonts w:ascii="GHEA Grapalat" w:hAnsi="GHEA Grapalat" w:cs="Sylfaen"/>
          <w:sz w:val="16"/>
          <w:szCs w:val="16"/>
          <w:lang w:val="af-ZA"/>
        </w:rPr>
        <w:t xml:space="preserve"> </w:t>
      </w:r>
      <w:r w:rsidRPr="00DA0244">
        <w:rPr>
          <w:rFonts w:ascii="GHEA Grapalat" w:hAnsi="GHEA Grapalat" w:cs="Sylfaen"/>
          <w:sz w:val="16"/>
          <w:szCs w:val="16"/>
        </w:rPr>
        <w:t>հիման</w:t>
      </w:r>
      <w:r w:rsidRPr="00DA0244">
        <w:rPr>
          <w:rFonts w:ascii="GHEA Grapalat" w:hAnsi="GHEA Grapalat" w:cs="Sylfaen"/>
          <w:sz w:val="16"/>
          <w:szCs w:val="16"/>
          <w:lang w:val="af-ZA"/>
        </w:rPr>
        <w:t xml:space="preserve"> </w:t>
      </w:r>
      <w:r w:rsidRPr="00DA0244">
        <w:rPr>
          <w:rFonts w:ascii="GHEA Grapalat" w:hAnsi="GHEA Grapalat" w:cs="Sylfaen"/>
          <w:sz w:val="16"/>
          <w:szCs w:val="16"/>
        </w:rPr>
        <w:t>վրա</w:t>
      </w:r>
      <w:r w:rsidRPr="00DA0244">
        <w:rPr>
          <w:rStyle w:val="af6"/>
          <w:rFonts w:ascii="GHEA Grapalat" w:hAnsi="GHEA Grapalat" w:cs="Sylfaen"/>
          <w:sz w:val="16"/>
          <w:szCs w:val="16"/>
        </w:rPr>
        <w:footnoteReference w:id="6"/>
      </w:r>
      <w:r w:rsidRPr="00DA0244">
        <w:rPr>
          <w:rFonts w:ascii="GHEA Grapalat" w:hAnsi="GHEA Grapalat" w:cs="Sylfaen"/>
          <w:sz w:val="16"/>
          <w:szCs w:val="16"/>
          <w:lang w:val="hy-AM"/>
        </w:rPr>
        <w:t>:</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3) </w:t>
      </w:r>
      <w:r w:rsidRPr="00DA0244">
        <w:rPr>
          <w:rFonts w:ascii="GHEA Grapalat" w:hAnsi="GHEA Grapalat" w:cs="Sylfaen"/>
          <w:sz w:val="16"/>
          <w:szCs w:val="16"/>
          <w:lang w:val="hy-AM"/>
        </w:rPr>
        <w:t>ոչ</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մի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հայտ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չի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ներկայացվել</w:t>
      </w:r>
      <w:r w:rsidRPr="00DA0244">
        <w:rPr>
          <w:rFonts w:ascii="GHEA Grapalat" w:hAnsi="GHEA Grapalat" w:cs="Sylfaen"/>
          <w:sz w:val="16"/>
          <w:szCs w:val="16"/>
          <w:lang w:val="af-ZA"/>
        </w:rPr>
        <w:t>.</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4) </w:t>
      </w:r>
      <w:r w:rsidRPr="00DA0244">
        <w:rPr>
          <w:rFonts w:ascii="GHEA Grapalat" w:hAnsi="GHEA Grapalat" w:cs="Sylfaen"/>
          <w:sz w:val="16"/>
          <w:szCs w:val="16"/>
          <w:lang w:val="ru-RU"/>
        </w:rPr>
        <w:t>պայմանագիր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չի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կնքվում։</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10.2 Գ</w:t>
      </w:r>
      <w:r w:rsidRPr="00DA0244">
        <w:rPr>
          <w:rFonts w:ascii="GHEA Grapalat" w:hAnsi="GHEA Grapalat" w:cs="Sylfaen"/>
          <w:sz w:val="16"/>
          <w:szCs w:val="16"/>
          <w:lang w:val="ru-RU"/>
        </w:rPr>
        <w:t>նման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ընթացակարգը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չկայացած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հայտարարվելու</w:t>
      </w:r>
      <w:r w:rsidRPr="00DA0244">
        <w:rPr>
          <w:rFonts w:ascii="GHEA Grapalat" w:hAnsi="GHEA Grapalat" w:cs="Sylfaen"/>
          <w:sz w:val="16"/>
          <w:szCs w:val="16"/>
        </w:rPr>
        <w:t>ն</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հաջորդող</w:t>
      </w:r>
      <w:r w:rsidRPr="00DA0244">
        <w:rPr>
          <w:rFonts w:ascii="GHEA Grapalat" w:hAnsi="GHEA Grapalat" w:cs="Sylfaen"/>
          <w:sz w:val="16"/>
          <w:szCs w:val="16"/>
          <w:lang w:val="af-ZA"/>
        </w:rPr>
        <w:t xml:space="preserve"> </w:t>
      </w:r>
      <w:r w:rsidRPr="00DA0244">
        <w:rPr>
          <w:rFonts w:ascii="GHEA Grapalat" w:hAnsi="GHEA Grapalat" w:cs="Sylfaen"/>
          <w:sz w:val="16"/>
          <w:szCs w:val="16"/>
        </w:rPr>
        <w:t>աշխատանքային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օրվա</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ընթացքում</w:t>
      </w:r>
      <w:r w:rsidRPr="00DA0244">
        <w:rPr>
          <w:rFonts w:ascii="GHEA Grapalat" w:hAnsi="GHEA Grapalat" w:cs="Sylfaen"/>
          <w:sz w:val="16"/>
          <w:szCs w:val="16"/>
          <w:lang w:val="af-ZA"/>
        </w:rPr>
        <w:t>, պ</w:t>
      </w:r>
      <w:r w:rsidRPr="00DA0244">
        <w:rPr>
          <w:rFonts w:ascii="GHEA Grapalat" w:hAnsi="GHEA Grapalat" w:cs="Sylfaen"/>
          <w:sz w:val="16"/>
          <w:szCs w:val="16"/>
          <w:lang w:val="ru-RU"/>
        </w:rPr>
        <w:t>ատվիրատուն</w:t>
      </w:r>
      <w:r w:rsidRPr="00DA0244">
        <w:rPr>
          <w:rFonts w:ascii="GHEA Grapalat" w:hAnsi="GHEA Grapalat" w:cs="Sylfaen"/>
          <w:sz w:val="16"/>
          <w:szCs w:val="16"/>
          <w:lang w:val="af-ZA"/>
        </w:rPr>
        <w:t xml:space="preserve"> տեղեկագրում հրապարակում է </w:t>
      </w:r>
      <w:r w:rsidRPr="00DA0244">
        <w:rPr>
          <w:rFonts w:ascii="GHEA Grapalat" w:hAnsi="GHEA Grapalat" w:cs="Sylfaen"/>
          <w:sz w:val="16"/>
          <w:szCs w:val="16"/>
          <w:lang w:val="ru-RU"/>
        </w:rPr>
        <w:t>հայտարարություն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նշվում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գնման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ընթացակարգը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չկայացած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հայտարարվելու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հիմնավորումը։</w:t>
      </w:r>
      <w:r w:rsidRPr="00DA0244">
        <w:rPr>
          <w:rFonts w:ascii="GHEA Grapalat" w:hAnsi="GHEA Grapalat" w:cs="Sylfaen"/>
          <w:sz w:val="16"/>
          <w:szCs w:val="16"/>
          <w:lang w:val="af-ZA"/>
        </w:rPr>
        <w:t xml:space="preserve"> </w:t>
      </w:r>
    </w:p>
    <w:p w:rsidR="00203F6B" w:rsidRPr="00DA0244" w:rsidRDefault="00203F6B" w:rsidP="00203F6B">
      <w:pPr>
        <w:spacing w:line="276" w:lineRule="auto"/>
        <w:ind w:firstLine="567"/>
        <w:jc w:val="both"/>
        <w:rPr>
          <w:rFonts w:ascii="GHEA Grapalat" w:hAnsi="GHEA Grapalat" w:cs="Sylfaen"/>
          <w:sz w:val="16"/>
          <w:szCs w:val="16"/>
          <w:lang w:val="af-ZA"/>
        </w:rPr>
      </w:pPr>
    </w:p>
    <w:p w:rsidR="00203F6B" w:rsidRPr="00DA0244" w:rsidRDefault="00203F6B" w:rsidP="00203F6B">
      <w:pPr>
        <w:spacing w:line="276" w:lineRule="auto"/>
        <w:jc w:val="center"/>
        <w:rPr>
          <w:rFonts w:ascii="GHEA Grapalat" w:hAnsi="GHEA Grapalat"/>
          <w:b/>
          <w:sz w:val="16"/>
          <w:szCs w:val="16"/>
          <w:lang w:val="af-ZA"/>
        </w:rPr>
      </w:pPr>
    </w:p>
    <w:p w:rsidR="00203F6B" w:rsidRPr="00DA0244" w:rsidRDefault="00203F6B" w:rsidP="00203F6B">
      <w:pPr>
        <w:spacing w:line="276" w:lineRule="auto"/>
        <w:jc w:val="center"/>
        <w:rPr>
          <w:rFonts w:ascii="GHEA Grapalat" w:hAnsi="GHEA Grapalat"/>
          <w:b/>
          <w:sz w:val="16"/>
          <w:szCs w:val="16"/>
          <w:lang w:val="af-ZA"/>
        </w:rPr>
      </w:pPr>
      <w:r w:rsidRPr="00DA0244">
        <w:rPr>
          <w:rFonts w:ascii="GHEA Grapalat" w:hAnsi="GHEA Grapalat"/>
          <w:b/>
          <w:sz w:val="16"/>
          <w:szCs w:val="16"/>
          <w:lang w:val="af-ZA"/>
        </w:rPr>
        <w:t xml:space="preserve">11. ԳՆՄԱՆ ԳՈՐԾԸՆԹԱՑԻ ՀԵՏ ԿԱՊՎԱԾ ԳՈՐԾՈՂՈՒԹՅՈՒՆՆԵՐԸ ԵՎ (ԿԱՄ) </w:t>
      </w:r>
    </w:p>
    <w:p w:rsidR="00203F6B" w:rsidRPr="00DA0244" w:rsidRDefault="00203F6B" w:rsidP="00203F6B">
      <w:pPr>
        <w:spacing w:line="276" w:lineRule="auto"/>
        <w:jc w:val="center"/>
        <w:rPr>
          <w:rFonts w:ascii="GHEA Grapalat" w:hAnsi="GHEA Grapalat"/>
          <w:b/>
          <w:sz w:val="16"/>
          <w:szCs w:val="16"/>
          <w:lang w:val="af-ZA"/>
        </w:rPr>
      </w:pPr>
      <w:r w:rsidRPr="00DA0244">
        <w:rPr>
          <w:rFonts w:ascii="GHEA Grapalat" w:hAnsi="GHEA Grapalat"/>
          <w:b/>
          <w:sz w:val="16"/>
          <w:szCs w:val="16"/>
          <w:lang w:val="af-ZA"/>
        </w:rPr>
        <w:t xml:space="preserve">ԸՆԴՈՒՆՎԱԾ ՈՐՈՇՈՒՄՆԵՐԸ ԲՈՂՈՔԱՐԿԵԼՈՒ ՄԱՍՆԱԿՑԻ </w:t>
      </w:r>
    </w:p>
    <w:p w:rsidR="00203F6B" w:rsidRPr="00DA0244" w:rsidRDefault="00203F6B" w:rsidP="00203F6B">
      <w:pPr>
        <w:spacing w:line="276" w:lineRule="auto"/>
        <w:jc w:val="center"/>
        <w:rPr>
          <w:rFonts w:ascii="GHEA Grapalat" w:hAnsi="GHEA Grapalat"/>
          <w:b/>
          <w:sz w:val="16"/>
          <w:szCs w:val="16"/>
          <w:lang w:val="af-ZA"/>
        </w:rPr>
      </w:pPr>
      <w:r w:rsidRPr="00DA0244">
        <w:rPr>
          <w:rFonts w:ascii="GHEA Grapalat" w:hAnsi="GHEA Grapalat"/>
          <w:b/>
          <w:sz w:val="16"/>
          <w:szCs w:val="16"/>
          <w:lang w:val="af-ZA"/>
        </w:rPr>
        <w:t>ԻՐԱՎՈՒՆՔԸ ԵՎ ԿԱՐԳԸ</w:t>
      </w:r>
    </w:p>
    <w:p w:rsidR="00203F6B" w:rsidRPr="00DA0244" w:rsidRDefault="00203F6B" w:rsidP="00203F6B">
      <w:pPr>
        <w:spacing w:line="276" w:lineRule="auto"/>
        <w:jc w:val="center"/>
        <w:rPr>
          <w:rFonts w:ascii="GHEA Grapalat" w:hAnsi="GHEA Grapalat"/>
          <w:b/>
          <w:sz w:val="16"/>
          <w:szCs w:val="16"/>
          <w:lang w:val="af-ZA"/>
        </w:rPr>
      </w:pP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11.1</w:t>
      </w:r>
      <w:r w:rsidRPr="00DA0244">
        <w:rPr>
          <w:rFonts w:ascii="GHEA Grapalat" w:hAnsi="GHEA Grapalat"/>
          <w:sz w:val="16"/>
          <w:szCs w:val="16"/>
          <w:lang w:val="af-ZA"/>
        </w:rPr>
        <w:t xml:space="preserve">  </w:t>
      </w:r>
      <w:r w:rsidRPr="00DA0244">
        <w:rPr>
          <w:rFonts w:ascii="GHEA Grapalat" w:hAnsi="GHEA Grapalat" w:cs="Sylfaen"/>
          <w:sz w:val="16"/>
          <w:szCs w:val="16"/>
          <w:lang w:val="ru-RU"/>
        </w:rPr>
        <w:t>Յուրաքանչյուր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իրավունք</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ունի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բողոքարկելու</w:t>
      </w:r>
      <w:r w:rsidRPr="00DA0244">
        <w:rPr>
          <w:rFonts w:ascii="GHEA Grapalat" w:hAnsi="GHEA Grapalat" w:cs="Sylfaen"/>
          <w:sz w:val="16"/>
          <w:szCs w:val="16"/>
          <w:lang w:val="af-ZA"/>
        </w:rPr>
        <w:t xml:space="preserve"> պ</w:t>
      </w:r>
      <w:r w:rsidRPr="00DA0244">
        <w:rPr>
          <w:rFonts w:ascii="GHEA Grapalat" w:hAnsi="GHEA Grapalat" w:cs="Sylfaen"/>
          <w:sz w:val="16"/>
          <w:szCs w:val="16"/>
          <w:lang w:val="ru-RU"/>
        </w:rPr>
        <w:t>ատվիրատուի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հանձնաժողովի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գործողությունները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անգործությունը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որոշումները։</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11.2  </w:t>
      </w:r>
      <w:r w:rsidRPr="00DA0244">
        <w:rPr>
          <w:rFonts w:ascii="GHEA Grapalat" w:hAnsi="GHEA Grapalat" w:cs="Sylfaen"/>
          <w:sz w:val="16"/>
          <w:szCs w:val="16"/>
          <w:lang w:val="ru-RU"/>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այդ</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թվում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բողոքի</w:t>
      </w:r>
      <w:r w:rsidRPr="00DA0244">
        <w:rPr>
          <w:rFonts w:ascii="GHEA Grapalat" w:hAnsi="GHEA Grapalat" w:cs="Sylfaen"/>
          <w:sz w:val="16"/>
          <w:szCs w:val="16"/>
          <w:lang w:val="af-ZA"/>
        </w:rPr>
        <w:t xml:space="preserve"> </w:t>
      </w:r>
      <w:r w:rsidRPr="00DA0244">
        <w:rPr>
          <w:rFonts w:ascii="GHEA Grapalat" w:hAnsi="GHEA Grapalat" w:cs="Sylfaen"/>
          <w:sz w:val="16"/>
          <w:szCs w:val="16"/>
        </w:rPr>
        <w:t>քննման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հարաբերությունները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վարչական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հարաբերություններ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չեն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դրանք</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կարգավորվում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Հայաստանի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Հանարապետության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քաղաքացիաիրավական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հարաբերությունները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կարգավորող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օրենսդրությամբ։</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lastRenderedPageBreak/>
        <w:t xml:space="preserve">11.3  </w:t>
      </w:r>
      <w:r w:rsidRPr="00DA0244">
        <w:rPr>
          <w:rFonts w:ascii="GHEA Grapalat" w:hAnsi="GHEA Grapalat" w:cs="Sylfaen"/>
          <w:sz w:val="16"/>
          <w:szCs w:val="16"/>
          <w:lang w:val="ru-RU"/>
        </w:rPr>
        <w:t>Յուրաքանչյուր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իրավունք</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ունի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Օրենքի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համաձայն</w:t>
      </w:r>
      <w:r w:rsidRPr="00DA0244">
        <w:rPr>
          <w:rFonts w:ascii="GHEA Grapalat" w:hAnsi="GHEA Grapalat" w:cs="Sylfaen"/>
          <w:sz w:val="16"/>
          <w:szCs w:val="16"/>
          <w:lang w:val="af-ZA"/>
        </w:rPr>
        <w:t>`</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1) </w:t>
      </w:r>
      <w:r w:rsidRPr="00DA0244">
        <w:rPr>
          <w:rFonts w:ascii="GHEA Grapalat" w:hAnsi="GHEA Grapalat" w:cs="Sylfaen"/>
          <w:sz w:val="16"/>
          <w:szCs w:val="16"/>
          <w:lang w:val="ru-RU"/>
        </w:rPr>
        <w:t>նախքան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պայմանագրի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կնքումը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բողոքարկելու</w:t>
      </w:r>
      <w:r w:rsidRPr="00DA0244">
        <w:rPr>
          <w:rFonts w:ascii="GHEA Grapalat" w:hAnsi="GHEA Grapalat" w:cs="Sylfaen"/>
          <w:sz w:val="16"/>
          <w:szCs w:val="16"/>
          <w:lang w:val="af-ZA"/>
        </w:rPr>
        <w:t xml:space="preserve"> պ</w:t>
      </w:r>
      <w:r w:rsidRPr="00DA0244">
        <w:rPr>
          <w:rFonts w:ascii="GHEA Grapalat" w:hAnsi="GHEA Grapalat" w:cs="Sylfaen"/>
          <w:sz w:val="16"/>
          <w:szCs w:val="16"/>
          <w:lang w:val="ru-RU"/>
        </w:rPr>
        <w:t>ատվիրատուի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հանձնաժողովի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գործողությունները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անգործությունը</w:t>
      </w:r>
      <w:r w:rsidRPr="00DA0244">
        <w:rPr>
          <w:rFonts w:ascii="GHEA Grapalat" w:hAnsi="GHEA Grapalat" w:cs="Sylfaen"/>
          <w:sz w:val="16"/>
          <w:szCs w:val="16"/>
          <w:lang w:val="af-ZA"/>
        </w:rPr>
        <w:t xml:space="preserve">) և </w:t>
      </w:r>
      <w:r w:rsidRPr="00DA0244">
        <w:rPr>
          <w:rFonts w:ascii="GHEA Grapalat" w:hAnsi="GHEA Grapalat" w:cs="Sylfaen"/>
          <w:sz w:val="16"/>
          <w:szCs w:val="16"/>
          <w:lang w:val="ru-RU"/>
        </w:rPr>
        <w:t>որոշումները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անձին</w:t>
      </w:r>
      <w:r w:rsidRPr="00DA0244">
        <w:rPr>
          <w:rFonts w:ascii="GHEA Grapalat" w:hAnsi="GHEA Grapalat" w:cs="Sylfaen"/>
          <w:sz w:val="16"/>
          <w:szCs w:val="16"/>
          <w:lang w:val="af-ZA"/>
        </w:rPr>
        <w:t>:</w:t>
      </w:r>
    </w:p>
    <w:p w:rsidR="00203F6B" w:rsidRPr="00DA0244" w:rsidRDefault="00203F6B" w:rsidP="00203F6B">
      <w:pPr>
        <w:ind w:firstLine="567"/>
        <w:jc w:val="both"/>
        <w:rPr>
          <w:rFonts w:ascii="GHEA Grapalat" w:hAnsi="GHEA Grapalat" w:cs="Sylfaen"/>
          <w:sz w:val="16"/>
          <w:szCs w:val="16"/>
          <w:lang w:val="af-ZA"/>
        </w:rPr>
      </w:pPr>
      <w:bookmarkStart w:id="15" w:name="_Hlk9324393"/>
      <w:r w:rsidRPr="00DA0244">
        <w:rPr>
          <w:rFonts w:ascii="GHEA Grapalat" w:hAnsi="GHEA Grapalat" w:cs="Sylfaen"/>
          <w:sz w:val="16"/>
          <w:szCs w:val="16"/>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15"/>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2) </w:t>
      </w:r>
      <w:r w:rsidRPr="00DA0244">
        <w:rPr>
          <w:rFonts w:ascii="GHEA Grapalat" w:hAnsi="GHEA Grapalat" w:cs="Sylfaen"/>
          <w:sz w:val="16"/>
          <w:szCs w:val="16"/>
          <w:lang w:val="ru-RU"/>
        </w:rPr>
        <w:t>դատական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կարգով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բողոքարկելու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անձի</w:t>
      </w:r>
      <w:r w:rsidRPr="00DA0244">
        <w:rPr>
          <w:rFonts w:ascii="GHEA Grapalat" w:hAnsi="GHEA Grapalat" w:cs="Sylfaen"/>
          <w:sz w:val="16"/>
          <w:szCs w:val="16"/>
          <w:lang w:val="af-ZA"/>
        </w:rPr>
        <w:t>, պ</w:t>
      </w:r>
      <w:r w:rsidRPr="00DA0244">
        <w:rPr>
          <w:rFonts w:ascii="GHEA Grapalat" w:hAnsi="GHEA Grapalat" w:cs="Sylfaen"/>
          <w:sz w:val="16"/>
          <w:szCs w:val="16"/>
          <w:lang w:val="ru-RU"/>
        </w:rPr>
        <w:t>ատվիրատուի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հանձնաժողովի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գործողությունները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անգործությունը</w:t>
      </w:r>
      <w:r w:rsidRPr="00DA0244">
        <w:rPr>
          <w:rFonts w:ascii="GHEA Grapalat" w:hAnsi="GHEA Grapalat" w:cs="Sylfaen"/>
          <w:sz w:val="16"/>
          <w:szCs w:val="16"/>
          <w:lang w:val="af-ZA"/>
        </w:rPr>
        <w:t xml:space="preserve">) և </w:t>
      </w:r>
      <w:r w:rsidRPr="00DA0244">
        <w:rPr>
          <w:rFonts w:ascii="GHEA Grapalat" w:hAnsi="GHEA Grapalat" w:cs="Sylfaen"/>
          <w:sz w:val="16"/>
          <w:szCs w:val="16"/>
          <w:lang w:val="ru-RU"/>
        </w:rPr>
        <w:t>որոշումները։</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11.4  </w:t>
      </w:r>
      <w:r w:rsidRPr="00DA0244">
        <w:rPr>
          <w:rFonts w:ascii="GHEA Grapalat" w:hAnsi="GHEA Grapalat" w:cs="Sylfaen"/>
          <w:sz w:val="16"/>
          <w:szCs w:val="16"/>
          <w:lang w:val="ru-RU"/>
        </w:rPr>
        <w:t>Եթե</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ներկայացրած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բողոքարկում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1) </w:t>
      </w:r>
      <w:r w:rsidRPr="00DA0244">
        <w:rPr>
          <w:rFonts w:ascii="GHEA Grapalat" w:hAnsi="GHEA Grapalat" w:cs="Sylfaen"/>
          <w:sz w:val="16"/>
          <w:szCs w:val="16"/>
          <w:lang w:val="ru-RU"/>
        </w:rPr>
        <w:t>պայմանագիր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կնքելու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որոշումը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ապա</w:t>
      </w:r>
      <w:r w:rsidRPr="00DA0244">
        <w:rPr>
          <w:rFonts w:ascii="GHEA Grapalat" w:hAnsi="GHEA Grapalat" w:cs="Sylfaen"/>
          <w:sz w:val="16"/>
          <w:szCs w:val="16"/>
          <w:lang w:val="af-ZA"/>
        </w:rPr>
        <w:t xml:space="preserve"> </w:t>
      </w:r>
      <w:r w:rsidRPr="00DA0244">
        <w:rPr>
          <w:rFonts w:ascii="GHEA Grapalat" w:hAnsi="GHEA Grapalat" w:cs="Sylfaen"/>
          <w:sz w:val="16"/>
          <w:szCs w:val="16"/>
        </w:rPr>
        <w:t>բողոքը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w:t>
      </w:r>
      <w:r w:rsidRPr="00DA0244">
        <w:rPr>
          <w:rFonts w:ascii="GHEA Grapalat" w:hAnsi="GHEA Grapalat" w:cs="Sylfaen"/>
          <w:sz w:val="16"/>
          <w:szCs w:val="16"/>
        </w:rPr>
        <w:t>ն</w:t>
      </w:r>
      <w:r w:rsidRPr="00DA0244">
        <w:rPr>
          <w:rFonts w:ascii="GHEA Grapalat" w:hAnsi="GHEA Grapalat" w:cs="Sylfaen"/>
          <w:sz w:val="16"/>
          <w:szCs w:val="16"/>
          <w:lang w:val="ru-RU"/>
        </w:rPr>
        <w:t>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սույն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հրավերի</w:t>
      </w:r>
      <w:r w:rsidRPr="00DA0244">
        <w:rPr>
          <w:rFonts w:ascii="GHEA Grapalat" w:hAnsi="GHEA Grapalat" w:cs="Sylfaen"/>
          <w:sz w:val="16"/>
          <w:szCs w:val="16"/>
          <w:lang w:val="af-ZA"/>
        </w:rPr>
        <w:t xml:space="preserve"> 1-</w:t>
      </w:r>
      <w:r w:rsidRPr="00DA0244">
        <w:rPr>
          <w:rFonts w:ascii="GHEA Grapalat" w:hAnsi="GHEA Grapalat" w:cs="Sylfaen"/>
          <w:sz w:val="16"/>
          <w:szCs w:val="16"/>
        </w:rPr>
        <w:t>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մասի</w:t>
      </w:r>
      <w:r w:rsidRPr="00DA0244">
        <w:rPr>
          <w:rFonts w:ascii="GHEA Grapalat" w:hAnsi="GHEA Grapalat" w:cs="Sylfaen"/>
          <w:sz w:val="16"/>
          <w:szCs w:val="16"/>
          <w:lang w:val="af-ZA"/>
        </w:rPr>
        <w:t xml:space="preserve"> 7.26-</w:t>
      </w:r>
      <w:r w:rsidRPr="00DA0244">
        <w:rPr>
          <w:rFonts w:ascii="GHEA Grapalat" w:hAnsi="GHEA Grapalat" w:cs="Sylfaen"/>
          <w:sz w:val="16"/>
          <w:szCs w:val="16"/>
          <w:lang w:val="ru-RU"/>
        </w:rPr>
        <w:t>րդ</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կետով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նախատեսված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անգործության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ժամանակահատվածում</w:t>
      </w:r>
      <w:r w:rsidRPr="00DA0244">
        <w:rPr>
          <w:rFonts w:ascii="GHEA Grapalat" w:hAnsi="GHEA Grapalat" w:cs="Sylfaen"/>
          <w:sz w:val="16"/>
          <w:szCs w:val="16"/>
          <w:lang w:val="af-ZA"/>
        </w:rPr>
        <w:t>.</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2) </w:t>
      </w:r>
      <w:r w:rsidRPr="00DA0244">
        <w:rPr>
          <w:rFonts w:ascii="GHEA Grapalat" w:hAnsi="GHEA Grapalat" w:cs="Sylfaen"/>
          <w:sz w:val="16"/>
          <w:szCs w:val="16"/>
          <w:lang w:val="ru-RU"/>
        </w:rPr>
        <w:t>գնման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առարկայի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բնութագրերը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հրավերի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պահանջները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ապա</w:t>
      </w:r>
      <w:r w:rsidRPr="00DA0244">
        <w:rPr>
          <w:rFonts w:ascii="GHEA Grapalat" w:hAnsi="GHEA Grapalat" w:cs="Sylfaen"/>
          <w:sz w:val="16"/>
          <w:szCs w:val="16"/>
          <w:lang w:val="af-ZA"/>
        </w:rPr>
        <w:t xml:space="preserve"> </w:t>
      </w:r>
      <w:r w:rsidRPr="00DA0244">
        <w:rPr>
          <w:rFonts w:ascii="GHEA Grapalat" w:hAnsi="GHEA Grapalat" w:cs="Sylfaen"/>
          <w:sz w:val="16"/>
          <w:szCs w:val="16"/>
        </w:rPr>
        <w:t>բողոքը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w:t>
      </w:r>
      <w:r w:rsidRPr="00DA0244">
        <w:rPr>
          <w:rFonts w:ascii="GHEA Grapalat" w:hAnsi="GHEA Grapalat" w:cs="Sylfaen"/>
          <w:sz w:val="16"/>
          <w:szCs w:val="16"/>
        </w:rPr>
        <w:t>ն</w:t>
      </w:r>
      <w:r w:rsidRPr="00DA0244">
        <w:rPr>
          <w:rFonts w:ascii="GHEA Grapalat" w:hAnsi="GHEA Grapalat" w:cs="Sylfaen"/>
          <w:sz w:val="16"/>
          <w:szCs w:val="16"/>
          <w:lang w:val="ru-RU"/>
        </w:rPr>
        <w:t>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մինչև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հայտերի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վերջնաժամկետը</w:t>
      </w:r>
      <w:r w:rsidRPr="00DA0244">
        <w:rPr>
          <w:rFonts w:ascii="GHEA Grapalat" w:hAnsi="GHEA Grapalat" w:cs="Sylfaen"/>
          <w:sz w:val="16"/>
          <w:szCs w:val="16"/>
          <w:lang w:val="af-ZA"/>
        </w:rPr>
        <w:t xml:space="preserve"> </w:t>
      </w:r>
      <w:r w:rsidRPr="00DA0244">
        <w:rPr>
          <w:rFonts w:ascii="GHEA Grapalat" w:hAnsi="GHEA Grapalat" w:cs="Sylfaen"/>
          <w:sz w:val="16"/>
          <w:szCs w:val="16"/>
        </w:rPr>
        <w:t>լրանալը</w:t>
      </w:r>
      <w:r w:rsidRPr="00DA0244">
        <w:rPr>
          <w:rFonts w:ascii="GHEA Grapalat" w:hAnsi="GHEA Grapalat" w:cs="Sylfaen"/>
          <w:sz w:val="16"/>
          <w:szCs w:val="16"/>
          <w:lang w:val="af-ZA"/>
        </w:rPr>
        <w:t xml:space="preserve">:  </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11.5 </w:t>
      </w:r>
      <w:r w:rsidRPr="00DA0244">
        <w:rPr>
          <w:rFonts w:ascii="GHEA Grapalat" w:hAnsi="GHEA Grapalat" w:cs="Sylfaen"/>
          <w:sz w:val="16"/>
          <w:szCs w:val="16"/>
          <w:lang w:val="ru-RU"/>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գրավոր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ստորագրված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դրանում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ներառելով</w:t>
      </w:r>
      <w:r w:rsidRPr="00DA0244">
        <w:rPr>
          <w:rFonts w:ascii="GHEA Grapalat" w:hAnsi="GHEA Grapalat" w:cs="Sylfaen"/>
          <w:sz w:val="16"/>
          <w:szCs w:val="16"/>
          <w:lang w:val="af-ZA"/>
        </w:rPr>
        <w:t>`</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1) </w:t>
      </w:r>
      <w:r w:rsidRPr="00DA0244">
        <w:rPr>
          <w:rFonts w:ascii="GHEA Grapalat" w:hAnsi="GHEA Grapalat" w:cs="Sylfaen"/>
          <w:sz w:val="16"/>
          <w:szCs w:val="16"/>
          <w:lang w:val="ru-RU"/>
        </w:rPr>
        <w:t>բողոքը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ներկայացրած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անվանումը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անունը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ազգանունը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հաստատող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փաստաթղթի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պատճենը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հասցեն</w:t>
      </w:r>
      <w:r w:rsidRPr="00DA0244">
        <w:rPr>
          <w:rFonts w:ascii="GHEA Grapalat" w:hAnsi="GHEA Grapalat" w:cs="Sylfaen"/>
          <w:sz w:val="16"/>
          <w:szCs w:val="16"/>
          <w:lang w:val="af-ZA"/>
        </w:rPr>
        <w:t>.</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2) պ</w:t>
      </w:r>
      <w:r w:rsidRPr="00DA0244">
        <w:rPr>
          <w:rFonts w:ascii="GHEA Grapalat" w:hAnsi="GHEA Grapalat" w:cs="Sylfaen"/>
          <w:sz w:val="16"/>
          <w:szCs w:val="16"/>
          <w:lang w:val="ru-RU"/>
        </w:rPr>
        <w:t>ատվիրատուի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անվանումը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հասցեն</w:t>
      </w:r>
      <w:r w:rsidRPr="00DA0244">
        <w:rPr>
          <w:rFonts w:ascii="GHEA Grapalat" w:hAnsi="GHEA Grapalat" w:cs="Sylfaen"/>
          <w:sz w:val="16"/>
          <w:szCs w:val="16"/>
          <w:lang w:val="af-ZA"/>
        </w:rPr>
        <w:t>.</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3) </w:t>
      </w:r>
      <w:r w:rsidRPr="00DA0244">
        <w:rPr>
          <w:rFonts w:ascii="GHEA Grapalat" w:hAnsi="GHEA Grapalat" w:cs="Sylfaen"/>
          <w:sz w:val="16"/>
          <w:szCs w:val="16"/>
          <w:lang w:val="ru-RU"/>
        </w:rPr>
        <w:t>բողոքարկվող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գնման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ընթացակարգի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ծածկագիրը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առարկան</w:t>
      </w:r>
      <w:r w:rsidRPr="00DA0244">
        <w:rPr>
          <w:rFonts w:ascii="GHEA Grapalat" w:hAnsi="GHEA Grapalat" w:cs="Sylfaen"/>
          <w:sz w:val="16"/>
          <w:szCs w:val="16"/>
          <w:lang w:val="af-ZA"/>
        </w:rPr>
        <w:t>.</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4) </w:t>
      </w:r>
      <w:r w:rsidRPr="00DA0244">
        <w:rPr>
          <w:rFonts w:ascii="GHEA Grapalat" w:hAnsi="GHEA Grapalat" w:cs="Sylfaen"/>
          <w:sz w:val="16"/>
          <w:szCs w:val="16"/>
          <w:lang w:val="ru-RU"/>
        </w:rPr>
        <w:t>վեճի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առարկան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ներկայացրած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պահանջը</w:t>
      </w:r>
      <w:r w:rsidRPr="00DA0244">
        <w:rPr>
          <w:rFonts w:ascii="GHEA Grapalat" w:hAnsi="GHEA Grapalat" w:cs="Sylfaen"/>
          <w:sz w:val="16"/>
          <w:szCs w:val="16"/>
          <w:lang w:val="af-ZA"/>
        </w:rPr>
        <w:t>.</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5) </w:t>
      </w:r>
      <w:r w:rsidRPr="00DA0244">
        <w:rPr>
          <w:rFonts w:ascii="GHEA Grapalat" w:hAnsi="GHEA Grapalat" w:cs="Sylfaen"/>
          <w:sz w:val="16"/>
          <w:szCs w:val="16"/>
          <w:lang w:val="ru-RU"/>
        </w:rPr>
        <w:t>բողոքի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փաստացի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իրավական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հիմքերը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ապացույցները</w:t>
      </w:r>
      <w:r w:rsidRPr="00DA0244">
        <w:rPr>
          <w:rFonts w:ascii="GHEA Grapalat" w:hAnsi="GHEA Grapalat" w:cs="Sylfaen"/>
          <w:sz w:val="16"/>
          <w:szCs w:val="16"/>
          <w:lang w:val="af-ZA"/>
        </w:rPr>
        <w:t>.</w:t>
      </w:r>
    </w:p>
    <w:p w:rsidR="00203F6B" w:rsidRPr="00DA0244" w:rsidRDefault="00203F6B" w:rsidP="00203F6B">
      <w:pPr>
        <w:ind w:firstLine="567"/>
        <w:jc w:val="both"/>
        <w:rPr>
          <w:rFonts w:ascii="GHEA Grapalat" w:hAnsi="GHEA Grapalat" w:cs="Sylfaen"/>
          <w:sz w:val="16"/>
          <w:szCs w:val="16"/>
          <w:lang w:val="af-ZA" w:eastAsia="ru-RU"/>
        </w:rPr>
      </w:pPr>
      <w:r w:rsidRPr="00DA0244">
        <w:rPr>
          <w:rFonts w:ascii="GHEA Grapalat" w:hAnsi="GHEA Grapalat" w:cs="Sylfaen"/>
          <w:sz w:val="16"/>
          <w:szCs w:val="16"/>
          <w:lang w:val="af-ZA"/>
        </w:rPr>
        <w:t xml:space="preserve">6) </w:t>
      </w:r>
      <w:r w:rsidRPr="00DA0244">
        <w:rPr>
          <w:rFonts w:ascii="GHEA Grapalat" w:hAnsi="GHEA Grapalat" w:cs="Sylfaen"/>
          <w:sz w:val="16"/>
          <w:szCs w:val="16"/>
          <w:lang w:val="ru-RU"/>
        </w:rPr>
        <w:t>բողոքարկման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վճարը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կատարած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լինելը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հիմնավորող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փաստաթղթի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պատճենը</w:t>
      </w:r>
      <w:r w:rsidRPr="00DA0244">
        <w:rPr>
          <w:rFonts w:ascii="GHEA Grapalat" w:hAnsi="GHEA Grapalat" w:cs="Sylfaen"/>
          <w:sz w:val="16"/>
          <w:szCs w:val="16"/>
          <w:lang w:val="af-ZA"/>
        </w:rPr>
        <w:t xml:space="preserve">: </w:t>
      </w:r>
      <w:r w:rsidRPr="00DA0244">
        <w:rPr>
          <w:rFonts w:ascii="GHEA Grapalat" w:hAnsi="GHEA Grapalat" w:cs="Sylfaen"/>
          <w:sz w:val="16"/>
          <w:szCs w:val="16"/>
        </w:rPr>
        <w:t>Ը</w:t>
      </w:r>
      <w:r w:rsidRPr="00DA0244">
        <w:rPr>
          <w:rFonts w:ascii="GHEA Grapalat" w:hAnsi="GHEA Grapalat" w:cs="Sylfaen"/>
          <w:sz w:val="16"/>
          <w:szCs w:val="16"/>
          <w:lang w:val="ru-RU"/>
        </w:rPr>
        <w:t>նդ</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բողոքարկման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վճարի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չափը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կազմում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30 </w:t>
      </w:r>
      <w:r w:rsidRPr="00DA0244">
        <w:rPr>
          <w:rFonts w:ascii="GHEA Grapalat" w:hAnsi="GHEA Grapalat" w:cs="Sylfaen"/>
          <w:sz w:val="16"/>
          <w:szCs w:val="16"/>
          <w:lang w:val="ru-RU"/>
        </w:rPr>
        <w:t>հազար</w:t>
      </w:r>
      <w:r w:rsidRPr="00DA0244">
        <w:rPr>
          <w:rFonts w:ascii="GHEA Grapalat" w:hAnsi="GHEA Grapalat" w:cs="Sylfaen"/>
          <w:sz w:val="16"/>
          <w:szCs w:val="16"/>
          <w:lang w:val="af-ZA"/>
        </w:rPr>
        <w:t xml:space="preserve"> ՀՀ </w:t>
      </w:r>
      <w:r w:rsidRPr="00DA0244">
        <w:rPr>
          <w:rFonts w:ascii="GHEA Grapalat" w:hAnsi="GHEA Grapalat" w:cs="Sylfaen"/>
          <w:sz w:val="16"/>
          <w:szCs w:val="16"/>
          <w:lang w:val="ru-RU"/>
        </w:rPr>
        <w:t>դրամ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վճարվում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ՀՀ</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պետական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բյուջե</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այդ</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նպատակով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լիազորված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մարմնի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անվամբ</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բացված</w:t>
      </w:r>
      <w:r w:rsidRPr="00DA0244">
        <w:rPr>
          <w:rFonts w:ascii="GHEA Grapalat" w:hAnsi="GHEA Grapalat" w:cs="Sylfaen"/>
          <w:sz w:val="16"/>
          <w:szCs w:val="16"/>
          <w:lang w:val="af-ZA"/>
        </w:rPr>
        <w:t xml:space="preserve"> </w:t>
      </w:r>
      <w:r w:rsidRPr="00DA0244">
        <w:rPr>
          <w:rFonts w:ascii="GHEA Grapalat" w:hAnsi="GHEA Grapalat"/>
          <w:sz w:val="16"/>
          <w:szCs w:val="16"/>
          <w:lang w:val="af-ZA"/>
        </w:rPr>
        <w:t>«</w:t>
      </w:r>
      <w:r w:rsidRPr="00DA0244">
        <w:rPr>
          <w:rFonts w:ascii="GHEA Grapalat" w:hAnsi="GHEA Grapalat" w:cs="Sylfaen"/>
          <w:sz w:val="16"/>
          <w:szCs w:val="16"/>
          <w:lang w:val="af-ZA"/>
        </w:rPr>
        <w:t>900008000482</w:t>
      </w:r>
      <w:r w:rsidRPr="00DA0244">
        <w:rPr>
          <w:rFonts w:ascii="GHEA Grapalat" w:hAnsi="GHEA Grapalat"/>
          <w:sz w:val="16"/>
          <w:szCs w:val="16"/>
          <w:lang w:val="af-ZA"/>
        </w:rPr>
        <w:t>»</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գանձապետական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հաշվին</w:t>
      </w:r>
      <w:r w:rsidRPr="00DA0244">
        <w:rPr>
          <w:rFonts w:ascii="GHEA Grapalat" w:hAnsi="GHEA Grapalat" w:cs="Sylfaen"/>
          <w:sz w:val="16"/>
          <w:szCs w:val="16"/>
          <w:lang w:val="af-ZA"/>
        </w:rPr>
        <w:t>:</w:t>
      </w:r>
      <w:r w:rsidRPr="00DA0244">
        <w:rPr>
          <w:rFonts w:ascii="GHEA Grapalat" w:hAnsi="GHEA Grapalat" w:cs="Sylfaen"/>
          <w:sz w:val="16"/>
          <w:szCs w:val="16"/>
          <w:lang w:val="af-ZA" w:eastAsia="ru-RU"/>
        </w:rPr>
        <w:t xml:space="preserve"> </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7) </w:t>
      </w:r>
      <w:r w:rsidRPr="00DA0244">
        <w:rPr>
          <w:rFonts w:ascii="GHEA Grapalat" w:hAnsi="GHEA Grapalat" w:cs="Sylfaen"/>
          <w:sz w:val="16"/>
          <w:szCs w:val="16"/>
          <w:lang w:val="ru-RU"/>
        </w:rPr>
        <w:t>այն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բանկի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անվանումը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հաշվեհամարը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որի</w:t>
      </w:r>
      <w:r w:rsidRPr="00DA0244">
        <w:rPr>
          <w:rFonts w:ascii="GHEA Grapalat" w:hAnsi="GHEA Grapalat" w:cs="Sylfaen"/>
          <w:sz w:val="16"/>
          <w:szCs w:val="16"/>
        </w:rPr>
        <w:t>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բավարարվելու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դեպքում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պետք</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փոխանցվի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վճարը</w:t>
      </w:r>
      <w:r w:rsidRPr="00DA0244">
        <w:rPr>
          <w:rFonts w:ascii="GHEA Grapalat" w:hAnsi="GHEA Grapalat" w:cs="Sylfaen"/>
          <w:sz w:val="16"/>
          <w:szCs w:val="16"/>
          <w:lang w:val="af-ZA"/>
        </w:rPr>
        <w:t>.</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8) </w:t>
      </w:r>
      <w:r w:rsidRPr="00DA0244">
        <w:rPr>
          <w:rFonts w:ascii="GHEA Grapalat" w:hAnsi="GHEA Grapalat" w:cs="Sylfaen"/>
          <w:sz w:val="16"/>
          <w:szCs w:val="16"/>
          <w:lang w:val="ru-RU"/>
        </w:rPr>
        <w:t>այլ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անհրաժեշտ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տեղեկություններ։</w:t>
      </w:r>
    </w:p>
    <w:p w:rsidR="00203F6B" w:rsidRPr="00DA0244" w:rsidRDefault="00203F6B" w:rsidP="00203F6B">
      <w:pPr>
        <w:ind w:firstLine="567"/>
        <w:jc w:val="both"/>
        <w:rPr>
          <w:rFonts w:ascii="GHEA Grapalat" w:hAnsi="GHEA Grapalat" w:cs="Sylfaen"/>
          <w:sz w:val="16"/>
          <w:szCs w:val="16"/>
          <w:lang w:val="af-ZA"/>
        </w:rPr>
      </w:pPr>
      <w:bookmarkStart w:id="16" w:name="_Hlk9324423"/>
      <w:r w:rsidRPr="00DA0244">
        <w:rPr>
          <w:rFonts w:ascii="GHEA Grapalat" w:hAnsi="GHEA Grapalat" w:cs="Sylfaen"/>
          <w:sz w:val="16"/>
          <w:szCs w:val="16"/>
          <w:lang w:val="af-ZA"/>
        </w:rPr>
        <w:t>11.6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տարբերակը secretariat@minfin.am հասցեով էլեկտրոնային փոստին ուղարկելու միջոցով:</w:t>
      </w:r>
      <w:r w:rsidRPr="00DA0244">
        <w:rPr>
          <w:rFonts w:ascii="Calibri" w:hAnsi="Calibri" w:cs="Calibri"/>
          <w:sz w:val="16"/>
          <w:szCs w:val="16"/>
          <w:lang w:val="af-ZA"/>
        </w:rPr>
        <w:t> </w:t>
      </w:r>
      <w:r w:rsidRPr="00DA0244">
        <w:rPr>
          <w:rFonts w:ascii="GHEA Grapalat" w:hAnsi="GHEA Grapalat" w:cs="Sylfaen"/>
          <w:sz w:val="16"/>
          <w:szCs w:val="16"/>
          <w:lang w:val="af-ZA"/>
        </w:rPr>
        <w:t xml:space="preserve">  </w:t>
      </w:r>
    </w:p>
    <w:bookmarkEnd w:id="16"/>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11.7 </w:t>
      </w:r>
      <w:r w:rsidRPr="00DA0244">
        <w:rPr>
          <w:rFonts w:ascii="GHEA Grapalat" w:hAnsi="GHEA Grapalat" w:cs="Sylfaen"/>
          <w:sz w:val="16"/>
          <w:szCs w:val="16"/>
          <w:lang w:val="ru-RU"/>
        </w:rPr>
        <w:t>Բողոքը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այդ</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թվում</w:t>
      </w:r>
      <w:r w:rsidRPr="00DA0244">
        <w:rPr>
          <w:rFonts w:ascii="GHEA Grapalat" w:hAnsi="GHEA Grapalat" w:cs="Sylfaen"/>
          <w:sz w:val="16"/>
          <w:szCs w:val="16"/>
        </w:rPr>
        <w:t>՝</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մասնակի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բավարարվելու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մասին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rPr>
        <w:t>անձի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կողմից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կայացված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որոշումը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տեղեկագրում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հրապարակվելուն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հաջորդող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աշխատանքային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տվյալ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որոշում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կայացրած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rPr>
        <w:t>անձը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գրավոր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լիազորված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մարմնին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տրամադրում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բողոքարկման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վճարը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կատարած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լինելը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հավաստող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փաստաթղթի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պատճենը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բանկի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անվանումը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հաշվեհամարը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պետք</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փոխանցվի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վերադարձվող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գումարը</w:t>
      </w:r>
      <w:r w:rsidRPr="00DA0244">
        <w:rPr>
          <w:rFonts w:ascii="GHEA Grapalat" w:hAnsi="GHEA Grapalat" w:cs="Sylfaen"/>
          <w:sz w:val="16"/>
          <w:szCs w:val="16"/>
          <w:lang w:val="af-ZA"/>
        </w:rPr>
        <w:t xml:space="preserve">: </w:t>
      </w:r>
      <w:r w:rsidRPr="00DA0244">
        <w:rPr>
          <w:rFonts w:ascii="GHEA Grapalat" w:hAnsi="GHEA Grapalat" w:cs="Sylfaen"/>
          <w:sz w:val="16"/>
          <w:szCs w:val="16"/>
        </w:rPr>
        <w:t>Լ</w:t>
      </w:r>
      <w:r w:rsidRPr="00DA0244">
        <w:rPr>
          <w:rFonts w:ascii="GHEA Grapalat" w:hAnsi="GHEA Grapalat" w:cs="Sylfaen"/>
          <w:sz w:val="16"/>
          <w:szCs w:val="16"/>
          <w:lang w:val="ru-RU"/>
        </w:rPr>
        <w:t>իազորված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մարմինը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սույն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կետում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նշված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փաստաթղթի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պատճենը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ստանալու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օրվան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հաջորդող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հինգ</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աշխատանքային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ընթացքում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բողոքարկման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վճարը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փոխանցում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վճարած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բանկային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հաշվին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փոխանցելու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միջոցով</w:t>
      </w:r>
      <w:r w:rsidRPr="00DA0244">
        <w:rPr>
          <w:rFonts w:ascii="GHEA Grapalat" w:hAnsi="GHEA Grapalat" w:cs="Sylfaen"/>
          <w:sz w:val="16"/>
          <w:szCs w:val="16"/>
          <w:lang w:val="af-ZA"/>
        </w:rPr>
        <w:t>:</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11.8 </w:t>
      </w:r>
      <w:bookmarkStart w:id="17" w:name="_Hlk9324466"/>
      <w:r w:rsidRPr="00DA0244">
        <w:rPr>
          <w:rFonts w:ascii="GHEA Grapalat" w:hAnsi="GHEA Grapalat" w:cs="Sylfaen"/>
          <w:sz w:val="16"/>
          <w:szCs w:val="16"/>
          <w:lang w:val="af-ZA"/>
        </w:rPr>
        <w:t>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w:t>
      </w:r>
      <w:bookmarkEnd w:id="17"/>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Ընդ</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եթե</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սույն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հրավերի</w:t>
      </w:r>
      <w:r w:rsidRPr="00DA0244">
        <w:rPr>
          <w:rFonts w:ascii="GHEA Grapalat" w:hAnsi="GHEA Grapalat" w:cs="Sylfaen"/>
          <w:sz w:val="16"/>
          <w:szCs w:val="16"/>
          <w:lang w:val="af-ZA"/>
        </w:rPr>
        <w:t xml:space="preserve"> 1-</w:t>
      </w:r>
      <w:r w:rsidRPr="00DA0244">
        <w:rPr>
          <w:rFonts w:ascii="GHEA Grapalat" w:hAnsi="GHEA Grapalat" w:cs="Sylfaen"/>
          <w:sz w:val="16"/>
          <w:szCs w:val="16"/>
        </w:rPr>
        <w:t>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մասի</w:t>
      </w:r>
      <w:r w:rsidRPr="00DA0244">
        <w:rPr>
          <w:rFonts w:ascii="GHEA Grapalat" w:hAnsi="GHEA Grapalat" w:cs="Sylfaen"/>
          <w:sz w:val="16"/>
          <w:szCs w:val="16"/>
          <w:lang w:val="af-ZA"/>
        </w:rPr>
        <w:t xml:space="preserve"> 11.4 </w:t>
      </w:r>
      <w:r w:rsidRPr="00DA0244">
        <w:rPr>
          <w:rFonts w:ascii="GHEA Grapalat" w:hAnsi="GHEA Grapalat" w:cs="Sylfaen"/>
          <w:sz w:val="16"/>
          <w:szCs w:val="16"/>
          <w:lang w:val="ru-RU"/>
        </w:rPr>
        <w:t>կետի</w:t>
      </w:r>
      <w:r w:rsidRPr="00DA0244">
        <w:rPr>
          <w:rFonts w:ascii="GHEA Grapalat" w:hAnsi="GHEA Grapalat" w:cs="Sylfaen"/>
          <w:sz w:val="16"/>
          <w:szCs w:val="16"/>
          <w:lang w:val="af-ZA"/>
        </w:rPr>
        <w:t xml:space="preserve"> 2-</w:t>
      </w:r>
      <w:r w:rsidRPr="00DA0244">
        <w:rPr>
          <w:rFonts w:ascii="GHEA Grapalat" w:hAnsi="GHEA Grapalat" w:cs="Sylfaen"/>
          <w:sz w:val="16"/>
          <w:szCs w:val="16"/>
          <w:lang w:val="ru-RU"/>
        </w:rPr>
        <w:t>րդ</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ենթակետով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սահմանված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ժամկետում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չի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բավարարել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Օրենքի</w:t>
      </w:r>
      <w:r w:rsidRPr="00DA0244">
        <w:rPr>
          <w:rFonts w:ascii="GHEA Grapalat" w:hAnsi="GHEA Grapalat" w:cs="Sylfaen"/>
          <w:sz w:val="16"/>
          <w:szCs w:val="16"/>
          <w:lang w:val="af-ZA"/>
        </w:rPr>
        <w:t xml:space="preserve"> 50-</w:t>
      </w:r>
      <w:r w:rsidRPr="00DA0244">
        <w:rPr>
          <w:rFonts w:ascii="GHEA Grapalat" w:hAnsi="GHEA Grapalat" w:cs="Sylfaen"/>
          <w:sz w:val="16"/>
          <w:szCs w:val="16"/>
          <w:lang w:val="ru-RU"/>
        </w:rPr>
        <w:t>րդ</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հոդվածի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պահանջները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ապա</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սույն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կետով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սահմանված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ժամկետում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շտկված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համարվում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սահմանված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ժամկետում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ներկայացված</w:t>
      </w:r>
      <w:r w:rsidRPr="00DA0244">
        <w:rPr>
          <w:rFonts w:ascii="GHEA Grapalat" w:hAnsi="GHEA Grapalat" w:cs="Sylfaen"/>
          <w:sz w:val="16"/>
          <w:szCs w:val="16"/>
          <w:lang w:val="af-ZA"/>
        </w:rPr>
        <w:t>:</w:t>
      </w:r>
    </w:p>
    <w:p w:rsidR="00203F6B" w:rsidRPr="00DA0244" w:rsidRDefault="00203F6B" w:rsidP="00203F6B">
      <w:pPr>
        <w:ind w:firstLine="567"/>
        <w:jc w:val="both"/>
        <w:rPr>
          <w:rFonts w:ascii="GHEA Grapalat" w:hAnsi="GHEA Grapalat" w:cs="Sylfaen"/>
          <w:sz w:val="16"/>
          <w:szCs w:val="16"/>
          <w:lang w:val="af-ZA"/>
        </w:rPr>
      </w:pPr>
      <w:bookmarkStart w:id="18" w:name="_Hlk9324528"/>
      <w:r w:rsidRPr="00DA0244">
        <w:rPr>
          <w:rFonts w:ascii="GHEA Grapalat" w:hAnsi="GHEA Grapalat" w:cs="Sylfaen"/>
          <w:sz w:val="16"/>
          <w:szCs w:val="16"/>
          <w:lang w:val="af-ZA"/>
        </w:rPr>
        <w:t xml:space="preserve">11.9 </w:t>
      </w:r>
      <w:r w:rsidRPr="00DA0244">
        <w:rPr>
          <w:rFonts w:ascii="GHEA Grapalat" w:hAnsi="GHEA Grapalat" w:cs="Sylfaen"/>
          <w:sz w:val="16"/>
          <w:szCs w:val="16"/>
          <w:lang w:val="ru-RU"/>
        </w:rPr>
        <w:t>Բողոքը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վարույթ</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ընդունելու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օրվանից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մեկ</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աշխատանքային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օրվա</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ընթացքում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դրա</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վերաբերյալ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հայտարարությունը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հրապարակում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տեղեկագրում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Ընդ</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հայտարարության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մեջ</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նշվում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նպատակով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հրավիրվող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նիստերին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առցանց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հետևելու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համացանցային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հղումը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համարվում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վարույթ</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ընդունված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արձանագրված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թերությունների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վերացման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վերաբերյալ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սույն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հրավերի</w:t>
      </w:r>
      <w:r w:rsidRPr="00DA0244">
        <w:rPr>
          <w:rFonts w:ascii="GHEA Grapalat" w:hAnsi="GHEA Grapalat" w:cs="Sylfaen"/>
          <w:sz w:val="16"/>
          <w:szCs w:val="16"/>
          <w:lang w:val="af-ZA"/>
        </w:rPr>
        <w:t xml:space="preserve"> 11.8 </w:t>
      </w:r>
      <w:r w:rsidRPr="00DA0244">
        <w:rPr>
          <w:rFonts w:ascii="GHEA Grapalat" w:hAnsi="GHEA Grapalat" w:cs="Sylfaen"/>
          <w:sz w:val="16"/>
          <w:szCs w:val="16"/>
          <w:lang w:val="ru-RU"/>
        </w:rPr>
        <w:t>կետով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նախատեսված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ժամկետը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լրանալու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իսկ</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թերությունները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վերացված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ներկայացվելու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դեպքում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տրամադրվելու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օրվանից</w:t>
      </w:r>
      <w:r w:rsidRPr="00DA0244">
        <w:rPr>
          <w:rFonts w:ascii="GHEA Grapalat" w:hAnsi="GHEA Grapalat" w:cs="Sylfaen"/>
          <w:sz w:val="16"/>
          <w:szCs w:val="16"/>
          <w:lang w:val="af-ZA"/>
        </w:rPr>
        <w:t>:</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11.10 </w:t>
      </w:r>
      <w:r w:rsidRPr="00DA0244">
        <w:rPr>
          <w:rFonts w:ascii="GHEA Grapalat" w:hAnsi="GHEA Grapalat" w:cs="Sylfaen"/>
          <w:sz w:val="16"/>
          <w:szCs w:val="16"/>
          <w:lang w:val="ru-RU"/>
        </w:rPr>
        <w:t>Բողոքը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վարույթ</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ընդունվելու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օրվանից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երկու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աշխատանքային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օրվա</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ընթացքում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գրությամբ</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դիմում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պատվիրատուին՝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վերաբերյալ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գրավոր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դիրքորոշում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ինչպես</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նաև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որոշում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կայացնելու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համար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անհրաժեշտ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գրությամբ</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նշված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փաստաթղթերը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ներկայացնելու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պահանջով՝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կցելով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պատճենը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կից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փաստաթղթերը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առկայության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դեպքում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վերաբերյալ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պատվիրատուի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դիրքորոշումը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պահանջված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փաստաթղթեր</w:t>
      </w:r>
      <w:r w:rsidRPr="00DA0244">
        <w:rPr>
          <w:rFonts w:ascii="GHEA Grapalat" w:hAnsi="GHEA Grapalat" w:cs="Sylfaen"/>
          <w:sz w:val="16"/>
          <w:szCs w:val="16"/>
        </w:rPr>
        <w:t>ը</w:t>
      </w:r>
      <w:r w:rsidRPr="00DA0244">
        <w:rPr>
          <w:rFonts w:ascii="GHEA Grapalat" w:hAnsi="GHEA Grapalat" w:cs="Sylfaen"/>
          <w:sz w:val="16"/>
          <w:szCs w:val="16"/>
          <w:lang w:val="af-ZA"/>
        </w:rPr>
        <w:t xml:space="preserve"> </w:t>
      </w:r>
      <w:r w:rsidRPr="00DA0244">
        <w:rPr>
          <w:rFonts w:ascii="GHEA Grapalat" w:hAnsi="GHEA Grapalat" w:cs="Sylfaen"/>
          <w:sz w:val="16"/>
          <w:szCs w:val="16"/>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rPr>
        <w:t>ա</w:t>
      </w:r>
      <w:r w:rsidRPr="00DA0244">
        <w:rPr>
          <w:rFonts w:ascii="GHEA Grapalat" w:hAnsi="GHEA Grapalat" w:cs="Sylfaen"/>
          <w:sz w:val="16"/>
          <w:szCs w:val="16"/>
          <w:lang w:val="ru-RU"/>
        </w:rPr>
        <w:t>նձին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գրավոր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դրանց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բնօրինակից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արտատպված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սկանավորված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ձևով</w:t>
      </w:r>
      <w:r w:rsidRPr="00DA0244">
        <w:rPr>
          <w:rFonts w:ascii="GHEA Grapalat" w:hAnsi="GHEA Grapalat" w:cs="Sylfaen"/>
          <w:sz w:val="16"/>
          <w:szCs w:val="16"/>
        </w:rPr>
        <w:t>՝</w:t>
      </w:r>
      <w:r w:rsidRPr="00DA0244">
        <w:rPr>
          <w:rFonts w:ascii="GHEA Grapalat" w:hAnsi="GHEA Grapalat" w:cs="Sylfaen"/>
          <w:sz w:val="16"/>
          <w:szCs w:val="16"/>
          <w:lang w:val="af-ZA"/>
        </w:rPr>
        <w:t xml:space="preserve"> </w:t>
      </w:r>
      <w:r w:rsidRPr="00DA0244">
        <w:rPr>
          <w:rFonts w:ascii="GHEA Grapalat" w:hAnsi="GHEA Grapalat" w:cs="Sylfaen"/>
          <w:sz w:val="16"/>
          <w:szCs w:val="16"/>
        </w:rPr>
        <w:t>սույն</w:t>
      </w:r>
      <w:r w:rsidRPr="00DA0244">
        <w:rPr>
          <w:rFonts w:ascii="GHEA Grapalat" w:hAnsi="GHEA Grapalat" w:cs="Sylfaen"/>
          <w:sz w:val="16"/>
          <w:szCs w:val="16"/>
          <w:lang w:val="af-ZA"/>
        </w:rPr>
        <w:t xml:space="preserve"> </w:t>
      </w:r>
      <w:r w:rsidRPr="00DA0244">
        <w:rPr>
          <w:rFonts w:ascii="GHEA Grapalat" w:hAnsi="GHEA Grapalat" w:cs="Sylfaen"/>
          <w:sz w:val="16"/>
          <w:szCs w:val="16"/>
        </w:rPr>
        <w:t>հրավերի</w:t>
      </w:r>
      <w:r w:rsidRPr="00DA0244">
        <w:rPr>
          <w:rFonts w:ascii="GHEA Grapalat" w:hAnsi="GHEA Grapalat" w:cs="Sylfaen"/>
          <w:sz w:val="16"/>
          <w:szCs w:val="16"/>
          <w:lang w:val="af-ZA"/>
        </w:rPr>
        <w:t xml:space="preserve"> 1-</w:t>
      </w:r>
      <w:r w:rsidRPr="00DA0244">
        <w:rPr>
          <w:rFonts w:ascii="GHEA Grapalat" w:hAnsi="GHEA Grapalat" w:cs="Sylfaen"/>
          <w:sz w:val="16"/>
          <w:szCs w:val="16"/>
        </w:rPr>
        <w:t>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մասի</w:t>
      </w:r>
      <w:r w:rsidRPr="00DA0244">
        <w:rPr>
          <w:rFonts w:ascii="GHEA Grapalat" w:hAnsi="GHEA Grapalat" w:cs="Sylfaen"/>
          <w:sz w:val="16"/>
          <w:szCs w:val="16"/>
          <w:lang w:val="af-ZA"/>
        </w:rPr>
        <w:t xml:space="preserve"> 11.5 </w:t>
      </w:r>
      <w:r w:rsidRPr="00DA0244">
        <w:rPr>
          <w:rFonts w:ascii="GHEA Grapalat" w:hAnsi="GHEA Grapalat" w:cs="Sylfaen"/>
          <w:sz w:val="16"/>
          <w:szCs w:val="16"/>
        </w:rPr>
        <w:t>կետում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նշված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էլեկտրոնային</w:t>
      </w:r>
      <w:r w:rsidRPr="00DA0244">
        <w:rPr>
          <w:rFonts w:ascii="GHEA Grapalat" w:hAnsi="GHEA Grapalat" w:cs="Sylfaen"/>
          <w:sz w:val="16"/>
          <w:szCs w:val="16"/>
          <w:lang w:val="af-ZA"/>
        </w:rPr>
        <w:t xml:space="preserve"> </w:t>
      </w:r>
      <w:r w:rsidRPr="00DA0244">
        <w:rPr>
          <w:rFonts w:ascii="GHEA Grapalat" w:hAnsi="GHEA Grapalat" w:cs="Sylfaen"/>
          <w:sz w:val="16"/>
          <w:szCs w:val="16"/>
        </w:rPr>
        <w:t>փոստին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ուղարկվելու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միջոցով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Սույն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կետում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նշված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փաստաթղթերը</w:t>
      </w:r>
      <w:r w:rsidRPr="00DA0244">
        <w:rPr>
          <w:rFonts w:ascii="GHEA Grapalat" w:hAnsi="GHEA Grapalat" w:cs="Sylfaen"/>
          <w:sz w:val="16"/>
          <w:szCs w:val="16"/>
          <w:lang w:val="af-ZA"/>
        </w:rPr>
        <w:t xml:space="preserve"> </w:t>
      </w:r>
      <w:r w:rsidRPr="00DA0244">
        <w:rPr>
          <w:rFonts w:ascii="GHEA Grapalat" w:hAnsi="GHEA Grapalat" w:cs="Sylfaen"/>
          <w:sz w:val="16"/>
          <w:szCs w:val="16"/>
        </w:rPr>
        <w:t>պ</w:t>
      </w:r>
      <w:r w:rsidRPr="00DA0244">
        <w:rPr>
          <w:rFonts w:ascii="GHEA Grapalat" w:hAnsi="GHEA Grapalat" w:cs="Sylfaen"/>
          <w:sz w:val="16"/>
          <w:szCs w:val="16"/>
          <w:lang w:val="ru-RU"/>
        </w:rPr>
        <w:t>ատվիրատուն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ներկայացնում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պահանջ</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ստանալու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օրվանից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հաշված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երկու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աշխատանքային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օրվա</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ընթացքում</w:t>
      </w:r>
      <w:r w:rsidRPr="00DA0244">
        <w:rPr>
          <w:rFonts w:ascii="GHEA Grapalat" w:hAnsi="GHEA Grapalat" w:cs="Sylfaen"/>
          <w:sz w:val="16"/>
          <w:szCs w:val="16"/>
          <w:lang w:val="af-ZA"/>
        </w:rPr>
        <w:t>:</w:t>
      </w:r>
    </w:p>
    <w:bookmarkEnd w:id="18"/>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11.11 </w:t>
      </w:r>
      <w:r w:rsidRPr="00DA0244">
        <w:rPr>
          <w:rFonts w:ascii="GHEA Grapalat" w:hAnsi="GHEA Grapalat" w:cs="Sylfaen"/>
          <w:sz w:val="16"/>
          <w:szCs w:val="16"/>
          <w:lang w:val="ru-RU"/>
        </w:rPr>
        <w:t>Բողոքի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վերաբերյալ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որոշումները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կայացվում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այնպիսի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ընթացակարգով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համաձայն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ներկայացրած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անձը</w:t>
      </w:r>
      <w:r w:rsidRPr="00DA0244">
        <w:rPr>
          <w:rFonts w:ascii="GHEA Grapalat" w:hAnsi="GHEA Grapalat" w:cs="Sylfaen"/>
          <w:sz w:val="16"/>
          <w:szCs w:val="16"/>
          <w:lang w:val="af-ZA"/>
        </w:rPr>
        <w:t>, պ</w:t>
      </w:r>
      <w:r w:rsidRPr="00DA0244">
        <w:rPr>
          <w:rFonts w:ascii="GHEA Grapalat" w:hAnsi="GHEA Grapalat" w:cs="Sylfaen"/>
          <w:sz w:val="16"/>
          <w:szCs w:val="16"/>
          <w:lang w:val="ru-RU"/>
        </w:rPr>
        <w:t>ատվիրատուն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ներգրավված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բոլոր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կողմերն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իրավունք</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ունենան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w:t>
      </w:r>
      <w:r w:rsidRPr="00DA0244">
        <w:rPr>
          <w:rFonts w:ascii="GHEA Grapalat" w:hAnsi="GHEA Grapalat" w:cs="Sylfaen"/>
          <w:sz w:val="16"/>
          <w:szCs w:val="16"/>
          <w:lang w:val="af-ZA"/>
        </w:rPr>
        <w:t xml:space="preserve"> լինելու  </w:t>
      </w:r>
      <w:r w:rsidRPr="00DA0244">
        <w:rPr>
          <w:rFonts w:ascii="GHEA Grapalat" w:hAnsi="GHEA Grapalat" w:cs="Sylfaen"/>
          <w:sz w:val="16"/>
          <w:szCs w:val="16"/>
          <w:lang w:val="ru-RU"/>
        </w:rPr>
        <w:t>բողոքի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նպատակով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հրավիրված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նիստերին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ներկայացնելու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իրենց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տեսակետները։</w:t>
      </w:r>
    </w:p>
    <w:p w:rsidR="00203F6B" w:rsidRPr="00DA0244" w:rsidRDefault="00203F6B" w:rsidP="00203F6B">
      <w:pPr>
        <w:pStyle w:val="af4"/>
        <w:shd w:val="clear" w:color="auto" w:fill="FFFFFF"/>
        <w:spacing w:before="0" w:beforeAutospacing="0" w:after="0" w:afterAutospacing="0"/>
        <w:ind w:firstLine="375"/>
        <w:jc w:val="both"/>
        <w:rPr>
          <w:rFonts w:ascii="GHEA Grapalat" w:hAnsi="GHEA Grapalat" w:cs="Sylfaen"/>
          <w:sz w:val="16"/>
          <w:szCs w:val="16"/>
          <w:lang w:val="af-ZA"/>
        </w:rPr>
      </w:pPr>
      <w:r w:rsidRPr="00DA0244">
        <w:rPr>
          <w:rFonts w:ascii="GHEA Grapalat" w:hAnsi="GHEA Grapalat" w:cs="Sylfaen"/>
          <w:sz w:val="16"/>
          <w:szCs w:val="16"/>
          <w:lang w:val="af-ZA"/>
        </w:rPr>
        <w:t xml:space="preserve">11.12 </w:t>
      </w:r>
      <w:bookmarkStart w:id="19" w:name="_Hlk9324593"/>
      <w:r w:rsidRPr="00DA0244">
        <w:rPr>
          <w:rFonts w:ascii="GHEA Grapalat" w:hAnsi="GHEA Grapalat" w:cs="Sylfaen"/>
          <w:sz w:val="16"/>
          <w:szCs w:val="16"/>
          <w:lang w:val="ru-RU"/>
        </w:rPr>
        <w:t>Բողոքի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քննությունն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իրականացվում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որոշումը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կայացվում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վարույթն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ընդունվելու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օրվանից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ոչ</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ուշ</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քսան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օրացուցային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օրվա</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ընթացքում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Նշված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ժամկետը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կարող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երկարաձգվել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մեկ</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անգամ՝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մինչև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տասն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w:t>
      </w:r>
      <w:r w:rsidRPr="00DA0244">
        <w:rPr>
          <w:rFonts w:ascii="GHEA Grapalat" w:hAnsi="GHEA Grapalat" w:cs="Sylfaen"/>
          <w:sz w:val="16"/>
          <w:szCs w:val="16"/>
        </w:rPr>
        <w:t>ա</w:t>
      </w:r>
      <w:r w:rsidRPr="00DA0244">
        <w:rPr>
          <w:rFonts w:ascii="GHEA Grapalat" w:hAnsi="GHEA Grapalat" w:cs="Sylfaen"/>
          <w:sz w:val="16"/>
          <w:szCs w:val="16"/>
          <w:lang w:val="ru-RU"/>
        </w:rPr>
        <w:t>ցուցային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օրով՝</w:t>
      </w:r>
      <w:r w:rsidRPr="00DA0244">
        <w:rPr>
          <w:rFonts w:ascii="GHEA Grapalat" w:hAnsi="GHEA Grapalat" w:cs="Sylfaen"/>
          <w:sz w:val="16"/>
          <w:szCs w:val="16"/>
          <w:lang w:val="af-ZA"/>
        </w:rPr>
        <w:t xml:space="preserve"> </w:t>
      </w:r>
      <w:r w:rsidRPr="00DA0244">
        <w:rPr>
          <w:rFonts w:ascii="GHEA Grapalat" w:hAnsi="GHEA Grapalat" w:cs="Sylfaen"/>
          <w:sz w:val="16"/>
          <w:szCs w:val="16"/>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rPr>
        <w:t>ա</w:t>
      </w:r>
      <w:r w:rsidRPr="00DA0244">
        <w:rPr>
          <w:rFonts w:ascii="GHEA Grapalat" w:hAnsi="GHEA Grapalat" w:cs="Sylfaen"/>
          <w:sz w:val="16"/>
          <w:szCs w:val="16"/>
          <w:lang w:val="ru-RU"/>
        </w:rPr>
        <w:t>նձի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պատճառաբանված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միջանկյալ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որոշմամբ</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Ընդ</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միջանկյալ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որոշումը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կայացնելու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օրը</w:t>
      </w:r>
      <w:r w:rsidRPr="00DA0244">
        <w:rPr>
          <w:rFonts w:ascii="GHEA Grapalat" w:hAnsi="GHEA Grapalat" w:cs="Sylfaen"/>
          <w:sz w:val="16"/>
          <w:szCs w:val="16"/>
          <w:lang w:val="af-ZA"/>
        </w:rPr>
        <w:t xml:space="preserve"> </w:t>
      </w:r>
      <w:r w:rsidRPr="00DA0244">
        <w:rPr>
          <w:rFonts w:ascii="GHEA Grapalat" w:hAnsi="GHEA Grapalat" w:cs="Sylfaen"/>
          <w:sz w:val="16"/>
          <w:szCs w:val="16"/>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rPr>
        <w:t>ա</w:t>
      </w:r>
      <w:r w:rsidRPr="00DA0244">
        <w:rPr>
          <w:rFonts w:ascii="GHEA Grapalat" w:hAnsi="GHEA Grapalat" w:cs="Sylfaen"/>
          <w:sz w:val="16"/>
          <w:szCs w:val="16"/>
          <w:lang w:val="ru-RU"/>
        </w:rPr>
        <w:t>նձն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ապահովում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դրա</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մասին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համապատասխան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հայտարարության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հրապարակումը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տեղեկագրում</w:t>
      </w:r>
      <w:r w:rsidRPr="00DA0244">
        <w:rPr>
          <w:rFonts w:ascii="GHEA Grapalat" w:hAnsi="GHEA Grapalat" w:cs="Sylfaen"/>
          <w:sz w:val="16"/>
          <w:szCs w:val="16"/>
          <w:lang w:val="af-ZA"/>
        </w:rPr>
        <w:t xml:space="preserve">: </w:t>
      </w:r>
      <w:bookmarkEnd w:id="19"/>
      <w:r w:rsidRPr="00DA0244">
        <w:rPr>
          <w:rFonts w:ascii="GHEA Grapalat" w:hAnsi="GHEA Grapalat" w:cs="Sylfaen"/>
          <w:sz w:val="16"/>
          <w:szCs w:val="16"/>
          <w:lang w:val="ru-RU"/>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որոշումն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իրավապարտադիր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կարող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փոփոխվել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վերացվել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այդ</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թվում՝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մասնակի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միայն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դատարանի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կողմից</w:t>
      </w:r>
      <w:r w:rsidRPr="00DA0244">
        <w:rPr>
          <w:rFonts w:ascii="GHEA Grapalat" w:hAnsi="GHEA Grapalat" w:cs="Sylfaen"/>
          <w:sz w:val="16"/>
          <w:szCs w:val="16"/>
          <w:lang w:val="af-ZA"/>
        </w:rPr>
        <w:t>:</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11.13 </w:t>
      </w:r>
      <w:r w:rsidRPr="00DA0244">
        <w:rPr>
          <w:rFonts w:ascii="GHEA Grapalat" w:hAnsi="GHEA Grapalat" w:cs="Sylfaen"/>
          <w:sz w:val="16"/>
          <w:szCs w:val="16"/>
          <w:lang w:val="ru-RU"/>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անձը</w:t>
      </w:r>
      <w:r w:rsidRPr="00DA0244">
        <w:rPr>
          <w:rFonts w:ascii="GHEA Grapalat" w:hAnsi="GHEA Grapalat" w:cs="Sylfaen"/>
          <w:sz w:val="16"/>
          <w:szCs w:val="16"/>
          <w:lang w:val="af-ZA"/>
        </w:rPr>
        <w:t>`</w:t>
      </w:r>
    </w:p>
    <w:p w:rsidR="00203F6B" w:rsidRPr="00DA0244" w:rsidRDefault="00203F6B" w:rsidP="00203F6B">
      <w:pPr>
        <w:ind w:firstLine="720"/>
        <w:jc w:val="both"/>
        <w:rPr>
          <w:rFonts w:ascii="GHEA Grapalat" w:hAnsi="GHEA Grapalat" w:cs="Sylfaen"/>
          <w:sz w:val="16"/>
          <w:szCs w:val="16"/>
          <w:lang w:val="af-ZA"/>
        </w:rPr>
      </w:pPr>
      <w:r w:rsidRPr="00DA0244">
        <w:rPr>
          <w:rFonts w:ascii="GHEA Grapalat" w:hAnsi="GHEA Grapalat" w:cs="Sylfaen"/>
          <w:sz w:val="16"/>
          <w:szCs w:val="16"/>
          <w:lang w:val="af-ZA"/>
        </w:rPr>
        <w:t xml:space="preserve">1) </w:t>
      </w:r>
      <w:r w:rsidRPr="00DA0244">
        <w:rPr>
          <w:rFonts w:ascii="GHEA Grapalat" w:hAnsi="GHEA Grapalat" w:cs="Sylfaen"/>
          <w:sz w:val="16"/>
          <w:szCs w:val="16"/>
        </w:rPr>
        <w:t>իրավունք</w:t>
      </w:r>
      <w:r w:rsidRPr="00DA0244">
        <w:rPr>
          <w:rFonts w:ascii="GHEA Grapalat" w:hAnsi="GHEA Grapalat" w:cs="Sylfaen"/>
          <w:sz w:val="16"/>
          <w:szCs w:val="16"/>
          <w:lang w:val="af-ZA"/>
        </w:rPr>
        <w:t xml:space="preserve"> </w:t>
      </w:r>
      <w:r w:rsidRPr="00DA0244">
        <w:rPr>
          <w:rFonts w:ascii="GHEA Grapalat" w:hAnsi="GHEA Grapalat" w:cs="Sylfaen"/>
          <w:sz w:val="16"/>
          <w:szCs w:val="16"/>
        </w:rPr>
        <w:t>ունի</w:t>
      </w:r>
      <w:r w:rsidRPr="00DA0244">
        <w:rPr>
          <w:rFonts w:ascii="GHEA Grapalat" w:hAnsi="GHEA Grapalat" w:cs="Sylfaen"/>
          <w:sz w:val="16"/>
          <w:szCs w:val="16"/>
          <w:lang w:val="af-ZA"/>
        </w:rPr>
        <w:t xml:space="preserve"> </w:t>
      </w:r>
      <w:r w:rsidRPr="00DA0244">
        <w:rPr>
          <w:rFonts w:ascii="GHEA Grapalat" w:hAnsi="GHEA Grapalat" w:cs="Sylfaen"/>
          <w:sz w:val="16"/>
          <w:szCs w:val="16"/>
        </w:rPr>
        <w:t>պատվիրատուի</w:t>
      </w:r>
      <w:r w:rsidRPr="00DA0244">
        <w:rPr>
          <w:rFonts w:ascii="GHEA Grapalat" w:hAnsi="GHEA Grapalat" w:cs="Sylfaen"/>
          <w:sz w:val="16"/>
          <w:szCs w:val="16"/>
          <w:lang w:val="af-ZA"/>
        </w:rPr>
        <w:t xml:space="preserve"> </w:t>
      </w:r>
      <w:r w:rsidRPr="00DA0244">
        <w:rPr>
          <w:rFonts w:ascii="GHEA Grapalat" w:hAnsi="GHEA Grapalat" w:cs="Sylfaen"/>
          <w:sz w:val="16"/>
          <w:szCs w:val="16"/>
        </w:rPr>
        <w:t>և</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հանձնաժողովի</w:t>
      </w:r>
      <w:r w:rsidRPr="00DA0244">
        <w:rPr>
          <w:rFonts w:ascii="GHEA Grapalat" w:hAnsi="GHEA Grapalat" w:cs="Sylfaen"/>
          <w:sz w:val="16"/>
          <w:szCs w:val="16"/>
          <w:lang w:val="af-ZA"/>
        </w:rPr>
        <w:t xml:space="preserve"> </w:t>
      </w:r>
      <w:r w:rsidRPr="00DA0244">
        <w:rPr>
          <w:rFonts w:ascii="GHEA Grapalat" w:hAnsi="GHEA Grapalat" w:cs="Sylfaen"/>
          <w:sz w:val="16"/>
          <w:szCs w:val="16"/>
        </w:rPr>
        <w:t>գործողությունների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կամ</w:t>
      </w:r>
      <w:r w:rsidRPr="00DA0244">
        <w:rPr>
          <w:rFonts w:ascii="GHEA Grapalat" w:hAnsi="GHEA Grapalat" w:cs="Sylfaen"/>
          <w:sz w:val="16"/>
          <w:szCs w:val="16"/>
          <w:lang w:val="af-ZA"/>
        </w:rPr>
        <w:t xml:space="preserve"> </w:t>
      </w:r>
      <w:r w:rsidRPr="00DA0244">
        <w:rPr>
          <w:rFonts w:ascii="GHEA Grapalat" w:hAnsi="GHEA Grapalat" w:cs="Sylfaen"/>
          <w:sz w:val="16"/>
          <w:szCs w:val="16"/>
        </w:rPr>
        <w:t>անգործության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rPr>
        <w:t>վերաբերյալ</w:t>
      </w:r>
      <w:r w:rsidRPr="00DA0244">
        <w:rPr>
          <w:rFonts w:ascii="GHEA Grapalat" w:hAnsi="GHEA Grapalat" w:cs="Sylfaen"/>
          <w:sz w:val="16"/>
          <w:szCs w:val="16"/>
          <w:lang w:val="af-ZA"/>
        </w:rPr>
        <w:t xml:space="preserve"> </w:t>
      </w:r>
      <w:r w:rsidRPr="00DA0244">
        <w:rPr>
          <w:rFonts w:ascii="GHEA Grapalat" w:hAnsi="GHEA Grapalat" w:cs="Sylfaen"/>
          <w:sz w:val="16"/>
          <w:szCs w:val="16"/>
        </w:rPr>
        <w:t>ընդունելու</w:t>
      </w:r>
      <w:r w:rsidRPr="00DA0244">
        <w:rPr>
          <w:rFonts w:ascii="GHEA Grapalat" w:hAnsi="GHEA Grapalat" w:cs="Sylfaen"/>
          <w:sz w:val="16"/>
          <w:szCs w:val="16"/>
          <w:lang w:val="af-ZA"/>
        </w:rPr>
        <w:t xml:space="preserve"> </w:t>
      </w:r>
      <w:r w:rsidRPr="00DA0244">
        <w:rPr>
          <w:rFonts w:ascii="GHEA Grapalat" w:hAnsi="GHEA Grapalat" w:cs="Sylfaen"/>
          <w:sz w:val="16"/>
          <w:szCs w:val="16"/>
        </w:rPr>
        <w:t>հետևյալ</w:t>
      </w:r>
      <w:r w:rsidRPr="00DA0244">
        <w:rPr>
          <w:rFonts w:ascii="GHEA Grapalat" w:hAnsi="GHEA Grapalat" w:cs="Sylfaen"/>
          <w:sz w:val="16"/>
          <w:szCs w:val="16"/>
          <w:lang w:val="af-ZA"/>
        </w:rPr>
        <w:t xml:space="preserve"> </w:t>
      </w:r>
      <w:r w:rsidRPr="00DA0244">
        <w:rPr>
          <w:rFonts w:ascii="GHEA Grapalat" w:hAnsi="GHEA Grapalat" w:cs="Sylfaen"/>
          <w:sz w:val="16"/>
          <w:szCs w:val="16"/>
        </w:rPr>
        <w:t>որոշումները</w:t>
      </w:r>
      <w:r w:rsidRPr="00DA0244">
        <w:rPr>
          <w:rFonts w:ascii="GHEA Grapalat" w:hAnsi="GHEA Grapalat" w:cs="Sylfaen"/>
          <w:sz w:val="16"/>
          <w:szCs w:val="16"/>
          <w:lang w:val="af-ZA"/>
        </w:rPr>
        <w:t>.</w:t>
      </w:r>
    </w:p>
    <w:p w:rsidR="00203F6B" w:rsidRPr="00DA0244" w:rsidRDefault="00203F6B" w:rsidP="00203F6B">
      <w:pPr>
        <w:ind w:firstLine="720"/>
        <w:jc w:val="both"/>
        <w:rPr>
          <w:rFonts w:ascii="GHEA Grapalat" w:hAnsi="GHEA Grapalat" w:cs="Sylfaen"/>
          <w:sz w:val="16"/>
          <w:szCs w:val="16"/>
          <w:lang w:val="af-ZA"/>
        </w:rPr>
      </w:pPr>
      <w:r w:rsidRPr="00DA0244">
        <w:rPr>
          <w:rFonts w:ascii="GHEA Grapalat" w:hAnsi="GHEA Grapalat" w:cs="Sylfaen"/>
          <w:sz w:val="16"/>
          <w:szCs w:val="16"/>
        </w:rPr>
        <w:t>ա</w:t>
      </w:r>
      <w:r w:rsidRPr="00DA0244">
        <w:rPr>
          <w:rFonts w:ascii="GHEA Grapalat" w:hAnsi="GHEA Grapalat" w:cs="Sylfaen"/>
          <w:sz w:val="16"/>
          <w:szCs w:val="16"/>
          <w:lang w:val="af-ZA"/>
        </w:rPr>
        <w:t xml:space="preserve">. </w:t>
      </w:r>
      <w:proofErr w:type="gramStart"/>
      <w:r w:rsidRPr="00DA0244">
        <w:rPr>
          <w:rFonts w:ascii="GHEA Grapalat" w:hAnsi="GHEA Grapalat" w:cs="Sylfaen"/>
          <w:sz w:val="16"/>
          <w:szCs w:val="16"/>
        </w:rPr>
        <w:t>արգելելու</w:t>
      </w:r>
      <w:proofErr w:type="gramEnd"/>
      <w:r w:rsidRPr="00DA0244">
        <w:rPr>
          <w:rFonts w:ascii="GHEA Grapalat" w:hAnsi="GHEA Grapalat" w:cs="Sylfaen"/>
          <w:sz w:val="16"/>
          <w:szCs w:val="16"/>
          <w:lang w:val="af-ZA"/>
        </w:rPr>
        <w:t xml:space="preserve"> </w:t>
      </w:r>
      <w:r w:rsidRPr="00DA0244">
        <w:rPr>
          <w:rFonts w:ascii="GHEA Grapalat" w:hAnsi="GHEA Grapalat" w:cs="Sylfaen"/>
          <w:sz w:val="16"/>
          <w:szCs w:val="16"/>
        </w:rPr>
        <w:t>կատարել</w:t>
      </w:r>
      <w:r w:rsidRPr="00DA0244">
        <w:rPr>
          <w:rFonts w:ascii="GHEA Grapalat" w:hAnsi="GHEA Grapalat" w:cs="Sylfaen"/>
          <w:sz w:val="16"/>
          <w:szCs w:val="16"/>
          <w:lang w:val="af-ZA"/>
        </w:rPr>
        <w:t xml:space="preserve"> </w:t>
      </w:r>
      <w:r w:rsidRPr="00DA0244">
        <w:rPr>
          <w:rFonts w:ascii="GHEA Grapalat" w:hAnsi="GHEA Grapalat" w:cs="Sylfaen"/>
          <w:sz w:val="16"/>
          <w:szCs w:val="16"/>
        </w:rPr>
        <w:t>որոշակի</w:t>
      </w:r>
      <w:r w:rsidRPr="00DA0244">
        <w:rPr>
          <w:rFonts w:ascii="GHEA Grapalat" w:hAnsi="GHEA Grapalat" w:cs="Sylfaen"/>
          <w:sz w:val="16"/>
          <w:szCs w:val="16"/>
          <w:lang w:val="af-ZA"/>
        </w:rPr>
        <w:t xml:space="preserve"> </w:t>
      </w:r>
      <w:r w:rsidRPr="00DA0244">
        <w:rPr>
          <w:rFonts w:ascii="GHEA Grapalat" w:hAnsi="GHEA Grapalat" w:cs="Sylfaen"/>
          <w:sz w:val="16"/>
          <w:szCs w:val="16"/>
        </w:rPr>
        <w:t>գործողություններ</w:t>
      </w:r>
      <w:r w:rsidRPr="00DA0244">
        <w:rPr>
          <w:rFonts w:ascii="GHEA Grapalat" w:hAnsi="GHEA Grapalat" w:cs="Sylfaen"/>
          <w:sz w:val="16"/>
          <w:szCs w:val="16"/>
          <w:lang w:val="af-ZA"/>
        </w:rPr>
        <w:t xml:space="preserve"> </w:t>
      </w:r>
      <w:r w:rsidRPr="00DA0244">
        <w:rPr>
          <w:rFonts w:ascii="GHEA Grapalat" w:hAnsi="GHEA Grapalat" w:cs="Sylfaen"/>
          <w:sz w:val="16"/>
          <w:szCs w:val="16"/>
        </w:rPr>
        <w:t>և</w:t>
      </w:r>
      <w:r w:rsidRPr="00DA0244">
        <w:rPr>
          <w:rFonts w:ascii="GHEA Grapalat" w:hAnsi="GHEA Grapalat" w:cs="Sylfaen"/>
          <w:sz w:val="16"/>
          <w:szCs w:val="16"/>
          <w:lang w:val="af-ZA"/>
        </w:rPr>
        <w:t xml:space="preserve"> </w:t>
      </w:r>
      <w:r w:rsidRPr="00DA0244">
        <w:rPr>
          <w:rFonts w:ascii="GHEA Grapalat" w:hAnsi="GHEA Grapalat" w:cs="Sylfaen"/>
          <w:sz w:val="16"/>
          <w:szCs w:val="16"/>
        </w:rPr>
        <w:t>ընդունել</w:t>
      </w:r>
      <w:r w:rsidRPr="00DA0244">
        <w:rPr>
          <w:rFonts w:ascii="GHEA Grapalat" w:hAnsi="GHEA Grapalat" w:cs="Sylfaen"/>
          <w:sz w:val="16"/>
          <w:szCs w:val="16"/>
          <w:lang w:val="af-ZA"/>
        </w:rPr>
        <w:t xml:space="preserve"> </w:t>
      </w:r>
      <w:r w:rsidRPr="00DA0244">
        <w:rPr>
          <w:rFonts w:ascii="GHEA Grapalat" w:hAnsi="GHEA Grapalat" w:cs="Sylfaen"/>
          <w:sz w:val="16"/>
          <w:szCs w:val="16"/>
        </w:rPr>
        <w:t>որոշումներ</w:t>
      </w:r>
      <w:r w:rsidRPr="00DA0244">
        <w:rPr>
          <w:rFonts w:ascii="GHEA Grapalat" w:hAnsi="GHEA Grapalat" w:cs="Sylfaen"/>
          <w:sz w:val="16"/>
          <w:szCs w:val="16"/>
          <w:lang w:val="af-ZA"/>
        </w:rPr>
        <w:t>,</w:t>
      </w:r>
    </w:p>
    <w:p w:rsidR="00203F6B" w:rsidRPr="00DA0244" w:rsidRDefault="00203F6B" w:rsidP="00203F6B">
      <w:pPr>
        <w:ind w:firstLine="720"/>
        <w:jc w:val="both"/>
        <w:rPr>
          <w:rFonts w:ascii="GHEA Grapalat" w:hAnsi="GHEA Grapalat" w:cs="Sylfaen"/>
          <w:sz w:val="16"/>
          <w:szCs w:val="16"/>
          <w:lang w:val="af-ZA"/>
        </w:rPr>
      </w:pPr>
      <w:r w:rsidRPr="00DA0244">
        <w:rPr>
          <w:rFonts w:ascii="GHEA Grapalat" w:hAnsi="GHEA Grapalat" w:cs="Sylfaen"/>
          <w:sz w:val="16"/>
          <w:szCs w:val="16"/>
        </w:rPr>
        <w:t>բ</w:t>
      </w:r>
      <w:r w:rsidRPr="00DA0244">
        <w:rPr>
          <w:rFonts w:ascii="GHEA Grapalat" w:hAnsi="GHEA Grapalat" w:cs="Sylfaen"/>
          <w:sz w:val="16"/>
          <w:szCs w:val="16"/>
          <w:lang w:val="af-ZA"/>
        </w:rPr>
        <w:t xml:space="preserve">. </w:t>
      </w:r>
      <w:proofErr w:type="gramStart"/>
      <w:r w:rsidRPr="00DA0244">
        <w:rPr>
          <w:rFonts w:ascii="GHEA Grapalat" w:hAnsi="GHEA Grapalat" w:cs="Sylfaen"/>
          <w:sz w:val="16"/>
          <w:szCs w:val="16"/>
        </w:rPr>
        <w:t>պարտավորեցնելու</w:t>
      </w:r>
      <w:proofErr w:type="gramEnd"/>
      <w:r w:rsidRPr="00DA0244">
        <w:rPr>
          <w:rFonts w:ascii="GHEA Grapalat" w:hAnsi="GHEA Grapalat" w:cs="Sylfaen"/>
          <w:sz w:val="16"/>
          <w:szCs w:val="16"/>
          <w:lang w:val="af-ZA"/>
        </w:rPr>
        <w:t xml:space="preserve"> </w:t>
      </w:r>
      <w:r w:rsidRPr="00DA0244">
        <w:rPr>
          <w:rFonts w:ascii="GHEA Grapalat" w:hAnsi="GHEA Grapalat" w:cs="Sylfaen"/>
          <w:sz w:val="16"/>
          <w:szCs w:val="16"/>
        </w:rPr>
        <w:t>ընդունել</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համապատասխան</w:t>
      </w:r>
      <w:r w:rsidRPr="00DA0244">
        <w:rPr>
          <w:rFonts w:ascii="GHEA Grapalat" w:hAnsi="GHEA Grapalat" w:cs="Sylfaen"/>
          <w:sz w:val="16"/>
          <w:szCs w:val="16"/>
          <w:lang w:val="af-ZA"/>
        </w:rPr>
        <w:t xml:space="preserve"> </w:t>
      </w:r>
      <w:r w:rsidRPr="00DA0244">
        <w:rPr>
          <w:rFonts w:ascii="GHEA Grapalat" w:hAnsi="GHEA Grapalat" w:cs="Sylfaen"/>
          <w:sz w:val="16"/>
          <w:szCs w:val="16"/>
        </w:rPr>
        <w:t>որոշումներ</w:t>
      </w:r>
      <w:r w:rsidRPr="00DA0244">
        <w:rPr>
          <w:rFonts w:ascii="GHEA Grapalat" w:hAnsi="GHEA Grapalat" w:cs="Sylfaen"/>
          <w:sz w:val="16"/>
          <w:szCs w:val="16"/>
          <w:lang w:val="af-ZA"/>
        </w:rPr>
        <w:t xml:space="preserve">, </w:t>
      </w:r>
      <w:r w:rsidRPr="00DA0244">
        <w:rPr>
          <w:rFonts w:ascii="GHEA Grapalat" w:hAnsi="GHEA Grapalat" w:cs="Sylfaen"/>
          <w:sz w:val="16"/>
          <w:szCs w:val="16"/>
        </w:rPr>
        <w:t>ներառյալ՝</w:t>
      </w:r>
      <w:r w:rsidRPr="00DA0244">
        <w:rPr>
          <w:rFonts w:ascii="GHEA Grapalat" w:hAnsi="GHEA Grapalat" w:cs="Sylfaen"/>
          <w:sz w:val="16"/>
          <w:szCs w:val="16"/>
          <w:lang w:val="af-ZA"/>
        </w:rPr>
        <w:t xml:space="preserve"> </w:t>
      </w:r>
      <w:r w:rsidRPr="00DA0244">
        <w:rPr>
          <w:rFonts w:ascii="GHEA Grapalat" w:hAnsi="GHEA Grapalat" w:cs="Sylfaen"/>
          <w:sz w:val="16"/>
          <w:szCs w:val="16"/>
        </w:rPr>
        <w:t>չկայացած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հայտարարելու</w:t>
      </w:r>
      <w:r w:rsidRPr="00DA0244">
        <w:rPr>
          <w:rFonts w:ascii="GHEA Grapalat" w:hAnsi="GHEA Grapalat" w:cs="Sylfaen"/>
          <w:sz w:val="16"/>
          <w:szCs w:val="16"/>
          <w:lang w:val="af-ZA"/>
        </w:rPr>
        <w:t xml:space="preserve"> </w:t>
      </w:r>
      <w:r w:rsidRPr="00DA0244">
        <w:rPr>
          <w:rFonts w:ascii="GHEA Grapalat" w:hAnsi="GHEA Grapalat" w:cs="Sylfaen"/>
          <w:sz w:val="16"/>
          <w:szCs w:val="16"/>
        </w:rPr>
        <w:t>գնման</w:t>
      </w:r>
      <w:r w:rsidRPr="00DA0244">
        <w:rPr>
          <w:rFonts w:ascii="GHEA Grapalat" w:hAnsi="GHEA Grapalat" w:cs="Sylfaen"/>
          <w:sz w:val="16"/>
          <w:szCs w:val="16"/>
          <w:lang w:val="af-ZA"/>
        </w:rPr>
        <w:t xml:space="preserve"> </w:t>
      </w:r>
      <w:r w:rsidRPr="00DA0244">
        <w:rPr>
          <w:rFonts w:ascii="GHEA Grapalat" w:hAnsi="GHEA Grapalat" w:cs="Sylfaen"/>
          <w:sz w:val="16"/>
          <w:szCs w:val="16"/>
        </w:rPr>
        <w:t>ընթացակարգը</w:t>
      </w:r>
      <w:r w:rsidRPr="00DA0244">
        <w:rPr>
          <w:rFonts w:ascii="GHEA Grapalat" w:hAnsi="GHEA Grapalat" w:cs="Sylfaen"/>
          <w:sz w:val="16"/>
          <w:szCs w:val="16"/>
          <w:lang w:val="af-ZA"/>
        </w:rPr>
        <w:t xml:space="preserve">, </w:t>
      </w:r>
      <w:r w:rsidRPr="00DA0244">
        <w:rPr>
          <w:rFonts w:ascii="GHEA Grapalat" w:hAnsi="GHEA Grapalat" w:cs="Sylfaen"/>
          <w:sz w:val="16"/>
          <w:szCs w:val="16"/>
        </w:rPr>
        <w:t>բացառությամբ</w:t>
      </w:r>
      <w:r w:rsidRPr="00DA0244">
        <w:rPr>
          <w:rFonts w:ascii="GHEA Grapalat" w:hAnsi="GHEA Grapalat" w:cs="Sylfaen"/>
          <w:sz w:val="16"/>
          <w:szCs w:val="16"/>
          <w:lang w:val="af-ZA"/>
        </w:rPr>
        <w:t xml:space="preserve"> </w:t>
      </w:r>
      <w:r w:rsidRPr="00DA0244">
        <w:rPr>
          <w:rFonts w:ascii="GHEA Grapalat" w:hAnsi="GHEA Grapalat" w:cs="Sylfaen"/>
          <w:sz w:val="16"/>
          <w:szCs w:val="16"/>
        </w:rPr>
        <w:t>պայմանագիրը</w:t>
      </w:r>
      <w:r w:rsidRPr="00DA0244">
        <w:rPr>
          <w:rFonts w:ascii="GHEA Grapalat" w:hAnsi="GHEA Grapalat" w:cs="Sylfaen"/>
          <w:sz w:val="16"/>
          <w:szCs w:val="16"/>
          <w:lang w:val="af-ZA"/>
        </w:rPr>
        <w:t xml:space="preserve"> </w:t>
      </w:r>
      <w:r w:rsidRPr="00DA0244">
        <w:rPr>
          <w:rFonts w:ascii="GHEA Grapalat" w:hAnsi="GHEA Grapalat" w:cs="Sylfaen"/>
          <w:sz w:val="16"/>
          <w:szCs w:val="16"/>
        </w:rPr>
        <w:t>անվավեր</w:t>
      </w:r>
      <w:r w:rsidRPr="00DA0244">
        <w:rPr>
          <w:rFonts w:ascii="GHEA Grapalat" w:hAnsi="GHEA Grapalat" w:cs="Sylfaen"/>
          <w:sz w:val="16"/>
          <w:szCs w:val="16"/>
          <w:lang w:val="af-ZA"/>
        </w:rPr>
        <w:t xml:space="preserve"> </w:t>
      </w:r>
      <w:r w:rsidRPr="00DA0244">
        <w:rPr>
          <w:rFonts w:ascii="GHEA Grapalat" w:hAnsi="GHEA Grapalat" w:cs="Sylfaen"/>
          <w:sz w:val="16"/>
          <w:szCs w:val="16"/>
        </w:rPr>
        <w:t>ճանաչելու</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որոշման</w:t>
      </w:r>
      <w:r w:rsidRPr="00DA0244">
        <w:rPr>
          <w:rFonts w:ascii="GHEA Grapalat" w:hAnsi="GHEA Grapalat" w:cs="Sylfaen"/>
          <w:sz w:val="16"/>
          <w:szCs w:val="16"/>
          <w:lang w:val="af-ZA"/>
        </w:rPr>
        <w:t>,</w:t>
      </w:r>
    </w:p>
    <w:p w:rsidR="00203F6B" w:rsidRPr="00DA0244" w:rsidRDefault="00203F6B" w:rsidP="00203F6B">
      <w:pPr>
        <w:ind w:firstLine="720"/>
        <w:jc w:val="both"/>
        <w:rPr>
          <w:rFonts w:ascii="GHEA Grapalat" w:hAnsi="GHEA Grapalat" w:cs="Sylfaen"/>
          <w:sz w:val="16"/>
          <w:szCs w:val="16"/>
          <w:lang w:val="af-ZA"/>
        </w:rPr>
      </w:pPr>
      <w:r w:rsidRPr="00DA0244">
        <w:rPr>
          <w:rFonts w:ascii="GHEA Grapalat" w:hAnsi="GHEA Grapalat" w:cs="Sylfaen"/>
          <w:sz w:val="16"/>
          <w:szCs w:val="16"/>
          <w:lang w:val="af-ZA"/>
        </w:rPr>
        <w:t xml:space="preserve">2) </w:t>
      </w:r>
      <w:r w:rsidRPr="00DA0244">
        <w:rPr>
          <w:rFonts w:ascii="GHEA Grapalat" w:hAnsi="GHEA Grapalat" w:cs="Sylfaen"/>
          <w:sz w:val="16"/>
          <w:szCs w:val="16"/>
        </w:rPr>
        <w:t>որոշում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է</w:t>
      </w:r>
      <w:r w:rsidRPr="00DA0244">
        <w:rPr>
          <w:rFonts w:ascii="GHEA Grapalat" w:hAnsi="GHEA Grapalat" w:cs="Sylfaen"/>
          <w:sz w:val="16"/>
          <w:szCs w:val="16"/>
          <w:lang w:val="af-ZA"/>
        </w:rPr>
        <w:t xml:space="preserve"> </w:t>
      </w:r>
      <w:r w:rsidRPr="00DA0244">
        <w:rPr>
          <w:rFonts w:ascii="GHEA Grapalat" w:hAnsi="GHEA Grapalat" w:cs="Sylfaen"/>
          <w:sz w:val="16"/>
          <w:szCs w:val="16"/>
        </w:rPr>
        <w:t>կայացնում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մասնակցին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գործընթացին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մասնակցելու</w:t>
      </w:r>
      <w:r w:rsidRPr="00DA0244">
        <w:rPr>
          <w:rFonts w:ascii="GHEA Grapalat" w:hAnsi="GHEA Grapalat" w:cs="Sylfaen"/>
          <w:sz w:val="16"/>
          <w:szCs w:val="16"/>
          <w:lang w:val="af-ZA"/>
        </w:rPr>
        <w:t xml:space="preserve"> </w:t>
      </w:r>
      <w:r w:rsidRPr="00DA0244">
        <w:rPr>
          <w:rFonts w:ascii="GHEA Grapalat" w:hAnsi="GHEA Grapalat" w:cs="Sylfaen"/>
          <w:sz w:val="16"/>
          <w:szCs w:val="16"/>
        </w:rPr>
        <w:t>իրավունք</w:t>
      </w:r>
      <w:r w:rsidRPr="00DA0244">
        <w:rPr>
          <w:rFonts w:ascii="GHEA Grapalat" w:hAnsi="GHEA Grapalat" w:cs="Sylfaen"/>
          <w:sz w:val="16"/>
          <w:szCs w:val="16"/>
          <w:lang w:val="af-ZA"/>
        </w:rPr>
        <w:t xml:space="preserve"> </w:t>
      </w:r>
      <w:r w:rsidRPr="00DA0244">
        <w:rPr>
          <w:rFonts w:ascii="GHEA Grapalat" w:hAnsi="GHEA Grapalat" w:cs="Sylfaen"/>
          <w:sz w:val="16"/>
          <w:szCs w:val="16"/>
        </w:rPr>
        <w:t>չունեցող</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մասնակիցների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ցուցակում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ներառելու</w:t>
      </w:r>
      <w:r w:rsidRPr="00DA0244">
        <w:rPr>
          <w:rFonts w:ascii="GHEA Grapalat" w:hAnsi="GHEA Grapalat" w:cs="Sylfaen"/>
          <w:sz w:val="16"/>
          <w:szCs w:val="16"/>
          <w:lang w:val="af-ZA"/>
        </w:rPr>
        <w:t xml:space="preserve"> </w:t>
      </w:r>
      <w:r w:rsidRPr="00DA0244">
        <w:rPr>
          <w:rFonts w:ascii="GHEA Grapalat" w:hAnsi="GHEA Grapalat" w:cs="Sylfaen"/>
          <w:sz w:val="16"/>
          <w:szCs w:val="16"/>
        </w:rPr>
        <w:t>մասին</w:t>
      </w:r>
      <w:r w:rsidRPr="00DA0244">
        <w:rPr>
          <w:rFonts w:ascii="GHEA Grapalat" w:hAnsi="GHEA Grapalat" w:cs="Sylfaen"/>
          <w:sz w:val="16"/>
          <w:szCs w:val="16"/>
          <w:lang w:val="af-ZA"/>
        </w:rPr>
        <w:t>.</w:t>
      </w:r>
    </w:p>
    <w:p w:rsidR="00203F6B" w:rsidRPr="00DA0244" w:rsidRDefault="00203F6B" w:rsidP="00203F6B">
      <w:pPr>
        <w:ind w:firstLine="720"/>
        <w:jc w:val="both"/>
        <w:rPr>
          <w:rFonts w:ascii="GHEA Grapalat" w:hAnsi="GHEA Grapalat" w:cs="Sylfaen"/>
          <w:sz w:val="16"/>
          <w:szCs w:val="16"/>
          <w:lang w:val="af-ZA"/>
        </w:rPr>
      </w:pPr>
      <w:r w:rsidRPr="00DA0244">
        <w:rPr>
          <w:rFonts w:ascii="GHEA Grapalat" w:hAnsi="GHEA Grapalat" w:cs="Sylfaen"/>
          <w:sz w:val="16"/>
          <w:szCs w:val="16"/>
          <w:lang w:val="af-ZA"/>
        </w:rPr>
        <w:t xml:space="preserve">3) </w:t>
      </w:r>
      <w:r w:rsidRPr="00DA0244">
        <w:rPr>
          <w:rFonts w:ascii="GHEA Grapalat" w:hAnsi="GHEA Grapalat" w:cs="Sylfaen"/>
          <w:sz w:val="16"/>
          <w:szCs w:val="16"/>
        </w:rPr>
        <w:t>հաշվառում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է</w:t>
      </w:r>
      <w:r w:rsidRPr="00DA0244">
        <w:rPr>
          <w:rFonts w:ascii="GHEA Grapalat" w:hAnsi="GHEA Grapalat" w:cs="Sylfaen"/>
          <w:sz w:val="16"/>
          <w:szCs w:val="16"/>
          <w:lang w:val="af-ZA"/>
        </w:rPr>
        <w:t xml:space="preserve"> </w:t>
      </w:r>
      <w:r w:rsidRPr="00DA0244">
        <w:rPr>
          <w:rFonts w:ascii="GHEA Grapalat" w:hAnsi="GHEA Grapalat" w:cs="Sylfaen"/>
          <w:sz w:val="16"/>
          <w:szCs w:val="16"/>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rPr>
        <w:t>անձի</w:t>
      </w:r>
      <w:r w:rsidRPr="00DA0244">
        <w:rPr>
          <w:rFonts w:ascii="GHEA Grapalat" w:hAnsi="GHEA Grapalat" w:cs="Sylfaen"/>
          <w:sz w:val="16"/>
          <w:szCs w:val="16"/>
          <w:lang w:val="af-ZA"/>
        </w:rPr>
        <w:t xml:space="preserve"> </w:t>
      </w:r>
      <w:r w:rsidRPr="00DA0244">
        <w:rPr>
          <w:rFonts w:ascii="GHEA Grapalat" w:hAnsi="GHEA Grapalat" w:cs="Sylfaen"/>
          <w:sz w:val="16"/>
          <w:szCs w:val="16"/>
        </w:rPr>
        <w:t>կողմից</w:t>
      </w:r>
      <w:r w:rsidRPr="00DA0244">
        <w:rPr>
          <w:rFonts w:ascii="GHEA Grapalat" w:hAnsi="GHEA Grapalat" w:cs="Sylfaen"/>
          <w:sz w:val="16"/>
          <w:szCs w:val="16"/>
          <w:lang w:val="af-ZA"/>
        </w:rPr>
        <w:t xml:space="preserve"> </w:t>
      </w:r>
      <w:r w:rsidRPr="00DA0244">
        <w:rPr>
          <w:rFonts w:ascii="GHEA Grapalat" w:hAnsi="GHEA Grapalat" w:cs="Sylfaen"/>
          <w:sz w:val="16"/>
          <w:szCs w:val="16"/>
        </w:rPr>
        <w:t>ընդունված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որոշումները</w:t>
      </w:r>
      <w:r w:rsidRPr="00DA0244">
        <w:rPr>
          <w:rFonts w:ascii="GHEA Grapalat" w:hAnsi="GHEA Grapalat" w:cs="Sylfaen"/>
          <w:sz w:val="16"/>
          <w:szCs w:val="16"/>
          <w:lang w:val="af-ZA"/>
        </w:rPr>
        <w:t xml:space="preserve"> </w:t>
      </w:r>
      <w:r w:rsidRPr="00DA0244">
        <w:rPr>
          <w:rFonts w:ascii="GHEA Grapalat" w:hAnsi="GHEA Grapalat" w:cs="Sylfaen"/>
          <w:sz w:val="16"/>
          <w:szCs w:val="16"/>
        </w:rPr>
        <w:t>և</w:t>
      </w:r>
      <w:r w:rsidRPr="00DA0244">
        <w:rPr>
          <w:rFonts w:ascii="GHEA Grapalat" w:hAnsi="GHEA Grapalat" w:cs="Sylfaen"/>
          <w:sz w:val="16"/>
          <w:szCs w:val="16"/>
          <w:lang w:val="af-ZA"/>
        </w:rPr>
        <w:t xml:space="preserve"> </w:t>
      </w:r>
      <w:r w:rsidRPr="00DA0244">
        <w:rPr>
          <w:rFonts w:ascii="GHEA Grapalat" w:hAnsi="GHEA Grapalat" w:cs="Sylfaen"/>
          <w:sz w:val="16"/>
          <w:szCs w:val="16"/>
        </w:rPr>
        <w:t>դրանց</w:t>
      </w:r>
      <w:r w:rsidRPr="00DA0244">
        <w:rPr>
          <w:rFonts w:ascii="GHEA Grapalat" w:hAnsi="GHEA Grapalat" w:cs="Sylfaen"/>
          <w:sz w:val="16"/>
          <w:szCs w:val="16"/>
          <w:lang w:val="af-ZA"/>
        </w:rPr>
        <w:t xml:space="preserve"> </w:t>
      </w:r>
      <w:r w:rsidRPr="00DA0244">
        <w:rPr>
          <w:rFonts w:ascii="GHEA Grapalat" w:hAnsi="GHEA Grapalat" w:cs="Sylfaen"/>
          <w:sz w:val="16"/>
          <w:szCs w:val="16"/>
        </w:rPr>
        <w:t>կատարման</w:t>
      </w:r>
      <w:r w:rsidRPr="00DA0244">
        <w:rPr>
          <w:rFonts w:ascii="GHEA Grapalat" w:hAnsi="GHEA Grapalat" w:cs="Sylfaen"/>
          <w:sz w:val="16"/>
          <w:szCs w:val="16"/>
          <w:lang w:val="af-ZA"/>
        </w:rPr>
        <w:t xml:space="preserve"> </w:t>
      </w:r>
      <w:r w:rsidRPr="00DA0244">
        <w:rPr>
          <w:rFonts w:ascii="GHEA Grapalat" w:hAnsi="GHEA Grapalat" w:cs="Sylfaen"/>
          <w:sz w:val="16"/>
          <w:szCs w:val="16"/>
        </w:rPr>
        <w:t>նկատմամբ</w:t>
      </w:r>
      <w:r w:rsidRPr="00DA0244">
        <w:rPr>
          <w:rFonts w:ascii="GHEA Grapalat" w:hAnsi="GHEA Grapalat" w:cs="Sylfaen"/>
          <w:sz w:val="16"/>
          <w:szCs w:val="16"/>
          <w:lang w:val="af-ZA"/>
        </w:rPr>
        <w:t xml:space="preserve"> </w:t>
      </w:r>
      <w:r w:rsidRPr="00DA0244">
        <w:rPr>
          <w:rFonts w:ascii="GHEA Grapalat" w:hAnsi="GHEA Grapalat" w:cs="Sylfaen"/>
          <w:sz w:val="16"/>
          <w:szCs w:val="16"/>
        </w:rPr>
        <w:t>իրականացնում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է</w:t>
      </w:r>
      <w:r w:rsidRPr="00DA0244">
        <w:rPr>
          <w:rFonts w:ascii="GHEA Grapalat" w:hAnsi="GHEA Grapalat" w:cs="Sylfaen"/>
          <w:sz w:val="16"/>
          <w:szCs w:val="16"/>
          <w:lang w:val="af-ZA"/>
        </w:rPr>
        <w:t xml:space="preserve"> </w:t>
      </w:r>
      <w:r w:rsidRPr="00DA0244">
        <w:rPr>
          <w:rFonts w:ascii="GHEA Grapalat" w:hAnsi="GHEA Grapalat" w:cs="Sylfaen"/>
          <w:sz w:val="16"/>
          <w:szCs w:val="16"/>
        </w:rPr>
        <w:t>հսկողություն</w:t>
      </w:r>
      <w:r w:rsidRPr="00DA0244">
        <w:rPr>
          <w:rFonts w:ascii="GHEA Grapalat" w:hAnsi="GHEA Grapalat" w:cs="Sylfaen"/>
          <w:sz w:val="16"/>
          <w:szCs w:val="16"/>
          <w:lang w:val="af-ZA"/>
        </w:rPr>
        <w:t>:</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11.14 </w:t>
      </w:r>
      <w:r w:rsidRPr="00DA0244">
        <w:rPr>
          <w:rFonts w:ascii="GHEA Grapalat" w:hAnsi="GHEA Grapalat" w:cs="Sylfaen"/>
          <w:sz w:val="16"/>
          <w:szCs w:val="16"/>
          <w:lang w:val="ru-RU"/>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կողմից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բավարարվելու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դեպքում</w:t>
      </w:r>
      <w:r w:rsidRPr="00DA0244">
        <w:rPr>
          <w:rFonts w:ascii="GHEA Grapalat" w:hAnsi="GHEA Grapalat" w:cs="Sylfaen"/>
          <w:sz w:val="16"/>
          <w:szCs w:val="16"/>
          <w:lang w:val="af-ZA"/>
        </w:rPr>
        <w:t xml:space="preserve"> պ</w:t>
      </w:r>
      <w:r w:rsidRPr="00DA0244">
        <w:rPr>
          <w:rFonts w:ascii="GHEA Grapalat" w:hAnsi="GHEA Grapalat" w:cs="Sylfaen"/>
          <w:sz w:val="16"/>
          <w:szCs w:val="16"/>
          <w:lang w:val="ru-RU"/>
        </w:rPr>
        <w:t>ատվիրատուն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պատասխանատվություն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կրում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ներկայացրած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պատճառված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սահմանված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կարգով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հիմնավորված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վնասի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հատուցման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համար։</w:t>
      </w:r>
    </w:p>
    <w:p w:rsidR="00203F6B" w:rsidRPr="00DA0244" w:rsidRDefault="00203F6B" w:rsidP="00203F6B">
      <w:pPr>
        <w:pStyle w:val="af4"/>
        <w:shd w:val="clear" w:color="auto" w:fill="FFFFFF"/>
        <w:spacing w:before="0" w:beforeAutospacing="0" w:after="0" w:afterAutospacing="0"/>
        <w:ind w:firstLine="567"/>
        <w:jc w:val="both"/>
        <w:rPr>
          <w:rFonts w:ascii="Arial Unicode" w:hAnsi="Arial Unicode"/>
          <w:color w:val="000000"/>
          <w:sz w:val="16"/>
          <w:szCs w:val="16"/>
          <w:lang w:val="af-ZA"/>
        </w:rPr>
      </w:pPr>
      <w:r w:rsidRPr="00DA0244">
        <w:rPr>
          <w:rFonts w:ascii="GHEA Grapalat" w:hAnsi="GHEA Grapalat" w:cs="Sylfaen"/>
          <w:sz w:val="16"/>
          <w:szCs w:val="16"/>
          <w:lang w:val="af-ZA"/>
        </w:rPr>
        <w:lastRenderedPageBreak/>
        <w:t xml:space="preserve">11.15 </w:t>
      </w:r>
      <w:r w:rsidRPr="00DA0244">
        <w:rPr>
          <w:rFonts w:ascii="GHEA Grapalat" w:hAnsi="GHEA Grapalat" w:cs="Sylfaen"/>
          <w:sz w:val="16"/>
          <w:szCs w:val="16"/>
          <w:lang w:val="ru-RU"/>
        </w:rPr>
        <w:t>Բողոքի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քննությունը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բաց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հանրության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համար</w:t>
      </w:r>
      <w:r w:rsidRPr="00DA0244">
        <w:rPr>
          <w:rFonts w:ascii="GHEA Grapalat" w:hAnsi="GHEA Grapalat" w:cs="Sylfaen"/>
          <w:sz w:val="16"/>
          <w:szCs w:val="16"/>
          <w:lang w:val="af-ZA"/>
        </w:rPr>
        <w:t xml:space="preserve">: </w:t>
      </w:r>
      <w:bookmarkStart w:id="20" w:name="_Hlk9324658"/>
      <w:r w:rsidRPr="00DA0244">
        <w:rPr>
          <w:rFonts w:ascii="GHEA Grapalat" w:hAnsi="GHEA Grapalat" w:cs="Sylfaen"/>
          <w:sz w:val="16"/>
          <w:szCs w:val="16"/>
          <w:lang w:val="ru-RU"/>
        </w:rPr>
        <w:t>Բողոքի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քննությունն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իրականացվում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նիստերի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միջոցով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Նիստերը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ձայնագրվում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վերաբերյալ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կայացված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որոշման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մեկտեղ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հրապարակվում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տեղեկագրում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Ձայնագրման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անհնարինության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դեպքում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նիստերը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սղագրվում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Նիստերը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առցանց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հեռարձակվում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նաև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համացանցում</w:t>
      </w:r>
      <w:r w:rsidRPr="00DA0244">
        <w:rPr>
          <w:rFonts w:ascii="GHEA Grapalat" w:hAnsi="GHEA Grapalat" w:cs="Sylfaen"/>
          <w:sz w:val="16"/>
          <w:szCs w:val="16"/>
          <w:lang w:val="af-ZA"/>
        </w:rPr>
        <w:t>:</w:t>
      </w:r>
    </w:p>
    <w:bookmarkEnd w:id="20"/>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11.16 </w:t>
      </w:r>
      <w:r w:rsidRPr="00DA0244">
        <w:rPr>
          <w:rFonts w:ascii="GHEA Grapalat" w:hAnsi="GHEA Grapalat" w:cs="Sylfaen"/>
          <w:sz w:val="16"/>
          <w:szCs w:val="16"/>
          <w:lang w:val="ru-RU"/>
        </w:rPr>
        <w:t>Յուրաքանչյուր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շահերը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խախտվել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կարող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խախտվել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բողոքարկման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հիմք</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ծառայած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գործողությունների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արդյունքում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իրավունք</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ունի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մասնակցելու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բողոքարկման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ընթացակարգին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մինչև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վերաբերյալ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որոշում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ընդունելու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ժամկետը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ներկայացնելով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համանման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Օրենքի</w:t>
      </w:r>
      <w:r w:rsidRPr="00DA0244">
        <w:rPr>
          <w:rFonts w:ascii="GHEA Grapalat" w:hAnsi="GHEA Grapalat" w:cs="Sylfaen"/>
          <w:sz w:val="16"/>
          <w:szCs w:val="16"/>
          <w:lang w:val="af-ZA"/>
        </w:rPr>
        <w:t xml:space="preserve"> 50-</w:t>
      </w:r>
      <w:r w:rsidRPr="00DA0244">
        <w:rPr>
          <w:rFonts w:ascii="GHEA Grapalat" w:hAnsi="GHEA Grapalat" w:cs="Sylfaen"/>
          <w:sz w:val="16"/>
          <w:szCs w:val="16"/>
          <w:lang w:val="ru-RU"/>
        </w:rPr>
        <w:t>րդ</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հոդվածի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համաձայն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բողոքարկման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ընթացակարգին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չմասնակցած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զրկվում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համանման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ներկայացնելու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իրավունքից։</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11.17 </w:t>
      </w:r>
      <w:r w:rsidRPr="00DA0244">
        <w:rPr>
          <w:rFonts w:ascii="GHEA Grapalat" w:hAnsi="GHEA Grapalat" w:cs="Sylfaen"/>
          <w:sz w:val="16"/>
          <w:szCs w:val="16"/>
          <w:lang w:val="ru-RU"/>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որոշումն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կայացնելու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օրվան</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հաջորդող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երկու</w:t>
      </w:r>
      <w:r w:rsidRPr="00DA0244">
        <w:rPr>
          <w:rFonts w:ascii="GHEA Grapalat" w:hAnsi="GHEA Grapalat" w:cs="Sylfaen"/>
          <w:sz w:val="16"/>
          <w:szCs w:val="16"/>
          <w:lang w:val="af-ZA"/>
        </w:rPr>
        <w:t xml:space="preserve"> </w:t>
      </w:r>
      <w:r w:rsidRPr="00DA0244">
        <w:rPr>
          <w:rFonts w:ascii="GHEA Grapalat" w:hAnsi="GHEA Grapalat" w:cs="Sylfaen"/>
          <w:sz w:val="16"/>
          <w:szCs w:val="16"/>
        </w:rPr>
        <w:t>աշխատանքային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օրվա</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ընթացքում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որոշումը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հրապարակում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տեղեկագրում` նշելով հրապարակման ամսաթիվը</w:t>
      </w:r>
      <w:r w:rsidRPr="00DA0244">
        <w:rPr>
          <w:rFonts w:ascii="GHEA Grapalat" w:hAnsi="GHEA Grapalat" w:cs="Sylfaen"/>
          <w:sz w:val="16"/>
          <w:szCs w:val="16"/>
          <w:lang w:val="ru-RU"/>
        </w:rPr>
        <w:t>։</w:t>
      </w:r>
      <w:r w:rsidRPr="00DA0244">
        <w:rPr>
          <w:rFonts w:ascii="GHEA Grapalat" w:hAnsi="GHEA Grapalat" w:cs="Sylfaen"/>
          <w:sz w:val="16"/>
          <w:szCs w:val="16"/>
          <w:lang w:val="af-ZA"/>
        </w:rPr>
        <w:t xml:space="preserve"> Գնումների հետ կապված բողոքներ քննող անձի որոշումն ուժի մեջ է մտնում այն տեղեկագրում հրապարակելուն հաջորդող օրը:</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11.18 </w:t>
      </w:r>
      <w:r w:rsidRPr="00DA0244">
        <w:rPr>
          <w:rFonts w:ascii="GHEA Grapalat" w:hAnsi="GHEA Grapalat" w:cs="Sylfaen"/>
          <w:sz w:val="16"/>
          <w:szCs w:val="16"/>
          <w:lang w:val="ru-RU"/>
        </w:rPr>
        <w:t>Յուրաքանչյուր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շահագրգռված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կոնկրետ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գործարքի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կնքման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հարցում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վնասներ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կրել</w:t>
      </w:r>
      <w:r w:rsidRPr="00DA0244">
        <w:rPr>
          <w:rFonts w:ascii="GHEA Grapalat" w:hAnsi="GHEA Grapalat" w:cs="Sylfaen"/>
          <w:sz w:val="16"/>
          <w:szCs w:val="16"/>
          <w:lang w:val="af-ZA"/>
        </w:rPr>
        <w:t xml:space="preserve"> </w:t>
      </w:r>
      <w:r w:rsidRPr="00DA0244">
        <w:rPr>
          <w:rFonts w:ascii="GHEA Grapalat" w:hAnsi="GHEA Grapalat" w:cs="Sylfaen"/>
          <w:sz w:val="16"/>
          <w:szCs w:val="16"/>
        </w:rPr>
        <w:t>պ</w:t>
      </w:r>
      <w:r w:rsidRPr="00DA0244">
        <w:rPr>
          <w:rFonts w:ascii="GHEA Grapalat" w:hAnsi="GHEA Grapalat" w:cs="Sylfaen"/>
          <w:sz w:val="16"/>
          <w:szCs w:val="16"/>
          <w:lang w:val="ru-RU"/>
        </w:rPr>
        <w:t>ատվիրատուի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հանձնաժողովի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կատարած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գործողության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անգործության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հետևանքով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իրավունք</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ունի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դատական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կարգով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պահանջելու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վնասների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փոխհատուցում։</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11.19 </w:t>
      </w:r>
      <w:r w:rsidRPr="00DA0244">
        <w:rPr>
          <w:rFonts w:ascii="GHEA Grapalat" w:hAnsi="GHEA Grapalat" w:cs="Sylfaen"/>
          <w:sz w:val="16"/>
          <w:szCs w:val="16"/>
          <w:lang w:val="ru-RU"/>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ինքնաբերաբար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կասեցնում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գնման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գործընթացը</w:t>
      </w:r>
      <w:r w:rsidRPr="00DA0244">
        <w:rPr>
          <w:rFonts w:ascii="GHEA Grapalat" w:hAnsi="GHEA Grapalat" w:cs="Sylfaen"/>
          <w:sz w:val="16"/>
          <w:szCs w:val="16"/>
          <w:lang w:val="af-ZA"/>
        </w:rPr>
        <w:t xml:space="preserve">` </w:t>
      </w:r>
      <w:r w:rsidRPr="00DA0244">
        <w:rPr>
          <w:rFonts w:ascii="GHEA Grapalat" w:hAnsi="GHEA Grapalat" w:cs="Sylfaen"/>
          <w:sz w:val="16"/>
          <w:szCs w:val="16"/>
        </w:rPr>
        <w:t>Օ</w:t>
      </w:r>
      <w:r w:rsidRPr="00DA0244">
        <w:rPr>
          <w:rFonts w:ascii="GHEA Grapalat" w:hAnsi="GHEA Grapalat" w:cs="Sylfaen"/>
          <w:sz w:val="16"/>
          <w:szCs w:val="16"/>
          <w:lang w:val="ru-RU"/>
        </w:rPr>
        <w:t>րենքի</w:t>
      </w:r>
      <w:r w:rsidRPr="00DA0244">
        <w:rPr>
          <w:rFonts w:ascii="GHEA Grapalat" w:hAnsi="GHEA Grapalat" w:cs="Sylfaen"/>
          <w:sz w:val="16"/>
          <w:szCs w:val="16"/>
          <w:lang w:val="af-ZA"/>
        </w:rPr>
        <w:t xml:space="preserve"> 50-</w:t>
      </w:r>
      <w:r w:rsidRPr="00DA0244">
        <w:rPr>
          <w:rFonts w:ascii="GHEA Grapalat" w:hAnsi="GHEA Grapalat" w:cs="Sylfaen"/>
          <w:sz w:val="16"/>
          <w:szCs w:val="16"/>
          <w:lang w:val="ru-RU"/>
        </w:rPr>
        <w:t>րդ</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հոդվածի</w:t>
      </w:r>
      <w:r w:rsidRPr="00DA0244">
        <w:rPr>
          <w:rFonts w:ascii="GHEA Grapalat" w:hAnsi="GHEA Grapalat" w:cs="Sylfaen"/>
          <w:sz w:val="16"/>
          <w:szCs w:val="16"/>
          <w:lang w:val="af-ZA"/>
        </w:rPr>
        <w:t xml:space="preserve"> 9-</w:t>
      </w:r>
      <w:r w:rsidRPr="00DA0244">
        <w:rPr>
          <w:rFonts w:ascii="GHEA Grapalat" w:hAnsi="GHEA Grapalat" w:cs="Sylfaen"/>
          <w:sz w:val="16"/>
          <w:szCs w:val="16"/>
          <w:lang w:val="ru-RU"/>
        </w:rPr>
        <w:t>րդ</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մասով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նախատեսված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հայտարարությունը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հրապարակվելու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օրվանից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մինչև</w:t>
      </w:r>
      <w:r w:rsidRPr="00DA0244">
        <w:rPr>
          <w:rFonts w:ascii="GHEA Grapalat" w:hAnsi="GHEA Grapalat" w:cs="Sylfaen"/>
          <w:sz w:val="16"/>
          <w:szCs w:val="16"/>
          <w:lang w:val="af-ZA"/>
        </w:rPr>
        <w:t xml:space="preserve"> </w:t>
      </w:r>
      <w:r w:rsidRPr="00DA0244">
        <w:rPr>
          <w:rFonts w:ascii="GHEA Grapalat" w:hAnsi="GHEA Grapalat" w:cs="Sylfaen"/>
          <w:sz w:val="16"/>
          <w:szCs w:val="16"/>
        </w:rPr>
        <w:t>բողոքի</w:t>
      </w:r>
      <w:r w:rsidRPr="00DA0244">
        <w:rPr>
          <w:rFonts w:ascii="GHEA Grapalat" w:hAnsi="GHEA Grapalat" w:cs="Sylfaen"/>
          <w:sz w:val="16"/>
          <w:szCs w:val="16"/>
          <w:lang w:val="af-ZA"/>
        </w:rPr>
        <w:t xml:space="preserve"> </w:t>
      </w:r>
      <w:r w:rsidRPr="00DA0244">
        <w:rPr>
          <w:rFonts w:ascii="GHEA Grapalat" w:hAnsi="GHEA Grapalat" w:cs="Sylfaen"/>
          <w:sz w:val="16"/>
          <w:szCs w:val="16"/>
        </w:rPr>
        <w:t>քննության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rPr>
        <w:t>արդյունքներով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ընդունված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որոշման՝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ուժի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մեջ</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մտնելու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օրը</w:t>
      </w:r>
      <w:r w:rsidRPr="00DA0244">
        <w:rPr>
          <w:rFonts w:ascii="GHEA Grapalat" w:hAnsi="GHEA Grapalat" w:cs="Sylfaen"/>
          <w:sz w:val="16"/>
          <w:szCs w:val="16"/>
          <w:lang w:val="af-ZA"/>
        </w:rPr>
        <w:t xml:space="preserve">:  </w:t>
      </w:r>
    </w:p>
    <w:p w:rsidR="00203F6B" w:rsidRPr="00DA0244" w:rsidRDefault="00203F6B" w:rsidP="00203F6B">
      <w:pPr>
        <w:ind w:firstLine="567"/>
        <w:jc w:val="both"/>
        <w:rPr>
          <w:rFonts w:ascii="GHEA Grapalat" w:hAnsi="GHEA Grapalat" w:cs="Sylfaen"/>
          <w:sz w:val="16"/>
          <w:szCs w:val="16"/>
          <w:lang w:val="af-ZA"/>
        </w:rPr>
      </w:pPr>
      <w:bookmarkStart w:id="21" w:name="_Hlk9324709"/>
      <w:r w:rsidRPr="00DA0244">
        <w:rPr>
          <w:rFonts w:ascii="GHEA Grapalat" w:hAnsi="GHEA Grapalat" w:cs="Sylfaen"/>
          <w:sz w:val="16"/>
          <w:szCs w:val="16"/>
          <w:lang w:val="ru-RU"/>
        </w:rPr>
        <w:t>Օրենքի</w:t>
      </w:r>
      <w:r w:rsidRPr="00DA0244">
        <w:rPr>
          <w:rFonts w:ascii="GHEA Grapalat" w:hAnsi="GHEA Grapalat" w:cs="Sylfaen"/>
          <w:sz w:val="16"/>
          <w:szCs w:val="16"/>
          <w:lang w:val="af-ZA"/>
        </w:rPr>
        <w:t xml:space="preserve"> 51-</w:t>
      </w:r>
      <w:r w:rsidRPr="00DA0244">
        <w:rPr>
          <w:rFonts w:ascii="GHEA Grapalat" w:hAnsi="GHEA Grapalat" w:cs="Sylfaen"/>
          <w:sz w:val="16"/>
          <w:szCs w:val="16"/>
          <w:lang w:val="ru-RU"/>
        </w:rPr>
        <w:t>րդ</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հոդվածի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համաձայն</w:t>
      </w:r>
      <w:r w:rsidRPr="00DA0244">
        <w:rPr>
          <w:rFonts w:ascii="GHEA Grapalat" w:hAnsi="GHEA Grapalat" w:cs="Sylfaen"/>
          <w:sz w:val="16"/>
          <w:szCs w:val="16"/>
          <w:lang w:val="af-ZA"/>
        </w:rPr>
        <w:t xml:space="preserve"> </w:t>
      </w:r>
      <w:r w:rsidRPr="00DA0244">
        <w:rPr>
          <w:rFonts w:ascii="GHEA Grapalat" w:hAnsi="GHEA Grapalat" w:cs="Sylfaen"/>
          <w:sz w:val="16"/>
          <w:szCs w:val="16"/>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rPr>
        <w:t>ա</w:t>
      </w:r>
      <w:r w:rsidRPr="00DA0244">
        <w:rPr>
          <w:rFonts w:ascii="GHEA Grapalat" w:hAnsi="GHEA Grapalat" w:cs="Sylfaen"/>
          <w:sz w:val="16"/>
          <w:szCs w:val="16"/>
          <w:lang w:val="ru-RU"/>
        </w:rPr>
        <w:t>նձը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կայացնում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գնման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գործընթացի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կասեցումը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հանելու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մասին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որոշում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եթե</w:t>
      </w:r>
      <w:r w:rsidRPr="00DA0244">
        <w:rPr>
          <w:rFonts w:ascii="GHEA Grapalat" w:hAnsi="GHEA Grapalat" w:cs="Sylfaen"/>
          <w:sz w:val="16"/>
          <w:szCs w:val="16"/>
          <w:lang w:val="af-ZA"/>
        </w:rPr>
        <w:t xml:space="preserve"> </w:t>
      </w:r>
      <w:r w:rsidRPr="00DA0244">
        <w:rPr>
          <w:rFonts w:ascii="GHEA Grapalat" w:hAnsi="GHEA Grapalat" w:cs="Sylfaen"/>
          <w:sz w:val="16"/>
          <w:szCs w:val="16"/>
        </w:rPr>
        <w:t>օրենքի</w:t>
      </w:r>
      <w:r w:rsidRPr="00DA0244">
        <w:rPr>
          <w:rFonts w:ascii="GHEA Grapalat" w:hAnsi="GHEA Grapalat" w:cs="Sylfaen"/>
          <w:sz w:val="16"/>
          <w:szCs w:val="16"/>
          <w:lang w:val="af-ZA"/>
        </w:rPr>
        <w:t xml:space="preserve"> 2-</w:t>
      </w:r>
      <w:r w:rsidRPr="00DA0244">
        <w:rPr>
          <w:rFonts w:ascii="GHEA Grapalat" w:hAnsi="GHEA Grapalat" w:cs="Sylfaen"/>
          <w:sz w:val="16"/>
          <w:szCs w:val="16"/>
          <w:lang w:val="ru-RU"/>
        </w:rPr>
        <w:t>րդ</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հոդվածի</w:t>
      </w:r>
      <w:r w:rsidRPr="00DA0244">
        <w:rPr>
          <w:rFonts w:ascii="GHEA Grapalat" w:hAnsi="GHEA Grapalat" w:cs="Sylfaen"/>
          <w:sz w:val="16"/>
          <w:szCs w:val="16"/>
          <w:lang w:val="af-ZA"/>
        </w:rPr>
        <w:t xml:space="preserve"> 1-</w:t>
      </w:r>
      <w:r w:rsidRPr="00DA0244">
        <w:rPr>
          <w:rFonts w:ascii="GHEA Grapalat" w:hAnsi="GHEA Grapalat" w:cs="Sylfaen"/>
          <w:sz w:val="16"/>
          <w:szCs w:val="16"/>
          <w:lang w:val="ru-RU"/>
        </w:rPr>
        <w:t>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մասով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սահմանված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մարմինների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ղեկավարները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իսկ</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իրավաբանական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անձանց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դեպքում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գործադիր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մարմնի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ղեկավարը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գրավոր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հայտնում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հանրային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պաշտպանության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ազգային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անվտանգության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շահերից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ելնելով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անհրաժեշտ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շարունակել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գնման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գործընթացը</w:t>
      </w:r>
      <w:r w:rsidRPr="00DA0244">
        <w:rPr>
          <w:rFonts w:ascii="GHEA Grapalat" w:hAnsi="GHEA Grapalat" w:cs="Sylfaen"/>
          <w:sz w:val="16"/>
          <w:szCs w:val="16"/>
          <w:lang w:val="af-ZA"/>
        </w:rPr>
        <w:t>:</w:t>
      </w:r>
      <w:bookmarkEnd w:id="21"/>
      <w:r w:rsidRPr="00DA0244">
        <w:rPr>
          <w:rFonts w:ascii="GHEA Grapalat" w:hAnsi="GHEA Grapalat" w:cs="Sylfaen"/>
          <w:sz w:val="16"/>
          <w:szCs w:val="16"/>
          <w:lang w:val="af-ZA"/>
        </w:rPr>
        <w:t xml:space="preserve"> </w:t>
      </w:r>
    </w:p>
    <w:p w:rsidR="00203F6B" w:rsidRPr="00DA0244" w:rsidRDefault="00203F6B" w:rsidP="00203F6B">
      <w:pPr>
        <w:ind w:firstLine="567"/>
        <w:jc w:val="both"/>
        <w:rPr>
          <w:rFonts w:ascii="GHEA Grapalat" w:hAnsi="GHEA Grapalat" w:cs="Sylfaen"/>
          <w:b/>
          <w:sz w:val="16"/>
          <w:szCs w:val="16"/>
          <w:lang w:val="es-ES"/>
        </w:rPr>
      </w:pPr>
      <w:r w:rsidRPr="00DA0244">
        <w:rPr>
          <w:rFonts w:ascii="GHEA Grapalat" w:hAnsi="GHEA Grapalat" w:cs="Sylfaen"/>
          <w:sz w:val="16"/>
          <w:szCs w:val="16"/>
          <w:lang w:val="ru-RU"/>
        </w:rPr>
        <w:t>Սույն</w:t>
      </w:r>
      <w:r w:rsidRPr="00DA0244">
        <w:rPr>
          <w:rFonts w:ascii="GHEA Grapalat" w:hAnsi="GHEA Grapalat" w:cs="Sylfaen"/>
          <w:sz w:val="16"/>
          <w:szCs w:val="16"/>
          <w:lang w:val="af-ZA"/>
        </w:rPr>
        <w:t xml:space="preserve"> </w:t>
      </w:r>
      <w:r w:rsidRPr="00DA0244">
        <w:rPr>
          <w:rFonts w:ascii="GHEA Grapalat" w:hAnsi="GHEA Grapalat" w:cs="Sylfaen"/>
          <w:sz w:val="16"/>
          <w:szCs w:val="16"/>
        </w:rPr>
        <w:t>կետ</w:t>
      </w:r>
      <w:r w:rsidRPr="00DA0244">
        <w:rPr>
          <w:rFonts w:ascii="GHEA Grapalat" w:hAnsi="GHEA Grapalat" w:cs="Sylfaen"/>
          <w:sz w:val="16"/>
          <w:szCs w:val="16"/>
          <w:lang w:val="ru-RU"/>
        </w:rPr>
        <w:t>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նախատեսված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որոշումը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գնումների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հետ</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կապված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բողոքներ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քննող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անձը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հրապարակում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տեղեկագրում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կայացնելու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օրվան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հաջորդող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աշխատանքային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օրը</w:t>
      </w:r>
      <w:r w:rsidRPr="00DA0244">
        <w:rPr>
          <w:rFonts w:ascii="GHEA Grapalat" w:hAnsi="GHEA Grapalat" w:cs="Sylfaen"/>
          <w:sz w:val="16"/>
          <w:szCs w:val="16"/>
          <w:lang w:val="af-ZA"/>
        </w:rPr>
        <w:t>:</w:t>
      </w:r>
    </w:p>
    <w:p w:rsidR="00203F6B" w:rsidRPr="00DA0244" w:rsidRDefault="00203F6B" w:rsidP="00203F6B">
      <w:pPr>
        <w:ind w:firstLine="567"/>
        <w:jc w:val="center"/>
        <w:rPr>
          <w:rFonts w:ascii="GHEA Grapalat" w:hAnsi="GHEA Grapalat" w:cs="Sylfaen"/>
          <w:b/>
          <w:sz w:val="16"/>
          <w:szCs w:val="16"/>
          <w:lang w:val="es-ES"/>
        </w:rPr>
      </w:pPr>
    </w:p>
    <w:p w:rsidR="00203F6B" w:rsidRPr="00DA0244" w:rsidRDefault="00203F6B" w:rsidP="00203F6B">
      <w:pPr>
        <w:ind w:firstLine="567"/>
        <w:jc w:val="center"/>
        <w:rPr>
          <w:rFonts w:ascii="GHEA Grapalat" w:hAnsi="GHEA Grapalat"/>
          <w:b/>
          <w:sz w:val="16"/>
          <w:szCs w:val="16"/>
          <w:lang w:val="af-ZA"/>
        </w:rPr>
      </w:pPr>
      <w:r w:rsidRPr="00DA0244">
        <w:rPr>
          <w:rFonts w:ascii="GHEA Grapalat" w:hAnsi="GHEA Grapalat" w:cs="Sylfaen"/>
          <w:b/>
          <w:sz w:val="16"/>
          <w:szCs w:val="16"/>
          <w:lang w:val="es-ES"/>
        </w:rPr>
        <w:br w:type="page"/>
      </w:r>
      <w:r w:rsidRPr="00DA0244">
        <w:rPr>
          <w:rFonts w:ascii="GHEA Grapalat" w:hAnsi="GHEA Grapalat" w:cs="Sylfaen"/>
          <w:b/>
          <w:sz w:val="16"/>
          <w:szCs w:val="16"/>
          <w:lang w:val="es-ES"/>
        </w:rPr>
        <w:lastRenderedPageBreak/>
        <w:t>ՄԱՍ</w:t>
      </w:r>
      <w:r w:rsidRPr="00DA0244">
        <w:rPr>
          <w:rFonts w:ascii="GHEA Grapalat" w:hAnsi="GHEA Grapalat"/>
          <w:b/>
          <w:sz w:val="16"/>
          <w:szCs w:val="16"/>
          <w:lang w:val="af-ZA"/>
        </w:rPr>
        <w:t xml:space="preserve">  II</w:t>
      </w:r>
    </w:p>
    <w:p w:rsidR="00203F6B" w:rsidRPr="00DA0244" w:rsidRDefault="00203F6B" w:rsidP="00203F6B">
      <w:pPr>
        <w:pStyle w:val="aa"/>
        <w:ind w:right="-7"/>
        <w:jc w:val="center"/>
        <w:rPr>
          <w:rFonts w:ascii="GHEA Grapalat" w:hAnsi="GHEA Grapalat"/>
          <w:b/>
          <w:sz w:val="16"/>
          <w:szCs w:val="16"/>
          <w:lang w:val="af-ZA"/>
        </w:rPr>
      </w:pPr>
      <w:r w:rsidRPr="00DA0244">
        <w:rPr>
          <w:rFonts w:ascii="GHEA Grapalat" w:hAnsi="GHEA Grapalat" w:cs="Sylfaen"/>
          <w:b/>
          <w:sz w:val="16"/>
          <w:szCs w:val="16"/>
          <w:lang w:val="es-ES"/>
        </w:rPr>
        <w:t>Հ</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Ր</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Ա</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Հ</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Ա</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Ն</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Գ</w:t>
      </w:r>
    </w:p>
    <w:p w:rsidR="00203F6B" w:rsidRPr="00DA0244" w:rsidRDefault="00203F6B" w:rsidP="00203F6B">
      <w:pPr>
        <w:pStyle w:val="aa"/>
        <w:ind w:right="-7"/>
        <w:jc w:val="center"/>
        <w:rPr>
          <w:rFonts w:ascii="GHEA Grapalat" w:hAnsi="GHEA Grapalat"/>
          <w:b/>
          <w:sz w:val="16"/>
          <w:szCs w:val="16"/>
          <w:lang w:val="af-ZA"/>
        </w:rPr>
      </w:pPr>
      <w:r w:rsidRPr="00DA0244">
        <w:rPr>
          <w:rFonts w:ascii="GHEA Grapalat" w:hAnsi="GHEA Grapalat" w:cs="Sylfaen"/>
          <w:b/>
          <w:sz w:val="16"/>
          <w:szCs w:val="16"/>
          <w:lang w:val="es-ES"/>
        </w:rPr>
        <w:t>Գ Ն Ա Ն Շ Մ Ա Ն  Հ Ա Ր Ց Մ Ա Ն</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Հ</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Ա</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Յ</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Տ</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Ը</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Պ</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Ա</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Տ</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Ր</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Ա</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Ս</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Տ</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Ե</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Լ</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ՈՒ</w:t>
      </w:r>
    </w:p>
    <w:p w:rsidR="00203F6B" w:rsidRPr="00DA0244" w:rsidRDefault="00203F6B" w:rsidP="00203F6B">
      <w:pPr>
        <w:ind w:firstLine="567"/>
        <w:jc w:val="center"/>
        <w:rPr>
          <w:rFonts w:ascii="GHEA Grapalat" w:hAnsi="GHEA Grapalat"/>
          <w:sz w:val="16"/>
          <w:szCs w:val="16"/>
          <w:lang w:val="af-ZA"/>
        </w:rPr>
      </w:pPr>
    </w:p>
    <w:p w:rsidR="00203F6B" w:rsidRPr="00DA0244" w:rsidRDefault="00203F6B" w:rsidP="00203F6B">
      <w:pPr>
        <w:jc w:val="center"/>
        <w:rPr>
          <w:rFonts w:ascii="GHEA Grapalat" w:hAnsi="GHEA Grapalat"/>
          <w:b/>
          <w:sz w:val="16"/>
          <w:szCs w:val="16"/>
          <w:lang w:val="af-ZA"/>
        </w:rPr>
      </w:pPr>
      <w:r w:rsidRPr="00DA0244">
        <w:rPr>
          <w:rFonts w:ascii="GHEA Grapalat" w:hAnsi="GHEA Grapalat"/>
          <w:b/>
          <w:sz w:val="16"/>
          <w:szCs w:val="16"/>
          <w:lang w:val="af-ZA"/>
        </w:rPr>
        <w:t xml:space="preserve">1. </w:t>
      </w:r>
      <w:r w:rsidRPr="00DA0244">
        <w:rPr>
          <w:rFonts w:ascii="GHEA Grapalat" w:hAnsi="GHEA Grapalat" w:cs="Sylfaen"/>
          <w:b/>
          <w:sz w:val="16"/>
          <w:szCs w:val="16"/>
          <w:lang w:val="es-ES"/>
        </w:rPr>
        <w:t>ԸՆԴՀԱՆՈՒՐ</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ԴՐՈՒՅԹՆԵՐ</w:t>
      </w:r>
    </w:p>
    <w:p w:rsidR="00203F6B" w:rsidRPr="00DA0244" w:rsidRDefault="00203F6B" w:rsidP="00203F6B">
      <w:pPr>
        <w:ind w:firstLine="567"/>
        <w:jc w:val="both"/>
        <w:rPr>
          <w:rFonts w:ascii="GHEA Grapalat" w:hAnsi="GHEA Grapalat"/>
          <w:sz w:val="16"/>
          <w:szCs w:val="16"/>
          <w:lang w:val="af-ZA"/>
        </w:rPr>
      </w:pPr>
      <w:r w:rsidRPr="00DA0244">
        <w:rPr>
          <w:rFonts w:ascii="GHEA Grapalat" w:hAnsi="GHEA Grapalat"/>
          <w:sz w:val="16"/>
          <w:szCs w:val="16"/>
          <w:lang w:val="af-ZA"/>
        </w:rPr>
        <w:t xml:space="preserve"> </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1.1 </w:t>
      </w:r>
      <w:r w:rsidRPr="00DA0244">
        <w:rPr>
          <w:rFonts w:ascii="GHEA Grapalat" w:hAnsi="GHEA Grapalat" w:cs="Sylfaen"/>
          <w:sz w:val="16"/>
          <w:szCs w:val="16"/>
          <w:lang w:val="ru-RU"/>
        </w:rPr>
        <w:t>Սույն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հրահանգը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նպատակ</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ունի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օժանդակել</w:t>
      </w:r>
      <w:r w:rsidRPr="00DA0244">
        <w:rPr>
          <w:rFonts w:ascii="GHEA Grapalat" w:hAnsi="GHEA Grapalat" w:cs="Sylfaen"/>
          <w:sz w:val="16"/>
          <w:szCs w:val="16"/>
          <w:lang w:val="af-ZA"/>
        </w:rPr>
        <w:t xml:space="preserve"> մ</w:t>
      </w:r>
      <w:r w:rsidRPr="00DA0244">
        <w:rPr>
          <w:rFonts w:ascii="GHEA Grapalat" w:hAnsi="GHEA Grapalat" w:cs="Sylfaen"/>
          <w:sz w:val="16"/>
          <w:szCs w:val="16"/>
          <w:lang w:val="ru-RU"/>
        </w:rPr>
        <w:t>ասնակիցներին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հայտը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պատրաստելիս։</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1.2 </w:t>
      </w:r>
      <w:r w:rsidRPr="00DA0244">
        <w:rPr>
          <w:rFonts w:ascii="GHEA Grapalat" w:hAnsi="GHEA Grapalat" w:cs="Sylfaen"/>
          <w:sz w:val="16"/>
          <w:szCs w:val="16"/>
          <w:lang w:val="ru-RU"/>
        </w:rPr>
        <w:t>Նպատակահարմարության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դեպքում</w:t>
      </w:r>
      <w:r w:rsidRPr="00DA0244">
        <w:rPr>
          <w:rFonts w:ascii="GHEA Grapalat" w:hAnsi="GHEA Grapalat" w:cs="Sylfaen"/>
          <w:sz w:val="16"/>
          <w:szCs w:val="16"/>
          <w:lang w:val="af-ZA"/>
        </w:rPr>
        <w:t xml:space="preserve"> մ</w:t>
      </w:r>
      <w:r w:rsidRPr="00DA0244">
        <w:rPr>
          <w:rFonts w:ascii="GHEA Grapalat" w:hAnsi="GHEA Grapalat" w:cs="Sylfaen"/>
          <w:sz w:val="16"/>
          <w:szCs w:val="16"/>
          <w:lang w:val="ru-RU"/>
        </w:rPr>
        <w:t>ասնակիցը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պահանջվող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տեղեկությունները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կարող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ներկայացնել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սույն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հրահանգով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առաջարկվող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ձևերից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տարբերվող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այլ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ձևերով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պահպանելով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պահանջվող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վավերապայմանները։</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cs="Sylfaen"/>
          <w:sz w:val="16"/>
          <w:szCs w:val="16"/>
          <w:lang w:val="af-ZA"/>
        </w:rPr>
        <w:t xml:space="preserve">1.3 </w:t>
      </w:r>
      <w:r w:rsidRPr="00DA0244">
        <w:rPr>
          <w:rFonts w:ascii="GHEA Grapalat" w:hAnsi="GHEA Grapalat" w:cs="Sylfaen"/>
          <w:sz w:val="16"/>
          <w:szCs w:val="16"/>
          <w:lang w:val="ru-RU"/>
        </w:rPr>
        <w:t>Հայտերը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հայերենից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բացի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կարող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ներկայացվել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նաև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անգլերեն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ռուսերեն։</w:t>
      </w:r>
      <w:r w:rsidRPr="00DA0244">
        <w:rPr>
          <w:rFonts w:ascii="GHEA Grapalat" w:hAnsi="GHEA Grapalat" w:cs="Sylfaen"/>
          <w:sz w:val="16"/>
          <w:szCs w:val="16"/>
          <w:lang w:val="af-ZA"/>
        </w:rPr>
        <w:t xml:space="preserve"> </w:t>
      </w:r>
    </w:p>
    <w:p w:rsidR="00203F6B" w:rsidRPr="00DA0244" w:rsidRDefault="00203F6B" w:rsidP="00203F6B">
      <w:pPr>
        <w:jc w:val="center"/>
        <w:rPr>
          <w:rFonts w:ascii="GHEA Grapalat" w:hAnsi="GHEA Grapalat"/>
          <w:b/>
          <w:sz w:val="16"/>
          <w:szCs w:val="16"/>
          <w:lang w:val="af-ZA"/>
        </w:rPr>
      </w:pPr>
    </w:p>
    <w:p w:rsidR="00203F6B" w:rsidRPr="00DA0244" w:rsidRDefault="00203F6B" w:rsidP="00203F6B">
      <w:pPr>
        <w:jc w:val="center"/>
        <w:rPr>
          <w:rFonts w:ascii="GHEA Grapalat" w:hAnsi="GHEA Grapalat"/>
          <w:b/>
          <w:sz w:val="16"/>
          <w:szCs w:val="16"/>
          <w:lang w:val="af-ZA"/>
        </w:rPr>
      </w:pPr>
      <w:r w:rsidRPr="00DA0244">
        <w:rPr>
          <w:rFonts w:ascii="GHEA Grapalat" w:hAnsi="GHEA Grapalat"/>
          <w:b/>
          <w:sz w:val="16"/>
          <w:szCs w:val="16"/>
          <w:lang w:val="af-ZA"/>
        </w:rPr>
        <w:t xml:space="preserve">2. </w:t>
      </w:r>
      <w:r w:rsidRPr="00DA0244">
        <w:rPr>
          <w:rFonts w:ascii="GHEA Grapalat" w:hAnsi="GHEA Grapalat" w:cs="Sylfaen"/>
          <w:b/>
          <w:sz w:val="16"/>
          <w:szCs w:val="16"/>
          <w:lang w:val="es-ES"/>
        </w:rPr>
        <w:t>ԸՆԹԱՑԱԿԱՐԳԻ</w:t>
      </w:r>
      <w:r w:rsidRPr="00DA0244">
        <w:rPr>
          <w:rFonts w:ascii="GHEA Grapalat" w:hAnsi="GHEA Grapalat"/>
          <w:b/>
          <w:sz w:val="16"/>
          <w:szCs w:val="16"/>
          <w:lang w:val="af-ZA"/>
        </w:rPr>
        <w:t xml:space="preserve"> </w:t>
      </w:r>
      <w:r w:rsidRPr="00DA0244">
        <w:rPr>
          <w:rFonts w:ascii="GHEA Grapalat" w:hAnsi="GHEA Grapalat" w:cs="Sylfaen"/>
          <w:b/>
          <w:sz w:val="16"/>
          <w:szCs w:val="16"/>
          <w:lang w:val="es-ES"/>
        </w:rPr>
        <w:t>ՀԱՅՏԸ</w:t>
      </w:r>
    </w:p>
    <w:p w:rsidR="00203F6B" w:rsidRPr="00DA0244" w:rsidRDefault="00203F6B" w:rsidP="00203F6B">
      <w:pPr>
        <w:ind w:firstLine="720"/>
        <w:jc w:val="center"/>
        <w:rPr>
          <w:rFonts w:ascii="GHEA Grapalat" w:hAnsi="GHEA Grapalat"/>
          <w:sz w:val="16"/>
          <w:szCs w:val="16"/>
          <w:lang w:val="af-ZA"/>
        </w:rPr>
      </w:pPr>
    </w:p>
    <w:p w:rsidR="00203F6B" w:rsidRPr="00DA0244" w:rsidRDefault="00203F6B" w:rsidP="00203F6B">
      <w:pPr>
        <w:ind w:firstLine="567"/>
        <w:jc w:val="both"/>
        <w:rPr>
          <w:rFonts w:ascii="GHEA Grapalat" w:hAnsi="GHEA Grapalat"/>
          <w:sz w:val="16"/>
          <w:szCs w:val="16"/>
          <w:lang w:val="es-ES"/>
        </w:rPr>
      </w:pPr>
      <w:r w:rsidRPr="00DA0244">
        <w:rPr>
          <w:rFonts w:ascii="GHEA Grapalat" w:hAnsi="GHEA Grapalat"/>
          <w:sz w:val="16"/>
          <w:szCs w:val="16"/>
          <w:lang w:val="hy-AM"/>
        </w:rPr>
        <w:t xml:space="preserve">Ընթացակարգին մասնակցելու համար </w:t>
      </w:r>
      <w:r w:rsidRPr="00DA0244">
        <w:rPr>
          <w:rFonts w:ascii="GHEA Grapalat" w:hAnsi="GHEA Grapalat"/>
          <w:sz w:val="16"/>
          <w:szCs w:val="16"/>
        </w:rPr>
        <w:t>մ</w:t>
      </w:r>
      <w:r w:rsidRPr="00DA0244">
        <w:rPr>
          <w:rFonts w:ascii="GHEA Grapalat" w:hAnsi="GHEA Grapalat"/>
          <w:sz w:val="16"/>
          <w:szCs w:val="16"/>
          <w:lang w:val="hy-AM"/>
        </w:rPr>
        <w:t xml:space="preserve">ասնակիցը </w:t>
      </w:r>
      <w:r w:rsidRPr="00DA0244">
        <w:rPr>
          <w:rFonts w:ascii="GHEA Grapalat" w:hAnsi="GHEA Grapalat"/>
          <w:sz w:val="16"/>
          <w:szCs w:val="16"/>
        </w:rPr>
        <w:t>սույն</w:t>
      </w:r>
      <w:r w:rsidRPr="00DA0244">
        <w:rPr>
          <w:rFonts w:ascii="GHEA Grapalat" w:hAnsi="GHEA Grapalat"/>
          <w:sz w:val="16"/>
          <w:szCs w:val="16"/>
          <w:lang w:val="af-ZA"/>
        </w:rPr>
        <w:t xml:space="preserve"> </w:t>
      </w:r>
      <w:r w:rsidRPr="00DA0244">
        <w:rPr>
          <w:rFonts w:ascii="GHEA Grapalat" w:hAnsi="GHEA Grapalat"/>
          <w:sz w:val="16"/>
          <w:szCs w:val="16"/>
        </w:rPr>
        <w:t>հրավերի</w:t>
      </w:r>
      <w:r w:rsidRPr="00DA0244">
        <w:rPr>
          <w:rFonts w:ascii="GHEA Grapalat" w:hAnsi="GHEA Grapalat"/>
          <w:sz w:val="16"/>
          <w:szCs w:val="16"/>
          <w:lang w:val="af-ZA"/>
        </w:rPr>
        <w:t xml:space="preserve"> 2-</w:t>
      </w:r>
      <w:r w:rsidRPr="00DA0244">
        <w:rPr>
          <w:rFonts w:ascii="GHEA Grapalat" w:hAnsi="GHEA Grapalat"/>
          <w:sz w:val="16"/>
          <w:szCs w:val="16"/>
        </w:rPr>
        <w:t>րդ</w:t>
      </w:r>
      <w:r w:rsidRPr="00DA0244">
        <w:rPr>
          <w:rFonts w:ascii="GHEA Grapalat" w:hAnsi="GHEA Grapalat"/>
          <w:sz w:val="16"/>
          <w:szCs w:val="16"/>
          <w:lang w:val="af-ZA"/>
        </w:rPr>
        <w:t xml:space="preserve"> </w:t>
      </w:r>
      <w:r w:rsidRPr="00DA0244">
        <w:rPr>
          <w:rFonts w:ascii="GHEA Grapalat" w:hAnsi="GHEA Grapalat"/>
          <w:sz w:val="16"/>
          <w:szCs w:val="16"/>
        </w:rPr>
        <w:t>մասի</w:t>
      </w:r>
      <w:r w:rsidRPr="00DA0244">
        <w:rPr>
          <w:rFonts w:ascii="GHEA Grapalat" w:hAnsi="GHEA Grapalat"/>
          <w:sz w:val="16"/>
          <w:szCs w:val="16"/>
          <w:lang w:val="af-ZA"/>
        </w:rPr>
        <w:t xml:space="preserve"> 3-</w:t>
      </w:r>
      <w:r w:rsidRPr="00DA0244">
        <w:rPr>
          <w:rFonts w:ascii="GHEA Grapalat" w:hAnsi="GHEA Grapalat"/>
          <w:sz w:val="16"/>
          <w:szCs w:val="16"/>
        </w:rPr>
        <w:t>րդ</w:t>
      </w:r>
      <w:r w:rsidRPr="00DA0244">
        <w:rPr>
          <w:rFonts w:ascii="GHEA Grapalat" w:hAnsi="GHEA Grapalat"/>
          <w:sz w:val="16"/>
          <w:szCs w:val="16"/>
          <w:lang w:val="af-ZA"/>
        </w:rPr>
        <w:t xml:space="preserve"> </w:t>
      </w:r>
      <w:r w:rsidRPr="00DA0244">
        <w:rPr>
          <w:rFonts w:ascii="GHEA Grapalat" w:hAnsi="GHEA Grapalat"/>
          <w:sz w:val="16"/>
          <w:szCs w:val="16"/>
        </w:rPr>
        <w:t>բաժնով</w:t>
      </w:r>
      <w:r w:rsidRPr="00DA0244">
        <w:rPr>
          <w:rFonts w:ascii="GHEA Grapalat" w:hAnsi="GHEA Grapalat"/>
          <w:sz w:val="16"/>
          <w:szCs w:val="16"/>
          <w:lang w:val="af-ZA"/>
        </w:rPr>
        <w:t xml:space="preserve"> </w:t>
      </w:r>
      <w:r w:rsidRPr="00DA0244">
        <w:rPr>
          <w:rFonts w:ascii="GHEA Grapalat" w:hAnsi="GHEA Grapalat"/>
          <w:sz w:val="16"/>
          <w:szCs w:val="16"/>
        </w:rPr>
        <w:t>սահմանված</w:t>
      </w:r>
      <w:r w:rsidRPr="00DA0244">
        <w:rPr>
          <w:rFonts w:ascii="GHEA Grapalat" w:hAnsi="GHEA Grapalat"/>
          <w:sz w:val="16"/>
          <w:szCs w:val="16"/>
          <w:lang w:val="af-ZA"/>
        </w:rPr>
        <w:t xml:space="preserve"> </w:t>
      </w:r>
      <w:r w:rsidRPr="00DA0244">
        <w:rPr>
          <w:rFonts w:ascii="GHEA Grapalat" w:hAnsi="GHEA Grapalat"/>
          <w:sz w:val="16"/>
          <w:szCs w:val="16"/>
        </w:rPr>
        <w:t>կարգով</w:t>
      </w:r>
      <w:r w:rsidRPr="00DA0244">
        <w:rPr>
          <w:rFonts w:ascii="GHEA Grapalat" w:hAnsi="GHEA Grapalat"/>
          <w:sz w:val="16"/>
          <w:szCs w:val="16"/>
          <w:lang w:val="hy-AM"/>
        </w:rPr>
        <w:t xml:space="preserve"> ներկայացնում է հայտ:</w:t>
      </w:r>
      <w:r w:rsidRPr="00DA0244">
        <w:rPr>
          <w:rFonts w:ascii="GHEA Grapalat" w:hAnsi="GHEA Grapalat"/>
          <w:sz w:val="16"/>
          <w:szCs w:val="16"/>
          <w:lang w:val="af-ZA"/>
        </w:rPr>
        <w:t xml:space="preserve"> </w:t>
      </w:r>
      <w:r w:rsidRPr="00DA0244">
        <w:rPr>
          <w:rFonts w:ascii="GHEA Grapalat" w:hAnsi="GHEA Grapalat"/>
          <w:sz w:val="16"/>
          <w:szCs w:val="16"/>
          <w:lang w:val="hy-AM"/>
        </w:rPr>
        <w:t>Հայտին կցվում են սույն հրավերով նախատեսված համապատասխան փաստաթղթեր</w:t>
      </w:r>
      <w:r w:rsidRPr="00DA0244">
        <w:rPr>
          <w:rFonts w:ascii="GHEA Grapalat" w:hAnsi="GHEA Grapalat"/>
          <w:sz w:val="16"/>
          <w:szCs w:val="16"/>
          <w:lang w:val="es-ES"/>
        </w:rPr>
        <w:t>ը (տեղեկությունները):</w:t>
      </w:r>
    </w:p>
    <w:p w:rsidR="00203F6B" w:rsidRPr="00DA0244" w:rsidRDefault="00203F6B" w:rsidP="00203F6B">
      <w:pPr>
        <w:ind w:firstLine="567"/>
        <w:jc w:val="both"/>
        <w:rPr>
          <w:rFonts w:ascii="GHEA Grapalat" w:hAnsi="GHEA Grapalat" w:cs="Sylfaen"/>
          <w:sz w:val="16"/>
          <w:szCs w:val="16"/>
          <w:lang w:val="es-ES"/>
        </w:rPr>
      </w:pPr>
      <w:r w:rsidRPr="00DA0244">
        <w:rPr>
          <w:rFonts w:ascii="GHEA Grapalat" w:hAnsi="GHEA Grapalat" w:cs="Sylfaen"/>
          <w:sz w:val="16"/>
          <w:szCs w:val="16"/>
        </w:rPr>
        <w:t>Մասնակիցը</w:t>
      </w:r>
      <w:r w:rsidRPr="00DA0244">
        <w:rPr>
          <w:rFonts w:ascii="GHEA Grapalat" w:hAnsi="GHEA Grapalat" w:cs="Sylfaen"/>
          <w:sz w:val="16"/>
          <w:szCs w:val="16"/>
          <w:lang w:val="es-ES"/>
        </w:rPr>
        <w:t xml:space="preserve"> </w:t>
      </w:r>
      <w:r w:rsidRPr="00DA0244">
        <w:rPr>
          <w:rFonts w:ascii="GHEA Grapalat" w:hAnsi="GHEA Grapalat" w:cs="Sylfaen"/>
          <w:sz w:val="16"/>
          <w:szCs w:val="16"/>
        </w:rPr>
        <w:t>հայտով</w:t>
      </w:r>
      <w:r w:rsidRPr="00DA0244">
        <w:rPr>
          <w:rFonts w:ascii="GHEA Grapalat" w:hAnsi="GHEA Grapalat" w:cs="Sylfaen"/>
          <w:sz w:val="16"/>
          <w:szCs w:val="16"/>
          <w:lang w:val="es-ES"/>
        </w:rPr>
        <w:t xml:space="preserve"> </w:t>
      </w:r>
      <w:r w:rsidRPr="00DA0244">
        <w:rPr>
          <w:rFonts w:ascii="GHEA Grapalat" w:hAnsi="GHEA Grapalat" w:cs="Sylfaen"/>
          <w:sz w:val="16"/>
          <w:szCs w:val="16"/>
        </w:rPr>
        <w:t>ներկայացնում</w:t>
      </w:r>
      <w:r w:rsidRPr="00DA0244">
        <w:rPr>
          <w:rFonts w:ascii="GHEA Grapalat" w:hAnsi="GHEA Grapalat" w:cs="Sylfaen"/>
          <w:sz w:val="16"/>
          <w:szCs w:val="16"/>
          <w:lang w:val="es-ES"/>
        </w:rPr>
        <w:t xml:space="preserve"> </w:t>
      </w:r>
      <w:r w:rsidRPr="00DA0244">
        <w:rPr>
          <w:rFonts w:ascii="GHEA Grapalat" w:hAnsi="GHEA Grapalat" w:cs="Sylfaen"/>
          <w:sz w:val="16"/>
          <w:szCs w:val="16"/>
        </w:rPr>
        <w:t>է</w:t>
      </w:r>
      <w:r w:rsidRPr="00DA0244">
        <w:rPr>
          <w:rFonts w:ascii="GHEA Grapalat" w:hAnsi="GHEA Grapalat" w:cs="Sylfaen"/>
          <w:sz w:val="16"/>
          <w:szCs w:val="16"/>
          <w:lang w:val="es-ES"/>
        </w:rPr>
        <w:t xml:space="preserve"> </w:t>
      </w:r>
      <w:r w:rsidRPr="00DA0244">
        <w:rPr>
          <w:rFonts w:ascii="GHEA Grapalat" w:hAnsi="GHEA Grapalat" w:cs="Sylfaen"/>
          <w:sz w:val="16"/>
          <w:szCs w:val="16"/>
        </w:rPr>
        <w:t>իր</w:t>
      </w:r>
      <w:r w:rsidRPr="00DA0244">
        <w:rPr>
          <w:rFonts w:ascii="GHEA Grapalat" w:hAnsi="GHEA Grapalat" w:cs="Sylfaen"/>
          <w:sz w:val="16"/>
          <w:szCs w:val="16"/>
          <w:lang w:val="es-ES"/>
        </w:rPr>
        <w:t xml:space="preserve"> </w:t>
      </w:r>
      <w:r w:rsidRPr="00DA0244">
        <w:rPr>
          <w:rFonts w:ascii="GHEA Grapalat" w:hAnsi="GHEA Grapalat" w:cs="Sylfaen"/>
          <w:sz w:val="16"/>
          <w:szCs w:val="16"/>
        </w:rPr>
        <w:t>կողմից</w:t>
      </w:r>
      <w:r w:rsidRPr="00DA0244">
        <w:rPr>
          <w:rFonts w:ascii="GHEA Grapalat" w:hAnsi="GHEA Grapalat" w:cs="Sylfaen"/>
          <w:sz w:val="16"/>
          <w:szCs w:val="16"/>
          <w:lang w:val="es-ES"/>
        </w:rPr>
        <w:t xml:space="preserve"> </w:t>
      </w:r>
      <w:r w:rsidRPr="00DA0244">
        <w:rPr>
          <w:rFonts w:ascii="GHEA Grapalat" w:hAnsi="GHEA Grapalat" w:cs="Sylfaen"/>
          <w:sz w:val="16"/>
          <w:szCs w:val="16"/>
        </w:rPr>
        <w:t>հաստատված</w:t>
      </w:r>
      <w:r w:rsidRPr="00DA0244">
        <w:rPr>
          <w:rFonts w:ascii="GHEA Grapalat" w:hAnsi="GHEA Grapalat" w:cs="Sylfaen"/>
          <w:sz w:val="16"/>
          <w:szCs w:val="16"/>
          <w:lang w:val="es-ES"/>
        </w:rPr>
        <w:t>`</w:t>
      </w:r>
    </w:p>
    <w:p w:rsidR="00203F6B" w:rsidRPr="00DA0244" w:rsidRDefault="00203F6B" w:rsidP="00203F6B">
      <w:pPr>
        <w:ind w:firstLine="567"/>
        <w:jc w:val="both"/>
        <w:rPr>
          <w:rFonts w:ascii="GHEA Grapalat" w:hAnsi="GHEA Grapalat" w:cs="Sylfaen"/>
          <w:sz w:val="16"/>
          <w:szCs w:val="16"/>
          <w:lang w:val="es-ES"/>
        </w:rPr>
      </w:pPr>
      <w:r w:rsidRPr="00DA0244">
        <w:rPr>
          <w:rFonts w:ascii="GHEA Grapalat" w:hAnsi="GHEA Grapalat" w:cs="Sylfaen"/>
          <w:sz w:val="16"/>
          <w:szCs w:val="16"/>
          <w:lang w:val="es-ES"/>
        </w:rPr>
        <w:t xml:space="preserve">2.1 </w:t>
      </w:r>
      <w:r w:rsidRPr="00DA0244">
        <w:rPr>
          <w:rFonts w:ascii="GHEA Grapalat" w:hAnsi="GHEA Grapalat" w:cs="Sylfaen"/>
          <w:sz w:val="16"/>
          <w:szCs w:val="16"/>
          <w:lang w:val="ru-RU"/>
        </w:rPr>
        <w:t>ընթացակարգին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մասնակցելու</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դիմում</w:t>
      </w:r>
      <w:r w:rsidRPr="00DA0244">
        <w:rPr>
          <w:rFonts w:ascii="GHEA Grapalat" w:hAnsi="GHEA Grapalat" w:cs="Sylfaen"/>
          <w:sz w:val="16"/>
          <w:szCs w:val="16"/>
          <w:lang w:val="es-ES"/>
        </w:rPr>
        <w:t>-</w:t>
      </w:r>
      <w:r w:rsidRPr="00DA0244">
        <w:rPr>
          <w:rFonts w:ascii="GHEA Grapalat" w:hAnsi="GHEA Grapalat" w:cs="Sylfaen"/>
          <w:sz w:val="16"/>
          <w:szCs w:val="16"/>
        </w:rPr>
        <w:t>հայտարարություն</w:t>
      </w:r>
      <w:r w:rsidRPr="00DA0244">
        <w:rPr>
          <w:rFonts w:ascii="GHEA Grapalat" w:hAnsi="GHEA Grapalat" w:cs="Sylfaen"/>
          <w:sz w:val="16"/>
          <w:szCs w:val="16"/>
          <w:lang w:val="af-ZA"/>
        </w:rPr>
        <w:t>` համաձայն հ</w:t>
      </w:r>
      <w:r w:rsidRPr="00DA0244">
        <w:rPr>
          <w:rFonts w:ascii="GHEA Grapalat" w:hAnsi="GHEA Grapalat" w:cs="Sylfaen"/>
          <w:sz w:val="16"/>
          <w:szCs w:val="16"/>
          <w:lang w:val="ru-RU"/>
        </w:rPr>
        <w:t>ավելված</w:t>
      </w:r>
      <w:r w:rsidRPr="00DA0244">
        <w:rPr>
          <w:rFonts w:ascii="GHEA Grapalat" w:hAnsi="GHEA Grapalat" w:cs="Sylfaen"/>
          <w:sz w:val="16"/>
          <w:szCs w:val="16"/>
          <w:lang w:val="af-ZA"/>
        </w:rPr>
        <w:t xml:space="preserve"> N 1-ի</w:t>
      </w:r>
      <w:r w:rsidRPr="00DA0244">
        <w:rPr>
          <w:rFonts w:ascii="GHEA Grapalat" w:hAnsi="GHEA Grapalat" w:cs="Sylfaen"/>
          <w:sz w:val="16"/>
          <w:szCs w:val="16"/>
          <w:lang w:val="es-ES"/>
        </w:rPr>
        <w:t>.</w:t>
      </w:r>
    </w:p>
    <w:p w:rsidR="00203F6B" w:rsidRPr="00DA0244" w:rsidRDefault="00203F6B" w:rsidP="00203F6B">
      <w:pPr>
        <w:pStyle w:val="norm"/>
        <w:spacing w:line="276" w:lineRule="auto"/>
        <w:ind w:firstLine="567"/>
        <w:rPr>
          <w:rFonts w:ascii="GHEA Grapalat" w:hAnsi="GHEA Grapalat" w:cs="Sylfaen"/>
          <w:sz w:val="16"/>
          <w:szCs w:val="16"/>
          <w:lang w:val="af-ZA" w:eastAsia="en-US"/>
        </w:rPr>
      </w:pPr>
      <w:bookmarkStart w:id="22" w:name="_Hlk9324790"/>
      <w:r w:rsidRPr="00DA0244">
        <w:rPr>
          <w:rFonts w:ascii="GHEA Grapalat" w:hAnsi="GHEA Grapalat" w:cs="Sylfaen"/>
          <w:sz w:val="16"/>
          <w:szCs w:val="16"/>
          <w:lang w:val="es-ES"/>
        </w:rPr>
        <w:t xml:space="preserve">2.2 ենթակապալի </w:t>
      </w:r>
      <w:r w:rsidRPr="00DA0244">
        <w:rPr>
          <w:rFonts w:ascii="GHEA Grapalat" w:hAnsi="GHEA Grapalat" w:cs="Sylfaen"/>
          <w:sz w:val="16"/>
          <w:szCs w:val="16"/>
          <w:lang w:eastAsia="en-US"/>
        </w:rPr>
        <w:t>պայմանագրի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պատճենը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և</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դրա</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կողմ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հանդիսացող</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անձի</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տվյալները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եթե</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պայմանագիրն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իրականացվելու</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է</w:t>
      </w:r>
      <w:r w:rsidRPr="00DA0244">
        <w:rPr>
          <w:rFonts w:ascii="GHEA Grapalat" w:hAnsi="GHEA Grapalat" w:cs="Sylfaen"/>
          <w:sz w:val="16"/>
          <w:szCs w:val="16"/>
          <w:lang w:val="af-ZA" w:eastAsia="en-US"/>
        </w:rPr>
        <w:t xml:space="preserve"> ենթակապալի </w:t>
      </w:r>
      <w:r w:rsidRPr="00DA0244">
        <w:rPr>
          <w:rFonts w:ascii="GHEA Grapalat" w:hAnsi="GHEA Grapalat" w:cs="Sylfaen"/>
          <w:sz w:val="16"/>
          <w:szCs w:val="16"/>
          <w:lang w:eastAsia="en-US"/>
        </w:rPr>
        <w:t>միջոցով</w:t>
      </w:r>
      <w:r w:rsidRPr="00DA0244">
        <w:rPr>
          <w:rFonts w:ascii="GHEA Grapalat" w:hAnsi="GHEA Grapalat" w:cs="Sylfaen"/>
          <w:sz w:val="16"/>
          <w:szCs w:val="16"/>
          <w:lang w:val="af-ZA" w:eastAsia="en-US"/>
        </w:rPr>
        <w:t>.</w:t>
      </w:r>
    </w:p>
    <w:bookmarkEnd w:id="22"/>
    <w:p w:rsidR="00203F6B" w:rsidRPr="00DA0244" w:rsidRDefault="00203F6B" w:rsidP="00203F6B">
      <w:pPr>
        <w:pStyle w:val="norm"/>
        <w:spacing w:line="240" w:lineRule="auto"/>
        <w:ind w:firstLine="567"/>
        <w:rPr>
          <w:rFonts w:ascii="GHEA Grapalat" w:hAnsi="GHEA Grapalat" w:cs="Sylfaen"/>
          <w:sz w:val="16"/>
          <w:szCs w:val="16"/>
          <w:vertAlign w:val="superscript"/>
          <w:lang w:val="af-ZA" w:eastAsia="en-US"/>
        </w:rPr>
      </w:pPr>
      <w:r w:rsidRPr="00DA0244">
        <w:rPr>
          <w:rFonts w:ascii="GHEA Grapalat" w:hAnsi="GHEA Grapalat" w:cs="Sylfaen"/>
          <w:sz w:val="16"/>
          <w:szCs w:val="16"/>
          <w:lang w:val="af-ZA" w:eastAsia="en-US"/>
        </w:rPr>
        <w:t xml:space="preserve">2.3 </w:t>
      </w:r>
      <w:r w:rsidRPr="00DA0244">
        <w:rPr>
          <w:rFonts w:ascii="GHEA Grapalat" w:hAnsi="GHEA Grapalat" w:cs="Sylfaen"/>
          <w:sz w:val="16"/>
          <w:szCs w:val="16"/>
          <w:lang w:eastAsia="en-US"/>
        </w:rPr>
        <w:t>համատեղ</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գործունեության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պայմանագիրը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եթե</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մասնակիցները</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գնման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ընթացակարգին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մասնակցում</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են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համատեղ</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գործունեության</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կարգով</w:t>
      </w:r>
      <w:r w:rsidRPr="00DA0244">
        <w:rPr>
          <w:rFonts w:ascii="GHEA Grapalat" w:hAnsi="GHEA Grapalat" w:cs="Sylfaen"/>
          <w:sz w:val="16"/>
          <w:szCs w:val="16"/>
          <w:lang w:val="af-ZA" w:eastAsia="en-US"/>
        </w:rPr>
        <w:t xml:space="preserve"> (</w:t>
      </w:r>
      <w:r w:rsidRPr="00DA0244">
        <w:rPr>
          <w:rFonts w:ascii="GHEA Grapalat" w:hAnsi="GHEA Grapalat" w:cs="Sylfaen"/>
          <w:sz w:val="16"/>
          <w:szCs w:val="16"/>
          <w:lang w:eastAsia="en-US"/>
        </w:rPr>
        <w:t>կոնսորցիումով</w:t>
      </w:r>
      <w:r w:rsidRPr="00DA0244">
        <w:rPr>
          <w:rFonts w:ascii="GHEA Grapalat" w:hAnsi="GHEA Grapalat" w:cs="Sylfaen"/>
          <w:sz w:val="16"/>
          <w:szCs w:val="16"/>
          <w:lang w:val="af-ZA" w:eastAsia="en-US"/>
        </w:rPr>
        <w:t>).</w:t>
      </w:r>
      <w:r w:rsidRPr="00DA0244">
        <w:rPr>
          <w:rFonts w:ascii="GHEA Grapalat" w:hAnsi="GHEA Grapalat" w:cs="Sylfaen"/>
          <w:sz w:val="16"/>
          <w:szCs w:val="16"/>
          <w:vertAlign w:val="superscript"/>
          <w:lang w:val="af-ZA" w:eastAsia="en-US"/>
        </w:rPr>
        <w:t>13</w:t>
      </w:r>
    </w:p>
    <w:p w:rsidR="00203F6B" w:rsidRPr="00DA0244" w:rsidRDefault="00203F6B" w:rsidP="00203F6B">
      <w:pPr>
        <w:ind w:firstLine="567"/>
        <w:jc w:val="both"/>
        <w:rPr>
          <w:rFonts w:ascii="GHEA Grapalat" w:hAnsi="GHEA Grapalat" w:cs="Sylfaen"/>
          <w:sz w:val="16"/>
          <w:szCs w:val="16"/>
          <w:lang w:val="es-ES"/>
        </w:rPr>
      </w:pPr>
      <w:r w:rsidRPr="00DA0244">
        <w:rPr>
          <w:rFonts w:ascii="GHEA Grapalat" w:hAnsi="GHEA Grapalat" w:cs="Sylfaen"/>
          <w:sz w:val="16"/>
          <w:szCs w:val="16"/>
          <w:lang w:val="af-ZA"/>
        </w:rPr>
        <w:t>2.4 ե</w:t>
      </w:r>
      <w:r w:rsidRPr="00DA0244">
        <w:rPr>
          <w:rFonts w:ascii="GHEA Grapalat" w:hAnsi="GHEA Grapalat" w:cs="Sylfaen"/>
          <w:sz w:val="16"/>
          <w:szCs w:val="16"/>
          <w:lang w:val="es-ES"/>
        </w:rPr>
        <w:t>թե հայտը ներկայացնում է գործակալը, ապա վերջինիս այդ լիազորությունը վերապահված լինելու մասին փաստաթուղթը.</w:t>
      </w:r>
    </w:p>
    <w:p w:rsidR="00203F6B" w:rsidRPr="00DA0244" w:rsidRDefault="00203F6B" w:rsidP="00203F6B">
      <w:pPr>
        <w:tabs>
          <w:tab w:val="left" w:pos="1248"/>
        </w:tabs>
        <w:ind w:firstLine="540"/>
        <w:jc w:val="both"/>
        <w:rPr>
          <w:rFonts w:ascii="GHEA Grapalat" w:hAnsi="GHEA Grapalat" w:cs="Sylfaen"/>
          <w:sz w:val="16"/>
          <w:szCs w:val="16"/>
          <w:lang w:val="af-ZA"/>
        </w:rPr>
      </w:pPr>
      <w:r w:rsidRPr="00DA0244">
        <w:rPr>
          <w:rStyle w:val="af6"/>
          <w:rFonts w:ascii="GHEA Grapalat" w:hAnsi="GHEA Grapalat" w:cs="Sylfaen"/>
          <w:color w:val="FFFFFF"/>
          <w:sz w:val="16"/>
          <w:szCs w:val="16"/>
          <w:lang w:val="af-ZA"/>
        </w:rPr>
        <w:footnoteReference w:id="7"/>
      </w:r>
      <w:r w:rsidRPr="00DA0244">
        <w:rPr>
          <w:rStyle w:val="af6"/>
          <w:rFonts w:ascii="GHEA Grapalat" w:hAnsi="GHEA Grapalat" w:cs="Sylfaen"/>
          <w:color w:val="FFFFFF"/>
          <w:sz w:val="16"/>
          <w:szCs w:val="16"/>
          <w:lang w:val="af-ZA"/>
        </w:rPr>
        <w:footnoteReference w:id="8"/>
      </w:r>
      <w:r w:rsidRPr="00DA0244">
        <w:rPr>
          <w:rFonts w:ascii="GHEA Grapalat" w:hAnsi="GHEA Grapalat" w:cs="Sylfaen"/>
          <w:sz w:val="16"/>
          <w:szCs w:val="16"/>
          <w:lang w:val="af-ZA"/>
        </w:rPr>
        <w:t xml:space="preserve">2.6 </w:t>
      </w:r>
      <w:r w:rsidRPr="00DA0244">
        <w:rPr>
          <w:rFonts w:ascii="GHEA Grapalat" w:hAnsi="GHEA Grapalat" w:cs="Sylfaen"/>
          <w:sz w:val="16"/>
          <w:szCs w:val="16"/>
          <w:lang w:val="hy-AM"/>
        </w:rPr>
        <w:t>գնային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առաջարկ</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համաձայն</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հավելված</w:t>
      </w:r>
      <w:r w:rsidRPr="00DA0244">
        <w:rPr>
          <w:rFonts w:ascii="GHEA Grapalat" w:hAnsi="GHEA Grapalat" w:cs="Sylfaen"/>
          <w:sz w:val="16"/>
          <w:szCs w:val="16"/>
          <w:lang w:val="af-ZA"/>
        </w:rPr>
        <w:t xml:space="preserve"> N 2-</w:t>
      </w:r>
      <w:r w:rsidRPr="00DA0244">
        <w:rPr>
          <w:rFonts w:ascii="GHEA Grapalat" w:hAnsi="GHEA Grapalat" w:cs="Sylfaen"/>
          <w:sz w:val="16"/>
          <w:szCs w:val="16"/>
        </w:rPr>
        <w:t>ի</w:t>
      </w:r>
      <w:r w:rsidRPr="00DA0244">
        <w:rPr>
          <w:rFonts w:ascii="GHEA Grapalat" w:hAnsi="GHEA Grapalat" w:cs="Sylfaen"/>
          <w:sz w:val="16"/>
          <w:szCs w:val="16"/>
          <w:lang w:val="af-ZA"/>
        </w:rPr>
        <w:t xml:space="preserve">: Գնային առաջարկը </w:t>
      </w:r>
      <w:r w:rsidRPr="00DA0244">
        <w:rPr>
          <w:rFonts w:ascii="GHEA Grapalat" w:hAnsi="GHEA Grapalat" w:cs="Sylfaen"/>
          <w:sz w:val="16"/>
          <w:szCs w:val="16"/>
          <w:lang w:val="hy-AM"/>
        </w:rPr>
        <w:t>ներկայացվում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է</w:t>
      </w:r>
      <w:r w:rsidRPr="00DA0244">
        <w:rPr>
          <w:rFonts w:ascii="GHEA Grapalat" w:hAnsi="GHEA Grapalat" w:cs="Sylfaen"/>
          <w:sz w:val="16"/>
          <w:szCs w:val="16"/>
          <w:lang w:val="af-ZA"/>
        </w:rPr>
        <w:t xml:space="preserve"> </w:t>
      </w:r>
      <w:r w:rsidRPr="00DA0244">
        <w:rPr>
          <w:rFonts w:ascii="GHEA Grapalat" w:hAnsi="GHEA Grapalat" w:cs="Sylfaen"/>
          <w:sz w:val="16"/>
          <w:szCs w:val="16"/>
        </w:rPr>
        <w:t>արժեք</w:t>
      </w:r>
      <w:r w:rsidRPr="00DA0244">
        <w:rPr>
          <w:rFonts w:ascii="GHEA Grapalat" w:hAnsi="GHEA Grapalat" w:cs="Sylfaen"/>
          <w:sz w:val="16"/>
          <w:szCs w:val="16"/>
          <w:lang w:val="af-ZA"/>
        </w:rPr>
        <w:t xml:space="preserve"> (</w:t>
      </w:r>
      <w:r w:rsidRPr="00DA0244">
        <w:rPr>
          <w:rFonts w:ascii="GHEA Grapalat" w:hAnsi="GHEA Grapalat" w:cs="Sylfaen"/>
          <w:sz w:val="16"/>
          <w:szCs w:val="16"/>
        </w:rPr>
        <w:t>ինքնարժեքի</w:t>
      </w:r>
      <w:r w:rsidRPr="00DA0244">
        <w:rPr>
          <w:rFonts w:ascii="GHEA Grapalat" w:hAnsi="GHEA Grapalat" w:cs="Sylfaen"/>
          <w:sz w:val="16"/>
          <w:szCs w:val="16"/>
          <w:lang w:val="af-ZA"/>
        </w:rPr>
        <w:t xml:space="preserve"> </w:t>
      </w:r>
      <w:r w:rsidRPr="00DA0244">
        <w:rPr>
          <w:rFonts w:ascii="GHEA Grapalat" w:hAnsi="GHEA Grapalat" w:cs="Sylfaen"/>
          <w:sz w:val="16"/>
          <w:szCs w:val="16"/>
        </w:rPr>
        <w:t>և</w:t>
      </w:r>
      <w:r w:rsidRPr="00DA0244">
        <w:rPr>
          <w:rFonts w:ascii="GHEA Grapalat" w:hAnsi="GHEA Grapalat" w:cs="Sylfaen"/>
          <w:sz w:val="16"/>
          <w:szCs w:val="16"/>
          <w:lang w:val="af-ZA"/>
        </w:rPr>
        <w:t xml:space="preserve"> </w:t>
      </w:r>
      <w:r w:rsidRPr="00DA0244">
        <w:rPr>
          <w:rFonts w:ascii="GHEA Grapalat" w:hAnsi="GHEA Grapalat" w:cs="Sylfaen"/>
          <w:sz w:val="16"/>
          <w:szCs w:val="16"/>
        </w:rPr>
        <w:t>կանխատեսվող</w:t>
      </w:r>
      <w:r w:rsidRPr="00DA0244">
        <w:rPr>
          <w:rFonts w:ascii="GHEA Grapalat" w:hAnsi="GHEA Grapalat" w:cs="Sylfaen"/>
          <w:sz w:val="16"/>
          <w:szCs w:val="16"/>
          <w:lang w:val="af-ZA"/>
        </w:rPr>
        <w:t xml:space="preserve"> </w:t>
      </w:r>
      <w:r w:rsidRPr="00DA0244">
        <w:rPr>
          <w:rFonts w:ascii="GHEA Grapalat" w:hAnsi="GHEA Grapalat" w:cs="Sylfaen"/>
          <w:sz w:val="16"/>
          <w:szCs w:val="16"/>
        </w:rPr>
        <w:t>շահույթի</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հանրագումարը</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ավելացված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արժեքի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հարկ</w:t>
      </w:r>
      <w:r w:rsidRPr="00DA0244" w:rsidDel="001A1F55">
        <w:rPr>
          <w:rFonts w:ascii="GHEA Grapalat" w:hAnsi="GHEA Grapalat" w:cs="Sylfaen"/>
          <w:sz w:val="16"/>
          <w:szCs w:val="16"/>
          <w:lang w:val="af-ZA"/>
        </w:rPr>
        <w:t xml:space="preserve"> </w:t>
      </w:r>
      <w:r w:rsidRPr="00DA0244">
        <w:rPr>
          <w:rFonts w:ascii="GHEA Grapalat" w:hAnsi="GHEA Grapalat" w:cs="Sylfaen"/>
          <w:sz w:val="16"/>
          <w:szCs w:val="16"/>
          <w:lang w:val="hy-AM"/>
        </w:rPr>
        <w:t>ընդհանրական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բաղադրիչներից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բաղկացած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հաշվարկի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hy-AM"/>
        </w:rPr>
        <w:t>ձևով։</w:t>
      </w:r>
      <w:r w:rsidRPr="00DA0244">
        <w:rPr>
          <w:rFonts w:ascii="GHEA Grapalat" w:hAnsi="GHEA Grapalat" w:cs="Sylfaen"/>
          <w:sz w:val="16"/>
          <w:szCs w:val="16"/>
          <w:lang w:val="af-ZA"/>
        </w:rPr>
        <w:t xml:space="preserve"> </w:t>
      </w:r>
      <w:r w:rsidRPr="00DA0244">
        <w:rPr>
          <w:rFonts w:ascii="GHEA Grapalat" w:hAnsi="GHEA Grapalat" w:cs="Sylfaen"/>
          <w:sz w:val="16"/>
          <w:szCs w:val="16"/>
        </w:rPr>
        <w:t>Ա</w:t>
      </w:r>
      <w:r w:rsidRPr="00DA0244">
        <w:rPr>
          <w:rFonts w:ascii="GHEA Grapalat" w:hAnsi="GHEA Grapalat" w:cs="Sylfaen"/>
          <w:sz w:val="16"/>
          <w:szCs w:val="16"/>
          <w:lang w:val="ru-RU"/>
        </w:rPr>
        <w:t>րժեքի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բաղադրիչների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հաշվարկ</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բացվածք</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այլ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մանրամասներ</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չեն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պահանջվում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և</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ներկայացվում</w:t>
      </w:r>
      <w:r w:rsidRPr="00DA0244">
        <w:rPr>
          <w:rFonts w:ascii="GHEA Grapalat" w:hAnsi="GHEA Grapalat" w:cs="Sylfaen"/>
          <w:sz w:val="16"/>
          <w:szCs w:val="16"/>
          <w:lang w:val="af-ZA"/>
        </w:rPr>
        <w:t xml:space="preserve">: </w:t>
      </w:r>
    </w:p>
    <w:p w:rsidR="00203F6B" w:rsidRPr="00DA0244" w:rsidRDefault="00203F6B" w:rsidP="00203F6B">
      <w:pPr>
        <w:jc w:val="center"/>
        <w:rPr>
          <w:ins w:id="23" w:author="User" w:date="2019-06-02T22:50:00Z"/>
          <w:rFonts w:ascii="GHEA Grapalat" w:hAnsi="GHEA Grapalat"/>
          <w:b/>
          <w:sz w:val="16"/>
          <w:szCs w:val="16"/>
          <w:lang w:val="es-ES"/>
        </w:rPr>
      </w:pPr>
    </w:p>
    <w:p w:rsidR="00203F6B" w:rsidRPr="00DA0244" w:rsidRDefault="00203F6B" w:rsidP="00203F6B">
      <w:pPr>
        <w:jc w:val="center"/>
        <w:rPr>
          <w:rFonts w:ascii="GHEA Grapalat" w:hAnsi="GHEA Grapalat" w:cs="Sylfaen"/>
          <w:b/>
          <w:sz w:val="16"/>
          <w:szCs w:val="16"/>
          <w:lang w:val="es-ES"/>
        </w:rPr>
      </w:pPr>
      <w:r w:rsidRPr="00DA0244">
        <w:rPr>
          <w:rFonts w:ascii="GHEA Grapalat" w:hAnsi="GHEA Grapalat"/>
          <w:b/>
          <w:sz w:val="16"/>
          <w:szCs w:val="16"/>
          <w:lang w:val="es-ES"/>
        </w:rPr>
        <w:t xml:space="preserve">3. </w:t>
      </w:r>
      <w:r w:rsidRPr="00DA0244">
        <w:rPr>
          <w:rFonts w:ascii="GHEA Grapalat" w:hAnsi="GHEA Grapalat" w:cs="Sylfaen"/>
          <w:b/>
          <w:sz w:val="16"/>
          <w:szCs w:val="16"/>
          <w:lang w:val="es-ES"/>
        </w:rPr>
        <w:t>ՀԱՅՏԸ</w:t>
      </w:r>
      <w:r w:rsidRPr="00DA0244">
        <w:rPr>
          <w:rFonts w:ascii="GHEA Grapalat" w:hAnsi="GHEA Grapalat" w:cs="Arial"/>
          <w:b/>
          <w:sz w:val="16"/>
          <w:szCs w:val="16"/>
          <w:lang w:val="es-ES"/>
        </w:rPr>
        <w:t xml:space="preserve">  </w:t>
      </w:r>
      <w:r w:rsidRPr="00DA0244">
        <w:rPr>
          <w:rFonts w:ascii="GHEA Grapalat" w:hAnsi="GHEA Grapalat" w:cs="Sylfaen"/>
          <w:b/>
          <w:sz w:val="16"/>
          <w:szCs w:val="16"/>
          <w:lang w:val="es-ES"/>
        </w:rPr>
        <w:t>ՊԱՏՐԱՍՏԵԼՈՒ</w:t>
      </w:r>
      <w:r w:rsidRPr="00DA0244">
        <w:rPr>
          <w:rFonts w:ascii="GHEA Grapalat" w:hAnsi="GHEA Grapalat" w:cs="Arial"/>
          <w:b/>
          <w:sz w:val="16"/>
          <w:szCs w:val="16"/>
          <w:lang w:val="es-ES"/>
        </w:rPr>
        <w:t xml:space="preserve">  </w:t>
      </w:r>
      <w:r w:rsidRPr="00DA0244">
        <w:rPr>
          <w:rFonts w:ascii="GHEA Grapalat" w:hAnsi="GHEA Grapalat" w:cs="Sylfaen"/>
          <w:b/>
          <w:sz w:val="16"/>
          <w:szCs w:val="16"/>
          <w:lang w:val="es-ES"/>
        </w:rPr>
        <w:t>ԿԱՐԳԸ</w:t>
      </w:r>
    </w:p>
    <w:p w:rsidR="00203F6B" w:rsidRPr="00DA0244" w:rsidRDefault="00203F6B" w:rsidP="00203F6B">
      <w:pPr>
        <w:jc w:val="center"/>
        <w:rPr>
          <w:rFonts w:ascii="GHEA Grapalat" w:hAnsi="GHEA Grapalat" w:cs="Sylfaen"/>
          <w:b/>
          <w:sz w:val="16"/>
          <w:szCs w:val="16"/>
          <w:lang w:val="es-ES"/>
        </w:rPr>
      </w:pPr>
    </w:p>
    <w:p w:rsidR="00203F6B" w:rsidRPr="00DA0244" w:rsidRDefault="00203F6B" w:rsidP="00203F6B">
      <w:pPr>
        <w:ind w:firstLine="567"/>
        <w:jc w:val="both"/>
        <w:rPr>
          <w:rFonts w:ascii="GHEA Grapalat" w:hAnsi="GHEA Grapalat" w:cs="Sylfaen"/>
          <w:sz w:val="16"/>
          <w:szCs w:val="16"/>
          <w:lang w:val="es-ES"/>
        </w:rPr>
      </w:pPr>
      <w:r w:rsidRPr="00DA0244">
        <w:rPr>
          <w:rFonts w:ascii="GHEA Grapalat" w:hAnsi="GHEA Grapalat"/>
          <w:sz w:val="16"/>
          <w:szCs w:val="16"/>
          <w:lang w:val="es-ES"/>
        </w:rPr>
        <w:t xml:space="preserve">3.1 </w:t>
      </w:r>
      <w:r w:rsidRPr="00DA0244">
        <w:rPr>
          <w:rFonts w:ascii="GHEA Grapalat" w:hAnsi="GHEA Grapalat" w:cs="Sylfaen"/>
          <w:sz w:val="16"/>
          <w:szCs w:val="16"/>
          <w:lang w:val="ru-RU"/>
        </w:rPr>
        <w:t>Մասնակիցը</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հայտը</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ներկայացնում</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է</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սույն</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հրավերով</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սահմանված</w:t>
      </w:r>
      <w:r w:rsidRPr="00DA0244">
        <w:rPr>
          <w:rFonts w:ascii="GHEA Grapalat" w:hAnsi="GHEA Grapalat" w:cs="Sylfaen"/>
          <w:sz w:val="16"/>
          <w:szCs w:val="16"/>
          <w:lang w:val="es-ES"/>
        </w:rPr>
        <w:t xml:space="preserve"> </w:t>
      </w:r>
      <w:r w:rsidRPr="00DA0244">
        <w:rPr>
          <w:rFonts w:ascii="GHEA Grapalat" w:hAnsi="GHEA Grapalat" w:cs="Sylfaen"/>
          <w:sz w:val="16"/>
          <w:szCs w:val="16"/>
          <w:lang w:val="ru-RU"/>
        </w:rPr>
        <w:t>կարգով։</w:t>
      </w:r>
      <w:r w:rsidRPr="00DA0244">
        <w:rPr>
          <w:rFonts w:ascii="GHEA Grapalat" w:hAnsi="GHEA Grapalat" w:cs="Sylfaen"/>
          <w:sz w:val="16"/>
          <w:szCs w:val="16"/>
          <w:lang w:val="es-ES"/>
        </w:rPr>
        <w:t xml:space="preserve"> </w:t>
      </w:r>
    </w:p>
    <w:p w:rsidR="00203F6B" w:rsidRPr="00DA0244" w:rsidRDefault="00203F6B" w:rsidP="00203F6B">
      <w:pPr>
        <w:ind w:firstLine="567"/>
        <w:jc w:val="both"/>
        <w:rPr>
          <w:rFonts w:ascii="GHEA Grapalat" w:hAnsi="GHEA Grapalat" w:cs="Sylfaen"/>
          <w:sz w:val="16"/>
          <w:szCs w:val="16"/>
          <w:lang w:val="af-ZA"/>
        </w:rPr>
      </w:pPr>
      <w:r w:rsidRPr="00DA0244">
        <w:rPr>
          <w:rFonts w:ascii="GHEA Grapalat" w:hAnsi="GHEA Grapalat"/>
          <w:sz w:val="16"/>
          <w:szCs w:val="16"/>
        </w:rPr>
        <w:t>Մ</w:t>
      </w:r>
      <w:r w:rsidRPr="00DA0244">
        <w:rPr>
          <w:rFonts w:ascii="GHEA Grapalat" w:hAnsi="GHEA Grapalat" w:cs="Sylfaen"/>
          <w:sz w:val="16"/>
          <w:szCs w:val="16"/>
        </w:rPr>
        <w:t>ասնակցի</w:t>
      </w:r>
      <w:r w:rsidRPr="00DA0244">
        <w:rPr>
          <w:rFonts w:ascii="GHEA Grapalat" w:hAnsi="GHEA Grapalat"/>
          <w:sz w:val="16"/>
          <w:szCs w:val="16"/>
          <w:lang w:val="es-ES"/>
        </w:rPr>
        <w:t xml:space="preserve"> </w:t>
      </w:r>
      <w:r w:rsidRPr="00DA0244">
        <w:rPr>
          <w:rFonts w:ascii="GHEA Grapalat" w:hAnsi="GHEA Grapalat" w:cs="Sylfaen"/>
          <w:sz w:val="16"/>
          <w:szCs w:val="16"/>
        </w:rPr>
        <w:t>առաջարկները</w:t>
      </w:r>
      <w:r w:rsidRPr="00DA0244">
        <w:rPr>
          <w:rFonts w:ascii="GHEA Grapalat" w:hAnsi="GHEA Grapalat"/>
          <w:sz w:val="16"/>
          <w:szCs w:val="16"/>
          <w:lang w:val="es-ES"/>
        </w:rPr>
        <w:t xml:space="preserve">, </w:t>
      </w:r>
      <w:r w:rsidRPr="00DA0244">
        <w:rPr>
          <w:rFonts w:ascii="GHEA Grapalat" w:hAnsi="GHEA Grapalat" w:cs="Sylfaen"/>
          <w:sz w:val="16"/>
          <w:szCs w:val="16"/>
        </w:rPr>
        <w:t>դրանց</w:t>
      </w:r>
      <w:r w:rsidRPr="00DA0244">
        <w:rPr>
          <w:rFonts w:ascii="GHEA Grapalat" w:hAnsi="GHEA Grapalat"/>
          <w:sz w:val="16"/>
          <w:szCs w:val="16"/>
          <w:lang w:val="es-ES"/>
        </w:rPr>
        <w:t xml:space="preserve"> </w:t>
      </w:r>
      <w:r w:rsidRPr="00DA0244">
        <w:rPr>
          <w:rFonts w:ascii="GHEA Grapalat" w:hAnsi="GHEA Grapalat" w:cs="Sylfaen"/>
          <w:sz w:val="16"/>
          <w:szCs w:val="16"/>
        </w:rPr>
        <w:t>վերաբերող</w:t>
      </w:r>
      <w:r w:rsidRPr="00DA0244">
        <w:rPr>
          <w:rFonts w:ascii="GHEA Grapalat" w:hAnsi="GHEA Grapalat"/>
          <w:sz w:val="16"/>
          <w:szCs w:val="16"/>
          <w:lang w:val="es-ES"/>
        </w:rPr>
        <w:t xml:space="preserve"> </w:t>
      </w:r>
      <w:r w:rsidRPr="00DA0244">
        <w:rPr>
          <w:rFonts w:ascii="GHEA Grapalat" w:hAnsi="GHEA Grapalat" w:cs="Sylfaen"/>
          <w:sz w:val="16"/>
          <w:szCs w:val="16"/>
        </w:rPr>
        <w:t>փաստաթղթերը</w:t>
      </w:r>
      <w:r w:rsidRPr="00DA0244">
        <w:rPr>
          <w:rFonts w:ascii="GHEA Grapalat" w:hAnsi="GHEA Grapalat"/>
          <w:sz w:val="16"/>
          <w:szCs w:val="16"/>
          <w:lang w:val="es-ES"/>
        </w:rPr>
        <w:t xml:space="preserve"> </w:t>
      </w:r>
      <w:r w:rsidRPr="00DA0244">
        <w:rPr>
          <w:rFonts w:ascii="GHEA Grapalat" w:hAnsi="GHEA Grapalat" w:cs="Sylfaen"/>
          <w:sz w:val="16"/>
          <w:szCs w:val="16"/>
        </w:rPr>
        <w:t>դրվում</w:t>
      </w:r>
      <w:r w:rsidRPr="00DA0244">
        <w:rPr>
          <w:rFonts w:ascii="GHEA Grapalat" w:hAnsi="GHEA Grapalat"/>
          <w:sz w:val="16"/>
          <w:szCs w:val="16"/>
          <w:lang w:val="es-ES"/>
        </w:rPr>
        <w:t xml:space="preserve"> </w:t>
      </w:r>
      <w:r w:rsidRPr="00DA0244">
        <w:rPr>
          <w:rFonts w:ascii="GHEA Grapalat" w:hAnsi="GHEA Grapalat" w:cs="Sylfaen"/>
          <w:sz w:val="16"/>
          <w:szCs w:val="16"/>
        </w:rPr>
        <w:t>են</w:t>
      </w:r>
      <w:r w:rsidRPr="00DA0244">
        <w:rPr>
          <w:rFonts w:ascii="GHEA Grapalat" w:hAnsi="GHEA Grapalat"/>
          <w:sz w:val="16"/>
          <w:szCs w:val="16"/>
          <w:lang w:val="es-ES"/>
        </w:rPr>
        <w:t xml:space="preserve"> </w:t>
      </w:r>
      <w:r w:rsidRPr="00DA0244">
        <w:rPr>
          <w:rFonts w:ascii="GHEA Grapalat" w:hAnsi="GHEA Grapalat" w:cs="Sylfaen"/>
          <w:sz w:val="16"/>
          <w:szCs w:val="16"/>
        </w:rPr>
        <w:t>ծրարի</w:t>
      </w:r>
      <w:r w:rsidRPr="00DA0244">
        <w:rPr>
          <w:rFonts w:ascii="GHEA Grapalat" w:hAnsi="GHEA Grapalat"/>
          <w:sz w:val="16"/>
          <w:szCs w:val="16"/>
          <w:lang w:val="es-ES"/>
        </w:rPr>
        <w:t xml:space="preserve"> </w:t>
      </w:r>
      <w:r w:rsidRPr="00DA0244">
        <w:rPr>
          <w:rFonts w:ascii="GHEA Grapalat" w:hAnsi="GHEA Grapalat" w:cs="Sylfaen"/>
          <w:sz w:val="16"/>
          <w:szCs w:val="16"/>
        </w:rPr>
        <w:t>մեջ</w:t>
      </w:r>
      <w:r w:rsidRPr="00DA0244">
        <w:rPr>
          <w:rFonts w:ascii="GHEA Grapalat" w:hAnsi="GHEA Grapalat"/>
          <w:sz w:val="16"/>
          <w:szCs w:val="16"/>
          <w:lang w:val="es-ES"/>
        </w:rPr>
        <w:t xml:space="preserve">, </w:t>
      </w:r>
      <w:r w:rsidRPr="00DA0244">
        <w:rPr>
          <w:rFonts w:ascii="GHEA Grapalat" w:hAnsi="GHEA Grapalat" w:cs="Sylfaen"/>
          <w:sz w:val="16"/>
          <w:szCs w:val="16"/>
        </w:rPr>
        <w:t>որը</w:t>
      </w:r>
      <w:r w:rsidRPr="00DA0244">
        <w:rPr>
          <w:rFonts w:ascii="GHEA Grapalat" w:hAnsi="GHEA Grapalat"/>
          <w:sz w:val="16"/>
          <w:szCs w:val="16"/>
          <w:lang w:val="es-ES"/>
        </w:rPr>
        <w:t xml:space="preserve"> </w:t>
      </w:r>
      <w:r w:rsidRPr="00DA0244">
        <w:rPr>
          <w:rFonts w:ascii="GHEA Grapalat" w:hAnsi="GHEA Grapalat" w:cs="Sylfaen"/>
          <w:sz w:val="16"/>
          <w:szCs w:val="16"/>
        </w:rPr>
        <w:t>սոսնձում</w:t>
      </w:r>
      <w:r w:rsidRPr="00DA0244">
        <w:rPr>
          <w:rFonts w:ascii="GHEA Grapalat" w:hAnsi="GHEA Grapalat"/>
          <w:sz w:val="16"/>
          <w:szCs w:val="16"/>
          <w:lang w:val="es-ES"/>
        </w:rPr>
        <w:t xml:space="preserve"> </w:t>
      </w:r>
      <w:r w:rsidRPr="00DA0244">
        <w:rPr>
          <w:rFonts w:ascii="GHEA Grapalat" w:hAnsi="GHEA Grapalat" w:cs="Sylfaen"/>
          <w:sz w:val="16"/>
          <w:szCs w:val="16"/>
        </w:rPr>
        <w:t>է</w:t>
      </w:r>
      <w:r w:rsidRPr="00DA0244">
        <w:rPr>
          <w:rFonts w:ascii="GHEA Grapalat" w:hAnsi="GHEA Grapalat"/>
          <w:sz w:val="16"/>
          <w:szCs w:val="16"/>
          <w:lang w:val="es-ES"/>
        </w:rPr>
        <w:t xml:space="preserve"> </w:t>
      </w:r>
      <w:r w:rsidRPr="00DA0244">
        <w:rPr>
          <w:rFonts w:ascii="GHEA Grapalat" w:hAnsi="GHEA Grapalat" w:cs="Sylfaen"/>
          <w:sz w:val="16"/>
          <w:szCs w:val="16"/>
        </w:rPr>
        <w:t>այն</w:t>
      </w:r>
      <w:r w:rsidRPr="00DA0244">
        <w:rPr>
          <w:rFonts w:ascii="GHEA Grapalat" w:hAnsi="GHEA Grapalat"/>
          <w:sz w:val="16"/>
          <w:szCs w:val="16"/>
          <w:lang w:val="es-ES"/>
        </w:rPr>
        <w:t xml:space="preserve"> </w:t>
      </w:r>
      <w:r w:rsidRPr="00DA0244">
        <w:rPr>
          <w:rFonts w:ascii="GHEA Grapalat" w:hAnsi="GHEA Grapalat" w:cs="Sylfaen"/>
          <w:sz w:val="16"/>
          <w:szCs w:val="16"/>
        </w:rPr>
        <w:t>ներկայացնողը</w:t>
      </w:r>
      <w:r w:rsidRPr="00DA0244">
        <w:rPr>
          <w:rFonts w:ascii="GHEA Grapalat" w:hAnsi="GHEA Grapalat"/>
          <w:sz w:val="16"/>
          <w:szCs w:val="16"/>
          <w:lang w:val="es-ES"/>
        </w:rPr>
        <w:t xml:space="preserve">: </w:t>
      </w:r>
      <w:r w:rsidRPr="00DA0244">
        <w:rPr>
          <w:rFonts w:ascii="GHEA Grapalat" w:hAnsi="GHEA Grapalat" w:cs="Sylfaen"/>
          <w:sz w:val="16"/>
          <w:szCs w:val="16"/>
        </w:rPr>
        <w:t>Ծրարում</w:t>
      </w:r>
      <w:r w:rsidRPr="00DA0244">
        <w:rPr>
          <w:rFonts w:ascii="GHEA Grapalat" w:hAnsi="GHEA Grapalat"/>
          <w:sz w:val="16"/>
          <w:szCs w:val="16"/>
          <w:lang w:val="es-ES"/>
        </w:rPr>
        <w:t xml:space="preserve"> </w:t>
      </w:r>
      <w:r w:rsidRPr="00DA0244">
        <w:rPr>
          <w:rFonts w:ascii="GHEA Grapalat" w:hAnsi="GHEA Grapalat" w:cs="Sylfaen"/>
          <w:sz w:val="16"/>
          <w:szCs w:val="16"/>
        </w:rPr>
        <w:t>ներառված</w:t>
      </w:r>
      <w:r w:rsidRPr="00DA0244">
        <w:rPr>
          <w:rFonts w:ascii="GHEA Grapalat" w:hAnsi="GHEA Grapalat"/>
          <w:sz w:val="16"/>
          <w:szCs w:val="16"/>
          <w:lang w:val="es-ES"/>
        </w:rPr>
        <w:t xml:space="preserve"> </w:t>
      </w:r>
      <w:r w:rsidRPr="00DA0244">
        <w:rPr>
          <w:rFonts w:ascii="GHEA Grapalat" w:hAnsi="GHEA Grapalat" w:cs="Sylfaen"/>
          <w:sz w:val="16"/>
          <w:szCs w:val="16"/>
        </w:rPr>
        <w:t>փաստաթղթերը</w:t>
      </w:r>
      <w:r w:rsidRPr="00DA0244">
        <w:rPr>
          <w:rFonts w:ascii="GHEA Grapalat" w:hAnsi="GHEA Grapalat" w:cs="Sylfaen"/>
          <w:sz w:val="16"/>
          <w:szCs w:val="16"/>
          <w:lang w:val="es-ES"/>
        </w:rPr>
        <w:t xml:space="preserve">, </w:t>
      </w:r>
      <w:r w:rsidRPr="00DA0244">
        <w:rPr>
          <w:rFonts w:ascii="GHEA Grapalat" w:hAnsi="GHEA Grapalat" w:cs="Sylfaen"/>
          <w:sz w:val="16"/>
          <w:szCs w:val="16"/>
        </w:rPr>
        <w:t>կազմվում</w:t>
      </w:r>
      <w:r w:rsidRPr="00DA0244">
        <w:rPr>
          <w:rFonts w:ascii="GHEA Grapalat" w:hAnsi="GHEA Grapalat"/>
          <w:sz w:val="16"/>
          <w:szCs w:val="16"/>
          <w:lang w:val="es-ES"/>
        </w:rPr>
        <w:t xml:space="preserve"> </w:t>
      </w:r>
      <w:r w:rsidRPr="00DA0244">
        <w:rPr>
          <w:rFonts w:ascii="GHEA Grapalat" w:hAnsi="GHEA Grapalat" w:cs="Sylfaen"/>
          <w:sz w:val="16"/>
          <w:szCs w:val="16"/>
        </w:rPr>
        <w:t>են</w:t>
      </w:r>
      <w:r w:rsidRPr="00DA0244">
        <w:rPr>
          <w:rFonts w:ascii="GHEA Grapalat" w:hAnsi="GHEA Grapalat"/>
          <w:sz w:val="16"/>
          <w:szCs w:val="16"/>
          <w:lang w:val="es-ES"/>
        </w:rPr>
        <w:t xml:space="preserve"> </w:t>
      </w:r>
      <w:r w:rsidRPr="00DA0244">
        <w:rPr>
          <w:rFonts w:ascii="GHEA Grapalat" w:hAnsi="GHEA Grapalat" w:cs="Sylfaen"/>
          <w:sz w:val="16"/>
          <w:szCs w:val="16"/>
        </w:rPr>
        <w:t>բնօրինակից</w:t>
      </w:r>
      <w:r w:rsidRPr="00DA0244">
        <w:rPr>
          <w:rFonts w:ascii="GHEA Grapalat" w:hAnsi="GHEA Grapalat"/>
          <w:sz w:val="16"/>
          <w:szCs w:val="16"/>
          <w:lang w:val="es-ES"/>
        </w:rPr>
        <w:t xml:space="preserve"> </w:t>
      </w:r>
      <w:r w:rsidRPr="00DA0244">
        <w:rPr>
          <w:rFonts w:ascii="GHEA Grapalat" w:hAnsi="GHEA Grapalat" w:cs="Sylfaen"/>
          <w:sz w:val="16"/>
          <w:szCs w:val="16"/>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DA0244">
        <w:rPr>
          <w:rFonts w:ascii="GHEA Grapalat" w:hAnsi="GHEA Grapalat" w:cs="Sylfaen"/>
          <w:sz w:val="16"/>
          <w:szCs w:val="16"/>
        </w:rPr>
        <w:t>և</w:t>
      </w:r>
      <w:r w:rsidRPr="00DA0244">
        <w:rPr>
          <w:rFonts w:ascii="GHEA Grapalat" w:hAnsi="GHEA Grapalat"/>
          <w:sz w:val="16"/>
          <w:szCs w:val="16"/>
          <w:lang w:val="es-ES"/>
        </w:rPr>
        <w:t xml:space="preserve"> </w:t>
      </w:r>
      <w:r w:rsidR="004A291A" w:rsidRPr="00DA0244">
        <w:rPr>
          <w:rFonts w:ascii="GHEA Grapalat" w:hAnsi="GHEA Grapalat"/>
          <w:sz w:val="16"/>
          <w:szCs w:val="16"/>
          <w:lang w:val="es-ES"/>
        </w:rPr>
        <w:t>2</w:t>
      </w:r>
      <w:r w:rsidRPr="00DA0244">
        <w:rPr>
          <w:rFonts w:ascii="GHEA Grapalat" w:hAnsi="GHEA Grapalat"/>
          <w:sz w:val="16"/>
          <w:szCs w:val="16"/>
          <w:lang w:val="es-ES"/>
        </w:rPr>
        <w:t>_</w:t>
      </w:r>
      <w:r w:rsidRPr="00DA0244">
        <w:rPr>
          <w:rFonts w:ascii="GHEA Grapalat" w:hAnsi="GHEA Grapalat"/>
          <w:sz w:val="16"/>
          <w:szCs w:val="16"/>
        </w:rPr>
        <w:t>օրինակ</w:t>
      </w:r>
      <w:r w:rsidRPr="00DA0244">
        <w:rPr>
          <w:rFonts w:ascii="GHEA Grapalat" w:hAnsi="GHEA Grapalat"/>
          <w:sz w:val="16"/>
          <w:szCs w:val="16"/>
          <w:lang w:val="es-ES"/>
        </w:rPr>
        <w:t xml:space="preserve"> </w:t>
      </w:r>
      <w:r w:rsidRPr="00DA0244">
        <w:rPr>
          <w:rFonts w:ascii="GHEA Grapalat" w:hAnsi="GHEA Grapalat" w:cs="Sylfaen"/>
          <w:sz w:val="16"/>
          <w:szCs w:val="16"/>
        </w:rPr>
        <w:t>պատճեններից</w:t>
      </w:r>
      <w:r w:rsidRPr="00DA0244">
        <w:rPr>
          <w:rFonts w:ascii="GHEA Grapalat" w:hAnsi="GHEA Grapalat"/>
          <w:sz w:val="16"/>
          <w:szCs w:val="16"/>
          <w:lang w:val="es-ES"/>
        </w:rPr>
        <w:t xml:space="preserve">: </w:t>
      </w:r>
      <w:r w:rsidRPr="00DA0244">
        <w:rPr>
          <w:rFonts w:ascii="GHEA Grapalat" w:hAnsi="GHEA Grapalat" w:cs="Sylfaen"/>
          <w:sz w:val="16"/>
          <w:szCs w:val="16"/>
        </w:rPr>
        <w:t>Փաստաթղթերի</w:t>
      </w:r>
      <w:r w:rsidRPr="00DA0244">
        <w:rPr>
          <w:rFonts w:ascii="GHEA Grapalat" w:hAnsi="GHEA Grapalat"/>
          <w:sz w:val="16"/>
          <w:szCs w:val="16"/>
          <w:lang w:val="es-ES"/>
        </w:rPr>
        <w:t xml:space="preserve"> </w:t>
      </w:r>
      <w:r w:rsidRPr="00DA0244">
        <w:rPr>
          <w:rFonts w:ascii="GHEA Grapalat" w:hAnsi="GHEA Grapalat" w:cs="Sylfaen"/>
          <w:sz w:val="16"/>
          <w:szCs w:val="16"/>
        </w:rPr>
        <w:t>փաթեթների</w:t>
      </w:r>
      <w:r w:rsidRPr="00DA0244">
        <w:rPr>
          <w:rFonts w:ascii="GHEA Grapalat" w:hAnsi="GHEA Grapalat"/>
          <w:sz w:val="16"/>
          <w:szCs w:val="16"/>
          <w:lang w:val="es-ES"/>
        </w:rPr>
        <w:t xml:space="preserve"> </w:t>
      </w:r>
      <w:r w:rsidRPr="00DA0244">
        <w:rPr>
          <w:rFonts w:ascii="GHEA Grapalat" w:hAnsi="GHEA Grapalat" w:cs="Sylfaen"/>
          <w:sz w:val="16"/>
          <w:szCs w:val="16"/>
        </w:rPr>
        <w:t>վրա</w:t>
      </w:r>
      <w:r w:rsidRPr="00DA0244">
        <w:rPr>
          <w:rFonts w:ascii="GHEA Grapalat" w:hAnsi="GHEA Grapalat"/>
          <w:sz w:val="16"/>
          <w:szCs w:val="16"/>
          <w:lang w:val="es-ES"/>
        </w:rPr>
        <w:t xml:space="preserve"> </w:t>
      </w:r>
      <w:r w:rsidRPr="00DA0244">
        <w:rPr>
          <w:rFonts w:ascii="GHEA Grapalat" w:hAnsi="GHEA Grapalat" w:cs="Sylfaen"/>
          <w:sz w:val="16"/>
          <w:szCs w:val="16"/>
        </w:rPr>
        <w:t>համապատասխանաբար</w:t>
      </w:r>
      <w:r w:rsidRPr="00DA0244">
        <w:rPr>
          <w:rFonts w:ascii="GHEA Grapalat" w:hAnsi="GHEA Grapalat"/>
          <w:sz w:val="16"/>
          <w:szCs w:val="16"/>
          <w:lang w:val="es-ES"/>
        </w:rPr>
        <w:t xml:space="preserve"> </w:t>
      </w:r>
      <w:r w:rsidRPr="00DA0244">
        <w:rPr>
          <w:rFonts w:ascii="GHEA Grapalat" w:hAnsi="GHEA Grapalat" w:cs="Sylfaen"/>
          <w:sz w:val="16"/>
          <w:szCs w:val="16"/>
        </w:rPr>
        <w:t>գրվում</w:t>
      </w:r>
      <w:r w:rsidRPr="00DA0244">
        <w:rPr>
          <w:rFonts w:ascii="GHEA Grapalat" w:hAnsi="GHEA Grapalat"/>
          <w:sz w:val="16"/>
          <w:szCs w:val="16"/>
          <w:lang w:val="es-ES"/>
        </w:rPr>
        <w:t xml:space="preserve"> </w:t>
      </w:r>
      <w:r w:rsidRPr="00DA0244">
        <w:rPr>
          <w:rFonts w:ascii="GHEA Grapalat" w:hAnsi="GHEA Grapalat" w:cs="Sylfaen"/>
          <w:sz w:val="16"/>
          <w:szCs w:val="16"/>
        </w:rPr>
        <w:t>են</w:t>
      </w:r>
      <w:r w:rsidRPr="00DA0244">
        <w:rPr>
          <w:rFonts w:ascii="GHEA Grapalat" w:hAnsi="GHEA Grapalat"/>
          <w:sz w:val="16"/>
          <w:szCs w:val="16"/>
          <w:lang w:val="es-ES"/>
        </w:rPr>
        <w:t xml:space="preserve"> «</w:t>
      </w:r>
      <w:r w:rsidRPr="00DA0244">
        <w:rPr>
          <w:rFonts w:ascii="GHEA Grapalat" w:hAnsi="GHEA Grapalat" w:cs="Sylfaen"/>
          <w:sz w:val="16"/>
          <w:szCs w:val="16"/>
        </w:rPr>
        <w:t>բնօրինակ</w:t>
      </w:r>
      <w:r w:rsidRPr="00DA0244">
        <w:rPr>
          <w:rFonts w:ascii="GHEA Grapalat" w:hAnsi="GHEA Grapalat"/>
          <w:sz w:val="16"/>
          <w:szCs w:val="16"/>
          <w:lang w:val="es-ES"/>
        </w:rPr>
        <w:t xml:space="preserve">» </w:t>
      </w:r>
      <w:r w:rsidRPr="00DA0244">
        <w:rPr>
          <w:rFonts w:ascii="GHEA Grapalat" w:hAnsi="GHEA Grapalat" w:cs="Sylfaen"/>
          <w:sz w:val="16"/>
          <w:szCs w:val="16"/>
        </w:rPr>
        <w:t>և</w:t>
      </w:r>
      <w:r w:rsidRPr="00DA0244">
        <w:rPr>
          <w:rFonts w:ascii="GHEA Grapalat" w:hAnsi="GHEA Grapalat"/>
          <w:sz w:val="16"/>
          <w:szCs w:val="16"/>
          <w:lang w:val="es-ES"/>
        </w:rPr>
        <w:t xml:space="preserve"> «</w:t>
      </w:r>
      <w:r w:rsidRPr="00DA0244">
        <w:rPr>
          <w:rFonts w:ascii="GHEA Grapalat" w:hAnsi="GHEA Grapalat" w:cs="Sylfaen"/>
          <w:sz w:val="16"/>
          <w:szCs w:val="16"/>
        </w:rPr>
        <w:t>պատճեն</w:t>
      </w:r>
      <w:r w:rsidRPr="00DA0244">
        <w:rPr>
          <w:rFonts w:ascii="GHEA Grapalat" w:hAnsi="GHEA Grapalat"/>
          <w:sz w:val="16"/>
          <w:szCs w:val="16"/>
          <w:lang w:val="es-ES"/>
        </w:rPr>
        <w:t xml:space="preserve">» </w:t>
      </w:r>
      <w:r w:rsidRPr="00DA0244">
        <w:rPr>
          <w:rFonts w:ascii="GHEA Grapalat" w:hAnsi="GHEA Grapalat" w:cs="Sylfaen"/>
          <w:sz w:val="16"/>
          <w:szCs w:val="16"/>
        </w:rPr>
        <w:t>բառերը</w:t>
      </w:r>
      <w:r w:rsidRPr="00DA0244">
        <w:rPr>
          <w:rFonts w:ascii="GHEA Grapalat" w:hAnsi="GHEA Grapalat"/>
          <w:sz w:val="16"/>
          <w:szCs w:val="16"/>
          <w:lang w:val="es-ES"/>
        </w:rPr>
        <w:t xml:space="preserve">: </w:t>
      </w:r>
      <w:r w:rsidRPr="00DA0244">
        <w:rPr>
          <w:rFonts w:ascii="GHEA Grapalat" w:hAnsi="GHEA Grapalat" w:cs="Sylfaen"/>
          <w:sz w:val="16"/>
          <w:szCs w:val="16"/>
          <w:lang w:val="ru-RU"/>
        </w:rPr>
        <w:t>Հայտում</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ներառվող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բնօրինակ</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փաստաթղթերի</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փոխարեն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կարող</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են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ներկայացվել</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դրանց</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նոտարական</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կարգով</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վավերացված</w:t>
      </w:r>
      <w:r w:rsidRPr="00DA0244">
        <w:rPr>
          <w:rFonts w:ascii="GHEA Grapalat" w:hAnsi="GHEA Grapalat" w:cs="Sylfaen"/>
          <w:sz w:val="16"/>
          <w:szCs w:val="16"/>
          <w:lang w:val="af-ZA"/>
        </w:rPr>
        <w:t xml:space="preserve"> </w:t>
      </w:r>
      <w:r w:rsidRPr="00DA0244">
        <w:rPr>
          <w:rFonts w:ascii="GHEA Grapalat" w:hAnsi="GHEA Grapalat" w:cs="Sylfaen"/>
          <w:sz w:val="16"/>
          <w:szCs w:val="16"/>
          <w:lang w:val="ru-RU"/>
        </w:rPr>
        <w:t>օրինակները։</w:t>
      </w:r>
    </w:p>
    <w:p w:rsidR="00203F6B" w:rsidRPr="00DA0244" w:rsidRDefault="00203F6B" w:rsidP="00203F6B">
      <w:pPr>
        <w:ind w:firstLine="720"/>
        <w:jc w:val="both"/>
        <w:rPr>
          <w:rFonts w:ascii="GHEA Grapalat" w:hAnsi="GHEA Grapalat"/>
          <w:sz w:val="16"/>
          <w:szCs w:val="16"/>
          <w:lang w:val="af-ZA"/>
        </w:rPr>
      </w:pPr>
      <w:r w:rsidRPr="00DA0244">
        <w:rPr>
          <w:rFonts w:ascii="GHEA Grapalat" w:hAnsi="GHEA Grapalat" w:cs="Sylfaen"/>
          <w:sz w:val="16"/>
          <w:szCs w:val="16"/>
        </w:rPr>
        <w:t>Ծրարը</w:t>
      </w:r>
      <w:r w:rsidRPr="00DA0244">
        <w:rPr>
          <w:rFonts w:ascii="GHEA Grapalat" w:hAnsi="GHEA Grapalat"/>
          <w:sz w:val="16"/>
          <w:szCs w:val="16"/>
          <w:lang w:val="af-ZA"/>
        </w:rPr>
        <w:t xml:space="preserve"> </w:t>
      </w:r>
      <w:r w:rsidRPr="00DA0244">
        <w:rPr>
          <w:rFonts w:ascii="GHEA Grapalat" w:hAnsi="GHEA Grapalat" w:cs="Sylfaen"/>
          <w:sz w:val="16"/>
          <w:szCs w:val="16"/>
        </w:rPr>
        <w:t>և</w:t>
      </w:r>
      <w:r w:rsidRPr="00DA0244">
        <w:rPr>
          <w:rFonts w:ascii="GHEA Grapalat" w:hAnsi="GHEA Grapalat"/>
          <w:sz w:val="16"/>
          <w:szCs w:val="16"/>
          <w:lang w:val="af-ZA"/>
        </w:rPr>
        <w:t xml:space="preserve"> </w:t>
      </w:r>
      <w:r w:rsidRPr="00DA0244">
        <w:rPr>
          <w:rFonts w:ascii="GHEA Grapalat" w:hAnsi="GHEA Grapalat"/>
          <w:sz w:val="16"/>
          <w:szCs w:val="16"/>
        </w:rPr>
        <w:t>սույն</w:t>
      </w:r>
      <w:r w:rsidRPr="00DA0244">
        <w:rPr>
          <w:rFonts w:ascii="GHEA Grapalat" w:hAnsi="GHEA Grapalat"/>
          <w:sz w:val="16"/>
          <w:szCs w:val="16"/>
          <w:lang w:val="af-ZA"/>
        </w:rPr>
        <w:t xml:space="preserve"> </w:t>
      </w:r>
      <w:r w:rsidRPr="00DA0244">
        <w:rPr>
          <w:rFonts w:ascii="GHEA Grapalat" w:hAnsi="GHEA Grapalat" w:cs="Sylfaen"/>
          <w:sz w:val="16"/>
          <w:szCs w:val="16"/>
        </w:rPr>
        <w:t>հրավերով</w:t>
      </w:r>
      <w:r w:rsidRPr="00DA0244">
        <w:rPr>
          <w:rFonts w:ascii="GHEA Grapalat" w:hAnsi="GHEA Grapalat"/>
          <w:sz w:val="16"/>
          <w:szCs w:val="16"/>
          <w:lang w:val="af-ZA"/>
        </w:rPr>
        <w:t xml:space="preserve"> </w:t>
      </w:r>
      <w:r w:rsidRPr="00DA0244">
        <w:rPr>
          <w:rFonts w:ascii="GHEA Grapalat" w:hAnsi="GHEA Grapalat" w:cs="Sylfaen"/>
          <w:sz w:val="16"/>
          <w:szCs w:val="16"/>
        </w:rPr>
        <w:t>նախատեսված</w:t>
      </w:r>
      <w:r w:rsidRPr="00DA0244">
        <w:rPr>
          <w:rFonts w:ascii="GHEA Grapalat" w:hAnsi="GHEA Grapalat"/>
          <w:sz w:val="16"/>
          <w:szCs w:val="16"/>
          <w:lang w:val="af-ZA"/>
        </w:rPr>
        <w:t xml:space="preserve">` </w:t>
      </w:r>
      <w:r w:rsidRPr="00DA0244">
        <w:rPr>
          <w:rFonts w:ascii="GHEA Grapalat" w:hAnsi="GHEA Grapalat"/>
          <w:sz w:val="16"/>
          <w:szCs w:val="16"/>
        </w:rPr>
        <w:t>մ</w:t>
      </w:r>
      <w:r w:rsidRPr="00DA0244">
        <w:rPr>
          <w:rFonts w:ascii="GHEA Grapalat" w:hAnsi="GHEA Grapalat" w:cs="Sylfaen"/>
          <w:sz w:val="16"/>
          <w:szCs w:val="16"/>
        </w:rPr>
        <w:t>ասնակցի</w:t>
      </w:r>
      <w:r w:rsidRPr="00DA0244">
        <w:rPr>
          <w:rFonts w:ascii="GHEA Grapalat" w:hAnsi="GHEA Grapalat"/>
          <w:sz w:val="16"/>
          <w:szCs w:val="16"/>
          <w:lang w:val="af-ZA"/>
        </w:rPr>
        <w:t xml:space="preserve"> </w:t>
      </w:r>
      <w:r w:rsidRPr="00DA0244">
        <w:rPr>
          <w:rFonts w:ascii="GHEA Grapalat" w:hAnsi="GHEA Grapalat" w:cs="Sylfaen"/>
          <w:sz w:val="16"/>
          <w:szCs w:val="16"/>
        </w:rPr>
        <w:t>կազմած</w:t>
      </w:r>
      <w:r w:rsidRPr="00DA0244">
        <w:rPr>
          <w:rFonts w:ascii="GHEA Grapalat" w:hAnsi="GHEA Grapalat"/>
          <w:sz w:val="16"/>
          <w:szCs w:val="16"/>
          <w:lang w:val="af-ZA"/>
        </w:rPr>
        <w:t xml:space="preserve"> </w:t>
      </w:r>
      <w:r w:rsidRPr="00DA0244">
        <w:rPr>
          <w:rFonts w:ascii="GHEA Grapalat" w:hAnsi="GHEA Grapalat" w:cs="Sylfaen"/>
          <w:sz w:val="16"/>
          <w:szCs w:val="16"/>
        </w:rPr>
        <w:t>փաստաթղթերն</w:t>
      </w:r>
      <w:r w:rsidRPr="00DA0244">
        <w:rPr>
          <w:rFonts w:ascii="GHEA Grapalat" w:hAnsi="GHEA Grapalat"/>
          <w:sz w:val="16"/>
          <w:szCs w:val="16"/>
          <w:lang w:val="af-ZA"/>
        </w:rPr>
        <w:t xml:space="preserve"> </w:t>
      </w:r>
      <w:r w:rsidRPr="00DA0244">
        <w:rPr>
          <w:rFonts w:ascii="GHEA Grapalat" w:hAnsi="GHEA Grapalat" w:cs="Sylfaen"/>
          <w:sz w:val="16"/>
          <w:szCs w:val="16"/>
        </w:rPr>
        <w:t>ստորագրում</w:t>
      </w:r>
      <w:r w:rsidRPr="00DA0244">
        <w:rPr>
          <w:rFonts w:ascii="GHEA Grapalat" w:hAnsi="GHEA Grapalat"/>
          <w:sz w:val="16"/>
          <w:szCs w:val="16"/>
          <w:lang w:val="af-ZA"/>
        </w:rPr>
        <w:t xml:space="preserve"> </w:t>
      </w:r>
      <w:r w:rsidRPr="00DA0244">
        <w:rPr>
          <w:rFonts w:ascii="GHEA Grapalat" w:hAnsi="GHEA Grapalat" w:cs="Sylfaen"/>
          <w:sz w:val="16"/>
          <w:szCs w:val="16"/>
        </w:rPr>
        <w:t>է</w:t>
      </w:r>
      <w:r w:rsidRPr="00DA0244">
        <w:rPr>
          <w:rFonts w:ascii="GHEA Grapalat" w:hAnsi="GHEA Grapalat"/>
          <w:sz w:val="16"/>
          <w:szCs w:val="16"/>
          <w:lang w:val="af-ZA"/>
        </w:rPr>
        <w:t xml:space="preserve"> </w:t>
      </w:r>
      <w:r w:rsidRPr="00DA0244">
        <w:rPr>
          <w:rFonts w:ascii="GHEA Grapalat" w:hAnsi="GHEA Grapalat" w:cs="Sylfaen"/>
          <w:sz w:val="16"/>
          <w:szCs w:val="16"/>
        </w:rPr>
        <w:t>դրանք</w:t>
      </w:r>
      <w:r w:rsidRPr="00DA0244">
        <w:rPr>
          <w:rFonts w:ascii="GHEA Grapalat" w:hAnsi="GHEA Grapalat"/>
          <w:sz w:val="16"/>
          <w:szCs w:val="16"/>
          <w:lang w:val="af-ZA"/>
        </w:rPr>
        <w:t xml:space="preserve"> </w:t>
      </w:r>
      <w:r w:rsidRPr="00DA0244">
        <w:rPr>
          <w:rFonts w:ascii="GHEA Grapalat" w:hAnsi="GHEA Grapalat" w:cs="Sylfaen"/>
          <w:sz w:val="16"/>
          <w:szCs w:val="16"/>
        </w:rPr>
        <w:t>ներկայացնող</w:t>
      </w:r>
      <w:r w:rsidRPr="00DA0244">
        <w:rPr>
          <w:rFonts w:ascii="GHEA Grapalat" w:hAnsi="GHEA Grapalat"/>
          <w:sz w:val="16"/>
          <w:szCs w:val="16"/>
          <w:lang w:val="af-ZA"/>
        </w:rPr>
        <w:t xml:space="preserve"> </w:t>
      </w:r>
      <w:r w:rsidRPr="00DA0244">
        <w:rPr>
          <w:rFonts w:ascii="GHEA Grapalat" w:hAnsi="GHEA Grapalat" w:cs="Sylfaen"/>
          <w:sz w:val="16"/>
          <w:szCs w:val="16"/>
        </w:rPr>
        <w:t>անձը</w:t>
      </w:r>
      <w:r w:rsidRPr="00DA0244">
        <w:rPr>
          <w:rFonts w:ascii="GHEA Grapalat" w:hAnsi="GHEA Grapalat"/>
          <w:sz w:val="16"/>
          <w:szCs w:val="16"/>
          <w:lang w:val="af-ZA"/>
        </w:rPr>
        <w:t xml:space="preserve"> </w:t>
      </w:r>
      <w:r w:rsidRPr="00DA0244">
        <w:rPr>
          <w:rFonts w:ascii="GHEA Grapalat" w:hAnsi="GHEA Grapalat" w:cs="Sylfaen"/>
          <w:sz w:val="16"/>
          <w:szCs w:val="16"/>
        </w:rPr>
        <w:t>կամ</w:t>
      </w:r>
      <w:r w:rsidRPr="00DA0244">
        <w:rPr>
          <w:rFonts w:ascii="GHEA Grapalat" w:hAnsi="GHEA Grapalat"/>
          <w:sz w:val="16"/>
          <w:szCs w:val="16"/>
          <w:lang w:val="af-ZA"/>
        </w:rPr>
        <w:t xml:space="preserve"> </w:t>
      </w:r>
      <w:r w:rsidRPr="00DA0244">
        <w:rPr>
          <w:rFonts w:ascii="GHEA Grapalat" w:hAnsi="GHEA Grapalat" w:cs="Sylfaen"/>
          <w:sz w:val="16"/>
          <w:szCs w:val="16"/>
        </w:rPr>
        <w:t>վերջինիս</w:t>
      </w:r>
      <w:r w:rsidRPr="00DA0244">
        <w:rPr>
          <w:rFonts w:ascii="GHEA Grapalat" w:hAnsi="GHEA Grapalat"/>
          <w:sz w:val="16"/>
          <w:szCs w:val="16"/>
          <w:lang w:val="af-ZA"/>
        </w:rPr>
        <w:t xml:space="preserve"> </w:t>
      </w:r>
      <w:r w:rsidRPr="00DA0244">
        <w:rPr>
          <w:rFonts w:ascii="GHEA Grapalat" w:hAnsi="GHEA Grapalat" w:cs="Sylfaen"/>
          <w:sz w:val="16"/>
          <w:szCs w:val="16"/>
        </w:rPr>
        <w:t>լիազորված</w:t>
      </w:r>
      <w:r w:rsidRPr="00DA0244">
        <w:rPr>
          <w:rFonts w:ascii="GHEA Grapalat" w:hAnsi="GHEA Grapalat"/>
          <w:sz w:val="16"/>
          <w:szCs w:val="16"/>
          <w:lang w:val="af-ZA"/>
        </w:rPr>
        <w:t xml:space="preserve"> </w:t>
      </w:r>
      <w:r w:rsidRPr="00DA0244">
        <w:rPr>
          <w:rFonts w:ascii="GHEA Grapalat" w:hAnsi="GHEA Grapalat" w:cs="Sylfaen"/>
          <w:sz w:val="16"/>
          <w:szCs w:val="16"/>
        </w:rPr>
        <w:t>անձը</w:t>
      </w:r>
      <w:r w:rsidRPr="00DA0244">
        <w:rPr>
          <w:rFonts w:ascii="GHEA Grapalat" w:hAnsi="GHEA Grapalat"/>
          <w:sz w:val="16"/>
          <w:szCs w:val="16"/>
          <w:lang w:val="af-ZA"/>
        </w:rPr>
        <w:t xml:space="preserve"> (</w:t>
      </w:r>
      <w:r w:rsidRPr="00DA0244">
        <w:rPr>
          <w:rFonts w:ascii="GHEA Grapalat" w:hAnsi="GHEA Grapalat" w:cs="Sylfaen"/>
          <w:sz w:val="16"/>
          <w:szCs w:val="16"/>
        </w:rPr>
        <w:t>այսուհետ</w:t>
      </w:r>
      <w:r w:rsidRPr="00DA0244">
        <w:rPr>
          <w:rFonts w:ascii="GHEA Grapalat" w:hAnsi="GHEA Grapalat"/>
          <w:sz w:val="16"/>
          <w:szCs w:val="16"/>
          <w:lang w:val="af-ZA"/>
        </w:rPr>
        <w:t xml:space="preserve">` </w:t>
      </w:r>
      <w:r w:rsidRPr="00DA0244">
        <w:rPr>
          <w:rFonts w:ascii="GHEA Grapalat" w:hAnsi="GHEA Grapalat" w:cs="Sylfaen"/>
          <w:sz w:val="16"/>
          <w:szCs w:val="16"/>
        </w:rPr>
        <w:t>գործակալ</w:t>
      </w:r>
      <w:r w:rsidRPr="00DA0244">
        <w:rPr>
          <w:rFonts w:ascii="GHEA Grapalat" w:hAnsi="GHEA Grapalat"/>
          <w:sz w:val="16"/>
          <w:szCs w:val="16"/>
          <w:lang w:val="af-ZA"/>
        </w:rPr>
        <w:t xml:space="preserve">): </w:t>
      </w:r>
      <w:r w:rsidRPr="00DA0244">
        <w:rPr>
          <w:rFonts w:ascii="GHEA Grapalat" w:hAnsi="GHEA Grapalat" w:cs="Sylfaen"/>
          <w:sz w:val="16"/>
          <w:szCs w:val="16"/>
        </w:rPr>
        <w:t>Եթե</w:t>
      </w:r>
      <w:r w:rsidRPr="00DA0244">
        <w:rPr>
          <w:rFonts w:ascii="GHEA Grapalat" w:hAnsi="GHEA Grapalat"/>
          <w:sz w:val="16"/>
          <w:szCs w:val="16"/>
          <w:lang w:val="af-ZA"/>
        </w:rPr>
        <w:t xml:space="preserve"> </w:t>
      </w:r>
      <w:r w:rsidRPr="00DA0244">
        <w:rPr>
          <w:rFonts w:ascii="GHEA Grapalat" w:hAnsi="GHEA Grapalat" w:cs="Sylfaen"/>
          <w:sz w:val="16"/>
          <w:szCs w:val="16"/>
        </w:rPr>
        <w:t>հայտը</w:t>
      </w:r>
      <w:r w:rsidRPr="00DA0244">
        <w:rPr>
          <w:rFonts w:ascii="GHEA Grapalat" w:hAnsi="GHEA Grapalat"/>
          <w:sz w:val="16"/>
          <w:szCs w:val="16"/>
          <w:lang w:val="af-ZA"/>
        </w:rPr>
        <w:t xml:space="preserve"> </w:t>
      </w:r>
      <w:r w:rsidRPr="00DA0244">
        <w:rPr>
          <w:rFonts w:ascii="GHEA Grapalat" w:hAnsi="GHEA Grapalat" w:cs="Sylfaen"/>
          <w:sz w:val="16"/>
          <w:szCs w:val="16"/>
        </w:rPr>
        <w:t>ներկայացնում</w:t>
      </w:r>
      <w:r w:rsidRPr="00DA0244">
        <w:rPr>
          <w:rFonts w:ascii="GHEA Grapalat" w:hAnsi="GHEA Grapalat"/>
          <w:sz w:val="16"/>
          <w:szCs w:val="16"/>
          <w:lang w:val="af-ZA"/>
        </w:rPr>
        <w:t xml:space="preserve"> </w:t>
      </w:r>
      <w:r w:rsidRPr="00DA0244">
        <w:rPr>
          <w:rFonts w:ascii="GHEA Grapalat" w:hAnsi="GHEA Grapalat" w:cs="Sylfaen"/>
          <w:sz w:val="16"/>
          <w:szCs w:val="16"/>
        </w:rPr>
        <w:t>է</w:t>
      </w:r>
      <w:r w:rsidRPr="00DA0244">
        <w:rPr>
          <w:rFonts w:ascii="GHEA Grapalat" w:hAnsi="GHEA Grapalat"/>
          <w:sz w:val="16"/>
          <w:szCs w:val="16"/>
          <w:lang w:val="af-ZA"/>
        </w:rPr>
        <w:t xml:space="preserve"> </w:t>
      </w:r>
      <w:r w:rsidRPr="00DA0244">
        <w:rPr>
          <w:rFonts w:ascii="GHEA Grapalat" w:hAnsi="GHEA Grapalat" w:cs="Sylfaen"/>
          <w:sz w:val="16"/>
          <w:szCs w:val="16"/>
        </w:rPr>
        <w:t>գործակալը</w:t>
      </w:r>
      <w:r w:rsidRPr="00DA0244">
        <w:rPr>
          <w:rFonts w:ascii="GHEA Grapalat" w:hAnsi="GHEA Grapalat"/>
          <w:sz w:val="16"/>
          <w:szCs w:val="16"/>
          <w:lang w:val="af-ZA"/>
        </w:rPr>
        <w:t xml:space="preserve">, </w:t>
      </w:r>
      <w:r w:rsidRPr="00DA0244">
        <w:rPr>
          <w:rFonts w:ascii="GHEA Grapalat" w:hAnsi="GHEA Grapalat" w:cs="Sylfaen"/>
          <w:sz w:val="16"/>
          <w:szCs w:val="16"/>
        </w:rPr>
        <w:t>ապա</w:t>
      </w:r>
      <w:r w:rsidRPr="00DA0244">
        <w:rPr>
          <w:rFonts w:ascii="GHEA Grapalat" w:hAnsi="GHEA Grapalat"/>
          <w:sz w:val="16"/>
          <w:szCs w:val="16"/>
          <w:lang w:val="af-ZA"/>
        </w:rPr>
        <w:t xml:space="preserve"> </w:t>
      </w:r>
      <w:r w:rsidRPr="00DA0244">
        <w:rPr>
          <w:rFonts w:ascii="GHEA Grapalat" w:hAnsi="GHEA Grapalat" w:cs="Sylfaen"/>
          <w:sz w:val="16"/>
          <w:szCs w:val="16"/>
        </w:rPr>
        <w:t>հայտով</w:t>
      </w:r>
      <w:r w:rsidRPr="00DA0244">
        <w:rPr>
          <w:rFonts w:ascii="GHEA Grapalat" w:hAnsi="GHEA Grapalat"/>
          <w:sz w:val="16"/>
          <w:szCs w:val="16"/>
          <w:lang w:val="af-ZA"/>
        </w:rPr>
        <w:t xml:space="preserve"> </w:t>
      </w:r>
      <w:r w:rsidRPr="00DA0244">
        <w:rPr>
          <w:rFonts w:ascii="GHEA Grapalat" w:hAnsi="GHEA Grapalat" w:cs="Sylfaen"/>
          <w:sz w:val="16"/>
          <w:szCs w:val="16"/>
        </w:rPr>
        <w:t>ներկայացվում</w:t>
      </w:r>
      <w:r w:rsidRPr="00DA0244">
        <w:rPr>
          <w:rFonts w:ascii="GHEA Grapalat" w:hAnsi="GHEA Grapalat"/>
          <w:sz w:val="16"/>
          <w:szCs w:val="16"/>
          <w:lang w:val="af-ZA"/>
        </w:rPr>
        <w:t xml:space="preserve"> </w:t>
      </w:r>
      <w:r w:rsidRPr="00DA0244">
        <w:rPr>
          <w:rFonts w:ascii="GHEA Grapalat" w:hAnsi="GHEA Grapalat" w:cs="Sylfaen"/>
          <w:sz w:val="16"/>
          <w:szCs w:val="16"/>
        </w:rPr>
        <w:t>է</w:t>
      </w:r>
      <w:r w:rsidRPr="00DA0244">
        <w:rPr>
          <w:rFonts w:ascii="GHEA Grapalat" w:hAnsi="GHEA Grapalat"/>
          <w:sz w:val="16"/>
          <w:szCs w:val="16"/>
          <w:lang w:val="af-ZA"/>
        </w:rPr>
        <w:t xml:space="preserve"> </w:t>
      </w:r>
      <w:r w:rsidRPr="00DA0244">
        <w:rPr>
          <w:rFonts w:ascii="GHEA Grapalat" w:hAnsi="GHEA Grapalat" w:cs="Sylfaen"/>
          <w:sz w:val="16"/>
          <w:szCs w:val="16"/>
        </w:rPr>
        <w:t>վերջինիս</w:t>
      </w:r>
      <w:r w:rsidRPr="00DA0244">
        <w:rPr>
          <w:rFonts w:ascii="GHEA Grapalat" w:hAnsi="GHEA Grapalat"/>
          <w:sz w:val="16"/>
          <w:szCs w:val="16"/>
          <w:lang w:val="af-ZA"/>
        </w:rPr>
        <w:t xml:space="preserve"> </w:t>
      </w:r>
      <w:r w:rsidRPr="00DA0244">
        <w:rPr>
          <w:rFonts w:ascii="GHEA Grapalat" w:hAnsi="GHEA Grapalat" w:cs="Sylfaen"/>
          <w:sz w:val="16"/>
          <w:szCs w:val="16"/>
        </w:rPr>
        <w:t>այդ</w:t>
      </w:r>
      <w:r w:rsidRPr="00DA0244">
        <w:rPr>
          <w:rFonts w:ascii="GHEA Grapalat" w:hAnsi="GHEA Grapalat"/>
          <w:sz w:val="16"/>
          <w:szCs w:val="16"/>
          <w:lang w:val="af-ZA"/>
        </w:rPr>
        <w:t xml:space="preserve"> </w:t>
      </w:r>
      <w:r w:rsidRPr="00DA0244">
        <w:rPr>
          <w:rFonts w:ascii="GHEA Grapalat" w:hAnsi="GHEA Grapalat" w:cs="Sylfaen"/>
          <w:sz w:val="16"/>
          <w:szCs w:val="16"/>
        </w:rPr>
        <w:t>լիազորությունը</w:t>
      </w:r>
      <w:r w:rsidRPr="00DA0244">
        <w:rPr>
          <w:rFonts w:ascii="GHEA Grapalat" w:hAnsi="GHEA Grapalat"/>
          <w:sz w:val="16"/>
          <w:szCs w:val="16"/>
          <w:lang w:val="af-ZA"/>
        </w:rPr>
        <w:t xml:space="preserve"> </w:t>
      </w:r>
      <w:r w:rsidRPr="00DA0244">
        <w:rPr>
          <w:rFonts w:ascii="GHEA Grapalat" w:hAnsi="GHEA Grapalat" w:cs="Sylfaen"/>
          <w:sz w:val="16"/>
          <w:szCs w:val="16"/>
        </w:rPr>
        <w:t>վերապահված</w:t>
      </w:r>
      <w:r w:rsidRPr="00DA0244">
        <w:rPr>
          <w:rFonts w:ascii="GHEA Grapalat" w:hAnsi="GHEA Grapalat"/>
          <w:sz w:val="16"/>
          <w:szCs w:val="16"/>
          <w:lang w:val="af-ZA"/>
        </w:rPr>
        <w:t xml:space="preserve"> </w:t>
      </w:r>
      <w:r w:rsidRPr="00DA0244">
        <w:rPr>
          <w:rFonts w:ascii="GHEA Grapalat" w:hAnsi="GHEA Grapalat" w:cs="Sylfaen"/>
          <w:sz w:val="16"/>
          <w:szCs w:val="16"/>
        </w:rPr>
        <w:t>լինելու</w:t>
      </w:r>
      <w:r w:rsidRPr="00DA0244">
        <w:rPr>
          <w:rFonts w:ascii="GHEA Grapalat" w:hAnsi="GHEA Grapalat"/>
          <w:sz w:val="16"/>
          <w:szCs w:val="16"/>
          <w:lang w:val="af-ZA"/>
        </w:rPr>
        <w:t xml:space="preserve"> </w:t>
      </w:r>
      <w:r w:rsidRPr="00DA0244">
        <w:rPr>
          <w:rFonts w:ascii="GHEA Grapalat" w:hAnsi="GHEA Grapalat" w:cs="Sylfaen"/>
          <w:sz w:val="16"/>
          <w:szCs w:val="16"/>
        </w:rPr>
        <w:t>մասին</w:t>
      </w:r>
      <w:r w:rsidRPr="00DA0244">
        <w:rPr>
          <w:rFonts w:ascii="GHEA Grapalat" w:hAnsi="GHEA Grapalat" w:cs="Sylfaen"/>
          <w:sz w:val="16"/>
          <w:szCs w:val="16"/>
          <w:lang w:val="af-ZA"/>
        </w:rPr>
        <w:t xml:space="preserve"> </w:t>
      </w:r>
      <w:r w:rsidRPr="00DA0244">
        <w:rPr>
          <w:rFonts w:ascii="GHEA Grapalat" w:hAnsi="GHEA Grapalat" w:cs="Sylfaen"/>
          <w:sz w:val="16"/>
          <w:szCs w:val="16"/>
        </w:rPr>
        <w:t>փաստաթուղթ</w:t>
      </w:r>
      <w:r w:rsidRPr="00DA0244">
        <w:rPr>
          <w:rFonts w:ascii="GHEA Grapalat" w:hAnsi="GHEA Grapalat" w:cs="Sylfaen"/>
          <w:sz w:val="16"/>
          <w:szCs w:val="16"/>
          <w:lang w:val="af-ZA"/>
        </w:rPr>
        <w:t>:</w:t>
      </w:r>
    </w:p>
    <w:p w:rsidR="00203F6B" w:rsidRPr="00DA0244" w:rsidRDefault="00203F6B" w:rsidP="00203F6B">
      <w:pPr>
        <w:ind w:firstLine="720"/>
        <w:jc w:val="both"/>
        <w:rPr>
          <w:rFonts w:ascii="GHEA Grapalat" w:hAnsi="GHEA Grapalat"/>
          <w:sz w:val="16"/>
          <w:szCs w:val="16"/>
          <w:lang w:val="af-ZA"/>
        </w:rPr>
      </w:pPr>
      <w:r w:rsidRPr="00DA0244">
        <w:rPr>
          <w:rFonts w:ascii="GHEA Grapalat" w:hAnsi="GHEA Grapalat"/>
          <w:sz w:val="16"/>
          <w:szCs w:val="16"/>
          <w:lang w:val="af-ZA"/>
        </w:rPr>
        <w:t xml:space="preserve">3.2 </w:t>
      </w:r>
      <w:r w:rsidRPr="00DA0244">
        <w:rPr>
          <w:rFonts w:ascii="GHEA Grapalat" w:hAnsi="GHEA Grapalat" w:cs="Sylfaen"/>
          <w:sz w:val="16"/>
          <w:szCs w:val="16"/>
        </w:rPr>
        <w:t>Սույն</w:t>
      </w:r>
      <w:r w:rsidRPr="00DA0244">
        <w:rPr>
          <w:rFonts w:ascii="GHEA Grapalat" w:hAnsi="GHEA Grapalat"/>
          <w:sz w:val="16"/>
          <w:szCs w:val="16"/>
          <w:lang w:val="af-ZA"/>
        </w:rPr>
        <w:t xml:space="preserve"> </w:t>
      </w:r>
      <w:r w:rsidRPr="00DA0244">
        <w:rPr>
          <w:rFonts w:ascii="GHEA Grapalat" w:hAnsi="GHEA Grapalat"/>
          <w:sz w:val="16"/>
          <w:szCs w:val="16"/>
        </w:rPr>
        <w:t>հրահանգի</w:t>
      </w:r>
      <w:r w:rsidRPr="00DA0244">
        <w:rPr>
          <w:rFonts w:ascii="GHEA Grapalat" w:hAnsi="GHEA Grapalat"/>
          <w:sz w:val="16"/>
          <w:szCs w:val="16"/>
          <w:lang w:val="af-ZA"/>
        </w:rPr>
        <w:t xml:space="preserve"> 3.1 </w:t>
      </w:r>
      <w:r w:rsidRPr="00DA0244">
        <w:rPr>
          <w:rFonts w:ascii="GHEA Grapalat" w:hAnsi="GHEA Grapalat"/>
          <w:sz w:val="16"/>
          <w:szCs w:val="16"/>
        </w:rPr>
        <w:t>կետում</w:t>
      </w:r>
      <w:r w:rsidRPr="00DA0244">
        <w:rPr>
          <w:rFonts w:ascii="GHEA Grapalat" w:hAnsi="GHEA Grapalat"/>
          <w:sz w:val="16"/>
          <w:szCs w:val="16"/>
          <w:lang w:val="af-ZA"/>
        </w:rPr>
        <w:t xml:space="preserve"> </w:t>
      </w:r>
      <w:r w:rsidRPr="00DA0244">
        <w:rPr>
          <w:rFonts w:ascii="GHEA Grapalat" w:hAnsi="GHEA Grapalat" w:cs="Sylfaen"/>
          <w:sz w:val="16"/>
          <w:szCs w:val="16"/>
        </w:rPr>
        <w:t>նշված</w:t>
      </w:r>
      <w:r w:rsidRPr="00DA0244">
        <w:rPr>
          <w:rFonts w:ascii="GHEA Grapalat" w:hAnsi="GHEA Grapalat"/>
          <w:sz w:val="16"/>
          <w:szCs w:val="16"/>
          <w:lang w:val="af-ZA"/>
        </w:rPr>
        <w:t xml:space="preserve"> </w:t>
      </w:r>
      <w:r w:rsidRPr="00DA0244">
        <w:rPr>
          <w:rFonts w:ascii="GHEA Grapalat" w:hAnsi="GHEA Grapalat" w:cs="Sylfaen"/>
          <w:sz w:val="16"/>
          <w:szCs w:val="16"/>
        </w:rPr>
        <w:t>ծրարի</w:t>
      </w:r>
      <w:r w:rsidRPr="00DA0244">
        <w:rPr>
          <w:rFonts w:ascii="GHEA Grapalat" w:hAnsi="GHEA Grapalat"/>
          <w:sz w:val="16"/>
          <w:szCs w:val="16"/>
          <w:lang w:val="af-ZA"/>
        </w:rPr>
        <w:t xml:space="preserve"> </w:t>
      </w:r>
      <w:r w:rsidRPr="00DA0244">
        <w:rPr>
          <w:rFonts w:ascii="GHEA Grapalat" w:hAnsi="GHEA Grapalat" w:cs="Sylfaen"/>
          <w:sz w:val="16"/>
          <w:szCs w:val="16"/>
        </w:rPr>
        <w:t>վրա</w:t>
      </w:r>
      <w:r w:rsidRPr="00DA0244">
        <w:rPr>
          <w:rFonts w:ascii="GHEA Grapalat" w:hAnsi="GHEA Grapalat"/>
          <w:sz w:val="16"/>
          <w:szCs w:val="16"/>
          <w:lang w:val="af-ZA"/>
        </w:rPr>
        <w:t xml:space="preserve"> </w:t>
      </w:r>
      <w:r w:rsidRPr="00DA0244">
        <w:rPr>
          <w:rFonts w:ascii="GHEA Grapalat" w:hAnsi="GHEA Grapalat" w:cs="Sylfaen"/>
          <w:sz w:val="16"/>
          <w:szCs w:val="16"/>
        </w:rPr>
        <w:t>հայտը</w:t>
      </w:r>
      <w:r w:rsidRPr="00DA0244">
        <w:rPr>
          <w:rFonts w:ascii="GHEA Grapalat" w:hAnsi="GHEA Grapalat"/>
          <w:sz w:val="16"/>
          <w:szCs w:val="16"/>
          <w:lang w:val="af-ZA"/>
        </w:rPr>
        <w:t xml:space="preserve"> </w:t>
      </w:r>
      <w:r w:rsidRPr="00DA0244">
        <w:rPr>
          <w:rFonts w:ascii="GHEA Grapalat" w:hAnsi="GHEA Grapalat" w:cs="Sylfaen"/>
          <w:sz w:val="16"/>
          <w:szCs w:val="16"/>
        </w:rPr>
        <w:t>կազմելու</w:t>
      </w:r>
      <w:r w:rsidRPr="00DA0244">
        <w:rPr>
          <w:rFonts w:ascii="GHEA Grapalat" w:hAnsi="GHEA Grapalat"/>
          <w:sz w:val="16"/>
          <w:szCs w:val="16"/>
          <w:lang w:val="af-ZA"/>
        </w:rPr>
        <w:t xml:space="preserve"> </w:t>
      </w:r>
      <w:r w:rsidRPr="00DA0244">
        <w:rPr>
          <w:rFonts w:ascii="GHEA Grapalat" w:hAnsi="GHEA Grapalat" w:cs="Sylfaen"/>
          <w:sz w:val="16"/>
          <w:szCs w:val="16"/>
        </w:rPr>
        <w:t>լեզվով</w:t>
      </w:r>
      <w:r w:rsidRPr="00DA0244">
        <w:rPr>
          <w:rFonts w:ascii="GHEA Grapalat" w:hAnsi="GHEA Grapalat"/>
          <w:sz w:val="16"/>
          <w:szCs w:val="16"/>
          <w:lang w:val="af-ZA"/>
        </w:rPr>
        <w:t xml:space="preserve"> </w:t>
      </w:r>
      <w:r w:rsidRPr="00DA0244">
        <w:rPr>
          <w:rFonts w:ascii="GHEA Grapalat" w:hAnsi="GHEA Grapalat" w:cs="Sylfaen"/>
          <w:sz w:val="16"/>
          <w:szCs w:val="16"/>
        </w:rPr>
        <w:t>նշվում</w:t>
      </w:r>
      <w:r w:rsidRPr="00DA0244">
        <w:rPr>
          <w:rFonts w:ascii="GHEA Grapalat" w:hAnsi="GHEA Grapalat"/>
          <w:sz w:val="16"/>
          <w:szCs w:val="16"/>
          <w:lang w:val="af-ZA"/>
        </w:rPr>
        <w:t xml:space="preserve"> </w:t>
      </w:r>
      <w:r w:rsidRPr="00DA0244">
        <w:rPr>
          <w:rFonts w:ascii="GHEA Grapalat" w:hAnsi="GHEA Grapalat" w:cs="Sylfaen"/>
          <w:sz w:val="16"/>
          <w:szCs w:val="16"/>
        </w:rPr>
        <w:t>են</w:t>
      </w:r>
      <w:r w:rsidRPr="00DA0244">
        <w:rPr>
          <w:rFonts w:ascii="GHEA Grapalat" w:hAnsi="GHEA Grapalat"/>
          <w:sz w:val="16"/>
          <w:szCs w:val="16"/>
          <w:lang w:val="af-ZA"/>
        </w:rPr>
        <w:t xml:space="preserve">` </w:t>
      </w:r>
    </w:p>
    <w:p w:rsidR="00203F6B" w:rsidRPr="00DA0244" w:rsidRDefault="00203F6B" w:rsidP="00203F6B">
      <w:pPr>
        <w:ind w:firstLine="720"/>
        <w:rPr>
          <w:rFonts w:ascii="GHEA Grapalat" w:hAnsi="GHEA Grapalat"/>
          <w:sz w:val="16"/>
          <w:szCs w:val="16"/>
          <w:lang w:val="af-ZA"/>
        </w:rPr>
      </w:pPr>
      <w:r w:rsidRPr="00DA0244">
        <w:rPr>
          <w:rFonts w:ascii="GHEA Grapalat" w:hAnsi="GHEA Grapalat"/>
          <w:sz w:val="16"/>
          <w:szCs w:val="16"/>
          <w:lang w:val="af-ZA"/>
        </w:rPr>
        <w:t xml:space="preserve">1) </w:t>
      </w:r>
      <w:r w:rsidRPr="00DA0244">
        <w:rPr>
          <w:rFonts w:ascii="GHEA Grapalat" w:hAnsi="GHEA Grapalat"/>
          <w:sz w:val="16"/>
          <w:szCs w:val="16"/>
        </w:rPr>
        <w:t>պ</w:t>
      </w:r>
      <w:r w:rsidRPr="00DA0244">
        <w:rPr>
          <w:rFonts w:ascii="GHEA Grapalat" w:hAnsi="GHEA Grapalat" w:cs="Sylfaen"/>
          <w:sz w:val="16"/>
          <w:szCs w:val="16"/>
        </w:rPr>
        <w:t>ատվիրատուի</w:t>
      </w:r>
      <w:r w:rsidRPr="00DA0244">
        <w:rPr>
          <w:rFonts w:ascii="GHEA Grapalat" w:hAnsi="GHEA Grapalat"/>
          <w:sz w:val="16"/>
          <w:szCs w:val="16"/>
          <w:lang w:val="af-ZA"/>
        </w:rPr>
        <w:t xml:space="preserve"> </w:t>
      </w:r>
      <w:r w:rsidRPr="00DA0244">
        <w:rPr>
          <w:rFonts w:ascii="GHEA Grapalat" w:hAnsi="GHEA Grapalat" w:cs="Sylfaen"/>
          <w:sz w:val="16"/>
          <w:szCs w:val="16"/>
        </w:rPr>
        <w:t>անվանումը</w:t>
      </w:r>
      <w:r w:rsidRPr="00DA0244">
        <w:rPr>
          <w:rFonts w:ascii="GHEA Grapalat" w:hAnsi="GHEA Grapalat"/>
          <w:sz w:val="16"/>
          <w:szCs w:val="16"/>
          <w:lang w:val="af-ZA"/>
        </w:rPr>
        <w:t xml:space="preserve"> </w:t>
      </w:r>
      <w:r w:rsidRPr="00DA0244">
        <w:rPr>
          <w:rFonts w:ascii="GHEA Grapalat" w:hAnsi="GHEA Grapalat" w:cs="Sylfaen"/>
          <w:sz w:val="16"/>
          <w:szCs w:val="16"/>
        </w:rPr>
        <w:t>և</w:t>
      </w:r>
      <w:r w:rsidRPr="00DA0244">
        <w:rPr>
          <w:rFonts w:ascii="GHEA Grapalat" w:hAnsi="GHEA Grapalat"/>
          <w:sz w:val="16"/>
          <w:szCs w:val="16"/>
          <w:lang w:val="af-ZA"/>
        </w:rPr>
        <w:t xml:space="preserve"> </w:t>
      </w:r>
      <w:r w:rsidRPr="00DA0244">
        <w:rPr>
          <w:rFonts w:ascii="GHEA Grapalat" w:hAnsi="GHEA Grapalat" w:cs="Sylfaen"/>
          <w:sz w:val="16"/>
          <w:szCs w:val="16"/>
        </w:rPr>
        <w:t>հայտի</w:t>
      </w:r>
      <w:r w:rsidRPr="00DA0244">
        <w:rPr>
          <w:rFonts w:ascii="GHEA Grapalat" w:hAnsi="GHEA Grapalat"/>
          <w:sz w:val="16"/>
          <w:szCs w:val="16"/>
          <w:lang w:val="af-ZA"/>
        </w:rPr>
        <w:t xml:space="preserve"> </w:t>
      </w:r>
      <w:r w:rsidRPr="00DA0244">
        <w:rPr>
          <w:rFonts w:ascii="GHEA Grapalat" w:hAnsi="GHEA Grapalat" w:cs="Sylfaen"/>
          <w:sz w:val="16"/>
          <w:szCs w:val="16"/>
        </w:rPr>
        <w:t>ներկայացման</w:t>
      </w:r>
      <w:r w:rsidRPr="00DA0244">
        <w:rPr>
          <w:rFonts w:ascii="GHEA Grapalat" w:hAnsi="GHEA Grapalat"/>
          <w:sz w:val="16"/>
          <w:szCs w:val="16"/>
          <w:lang w:val="af-ZA"/>
        </w:rPr>
        <w:t xml:space="preserve"> </w:t>
      </w:r>
      <w:r w:rsidRPr="00DA0244">
        <w:rPr>
          <w:rFonts w:ascii="GHEA Grapalat" w:hAnsi="GHEA Grapalat" w:cs="Sylfaen"/>
          <w:sz w:val="16"/>
          <w:szCs w:val="16"/>
        </w:rPr>
        <w:t>վայրը</w:t>
      </w:r>
      <w:r w:rsidRPr="00DA0244">
        <w:rPr>
          <w:rFonts w:ascii="GHEA Grapalat" w:hAnsi="GHEA Grapalat"/>
          <w:sz w:val="16"/>
          <w:szCs w:val="16"/>
          <w:lang w:val="af-ZA"/>
        </w:rPr>
        <w:t xml:space="preserve"> (</w:t>
      </w:r>
      <w:r w:rsidRPr="00DA0244">
        <w:rPr>
          <w:rFonts w:ascii="GHEA Grapalat" w:hAnsi="GHEA Grapalat" w:cs="Sylfaen"/>
          <w:sz w:val="16"/>
          <w:szCs w:val="16"/>
        </w:rPr>
        <w:t>հասցեն</w:t>
      </w:r>
      <w:r w:rsidRPr="00DA0244">
        <w:rPr>
          <w:rFonts w:ascii="GHEA Grapalat" w:hAnsi="GHEA Grapalat"/>
          <w:sz w:val="16"/>
          <w:szCs w:val="16"/>
          <w:lang w:val="af-ZA"/>
        </w:rPr>
        <w:t>).</w:t>
      </w:r>
    </w:p>
    <w:p w:rsidR="00203F6B" w:rsidRPr="00DA0244" w:rsidRDefault="00203F6B" w:rsidP="00203F6B">
      <w:pPr>
        <w:ind w:firstLine="720"/>
        <w:rPr>
          <w:rFonts w:ascii="GHEA Grapalat" w:hAnsi="GHEA Grapalat"/>
          <w:sz w:val="16"/>
          <w:szCs w:val="16"/>
          <w:lang w:val="af-ZA"/>
        </w:rPr>
      </w:pPr>
      <w:r w:rsidRPr="00DA0244">
        <w:rPr>
          <w:rFonts w:ascii="GHEA Grapalat" w:hAnsi="GHEA Grapalat"/>
          <w:sz w:val="16"/>
          <w:szCs w:val="16"/>
          <w:lang w:val="af-ZA"/>
        </w:rPr>
        <w:t xml:space="preserve">2) </w:t>
      </w:r>
      <w:r w:rsidRPr="00DA0244">
        <w:rPr>
          <w:rFonts w:ascii="GHEA Grapalat" w:hAnsi="GHEA Grapalat"/>
          <w:sz w:val="16"/>
          <w:szCs w:val="16"/>
        </w:rPr>
        <w:t>գնանշման</w:t>
      </w:r>
      <w:r w:rsidRPr="00DA0244">
        <w:rPr>
          <w:rFonts w:ascii="GHEA Grapalat" w:hAnsi="GHEA Grapalat"/>
          <w:sz w:val="16"/>
          <w:szCs w:val="16"/>
          <w:lang w:val="af-ZA"/>
        </w:rPr>
        <w:t xml:space="preserve"> </w:t>
      </w:r>
      <w:r w:rsidRPr="00DA0244">
        <w:rPr>
          <w:rFonts w:ascii="GHEA Grapalat" w:hAnsi="GHEA Grapalat"/>
          <w:sz w:val="16"/>
          <w:szCs w:val="16"/>
        </w:rPr>
        <w:t>հարցման</w:t>
      </w:r>
      <w:r w:rsidRPr="00DA0244">
        <w:rPr>
          <w:rFonts w:ascii="GHEA Grapalat" w:hAnsi="GHEA Grapalat" w:cs="Sylfaen"/>
          <w:sz w:val="16"/>
          <w:szCs w:val="16"/>
          <w:lang w:val="af-ZA"/>
        </w:rPr>
        <w:t xml:space="preserve"> </w:t>
      </w:r>
      <w:r w:rsidRPr="00DA0244">
        <w:rPr>
          <w:rFonts w:ascii="GHEA Grapalat" w:hAnsi="GHEA Grapalat" w:cs="Sylfaen"/>
          <w:sz w:val="16"/>
          <w:szCs w:val="16"/>
        </w:rPr>
        <w:t>ծածկագիրը</w:t>
      </w:r>
      <w:r w:rsidRPr="00DA0244">
        <w:rPr>
          <w:rFonts w:ascii="GHEA Grapalat" w:hAnsi="GHEA Grapalat"/>
          <w:sz w:val="16"/>
          <w:szCs w:val="16"/>
          <w:lang w:val="af-ZA"/>
        </w:rPr>
        <w:t>.</w:t>
      </w:r>
    </w:p>
    <w:p w:rsidR="00203F6B" w:rsidRPr="00DA0244" w:rsidRDefault="00203F6B" w:rsidP="00203F6B">
      <w:pPr>
        <w:ind w:firstLine="720"/>
        <w:rPr>
          <w:rFonts w:ascii="GHEA Grapalat" w:hAnsi="GHEA Grapalat"/>
          <w:sz w:val="16"/>
          <w:szCs w:val="16"/>
          <w:lang w:val="af-ZA"/>
        </w:rPr>
      </w:pPr>
      <w:r w:rsidRPr="00DA0244">
        <w:rPr>
          <w:rFonts w:ascii="GHEA Grapalat" w:hAnsi="GHEA Grapalat"/>
          <w:sz w:val="16"/>
          <w:szCs w:val="16"/>
          <w:lang w:val="af-ZA"/>
        </w:rPr>
        <w:t>3) «</w:t>
      </w:r>
      <w:r w:rsidRPr="00DA0244">
        <w:rPr>
          <w:rFonts w:ascii="GHEA Grapalat" w:hAnsi="GHEA Grapalat" w:cs="Sylfaen"/>
          <w:sz w:val="16"/>
          <w:szCs w:val="16"/>
        </w:rPr>
        <w:t>չբացել</w:t>
      </w:r>
      <w:r w:rsidRPr="00DA0244">
        <w:rPr>
          <w:rFonts w:ascii="GHEA Grapalat" w:hAnsi="GHEA Grapalat"/>
          <w:sz w:val="16"/>
          <w:szCs w:val="16"/>
          <w:lang w:val="af-ZA"/>
        </w:rPr>
        <w:t xml:space="preserve"> </w:t>
      </w:r>
      <w:r w:rsidRPr="00DA0244">
        <w:rPr>
          <w:rFonts w:ascii="GHEA Grapalat" w:hAnsi="GHEA Grapalat" w:cs="Sylfaen"/>
          <w:sz w:val="16"/>
          <w:szCs w:val="16"/>
        </w:rPr>
        <w:t>մինչև</w:t>
      </w:r>
      <w:r w:rsidRPr="00DA0244">
        <w:rPr>
          <w:rFonts w:ascii="GHEA Grapalat" w:hAnsi="GHEA Grapalat"/>
          <w:sz w:val="16"/>
          <w:szCs w:val="16"/>
          <w:lang w:val="af-ZA"/>
        </w:rPr>
        <w:t xml:space="preserve"> </w:t>
      </w:r>
      <w:r w:rsidRPr="00DA0244">
        <w:rPr>
          <w:rFonts w:ascii="GHEA Grapalat" w:hAnsi="GHEA Grapalat" w:cs="Sylfaen"/>
          <w:sz w:val="16"/>
          <w:szCs w:val="16"/>
        </w:rPr>
        <w:t>հայտերի</w:t>
      </w:r>
      <w:r w:rsidRPr="00DA0244">
        <w:rPr>
          <w:rFonts w:ascii="GHEA Grapalat" w:hAnsi="GHEA Grapalat"/>
          <w:sz w:val="16"/>
          <w:szCs w:val="16"/>
          <w:lang w:val="af-ZA"/>
        </w:rPr>
        <w:t xml:space="preserve"> </w:t>
      </w:r>
      <w:r w:rsidRPr="00DA0244">
        <w:rPr>
          <w:rFonts w:ascii="GHEA Grapalat" w:hAnsi="GHEA Grapalat" w:cs="Sylfaen"/>
          <w:sz w:val="16"/>
          <w:szCs w:val="16"/>
        </w:rPr>
        <w:t>բացման</w:t>
      </w:r>
      <w:r w:rsidRPr="00DA0244">
        <w:rPr>
          <w:rFonts w:ascii="GHEA Grapalat" w:hAnsi="GHEA Grapalat"/>
          <w:sz w:val="16"/>
          <w:szCs w:val="16"/>
          <w:lang w:val="af-ZA"/>
        </w:rPr>
        <w:t xml:space="preserve"> </w:t>
      </w:r>
      <w:r w:rsidRPr="00DA0244">
        <w:rPr>
          <w:rFonts w:ascii="GHEA Grapalat" w:hAnsi="GHEA Grapalat" w:cs="Sylfaen"/>
          <w:sz w:val="16"/>
          <w:szCs w:val="16"/>
        </w:rPr>
        <w:t>նիստը</w:t>
      </w:r>
      <w:r w:rsidRPr="00DA0244">
        <w:rPr>
          <w:rFonts w:ascii="GHEA Grapalat" w:hAnsi="GHEA Grapalat"/>
          <w:sz w:val="16"/>
          <w:szCs w:val="16"/>
          <w:lang w:val="af-ZA"/>
        </w:rPr>
        <w:t xml:space="preserve">» </w:t>
      </w:r>
      <w:r w:rsidRPr="00DA0244">
        <w:rPr>
          <w:rFonts w:ascii="GHEA Grapalat" w:hAnsi="GHEA Grapalat" w:cs="Sylfaen"/>
          <w:sz w:val="16"/>
          <w:szCs w:val="16"/>
        </w:rPr>
        <w:t>բառերը</w:t>
      </w:r>
      <w:r w:rsidRPr="00DA0244">
        <w:rPr>
          <w:rFonts w:ascii="GHEA Grapalat" w:hAnsi="GHEA Grapalat"/>
          <w:sz w:val="16"/>
          <w:szCs w:val="16"/>
          <w:lang w:val="af-ZA"/>
        </w:rPr>
        <w:t>.</w:t>
      </w:r>
    </w:p>
    <w:p w:rsidR="00203F6B" w:rsidRPr="00DA0244" w:rsidRDefault="00203F6B" w:rsidP="00203F6B">
      <w:pPr>
        <w:ind w:firstLine="720"/>
        <w:rPr>
          <w:rFonts w:ascii="GHEA Grapalat" w:hAnsi="GHEA Grapalat"/>
          <w:sz w:val="16"/>
          <w:szCs w:val="16"/>
          <w:lang w:val="af-ZA"/>
        </w:rPr>
      </w:pPr>
      <w:r w:rsidRPr="00DA0244">
        <w:rPr>
          <w:rFonts w:ascii="GHEA Grapalat" w:hAnsi="GHEA Grapalat"/>
          <w:sz w:val="16"/>
          <w:szCs w:val="16"/>
          <w:lang w:val="af-ZA"/>
        </w:rPr>
        <w:t xml:space="preserve">4) </w:t>
      </w:r>
      <w:r w:rsidRPr="00DA0244">
        <w:rPr>
          <w:rFonts w:ascii="GHEA Grapalat" w:hAnsi="GHEA Grapalat"/>
          <w:sz w:val="16"/>
          <w:szCs w:val="16"/>
        </w:rPr>
        <w:t>մ</w:t>
      </w:r>
      <w:r w:rsidRPr="00DA0244">
        <w:rPr>
          <w:rFonts w:ascii="GHEA Grapalat" w:hAnsi="GHEA Grapalat" w:cs="Sylfaen"/>
          <w:sz w:val="16"/>
          <w:szCs w:val="16"/>
        </w:rPr>
        <w:t>ասնակցի</w:t>
      </w:r>
      <w:r w:rsidRPr="00DA0244">
        <w:rPr>
          <w:rFonts w:ascii="GHEA Grapalat" w:hAnsi="GHEA Grapalat"/>
          <w:sz w:val="16"/>
          <w:szCs w:val="16"/>
          <w:lang w:val="af-ZA"/>
        </w:rPr>
        <w:t xml:space="preserve"> </w:t>
      </w:r>
      <w:r w:rsidRPr="00DA0244">
        <w:rPr>
          <w:rFonts w:ascii="GHEA Grapalat" w:hAnsi="GHEA Grapalat" w:cs="Sylfaen"/>
          <w:sz w:val="16"/>
          <w:szCs w:val="16"/>
        </w:rPr>
        <w:t>անվանումը</w:t>
      </w:r>
      <w:r w:rsidRPr="00DA0244">
        <w:rPr>
          <w:rFonts w:ascii="GHEA Grapalat" w:hAnsi="GHEA Grapalat"/>
          <w:sz w:val="16"/>
          <w:szCs w:val="16"/>
          <w:lang w:val="af-ZA"/>
        </w:rPr>
        <w:t xml:space="preserve"> (</w:t>
      </w:r>
      <w:r w:rsidRPr="00DA0244">
        <w:rPr>
          <w:rFonts w:ascii="GHEA Grapalat" w:hAnsi="GHEA Grapalat" w:cs="Sylfaen"/>
          <w:sz w:val="16"/>
          <w:szCs w:val="16"/>
        </w:rPr>
        <w:t>անունը</w:t>
      </w:r>
      <w:r w:rsidRPr="00DA0244">
        <w:rPr>
          <w:rFonts w:ascii="GHEA Grapalat" w:hAnsi="GHEA Grapalat"/>
          <w:sz w:val="16"/>
          <w:szCs w:val="16"/>
          <w:lang w:val="af-ZA"/>
        </w:rPr>
        <w:t xml:space="preserve">), </w:t>
      </w:r>
      <w:r w:rsidRPr="00DA0244">
        <w:rPr>
          <w:rFonts w:ascii="GHEA Grapalat" w:hAnsi="GHEA Grapalat" w:cs="Sylfaen"/>
          <w:sz w:val="16"/>
          <w:szCs w:val="16"/>
        </w:rPr>
        <w:t>գտնվելու</w:t>
      </w:r>
      <w:r w:rsidRPr="00DA0244">
        <w:rPr>
          <w:rFonts w:ascii="GHEA Grapalat" w:hAnsi="GHEA Grapalat"/>
          <w:sz w:val="16"/>
          <w:szCs w:val="16"/>
          <w:lang w:val="af-ZA"/>
        </w:rPr>
        <w:t xml:space="preserve"> </w:t>
      </w:r>
      <w:r w:rsidRPr="00DA0244">
        <w:rPr>
          <w:rFonts w:ascii="GHEA Grapalat" w:hAnsi="GHEA Grapalat" w:cs="Sylfaen"/>
          <w:sz w:val="16"/>
          <w:szCs w:val="16"/>
        </w:rPr>
        <w:t>վայրը</w:t>
      </w:r>
      <w:r w:rsidRPr="00DA0244">
        <w:rPr>
          <w:rFonts w:ascii="GHEA Grapalat" w:hAnsi="GHEA Grapalat"/>
          <w:sz w:val="16"/>
          <w:szCs w:val="16"/>
          <w:lang w:val="af-ZA"/>
        </w:rPr>
        <w:t xml:space="preserve"> </w:t>
      </w:r>
      <w:r w:rsidRPr="00DA0244">
        <w:rPr>
          <w:rFonts w:ascii="GHEA Grapalat" w:hAnsi="GHEA Grapalat" w:cs="Sylfaen"/>
          <w:sz w:val="16"/>
          <w:szCs w:val="16"/>
        </w:rPr>
        <w:t>և</w:t>
      </w:r>
      <w:r w:rsidRPr="00DA0244">
        <w:rPr>
          <w:rFonts w:ascii="GHEA Grapalat" w:hAnsi="GHEA Grapalat"/>
          <w:sz w:val="16"/>
          <w:szCs w:val="16"/>
          <w:lang w:val="af-ZA"/>
        </w:rPr>
        <w:t xml:space="preserve"> </w:t>
      </w:r>
      <w:r w:rsidRPr="00DA0244">
        <w:rPr>
          <w:rFonts w:ascii="GHEA Grapalat" w:hAnsi="GHEA Grapalat" w:cs="Sylfaen"/>
          <w:sz w:val="16"/>
          <w:szCs w:val="16"/>
        </w:rPr>
        <w:t>հեռախոսահամարը</w:t>
      </w:r>
      <w:r w:rsidRPr="00DA0244">
        <w:rPr>
          <w:rFonts w:ascii="GHEA Grapalat" w:hAnsi="GHEA Grapalat"/>
          <w:sz w:val="16"/>
          <w:szCs w:val="16"/>
          <w:lang w:val="af-ZA"/>
        </w:rPr>
        <w:t>:</w:t>
      </w:r>
    </w:p>
    <w:p w:rsidR="00203F6B" w:rsidRPr="00DA0244" w:rsidRDefault="00203F6B" w:rsidP="00203F6B">
      <w:pPr>
        <w:ind w:firstLine="720"/>
        <w:jc w:val="both"/>
        <w:rPr>
          <w:rFonts w:ascii="GHEA Grapalat" w:hAnsi="GHEA Grapalat" w:cs="Sylfaen"/>
          <w:sz w:val="16"/>
          <w:szCs w:val="16"/>
          <w:lang w:val="af-ZA"/>
        </w:rPr>
      </w:pPr>
      <w:r w:rsidRPr="00DA0244">
        <w:rPr>
          <w:rFonts w:ascii="GHEA Grapalat" w:hAnsi="GHEA Grapalat" w:cs="Sylfaen"/>
          <w:sz w:val="16"/>
          <w:szCs w:val="16"/>
          <w:lang w:val="af-ZA"/>
        </w:rPr>
        <w:t xml:space="preserve">3.3 </w:t>
      </w:r>
      <w:r w:rsidRPr="00DA0244">
        <w:rPr>
          <w:rFonts w:ascii="GHEA Grapalat" w:hAnsi="GHEA Grapalat" w:cs="Sylfaen"/>
          <w:sz w:val="16"/>
          <w:szCs w:val="16"/>
        </w:rPr>
        <w:t>Սույն</w:t>
      </w:r>
      <w:r w:rsidRPr="00DA0244">
        <w:rPr>
          <w:rFonts w:ascii="GHEA Grapalat" w:hAnsi="GHEA Grapalat" w:cs="Sylfaen"/>
          <w:sz w:val="16"/>
          <w:szCs w:val="16"/>
          <w:lang w:val="af-ZA"/>
        </w:rPr>
        <w:t xml:space="preserve"> </w:t>
      </w:r>
      <w:r w:rsidRPr="00DA0244">
        <w:rPr>
          <w:rFonts w:ascii="GHEA Grapalat" w:hAnsi="GHEA Grapalat" w:cs="Sylfaen"/>
          <w:sz w:val="16"/>
          <w:szCs w:val="16"/>
        </w:rPr>
        <w:t>հրահանգի</w:t>
      </w:r>
      <w:r w:rsidRPr="00DA0244">
        <w:rPr>
          <w:rFonts w:ascii="GHEA Grapalat" w:hAnsi="GHEA Grapalat" w:cs="Sylfaen"/>
          <w:sz w:val="16"/>
          <w:szCs w:val="16"/>
          <w:lang w:val="af-ZA"/>
        </w:rPr>
        <w:t xml:space="preserve"> 3.1 </w:t>
      </w:r>
      <w:r w:rsidRPr="00DA0244">
        <w:rPr>
          <w:rFonts w:ascii="GHEA Grapalat" w:hAnsi="GHEA Grapalat" w:cs="Sylfaen"/>
          <w:sz w:val="16"/>
          <w:szCs w:val="16"/>
        </w:rPr>
        <w:t>և</w:t>
      </w:r>
      <w:r w:rsidRPr="00DA0244">
        <w:rPr>
          <w:rFonts w:ascii="GHEA Grapalat" w:hAnsi="GHEA Grapalat" w:cs="Sylfaen"/>
          <w:sz w:val="16"/>
          <w:szCs w:val="16"/>
          <w:lang w:val="af-ZA"/>
        </w:rPr>
        <w:t xml:space="preserve"> 3.2 </w:t>
      </w:r>
      <w:r w:rsidRPr="00DA0244">
        <w:rPr>
          <w:rFonts w:ascii="GHEA Grapalat" w:hAnsi="GHEA Grapalat" w:cs="Sylfaen"/>
          <w:sz w:val="16"/>
          <w:szCs w:val="16"/>
        </w:rPr>
        <w:t>կետերի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պահանջներին</w:t>
      </w:r>
      <w:r w:rsidRPr="00DA0244">
        <w:rPr>
          <w:rFonts w:ascii="GHEA Grapalat" w:hAnsi="GHEA Grapalat" w:cs="Sylfaen"/>
          <w:sz w:val="16"/>
          <w:szCs w:val="16"/>
          <w:lang w:val="af-ZA"/>
        </w:rPr>
        <w:t xml:space="preserve"> </w:t>
      </w:r>
      <w:r w:rsidRPr="00DA0244">
        <w:rPr>
          <w:rFonts w:ascii="GHEA Grapalat" w:hAnsi="GHEA Grapalat" w:cs="Sylfaen"/>
          <w:sz w:val="16"/>
          <w:szCs w:val="16"/>
        </w:rPr>
        <w:t>չհամապատասխանող</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հայտերը</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հանձնաժողովը</w:t>
      </w:r>
      <w:r w:rsidRPr="00DA0244">
        <w:rPr>
          <w:rFonts w:ascii="GHEA Grapalat" w:hAnsi="GHEA Grapalat" w:cs="Sylfaen"/>
          <w:sz w:val="16"/>
          <w:szCs w:val="16"/>
          <w:lang w:val="af-ZA"/>
        </w:rPr>
        <w:t xml:space="preserve"> </w:t>
      </w:r>
      <w:r w:rsidRPr="00DA0244">
        <w:rPr>
          <w:rFonts w:ascii="GHEA Grapalat" w:hAnsi="GHEA Grapalat" w:cs="Sylfaen"/>
          <w:sz w:val="16"/>
          <w:szCs w:val="16"/>
        </w:rPr>
        <w:t>հայտերի</w:t>
      </w:r>
      <w:r w:rsidRPr="00DA0244">
        <w:rPr>
          <w:rFonts w:ascii="GHEA Grapalat" w:hAnsi="GHEA Grapalat" w:cs="Sylfaen"/>
          <w:sz w:val="16"/>
          <w:szCs w:val="16"/>
          <w:lang w:val="af-ZA"/>
        </w:rPr>
        <w:t xml:space="preserve"> </w:t>
      </w:r>
      <w:r w:rsidRPr="00DA0244">
        <w:rPr>
          <w:rFonts w:ascii="GHEA Grapalat" w:hAnsi="GHEA Grapalat" w:cs="Sylfaen"/>
          <w:sz w:val="16"/>
          <w:szCs w:val="16"/>
        </w:rPr>
        <w:t>բացման</w:t>
      </w:r>
      <w:r w:rsidRPr="00DA0244">
        <w:rPr>
          <w:rFonts w:ascii="GHEA Grapalat" w:hAnsi="GHEA Grapalat" w:cs="Sylfaen"/>
          <w:sz w:val="16"/>
          <w:szCs w:val="16"/>
          <w:lang w:val="af-ZA"/>
        </w:rPr>
        <w:t xml:space="preserve"> </w:t>
      </w:r>
      <w:r w:rsidRPr="00DA0244">
        <w:rPr>
          <w:rFonts w:ascii="GHEA Grapalat" w:hAnsi="GHEA Grapalat" w:cs="Sylfaen"/>
          <w:sz w:val="16"/>
          <w:szCs w:val="16"/>
        </w:rPr>
        <w:t>նիստում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մերժում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է</w:t>
      </w:r>
      <w:r w:rsidRPr="00DA0244">
        <w:rPr>
          <w:rFonts w:ascii="GHEA Grapalat" w:hAnsi="GHEA Grapalat" w:cs="Sylfaen"/>
          <w:sz w:val="16"/>
          <w:szCs w:val="16"/>
          <w:lang w:val="af-ZA"/>
        </w:rPr>
        <w:t xml:space="preserve"> </w:t>
      </w:r>
      <w:r w:rsidRPr="00DA0244">
        <w:rPr>
          <w:rFonts w:ascii="GHEA Grapalat" w:hAnsi="GHEA Grapalat" w:cs="Sylfaen"/>
          <w:sz w:val="16"/>
          <w:szCs w:val="16"/>
        </w:rPr>
        <w:t>և</w:t>
      </w:r>
      <w:r w:rsidRPr="00DA0244">
        <w:rPr>
          <w:rFonts w:ascii="GHEA Grapalat" w:hAnsi="GHEA Grapalat" w:cs="Sylfaen"/>
          <w:sz w:val="16"/>
          <w:szCs w:val="16"/>
          <w:lang w:val="af-ZA"/>
        </w:rPr>
        <w:t xml:space="preserve"> </w:t>
      </w:r>
      <w:r w:rsidRPr="00DA0244">
        <w:rPr>
          <w:rFonts w:ascii="GHEA Grapalat" w:hAnsi="GHEA Grapalat" w:cs="Sylfaen"/>
          <w:sz w:val="16"/>
          <w:szCs w:val="16"/>
        </w:rPr>
        <w:t>նույնությամբ</w:t>
      </w:r>
      <w:r w:rsidRPr="00DA0244">
        <w:rPr>
          <w:rFonts w:ascii="GHEA Grapalat" w:hAnsi="GHEA Grapalat" w:cs="Sylfaen"/>
          <w:sz w:val="16"/>
          <w:szCs w:val="16"/>
          <w:lang w:val="af-ZA"/>
        </w:rPr>
        <w:t xml:space="preserve"> </w:t>
      </w:r>
      <w:r w:rsidRPr="00DA0244">
        <w:rPr>
          <w:rFonts w:ascii="GHEA Grapalat" w:hAnsi="GHEA Grapalat" w:cs="Sylfaen"/>
          <w:sz w:val="16"/>
          <w:szCs w:val="16"/>
        </w:rPr>
        <w:t>վերադարձնում</w:t>
      </w:r>
      <w:r w:rsidRPr="00DA0244">
        <w:rPr>
          <w:rFonts w:ascii="GHEA Grapalat" w:hAnsi="GHEA Grapalat" w:cs="Sylfaen"/>
          <w:sz w:val="16"/>
          <w:szCs w:val="16"/>
          <w:lang w:val="af-ZA"/>
        </w:rPr>
        <w:t xml:space="preserve"> </w:t>
      </w:r>
      <w:r w:rsidRPr="00DA0244">
        <w:rPr>
          <w:rFonts w:ascii="GHEA Grapalat" w:hAnsi="GHEA Grapalat" w:cs="Sylfaen"/>
          <w:sz w:val="16"/>
          <w:szCs w:val="16"/>
        </w:rPr>
        <w:t>ներկայացնողին</w:t>
      </w:r>
      <w:r w:rsidRPr="00DA0244">
        <w:rPr>
          <w:rFonts w:ascii="GHEA Grapalat" w:hAnsi="GHEA Grapalat" w:cs="Sylfaen"/>
          <w:sz w:val="16"/>
          <w:szCs w:val="16"/>
          <w:lang w:val="af-ZA"/>
        </w:rPr>
        <w:t>:</w:t>
      </w:r>
    </w:p>
    <w:p w:rsidR="00203F6B" w:rsidRPr="00DA0244" w:rsidRDefault="00203F6B" w:rsidP="00203F6B">
      <w:pPr>
        <w:pStyle w:val="norm"/>
        <w:spacing w:line="240" w:lineRule="auto"/>
        <w:ind w:firstLine="284"/>
        <w:jc w:val="right"/>
        <w:rPr>
          <w:ins w:id="24" w:author="User" w:date="2019-06-02T22:50:00Z"/>
          <w:rFonts w:ascii="GHEA Grapalat" w:hAnsi="GHEA Grapalat" w:cs="Sylfaen"/>
          <w:b/>
          <w:sz w:val="16"/>
          <w:szCs w:val="16"/>
          <w:lang w:val="es-ES"/>
        </w:rPr>
      </w:pPr>
    </w:p>
    <w:p w:rsidR="00203F6B" w:rsidRPr="00DA0244" w:rsidRDefault="00203F6B" w:rsidP="00203F6B">
      <w:pPr>
        <w:ind w:firstLine="567"/>
        <w:jc w:val="both"/>
        <w:rPr>
          <w:rFonts w:ascii="GHEA Grapalat" w:hAnsi="GHEA Grapalat"/>
          <w:b/>
          <w:sz w:val="16"/>
          <w:szCs w:val="16"/>
          <w:lang w:val="af-ZA"/>
        </w:rPr>
      </w:pPr>
    </w:p>
    <w:p w:rsidR="00203F6B" w:rsidRPr="00DA0244" w:rsidRDefault="00203F6B" w:rsidP="00203F6B">
      <w:pPr>
        <w:jc w:val="center"/>
        <w:rPr>
          <w:rFonts w:ascii="GHEA Grapalat" w:hAnsi="GHEA Grapalat"/>
          <w:b/>
          <w:sz w:val="16"/>
          <w:szCs w:val="16"/>
          <w:lang w:val="af-ZA"/>
        </w:rPr>
      </w:pPr>
    </w:p>
    <w:p w:rsidR="00DB2EDE" w:rsidRPr="00DA0244" w:rsidRDefault="00DB2EDE" w:rsidP="00203F6B">
      <w:pPr>
        <w:jc w:val="center"/>
        <w:rPr>
          <w:rFonts w:ascii="GHEA Grapalat" w:hAnsi="GHEA Grapalat"/>
          <w:b/>
          <w:sz w:val="16"/>
          <w:szCs w:val="16"/>
          <w:lang w:val="af-ZA"/>
        </w:rPr>
      </w:pPr>
    </w:p>
    <w:p w:rsidR="00DB2EDE" w:rsidRPr="00DA0244" w:rsidRDefault="00DB2EDE" w:rsidP="00203F6B">
      <w:pPr>
        <w:jc w:val="center"/>
        <w:rPr>
          <w:rFonts w:ascii="GHEA Grapalat" w:hAnsi="GHEA Grapalat"/>
          <w:b/>
          <w:sz w:val="16"/>
          <w:szCs w:val="16"/>
          <w:lang w:val="af-ZA"/>
        </w:rPr>
      </w:pPr>
    </w:p>
    <w:p w:rsidR="00DB2EDE" w:rsidRPr="00DA0244" w:rsidRDefault="00DB2EDE" w:rsidP="00203F6B">
      <w:pPr>
        <w:jc w:val="center"/>
        <w:rPr>
          <w:rFonts w:ascii="GHEA Grapalat" w:hAnsi="GHEA Grapalat"/>
          <w:b/>
          <w:sz w:val="16"/>
          <w:szCs w:val="16"/>
          <w:lang w:val="af-ZA"/>
        </w:rPr>
      </w:pPr>
    </w:p>
    <w:p w:rsidR="00DB2EDE" w:rsidRPr="00DA0244" w:rsidRDefault="00DB2EDE" w:rsidP="00203F6B">
      <w:pPr>
        <w:jc w:val="center"/>
        <w:rPr>
          <w:rFonts w:ascii="GHEA Grapalat" w:hAnsi="GHEA Grapalat"/>
          <w:b/>
          <w:sz w:val="16"/>
          <w:szCs w:val="16"/>
          <w:lang w:val="af-ZA"/>
        </w:rPr>
      </w:pPr>
    </w:p>
    <w:p w:rsidR="00DB2EDE" w:rsidRPr="00DA0244" w:rsidRDefault="00DB2EDE" w:rsidP="00203F6B">
      <w:pPr>
        <w:jc w:val="center"/>
        <w:rPr>
          <w:rFonts w:ascii="GHEA Grapalat" w:hAnsi="GHEA Grapalat"/>
          <w:b/>
          <w:sz w:val="16"/>
          <w:szCs w:val="16"/>
          <w:lang w:val="af-ZA"/>
        </w:rPr>
      </w:pPr>
    </w:p>
    <w:p w:rsidR="00DB2EDE" w:rsidRPr="00DA0244" w:rsidRDefault="00DB2EDE" w:rsidP="00203F6B">
      <w:pPr>
        <w:jc w:val="center"/>
        <w:rPr>
          <w:rFonts w:ascii="GHEA Grapalat" w:hAnsi="GHEA Grapalat"/>
          <w:b/>
          <w:sz w:val="16"/>
          <w:szCs w:val="16"/>
          <w:lang w:val="af-ZA"/>
        </w:rPr>
      </w:pPr>
    </w:p>
    <w:p w:rsidR="00DB2EDE" w:rsidRPr="00DA0244" w:rsidRDefault="00DB2EDE" w:rsidP="00203F6B">
      <w:pPr>
        <w:jc w:val="center"/>
        <w:rPr>
          <w:rFonts w:ascii="GHEA Grapalat" w:hAnsi="GHEA Grapalat"/>
          <w:b/>
          <w:sz w:val="16"/>
          <w:szCs w:val="16"/>
          <w:lang w:val="af-ZA"/>
        </w:rPr>
      </w:pPr>
    </w:p>
    <w:p w:rsidR="00DB2EDE" w:rsidRPr="00DA0244" w:rsidRDefault="00DB2EDE" w:rsidP="00203F6B">
      <w:pPr>
        <w:jc w:val="center"/>
        <w:rPr>
          <w:rFonts w:ascii="GHEA Grapalat" w:hAnsi="GHEA Grapalat"/>
          <w:b/>
          <w:sz w:val="16"/>
          <w:szCs w:val="16"/>
          <w:lang w:val="af-ZA"/>
        </w:rPr>
      </w:pPr>
    </w:p>
    <w:p w:rsidR="00DB2EDE" w:rsidRPr="00DA0244" w:rsidRDefault="00DB2EDE" w:rsidP="00203F6B">
      <w:pPr>
        <w:jc w:val="center"/>
        <w:rPr>
          <w:rFonts w:ascii="GHEA Grapalat" w:hAnsi="GHEA Grapalat"/>
          <w:b/>
          <w:sz w:val="16"/>
          <w:szCs w:val="16"/>
          <w:lang w:val="af-ZA"/>
        </w:rPr>
      </w:pPr>
    </w:p>
    <w:p w:rsidR="00DB2EDE" w:rsidRPr="00DA0244" w:rsidRDefault="00DB2EDE" w:rsidP="00203F6B">
      <w:pPr>
        <w:jc w:val="center"/>
        <w:rPr>
          <w:rFonts w:ascii="GHEA Grapalat" w:hAnsi="GHEA Grapalat"/>
          <w:b/>
          <w:sz w:val="16"/>
          <w:szCs w:val="16"/>
          <w:lang w:val="af-ZA"/>
        </w:rPr>
      </w:pPr>
    </w:p>
    <w:p w:rsidR="00DB2EDE" w:rsidRPr="00DA0244" w:rsidRDefault="00DB2EDE" w:rsidP="00203F6B">
      <w:pPr>
        <w:jc w:val="center"/>
        <w:rPr>
          <w:rFonts w:ascii="GHEA Grapalat" w:hAnsi="GHEA Grapalat"/>
          <w:b/>
          <w:sz w:val="16"/>
          <w:szCs w:val="16"/>
          <w:lang w:val="af-ZA"/>
        </w:rPr>
      </w:pPr>
    </w:p>
    <w:p w:rsidR="00DB2EDE" w:rsidRPr="00DA0244" w:rsidRDefault="00DB2EDE" w:rsidP="00203F6B">
      <w:pPr>
        <w:jc w:val="center"/>
        <w:rPr>
          <w:rFonts w:ascii="GHEA Grapalat" w:hAnsi="GHEA Grapalat"/>
          <w:b/>
          <w:sz w:val="16"/>
          <w:szCs w:val="16"/>
          <w:lang w:val="af-ZA"/>
        </w:rPr>
      </w:pPr>
    </w:p>
    <w:p w:rsidR="00DB2EDE" w:rsidRPr="00DA0244" w:rsidRDefault="00DB2EDE" w:rsidP="00203F6B">
      <w:pPr>
        <w:jc w:val="center"/>
        <w:rPr>
          <w:rFonts w:ascii="GHEA Grapalat" w:hAnsi="GHEA Grapalat"/>
          <w:b/>
          <w:sz w:val="16"/>
          <w:szCs w:val="16"/>
          <w:lang w:val="af-ZA"/>
        </w:rPr>
      </w:pPr>
    </w:p>
    <w:p w:rsidR="00DB2EDE" w:rsidRPr="00DA0244" w:rsidRDefault="00DB2EDE" w:rsidP="00203F6B">
      <w:pPr>
        <w:jc w:val="center"/>
        <w:rPr>
          <w:rFonts w:ascii="GHEA Grapalat" w:hAnsi="GHEA Grapalat"/>
          <w:b/>
          <w:sz w:val="16"/>
          <w:szCs w:val="16"/>
          <w:lang w:val="af-ZA"/>
        </w:rPr>
      </w:pPr>
    </w:p>
    <w:p w:rsidR="00DB2EDE" w:rsidRPr="00DA0244" w:rsidRDefault="00DB2EDE" w:rsidP="00203F6B">
      <w:pPr>
        <w:jc w:val="center"/>
        <w:rPr>
          <w:rFonts w:ascii="GHEA Grapalat" w:hAnsi="GHEA Grapalat"/>
          <w:b/>
          <w:sz w:val="16"/>
          <w:szCs w:val="16"/>
          <w:lang w:val="af-ZA"/>
        </w:rPr>
      </w:pPr>
    </w:p>
    <w:p w:rsidR="00DB2EDE" w:rsidRPr="00DA0244" w:rsidRDefault="00DB2EDE" w:rsidP="00203F6B">
      <w:pPr>
        <w:jc w:val="center"/>
        <w:rPr>
          <w:rFonts w:ascii="GHEA Grapalat" w:hAnsi="GHEA Grapalat"/>
          <w:b/>
          <w:sz w:val="16"/>
          <w:szCs w:val="16"/>
          <w:lang w:val="af-ZA"/>
        </w:rPr>
      </w:pPr>
    </w:p>
    <w:p w:rsidR="00DB2EDE" w:rsidRPr="00DA0244" w:rsidRDefault="00DB2EDE" w:rsidP="00203F6B">
      <w:pPr>
        <w:jc w:val="center"/>
        <w:rPr>
          <w:rFonts w:ascii="GHEA Grapalat" w:hAnsi="GHEA Grapalat"/>
          <w:b/>
          <w:sz w:val="16"/>
          <w:szCs w:val="16"/>
          <w:lang w:val="af-ZA"/>
        </w:rPr>
      </w:pPr>
    </w:p>
    <w:p w:rsidR="00DB2EDE" w:rsidRPr="00DA0244" w:rsidRDefault="00DB2EDE" w:rsidP="00203F6B">
      <w:pPr>
        <w:jc w:val="center"/>
        <w:rPr>
          <w:rFonts w:ascii="GHEA Grapalat" w:hAnsi="GHEA Grapalat"/>
          <w:b/>
          <w:sz w:val="16"/>
          <w:szCs w:val="16"/>
          <w:lang w:val="af-ZA"/>
        </w:rPr>
      </w:pPr>
    </w:p>
    <w:p w:rsidR="00DB2EDE" w:rsidRPr="00DA0244" w:rsidRDefault="00DB2EDE" w:rsidP="00203F6B">
      <w:pPr>
        <w:jc w:val="center"/>
        <w:rPr>
          <w:rFonts w:ascii="GHEA Grapalat" w:hAnsi="GHEA Grapalat"/>
          <w:b/>
          <w:sz w:val="16"/>
          <w:szCs w:val="16"/>
          <w:lang w:val="af-ZA"/>
        </w:rPr>
      </w:pPr>
    </w:p>
    <w:p w:rsidR="00DB2EDE" w:rsidRPr="00DA0244" w:rsidRDefault="00DB2EDE" w:rsidP="00203F6B">
      <w:pPr>
        <w:jc w:val="center"/>
        <w:rPr>
          <w:rFonts w:ascii="GHEA Grapalat" w:hAnsi="GHEA Grapalat"/>
          <w:b/>
          <w:sz w:val="16"/>
          <w:szCs w:val="16"/>
          <w:lang w:val="af-ZA"/>
        </w:rPr>
      </w:pPr>
    </w:p>
    <w:p w:rsidR="00203F6B" w:rsidRPr="00DA0244" w:rsidRDefault="00203F6B" w:rsidP="00203F6B">
      <w:pPr>
        <w:pStyle w:val="norm"/>
        <w:spacing w:line="240" w:lineRule="auto"/>
        <w:ind w:firstLine="284"/>
        <w:jc w:val="right"/>
        <w:rPr>
          <w:rFonts w:ascii="GHEA Grapalat" w:hAnsi="GHEA Grapalat" w:cs="Arial"/>
          <w:b/>
          <w:sz w:val="16"/>
          <w:szCs w:val="16"/>
          <w:lang w:val="es-ES"/>
        </w:rPr>
      </w:pPr>
      <w:r w:rsidRPr="00DA0244">
        <w:rPr>
          <w:rFonts w:ascii="GHEA Grapalat" w:hAnsi="GHEA Grapalat" w:cs="Sylfaen"/>
          <w:b/>
          <w:sz w:val="16"/>
          <w:szCs w:val="16"/>
          <w:lang w:val="es-ES"/>
        </w:rPr>
        <w:lastRenderedPageBreak/>
        <w:t>Հավելված</w:t>
      </w:r>
      <w:r w:rsidRPr="00DA0244">
        <w:rPr>
          <w:rFonts w:ascii="GHEA Grapalat" w:hAnsi="GHEA Grapalat" w:cs="Arial"/>
          <w:b/>
          <w:sz w:val="16"/>
          <w:szCs w:val="16"/>
          <w:lang w:val="es-ES"/>
        </w:rPr>
        <w:t xml:space="preserve">  N 1</w:t>
      </w:r>
    </w:p>
    <w:p w:rsidR="00203F6B" w:rsidRPr="00DA0244" w:rsidRDefault="00203F6B" w:rsidP="00203F6B">
      <w:pPr>
        <w:pStyle w:val="31"/>
        <w:spacing w:line="240" w:lineRule="auto"/>
        <w:jc w:val="right"/>
        <w:rPr>
          <w:rFonts w:ascii="GHEA Grapalat" w:hAnsi="GHEA Grapalat" w:cs="Arial"/>
          <w:b/>
          <w:sz w:val="16"/>
          <w:szCs w:val="16"/>
          <w:lang w:val="es-ES"/>
        </w:rPr>
      </w:pPr>
      <w:r w:rsidRPr="00DA0244">
        <w:rPr>
          <w:rFonts w:ascii="GHEA Grapalat" w:hAnsi="GHEA Grapalat"/>
          <w:sz w:val="16"/>
          <w:szCs w:val="16"/>
        </w:rPr>
        <w:t>«</w:t>
      </w:r>
      <w:r w:rsidR="003F195F">
        <w:rPr>
          <w:rFonts w:ascii="GHEA Grapalat" w:hAnsi="GHEA Grapalat"/>
          <w:b/>
          <w:sz w:val="16"/>
          <w:szCs w:val="16"/>
          <w:lang w:val="es-ES"/>
        </w:rPr>
        <w:t>ՄՕՀԿ-ԳՀԱՇՁԲ-19/3</w:t>
      </w:r>
      <w:r w:rsidRPr="00DA0244">
        <w:rPr>
          <w:rFonts w:ascii="GHEA Grapalat" w:hAnsi="GHEA Grapalat"/>
          <w:sz w:val="16"/>
          <w:szCs w:val="16"/>
        </w:rPr>
        <w:t>»</w:t>
      </w:r>
      <w:r w:rsidRPr="00DA0244">
        <w:rPr>
          <w:rFonts w:ascii="GHEA Grapalat" w:hAnsi="GHEA Grapalat" w:cs="Sylfaen"/>
          <w:b/>
          <w:sz w:val="16"/>
          <w:szCs w:val="16"/>
          <w:lang w:val="es-ES"/>
        </w:rPr>
        <w:t>*</w:t>
      </w:r>
      <w:r w:rsidRPr="00DA0244">
        <w:rPr>
          <w:rFonts w:ascii="GHEA Grapalat" w:hAnsi="GHEA Grapalat"/>
          <w:b/>
          <w:sz w:val="16"/>
          <w:szCs w:val="16"/>
          <w:lang w:val="es-ES"/>
        </w:rPr>
        <w:t xml:space="preserve">  </w:t>
      </w:r>
      <w:r w:rsidRPr="00DA0244">
        <w:rPr>
          <w:rFonts w:ascii="GHEA Grapalat" w:hAnsi="GHEA Grapalat" w:cs="Sylfaen"/>
          <w:b/>
          <w:sz w:val="16"/>
          <w:szCs w:val="16"/>
          <w:lang w:val="es-ES"/>
        </w:rPr>
        <w:t>ծածկագրով</w:t>
      </w:r>
    </w:p>
    <w:p w:rsidR="00203F6B" w:rsidRPr="00DA0244" w:rsidRDefault="00203F6B" w:rsidP="00203F6B">
      <w:pPr>
        <w:pStyle w:val="31"/>
        <w:spacing w:line="240" w:lineRule="auto"/>
        <w:jc w:val="right"/>
        <w:rPr>
          <w:rFonts w:ascii="GHEA Grapalat" w:hAnsi="GHEA Grapalat" w:cs="Arial"/>
          <w:b/>
          <w:sz w:val="16"/>
          <w:szCs w:val="16"/>
          <w:lang w:val="es-ES"/>
        </w:rPr>
      </w:pPr>
      <w:proofErr w:type="gramStart"/>
      <w:r w:rsidRPr="00DA0244">
        <w:rPr>
          <w:rFonts w:ascii="GHEA Grapalat" w:hAnsi="GHEA Grapalat" w:cs="Sylfaen"/>
          <w:b/>
          <w:sz w:val="16"/>
          <w:szCs w:val="16"/>
          <w:lang w:val="es-ES"/>
        </w:rPr>
        <w:t>գնանշման</w:t>
      </w:r>
      <w:proofErr w:type="gramEnd"/>
      <w:r w:rsidRPr="00DA0244">
        <w:rPr>
          <w:rFonts w:ascii="GHEA Grapalat" w:hAnsi="GHEA Grapalat" w:cs="Sylfaen"/>
          <w:b/>
          <w:sz w:val="16"/>
          <w:szCs w:val="16"/>
          <w:lang w:val="es-ES"/>
        </w:rPr>
        <w:t xml:space="preserve"> հարցման հրավերի</w:t>
      </w:r>
    </w:p>
    <w:p w:rsidR="00203F6B" w:rsidRPr="00DA0244" w:rsidRDefault="00203F6B" w:rsidP="00203F6B">
      <w:pPr>
        <w:jc w:val="center"/>
        <w:rPr>
          <w:rFonts w:ascii="GHEA Grapalat" w:hAnsi="GHEA Grapalat" w:cs="Sylfaen"/>
          <w:b/>
          <w:sz w:val="16"/>
          <w:szCs w:val="16"/>
          <w:lang w:val="es-ES"/>
        </w:rPr>
      </w:pPr>
    </w:p>
    <w:p w:rsidR="00203F6B" w:rsidRPr="00DA0244" w:rsidRDefault="00203F6B" w:rsidP="00203F6B">
      <w:pPr>
        <w:jc w:val="center"/>
        <w:rPr>
          <w:rFonts w:ascii="GHEA Grapalat" w:hAnsi="GHEA Grapalat" w:cs="Arial"/>
          <w:b/>
          <w:sz w:val="16"/>
          <w:szCs w:val="16"/>
          <w:lang w:val="es-ES"/>
        </w:rPr>
      </w:pPr>
      <w:r w:rsidRPr="00DA0244">
        <w:rPr>
          <w:rFonts w:ascii="GHEA Grapalat" w:hAnsi="GHEA Grapalat" w:cs="Sylfaen"/>
          <w:b/>
          <w:sz w:val="16"/>
          <w:szCs w:val="16"/>
          <w:lang w:val="es-ES"/>
        </w:rPr>
        <w:t>ԴԻՄՈՒՄ-ՀԱՅՏԱՐԱՐՈՒԹՅՈՒՆ*</w:t>
      </w:r>
    </w:p>
    <w:p w:rsidR="00203F6B" w:rsidRPr="00DA0244" w:rsidRDefault="00203F6B" w:rsidP="00203F6B">
      <w:pPr>
        <w:pStyle w:val="6"/>
        <w:jc w:val="center"/>
        <w:rPr>
          <w:rFonts w:ascii="GHEA Grapalat" w:hAnsi="GHEA Grapalat" w:cs="Arial"/>
          <w:color w:val="auto"/>
          <w:sz w:val="16"/>
          <w:szCs w:val="16"/>
          <w:lang w:val="es-ES"/>
        </w:rPr>
      </w:pPr>
      <w:proofErr w:type="gramStart"/>
      <w:r w:rsidRPr="00DA0244">
        <w:rPr>
          <w:rFonts w:ascii="GHEA Grapalat" w:hAnsi="GHEA Grapalat" w:cs="Sylfaen"/>
          <w:color w:val="auto"/>
          <w:sz w:val="16"/>
          <w:szCs w:val="16"/>
          <w:lang w:val="es-ES"/>
        </w:rPr>
        <w:t>գնանշման</w:t>
      </w:r>
      <w:proofErr w:type="gramEnd"/>
      <w:r w:rsidRPr="00DA0244">
        <w:rPr>
          <w:rFonts w:ascii="GHEA Grapalat" w:hAnsi="GHEA Grapalat" w:cs="Sylfaen"/>
          <w:color w:val="auto"/>
          <w:sz w:val="16"/>
          <w:szCs w:val="16"/>
          <w:lang w:val="es-ES"/>
        </w:rPr>
        <w:t xml:space="preserve"> հարցմանը մասնակցելու</w:t>
      </w:r>
      <w:r w:rsidRPr="00DA0244">
        <w:rPr>
          <w:rFonts w:ascii="GHEA Grapalat" w:hAnsi="GHEA Grapalat" w:cs="Arial"/>
          <w:color w:val="auto"/>
          <w:sz w:val="16"/>
          <w:szCs w:val="16"/>
          <w:lang w:val="es-ES"/>
        </w:rPr>
        <w:t xml:space="preserve">  </w:t>
      </w:r>
    </w:p>
    <w:p w:rsidR="00203F6B" w:rsidRPr="00DA0244" w:rsidRDefault="00203F6B" w:rsidP="00203F6B">
      <w:pPr>
        <w:rPr>
          <w:sz w:val="16"/>
          <w:szCs w:val="16"/>
          <w:lang w:val="es-ES" w:eastAsia="ru-RU"/>
        </w:rPr>
      </w:pPr>
    </w:p>
    <w:p w:rsidR="00203F6B" w:rsidRPr="00DA0244" w:rsidRDefault="00203F6B" w:rsidP="00203F6B">
      <w:pPr>
        <w:jc w:val="both"/>
        <w:rPr>
          <w:rFonts w:ascii="GHEA Grapalat" w:hAnsi="GHEA Grapalat" w:cs="Arial"/>
          <w:sz w:val="16"/>
          <w:szCs w:val="16"/>
          <w:lang w:val="es-ES"/>
        </w:rPr>
      </w:pPr>
      <w:r w:rsidRPr="00DA0244">
        <w:rPr>
          <w:rFonts w:ascii="GHEA Grapalat" w:hAnsi="GHEA Grapalat"/>
          <w:sz w:val="16"/>
          <w:szCs w:val="16"/>
          <w:u w:val="single"/>
          <w:lang w:val="es-ES"/>
        </w:rPr>
        <w:t xml:space="preserve">                                                             </w:t>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t xml:space="preserve">       </w:t>
      </w:r>
      <w:r w:rsidRPr="00DA0244">
        <w:rPr>
          <w:rFonts w:ascii="GHEA Grapalat" w:hAnsi="GHEA Grapalat"/>
          <w:sz w:val="16"/>
          <w:szCs w:val="16"/>
          <w:lang w:val="es-ES"/>
        </w:rPr>
        <w:t xml:space="preserve"> </w:t>
      </w:r>
      <w:proofErr w:type="gramStart"/>
      <w:r w:rsidRPr="00DA0244">
        <w:rPr>
          <w:rFonts w:ascii="GHEA Grapalat" w:hAnsi="GHEA Grapalat" w:cs="Sylfaen"/>
          <w:sz w:val="16"/>
          <w:szCs w:val="16"/>
          <w:lang w:val="es-ES"/>
        </w:rPr>
        <w:t>հայտնում</w:t>
      </w:r>
      <w:proofErr w:type="gramEnd"/>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է</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որ</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ցանկություն</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ունի</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մասնակցել</w:t>
      </w:r>
    </w:p>
    <w:p w:rsidR="00203F6B" w:rsidRPr="00DA0244" w:rsidRDefault="00203F6B" w:rsidP="00203F6B">
      <w:pPr>
        <w:jc w:val="both"/>
        <w:rPr>
          <w:rFonts w:ascii="GHEA Grapalat" w:hAnsi="GHEA Grapalat"/>
          <w:sz w:val="16"/>
          <w:szCs w:val="16"/>
          <w:vertAlign w:val="superscript"/>
          <w:lang w:val="es-ES"/>
        </w:rPr>
      </w:pPr>
      <w:r w:rsidRPr="00DA0244">
        <w:rPr>
          <w:rFonts w:ascii="GHEA Grapalat" w:hAnsi="GHEA Grapalat"/>
          <w:sz w:val="16"/>
          <w:szCs w:val="16"/>
          <w:vertAlign w:val="superscript"/>
          <w:lang w:val="es-ES"/>
        </w:rPr>
        <w:t xml:space="preserve">               </w:t>
      </w:r>
      <w:r w:rsidRPr="00DA0244">
        <w:rPr>
          <w:rFonts w:ascii="GHEA Grapalat" w:hAnsi="GHEA Grapalat"/>
          <w:sz w:val="16"/>
          <w:szCs w:val="16"/>
          <w:lang w:val="es-ES"/>
        </w:rPr>
        <w:t xml:space="preserve">            </w:t>
      </w:r>
      <w:proofErr w:type="gramStart"/>
      <w:r w:rsidRPr="00DA0244">
        <w:rPr>
          <w:rFonts w:ascii="GHEA Grapalat" w:hAnsi="GHEA Grapalat" w:cs="Sylfaen"/>
          <w:sz w:val="16"/>
          <w:szCs w:val="16"/>
          <w:vertAlign w:val="superscript"/>
          <w:lang w:val="es-ES"/>
        </w:rPr>
        <w:t>մասնակցի</w:t>
      </w:r>
      <w:proofErr w:type="gramEnd"/>
      <w:r w:rsidRPr="00DA0244">
        <w:rPr>
          <w:rFonts w:ascii="GHEA Grapalat" w:hAnsi="GHEA Grapalat" w:cs="Arial"/>
          <w:sz w:val="16"/>
          <w:szCs w:val="16"/>
          <w:vertAlign w:val="superscript"/>
          <w:lang w:val="es-ES"/>
        </w:rPr>
        <w:t xml:space="preserve"> </w:t>
      </w:r>
      <w:r w:rsidRPr="00DA0244">
        <w:rPr>
          <w:rFonts w:ascii="GHEA Grapalat" w:hAnsi="GHEA Grapalat" w:cs="Sylfaen"/>
          <w:sz w:val="16"/>
          <w:szCs w:val="16"/>
          <w:vertAlign w:val="superscript"/>
          <w:lang w:val="es-ES"/>
        </w:rPr>
        <w:t>անվանումը</w:t>
      </w:r>
      <w:r w:rsidRPr="00DA0244">
        <w:rPr>
          <w:rFonts w:ascii="GHEA Grapalat" w:hAnsi="GHEA Grapalat" w:cs="Arial"/>
          <w:sz w:val="16"/>
          <w:szCs w:val="16"/>
          <w:vertAlign w:val="superscript"/>
          <w:lang w:val="es-ES"/>
        </w:rPr>
        <w:t xml:space="preserve"> </w:t>
      </w:r>
    </w:p>
    <w:p w:rsidR="00203F6B" w:rsidRPr="00DA0244" w:rsidRDefault="00203F6B" w:rsidP="00203F6B">
      <w:pPr>
        <w:jc w:val="both"/>
        <w:rPr>
          <w:rFonts w:ascii="GHEA Grapalat" w:hAnsi="GHEA Grapalat"/>
          <w:sz w:val="16"/>
          <w:szCs w:val="16"/>
          <w:u w:val="single"/>
          <w:lang w:val="es-ES"/>
        </w:rPr>
      </w:pPr>
      <w:r w:rsidRPr="00DA0244">
        <w:rPr>
          <w:rFonts w:ascii="GHEA Grapalat" w:hAnsi="GHEA Grapalat"/>
          <w:sz w:val="16"/>
          <w:szCs w:val="16"/>
          <w:u w:val="single"/>
          <w:lang w:val="es-ES"/>
        </w:rPr>
        <w:tab/>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r>
      <w:r w:rsidRPr="00DA0244">
        <w:rPr>
          <w:rFonts w:ascii="GHEA Grapalat" w:hAnsi="GHEA Grapalat"/>
          <w:sz w:val="16"/>
          <w:szCs w:val="16"/>
          <w:lang w:val="es-ES"/>
        </w:rPr>
        <w:t>-ի կողմից «</w:t>
      </w:r>
      <w:r w:rsidR="003F195F">
        <w:rPr>
          <w:rFonts w:ascii="GHEA Grapalat" w:hAnsi="GHEA Grapalat"/>
          <w:sz w:val="16"/>
          <w:szCs w:val="16"/>
          <w:lang w:val="es-ES"/>
        </w:rPr>
        <w:t>ՄՕՀԿ-ԳՀԱՇՁԲ-19/3</w:t>
      </w:r>
      <w:r w:rsidRPr="00DA0244">
        <w:rPr>
          <w:rFonts w:ascii="GHEA Grapalat" w:hAnsi="GHEA Grapalat"/>
          <w:sz w:val="16"/>
          <w:szCs w:val="16"/>
          <w:lang w:val="es-ES"/>
        </w:rPr>
        <w:t xml:space="preserve">» </w:t>
      </w:r>
      <w:r w:rsidRPr="00DA0244">
        <w:rPr>
          <w:rFonts w:ascii="GHEA Grapalat" w:hAnsi="GHEA Grapalat" w:cs="Sylfaen"/>
          <w:sz w:val="16"/>
          <w:szCs w:val="16"/>
          <w:lang w:val="es-ES"/>
        </w:rPr>
        <w:t>ծածկագրով հայտարարված</w:t>
      </w:r>
    </w:p>
    <w:p w:rsidR="00203F6B" w:rsidRPr="00DA0244" w:rsidRDefault="00203F6B" w:rsidP="00203F6B">
      <w:pPr>
        <w:jc w:val="both"/>
        <w:rPr>
          <w:rFonts w:ascii="GHEA Grapalat" w:hAnsi="GHEA Grapalat" w:cs="Sylfaen"/>
          <w:sz w:val="16"/>
          <w:szCs w:val="16"/>
          <w:vertAlign w:val="superscript"/>
          <w:lang w:val="es-ES"/>
        </w:rPr>
      </w:pPr>
      <w:r w:rsidRPr="00DA0244">
        <w:rPr>
          <w:rFonts w:ascii="GHEA Grapalat" w:hAnsi="GHEA Grapalat" w:cs="Sylfaen"/>
          <w:sz w:val="16"/>
          <w:szCs w:val="16"/>
          <w:vertAlign w:val="superscript"/>
          <w:lang w:val="es-ES"/>
        </w:rPr>
        <w:t xml:space="preserve">                       </w:t>
      </w:r>
      <w:proofErr w:type="gramStart"/>
      <w:r w:rsidRPr="00DA0244">
        <w:rPr>
          <w:rFonts w:ascii="GHEA Grapalat" w:hAnsi="GHEA Grapalat" w:cs="Sylfaen"/>
          <w:sz w:val="16"/>
          <w:szCs w:val="16"/>
          <w:vertAlign w:val="superscript"/>
          <w:lang w:val="es-ES"/>
        </w:rPr>
        <w:t>պատվիրատուի</w:t>
      </w:r>
      <w:proofErr w:type="gramEnd"/>
      <w:r w:rsidRPr="00DA0244">
        <w:rPr>
          <w:rFonts w:ascii="GHEA Grapalat" w:hAnsi="GHEA Grapalat" w:cs="Sylfaen"/>
          <w:sz w:val="16"/>
          <w:szCs w:val="16"/>
          <w:vertAlign w:val="superscript"/>
          <w:lang w:val="es-ES"/>
        </w:rPr>
        <w:t xml:space="preserve"> անվանումը</w:t>
      </w:r>
    </w:p>
    <w:p w:rsidR="00203F6B" w:rsidRPr="00DA0244" w:rsidRDefault="00203F6B" w:rsidP="00203F6B">
      <w:pPr>
        <w:jc w:val="both"/>
        <w:rPr>
          <w:rFonts w:ascii="GHEA Grapalat" w:hAnsi="GHEA Grapalat" w:cs="Sylfaen"/>
          <w:sz w:val="16"/>
          <w:szCs w:val="16"/>
          <w:lang w:val="es-ES"/>
        </w:rPr>
      </w:pPr>
      <w:proofErr w:type="gramStart"/>
      <w:r w:rsidRPr="00DA0244">
        <w:rPr>
          <w:rFonts w:ascii="GHEA Grapalat" w:hAnsi="GHEA Grapalat" w:cs="Sylfaen"/>
          <w:sz w:val="16"/>
          <w:szCs w:val="16"/>
          <w:lang w:val="es-ES"/>
        </w:rPr>
        <w:t>գնանշման</w:t>
      </w:r>
      <w:proofErr w:type="gramEnd"/>
      <w:r w:rsidRPr="00DA0244">
        <w:rPr>
          <w:rFonts w:ascii="GHEA Grapalat" w:hAnsi="GHEA Grapalat" w:cs="Sylfaen"/>
          <w:sz w:val="16"/>
          <w:szCs w:val="16"/>
          <w:lang w:val="es-ES"/>
        </w:rPr>
        <w:t xml:space="preserve"> հարցման</w:t>
      </w:r>
      <w:r w:rsidRPr="00DA0244">
        <w:rPr>
          <w:rFonts w:ascii="GHEA Grapalat" w:hAnsi="GHEA Grapalat"/>
          <w:sz w:val="16"/>
          <w:szCs w:val="16"/>
          <w:u w:val="single"/>
          <w:lang w:val="es-ES"/>
        </w:rPr>
        <w:t xml:space="preserve"> </w:t>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t xml:space="preserve">     </w:t>
      </w:r>
      <w:r w:rsidRPr="00DA0244">
        <w:rPr>
          <w:rFonts w:ascii="GHEA Grapalat" w:hAnsi="GHEA Grapalat" w:cs="Sylfaen"/>
          <w:sz w:val="16"/>
          <w:szCs w:val="16"/>
          <w:lang w:val="es-ES"/>
        </w:rPr>
        <w:t xml:space="preserve"> </w:t>
      </w:r>
      <w:r w:rsidR="00A513E4" w:rsidRPr="00A513E4">
        <w:rPr>
          <w:rFonts w:ascii="GHEA Grapalat" w:hAnsi="GHEA Grapalat" w:cs="Sylfaen"/>
          <w:sz w:val="16"/>
          <w:szCs w:val="16"/>
          <w:lang w:val="es-ES"/>
        </w:rPr>
        <w:t>չափաբաժին</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չափաբաժիններին</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և</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 xml:space="preserve">հրավերի </w:t>
      </w:r>
    </w:p>
    <w:p w:rsidR="00203F6B" w:rsidRPr="00DA0244" w:rsidRDefault="00203F6B" w:rsidP="00203F6B">
      <w:pPr>
        <w:jc w:val="both"/>
        <w:rPr>
          <w:rFonts w:ascii="GHEA Grapalat" w:hAnsi="GHEA Grapalat"/>
          <w:sz w:val="16"/>
          <w:szCs w:val="16"/>
          <w:vertAlign w:val="superscript"/>
          <w:lang w:val="es-ES"/>
        </w:rPr>
      </w:pPr>
      <w:r w:rsidRPr="00DA0244">
        <w:rPr>
          <w:rFonts w:ascii="GHEA Grapalat" w:hAnsi="GHEA Grapalat" w:cs="Sylfaen"/>
          <w:sz w:val="16"/>
          <w:szCs w:val="16"/>
          <w:vertAlign w:val="superscript"/>
          <w:lang w:val="es-ES"/>
        </w:rPr>
        <w:t xml:space="preserve">                                                    </w:t>
      </w:r>
      <w:proofErr w:type="gramStart"/>
      <w:r w:rsidRPr="00DA0244">
        <w:rPr>
          <w:rFonts w:ascii="GHEA Grapalat" w:hAnsi="GHEA Grapalat" w:cs="Sylfaen"/>
          <w:sz w:val="16"/>
          <w:szCs w:val="16"/>
          <w:vertAlign w:val="superscript"/>
          <w:lang w:val="es-ES"/>
        </w:rPr>
        <w:t>չափաբաժնի</w:t>
      </w:r>
      <w:proofErr w:type="gramEnd"/>
      <w:r w:rsidRPr="00DA0244">
        <w:rPr>
          <w:rFonts w:ascii="GHEA Grapalat" w:hAnsi="GHEA Grapalat" w:cs="Arial"/>
          <w:sz w:val="16"/>
          <w:szCs w:val="16"/>
          <w:vertAlign w:val="superscript"/>
          <w:lang w:val="es-ES"/>
        </w:rPr>
        <w:t xml:space="preserve">  (</w:t>
      </w:r>
      <w:r w:rsidRPr="00DA0244">
        <w:rPr>
          <w:rFonts w:ascii="GHEA Grapalat" w:hAnsi="GHEA Grapalat" w:cs="Sylfaen"/>
          <w:sz w:val="16"/>
          <w:szCs w:val="16"/>
          <w:vertAlign w:val="superscript"/>
          <w:lang w:val="es-ES"/>
        </w:rPr>
        <w:t>չափաբաժինների</w:t>
      </w:r>
      <w:r w:rsidRPr="00DA0244">
        <w:rPr>
          <w:rFonts w:ascii="GHEA Grapalat" w:hAnsi="GHEA Grapalat" w:cs="Arial"/>
          <w:sz w:val="16"/>
          <w:szCs w:val="16"/>
          <w:vertAlign w:val="superscript"/>
          <w:lang w:val="es-ES"/>
        </w:rPr>
        <w:t xml:space="preserve">) </w:t>
      </w:r>
      <w:r w:rsidRPr="00DA0244">
        <w:rPr>
          <w:rFonts w:ascii="GHEA Grapalat" w:hAnsi="GHEA Grapalat" w:cs="Sylfaen"/>
          <w:sz w:val="16"/>
          <w:szCs w:val="16"/>
          <w:vertAlign w:val="superscript"/>
          <w:lang w:val="es-ES"/>
        </w:rPr>
        <w:t>համարը</w:t>
      </w:r>
    </w:p>
    <w:p w:rsidR="00203F6B" w:rsidRPr="00DA0244" w:rsidRDefault="00203F6B" w:rsidP="00203F6B">
      <w:pPr>
        <w:jc w:val="both"/>
        <w:rPr>
          <w:rFonts w:ascii="GHEA Grapalat" w:hAnsi="GHEA Grapalat"/>
          <w:sz w:val="16"/>
          <w:szCs w:val="16"/>
          <w:lang w:val="es-ES"/>
        </w:rPr>
      </w:pPr>
      <w:r w:rsidRPr="00DA0244">
        <w:rPr>
          <w:rFonts w:ascii="GHEA Grapalat" w:hAnsi="GHEA Grapalat"/>
          <w:sz w:val="16"/>
          <w:szCs w:val="16"/>
          <w:vertAlign w:val="superscript"/>
          <w:lang w:val="es-ES"/>
        </w:rPr>
        <w:t xml:space="preserve"> </w:t>
      </w:r>
      <w:proofErr w:type="gramStart"/>
      <w:r w:rsidRPr="00DA0244">
        <w:rPr>
          <w:rFonts w:ascii="GHEA Grapalat" w:hAnsi="GHEA Grapalat" w:cs="Sylfaen"/>
          <w:sz w:val="16"/>
          <w:szCs w:val="16"/>
          <w:lang w:val="es-ES"/>
        </w:rPr>
        <w:t>պահանջներին</w:t>
      </w:r>
      <w:proofErr w:type="gramEnd"/>
      <w:r w:rsidRPr="00DA0244">
        <w:rPr>
          <w:rFonts w:ascii="GHEA Grapalat" w:hAnsi="GHEA Grapalat" w:cs="Sylfaen"/>
          <w:sz w:val="16"/>
          <w:szCs w:val="16"/>
          <w:lang w:val="es-ES"/>
        </w:rPr>
        <w:t xml:space="preserve"> համապատասխան</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ներկայացնում</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է</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հայտ:</w:t>
      </w:r>
    </w:p>
    <w:p w:rsidR="00203F6B" w:rsidRPr="00DA0244" w:rsidRDefault="00203F6B" w:rsidP="00203F6B">
      <w:pPr>
        <w:jc w:val="both"/>
        <w:rPr>
          <w:rFonts w:ascii="GHEA Grapalat" w:hAnsi="GHEA Grapalat"/>
          <w:sz w:val="16"/>
          <w:szCs w:val="16"/>
          <w:u w:val="single"/>
          <w:lang w:val="es-ES"/>
        </w:rPr>
      </w:pPr>
    </w:p>
    <w:p w:rsidR="00203F6B" w:rsidRPr="00DA0244" w:rsidRDefault="00203F6B" w:rsidP="00203F6B">
      <w:pPr>
        <w:jc w:val="both"/>
        <w:rPr>
          <w:rFonts w:ascii="GHEA Grapalat" w:hAnsi="GHEA Grapalat" w:cs="Sylfaen"/>
          <w:sz w:val="16"/>
          <w:szCs w:val="16"/>
          <w:lang w:val="es-ES"/>
        </w:rPr>
      </w:pPr>
      <w:r w:rsidRPr="00DA0244">
        <w:rPr>
          <w:rFonts w:ascii="GHEA Grapalat" w:hAnsi="GHEA Grapalat"/>
          <w:sz w:val="16"/>
          <w:szCs w:val="16"/>
          <w:u w:val="single"/>
          <w:lang w:val="es-ES"/>
        </w:rPr>
        <w:t xml:space="preserve">                                                      </w:t>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t xml:space="preserve">   </w:t>
      </w:r>
      <w:r w:rsidRPr="00DA0244">
        <w:rPr>
          <w:rFonts w:ascii="GHEA Grapalat" w:hAnsi="GHEA Grapalat"/>
          <w:sz w:val="16"/>
          <w:szCs w:val="16"/>
          <w:lang w:val="es-ES"/>
        </w:rPr>
        <w:t>-</w:t>
      </w:r>
      <w:r w:rsidRPr="00DA0244">
        <w:rPr>
          <w:rFonts w:ascii="GHEA Grapalat" w:hAnsi="GHEA Grapalat" w:cs="Sylfaen"/>
          <w:sz w:val="16"/>
          <w:szCs w:val="16"/>
          <w:lang w:val="es-ES"/>
        </w:rPr>
        <w:t>ն</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հայտնում</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և</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հավաստում</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է</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 xml:space="preserve">որ հանդիսանում է </w:t>
      </w:r>
    </w:p>
    <w:p w:rsidR="00203F6B" w:rsidRPr="00DA0244" w:rsidRDefault="00203F6B" w:rsidP="00203F6B">
      <w:pPr>
        <w:jc w:val="both"/>
        <w:rPr>
          <w:rFonts w:ascii="GHEA Grapalat" w:hAnsi="GHEA Grapalat" w:cs="Sylfaen"/>
          <w:sz w:val="16"/>
          <w:szCs w:val="16"/>
          <w:lang w:val="es-ES"/>
        </w:rPr>
      </w:pPr>
      <w:r w:rsidRPr="00DA0244">
        <w:rPr>
          <w:rFonts w:ascii="GHEA Grapalat" w:hAnsi="GHEA Grapalat" w:cs="Sylfaen"/>
          <w:sz w:val="16"/>
          <w:szCs w:val="16"/>
          <w:vertAlign w:val="superscript"/>
          <w:lang w:val="es-ES"/>
        </w:rPr>
        <w:t xml:space="preserve">                                             </w:t>
      </w:r>
      <w:proofErr w:type="gramStart"/>
      <w:r w:rsidRPr="00DA0244">
        <w:rPr>
          <w:rFonts w:ascii="GHEA Grapalat" w:hAnsi="GHEA Grapalat" w:cs="Sylfaen"/>
          <w:sz w:val="16"/>
          <w:szCs w:val="16"/>
          <w:vertAlign w:val="superscript"/>
          <w:lang w:val="es-ES"/>
        </w:rPr>
        <w:t>մասնակցի</w:t>
      </w:r>
      <w:proofErr w:type="gramEnd"/>
      <w:r w:rsidRPr="00DA0244">
        <w:rPr>
          <w:rFonts w:ascii="GHEA Grapalat" w:hAnsi="GHEA Grapalat" w:cs="Arial"/>
          <w:sz w:val="16"/>
          <w:szCs w:val="16"/>
          <w:vertAlign w:val="superscript"/>
          <w:lang w:val="es-ES"/>
        </w:rPr>
        <w:t xml:space="preserve"> </w:t>
      </w:r>
      <w:r w:rsidRPr="00DA0244">
        <w:rPr>
          <w:rFonts w:ascii="GHEA Grapalat" w:hAnsi="GHEA Grapalat" w:cs="Sylfaen"/>
          <w:sz w:val="16"/>
          <w:szCs w:val="16"/>
          <w:vertAlign w:val="superscript"/>
          <w:lang w:val="es-ES"/>
        </w:rPr>
        <w:t>անվանումը</w:t>
      </w:r>
    </w:p>
    <w:p w:rsidR="00203F6B" w:rsidRPr="00DA0244" w:rsidRDefault="00203F6B" w:rsidP="00203F6B">
      <w:pPr>
        <w:jc w:val="both"/>
        <w:rPr>
          <w:rFonts w:ascii="GHEA Grapalat" w:hAnsi="GHEA Grapalat" w:cs="Sylfaen"/>
          <w:sz w:val="16"/>
          <w:szCs w:val="16"/>
          <w:lang w:val="es-ES"/>
        </w:rPr>
      </w:pPr>
      <w:r w:rsidRPr="00DA0244">
        <w:rPr>
          <w:rFonts w:ascii="GHEA Grapalat" w:hAnsi="GHEA Grapalat" w:cs="Sylfaen"/>
          <w:sz w:val="16"/>
          <w:szCs w:val="16"/>
          <w:u w:val="single"/>
          <w:lang w:val="es-ES"/>
        </w:rPr>
        <w:tab/>
      </w:r>
      <w:r w:rsidRPr="00DA0244">
        <w:rPr>
          <w:rFonts w:ascii="GHEA Grapalat" w:hAnsi="GHEA Grapalat" w:cs="Sylfaen"/>
          <w:sz w:val="16"/>
          <w:szCs w:val="16"/>
          <w:u w:val="single"/>
          <w:lang w:val="es-ES"/>
        </w:rPr>
        <w:tab/>
      </w:r>
      <w:r w:rsidRPr="00DA0244">
        <w:rPr>
          <w:rFonts w:ascii="GHEA Grapalat" w:hAnsi="GHEA Grapalat" w:cs="Sylfaen"/>
          <w:sz w:val="16"/>
          <w:szCs w:val="16"/>
          <w:u w:val="single"/>
          <w:lang w:val="es-ES"/>
        </w:rPr>
        <w:tab/>
      </w:r>
      <w:r w:rsidRPr="00DA0244">
        <w:rPr>
          <w:rFonts w:ascii="GHEA Grapalat" w:hAnsi="GHEA Grapalat" w:cs="Sylfaen"/>
          <w:sz w:val="16"/>
          <w:szCs w:val="16"/>
          <w:u w:val="single"/>
          <w:lang w:val="es-ES"/>
        </w:rPr>
        <w:tab/>
      </w:r>
      <w:r w:rsidRPr="00DA0244">
        <w:rPr>
          <w:rFonts w:ascii="GHEA Grapalat" w:hAnsi="GHEA Grapalat" w:cs="Sylfaen"/>
          <w:sz w:val="16"/>
          <w:szCs w:val="16"/>
          <w:u w:val="single"/>
          <w:lang w:val="es-ES"/>
        </w:rPr>
        <w:tab/>
      </w:r>
      <w:r w:rsidRPr="00DA0244">
        <w:rPr>
          <w:rFonts w:ascii="GHEA Grapalat" w:hAnsi="GHEA Grapalat" w:cs="Sylfaen"/>
          <w:sz w:val="16"/>
          <w:szCs w:val="16"/>
          <w:u w:val="single"/>
          <w:lang w:val="es-ES"/>
        </w:rPr>
        <w:tab/>
      </w:r>
      <w:r w:rsidRPr="00DA0244">
        <w:rPr>
          <w:rFonts w:ascii="GHEA Grapalat" w:hAnsi="GHEA Grapalat" w:cs="Sylfaen"/>
          <w:sz w:val="16"/>
          <w:szCs w:val="16"/>
          <w:u w:val="single"/>
          <w:lang w:val="es-ES"/>
        </w:rPr>
        <w:tab/>
      </w:r>
      <w:proofErr w:type="gramStart"/>
      <w:r w:rsidRPr="00DA0244">
        <w:rPr>
          <w:rFonts w:ascii="GHEA Grapalat" w:hAnsi="GHEA Grapalat" w:cs="Sylfaen"/>
          <w:sz w:val="16"/>
          <w:szCs w:val="16"/>
          <w:lang w:val="es-ES"/>
        </w:rPr>
        <w:t>ռեզիդենտ</w:t>
      </w:r>
      <w:proofErr w:type="gramEnd"/>
      <w:r w:rsidRPr="00DA0244">
        <w:rPr>
          <w:rFonts w:ascii="GHEA Grapalat" w:hAnsi="GHEA Grapalat" w:cs="Sylfaen"/>
          <w:sz w:val="16"/>
          <w:szCs w:val="16"/>
          <w:lang w:val="es-ES"/>
        </w:rPr>
        <w:t xml:space="preserve">:  </w:t>
      </w:r>
    </w:p>
    <w:p w:rsidR="00203F6B" w:rsidRPr="00DA0244" w:rsidRDefault="00203F6B" w:rsidP="00203F6B">
      <w:pPr>
        <w:jc w:val="both"/>
        <w:rPr>
          <w:rFonts w:ascii="GHEA Grapalat" w:hAnsi="GHEA Grapalat" w:cs="Arial"/>
          <w:sz w:val="16"/>
          <w:szCs w:val="16"/>
          <w:vertAlign w:val="superscript"/>
          <w:lang w:val="es-ES"/>
        </w:rPr>
      </w:pPr>
      <w:r w:rsidRPr="00DA0244">
        <w:rPr>
          <w:rFonts w:ascii="GHEA Grapalat" w:hAnsi="GHEA Grapalat" w:cs="Arial"/>
          <w:sz w:val="16"/>
          <w:szCs w:val="16"/>
          <w:vertAlign w:val="superscript"/>
          <w:lang w:val="es-ES"/>
        </w:rPr>
        <w:t xml:space="preserve">                                               </w:t>
      </w:r>
      <w:proofErr w:type="gramStart"/>
      <w:r w:rsidRPr="00DA0244">
        <w:rPr>
          <w:rFonts w:ascii="GHEA Grapalat" w:hAnsi="GHEA Grapalat" w:cs="Arial"/>
          <w:sz w:val="16"/>
          <w:szCs w:val="16"/>
          <w:vertAlign w:val="superscript"/>
          <w:lang w:val="es-ES"/>
        </w:rPr>
        <w:t>երկրի</w:t>
      </w:r>
      <w:proofErr w:type="gramEnd"/>
      <w:r w:rsidRPr="00DA0244">
        <w:rPr>
          <w:rFonts w:ascii="GHEA Grapalat" w:hAnsi="GHEA Grapalat" w:cs="Arial"/>
          <w:sz w:val="16"/>
          <w:szCs w:val="16"/>
          <w:vertAlign w:val="superscript"/>
          <w:lang w:val="es-ES"/>
        </w:rPr>
        <w:t xml:space="preserve"> անվանումը</w:t>
      </w:r>
    </w:p>
    <w:p w:rsidR="00203F6B" w:rsidRPr="00DA0244" w:rsidDel="00437CDB" w:rsidRDefault="00203F6B" w:rsidP="00203F6B">
      <w:pPr>
        <w:jc w:val="both"/>
        <w:rPr>
          <w:rFonts w:ascii="GHEA Grapalat" w:hAnsi="GHEA Grapalat" w:cs="Sylfaen"/>
          <w:sz w:val="16"/>
          <w:szCs w:val="16"/>
          <w:lang w:val="es-ES"/>
        </w:rPr>
      </w:pPr>
    </w:p>
    <w:p w:rsidR="00203F6B" w:rsidRPr="00DA0244" w:rsidRDefault="00203F6B" w:rsidP="00203F6B">
      <w:pPr>
        <w:jc w:val="both"/>
        <w:rPr>
          <w:rFonts w:ascii="GHEA Grapalat" w:hAnsi="GHEA Grapalat" w:cs="Sylfaen"/>
          <w:sz w:val="16"/>
          <w:szCs w:val="16"/>
          <w:lang w:val="es-ES"/>
        </w:rPr>
      </w:pPr>
      <w:r w:rsidRPr="00DA0244">
        <w:rPr>
          <w:rFonts w:ascii="GHEA Grapalat" w:hAnsi="GHEA Grapalat" w:cs="Sylfaen"/>
          <w:sz w:val="16"/>
          <w:szCs w:val="16"/>
          <w:lang w:val="es-ES"/>
        </w:rPr>
        <w:t xml:space="preserve">                </w:t>
      </w:r>
    </w:p>
    <w:p w:rsidR="00203F6B" w:rsidRPr="00DA0244" w:rsidRDefault="00203F6B" w:rsidP="00203F6B">
      <w:pPr>
        <w:jc w:val="both"/>
        <w:rPr>
          <w:rFonts w:ascii="GHEA Grapalat" w:hAnsi="GHEA Grapalat" w:cs="Arial"/>
          <w:sz w:val="16"/>
          <w:szCs w:val="16"/>
          <w:u w:val="single"/>
          <w:lang w:val="es-ES"/>
        </w:rPr>
      </w:pPr>
      <w:r w:rsidRPr="00DA0244">
        <w:rPr>
          <w:rFonts w:ascii="GHEA Grapalat" w:hAnsi="GHEA Grapalat"/>
          <w:sz w:val="16"/>
          <w:szCs w:val="16"/>
          <w:u w:val="single"/>
          <w:lang w:val="es-ES"/>
        </w:rPr>
        <w:t xml:space="preserve">                                         </w:t>
      </w:r>
      <w:r w:rsidRPr="00DA0244">
        <w:rPr>
          <w:rFonts w:ascii="GHEA Grapalat" w:hAnsi="GHEA Grapalat"/>
          <w:sz w:val="16"/>
          <w:szCs w:val="16"/>
          <w:lang w:val="es-ES"/>
        </w:rPr>
        <w:t>-</w:t>
      </w:r>
      <w:r w:rsidRPr="00DA0244">
        <w:rPr>
          <w:rFonts w:ascii="GHEA Grapalat" w:hAnsi="GHEA Grapalat" w:cs="Sylfaen"/>
          <w:sz w:val="16"/>
          <w:szCs w:val="16"/>
          <w:lang w:val="es-ES"/>
        </w:rPr>
        <w:t>ի</w:t>
      </w:r>
      <w:r w:rsidRPr="00DA0244">
        <w:rPr>
          <w:rFonts w:ascii="GHEA Grapalat" w:hAnsi="GHEA Grapalat" w:cs="Arial"/>
          <w:sz w:val="16"/>
          <w:szCs w:val="16"/>
          <w:lang w:val="es-ES"/>
        </w:rPr>
        <w:t xml:space="preserve"> հարկ վճարողի հաշվառման համարն </w:t>
      </w:r>
      <w:r w:rsidRPr="00DA0244">
        <w:rPr>
          <w:rFonts w:ascii="GHEA Grapalat" w:hAnsi="GHEA Grapalat" w:cs="Sylfaen"/>
          <w:sz w:val="16"/>
          <w:szCs w:val="16"/>
          <w:lang w:val="es-ES"/>
        </w:rPr>
        <w:t>է</w:t>
      </w:r>
      <w:r w:rsidRPr="00DA0244">
        <w:rPr>
          <w:rFonts w:ascii="GHEA Grapalat" w:hAnsi="GHEA Grapalat" w:cs="Arial"/>
          <w:sz w:val="16"/>
          <w:szCs w:val="16"/>
          <w:lang w:val="es-ES"/>
        </w:rPr>
        <w:t xml:space="preserve">` </w:t>
      </w:r>
      <w:r w:rsidRPr="00DA0244">
        <w:rPr>
          <w:rFonts w:ascii="GHEA Grapalat" w:hAnsi="GHEA Grapalat" w:cs="Arial"/>
          <w:sz w:val="16"/>
          <w:szCs w:val="16"/>
          <w:u w:val="single"/>
          <w:lang w:val="es-ES"/>
        </w:rPr>
        <w:tab/>
      </w:r>
      <w:r w:rsidRPr="00DA0244">
        <w:rPr>
          <w:rFonts w:ascii="GHEA Grapalat" w:hAnsi="GHEA Grapalat" w:cs="Arial"/>
          <w:sz w:val="16"/>
          <w:szCs w:val="16"/>
          <w:u w:val="single"/>
          <w:lang w:val="es-ES"/>
        </w:rPr>
        <w:tab/>
      </w:r>
      <w:r w:rsidRPr="00DA0244">
        <w:rPr>
          <w:rFonts w:ascii="GHEA Grapalat" w:hAnsi="GHEA Grapalat" w:cs="Arial"/>
          <w:sz w:val="16"/>
          <w:szCs w:val="16"/>
          <w:u w:val="single"/>
          <w:lang w:val="es-ES"/>
        </w:rPr>
        <w:tab/>
      </w:r>
      <w:r w:rsidRPr="00DA0244">
        <w:rPr>
          <w:rFonts w:ascii="GHEA Grapalat" w:hAnsi="GHEA Grapalat" w:cs="Arial"/>
          <w:sz w:val="16"/>
          <w:szCs w:val="16"/>
          <w:u w:val="single"/>
          <w:lang w:val="es-ES"/>
        </w:rPr>
        <w:tab/>
      </w:r>
      <w:r w:rsidRPr="00DA0244">
        <w:rPr>
          <w:rFonts w:ascii="GHEA Grapalat" w:hAnsi="GHEA Grapalat" w:cs="Arial"/>
          <w:sz w:val="16"/>
          <w:szCs w:val="16"/>
          <w:u w:val="single"/>
          <w:lang w:val="es-ES"/>
        </w:rPr>
        <w:tab/>
        <w:t>:</w:t>
      </w:r>
    </w:p>
    <w:p w:rsidR="00203F6B" w:rsidRPr="00DA0244" w:rsidRDefault="00203F6B" w:rsidP="00203F6B">
      <w:pPr>
        <w:jc w:val="both"/>
        <w:rPr>
          <w:rFonts w:ascii="GHEA Grapalat" w:hAnsi="GHEA Grapalat" w:cs="Arial"/>
          <w:sz w:val="16"/>
          <w:szCs w:val="16"/>
          <w:vertAlign w:val="superscript"/>
          <w:lang w:val="es-ES"/>
        </w:rPr>
      </w:pPr>
      <w:r w:rsidRPr="00DA0244">
        <w:rPr>
          <w:rFonts w:ascii="GHEA Grapalat" w:hAnsi="GHEA Grapalat" w:cs="Sylfaen"/>
          <w:sz w:val="16"/>
          <w:szCs w:val="16"/>
          <w:vertAlign w:val="superscript"/>
          <w:lang w:val="es-ES"/>
        </w:rPr>
        <w:t xml:space="preserve">               </w:t>
      </w:r>
      <w:proofErr w:type="gramStart"/>
      <w:r w:rsidRPr="00DA0244">
        <w:rPr>
          <w:rFonts w:ascii="GHEA Grapalat" w:hAnsi="GHEA Grapalat" w:cs="Sylfaen"/>
          <w:sz w:val="16"/>
          <w:szCs w:val="16"/>
          <w:vertAlign w:val="superscript"/>
          <w:lang w:val="es-ES"/>
        </w:rPr>
        <w:t>մասնակցի</w:t>
      </w:r>
      <w:proofErr w:type="gramEnd"/>
      <w:r w:rsidRPr="00DA0244">
        <w:rPr>
          <w:rFonts w:ascii="GHEA Grapalat" w:hAnsi="GHEA Grapalat" w:cs="Arial"/>
          <w:sz w:val="16"/>
          <w:szCs w:val="16"/>
          <w:vertAlign w:val="superscript"/>
          <w:lang w:val="es-ES"/>
        </w:rPr>
        <w:t xml:space="preserve"> </w:t>
      </w:r>
      <w:r w:rsidRPr="00DA0244">
        <w:rPr>
          <w:rFonts w:ascii="GHEA Grapalat" w:hAnsi="GHEA Grapalat" w:cs="Sylfaen"/>
          <w:sz w:val="16"/>
          <w:szCs w:val="16"/>
          <w:vertAlign w:val="superscript"/>
          <w:lang w:val="es-ES"/>
        </w:rPr>
        <w:t>անվանումը</w:t>
      </w:r>
      <w:r w:rsidRPr="00DA0244">
        <w:rPr>
          <w:rFonts w:ascii="GHEA Grapalat" w:hAnsi="GHEA Grapalat" w:cs="Arial"/>
          <w:sz w:val="16"/>
          <w:szCs w:val="16"/>
          <w:vertAlign w:val="superscript"/>
          <w:lang w:val="es-ES"/>
        </w:rPr>
        <w:t xml:space="preserve">                                                                                                                 հարկի վճարողի հաշվառման համարը</w:t>
      </w:r>
    </w:p>
    <w:p w:rsidR="00203F6B" w:rsidRPr="00DA0244" w:rsidRDefault="00203F6B" w:rsidP="00203F6B">
      <w:pPr>
        <w:jc w:val="both"/>
        <w:rPr>
          <w:rFonts w:ascii="GHEA Grapalat" w:hAnsi="GHEA Grapalat" w:cs="Arial"/>
          <w:sz w:val="16"/>
          <w:szCs w:val="16"/>
          <w:vertAlign w:val="superscript"/>
          <w:lang w:val="es-ES"/>
        </w:rPr>
      </w:pPr>
    </w:p>
    <w:p w:rsidR="00203F6B" w:rsidRPr="00DA0244" w:rsidRDefault="00203F6B" w:rsidP="00203F6B">
      <w:pPr>
        <w:jc w:val="both"/>
        <w:rPr>
          <w:rFonts w:ascii="GHEA Grapalat" w:hAnsi="GHEA Grapalat"/>
          <w:sz w:val="16"/>
          <w:szCs w:val="16"/>
          <w:lang w:val="es-ES"/>
        </w:rPr>
      </w:pPr>
    </w:p>
    <w:p w:rsidR="00203F6B" w:rsidRPr="00DA0244" w:rsidRDefault="00203F6B" w:rsidP="00203F6B">
      <w:pPr>
        <w:jc w:val="both"/>
        <w:rPr>
          <w:rFonts w:ascii="GHEA Grapalat" w:hAnsi="GHEA Grapalat"/>
          <w:sz w:val="16"/>
          <w:szCs w:val="16"/>
          <w:u w:val="single"/>
          <w:lang w:val="es-ES"/>
        </w:rPr>
      </w:pPr>
      <w:r w:rsidRPr="00DA0244">
        <w:rPr>
          <w:rFonts w:ascii="GHEA Grapalat" w:hAnsi="GHEA Grapalat"/>
          <w:sz w:val="16"/>
          <w:szCs w:val="16"/>
          <w:u w:val="single"/>
          <w:lang w:val="es-ES"/>
        </w:rPr>
        <w:t xml:space="preserve">                                                </w:t>
      </w:r>
      <w:r w:rsidRPr="00DA0244">
        <w:rPr>
          <w:rFonts w:ascii="GHEA Grapalat" w:hAnsi="GHEA Grapalat"/>
          <w:sz w:val="16"/>
          <w:szCs w:val="16"/>
          <w:lang w:val="es-ES"/>
        </w:rPr>
        <w:t xml:space="preserve"> -</w:t>
      </w:r>
      <w:r w:rsidRPr="00DA0244">
        <w:rPr>
          <w:rFonts w:ascii="GHEA Grapalat" w:hAnsi="GHEA Grapalat" w:cs="Sylfaen"/>
          <w:sz w:val="16"/>
          <w:szCs w:val="16"/>
          <w:lang w:val="es-ES"/>
        </w:rPr>
        <w:t>ի</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էլեկտրոնային</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փոստի</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հասցեն</w:t>
      </w:r>
      <w:r w:rsidRPr="00DA0244">
        <w:rPr>
          <w:rFonts w:ascii="GHEA Grapalat" w:hAnsi="GHEA Grapalat" w:cs="Arial"/>
          <w:sz w:val="16"/>
          <w:szCs w:val="16"/>
          <w:lang w:val="es-ES"/>
        </w:rPr>
        <w:t xml:space="preserve"> </w:t>
      </w:r>
      <w:r w:rsidRPr="00DA0244">
        <w:rPr>
          <w:rFonts w:ascii="GHEA Grapalat" w:hAnsi="GHEA Grapalat" w:cs="Sylfaen"/>
          <w:sz w:val="16"/>
          <w:szCs w:val="16"/>
          <w:lang w:val="es-ES"/>
        </w:rPr>
        <w:t>է</w:t>
      </w:r>
      <w:r w:rsidRPr="00DA0244">
        <w:rPr>
          <w:rFonts w:ascii="GHEA Grapalat" w:hAnsi="GHEA Grapalat" w:cs="Arial"/>
          <w:sz w:val="16"/>
          <w:szCs w:val="16"/>
          <w:lang w:val="es-ES"/>
        </w:rPr>
        <w:t xml:space="preserve">` </w:t>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t>:</w:t>
      </w:r>
    </w:p>
    <w:p w:rsidR="00203F6B" w:rsidRPr="00DA0244" w:rsidRDefault="00203F6B" w:rsidP="00203F6B">
      <w:pPr>
        <w:jc w:val="both"/>
        <w:rPr>
          <w:rFonts w:ascii="GHEA Grapalat" w:hAnsi="GHEA Grapalat"/>
          <w:sz w:val="16"/>
          <w:szCs w:val="16"/>
          <w:lang w:val="es-ES"/>
        </w:rPr>
      </w:pPr>
      <w:r w:rsidRPr="00DA0244">
        <w:rPr>
          <w:rFonts w:ascii="GHEA Grapalat" w:hAnsi="GHEA Grapalat" w:cs="Sylfaen"/>
          <w:sz w:val="16"/>
          <w:szCs w:val="16"/>
          <w:vertAlign w:val="superscript"/>
          <w:lang w:val="es-ES"/>
        </w:rPr>
        <w:t xml:space="preserve">              </w:t>
      </w:r>
      <w:proofErr w:type="gramStart"/>
      <w:r w:rsidRPr="00DA0244">
        <w:rPr>
          <w:rFonts w:ascii="GHEA Grapalat" w:hAnsi="GHEA Grapalat" w:cs="Sylfaen"/>
          <w:sz w:val="16"/>
          <w:szCs w:val="16"/>
          <w:vertAlign w:val="superscript"/>
          <w:lang w:val="es-ES"/>
        </w:rPr>
        <w:t>մասնակցի</w:t>
      </w:r>
      <w:proofErr w:type="gramEnd"/>
      <w:r w:rsidRPr="00DA0244">
        <w:rPr>
          <w:rFonts w:ascii="GHEA Grapalat" w:hAnsi="GHEA Grapalat" w:cs="Arial"/>
          <w:sz w:val="16"/>
          <w:szCs w:val="16"/>
          <w:vertAlign w:val="superscript"/>
          <w:lang w:val="es-ES"/>
        </w:rPr>
        <w:t xml:space="preserve"> </w:t>
      </w:r>
      <w:r w:rsidRPr="00DA0244">
        <w:rPr>
          <w:rFonts w:ascii="GHEA Grapalat" w:hAnsi="GHEA Grapalat" w:cs="Sylfaen"/>
          <w:sz w:val="16"/>
          <w:szCs w:val="16"/>
          <w:vertAlign w:val="superscript"/>
          <w:lang w:val="es-ES"/>
        </w:rPr>
        <w:t>անվանումը</w:t>
      </w:r>
      <w:r w:rsidRPr="00DA0244">
        <w:rPr>
          <w:rFonts w:ascii="GHEA Grapalat" w:hAnsi="GHEA Grapalat" w:cs="Arial"/>
          <w:sz w:val="16"/>
          <w:szCs w:val="16"/>
          <w:vertAlign w:val="superscript"/>
          <w:lang w:val="es-ES"/>
        </w:rPr>
        <w:t xml:space="preserve">                                                                                                                           էլեկտրոնային փոստի հասցեն</w:t>
      </w:r>
    </w:p>
    <w:p w:rsidR="00203F6B" w:rsidRPr="00DA0244" w:rsidRDefault="00203F6B" w:rsidP="00203F6B">
      <w:pPr>
        <w:jc w:val="right"/>
        <w:rPr>
          <w:rFonts w:ascii="GHEA Grapalat" w:hAnsi="GHEA Grapalat"/>
          <w:sz w:val="16"/>
          <w:szCs w:val="16"/>
          <w:lang w:val="es-ES"/>
        </w:rPr>
      </w:pPr>
    </w:p>
    <w:p w:rsidR="00203F6B" w:rsidRPr="00DA0244" w:rsidRDefault="00203F6B" w:rsidP="00203F6B">
      <w:pPr>
        <w:jc w:val="right"/>
        <w:rPr>
          <w:rFonts w:ascii="GHEA Grapalat" w:hAnsi="GHEA Grapalat"/>
          <w:sz w:val="16"/>
          <w:szCs w:val="16"/>
          <w:lang w:val="es-ES"/>
        </w:rPr>
      </w:pPr>
    </w:p>
    <w:p w:rsidR="00203F6B" w:rsidRPr="00DA0244" w:rsidRDefault="00203F6B" w:rsidP="00203F6B">
      <w:pPr>
        <w:jc w:val="right"/>
        <w:rPr>
          <w:rFonts w:ascii="GHEA Grapalat" w:hAnsi="GHEA Grapalat"/>
          <w:sz w:val="16"/>
          <w:szCs w:val="16"/>
          <w:lang w:val="es-ES"/>
        </w:rPr>
      </w:pPr>
    </w:p>
    <w:p w:rsidR="00203F6B" w:rsidRPr="00DA0244" w:rsidRDefault="00203F6B" w:rsidP="00203F6B">
      <w:pPr>
        <w:jc w:val="right"/>
        <w:rPr>
          <w:rFonts w:ascii="GHEA Grapalat" w:hAnsi="GHEA Grapalat"/>
          <w:sz w:val="16"/>
          <w:szCs w:val="16"/>
          <w:lang w:val="es-ES"/>
        </w:rPr>
      </w:pPr>
    </w:p>
    <w:p w:rsidR="00203F6B" w:rsidRPr="00DA0244" w:rsidRDefault="00203F6B" w:rsidP="00203F6B">
      <w:pPr>
        <w:ind w:firstLine="709"/>
        <w:jc w:val="both"/>
        <w:rPr>
          <w:rFonts w:ascii="GHEA Grapalat" w:hAnsi="GHEA Grapalat"/>
          <w:sz w:val="16"/>
          <w:szCs w:val="16"/>
          <w:lang w:val="es-ES"/>
        </w:rPr>
      </w:pPr>
      <w:bookmarkStart w:id="25" w:name="_Hlk9324934"/>
      <w:r w:rsidRPr="00DA0244">
        <w:rPr>
          <w:rFonts w:ascii="GHEA Grapalat" w:hAnsi="GHEA Grapalat"/>
          <w:sz w:val="16"/>
          <w:szCs w:val="16"/>
          <w:lang w:val="es-ES"/>
        </w:rPr>
        <w:t xml:space="preserve">             </w:t>
      </w:r>
      <w:r w:rsidRPr="00DA0244">
        <w:rPr>
          <w:rFonts w:ascii="GHEA Grapalat" w:hAnsi="GHEA Grapalat" w:cs="Arial"/>
          <w:sz w:val="16"/>
          <w:szCs w:val="16"/>
          <w:lang w:val="es-ES"/>
        </w:rPr>
        <w:t>Սույնով</w:t>
      </w:r>
      <w:r w:rsidRPr="00DA0244">
        <w:rPr>
          <w:rFonts w:ascii="GHEA Grapalat" w:hAnsi="GHEA Grapalat"/>
          <w:sz w:val="16"/>
          <w:szCs w:val="16"/>
          <w:lang w:val="hy-AM"/>
        </w:rPr>
        <w:t xml:space="preserve">  </w:t>
      </w:r>
      <w:r w:rsidRPr="00DA0244">
        <w:rPr>
          <w:rFonts w:ascii="GHEA Grapalat" w:hAnsi="GHEA Grapalat"/>
          <w:sz w:val="16"/>
          <w:szCs w:val="16"/>
          <w:u w:val="single"/>
          <w:lang w:val="hy-AM"/>
        </w:rPr>
        <w:t xml:space="preserve">                                                </w:t>
      </w:r>
      <w:r w:rsidRPr="00DA0244">
        <w:rPr>
          <w:rFonts w:ascii="GHEA Grapalat" w:hAnsi="GHEA Grapalat"/>
          <w:sz w:val="16"/>
          <w:szCs w:val="16"/>
          <w:u w:val="single"/>
          <w:lang w:val="es-ES"/>
        </w:rPr>
        <w:t xml:space="preserve">                         </w:t>
      </w:r>
      <w:r w:rsidRPr="00DA0244">
        <w:rPr>
          <w:rFonts w:ascii="GHEA Grapalat" w:hAnsi="GHEA Grapalat"/>
          <w:sz w:val="16"/>
          <w:szCs w:val="16"/>
          <w:u w:val="single"/>
          <w:lang w:val="hy-AM"/>
        </w:rPr>
        <w:t xml:space="preserve">          </w:t>
      </w:r>
      <w:r w:rsidRPr="00DA0244">
        <w:rPr>
          <w:rFonts w:ascii="GHEA Grapalat" w:hAnsi="GHEA Grapalat"/>
          <w:sz w:val="16"/>
          <w:szCs w:val="16"/>
          <w:lang w:val="hy-AM"/>
        </w:rPr>
        <w:t>-</w:t>
      </w:r>
      <w:r w:rsidRPr="00DA0244">
        <w:rPr>
          <w:rFonts w:ascii="GHEA Grapalat" w:hAnsi="GHEA Grapalat" w:cs="Arial"/>
          <w:sz w:val="16"/>
          <w:szCs w:val="16"/>
          <w:lang w:val="es-ES"/>
        </w:rPr>
        <w:t>ն հայտարարում և հավաստում է, որ՝</w:t>
      </w:r>
      <w:r w:rsidRPr="00DA0244">
        <w:rPr>
          <w:rFonts w:ascii="GHEA Grapalat" w:hAnsi="GHEA Grapalat" w:cs="Arial"/>
          <w:sz w:val="16"/>
          <w:szCs w:val="16"/>
          <w:lang w:val="hy-AM"/>
        </w:rPr>
        <w:t xml:space="preserve"> </w:t>
      </w:r>
    </w:p>
    <w:p w:rsidR="00203F6B" w:rsidRPr="00DA0244" w:rsidRDefault="00203F6B" w:rsidP="00203F6B">
      <w:pPr>
        <w:jc w:val="both"/>
        <w:rPr>
          <w:rFonts w:ascii="GHEA Grapalat" w:hAnsi="GHEA Grapalat"/>
          <w:i/>
          <w:sz w:val="16"/>
          <w:szCs w:val="16"/>
          <w:vertAlign w:val="superscript"/>
          <w:lang w:val="es-ES"/>
        </w:rPr>
      </w:pPr>
      <w:r w:rsidRPr="00DA0244">
        <w:rPr>
          <w:rFonts w:ascii="GHEA Grapalat" w:hAnsi="GHEA Grapalat"/>
          <w:sz w:val="16"/>
          <w:szCs w:val="16"/>
          <w:lang w:val="hy-AM"/>
        </w:rPr>
        <w:tab/>
      </w:r>
      <w:r w:rsidRPr="00DA0244">
        <w:rPr>
          <w:rFonts w:ascii="GHEA Grapalat" w:hAnsi="GHEA Grapalat"/>
          <w:sz w:val="16"/>
          <w:szCs w:val="16"/>
          <w:lang w:val="hy-AM"/>
        </w:rPr>
        <w:tab/>
      </w:r>
      <w:r w:rsidRPr="00DA0244">
        <w:rPr>
          <w:rFonts w:ascii="GHEA Grapalat" w:hAnsi="GHEA Grapalat"/>
          <w:sz w:val="16"/>
          <w:szCs w:val="16"/>
          <w:lang w:val="es-ES"/>
        </w:rPr>
        <w:t xml:space="preserve">                                    </w:t>
      </w:r>
      <w:r w:rsidRPr="00DA0244">
        <w:rPr>
          <w:rFonts w:ascii="GHEA Grapalat" w:hAnsi="GHEA Grapalat" w:cs="Sylfaen"/>
          <w:sz w:val="16"/>
          <w:szCs w:val="16"/>
          <w:vertAlign w:val="superscript"/>
          <w:lang w:val="hy-AM"/>
        </w:rPr>
        <w:t>մասնակցի անվանում</w:t>
      </w:r>
    </w:p>
    <w:p w:rsidR="00203F6B" w:rsidRPr="00DA0244" w:rsidRDefault="00203F6B" w:rsidP="00203F6B">
      <w:pPr>
        <w:ind w:firstLine="708"/>
        <w:jc w:val="both"/>
        <w:rPr>
          <w:rFonts w:ascii="GHEA Grapalat" w:hAnsi="GHEA Grapalat" w:cs="Arial"/>
          <w:sz w:val="16"/>
          <w:szCs w:val="16"/>
          <w:lang w:val="es-ES"/>
        </w:rPr>
      </w:pPr>
      <w:r w:rsidRPr="00DA0244">
        <w:rPr>
          <w:rFonts w:ascii="GHEA Grapalat" w:hAnsi="GHEA Grapalat" w:cs="Arial"/>
          <w:sz w:val="16"/>
          <w:szCs w:val="16"/>
          <w:lang w:val="es-ES"/>
        </w:rPr>
        <w:t>1) բավարարում է «</w:t>
      </w:r>
      <w:r w:rsidR="003F195F">
        <w:rPr>
          <w:rFonts w:ascii="GHEA Grapalat" w:hAnsi="GHEA Grapalat" w:cs="Arial"/>
          <w:sz w:val="16"/>
          <w:szCs w:val="16"/>
          <w:lang w:val="es-ES"/>
        </w:rPr>
        <w:t>ՄՕՀԿ-ԳՀԱՇՁԲ-19/3</w:t>
      </w:r>
      <w:r w:rsidRPr="00DA0244">
        <w:rPr>
          <w:rFonts w:ascii="GHEA Grapalat" w:hAnsi="GHEA Grapalat" w:cs="Arial"/>
          <w:sz w:val="16"/>
          <w:szCs w:val="16"/>
          <w:lang w:val="es-ES"/>
        </w:rPr>
        <w:t>»*  ծածկագրով  գնանշման հարցման հրավերով սահմանված մասնակցության իրավունքի և որակավորման չափանիշների պահանջներին.</w:t>
      </w:r>
    </w:p>
    <w:p w:rsidR="00203F6B" w:rsidRPr="00DA0244" w:rsidRDefault="00203F6B" w:rsidP="00203F6B">
      <w:pPr>
        <w:ind w:firstLine="708"/>
        <w:jc w:val="both"/>
        <w:rPr>
          <w:rFonts w:ascii="GHEA Grapalat" w:hAnsi="GHEA Grapalat" w:cs="Arial"/>
          <w:sz w:val="16"/>
          <w:szCs w:val="16"/>
          <w:lang w:val="es-ES"/>
        </w:rPr>
      </w:pPr>
      <w:r w:rsidRPr="00DA0244">
        <w:rPr>
          <w:rFonts w:ascii="GHEA Grapalat" w:hAnsi="GHEA Grapalat" w:cs="Arial"/>
          <w:sz w:val="16"/>
          <w:szCs w:val="16"/>
          <w:lang w:val="es-ES"/>
        </w:rPr>
        <w:t xml:space="preserve">2) </w:t>
      </w:r>
      <w:r w:rsidRPr="00DA0244">
        <w:rPr>
          <w:rFonts w:ascii="GHEA Grapalat" w:hAnsi="GHEA Grapalat"/>
          <w:sz w:val="16"/>
          <w:szCs w:val="16"/>
          <w:lang w:val="es-ES"/>
        </w:rPr>
        <w:t>«</w:t>
      </w:r>
      <w:r w:rsidR="003F195F">
        <w:rPr>
          <w:rFonts w:ascii="GHEA Grapalat" w:hAnsi="GHEA Grapalat" w:cs="Sylfaen"/>
          <w:sz w:val="16"/>
          <w:szCs w:val="16"/>
          <w:lang w:val="hy-AM"/>
        </w:rPr>
        <w:t>ՄՕՀԿ-ԳՀԱՇՁԲ-19/3</w:t>
      </w:r>
      <w:r w:rsidRPr="00DA0244">
        <w:rPr>
          <w:rFonts w:ascii="GHEA Grapalat" w:hAnsi="GHEA Grapalat"/>
          <w:sz w:val="16"/>
          <w:szCs w:val="16"/>
          <w:lang w:val="es-ES"/>
        </w:rPr>
        <w:t>»</w:t>
      </w:r>
      <w:r w:rsidRPr="00DA0244">
        <w:rPr>
          <w:rFonts w:ascii="GHEA Grapalat" w:hAnsi="GHEA Grapalat" w:cs="Sylfaen"/>
          <w:sz w:val="16"/>
          <w:szCs w:val="16"/>
          <w:lang w:val="hy-AM"/>
        </w:rPr>
        <w:t xml:space="preserve">*  </w:t>
      </w:r>
      <w:r w:rsidRPr="00DA0244">
        <w:rPr>
          <w:rFonts w:ascii="GHEA Grapalat" w:hAnsi="GHEA Grapalat" w:cs="Arial"/>
          <w:sz w:val="16"/>
          <w:szCs w:val="16"/>
          <w:lang w:val="es-ES"/>
        </w:rPr>
        <w:t>ծածկագրով գնանշման հարցմանը մասնակցելու շրջանակում`</w:t>
      </w:r>
      <w:r w:rsidRPr="00DA0244">
        <w:rPr>
          <w:rFonts w:ascii="GHEA Grapalat" w:hAnsi="GHEA Grapalat" w:cs="Sylfaen"/>
          <w:sz w:val="16"/>
          <w:szCs w:val="16"/>
          <w:lang w:val="es-ES"/>
        </w:rPr>
        <w:t xml:space="preserve">  </w:t>
      </w:r>
    </w:p>
    <w:p w:rsidR="00203F6B" w:rsidRPr="00DA0244" w:rsidRDefault="00203F6B" w:rsidP="00203F6B">
      <w:pPr>
        <w:numPr>
          <w:ilvl w:val="0"/>
          <w:numId w:val="20"/>
        </w:numPr>
        <w:ind w:left="0" w:firstLine="720"/>
        <w:jc w:val="both"/>
        <w:rPr>
          <w:rFonts w:ascii="GHEA Grapalat" w:hAnsi="GHEA Grapalat" w:cs="Arial"/>
          <w:sz w:val="16"/>
          <w:szCs w:val="16"/>
          <w:lang w:val="es-ES"/>
        </w:rPr>
      </w:pPr>
      <w:r w:rsidRPr="00DA0244">
        <w:rPr>
          <w:rFonts w:ascii="GHEA Grapalat" w:hAnsi="GHEA Grapalat" w:cs="Arial"/>
          <w:sz w:val="16"/>
          <w:szCs w:val="16"/>
          <w:lang w:val="es-ES"/>
        </w:rPr>
        <w:t>թույլ չի տվել և (կամ) թույլ չի տալու գերիշխող դիրքի չարաշահում և հակամրցակցային համաձայնություն,</w:t>
      </w:r>
    </w:p>
    <w:p w:rsidR="00203F6B" w:rsidRPr="00DA0244" w:rsidRDefault="00203F6B" w:rsidP="00203F6B">
      <w:pPr>
        <w:numPr>
          <w:ilvl w:val="0"/>
          <w:numId w:val="20"/>
        </w:numPr>
        <w:ind w:left="0" w:firstLine="720"/>
        <w:jc w:val="both"/>
        <w:rPr>
          <w:rFonts w:ascii="GHEA Grapalat" w:hAnsi="GHEA Grapalat"/>
          <w:sz w:val="16"/>
          <w:szCs w:val="16"/>
          <w:lang w:val="es-ES"/>
        </w:rPr>
      </w:pPr>
      <w:r w:rsidRPr="00DA0244">
        <w:rPr>
          <w:rFonts w:ascii="GHEA Grapalat" w:hAnsi="GHEA Grapalat" w:cs="Arial"/>
          <w:sz w:val="16"/>
          <w:szCs w:val="16"/>
          <w:lang w:val="es-ES"/>
        </w:rPr>
        <w:t>բացակայում է գնանշման հարցման հրավերով սահմանված`</w:t>
      </w:r>
      <w:r w:rsidRPr="00DA0244">
        <w:rPr>
          <w:rFonts w:ascii="GHEA Grapalat" w:hAnsi="GHEA Grapalat"/>
          <w:sz w:val="16"/>
          <w:szCs w:val="16"/>
          <w:lang w:val="es-ES"/>
        </w:rPr>
        <w:t xml:space="preserve"> </w:t>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t xml:space="preserve">                   </w:t>
      </w:r>
      <w:r w:rsidRPr="00DA0244">
        <w:rPr>
          <w:rFonts w:ascii="GHEA Grapalat" w:hAnsi="GHEA Grapalat" w:cs="Arial"/>
          <w:sz w:val="16"/>
          <w:szCs w:val="16"/>
          <w:lang w:val="es-ES"/>
        </w:rPr>
        <w:t>-ին</w:t>
      </w:r>
      <w:r w:rsidRPr="00DA0244">
        <w:rPr>
          <w:rFonts w:ascii="GHEA Grapalat" w:hAnsi="GHEA Grapalat"/>
          <w:sz w:val="16"/>
          <w:szCs w:val="16"/>
          <w:lang w:val="es-ES"/>
        </w:rPr>
        <w:t xml:space="preserve"> </w:t>
      </w:r>
    </w:p>
    <w:p w:rsidR="00203F6B" w:rsidRPr="00DA0244" w:rsidRDefault="00203F6B" w:rsidP="00203F6B">
      <w:pPr>
        <w:jc w:val="both"/>
        <w:rPr>
          <w:rFonts w:ascii="GHEA Grapalat" w:hAnsi="GHEA Grapalat" w:cs="Arial"/>
          <w:sz w:val="16"/>
          <w:szCs w:val="16"/>
          <w:vertAlign w:val="superscript"/>
          <w:lang w:val="hy-AM"/>
        </w:rPr>
      </w:pP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lang w:val="es-ES"/>
        </w:rPr>
        <w:tab/>
      </w:r>
      <w:r w:rsidRPr="00DA0244">
        <w:rPr>
          <w:rFonts w:ascii="GHEA Grapalat" w:hAnsi="GHEA Grapalat"/>
          <w:sz w:val="16"/>
          <w:szCs w:val="16"/>
          <w:vertAlign w:val="superscript"/>
          <w:lang w:val="es-ES"/>
        </w:rPr>
        <w:tab/>
      </w:r>
      <w:r w:rsidRPr="00DA0244">
        <w:rPr>
          <w:rFonts w:ascii="GHEA Grapalat" w:hAnsi="GHEA Grapalat"/>
          <w:sz w:val="16"/>
          <w:szCs w:val="16"/>
          <w:vertAlign w:val="superscript"/>
          <w:lang w:val="es-ES"/>
        </w:rPr>
        <w:tab/>
      </w:r>
      <w:r w:rsidRPr="00DA0244">
        <w:rPr>
          <w:rFonts w:ascii="GHEA Grapalat" w:hAnsi="GHEA Grapalat"/>
          <w:sz w:val="16"/>
          <w:szCs w:val="16"/>
          <w:vertAlign w:val="superscript"/>
          <w:lang w:val="es-ES"/>
        </w:rPr>
        <w:tab/>
      </w:r>
      <w:r w:rsidRPr="00DA0244">
        <w:rPr>
          <w:rFonts w:ascii="GHEA Grapalat" w:hAnsi="GHEA Grapalat"/>
          <w:sz w:val="16"/>
          <w:szCs w:val="16"/>
          <w:vertAlign w:val="superscript"/>
          <w:lang w:val="es-ES"/>
        </w:rPr>
        <w:tab/>
      </w:r>
      <w:r w:rsidRPr="00DA0244">
        <w:rPr>
          <w:rFonts w:ascii="GHEA Grapalat" w:hAnsi="GHEA Grapalat"/>
          <w:sz w:val="16"/>
          <w:szCs w:val="16"/>
          <w:vertAlign w:val="superscript"/>
          <w:lang w:val="es-ES"/>
        </w:rPr>
        <w:tab/>
      </w:r>
      <w:r w:rsidRPr="00DA0244">
        <w:rPr>
          <w:rFonts w:ascii="GHEA Grapalat" w:hAnsi="GHEA Grapalat"/>
          <w:sz w:val="16"/>
          <w:szCs w:val="16"/>
          <w:vertAlign w:val="superscript"/>
          <w:lang w:val="es-ES"/>
        </w:rPr>
        <w:tab/>
      </w:r>
      <w:r w:rsidRPr="00DA0244">
        <w:rPr>
          <w:rFonts w:ascii="GHEA Grapalat" w:hAnsi="GHEA Grapalat"/>
          <w:sz w:val="16"/>
          <w:szCs w:val="16"/>
          <w:vertAlign w:val="superscript"/>
          <w:lang w:val="es-ES"/>
        </w:rPr>
        <w:tab/>
      </w:r>
      <w:r w:rsidRPr="00DA0244">
        <w:rPr>
          <w:rFonts w:ascii="GHEA Grapalat" w:hAnsi="GHEA Grapalat"/>
          <w:sz w:val="16"/>
          <w:szCs w:val="16"/>
          <w:vertAlign w:val="superscript"/>
          <w:lang w:val="es-ES"/>
        </w:rPr>
        <w:tab/>
      </w:r>
      <w:r w:rsidRPr="00DA0244">
        <w:rPr>
          <w:rFonts w:ascii="GHEA Grapalat" w:hAnsi="GHEA Grapalat"/>
          <w:sz w:val="16"/>
          <w:szCs w:val="16"/>
          <w:vertAlign w:val="superscript"/>
          <w:lang w:val="es-ES"/>
        </w:rPr>
        <w:tab/>
        <w:t xml:space="preserve">      </w:t>
      </w:r>
      <w:r w:rsidRPr="00DA0244">
        <w:rPr>
          <w:rFonts w:ascii="GHEA Grapalat" w:hAnsi="GHEA Grapalat" w:cs="Sylfaen"/>
          <w:sz w:val="16"/>
          <w:szCs w:val="16"/>
          <w:vertAlign w:val="superscript"/>
          <w:lang w:val="hy-AM"/>
        </w:rPr>
        <w:t>մասնակցի</w:t>
      </w:r>
      <w:r w:rsidRPr="00DA0244">
        <w:rPr>
          <w:rFonts w:ascii="GHEA Grapalat" w:hAnsi="GHEA Grapalat" w:cs="Arial"/>
          <w:sz w:val="16"/>
          <w:szCs w:val="16"/>
          <w:vertAlign w:val="superscript"/>
          <w:lang w:val="hy-AM"/>
        </w:rPr>
        <w:t xml:space="preserve"> </w:t>
      </w:r>
      <w:r w:rsidRPr="00DA0244">
        <w:rPr>
          <w:rFonts w:ascii="GHEA Grapalat" w:hAnsi="GHEA Grapalat" w:cs="Sylfaen"/>
          <w:sz w:val="16"/>
          <w:szCs w:val="16"/>
          <w:vertAlign w:val="superscript"/>
          <w:lang w:val="hy-AM"/>
        </w:rPr>
        <w:t>անվանումը</w:t>
      </w:r>
      <w:r w:rsidRPr="00DA0244">
        <w:rPr>
          <w:rFonts w:ascii="GHEA Grapalat" w:hAnsi="GHEA Grapalat" w:cs="Arial"/>
          <w:sz w:val="16"/>
          <w:szCs w:val="16"/>
          <w:vertAlign w:val="superscript"/>
          <w:lang w:val="hy-AM"/>
        </w:rPr>
        <w:t xml:space="preserve"> </w:t>
      </w:r>
    </w:p>
    <w:p w:rsidR="00203F6B" w:rsidRPr="00DA0244" w:rsidRDefault="00203F6B" w:rsidP="00203F6B">
      <w:pPr>
        <w:jc w:val="both"/>
        <w:rPr>
          <w:rFonts w:ascii="GHEA Grapalat" w:hAnsi="GHEA Grapalat"/>
          <w:sz w:val="16"/>
          <w:szCs w:val="16"/>
          <w:u w:val="single"/>
          <w:lang w:val="es-ES"/>
        </w:rPr>
      </w:pPr>
      <w:proofErr w:type="gramStart"/>
      <w:r w:rsidRPr="00DA0244">
        <w:rPr>
          <w:rFonts w:ascii="GHEA Grapalat" w:hAnsi="GHEA Grapalat" w:cs="Arial"/>
          <w:sz w:val="16"/>
          <w:szCs w:val="16"/>
          <w:lang w:val="es-ES"/>
        </w:rPr>
        <w:t>փոխկապակցված</w:t>
      </w:r>
      <w:proofErr w:type="gramEnd"/>
      <w:r w:rsidRPr="00DA0244">
        <w:rPr>
          <w:rFonts w:ascii="GHEA Grapalat" w:hAnsi="GHEA Grapalat" w:cs="Arial"/>
          <w:sz w:val="16"/>
          <w:szCs w:val="16"/>
          <w:lang w:val="es-ES"/>
        </w:rPr>
        <w:t xml:space="preserve"> անձանց և (կամ)</w:t>
      </w:r>
      <w:r w:rsidRPr="00DA0244">
        <w:rPr>
          <w:rFonts w:ascii="GHEA Grapalat" w:hAnsi="GHEA Grapalat"/>
          <w:sz w:val="16"/>
          <w:szCs w:val="16"/>
          <w:lang w:val="es-ES"/>
        </w:rPr>
        <w:t xml:space="preserve"> </w:t>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t xml:space="preserve">    </w:t>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t xml:space="preserve">                    </w:t>
      </w:r>
      <w:r w:rsidRPr="00DA0244">
        <w:rPr>
          <w:rFonts w:ascii="GHEA Grapalat" w:hAnsi="GHEA Grapalat" w:cs="Arial"/>
          <w:sz w:val="16"/>
          <w:szCs w:val="16"/>
          <w:lang w:val="es-ES"/>
        </w:rPr>
        <w:t>-ի</w:t>
      </w:r>
      <w:r w:rsidRPr="00DA0244">
        <w:rPr>
          <w:rFonts w:ascii="GHEA Grapalat" w:hAnsi="GHEA Grapalat"/>
          <w:sz w:val="16"/>
          <w:szCs w:val="16"/>
          <w:u w:val="single"/>
          <w:lang w:val="es-ES"/>
        </w:rPr>
        <w:t xml:space="preserve">  </w:t>
      </w:r>
    </w:p>
    <w:p w:rsidR="00203F6B" w:rsidRPr="00DA0244" w:rsidRDefault="00203F6B" w:rsidP="00203F6B">
      <w:pPr>
        <w:jc w:val="both"/>
        <w:rPr>
          <w:rFonts w:ascii="GHEA Grapalat" w:hAnsi="GHEA Grapalat"/>
          <w:sz w:val="16"/>
          <w:szCs w:val="16"/>
          <w:u w:val="single"/>
          <w:lang w:val="es-ES"/>
        </w:rPr>
      </w:pPr>
      <w:r w:rsidRPr="00DA0244">
        <w:rPr>
          <w:rFonts w:ascii="GHEA Grapalat" w:hAnsi="GHEA Grapalat" w:cs="Sylfaen"/>
          <w:sz w:val="16"/>
          <w:szCs w:val="16"/>
          <w:vertAlign w:val="superscript"/>
          <w:lang w:val="es-ES"/>
        </w:rPr>
        <w:tab/>
      </w:r>
      <w:r w:rsidRPr="00DA0244">
        <w:rPr>
          <w:rFonts w:ascii="GHEA Grapalat" w:hAnsi="GHEA Grapalat" w:cs="Sylfaen"/>
          <w:sz w:val="16"/>
          <w:szCs w:val="16"/>
          <w:vertAlign w:val="superscript"/>
          <w:lang w:val="es-ES"/>
        </w:rPr>
        <w:tab/>
      </w:r>
      <w:r w:rsidRPr="00DA0244">
        <w:rPr>
          <w:rFonts w:ascii="GHEA Grapalat" w:hAnsi="GHEA Grapalat" w:cs="Sylfaen"/>
          <w:sz w:val="16"/>
          <w:szCs w:val="16"/>
          <w:vertAlign w:val="superscript"/>
          <w:lang w:val="es-ES"/>
        </w:rPr>
        <w:tab/>
      </w:r>
      <w:r w:rsidRPr="00DA0244">
        <w:rPr>
          <w:rFonts w:ascii="GHEA Grapalat" w:hAnsi="GHEA Grapalat" w:cs="Sylfaen"/>
          <w:sz w:val="16"/>
          <w:szCs w:val="16"/>
          <w:vertAlign w:val="superscript"/>
          <w:lang w:val="es-ES"/>
        </w:rPr>
        <w:tab/>
      </w:r>
      <w:r w:rsidRPr="00DA0244">
        <w:rPr>
          <w:rFonts w:ascii="GHEA Grapalat" w:hAnsi="GHEA Grapalat" w:cs="Sylfaen"/>
          <w:sz w:val="16"/>
          <w:szCs w:val="16"/>
          <w:vertAlign w:val="superscript"/>
          <w:lang w:val="es-ES"/>
        </w:rPr>
        <w:tab/>
      </w:r>
      <w:r w:rsidRPr="00DA0244">
        <w:rPr>
          <w:rFonts w:ascii="GHEA Grapalat" w:hAnsi="GHEA Grapalat" w:cs="Sylfaen"/>
          <w:sz w:val="16"/>
          <w:szCs w:val="16"/>
          <w:vertAlign w:val="superscript"/>
          <w:lang w:val="es-ES"/>
        </w:rPr>
        <w:tab/>
      </w:r>
      <w:r w:rsidRPr="00DA0244">
        <w:rPr>
          <w:rFonts w:ascii="GHEA Grapalat" w:hAnsi="GHEA Grapalat" w:cs="Sylfaen"/>
          <w:sz w:val="16"/>
          <w:szCs w:val="16"/>
          <w:vertAlign w:val="superscript"/>
          <w:lang w:val="es-ES"/>
        </w:rPr>
        <w:tab/>
      </w:r>
      <w:r w:rsidRPr="00DA0244">
        <w:rPr>
          <w:rFonts w:ascii="GHEA Grapalat" w:hAnsi="GHEA Grapalat" w:cs="Sylfaen"/>
          <w:sz w:val="16"/>
          <w:szCs w:val="16"/>
          <w:vertAlign w:val="superscript"/>
          <w:lang w:val="es-ES"/>
        </w:rPr>
        <w:tab/>
      </w:r>
      <w:r w:rsidRPr="00DA0244">
        <w:rPr>
          <w:rFonts w:ascii="GHEA Grapalat" w:hAnsi="GHEA Grapalat" w:cs="Sylfaen"/>
          <w:sz w:val="16"/>
          <w:szCs w:val="16"/>
          <w:vertAlign w:val="superscript"/>
          <w:lang w:val="es-ES"/>
        </w:rPr>
        <w:tab/>
      </w:r>
      <w:r w:rsidRPr="00DA0244">
        <w:rPr>
          <w:rFonts w:ascii="GHEA Grapalat" w:hAnsi="GHEA Grapalat" w:cs="Sylfaen"/>
          <w:sz w:val="16"/>
          <w:szCs w:val="16"/>
          <w:vertAlign w:val="superscript"/>
          <w:lang w:val="hy-AM"/>
        </w:rPr>
        <w:t>մասնակցի</w:t>
      </w:r>
      <w:r w:rsidRPr="00DA0244">
        <w:rPr>
          <w:rFonts w:ascii="GHEA Grapalat" w:hAnsi="GHEA Grapalat" w:cs="Arial"/>
          <w:sz w:val="16"/>
          <w:szCs w:val="16"/>
          <w:vertAlign w:val="superscript"/>
          <w:lang w:val="hy-AM"/>
        </w:rPr>
        <w:t xml:space="preserve"> </w:t>
      </w:r>
      <w:r w:rsidRPr="00DA0244">
        <w:rPr>
          <w:rFonts w:ascii="GHEA Grapalat" w:hAnsi="GHEA Grapalat" w:cs="Sylfaen"/>
          <w:sz w:val="16"/>
          <w:szCs w:val="16"/>
          <w:vertAlign w:val="superscript"/>
          <w:lang w:val="hy-AM"/>
        </w:rPr>
        <w:t>անվանումը</w:t>
      </w:r>
    </w:p>
    <w:p w:rsidR="00203F6B" w:rsidRPr="00DA0244" w:rsidRDefault="00203F6B" w:rsidP="00203F6B">
      <w:pPr>
        <w:jc w:val="both"/>
        <w:rPr>
          <w:rFonts w:ascii="GHEA Grapalat" w:hAnsi="GHEA Grapalat"/>
          <w:sz w:val="16"/>
          <w:szCs w:val="16"/>
          <w:u w:val="single"/>
          <w:lang w:val="es-ES"/>
        </w:rPr>
      </w:pPr>
      <w:proofErr w:type="gramStart"/>
      <w:r w:rsidRPr="00DA0244">
        <w:rPr>
          <w:rFonts w:ascii="GHEA Grapalat" w:hAnsi="GHEA Grapalat" w:cs="Arial"/>
          <w:sz w:val="16"/>
          <w:szCs w:val="16"/>
          <w:lang w:val="es-ES"/>
        </w:rPr>
        <w:t>կողմից</w:t>
      </w:r>
      <w:proofErr w:type="gramEnd"/>
      <w:r w:rsidRPr="00DA0244">
        <w:rPr>
          <w:rFonts w:ascii="GHEA Grapalat" w:hAnsi="GHEA Grapalat" w:cs="Arial"/>
          <w:sz w:val="16"/>
          <w:szCs w:val="16"/>
          <w:lang w:val="es-ES"/>
        </w:rPr>
        <w:t xml:space="preserve"> հիմնադրված կամ ավելի քան հիսուն տոկոս</w:t>
      </w:r>
      <w:r w:rsidRPr="00DA0244">
        <w:rPr>
          <w:rFonts w:ascii="GHEA Grapalat" w:hAnsi="GHEA Grapalat"/>
          <w:sz w:val="16"/>
          <w:szCs w:val="16"/>
          <w:lang w:val="es-ES"/>
        </w:rPr>
        <w:t xml:space="preserve"> </w:t>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t xml:space="preserve">   </w:t>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t xml:space="preserve">                   </w:t>
      </w:r>
      <w:r w:rsidRPr="00DA0244">
        <w:rPr>
          <w:rFonts w:ascii="GHEA Grapalat" w:hAnsi="GHEA Grapalat" w:cs="Arial"/>
          <w:sz w:val="16"/>
          <w:szCs w:val="16"/>
          <w:lang w:val="es-ES"/>
        </w:rPr>
        <w:t>-ին</w:t>
      </w:r>
    </w:p>
    <w:p w:rsidR="00203F6B" w:rsidRPr="00DA0244" w:rsidRDefault="00203F6B" w:rsidP="00203F6B">
      <w:pPr>
        <w:jc w:val="both"/>
        <w:rPr>
          <w:rFonts w:ascii="GHEA Grapalat" w:hAnsi="GHEA Grapalat"/>
          <w:sz w:val="16"/>
          <w:szCs w:val="16"/>
          <w:lang w:val="es-ES"/>
        </w:rPr>
      </w:pPr>
      <w:r w:rsidRPr="00DA0244">
        <w:rPr>
          <w:rFonts w:ascii="GHEA Grapalat" w:hAnsi="GHEA Grapalat" w:cs="Sylfaen"/>
          <w:sz w:val="16"/>
          <w:szCs w:val="16"/>
          <w:vertAlign w:val="superscript"/>
          <w:lang w:val="es-ES"/>
        </w:rPr>
        <w:t xml:space="preserve">                                                                     </w:t>
      </w:r>
      <w:r w:rsidRPr="00DA0244">
        <w:rPr>
          <w:rFonts w:ascii="GHEA Grapalat" w:hAnsi="GHEA Grapalat" w:cs="Sylfaen"/>
          <w:sz w:val="16"/>
          <w:szCs w:val="16"/>
          <w:vertAlign w:val="superscript"/>
          <w:lang w:val="es-ES"/>
        </w:rPr>
        <w:tab/>
      </w:r>
      <w:r w:rsidRPr="00DA0244">
        <w:rPr>
          <w:rFonts w:ascii="GHEA Grapalat" w:hAnsi="GHEA Grapalat" w:cs="Sylfaen"/>
          <w:sz w:val="16"/>
          <w:szCs w:val="16"/>
          <w:vertAlign w:val="superscript"/>
          <w:lang w:val="es-ES"/>
        </w:rPr>
        <w:tab/>
      </w:r>
      <w:r w:rsidRPr="00DA0244">
        <w:rPr>
          <w:rFonts w:ascii="GHEA Grapalat" w:hAnsi="GHEA Grapalat" w:cs="Sylfaen"/>
          <w:sz w:val="16"/>
          <w:szCs w:val="16"/>
          <w:vertAlign w:val="superscript"/>
          <w:lang w:val="es-ES"/>
        </w:rPr>
        <w:tab/>
      </w:r>
      <w:r w:rsidRPr="00DA0244">
        <w:rPr>
          <w:rFonts w:ascii="GHEA Grapalat" w:hAnsi="GHEA Grapalat" w:cs="Sylfaen"/>
          <w:sz w:val="16"/>
          <w:szCs w:val="16"/>
          <w:vertAlign w:val="superscript"/>
          <w:lang w:val="es-ES"/>
        </w:rPr>
        <w:tab/>
      </w:r>
      <w:r w:rsidRPr="00DA0244">
        <w:rPr>
          <w:rFonts w:ascii="GHEA Grapalat" w:hAnsi="GHEA Grapalat" w:cs="Sylfaen"/>
          <w:sz w:val="16"/>
          <w:szCs w:val="16"/>
          <w:vertAlign w:val="superscript"/>
          <w:lang w:val="es-ES"/>
        </w:rPr>
        <w:tab/>
      </w:r>
      <w:r w:rsidRPr="00DA0244">
        <w:rPr>
          <w:rFonts w:ascii="GHEA Grapalat" w:hAnsi="GHEA Grapalat" w:cs="Sylfaen"/>
          <w:sz w:val="16"/>
          <w:szCs w:val="16"/>
          <w:vertAlign w:val="superscript"/>
          <w:lang w:val="es-ES"/>
        </w:rPr>
        <w:tab/>
      </w:r>
      <w:r w:rsidRPr="00DA0244">
        <w:rPr>
          <w:rFonts w:ascii="GHEA Grapalat" w:hAnsi="GHEA Grapalat" w:cs="Sylfaen"/>
          <w:sz w:val="16"/>
          <w:szCs w:val="16"/>
          <w:vertAlign w:val="superscript"/>
          <w:lang w:val="hy-AM"/>
        </w:rPr>
        <w:t>մասնակցի</w:t>
      </w:r>
      <w:r w:rsidRPr="00DA0244">
        <w:rPr>
          <w:rFonts w:ascii="GHEA Grapalat" w:hAnsi="GHEA Grapalat" w:cs="Arial"/>
          <w:sz w:val="16"/>
          <w:szCs w:val="16"/>
          <w:vertAlign w:val="superscript"/>
          <w:lang w:val="hy-AM"/>
        </w:rPr>
        <w:t xml:space="preserve"> </w:t>
      </w:r>
      <w:r w:rsidRPr="00DA0244">
        <w:rPr>
          <w:rFonts w:ascii="GHEA Grapalat" w:hAnsi="GHEA Grapalat" w:cs="Sylfaen"/>
          <w:sz w:val="16"/>
          <w:szCs w:val="16"/>
          <w:vertAlign w:val="superscript"/>
          <w:lang w:val="hy-AM"/>
        </w:rPr>
        <w:t>անվանումը</w:t>
      </w:r>
    </w:p>
    <w:p w:rsidR="00203F6B" w:rsidRPr="00DA0244" w:rsidRDefault="00203F6B" w:rsidP="00203F6B">
      <w:pPr>
        <w:jc w:val="both"/>
        <w:rPr>
          <w:rFonts w:ascii="GHEA Grapalat" w:hAnsi="GHEA Grapalat" w:cs="Arial"/>
          <w:sz w:val="16"/>
          <w:szCs w:val="16"/>
          <w:lang w:val="es-ES"/>
        </w:rPr>
      </w:pPr>
      <w:proofErr w:type="gramStart"/>
      <w:r w:rsidRPr="00DA0244">
        <w:rPr>
          <w:rFonts w:ascii="GHEA Grapalat" w:hAnsi="GHEA Grapalat" w:cs="Arial"/>
          <w:sz w:val="16"/>
          <w:szCs w:val="16"/>
          <w:lang w:val="es-ES"/>
        </w:rPr>
        <w:t>պատկանող</w:t>
      </w:r>
      <w:proofErr w:type="gramEnd"/>
      <w:r w:rsidRPr="00DA0244">
        <w:rPr>
          <w:rFonts w:ascii="GHEA Grapalat" w:hAnsi="GHEA Grapalat" w:cs="Arial"/>
          <w:sz w:val="16"/>
          <w:szCs w:val="16"/>
          <w:lang w:val="es-ES"/>
        </w:rPr>
        <w:t xml:space="preserve"> բաժնեմաս (փայաբաժին) ունեցող կազմակերպությունների միաժամանակյա մասնակցության դեպք.</w:t>
      </w:r>
    </w:p>
    <w:p w:rsidR="00203F6B" w:rsidRPr="00DA0244" w:rsidRDefault="00203F6B" w:rsidP="00203F6B">
      <w:pPr>
        <w:numPr>
          <w:ilvl w:val="0"/>
          <w:numId w:val="20"/>
        </w:numPr>
        <w:ind w:left="0" w:firstLine="720"/>
        <w:jc w:val="both"/>
        <w:rPr>
          <w:rFonts w:ascii="GHEA Grapalat" w:hAnsi="GHEA Grapalat" w:cs="Sylfaen"/>
          <w:sz w:val="16"/>
          <w:szCs w:val="16"/>
          <w:lang w:val="es-ES"/>
        </w:rPr>
      </w:pPr>
      <w:r w:rsidRPr="00DA0244">
        <w:rPr>
          <w:rFonts w:ascii="GHEA Grapalat" w:hAnsi="GHEA Grapalat" w:cs="Arial"/>
          <w:sz w:val="16"/>
          <w:szCs w:val="16"/>
          <w:lang w:val="es-ES"/>
        </w:rPr>
        <w:t>ստորև ներկայացնում է հայտը ներկայացնելու օրվա դրությամբ ա</w:t>
      </w:r>
      <w:r w:rsidRPr="00DA0244">
        <w:rPr>
          <w:rFonts w:ascii="GHEA Grapalat" w:hAnsi="GHEA Grapalat" w:cs="Sylfaen"/>
          <w:sz w:val="16"/>
          <w:szCs w:val="16"/>
        </w:rPr>
        <w:t>յն</w:t>
      </w:r>
      <w:r w:rsidRPr="00DA0244">
        <w:rPr>
          <w:rFonts w:ascii="GHEA Grapalat" w:hAnsi="GHEA Grapalat" w:cs="Sylfaen"/>
          <w:sz w:val="16"/>
          <w:szCs w:val="16"/>
          <w:lang w:val="es-ES"/>
        </w:rPr>
        <w:t xml:space="preserve"> </w:t>
      </w:r>
      <w:r w:rsidRPr="00DA0244">
        <w:rPr>
          <w:rFonts w:ascii="GHEA Grapalat" w:hAnsi="GHEA Grapalat" w:cs="Sylfaen"/>
          <w:sz w:val="16"/>
          <w:szCs w:val="16"/>
        </w:rPr>
        <w:t>ֆիզիկական</w:t>
      </w:r>
      <w:r w:rsidRPr="00DA0244">
        <w:rPr>
          <w:rFonts w:ascii="GHEA Grapalat" w:hAnsi="GHEA Grapalat" w:cs="Sylfaen"/>
          <w:sz w:val="16"/>
          <w:szCs w:val="16"/>
          <w:lang w:val="es-ES"/>
        </w:rPr>
        <w:t xml:space="preserve"> </w:t>
      </w:r>
      <w:r w:rsidRPr="00DA0244">
        <w:rPr>
          <w:rFonts w:ascii="GHEA Grapalat" w:hAnsi="GHEA Grapalat" w:cs="Sylfaen"/>
          <w:sz w:val="16"/>
          <w:szCs w:val="16"/>
        </w:rPr>
        <w:t>անձի</w:t>
      </w:r>
      <w:r w:rsidRPr="00DA0244">
        <w:rPr>
          <w:rFonts w:ascii="GHEA Grapalat" w:hAnsi="GHEA Grapalat" w:cs="Sylfaen"/>
          <w:sz w:val="16"/>
          <w:szCs w:val="16"/>
          <w:lang w:val="es-ES"/>
        </w:rPr>
        <w:t xml:space="preserve"> (</w:t>
      </w:r>
      <w:r w:rsidRPr="00DA0244">
        <w:rPr>
          <w:rFonts w:ascii="GHEA Grapalat" w:hAnsi="GHEA Grapalat" w:cs="Sylfaen"/>
          <w:sz w:val="16"/>
          <w:szCs w:val="16"/>
        </w:rPr>
        <w:t>անձանց</w:t>
      </w:r>
      <w:r w:rsidRPr="00DA0244">
        <w:rPr>
          <w:rFonts w:ascii="GHEA Grapalat" w:hAnsi="GHEA Grapalat" w:cs="Sylfaen"/>
          <w:sz w:val="16"/>
          <w:szCs w:val="16"/>
          <w:lang w:val="es-ES"/>
        </w:rPr>
        <w:t xml:space="preserve">) </w:t>
      </w:r>
      <w:r w:rsidRPr="00DA0244">
        <w:rPr>
          <w:rFonts w:ascii="GHEA Grapalat" w:hAnsi="GHEA Grapalat" w:cs="Sylfaen"/>
          <w:sz w:val="16"/>
          <w:szCs w:val="16"/>
        </w:rPr>
        <w:t>տվյալները</w:t>
      </w:r>
      <w:r w:rsidRPr="00DA0244">
        <w:rPr>
          <w:rFonts w:ascii="GHEA Grapalat" w:hAnsi="GHEA Grapalat" w:cs="Sylfaen"/>
          <w:sz w:val="16"/>
          <w:szCs w:val="16"/>
          <w:lang w:val="es-ES"/>
        </w:rPr>
        <w:t xml:space="preserve">, </w:t>
      </w:r>
      <w:r w:rsidRPr="00DA0244">
        <w:rPr>
          <w:rFonts w:ascii="GHEA Grapalat" w:hAnsi="GHEA Grapalat" w:cs="Sylfaen"/>
          <w:sz w:val="16"/>
          <w:szCs w:val="16"/>
        </w:rPr>
        <w:t>ով</w:t>
      </w:r>
      <w:r w:rsidRPr="00DA0244">
        <w:rPr>
          <w:rFonts w:ascii="GHEA Grapalat" w:hAnsi="GHEA Grapalat" w:cs="Sylfaen"/>
          <w:sz w:val="16"/>
          <w:szCs w:val="16"/>
          <w:lang w:val="es-ES"/>
        </w:rPr>
        <w:t xml:space="preserve"> </w:t>
      </w:r>
      <w:r w:rsidRPr="00DA0244">
        <w:rPr>
          <w:rFonts w:ascii="GHEA Grapalat" w:hAnsi="GHEA Grapalat" w:cs="Sylfaen"/>
          <w:sz w:val="16"/>
          <w:szCs w:val="16"/>
        </w:rPr>
        <w:t>ուղղակի</w:t>
      </w:r>
      <w:r w:rsidRPr="00DA0244">
        <w:rPr>
          <w:rFonts w:ascii="GHEA Grapalat" w:hAnsi="GHEA Grapalat" w:cs="Sylfaen"/>
          <w:sz w:val="16"/>
          <w:szCs w:val="16"/>
          <w:lang w:val="es-ES"/>
        </w:rPr>
        <w:t xml:space="preserve"> </w:t>
      </w:r>
      <w:r w:rsidRPr="00DA0244">
        <w:rPr>
          <w:rFonts w:ascii="GHEA Grapalat" w:hAnsi="GHEA Grapalat" w:cs="Sylfaen"/>
          <w:sz w:val="16"/>
          <w:szCs w:val="16"/>
        </w:rPr>
        <w:t>կամ</w:t>
      </w:r>
      <w:r w:rsidRPr="00DA0244">
        <w:rPr>
          <w:rFonts w:ascii="GHEA Grapalat" w:hAnsi="GHEA Grapalat" w:cs="Sylfaen"/>
          <w:sz w:val="16"/>
          <w:szCs w:val="16"/>
          <w:lang w:val="es-ES"/>
        </w:rPr>
        <w:t xml:space="preserve"> </w:t>
      </w:r>
      <w:r w:rsidRPr="00DA0244">
        <w:rPr>
          <w:rFonts w:ascii="GHEA Grapalat" w:hAnsi="GHEA Grapalat" w:cs="Sylfaen"/>
          <w:sz w:val="16"/>
          <w:szCs w:val="16"/>
        </w:rPr>
        <w:t>անուղղակի</w:t>
      </w:r>
      <w:r w:rsidRPr="00DA0244">
        <w:rPr>
          <w:rFonts w:ascii="GHEA Grapalat" w:hAnsi="GHEA Grapalat" w:cs="Sylfaen"/>
          <w:sz w:val="16"/>
          <w:szCs w:val="16"/>
          <w:lang w:val="es-ES"/>
        </w:rPr>
        <w:t xml:space="preserve"> </w:t>
      </w:r>
      <w:r w:rsidRPr="00DA0244">
        <w:rPr>
          <w:rFonts w:ascii="GHEA Grapalat" w:hAnsi="GHEA Grapalat" w:cs="Sylfaen"/>
          <w:sz w:val="16"/>
          <w:szCs w:val="16"/>
        </w:rPr>
        <w:t>ունի</w:t>
      </w:r>
      <w:r w:rsidRPr="00DA0244">
        <w:rPr>
          <w:rFonts w:ascii="GHEA Grapalat" w:hAnsi="GHEA Grapalat" w:cs="Sylfaen"/>
          <w:sz w:val="16"/>
          <w:szCs w:val="16"/>
          <w:lang w:val="es-ES"/>
        </w:rPr>
        <w:t xml:space="preserve"> </w:t>
      </w:r>
      <w:r w:rsidRPr="00DA0244">
        <w:rPr>
          <w:rFonts w:ascii="GHEA Grapalat" w:hAnsi="GHEA Grapalat" w:cs="Sylfaen"/>
          <w:sz w:val="16"/>
          <w:szCs w:val="16"/>
        </w:rPr>
        <w:t>մասնակցի</w:t>
      </w:r>
      <w:r w:rsidRPr="00DA0244">
        <w:rPr>
          <w:rFonts w:ascii="GHEA Grapalat" w:hAnsi="GHEA Grapalat" w:cs="Sylfaen"/>
          <w:sz w:val="16"/>
          <w:szCs w:val="16"/>
          <w:lang w:val="es-ES"/>
        </w:rPr>
        <w:t xml:space="preserve"> </w:t>
      </w:r>
      <w:r w:rsidRPr="00DA0244">
        <w:rPr>
          <w:rFonts w:ascii="GHEA Grapalat" w:hAnsi="GHEA Grapalat" w:cs="Sylfaen"/>
          <w:sz w:val="16"/>
          <w:szCs w:val="16"/>
        </w:rPr>
        <w:t>կանոնադրական</w:t>
      </w:r>
      <w:r w:rsidRPr="00DA0244">
        <w:rPr>
          <w:rFonts w:ascii="GHEA Grapalat" w:hAnsi="GHEA Grapalat" w:cs="Sylfaen"/>
          <w:sz w:val="16"/>
          <w:szCs w:val="16"/>
          <w:lang w:val="es-ES"/>
        </w:rPr>
        <w:t xml:space="preserve"> </w:t>
      </w:r>
      <w:r w:rsidRPr="00DA0244">
        <w:rPr>
          <w:rFonts w:ascii="GHEA Grapalat" w:hAnsi="GHEA Grapalat" w:cs="Sylfaen"/>
          <w:sz w:val="16"/>
          <w:szCs w:val="16"/>
        </w:rPr>
        <w:t>կապիտալում</w:t>
      </w:r>
      <w:r w:rsidRPr="00DA0244">
        <w:rPr>
          <w:rFonts w:ascii="GHEA Grapalat" w:hAnsi="GHEA Grapalat" w:cs="Sylfaen"/>
          <w:sz w:val="16"/>
          <w:szCs w:val="16"/>
          <w:lang w:val="es-ES"/>
        </w:rPr>
        <w:t xml:space="preserve"> </w:t>
      </w:r>
      <w:r w:rsidRPr="00DA0244">
        <w:rPr>
          <w:rFonts w:ascii="GHEA Grapalat" w:hAnsi="GHEA Grapalat" w:cs="Sylfaen"/>
          <w:sz w:val="16"/>
          <w:szCs w:val="16"/>
        </w:rPr>
        <w:t>քվեարկող</w:t>
      </w:r>
      <w:r w:rsidRPr="00DA0244">
        <w:rPr>
          <w:rFonts w:ascii="GHEA Grapalat" w:hAnsi="GHEA Grapalat" w:cs="Sylfaen"/>
          <w:sz w:val="16"/>
          <w:szCs w:val="16"/>
          <w:lang w:val="es-ES"/>
        </w:rPr>
        <w:t xml:space="preserve"> </w:t>
      </w:r>
      <w:r w:rsidRPr="00DA0244">
        <w:rPr>
          <w:rFonts w:ascii="GHEA Grapalat" w:hAnsi="GHEA Grapalat" w:cs="Sylfaen"/>
          <w:sz w:val="16"/>
          <w:szCs w:val="16"/>
        </w:rPr>
        <w:t>բաժնետոմսերի</w:t>
      </w:r>
      <w:r w:rsidRPr="00DA0244">
        <w:rPr>
          <w:rFonts w:ascii="GHEA Grapalat" w:hAnsi="GHEA Grapalat" w:cs="Sylfaen"/>
          <w:sz w:val="16"/>
          <w:szCs w:val="16"/>
          <w:lang w:val="es-ES"/>
        </w:rPr>
        <w:t xml:space="preserve"> (</w:t>
      </w:r>
      <w:r w:rsidRPr="00DA0244">
        <w:rPr>
          <w:rFonts w:ascii="GHEA Grapalat" w:hAnsi="GHEA Grapalat" w:cs="Sylfaen"/>
          <w:sz w:val="16"/>
          <w:szCs w:val="16"/>
        </w:rPr>
        <w:t>բաժնեմասերի</w:t>
      </w:r>
      <w:r w:rsidRPr="00DA0244">
        <w:rPr>
          <w:rFonts w:ascii="GHEA Grapalat" w:hAnsi="GHEA Grapalat" w:cs="Sylfaen"/>
          <w:sz w:val="16"/>
          <w:szCs w:val="16"/>
          <w:lang w:val="es-ES"/>
        </w:rPr>
        <w:t xml:space="preserve">, </w:t>
      </w:r>
      <w:r w:rsidRPr="00DA0244">
        <w:rPr>
          <w:rFonts w:ascii="GHEA Grapalat" w:hAnsi="GHEA Grapalat" w:cs="Sylfaen"/>
          <w:sz w:val="16"/>
          <w:szCs w:val="16"/>
        </w:rPr>
        <w:t>փայերի</w:t>
      </w:r>
      <w:r w:rsidRPr="00DA0244">
        <w:rPr>
          <w:rFonts w:ascii="GHEA Grapalat" w:hAnsi="GHEA Grapalat" w:cs="Sylfaen"/>
          <w:sz w:val="16"/>
          <w:szCs w:val="16"/>
          <w:lang w:val="es-ES"/>
        </w:rPr>
        <w:t xml:space="preserve">) </w:t>
      </w:r>
      <w:r w:rsidRPr="00DA0244">
        <w:rPr>
          <w:rFonts w:ascii="GHEA Grapalat" w:hAnsi="GHEA Grapalat" w:cs="Sylfaen"/>
          <w:sz w:val="16"/>
          <w:szCs w:val="16"/>
        </w:rPr>
        <w:t>ավել</w:t>
      </w:r>
      <w:r w:rsidRPr="00DA0244">
        <w:rPr>
          <w:rFonts w:ascii="GHEA Grapalat" w:hAnsi="GHEA Grapalat" w:cs="Sylfaen"/>
          <w:sz w:val="16"/>
          <w:szCs w:val="16"/>
          <w:lang w:val="es-ES"/>
        </w:rPr>
        <w:t xml:space="preserve"> </w:t>
      </w:r>
      <w:r w:rsidRPr="00DA0244">
        <w:rPr>
          <w:rFonts w:ascii="GHEA Grapalat" w:hAnsi="GHEA Grapalat" w:cs="Sylfaen"/>
          <w:sz w:val="16"/>
          <w:szCs w:val="16"/>
        </w:rPr>
        <w:t>քան</w:t>
      </w:r>
      <w:r w:rsidRPr="00DA0244">
        <w:rPr>
          <w:rFonts w:ascii="GHEA Grapalat" w:hAnsi="GHEA Grapalat" w:cs="Sylfaen"/>
          <w:sz w:val="16"/>
          <w:szCs w:val="16"/>
          <w:lang w:val="es-ES"/>
        </w:rPr>
        <w:t xml:space="preserve"> </w:t>
      </w:r>
      <w:r w:rsidRPr="00DA0244">
        <w:rPr>
          <w:rFonts w:ascii="GHEA Grapalat" w:hAnsi="GHEA Grapalat" w:cs="Sylfaen"/>
          <w:sz w:val="16"/>
          <w:szCs w:val="16"/>
        </w:rPr>
        <w:t>տաս</w:t>
      </w:r>
      <w:r w:rsidRPr="00DA0244">
        <w:rPr>
          <w:rFonts w:ascii="GHEA Grapalat" w:hAnsi="GHEA Grapalat" w:cs="Sylfaen"/>
          <w:sz w:val="16"/>
          <w:szCs w:val="16"/>
          <w:lang w:val="es-ES"/>
        </w:rPr>
        <w:t xml:space="preserve"> </w:t>
      </w:r>
      <w:r w:rsidRPr="00DA0244">
        <w:rPr>
          <w:rFonts w:ascii="GHEA Grapalat" w:hAnsi="GHEA Grapalat" w:cs="Sylfaen"/>
          <w:sz w:val="16"/>
          <w:szCs w:val="16"/>
        </w:rPr>
        <w:t>տոկոսը</w:t>
      </w:r>
      <w:r w:rsidRPr="00DA0244">
        <w:rPr>
          <w:rFonts w:ascii="GHEA Grapalat" w:hAnsi="GHEA Grapalat" w:cs="Sylfaen"/>
          <w:sz w:val="16"/>
          <w:szCs w:val="16"/>
          <w:lang w:val="es-ES"/>
        </w:rPr>
        <w:t xml:space="preserve">, </w:t>
      </w:r>
      <w:r w:rsidRPr="00DA0244">
        <w:rPr>
          <w:rFonts w:ascii="GHEA Grapalat" w:hAnsi="GHEA Grapalat" w:cs="Sylfaen"/>
          <w:sz w:val="16"/>
          <w:szCs w:val="16"/>
        </w:rPr>
        <w:t>ներառյալ</w:t>
      </w:r>
      <w:r w:rsidRPr="00DA0244">
        <w:rPr>
          <w:rFonts w:ascii="GHEA Grapalat" w:hAnsi="GHEA Grapalat" w:cs="Sylfaen"/>
          <w:sz w:val="16"/>
          <w:szCs w:val="16"/>
          <w:lang w:val="es-ES"/>
        </w:rPr>
        <w:t xml:space="preserve"> </w:t>
      </w:r>
      <w:r w:rsidRPr="00DA0244">
        <w:rPr>
          <w:rFonts w:ascii="GHEA Grapalat" w:hAnsi="GHEA Grapalat" w:cs="Sylfaen"/>
          <w:sz w:val="16"/>
          <w:szCs w:val="16"/>
        </w:rPr>
        <w:t>ըստ</w:t>
      </w:r>
      <w:r w:rsidRPr="00DA0244">
        <w:rPr>
          <w:rFonts w:ascii="GHEA Grapalat" w:hAnsi="GHEA Grapalat" w:cs="Sylfaen"/>
          <w:sz w:val="16"/>
          <w:szCs w:val="16"/>
          <w:lang w:val="es-ES"/>
        </w:rPr>
        <w:t xml:space="preserve"> </w:t>
      </w:r>
      <w:r w:rsidRPr="00DA0244">
        <w:rPr>
          <w:rFonts w:ascii="GHEA Grapalat" w:hAnsi="GHEA Grapalat" w:cs="Sylfaen"/>
          <w:sz w:val="16"/>
          <w:szCs w:val="16"/>
        </w:rPr>
        <w:t>ներկայացնողի</w:t>
      </w:r>
      <w:r w:rsidRPr="00DA0244">
        <w:rPr>
          <w:rFonts w:ascii="GHEA Grapalat" w:hAnsi="GHEA Grapalat" w:cs="Sylfaen"/>
          <w:sz w:val="16"/>
          <w:szCs w:val="16"/>
          <w:lang w:val="es-ES"/>
        </w:rPr>
        <w:t xml:space="preserve"> </w:t>
      </w:r>
      <w:r w:rsidRPr="00DA0244">
        <w:rPr>
          <w:rFonts w:ascii="GHEA Grapalat" w:hAnsi="GHEA Grapalat" w:cs="Sylfaen"/>
          <w:sz w:val="16"/>
          <w:szCs w:val="16"/>
        </w:rPr>
        <w:t>բաժնետոմսերը</w:t>
      </w:r>
      <w:r w:rsidRPr="00DA0244">
        <w:rPr>
          <w:rFonts w:ascii="GHEA Grapalat" w:hAnsi="GHEA Grapalat" w:cs="Sylfaen"/>
          <w:sz w:val="16"/>
          <w:szCs w:val="16"/>
          <w:lang w:val="es-ES"/>
        </w:rPr>
        <w:t xml:space="preserve">, </w:t>
      </w:r>
      <w:r w:rsidRPr="00DA0244">
        <w:rPr>
          <w:rFonts w:ascii="GHEA Grapalat" w:hAnsi="GHEA Grapalat" w:cs="Sylfaen"/>
          <w:sz w:val="16"/>
          <w:szCs w:val="16"/>
        </w:rPr>
        <w:t>կամ</w:t>
      </w:r>
      <w:r w:rsidRPr="00DA0244">
        <w:rPr>
          <w:rFonts w:ascii="GHEA Grapalat" w:hAnsi="GHEA Grapalat" w:cs="Sylfaen"/>
          <w:sz w:val="16"/>
          <w:szCs w:val="16"/>
          <w:lang w:val="es-ES"/>
        </w:rPr>
        <w:t xml:space="preserve"> </w:t>
      </w:r>
      <w:r w:rsidRPr="00DA0244">
        <w:rPr>
          <w:rFonts w:ascii="GHEA Grapalat" w:hAnsi="GHEA Grapalat" w:cs="Sylfaen"/>
          <w:sz w:val="16"/>
          <w:szCs w:val="16"/>
        </w:rPr>
        <w:t>այն</w:t>
      </w:r>
      <w:r w:rsidRPr="00DA0244">
        <w:rPr>
          <w:rFonts w:ascii="GHEA Grapalat" w:hAnsi="GHEA Grapalat" w:cs="Sylfaen"/>
          <w:sz w:val="16"/>
          <w:szCs w:val="16"/>
          <w:lang w:val="es-ES"/>
        </w:rPr>
        <w:t xml:space="preserve"> </w:t>
      </w:r>
      <w:r w:rsidRPr="00DA0244">
        <w:rPr>
          <w:rFonts w:ascii="GHEA Grapalat" w:hAnsi="GHEA Grapalat" w:cs="Sylfaen"/>
          <w:sz w:val="16"/>
          <w:szCs w:val="16"/>
        </w:rPr>
        <w:t>անձի</w:t>
      </w:r>
      <w:r w:rsidRPr="00DA0244">
        <w:rPr>
          <w:rFonts w:ascii="GHEA Grapalat" w:hAnsi="GHEA Grapalat" w:cs="Sylfaen"/>
          <w:sz w:val="16"/>
          <w:szCs w:val="16"/>
          <w:lang w:val="es-ES"/>
        </w:rPr>
        <w:t xml:space="preserve"> (</w:t>
      </w:r>
      <w:r w:rsidRPr="00DA0244">
        <w:rPr>
          <w:rFonts w:ascii="GHEA Grapalat" w:hAnsi="GHEA Grapalat" w:cs="Sylfaen"/>
          <w:sz w:val="16"/>
          <w:szCs w:val="16"/>
        </w:rPr>
        <w:t>անձանց</w:t>
      </w:r>
      <w:r w:rsidRPr="00DA0244">
        <w:rPr>
          <w:rFonts w:ascii="GHEA Grapalat" w:hAnsi="GHEA Grapalat" w:cs="Sylfaen"/>
          <w:sz w:val="16"/>
          <w:szCs w:val="16"/>
          <w:lang w:val="es-ES"/>
        </w:rPr>
        <w:t xml:space="preserve">) </w:t>
      </w:r>
      <w:r w:rsidRPr="00DA0244">
        <w:rPr>
          <w:rFonts w:ascii="GHEA Grapalat" w:hAnsi="GHEA Grapalat" w:cs="Sylfaen"/>
          <w:sz w:val="16"/>
          <w:szCs w:val="16"/>
        </w:rPr>
        <w:t>տվյալները</w:t>
      </w:r>
      <w:r w:rsidRPr="00DA0244">
        <w:rPr>
          <w:rFonts w:ascii="GHEA Grapalat" w:hAnsi="GHEA Grapalat" w:cs="Sylfaen"/>
          <w:sz w:val="16"/>
          <w:szCs w:val="16"/>
          <w:lang w:val="es-ES"/>
        </w:rPr>
        <w:t xml:space="preserve">, </w:t>
      </w:r>
      <w:r w:rsidRPr="00DA0244">
        <w:rPr>
          <w:rFonts w:ascii="GHEA Grapalat" w:hAnsi="GHEA Grapalat" w:cs="Sylfaen"/>
          <w:sz w:val="16"/>
          <w:szCs w:val="16"/>
        </w:rPr>
        <w:t>ով</w:t>
      </w:r>
      <w:r w:rsidRPr="00DA0244">
        <w:rPr>
          <w:rFonts w:ascii="GHEA Grapalat" w:hAnsi="GHEA Grapalat" w:cs="Sylfaen"/>
          <w:sz w:val="16"/>
          <w:szCs w:val="16"/>
          <w:lang w:val="es-ES"/>
        </w:rPr>
        <w:t xml:space="preserve"> </w:t>
      </w:r>
      <w:r w:rsidRPr="00DA0244">
        <w:rPr>
          <w:rFonts w:ascii="GHEA Grapalat" w:hAnsi="GHEA Grapalat" w:cs="Sylfaen"/>
          <w:sz w:val="16"/>
          <w:szCs w:val="16"/>
        </w:rPr>
        <w:t>իրավունք</w:t>
      </w:r>
      <w:r w:rsidRPr="00DA0244">
        <w:rPr>
          <w:rFonts w:ascii="GHEA Grapalat" w:hAnsi="GHEA Grapalat" w:cs="Sylfaen"/>
          <w:sz w:val="16"/>
          <w:szCs w:val="16"/>
          <w:lang w:val="es-ES"/>
        </w:rPr>
        <w:t xml:space="preserve"> </w:t>
      </w:r>
      <w:r w:rsidRPr="00DA0244">
        <w:rPr>
          <w:rFonts w:ascii="GHEA Grapalat" w:hAnsi="GHEA Grapalat" w:cs="Sylfaen"/>
          <w:sz w:val="16"/>
          <w:szCs w:val="16"/>
        </w:rPr>
        <w:t>ունի</w:t>
      </w:r>
      <w:r w:rsidRPr="00DA0244">
        <w:rPr>
          <w:rFonts w:ascii="GHEA Grapalat" w:hAnsi="GHEA Grapalat" w:cs="Sylfaen"/>
          <w:sz w:val="16"/>
          <w:szCs w:val="16"/>
          <w:lang w:val="es-ES"/>
        </w:rPr>
        <w:t xml:space="preserve"> </w:t>
      </w:r>
      <w:r w:rsidRPr="00DA0244">
        <w:rPr>
          <w:rFonts w:ascii="GHEA Grapalat" w:hAnsi="GHEA Grapalat" w:cs="Sylfaen"/>
          <w:sz w:val="16"/>
          <w:szCs w:val="16"/>
        </w:rPr>
        <w:t>նշանակելու</w:t>
      </w:r>
      <w:r w:rsidRPr="00DA0244">
        <w:rPr>
          <w:rFonts w:ascii="GHEA Grapalat" w:hAnsi="GHEA Grapalat" w:cs="Sylfaen"/>
          <w:sz w:val="16"/>
          <w:szCs w:val="16"/>
          <w:lang w:val="es-ES"/>
        </w:rPr>
        <w:t xml:space="preserve"> </w:t>
      </w:r>
      <w:r w:rsidRPr="00DA0244">
        <w:rPr>
          <w:rFonts w:ascii="GHEA Grapalat" w:hAnsi="GHEA Grapalat" w:cs="Sylfaen"/>
          <w:sz w:val="16"/>
          <w:szCs w:val="16"/>
        </w:rPr>
        <w:t>կամ</w:t>
      </w:r>
      <w:r w:rsidRPr="00DA0244">
        <w:rPr>
          <w:rFonts w:ascii="GHEA Grapalat" w:hAnsi="GHEA Grapalat" w:cs="Sylfaen"/>
          <w:sz w:val="16"/>
          <w:szCs w:val="16"/>
          <w:lang w:val="es-ES"/>
        </w:rPr>
        <w:t xml:space="preserve"> </w:t>
      </w:r>
      <w:r w:rsidRPr="00DA0244">
        <w:rPr>
          <w:rFonts w:ascii="GHEA Grapalat" w:hAnsi="GHEA Grapalat" w:cs="Sylfaen"/>
          <w:sz w:val="16"/>
          <w:szCs w:val="16"/>
        </w:rPr>
        <w:t>ազատելու</w:t>
      </w:r>
      <w:r w:rsidRPr="00DA0244">
        <w:rPr>
          <w:rFonts w:ascii="GHEA Grapalat" w:hAnsi="GHEA Grapalat" w:cs="Sylfaen"/>
          <w:sz w:val="16"/>
          <w:szCs w:val="16"/>
          <w:lang w:val="es-ES"/>
        </w:rPr>
        <w:t xml:space="preserve"> </w:t>
      </w:r>
      <w:r w:rsidRPr="00DA0244">
        <w:rPr>
          <w:rFonts w:ascii="GHEA Grapalat" w:hAnsi="GHEA Grapalat" w:cs="Sylfaen"/>
          <w:sz w:val="16"/>
          <w:szCs w:val="16"/>
        </w:rPr>
        <w:t>մասնակցի</w:t>
      </w:r>
      <w:r w:rsidRPr="00DA0244">
        <w:rPr>
          <w:rFonts w:ascii="GHEA Grapalat" w:hAnsi="GHEA Grapalat" w:cs="Sylfaen"/>
          <w:sz w:val="16"/>
          <w:szCs w:val="16"/>
          <w:lang w:val="es-ES"/>
        </w:rPr>
        <w:t xml:space="preserve"> </w:t>
      </w:r>
      <w:r w:rsidRPr="00DA0244">
        <w:rPr>
          <w:rFonts w:ascii="GHEA Grapalat" w:hAnsi="GHEA Grapalat" w:cs="Sylfaen"/>
          <w:sz w:val="16"/>
          <w:szCs w:val="16"/>
        </w:rPr>
        <w:t>գործադիր</w:t>
      </w:r>
      <w:r w:rsidRPr="00DA0244">
        <w:rPr>
          <w:rFonts w:ascii="GHEA Grapalat" w:hAnsi="GHEA Grapalat" w:cs="Sylfaen"/>
          <w:sz w:val="16"/>
          <w:szCs w:val="16"/>
          <w:lang w:val="es-ES"/>
        </w:rPr>
        <w:t xml:space="preserve"> </w:t>
      </w:r>
      <w:r w:rsidRPr="00DA0244">
        <w:rPr>
          <w:rFonts w:ascii="GHEA Grapalat" w:hAnsi="GHEA Grapalat" w:cs="Sylfaen"/>
          <w:sz w:val="16"/>
          <w:szCs w:val="16"/>
        </w:rPr>
        <w:t>մարմնի</w:t>
      </w:r>
      <w:r w:rsidRPr="00DA0244">
        <w:rPr>
          <w:rFonts w:ascii="GHEA Grapalat" w:hAnsi="GHEA Grapalat" w:cs="Sylfaen"/>
          <w:sz w:val="16"/>
          <w:szCs w:val="16"/>
          <w:lang w:val="es-ES"/>
        </w:rPr>
        <w:t xml:space="preserve"> </w:t>
      </w:r>
      <w:r w:rsidRPr="00DA0244">
        <w:rPr>
          <w:rFonts w:ascii="GHEA Grapalat" w:hAnsi="GHEA Grapalat" w:cs="Sylfaen"/>
          <w:sz w:val="16"/>
          <w:szCs w:val="16"/>
        </w:rPr>
        <w:t>անդամներին</w:t>
      </w:r>
      <w:r w:rsidRPr="00DA0244">
        <w:rPr>
          <w:rFonts w:ascii="GHEA Grapalat" w:hAnsi="GHEA Grapalat" w:cs="Sylfaen"/>
          <w:sz w:val="16"/>
          <w:szCs w:val="16"/>
          <w:lang w:val="es-ES"/>
        </w:rPr>
        <w:t xml:space="preserve">, </w:t>
      </w:r>
      <w:r w:rsidRPr="00DA0244">
        <w:rPr>
          <w:rFonts w:ascii="GHEA Grapalat" w:hAnsi="GHEA Grapalat" w:cs="Sylfaen"/>
          <w:sz w:val="16"/>
          <w:szCs w:val="16"/>
        </w:rPr>
        <w:t>կամ</w:t>
      </w:r>
      <w:r w:rsidRPr="00DA0244">
        <w:rPr>
          <w:rFonts w:ascii="GHEA Grapalat" w:hAnsi="GHEA Grapalat" w:cs="Sylfaen"/>
          <w:sz w:val="16"/>
          <w:szCs w:val="16"/>
          <w:lang w:val="es-ES"/>
        </w:rPr>
        <w:t xml:space="preserve"> </w:t>
      </w:r>
      <w:r w:rsidRPr="00DA0244">
        <w:rPr>
          <w:rFonts w:ascii="GHEA Grapalat" w:hAnsi="GHEA Grapalat" w:cs="Sylfaen"/>
          <w:sz w:val="16"/>
          <w:szCs w:val="16"/>
        </w:rPr>
        <w:t>ստանում</w:t>
      </w:r>
      <w:r w:rsidRPr="00DA0244">
        <w:rPr>
          <w:rFonts w:ascii="GHEA Grapalat" w:hAnsi="GHEA Grapalat" w:cs="Sylfaen"/>
          <w:sz w:val="16"/>
          <w:szCs w:val="16"/>
          <w:lang w:val="es-ES"/>
        </w:rPr>
        <w:t xml:space="preserve"> </w:t>
      </w:r>
      <w:r w:rsidRPr="00DA0244">
        <w:rPr>
          <w:rFonts w:ascii="GHEA Grapalat" w:hAnsi="GHEA Grapalat" w:cs="Sylfaen"/>
          <w:sz w:val="16"/>
          <w:szCs w:val="16"/>
        </w:rPr>
        <w:t>է</w:t>
      </w:r>
      <w:r w:rsidRPr="00DA0244">
        <w:rPr>
          <w:rFonts w:ascii="GHEA Grapalat" w:hAnsi="GHEA Grapalat" w:cs="Sylfaen"/>
          <w:sz w:val="16"/>
          <w:szCs w:val="16"/>
          <w:lang w:val="es-ES"/>
        </w:rPr>
        <w:t xml:space="preserve"> </w:t>
      </w:r>
      <w:r w:rsidRPr="00DA0244">
        <w:rPr>
          <w:rFonts w:ascii="GHEA Grapalat" w:hAnsi="GHEA Grapalat" w:cs="Sylfaen"/>
          <w:sz w:val="16"/>
          <w:szCs w:val="16"/>
        </w:rPr>
        <w:t>մասնակցի</w:t>
      </w:r>
      <w:r w:rsidRPr="00DA0244">
        <w:rPr>
          <w:rFonts w:ascii="GHEA Grapalat" w:hAnsi="GHEA Grapalat" w:cs="Sylfaen"/>
          <w:sz w:val="16"/>
          <w:szCs w:val="16"/>
          <w:lang w:val="es-ES"/>
        </w:rPr>
        <w:t xml:space="preserve"> </w:t>
      </w:r>
      <w:r w:rsidRPr="00DA0244">
        <w:rPr>
          <w:rFonts w:ascii="GHEA Grapalat" w:hAnsi="GHEA Grapalat" w:cs="Sylfaen"/>
          <w:sz w:val="16"/>
          <w:szCs w:val="16"/>
        </w:rPr>
        <w:t>կողմից</w:t>
      </w:r>
      <w:r w:rsidRPr="00DA0244">
        <w:rPr>
          <w:rFonts w:ascii="GHEA Grapalat" w:hAnsi="GHEA Grapalat" w:cs="Sylfaen"/>
          <w:sz w:val="16"/>
          <w:szCs w:val="16"/>
          <w:lang w:val="es-ES"/>
        </w:rPr>
        <w:t xml:space="preserve"> </w:t>
      </w:r>
      <w:r w:rsidRPr="00DA0244">
        <w:rPr>
          <w:rFonts w:ascii="GHEA Grapalat" w:hAnsi="GHEA Grapalat" w:cs="Sylfaen"/>
          <w:sz w:val="16"/>
          <w:szCs w:val="16"/>
        </w:rPr>
        <w:t>իրականացվող</w:t>
      </w:r>
      <w:r w:rsidRPr="00DA0244">
        <w:rPr>
          <w:rFonts w:ascii="GHEA Grapalat" w:hAnsi="GHEA Grapalat" w:cs="Sylfaen"/>
          <w:sz w:val="16"/>
          <w:szCs w:val="16"/>
          <w:lang w:val="es-ES"/>
        </w:rPr>
        <w:t xml:space="preserve"> </w:t>
      </w:r>
      <w:r w:rsidRPr="00DA0244">
        <w:rPr>
          <w:rFonts w:ascii="GHEA Grapalat" w:hAnsi="GHEA Grapalat" w:cs="Sylfaen"/>
          <w:sz w:val="16"/>
          <w:szCs w:val="16"/>
        </w:rPr>
        <w:t>ձեռնարկատիրական</w:t>
      </w:r>
      <w:r w:rsidRPr="00DA0244">
        <w:rPr>
          <w:rFonts w:ascii="GHEA Grapalat" w:hAnsi="GHEA Grapalat" w:cs="Sylfaen"/>
          <w:sz w:val="16"/>
          <w:szCs w:val="16"/>
          <w:lang w:val="es-ES"/>
        </w:rPr>
        <w:t xml:space="preserve"> </w:t>
      </w:r>
      <w:r w:rsidRPr="00DA0244">
        <w:rPr>
          <w:rFonts w:ascii="GHEA Grapalat" w:hAnsi="GHEA Grapalat" w:cs="Sylfaen"/>
          <w:sz w:val="16"/>
          <w:szCs w:val="16"/>
        </w:rPr>
        <w:t>կամ</w:t>
      </w:r>
      <w:r w:rsidRPr="00DA0244">
        <w:rPr>
          <w:rFonts w:ascii="GHEA Grapalat" w:hAnsi="GHEA Grapalat" w:cs="Sylfaen"/>
          <w:sz w:val="16"/>
          <w:szCs w:val="16"/>
          <w:lang w:val="es-ES"/>
        </w:rPr>
        <w:t xml:space="preserve"> </w:t>
      </w:r>
      <w:r w:rsidRPr="00DA0244">
        <w:rPr>
          <w:rFonts w:ascii="GHEA Grapalat" w:hAnsi="GHEA Grapalat" w:cs="Sylfaen"/>
          <w:sz w:val="16"/>
          <w:szCs w:val="16"/>
        </w:rPr>
        <w:t>այլ</w:t>
      </w:r>
      <w:r w:rsidRPr="00DA0244">
        <w:rPr>
          <w:rFonts w:ascii="GHEA Grapalat" w:hAnsi="GHEA Grapalat" w:cs="Sylfaen"/>
          <w:sz w:val="16"/>
          <w:szCs w:val="16"/>
          <w:lang w:val="es-ES"/>
        </w:rPr>
        <w:t xml:space="preserve"> </w:t>
      </w:r>
      <w:r w:rsidRPr="00DA0244">
        <w:rPr>
          <w:rFonts w:ascii="GHEA Grapalat" w:hAnsi="GHEA Grapalat" w:cs="Sylfaen"/>
          <w:sz w:val="16"/>
          <w:szCs w:val="16"/>
        </w:rPr>
        <w:t>գործունեության</w:t>
      </w:r>
      <w:r w:rsidRPr="00DA0244">
        <w:rPr>
          <w:rFonts w:ascii="GHEA Grapalat" w:hAnsi="GHEA Grapalat" w:cs="Sylfaen"/>
          <w:sz w:val="16"/>
          <w:szCs w:val="16"/>
          <w:lang w:val="es-ES"/>
        </w:rPr>
        <w:t xml:space="preserve"> </w:t>
      </w:r>
      <w:r w:rsidRPr="00DA0244">
        <w:rPr>
          <w:rFonts w:ascii="GHEA Grapalat" w:hAnsi="GHEA Grapalat" w:cs="Sylfaen"/>
          <w:sz w:val="16"/>
          <w:szCs w:val="16"/>
        </w:rPr>
        <w:t>արդյունքում</w:t>
      </w:r>
      <w:r w:rsidRPr="00DA0244">
        <w:rPr>
          <w:rFonts w:ascii="GHEA Grapalat" w:hAnsi="GHEA Grapalat" w:cs="Sylfaen"/>
          <w:sz w:val="16"/>
          <w:szCs w:val="16"/>
          <w:lang w:val="es-ES"/>
        </w:rPr>
        <w:t xml:space="preserve"> </w:t>
      </w:r>
      <w:r w:rsidRPr="00DA0244">
        <w:rPr>
          <w:rFonts w:ascii="GHEA Grapalat" w:hAnsi="GHEA Grapalat" w:cs="Sylfaen"/>
          <w:sz w:val="16"/>
          <w:szCs w:val="16"/>
        </w:rPr>
        <w:t>ստացված</w:t>
      </w:r>
      <w:r w:rsidRPr="00DA0244">
        <w:rPr>
          <w:rFonts w:ascii="GHEA Grapalat" w:hAnsi="GHEA Grapalat" w:cs="Sylfaen"/>
          <w:sz w:val="16"/>
          <w:szCs w:val="16"/>
          <w:lang w:val="es-ES"/>
        </w:rPr>
        <w:t xml:space="preserve"> </w:t>
      </w:r>
      <w:r w:rsidRPr="00DA0244">
        <w:rPr>
          <w:rFonts w:ascii="GHEA Grapalat" w:hAnsi="GHEA Grapalat" w:cs="Sylfaen"/>
          <w:sz w:val="16"/>
          <w:szCs w:val="16"/>
        </w:rPr>
        <w:t>շահույթի</w:t>
      </w:r>
      <w:r w:rsidRPr="00DA0244">
        <w:rPr>
          <w:rFonts w:ascii="GHEA Grapalat" w:hAnsi="GHEA Grapalat" w:cs="Sylfaen"/>
          <w:sz w:val="16"/>
          <w:szCs w:val="16"/>
          <w:lang w:val="es-ES"/>
        </w:rPr>
        <w:t xml:space="preserve"> </w:t>
      </w:r>
      <w:r w:rsidRPr="00DA0244">
        <w:rPr>
          <w:rFonts w:ascii="GHEA Grapalat" w:hAnsi="GHEA Grapalat" w:cs="Sylfaen"/>
          <w:sz w:val="16"/>
          <w:szCs w:val="16"/>
        </w:rPr>
        <w:t>տասնհինգ</w:t>
      </w:r>
      <w:r w:rsidRPr="00DA0244">
        <w:rPr>
          <w:rFonts w:ascii="GHEA Grapalat" w:hAnsi="GHEA Grapalat" w:cs="Sylfaen"/>
          <w:sz w:val="16"/>
          <w:szCs w:val="16"/>
          <w:lang w:val="es-ES"/>
        </w:rPr>
        <w:t xml:space="preserve"> </w:t>
      </w:r>
      <w:r w:rsidRPr="00DA0244">
        <w:rPr>
          <w:rFonts w:ascii="GHEA Grapalat" w:hAnsi="GHEA Grapalat" w:cs="Sylfaen"/>
          <w:sz w:val="16"/>
          <w:szCs w:val="16"/>
        </w:rPr>
        <w:t>տոկոսից</w:t>
      </w:r>
      <w:r w:rsidRPr="00DA0244">
        <w:rPr>
          <w:rFonts w:ascii="GHEA Grapalat" w:hAnsi="GHEA Grapalat" w:cs="Sylfaen"/>
          <w:sz w:val="16"/>
          <w:szCs w:val="16"/>
          <w:lang w:val="es-ES"/>
        </w:rPr>
        <w:t xml:space="preserve"> </w:t>
      </w:r>
      <w:r w:rsidRPr="00DA0244">
        <w:rPr>
          <w:rFonts w:ascii="GHEA Grapalat" w:hAnsi="GHEA Grapalat" w:cs="Sylfaen"/>
          <w:sz w:val="16"/>
          <w:szCs w:val="16"/>
        </w:rPr>
        <w:t>ավելին</w:t>
      </w:r>
      <w:r w:rsidRPr="00DA0244">
        <w:rPr>
          <w:rFonts w:ascii="GHEA Grapalat" w:hAnsi="GHEA Grapalat" w:cs="Sylfaen"/>
          <w:sz w:val="16"/>
          <w:szCs w:val="16"/>
          <w:lang w:val="es-ES"/>
        </w:rPr>
        <w:t xml:space="preserve"> (</w:t>
      </w:r>
      <w:r w:rsidRPr="00DA0244">
        <w:rPr>
          <w:rFonts w:ascii="GHEA Grapalat" w:hAnsi="GHEA Grapalat" w:cs="Sylfaen"/>
          <w:sz w:val="16"/>
          <w:szCs w:val="16"/>
        </w:rPr>
        <w:t>իրական</w:t>
      </w:r>
      <w:r w:rsidRPr="00DA0244">
        <w:rPr>
          <w:rFonts w:ascii="GHEA Grapalat" w:hAnsi="GHEA Grapalat" w:cs="Sylfaen"/>
          <w:sz w:val="16"/>
          <w:szCs w:val="16"/>
          <w:lang w:val="es-ES"/>
        </w:rPr>
        <w:t xml:space="preserve"> </w:t>
      </w:r>
      <w:r w:rsidRPr="00DA0244">
        <w:rPr>
          <w:rFonts w:ascii="GHEA Grapalat" w:hAnsi="GHEA Grapalat" w:cs="Sylfaen"/>
          <w:sz w:val="16"/>
          <w:szCs w:val="16"/>
        </w:rPr>
        <w:t>շահառուներ</w:t>
      </w:r>
      <w:r w:rsidRPr="00DA0244">
        <w:rPr>
          <w:rFonts w:ascii="GHEA Grapalat" w:hAnsi="GHEA Grapalat" w:cs="Sylfaen"/>
          <w:sz w:val="16"/>
          <w:szCs w:val="16"/>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203F6B" w:rsidRPr="00630AD8" w:rsidTr="00DD662E">
        <w:tc>
          <w:tcPr>
            <w:tcW w:w="2570" w:type="dxa"/>
            <w:vAlign w:val="center"/>
          </w:tcPr>
          <w:p w:rsidR="00203F6B" w:rsidRPr="00DA0244" w:rsidRDefault="00203F6B" w:rsidP="00DD662E">
            <w:pPr>
              <w:pStyle w:val="31"/>
              <w:spacing w:line="240" w:lineRule="auto"/>
              <w:ind w:firstLine="0"/>
              <w:jc w:val="center"/>
              <w:rPr>
                <w:rFonts w:ascii="GHEA Grapalat" w:hAnsi="GHEA Grapalat"/>
                <w:sz w:val="16"/>
                <w:szCs w:val="16"/>
                <w:vertAlign w:val="superscript"/>
                <w:lang w:val="es-ES"/>
              </w:rPr>
            </w:pPr>
            <w:r w:rsidRPr="00DA0244">
              <w:rPr>
                <w:rFonts w:ascii="GHEA Grapalat" w:hAnsi="GHEA Grapalat"/>
                <w:sz w:val="16"/>
                <w:szCs w:val="16"/>
                <w:vertAlign w:val="superscript"/>
              </w:rPr>
              <w:t>Անունը</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Ազգանունը</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Հայրանունը</w:t>
            </w:r>
          </w:p>
        </w:tc>
        <w:tc>
          <w:tcPr>
            <w:tcW w:w="3960" w:type="dxa"/>
            <w:vAlign w:val="center"/>
          </w:tcPr>
          <w:p w:rsidR="00203F6B" w:rsidRPr="00DA0244" w:rsidRDefault="00203F6B" w:rsidP="00DD662E">
            <w:pPr>
              <w:pStyle w:val="31"/>
              <w:spacing w:line="240" w:lineRule="auto"/>
              <w:ind w:firstLine="0"/>
              <w:jc w:val="center"/>
              <w:rPr>
                <w:rFonts w:ascii="GHEA Grapalat" w:hAnsi="GHEA Grapalat"/>
                <w:sz w:val="16"/>
                <w:szCs w:val="16"/>
                <w:vertAlign w:val="superscript"/>
                <w:lang w:val="es-ES"/>
              </w:rPr>
            </w:pPr>
            <w:r w:rsidRPr="00DA0244">
              <w:rPr>
                <w:rFonts w:ascii="GHEA Grapalat" w:hAnsi="GHEA Grapalat"/>
                <w:sz w:val="16"/>
                <w:szCs w:val="16"/>
                <w:vertAlign w:val="superscript"/>
              </w:rPr>
              <w:t>ՀՀ</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քաղաքացիների</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համար</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նույնականացման</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քարտի</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կամ</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անձնագրի</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կամ</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ՀՀ</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օրենսդրությամբ</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նախատեսված</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անձը</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հաստատող</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փաստաթղթի</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տեսակը</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և</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համարը</w:t>
            </w:r>
            <w:r w:rsidRPr="00DA0244">
              <w:rPr>
                <w:rFonts w:ascii="GHEA Grapalat" w:hAnsi="GHEA Grapalat"/>
                <w:sz w:val="16"/>
                <w:szCs w:val="16"/>
                <w:vertAlign w:val="superscript"/>
                <w:lang w:val="es-ES"/>
              </w:rPr>
              <w:t xml:space="preserve"> </w:t>
            </w:r>
          </w:p>
        </w:tc>
        <w:tc>
          <w:tcPr>
            <w:tcW w:w="3370" w:type="dxa"/>
          </w:tcPr>
          <w:p w:rsidR="00203F6B" w:rsidRPr="00DA0244" w:rsidRDefault="00203F6B" w:rsidP="00DD662E">
            <w:pPr>
              <w:pStyle w:val="31"/>
              <w:spacing w:line="240" w:lineRule="auto"/>
              <w:ind w:firstLine="0"/>
              <w:jc w:val="center"/>
              <w:rPr>
                <w:rFonts w:ascii="GHEA Grapalat" w:hAnsi="GHEA Grapalat"/>
                <w:sz w:val="16"/>
                <w:szCs w:val="16"/>
                <w:vertAlign w:val="superscript"/>
                <w:lang w:val="es-ES"/>
              </w:rPr>
            </w:pPr>
            <w:r w:rsidRPr="00DA0244">
              <w:rPr>
                <w:rFonts w:ascii="GHEA Grapalat" w:hAnsi="GHEA Grapalat"/>
                <w:sz w:val="16"/>
                <w:szCs w:val="16"/>
                <w:vertAlign w:val="superscript"/>
              </w:rPr>
              <w:t>Օտարերկրյա</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քաղաքացիների</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համար</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համապատասխան</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երկրի</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օրենսդրությամբ</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նախատեսված</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անձը</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հաստատող</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փաստաթղթի</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տեսակը</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և</w:t>
            </w:r>
            <w:r w:rsidRPr="00DA0244">
              <w:rPr>
                <w:rFonts w:ascii="GHEA Grapalat" w:hAnsi="GHEA Grapalat"/>
                <w:sz w:val="16"/>
                <w:szCs w:val="16"/>
                <w:vertAlign w:val="superscript"/>
                <w:lang w:val="es-ES"/>
              </w:rPr>
              <w:t xml:space="preserve"> </w:t>
            </w:r>
            <w:r w:rsidRPr="00DA0244">
              <w:rPr>
                <w:rFonts w:ascii="GHEA Grapalat" w:hAnsi="GHEA Grapalat"/>
                <w:sz w:val="16"/>
                <w:szCs w:val="16"/>
                <w:vertAlign w:val="superscript"/>
              </w:rPr>
              <w:t>համարը</w:t>
            </w:r>
            <w:r w:rsidRPr="00DA0244">
              <w:rPr>
                <w:rFonts w:ascii="GHEA Grapalat" w:hAnsi="GHEA Grapalat"/>
                <w:sz w:val="16"/>
                <w:szCs w:val="16"/>
                <w:vertAlign w:val="superscript"/>
                <w:lang w:val="es-ES"/>
              </w:rPr>
              <w:t xml:space="preserve"> </w:t>
            </w:r>
          </w:p>
        </w:tc>
      </w:tr>
      <w:tr w:rsidR="00203F6B" w:rsidRPr="00630AD8" w:rsidTr="00DD662E">
        <w:tc>
          <w:tcPr>
            <w:tcW w:w="2570" w:type="dxa"/>
            <w:vAlign w:val="center"/>
          </w:tcPr>
          <w:p w:rsidR="00203F6B" w:rsidRPr="00DA0244" w:rsidRDefault="00203F6B" w:rsidP="00DD662E">
            <w:pPr>
              <w:pStyle w:val="31"/>
              <w:spacing w:line="240" w:lineRule="auto"/>
              <w:ind w:firstLine="0"/>
              <w:jc w:val="center"/>
              <w:rPr>
                <w:rFonts w:ascii="Sylfaen" w:hAnsi="Sylfaen"/>
                <w:sz w:val="16"/>
                <w:szCs w:val="16"/>
                <w:vertAlign w:val="superscript"/>
                <w:lang w:val="hy-AM"/>
              </w:rPr>
            </w:pPr>
          </w:p>
        </w:tc>
        <w:tc>
          <w:tcPr>
            <w:tcW w:w="3960" w:type="dxa"/>
            <w:vAlign w:val="center"/>
          </w:tcPr>
          <w:p w:rsidR="00203F6B" w:rsidRPr="00DA0244" w:rsidRDefault="00203F6B" w:rsidP="00DD662E">
            <w:pPr>
              <w:pStyle w:val="31"/>
              <w:spacing w:line="240" w:lineRule="auto"/>
              <w:ind w:firstLine="0"/>
              <w:jc w:val="center"/>
              <w:rPr>
                <w:rFonts w:ascii="GHEA Grapalat" w:hAnsi="GHEA Grapalat"/>
                <w:sz w:val="16"/>
                <w:szCs w:val="16"/>
                <w:vertAlign w:val="superscript"/>
                <w:lang w:val="es-ES"/>
              </w:rPr>
            </w:pPr>
          </w:p>
        </w:tc>
        <w:tc>
          <w:tcPr>
            <w:tcW w:w="3370" w:type="dxa"/>
          </w:tcPr>
          <w:p w:rsidR="00203F6B" w:rsidRPr="00DA0244" w:rsidRDefault="00203F6B" w:rsidP="00DD662E">
            <w:pPr>
              <w:pStyle w:val="31"/>
              <w:spacing w:line="240" w:lineRule="auto"/>
              <w:ind w:firstLine="0"/>
              <w:jc w:val="center"/>
              <w:rPr>
                <w:rFonts w:ascii="GHEA Grapalat" w:hAnsi="GHEA Grapalat"/>
                <w:sz w:val="16"/>
                <w:szCs w:val="16"/>
                <w:vertAlign w:val="superscript"/>
                <w:lang w:val="es-ES"/>
              </w:rPr>
            </w:pPr>
          </w:p>
        </w:tc>
      </w:tr>
      <w:tr w:rsidR="00203F6B" w:rsidRPr="00630AD8" w:rsidTr="00DD662E">
        <w:tc>
          <w:tcPr>
            <w:tcW w:w="2570" w:type="dxa"/>
            <w:vAlign w:val="center"/>
          </w:tcPr>
          <w:p w:rsidR="00203F6B" w:rsidRPr="00DA0244" w:rsidRDefault="00203F6B" w:rsidP="00DD662E">
            <w:pPr>
              <w:pStyle w:val="31"/>
              <w:spacing w:line="240" w:lineRule="auto"/>
              <w:ind w:firstLine="0"/>
              <w:jc w:val="center"/>
              <w:rPr>
                <w:rFonts w:ascii="GHEA Grapalat" w:hAnsi="GHEA Grapalat"/>
                <w:sz w:val="16"/>
                <w:szCs w:val="16"/>
                <w:vertAlign w:val="superscript"/>
                <w:lang w:val="es-ES"/>
              </w:rPr>
            </w:pPr>
          </w:p>
        </w:tc>
        <w:tc>
          <w:tcPr>
            <w:tcW w:w="3960" w:type="dxa"/>
            <w:vAlign w:val="center"/>
          </w:tcPr>
          <w:p w:rsidR="00203F6B" w:rsidRPr="00DA0244" w:rsidRDefault="00203F6B" w:rsidP="00DD662E">
            <w:pPr>
              <w:pStyle w:val="31"/>
              <w:spacing w:line="240" w:lineRule="auto"/>
              <w:ind w:firstLine="0"/>
              <w:jc w:val="center"/>
              <w:rPr>
                <w:rFonts w:ascii="GHEA Grapalat" w:hAnsi="GHEA Grapalat"/>
                <w:sz w:val="16"/>
                <w:szCs w:val="16"/>
                <w:vertAlign w:val="superscript"/>
                <w:lang w:val="es-ES"/>
              </w:rPr>
            </w:pPr>
          </w:p>
        </w:tc>
        <w:tc>
          <w:tcPr>
            <w:tcW w:w="3370" w:type="dxa"/>
          </w:tcPr>
          <w:p w:rsidR="00203F6B" w:rsidRPr="00DA0244" w:rsidRDefault="00203F6B" w:rsidP="00DD662E">
            <w:pPr>
              <w:pStyle w:val="31"/>
              <w:spacing w:line="240" w:lineRule="auto"/>
              <w:ind w:firstLine="0"/>
              <w:jc w:val="center"/>
              <w:rPr>
                <w:rFonts w:ascii="GHEA Grapalat" w:hAnsi="GHEA Grapalat"/>
                <w:sz w:val="16"/>
                <w:szCs w:val="16"/>
                <w:vertAlign w:val="superscript"/>
                <w:lang w:val="es-ES"/>
              </w:rPr>
            </w:pPr>
          </w:p>
        </w:tc>
      </w:tr>
      <w:tr w:rsidR="00203F6B" w:rsidRPr="00630AD8" w:rsidTr="00DD662E">
        <w:tc>
          <w:tcPr>
            <w:tcW w:w="2570" w:type="dxa"/>
            <w:vAlign w:val="center"/>
          </w:tcPr>
          <w:p w:rsidR="00203F6B" w:rsidRPr="00DA0244" w:rsidRDefault="00203F6B" w:rsidP="00DD662E">
            <w:pPr>
              <w:pStyle w:val="31"/>
              <w:spacing w:line="240" w:lineRule="auto"/>
              <w:ind w:firstLine="0"/>
              <w:jc w:val="center"/>
              <w:rPr>
                <w:rFonts w:ascii="GHEA Grapalat" w:hAnsi="GHEA Grapalat"/>
                <w:sz w:val="16"/>
                <w:szCs w:val="16"/>
                <w:vertAlign w:val="superscript"/>
                <w:lang w:val="es-ES"/>
              </w:rPr>
            </w:pPr>
          </w:p>
        </w:tc>
        <w:tc>
          <w:tcPr>
            <w:tcW w:w="3960" w:type="dxa"/>
            <w:vAlign w:val="center"/>
          </w:tcPr>
          <w:p w:rsidR="00203F6B" w:rsidRPr="00DA0244" w:rsidRDefault="00203F6B" w:rsidP="00DD662E">
            <w:pPr>
              <w:pStyle w:val="31"/>
              <w:spacing w:line="240" w:lineRule="auto"/>
              <w:ind w:firstLine="0"/>
              <w:jc w:val="center"/>
              <w:rPr>
                <w:rFonts w:ascii="GHEA Grapalat" w:hAnsi="GHEA Grapalat"/>
                <w:sz w:val="16"/>
                <w:szCs w:val="16"/>
                <w:vertAlign w:val="superscript"/>
                <w:lang w:val="es-ES"/>
              </w:rPr>
            </w:pPr>
          </w:p>
        </w:tc>
        <w:tc>
          <w:tcPr>
            <w:tcW w:w="3370" w:type="dxa"/>
          </w:tcPr>
          <w:p w:rsidR="00203F6B" w:rsidRPr="00DA0244" w:rsidRDefault="00203F6B" w:rsidP="00DD662E">
            <w:pPr>
              <w:pStyle w:val="31"/>
              <w:spacing w:line="240" w:lineRule="auto"/>
              <w:ind w:firstLine="0"/>
              <w:jc w:val="center"/>
              <w:rPr>
                <w:rFonts w:ascii="GHEA Grapalat" w:hAnsi="GHEA Grapalat"/>
                <w:sz w:val="16"/>
                <w:szCs w:val="16"/>
                <w:vertAlign w:val="superscript"/>
                <w:lang w:val="es-ES"/>
              </w:rPr>
            </w:pPr>
          </w:p>
        </w:tc>
      </w:tr>
    </w:tbl>
    <w:p w:rsidR="00203F6B" w:rsidRPr="00DA0244" w:rsidRDefault="00203F6B" w:rsidP="00203F6B">
      <w:pPr>
        <w:jc w:val="right"/>
        <w:rPr>
          <w:rFonts w:ascii="GHEA Grapalat" w:hAnsi="GHEA Grapalat"/>
          <w:sz w:val="16"/>
          <w:szCs w:val="16"/>
          <w:lang w:val="es-ES"/>
        </w:rPr>
      </w:pPr>
    </w:p>
    <w:p w:rsidR="00203F6B" w:rsidRPr="00DA0244" w:rsidRDefault="00203F6B" w:rsidP="00203F6B">
      <w:pPr>
        <w:ind w:firstLine="708"/>
        <w:jc w:val="both"/>
        <w:rPr>
          <w:rFonts w:ascii="GHEA Grapalat" w:hAnsi="GHEA Grapalat" w:cs="Arial"/>
          <w:sz w:val="16"/>
          <w:szCs w:val="16"/>
          <w:lang w:val="es-ES"/>
        </w:rPr>
      </w:pPr>
      <w:r w:rsidRPr="00DA0244">
        <w:rPr>
          <w:rFonts w:ascii="GHEA Grapalat" w:hAnsi="GHEA Grapalat"/>
          <w:sz w:val="16"/>
          <w:szCs w:val="16"/>
          <w:lang w:val="es-ES"/>
        </w:rPr>
        <w:t>4</w:t>
      </w:r>
      <w:r w:rsidRPr="00DA0244">
        <w:rPr>
          <w:rFonts w:ascii="GHEA Grapalat" w:hAnsi="GHEA Grapalat" w:cs="Arial"/>
          <w:sz w:val="16"/>
          <w:szCs w:val="16"/>
          <w:lang w:val="es-ES"/>
        </w:rPr>
        <w:t xml:space="preserve">) </w:t>
      </w:r>
      <w:r w:rsidRPr="00DA0244">
        <w:rPr>
          <w:rFonts w:ascii="GHEA Grapalat" w:hAnsi="GHEA Grapalat"/>
          <w:sz w:val="16"/>
          <w:szCs w:val="16"/>
          <w:lang w:val="es-ES"/>
        </w:rPr>
        <w:t>«</w:t>
      </w:r>
      <w:r w:rsidR="003F195F">
        <w:rPr>
          <w:rFonts w:ascii="GHEA Grapalat" w:hAnsi="GHEA Grapalat" w:cs="Sylfaen"/>
          <w:sz w:val="16"/>
          <w:szCs w:val="16"/>
          <w:lang w:val="hy-AM"/>
        </w:rPr>
        <w:t>ՄՕՀԿ-ԳՀԱՇՁԲ-19/3</w:t>
      </w:r>
      <w:r w:rsidRPr="00DA0244">
        <w:rPr>
          <w:rFonts w:ascii="GHEA Grapalat" w:hAnsi="GHEA Grapalat"/>
          <w:sz w:val="16"/>
          <w:szCs w:val="16"/>
          <w:lang w:val="es-ES"/>
        </w:rPr>
        <w:t>»</w:t>
      </w:r>
      <w:r w:rsidRPr="00DA0244">
        <w:rPr>
          <w:rFonts w:ascii="GHEA Grapalat" w:hAnsi="GHEA Grapalat" w:cs="Sylfaen"/>
          <w:sz w:val="16"/>
          <w:szCs w:val="16"/>
          <w:lang w:val="hy-AM"/>
        </w:rPr>
        <w:t xml:space="preserve">*  </w:t>
      </w:r>
      <w:r w:rsidRPr="00DA0244">
        <w:rPr>
          <w:rFonts w:ascii="GHEA Grapalat" w:hAnsi="GHEA Grapalat" w:cs="Arial"/>
          <w:sz w:val="16"/>
          <w:szCs w:val="16"/>
          <w:lang w:val="es-ES"/>
        </w:rPr>
        <w:t xml:space="preserve">ծածկագրով գնանշման հարցման ըւնթացակարգի շրջանակում ընտրված մասնակից ճանաչվելու և պայմանագիր կնքելու դեպքում պայմանագրի կատարումն իրականացնելու է թվով </w:t>
      </w:r>
      <w:r w:rsidRPr="00DA0244">
        <w:rPr>
          <w:rFonts w:ascii="GHEA Grapalat" w:hAnsi="GHEA Grapalat" w:cs="Arial"/>
          <w:sz w:val="16"/>
          <w:szCs w:val="16"/>
          <w:u w:val="single"/>
          <w:lang w:val="es-ES"/>
        </w:rPr>
        <w:tab/>
      </w:r>
      <w:r w:rsidRPr="00DA0244">
        <w:rPr>
          <w:rFonts w:ascii="GHEA Grapalat" w:hAnsi="GHEA Grapalat" w:cs="Arial"/>
          <w:sz w:val="16"/>
          <w:szCs w:val="16"/>
          <w:u w:val="single"/>
          <w:lang w:val="es-ES"/>
        </w:rPr>
        <w:tab/>
      </w:r>
      <w:r w:rsidRPr="00DA0244">
        <w:rPr>
          <w:rFonts w:ascii="GHEA Grapalat" w:hAnsi="GHEA Grapalat" w:cs="Arial"/>
          <w:sz w:val="16"/>
          <w:szCs w:val="16"/>
          <w:u w:val="single"/>
          <w:lang w:val="es-ES"/>
        </w:rPr>
        <w:tab/>
      </w:r>
      <w:r w:rsidRPr="00DA0244">
        <w:rPr>
          <w:rFonts w:ascii="GHEA Grapalat" w:hAnsi="GHEA Grapalat" w:cs="Arial"/>
          <w:sz w:val="16"/>
          <w:szCs w:val="16"/>
          <w:lang w:val="es-ES"/>
        </w:rPr>
        <w:t xml:space="preserve"> աշխատակիցների միջոցով:</w:t>
      </w:r>
    </w:p>
    <w:p w:rsidR="00203F6B" w:rsidRPr="00DA0244" w:rsidRDefault="00203F6B" w:rsidP="00203F6B">
      <w:pPr>
        <w:jc w:val="both"/>
        <w:rPr>
          <w:rFonts w:ascii="GHEA Grapalat" w:hAnsi="GHEA Grapalat" w:cs="Arial"/>
          <w:sz w:val="16"/>
          <w:szCs w:val="16"/>
          <w:lang w:val="es-ES"/>
        </w:rPr>
      </w:pPr>
      <w:r w:rsidRPr="00DA0244">
        <w:rPr>
          <w:rFonts w:ascii="GHEA Grapalat" w:hAnsi="GHEA Grapalat" w:cs="Arial"/>
          <w:sz w:val="16"/>
          <w:szCs w:val="16"/>
          <w:vertAlign w:val="superscript"/>
          <w:lang w:val="es-ES"/>
        </w:rPr>
        <w:t xml:space="preserve">                      </w:t>
      </w:r>
      <w:proofErr w:type="gramStart"/>
      <w:r w:rsidRPr="00DA0244">
        <w:rPr>
          <w:rFonts w:ascii="GHEA Grapalat" w:hAnsi="GHEA Grapalat" w:cs="Arial"/>
          <w:sz w:val="16"/>
          <w:szCs w:val="16"/>
          <w:vertAlign w:val="superscript"/>
          <w:lang w:val="es-ES"/>
        </w:rPr>
        <w:t>քանակը</w:t>
      </w:r>
      <w:proofErr w:type="gramEnd"/>
    </w:p>
    <w:p w:rsidR="00203F6B" w:rsidRPr="00DA0244" w:rsidRDefault="00203F6B" w:rsidP="00203F6B">
      <w:pPr>
        <w:ind w:firstLine="708"/>
        <w:jc w:val="both"/>
        <w:rPr>
          <w:rFonts w:ascii="GHEA Grapalat" w:hAnsi="GHEA Grapalat" w:cs="Arial"/>
          <w:sz w:val="16"/>
          <w:szCs w:val="16"/>
          <w:lang w:val="es-ES"/>
        </w:rPr>
      </w:pPr>
      <w:r w:rsidRPr="00DA0244">
        <w:rPr>
          <w:rFonts w:ascii="GHEA Grapalat" w:hAnsi="GHEA Grapalat" w:cs="Arial"/>
          <w:sz w:val="16"/>
          <w:szCs w:val="16"/>
          <w:lang w:val="es-ES"/>
        </w:rPr>
        <w:t xml:space="preserve">                                                                                           </w:t>
      </w:r>
    </w:p>
    <w:p w:rsidR="00203F6B" w:rsidRPr="00DA0244" w:rsidRDefault="00203F6B" w:rsidP="00203F6B">
      <w:pPr>
        <w:jc w:val="both"/>
        <w:rPr>
          <w:rFonts w:ascii="GHEA Grapalat" w:hAnsi="GHEA Grapalat"/>
          <w:sz w:val="16"/>
          <w:szCs w:val="16"/>
          <w:lang w:val="es-ES"/>
        </w:rPr>
      </w:pPr>
      <w:r w:rsidRPr="00DA0244">
        <w:rPr>
          <w:rFonts w:ascii="GHEA Grapalat" w:hAnsi="GHEA Grapalat"/>
          <w:sz w:val="16"/>
          <w:szCs w:val="16"/>
          <w:lang w:val="es-ES"/>
        </w:rPr>
        <w:t xml:space="preserve">  </w:t>
      </w:r>
    </w:p>
    <w:bookmarkEnd w:id="25"/>
    <w:p w:rsidR="00203F6B" w:rsidRPr="00DA0244" w:rsidRDefault="00203F6B" w:rsidP="00203F6B">
      <w:pPr>
        <w:jc w:val="both"/>
        <w:rPr>
          <w:rFonts w:ascii="GHEA Grapalat" w:hAnsi="GHEA Grapalat"/>
          <w:sz w:val="16"/>
          <w:szCs w:val="16"/>
          <w:lang w:val="es-ES"/>
        </w:rPr>
      </w:pPr>
    </w:p>
    <w:p w:rsidR="00203F6B" w:rsidRPr="00DA0244" w:rsidRDefault="00203F6B" w:rsidP="00203F6B">
      <w:pPr>
        <w:jc w:val="both"/>
        <w:rPr>
          <w:rFonts w:ascii="GHEA Grapalat" w:hAnsi="GHEA Grapalat"/>
          <w:sz w:val="16"/>
          <w:szCs w:val="16"/>
          <w:lang w:val="es-ES"/>
        </w:rPr>
      </w:pPr>
    </w:p>
    <w:p w:rsidR="00203F6B" w:rsidRPr="00DA0244" w:rsidRDefault="00203F6B" w:rsidP="00203F6B">
      <w:pPr>
        <w:jc w:val="both"/>
        <w:rPr>
          <w:rFonts w:ascii="GHEA Grapalat" w:hAnsi="GHEA Grapalat"/>
          <w:sz w:val="16"/>
          <w:szCs w:val="16"/>
          <w:lang w:val="es-ES"/>
        </w:rPr>
      </w:pPr>
    </w:p>
    <w:p w:rsidR="00203F6B" w:rsidRPr="00DA0244" w:rsidRDefault="00203F6B" w:rsidP="00203F6B">
      <w:pPr>
        <w:jc w:val="both"/>
        <w:rPr>
          <w:rFonts w:ascii="GHEA Grapalat" w:hAnsi="GHEA Grapalat"/>
          <w:sz w:val="16"/>
          <w:szCs w:val="16"/>
          <w:lang w:val="es-ES"/>
        </w:rPr>
      </w:pPr>
    </w:p>
    <w:p w:rsidR="00203F6B" w:rsidRPr="00DA0244" w:rsidRDefault="00203F6B" w:rsidP="00203F6B">
      <w:pPr>
        <w:jc w:val="both"/>
        <w:rPr>
          <w:rFonts w:ascii="GHEA Grapalat" w:hAnsi="GHEA Grapalat" w:cs="Arial"/>
          <w:sz w:val="16"/>
          <w:szCs w:val="16"/>
          <w:vertAlign w:val="superscript"/>
          <w:lang w:val="es-ES"/>
        </w:rPr>
      </w:pPr>
      <w:r w:rsidRPr="00DA0244">
        <w:rPr>
          <w:rFonts w:ascii="GHEA Grapalat" w:hAnsi="GHEA Grapalat"/>
          <w:sz w:val="16"/>
          <w:szCs w:val="16"/>
          <w:lang w:val="es-ES"/>
        </w:rPr>
        <w:t xml:space="preserve">    </w:t>
      </w:r>
      <w:r w:rsidRPr="00DA0244">
        <w:rPr>
          <w:rFonts w:ascii="GHEA Grapalat" w:hAnsi="GHEA Grapalat"/>
          <w:sz w:val="16"/>
          <w:szCs w:val="16"/>
          <w:lang w:val="hy-AM"/>
        </w:rPr>
        <w:t xml:space="preserve">___________________________________________________ </w:t>
      </w:r>
      <w:r w:rsidRPr="00DA0244">
        <w:rPr>
          <w:rFonts w:ascii="GHEA Grapalat" w:hAnsi="GHEA Grapalat"/>
          <w:sz w:val="16"/>
          <w:szCs w:val="16"/>
          <w:lang w:val="hy-AM"/>
        </w:rPr>
        <w:tab/>
        <w:t xml:space="preserve">                _____________</w:t>
      </w:r>
      <w:r w:rsidRPr="00DA0244">
        <w:rPr>
          <w:rFonts w:ascii="GHEA Grapalat" w:hAnsi="GHEA Grapalat"/>
          <w:sz w:val="16"/>
          <w:szCs w:val="16"/>
          <w:u w:val="single"/>
          <w:lang w:val="es-ES"/>
        </w:rPr>
        <w:tab/>
      </w:r>
      <w:r w:rsidRPr="00DA0244">
        <w:rPr>
          <w:rFonts w:ascii="GHEA Grapalat" w:hAnsi="GHEA Grapalat"/>
          <w:sz w:val="16"/>
          <w:szCs w:val="16"/>
          <w:u w:val="single"/>
          <w:lang w:val="es-ES"/>
        </w:rPr>
        <w:tab/>
      </w:r>
      <w:r w:rsidRPr="00DA0244">
        <w:rPr>
          <w:rFonts w:ascii="GHEA Grapalat" w:hAnsi="GHEA Grapalat"/>
          <w:sz w:val="16"/>
          <w:szCs w:val="16"/>
          <w:lang w:val="es-ES"/>
        </w:rPr>
        <w:tab/>
      </w:r>
      <w:r w:rsidRPr="00DA0244">
        <w:rPr>
          <w:rFonts w:ascii="GHEA Grapalat" w:hAnsi="GHEA Grapalat"/>
          <w:sz w:val="16"/>
          <w:szCs w:val="16"/>
          <w:lang w:val="es-ES"/>
        </w:rPr>
        <w:tab/>
      </w:r>
      <w:r w:rsidRPr="00DA0244">
        <w:rPr>
          <w:rFonts w:ascii="GHEA Grapalat" w:hAnsi="GHEA Grapalat"/>
          <w:sz w:val="16"/>
          <w:szCs w:val="16"/>
          <w:lang w:val="hy-AM"/>
        </w:rPr>
        <w:t xml:space="preserve"> </w:t>
      </w:r>
      <w:r w:rsidRPr="00DA0244">
        <w:rPr>
          <w:rFonts w:ascii="GHEA Grapalat" w:hAnsi="GHEA Grapalat" w:cs="Sylfaen"/>
          <w:sz w:val="16"/>
          <w:szCs w:val="16"/>
          <w:vertAlign w:val="superscript"/>
          <w:lang w:val="hy-AM"/>
        </w:rPr>
        <w:t>Մասնակցի</w:t>
      </w:r>
      <w:r w:rsidRPr="00DA0244">
        <w:rPr>
          <w:rFonts w:ascii="GHEA Grapalat" w:hAnsi="GHEA Grapalat" w:cs="Arial"/>
          <w:sz w:val="16"/>
          <w:szCs w:val="16"/>
          <w:vertAlign w:val="superscript"/>
          <w:lang w:val="hy-AM"/>
        </w:rPr>
        <w:t xml:space="preserve"> </w:t>
      </w:r>
      <w:r w:rsidRPr="00DA0244">
        <w:rPr>
          <w:rFonts w:ascii="GHEA Grapalat" w:hAnsi="GHEA Grapalat" w:cs="Sylfaen"/>
          <w:sz w:val="16"/>
          <w:szCs w:val="16"/>
          <w:vertAlign w:val="superscript"/>
          <w:lang w:val="hy-AM"/>
        </w:rPr>
        <w:t>անվանումը</w:t>
      </w:r>
      <w:r w:rsidRPr="00DA0244">
        <w:rPr>
          <w:rFonts w:ascii="GHEA Grapalat" w:hAnsi="GHEA Grapalat" w:cs="Arial"/>
          <w:sz w:val="16"/>
          <w:szCs w:val="16"/>
          <w:vertAlign w:val="superscript"/>
          <w:lang w:val="hy-AM"/>
        </w:rPr>
        <w:t xml:space="preserve"> </w:t>
      </w:r>
      <w:r w:rsidRPr="00DA0244">
        <w:rPr>
          <w:rFonts w:ascii="GHEA Grapalat" w:hAnsi="GHEA Grapalat"/>
          <w:sz w:val="16"/>
          <w:szCs w:val="16"/>
          <w:vertAlign w:val="superscript"/>
          <w:lang w:val="hy-AM"/>
        </w:rPr>
        <w:t xml:space="preserve"> (</w:t>
      </w:r>
      <w:r w:rsidRPr="00DA0244">
        <w:rPr>
          <w:rFonts w:ascii="GHEA Grapalat" w:hAnsi="GHEA Grapalat" w:cs="Sylfaen"/>
          <w:sz w:val="16"/>
          <w:szCs w:val="16"/>
          <w:vertAlign w:val="superscript"/>
          <w:lang w:val="hy-AM"/>
        </w:rPr>
        <w:t>ղեկավարի</w:t>
      </w:r>
      <w:r w:rsidRPr="00DA0244">
        <w:rPr>
          <w:rFonts w:ascii="GHEA Grapalat" w:hAnsi="GHEA Grapalat" w:cs="Arial"/>
          <w:sz w:val="16"/>
          <w:szCs w:val="16"/>
          <w:vertAlign w:val="superscript"/>
          <w:lang w:val="hy-AM"/>
        </w:rPr>
        <w:t xml:space="preserve"> </w:t>
      </w:r>
      <w:r w:rsidRPr="00DA0244">
        <w:rPr>
          <w:rFonts w:ascii="GHEA Grapalat" w:hAnsi="GHEA Grapalat" w:cs="Sylfaen"/>
          <w:sz w:val="16"/>
          <w:szCs w:val="16"/>
          <w:vertAlign w:val="superscript"/>
          <w:lang w:val="hy-AM"/>
        </w:rPr>
        <w:t>պաշտոնը</w:t>
      </w:r>
      <w:r w:rsidRPr="00DA0244">
        <w:rPr>
          <w:rFonts w:ascii="GHEA Grapalat" w:hAnsi="GHEA Grapalat" w:cs="Arial"/>
          <w:sz w:val="16"/>
          <w:szCs w:val="16"/>
          <w:vertAlign w:val="superscript"/>
          <w:lang w:val="hy-AM"/>
        </w:rPr>
        <w:t xml:space="preserve">, </w:t>
      </w:r>
      <w:r w:rsidRPr="00DA0244">
        <w:rPr>
          <w:rFonts w:ascii="GHEA Grapalat" w:hAnsi="GHEA Grapalat" w:cs="Arial"/>
          <w:sz w:val="16"/>
          <w:szCs w:val="16"/>
          <w:vertAlign w:val="superscript"/>
        </w:rPr>
        <w:t>ա</w:t>
      </w:r>
      <w:r w:rsidRPr="00DA0244">
        <w:rPr>
          <w:rFonts w:ascii="GHEA Grapalat" w:hAnsi="GHEA Grapalat" w:cs="Sylfaen"/>
          <w:sz w:val="16"/>
          <w:szCs w:val="16"/>
          <w:vertAlign w:val="superscript"/>
          <w:lang w:val="hy-AM"/>
        </w:rPr>
        <w:t>նուն</w:t>
      </w:r>
      <w:r w:rsidRPr="00DA0244">
        <w:rPr>
          <w:rFonts w:ascii="GHEA Grapalat" w:hAnsi="GHEA Grapalat" w:cs="Arial"/>
          <w:sz w:val="16"/>
          <w:szCs w:val="16"/>
          <w:vertAlign w:val="superscript"/>
          <w:lang w:val="hy-AM"/>
        </w:rPr>
        <w:t xml:space="preserve"> </w:t>
      </w:r>
      <w:r w:rsidRPr="00DA0244">
        <w:rPr>
          <w:rFonts w:ascii="GHEA Grapalat" w:hAnsi="GHEA Grapalat" w:cs="Sylfaen"/>
          <w:sz w:val="16"/>
          <w:szCs w:val="16"/>
          <w:vertAlign w:val="superscript"/>
        </w:rPr>
        <w:t>ա</w:t>
      </w:r>
      <w:r w:rsidRPr="00DA0244">
        <w:rPr>
          <w:rFonts w:ascii="GHEA Grapalat" w:hAnsi="GHEA Grapalat" w:cs="Sylfaen"/>
          <w:sz w:val="16"/>
          <w:szCs w:val="16"/>
          <w:vertAlign w:val="superscript"/>
          <w:lang w:val="hy-AM"/>
        </w:rPr>
        <w:t>զգանունը</w:t>
      </w:r>
      <w:r w:rsidRPr="00DA0244">
        <w:rPr>
          <w:rFonts w:ascii="GHEA Grapalat" w:hAnsi="GHEA Grapalat" w:cs="Arial"/>
          <w:sz w:val="16"/>
          <w:szCs w:val="16"/>
          <w:vertAlign w:val="superscript"/>
          <w:lang w:val="hy-AM"/>
        </w:rPr>
        <w:t xml:space="preserve">)                                             </w:t>
      </w:r>
      <w:r w:rsidRPr="00DA0244">
        <w:rPr>
          <w:rFonts w:ascii="GHEA Grapalat" w:hAnsi="GHEA Grapalat" w:cs="Arial"/>
          <w:sz w:val="16"/>
          <w:szCs w:val="16"/>
          <w:vertAlign w:val="superscript"/>
          <w:lang w:val="es-ES"/>
        </w:rPr>
        <w:t xml:space="preserve">               </w:t>
      </w:r>
      <w:r w:rsidRPr="00DA0244">
        <w:rPr>
          <w:rFonts w:ascii="GHEA Grapalat" w:hAnsi="GHEA Grapalat" w:cs="Sylfaen"/>
          <w:sz w:val="16"/>
          <w:szCs w:val="16"/>
          <w:vertAlign w:val="superscript"/>
          <w:lang w:val="hy-AM"/>
        </w:rPr>
        <w:t>ստորագրությունը</w:t>
      </w:r>
      <w:r w:rsidRPr="00DA0244">
        <w:rPr>
          <w:rFonts w:ascii="GHEA Grapalat" w:hAnsi="GHEA Grapalat" w:cs="Arial"/>
          <w:sz w:val="16"/>
          <w:szCs w:val="16"/>
          <w:vertAlign w:val="superscript"/>
          <w:lang w:val="hy-AM"/>
        </w:rPr>
        <w:t>)</w:t>
      </w:r>
    </w:p>
    <w:p w:rsidR="00203F6B" w:rsidRPr="00DA0244" w:rsidRDefault="00203F6B" w:rsidP="00203F6B">
      <w:pPr>
        <w:jc w:val="both"/>
        <w:rPr>
          <w:rFonts w:ascii="GHEA Grapalat" w:hAnsi="GHEA Grapalat" w:cs="Arial"/>
          <w:sz w:val="16"/>
          <w:szCs w:val="16"/>
          <w:vertAlign w:val="superscript"/>
          <w:lang w:val="es-ES"/>
        </w:rPr>
      </w:pPr>
    </w:p>
    <w:p w:rsidR="00203F6B" w:rsidRPr="00DA0244" w:rsidRDefault="00203F6B" w:rsidP="00203F6B">
      <w:pPr>
        <w:jc w:val="both"/>
        <w:rPr>
          <w:rFonts w:ascii="GHEA Grapalat" w:hAnsi="GHEA Grapalat"/>
          <w:sz w:val="16"/>
          <w:szCs w:val="16"/>
          <w:lang w:val="hy-AM"/>
        </w:rPr>
      </w:pPr>
      <w:r w:rsidRPr="00DA0244">
        <w:rPr>
          <w:rFonts w:ascii="GHEA Grapalat" w:hAnsi="GHEA Grapalat"/>
          <w:sz w:val="16"/>
          <w:szCs w:val="16"/>
          <w:lang w:val="hy-AM"/>
        </w:rPr>
        <w:t xml:space="preserve">    </w:t>
      </w:r>
    </w:p>
    <w:p w:rsidR="00203F6B" w:rsidRPr="00DA0244" w:rsidRDefault="00203F6B" w:rsidP="00203F6B">
      <w:pPr>
        <w:jc w:val="right"/>
        <w:rPr>
          <w:rFonts w:ascii="GHEA Grapalat" w:hAnsi="GHEA Grapalat" w:cs="Arial"/>
          <w:sz w:val="16"/>
          <w:szCs w:val="16"/>
          <w:lang w:val="hy-AM"/>
        </w:rPr>
      </w:pPr>
      <w:r w:rsidRPr="00DA0244">
        <w:rPr>
          <w:rFonts w:ascii="GHEA Grapalat" w:hAnsi="GHEA Grapalat" w:cs="Sylfaen"/>
          <w:sz w:val="16"/>
          <w:szCs w:val="16"/>
          <w:lang w:val="hy-AM"/>
        </w:rPr>
        <w:t>Կ</w:t>
      </w:r>
      <w:r w:rsidRPr="00DA0244">
        <w:rPr>
          <w:rFonts w:ascii="GHEA Grapalat" w:hAnsi="GHEA Grapalat" w:cs="Arial"/>
          <w:sz w:val="16"/>
          <w:szCs w:val="16"/>
          <w:lang w:val="hy-AM"/>
        </w:rPr>
        <w:t xml:space="preserve">. </w:t>
      </w:r>
      <w:r w:rsidRPr="00DA0244">
        <w:rPr>
          <w:rFonts w:ascii="GHEA Grapalat" w:hAnsi="GHEA Grapalat" w:cs="Sylfaen"/>
          <w:sz w:val="16"/>
          <w:szCs w:val="16"/>
          <w:lang w:val="hy-AM"/>
        </w:rPr>
        <w:t>Տ</w:t>
      </w:r>
      <w:r w:rsidRPr="00DA0244">
        <w:rPr>
          <w:rFonts w:ascii="GHEA Grapalat" w:hAnsi="GHEA Grapalat" w:cs="Arial"/>
          <w:sz w:val="16"/>
          <w:szCs w:val="16"/>
          <w:lang w:val="hy-AM"/>
        </w:rPr>
        <w:t>.</w:t>
      </w:r>
      <w:r w:rsidRPr="00DA0244">
        <w:rPr>
          <w:rStyle w:val="af6"/>
          <w:rFonts w:ascii="GHEA Grapalat" w:hAnsi="GHEA Grapalat" w:cs="Arial"/>
          <w:color w:val="FFFFFF"/>
          <w:sz w:val="16"/>
          <w:szCs w:val="16"/>
          <w:lang w:val="hy-AM"/>
        </w:rPr>
        <w:footnoteReference w:id="9"/>
      </w:r>
      <w:r w:rsidRPr="00DA0244">
        <w:rPr>
          <w:rFonts w:ascii="GHEA Grapalat" w:hAnsi="GHEA Grapalat" w:cs="Arial"/>
          <w:sz w:val="16"/>
          <w:szCs w:val="16"/>
          <w:lang w:val="hy-AM"/>
        </w:rPr>
        <w:tab/>
      </w:r>
      <w:r w:rsidRPr="00DA0244">
        <w:rPr>
          <w:rFonts w:ascii="GHEA Grapalat" w:hAnsi="GHEA Grapalat" w:cs="Arial"/>
          <w:sz w:val="16"/>
          <w:szCs w:val="16"/>
          <w:lang w:val="hy-AM"/>
        </w:rPr>
        <w:tab/>
        <w:t xml:space="preserve"> </w:t>
      </w:r>
    </w:p>
    <w:p w:rsidR="00203F6B" w:rsidRPr="00DA0244" w:rsidRDefault="00203F6B" w:rsidP="00203F6B">
      <w:pPr>
        <w:pStyle w:val="31"/>
        <w:jc w:val="right"/>
        <w:rPr>
          <w:rFonts w:ascii="GHEA Grapalat" w:hAnsi="GHEA Grapalat"/>
          <w:b/>
          <w:sz w:val="16"/>
          <w:szCs w:val="16"/>
        </w:rPr>
      </w:pPr>
    </w:p>
    <w:p w:rsidR="00203F6B" w:rsidRPr="00DA0244" w:rsidRDefault="00203F6B" w:rsidP="00203F6B">
      <w:pPr>
        <w:pStyle w:val="31"/>
        <w:jc w:val="right"/>
        <w:rPr>
          <w:rFonts w:ascii="GHEA Grapalat" w:hAnsi="GHEA Grapalat"/>
          <w:b/>
          <w:sz w:val="16"/>
          <w:szCs w:val="16"/>
        </w:rPr>
      </w:pPr>
    </w:p>
    <w:p w:rsidR="00203F6B" w:rsidRPr="00DA0244" w:rsidRDefault="00203F6B" w:rsidP="00203F6B">
      <w:pPr>
        <w:pStyle w:val="31"/>
        <w:jc w:val="right"/>
        <w:rPr>
          <w:rFonts w:ascii="GHEA Grapalat" w:hAnsi="GHEA Grapalat"/>
          <w:b/>
          <w:sz w:val="16"/>
          <w:szCs w:val="16"/>
        </w:rPr>
      </w:pPr>
    </w:p>
    <w:p w:rsidR="00203F6B" w:rsidRPr="00DA0244" w:rsidRDefault="00203F6B" w:rsidP="00203F6B">
      <w:pPr>
        <w:pStyle w:val="31"/>
        <w:jc w:val="right"/>
        <w:rPr>
          <w:rFonts w:ascii="GHEA Grapalat" w:hAnsi="GHEA Grapalat"/>
          <w:b/>
          <w:sz w:val="16"/>
          <w:szCs w:val="16"/>
        </w:rPr>
      </w:pPr>
      <w:r w:rsidRPr="00DA0244">
        <w:rPr>
          <w:rFonts w:ascii="GHEA Grapalat" w:hAnsi="GHEA Grapalat"/>
          <w:b/>
          <w:sz w:val="16"/>
          <w:szCs w:val="16"/>
          <w:lang w:val="hy-AM"/>
        </w:rPr>
        <w:br w:type="page"/>
      </w:r>
    </w:p>
    <w:p w:rsidR="00203F6B" w:rsidRPr="00DA0244" w:rsidRDefault="00203F6B" w:rsidP="00203F6B">
      <w:pPr>
        <w:pStyle w:val="31"/>
        <w:spacing w:line="240" w:lineRule="auto"/>
        <w:jc w:val="right"/>
        <w:rPr>
          <w:rFonts w:ascii="GHEA Grapalat" w:hAnsi="GHEA Grapalat" w:cs="Sylfaen"/>
          <w:b/>
          <w:sz w:val="16"/>
          <w:szCs w:val="16"/>
          <w:lang w:val="hy-AM"/>
        </w:rPr>
      </w:pPr>
    </w:p>
    <w:p w:rsidR="00203F6B" w:rsidRPr="00DA0244" w:rsidRDefault="00203F6B" w:rsidP="00203F6B">
      <w:pPr>
        <w:pStyle w:val="31"/>
        <w:ind w:firstLine="0"/>
        <w:jc w:val="right"/>
        <w:rPr>
          <w:rFonts w:ascii="GHEA Grapalat" w:hAnsi="GHEA Grapalat" w:cs="Arial"/>
          <w:b/>
          <w:sz w:val="16"/>
          <w:szCs w:val="16"/>
          <w:lang w:val="hy-AM"/>
        </w:rPr>
      </w:pPr>
      <w:r w:rsidRPr="00DA0244">
        <w:rPr>
          <w:rFonts w:ascii="GHEA Grapalat" w:hAnsi="GHEA Grapalat" w:cs="Sylfaen"/>
          <w:b/>
          <w:sz w:val="16"/>
          <w:szCs w:val="16"/>
          <w:lang w:val="hy-AM"/>
        </w:rPr>
        <w:t>Հավելված</w:t>
      </w:r>
      <w:r w:rsidRPr="00DA0244">
        <w:rPr>
          <w:rFonts w:ascii="GHEA Grapalat" w:hAnsi="GHEA Grapalat" w:cs="Arial"/>
          <w:b/>
          <w:sz w:val="16"/>
          <w:szCs w:val="16"/>
          <w:lang w:val="hy-AM"/>
        </w:rPr>
        <w:t xml:space="preserve"> 2</w:t>
      </w:r>
    </w:p>
    <w:p w:rsidR="00203F6B" w:rsidRPr="00DA0244" w:rsidRDefault="00203F6B" w:rsidP="00203F6B">
      <w:pPr>
        <w:pStyle w:val="31"/>
        <w:jc w:val="right"/>
        <w:rPr>
          <w:rFonts w:ascii="GHEA Grapalat" w:hAnsi="GHEA Grapalat" w:cs="Arial"/>
          <w:b/>
          <w:sz w:val="16"/>
          <w:szCs w:val="16"/>
          <w:lang w:val="hy-AM"/>
        </w:rPr>
      </w:pPr>
      <w:r w:rsidRPr="00DA0244">
        <w:rPr>
          <w:rFonts w:ascii="GHEA Grapalat" w:hAnsi="GHEA Grapalat"/>
          <w:sz w:val="16"/>
          <w:szCs w:val="16"/>
        </w:rPr>
        <w:t>«</w:t>
      </w:r>
      <w:r w:rsidR="003F195F">
        <w:rPr>
          <w:rFonts w:ascii="GHEA Grapalat" w:hAnsi="GHEA Grapalat"/>
          <w:b/>
          <w:sz w:val="16"/>
          <w:szCs w:val="16"/>
          <w:lang w:val="hy-AM"/>
        </w:rPr>
        <w:t>ՄՕՀԿ-ԳՀԱՇՁԲ-19/3</w:t>
      </w:r>
      <w:r w:rsidRPr="00DA0244">
        <w:rPr>
          <w:rFonts w:ascii="GHEA Grapalat" w:hAnsi="GHEA Grapalat"/>
          <w:sz w:val="16"/>
          <w:szCs w:val="16"/>
        </w:rPr>
        <w:t>»</w:t>
      </w:r>
      <w:r w:rsidRPr="00DA0244">
        <w:rPr>
          <w:rFonts w:ascii="GHEA Grapalat" w:hAnsi="GHEA Grapalat" w:cs="Sylfaen"/>
          <w:b/>
          <w:sz w:val="16"/>
          <w:szCs w:val="16"/>
          <w:lang w:val="hy-AM"/>
        </w:rPr>
        <w:t>*</w:t>
      </w:r>
      <w:r w:rsidRPr="00DA0244">
        <w:rPr>
          <w:rFonts w:ascii="GHEA Grapalat" w:hAnsi="GHEA Grapalat"/>
          <w:b/>
          <w:sz w:val="16"/>
          <w:szCs w:val="16"/>
          <w:lang w:val="hy-AM"/>
        </w:rPr>
        <w:t xml:space="preserve">  </w:t>
      </w:r>
      <w:r w:rsidRPr="00DA0244">
        <w:rPr>
          <w:rFonts w:ascii="GHEA Grapalat" w:hAnsi="GHEA Grapalat" w:cs="Sylfaen"/>
          <w:b/>
          <w:sz w:val="16"/>
          <w:szCs w:val="16"/>
          <w:lang w:val="hy-AM"/>
        </w:rPr>
        <w:t>ծածկագրով</w:t>
      </w:r>
    </w:p>
    <w:p w:rsidR="00203F6B" w:rsidRPr="00DA0244" w:rsidRDefault="00203F6B" w:rsidP="00203F6B">
      <w:pPr>
        <w:pStyle w:val="31"/>
        <w:jc w:val="right"/>
        <w:rPr>
          <w:rFonts w:ascii="GHEA Grapalat" w:hAnsi="GHEA Grapalat" w:cs="Arial"/>
          <w:b/>
          <w:sz w:val="16"/>
          <w:szCs w:val="16"/>
          <w:lang w:val="hy-AM"/>
        </w:rPr>
      </w:pPr>
      <w:r w:rsidRPr="00DA0244">
        <w:rPr>
          <w:rFonts w:ascii="GHEA Grapalat" w:hAnsi="GHEA Grapalat" w:cs="Sylfaen"/>
          <w:b/>
          <w:sz w:val="16"/>
          <w:szCs w:val="16"/>
        </w:rPr>
        <w:t xml:space="preserve">գնանշման հարցման </w:t>
      </w:r>
      <w:r w:rsidRPr="00DA0244">
        <w:rPr>
          <w:rFonts w:ascii="GHEA Grapalat" w:hAnsi="GHEA Grapalat" w:cs="Sylfaen"/>
          <w:b/>
          <w:sz w:val="16"/>
          <w:szCs w:val="16"/>
          <w:lang w:val="hy-AM"/>
        </w:rPr>
        <w:t>հրավերի</w:t>
      </w:r>
    </w:p>
    <w:p w:rsidR="00203F6B" w:rsidRPr="00DA0244" w:rsidRDefault="00203F6B" w:rsidP="00203F6B">
      <w:pPr>
        <w:rPr>
          <w:rFonts w:ascii="GHEA Grapalat" w:hAnsi="GHEA Grapalat"/>
          <w:sz w:val="16"/>
          <w:szCs w:val="16"/>
          <w:lang w:val="hy-AM"/>
        </w:rPr>
      </w:pPr>
    </w:p>
    <w:p w:rsidR="00203F6B" w:rsidRPr="00DA0244" w:rsidRDefault="00203F6B" w:rsidP="00203F6B">
      <w:pPr>
        <w:ind w:firstLine="567"/>
        <w:jc w:val="center"/>
        <w:rPr>
          <w:rFonts w:ascii="GHEA Grapalat" w:hAnsi="GHEA Grapalat"/>
          <w:sz w:val="16"/>
          <w:szCs w:val="16"/>
          <w:lang w:val="hy-AM"/>
        </w:rPr>
      </w:pPr>
    </w:p>
    <w:p w:rsidR="00203F6B" w:rsidRPr="00DA0244" w:rsidRDefault="00203F6B" w:rsidP="00203F6B">
      <w:pPr>
        <w:ind w:left="-66"/>
        <w:jc w:val="center"/>
        <w:rPr>
          <w:rFonts w:ascii="GHEA Grapalat" w:hAnsi="GHEA Grapalat"/>
          <w:b/>
          <w:sz w:val="16"/>
          <w:szCs w:val="16"/>
          <w:lang w:val="hy-AM"/>
        </w:rPr>
      </w:pPr>
      <w:r w:rsidRPr="00DA0244">
        <w:rPr>
          <w:rFonts w:ascii="GHEA Grapalat" w:hAnsi="GHEA Grapalat"/>
          <w:b/>
          <w:sz w:val="16"/>
          <w:szCs w:val="16"/>
          <w:lang w:val="hy-AM"/>
        </w:rPr>
        <w:t>Գ Ն Ա Յ Ի Ն   Ա Ռ Ա Ջ Ա Ր Կ</w:t>
      </w:r>
    </w:p>
    <w:p w:rsidR="00203F6B" w:rsidRPr="00DA0244" w:rsidRDefault="00203F6B" w:rsidP="00203F6B">
      <w:pPr>
        <w:ind w:firstLine="567"/>
        <w:rPr>
          <w:rFonts w:ascii="GHEA Grapalat" w:hAnsi="GHEA Grapalat"/>
          <w:sz w:val="16"/>
          <w:szCs w:val="16"/>
          <w:lang w:val="hy-AM"/>
        </w:rPr>
      </w:pPr>
    </w:p>
    <w:p w:rsidR="00203F6B" w:rsidRPr="00DA0244" w:rsidRDefault="00203F6B" w:rsidP="00203F6B">
      <w:pPr>
        <w:ind w:firstLine="567"/>
        <w:jc w:val="both"/>
        <w:rPr>
          <w:rFonts w:ascii="GHEA Grapalat" w:hAnsi="GHEA Grapalat" w:cs="Arial"/>
          <w:sz w:val="16"/>
          <w:szCs w:val="16"/>
          <w:lang w:val="hy-AM"/>
        </w:rPr>
      </w:pPr>
      <w:r w:rsidRPr="00DA0244">
        <w:rPr>
          <w:rFonts w:ascii="GHEA Grapalat" w:hAnsi="GHEA Grapalat" w:cs="Arial"/>
          <w:sz w:val="16"/>
          <w:szCs w:val="16"/>
          <w:lang w:val="es-ES"/>
        </w:rPr>
        <w:t>Ուսումնասիրելով «</w:t>
      </w:r>
      <w:r w:rsidR="003F195F">
        <w:rPr>
          <w:rFonts w:ascii="GHEA Grapalat" w:hAnsi="GHEA Grapalat" w:cs="Arial"/>
          <w:sz w:val="16"/>
          <w:szCs w:val="16"/>
          <w:lang w:val="es-ES"/>
        </w:rPr>
        <w:t>ՄՕՀԿ-ԳՀԱՇՁԲ-19/3</w:t>
      </w:r>
      <w:r w:rsidRPr="00DA0244">
        <w:rPr>
          <w:rFonts w:ascii="GHEA Grapalat" w:hAnsi="GHEA Grapalat" w:cs="Arial"/>
          <w:sz w:val="16"/>
          <w:szCs w:val="16"/>
          <w:lang w:val="es-ES"/>
        </w:rPr>
        <w:t>»* ծածկագրով գնանշման հարցման հրավերը, այդ թվում կնքվելիք  պայմանագրի նախագիծը</w:t>
      </w:r>
      <w:r w:rsidRPr="00DA0244">
        <w:rPr>
          <w:rFonts w:ascii="GHEA Grapalat" w:hAnsi="GHEA Grapalat" w:cs="Arial"/>
          <w:sz w:val="16"/>
          <w:szCs w:val="16"/>
          <w:lang w:val="hy-AM"/>
        </w:rPr>
        <w:t xml:space="preserve">, </w:t>
      </w:r>
      <w:r w:rsidRPr="00DA0244">
        <w:rPr>
          <w:rFonts w:ascii="GHEA Grapalat" w:hAnsi="GHEA Grapalat"/>
          <w:sz w:val="16"/>
          <w:szCs w:val="16"/>
          <w:u w:val="single"/>
          <w:lang w:val="hy-AM"/>
        </w:rPr>
        <w:t xml:space="preserve">                  </w:t>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t xml:space="preserve">     </w:t>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t xml:space="preserve">           </w:t>
      </w:r>
      <w:r w:rsidRPr="00DA0244">
        <w:rPr>
          <w:rFonts w:ascii="GHEA Grapalat" w:hAnsi="GHEA Grapalat" w:cs="Arial"/>
          <w:sz w:val="16"/>
          <w:szCs w:val="16"/>
          <w:lang w:val="es-ES"/>
        </w:rPr>
        <w:t>-ն առաջարկում է</w:t>
      </w:r>
      <w:r w:rsidRPr="00DA0244">
        <w:rPr>
          <w:rFonts w:ascii="GHEA Grapalat" w:hAnsi="GHEA Grapalat" w:cs="Arial"/>
          <w:sz w:val="16"/>
          <w:szCs w:val="16"/>
          <w:lang w:val="hy-AM"/>
        </w:rPr>
        <w:t xml:space="preserve">   </w:t>
      </w:r>
    </w:p>
    <w:p w:rsidR="00203F6B" w:rsidRPr="00DA0244" w:rsidRDefault="00203F6B" w:rsidP="00203F6B">
      <w:pPr>
        <w:ind w:firstLine="567"/>
        <w:jc w:val="both"/>
        <w:rPr>
          <w:rFonts w:ascii="GHEA Grapalat" w:hAnsi="GHEA Grapalat" w:cs="Arial"/>
          <w:sz w:val="16"/>
          <w:szCs w:val="16"/>
        </w:rPr>
      </w:pPr>
      <w:r w:rsidRPr="00DA0244">
        <w:rPr>
          <w:rFonts w:ascii="GHEA Grapalat" w:hAnsi="GHEA Grapalat" w:cs="Sylfaen"/>
          <w:sz w:val="16"/>
          <w:szCs w:val="16"/>
          <w:vertAlign w:val="superscript"/>
          <w:lang w:val="hy-AM"/>
        </w:rPr>
        <w:t xml:space="preserve">                                                                                     մասնակցի անվանումը</w:t>
      </w:r>
    </w:p>
    <w:p w:rsidR="00203F6B" w:rsidRPr="00DA0244" w:rsidRDefault="00203F6B" w:rsidP="00203F6B">
      <w:pPr>
        <w:jc w:val="both"/>
        <w:rPr>
          <w:rFonts w:ascii="GHEA Grapalat" w:hAnsi="GHEA Grapalat"/>
          <w:sz w:val="16"/>
          <w:szCs w:val="16"/>
          <w:lang w:val="hy-AM"/>
        </w:rPr>
      </w:pPr>
      <w:proofErr w:type="gramStart"/>
      <w:r w:rsidRPr="00DA0244">
        <w:rPr>
          <w:rFonts w:ascii="GHEA Grapalat" w:hAnsi="GHEA Grapalat" w:cs="Arial"/>
          <w:sz w:val="16"/>
          <w:szCs w:val="16"/>
          <w:lang w:val="es-ES"/>
        </w:rPr>
        <w:t>պայմանագիրը</w:t>
      </w:r>
      <w:proofErr w:type="gramEnd"/>
      <w:r w:rsidRPr="00DA0244">
        <w:rPr>
          <w:rFonts w:ascii="GHEA Grapalat" w:hAnsi="GHEA Grapalat" w:cs="Arial"/>
          <w:sz w:val="16"/>
          <w:szCs w:val="16"/>
          <w:lang w:val="es-ES"/>
        </w:rPr>
        <w:t xml:space="preserve"> կատարել ներքոհիշյալ ընդհանուր գներով.</w:t>
      </w:r>
    </w:p>
    <w:p w:rsidR="00203F6B" w:rsidRPr="00DA0244" w:rsidRDefault="00203F6B" w:rsidP="00203F6B">
      <w:pPr>
        <w:jc w:val="center"/>
        <w:rPr>
          <w:rFonts w:ascii="GHEA Grapalat" w:hAnsi="GHEA Grapalat"/>
          <w:sz w:val="16"/>
          <w:szCs w:val="16"/>
          <w:lang w:val="hy-AM"/>
        </w:rPr>
      </w:pPr>
      <w:r w:rsidRPr="00DA0244">
        <w:rPr>
          <w:rFonts w:ascii="GHEA Grapalat" w:hAnsi="GHEA Grapalat"/>
          <w:sz w:val="16"/>
          <w:szCs w:val="16"/>
          <w:lang w:val="es-ES"/>
        </w:rPr>
        <w:t xml:space="preserve">                                                                                                                                   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26"/>
        <w:gridCol w:w="1057"/>
        <w:gridCol w:w="2360"/>
      </w:tblGrid>
      <w:tr w:rsidR="00203F6B" w:rsidRPr="00630AD8" w:rsidTr="00DD662E">
        <w:trPr>
          <w:cantSplit/>
          <w:trHeight w:val="916"/>
          <w:jc w:val="center"/>
        </w:trPr>
        <w:tc>
          <w:tcPr>
            <w:tcW w:w="1136" w:type="dxa"/>
            <w:tcBorders>
              <w:top w:val="single" w:sz="4" w:space="0" w:color="auto"/>
              <w:left w:val="single" w:sz="4" w:space="0" w:color="auto"/>
              <w:right w:val="single" w:sz="4" w:space="0" w:color="auto"/>
            </w:tcBorders>
            <w:vAlign w:val="center"/>
          </w:tcPr>
          <w:p w:rsidR="00203F6B" w:rsidRPr="00DA0244" w:rsidRDefault="00203F6B" w:rsidP="00DD662E">
            <w:pPr>
              <w:jc w:val="center"/>
              <w:rPr>
                <w:rFonts w:ascii="GHEA Grapalat" w:hAnsi="GHEA Grapalat"/>
                <w:b/>
                <w:bCs/>
                <w:sz w:val="16"/>
                <w:szCs w:val="16"/>
                <w:lang w:val="es-ES"/>
              </w:rPr>
            </w:pPr>
            <w:r w:rsidRPr="00DA0244">
              <w:rPr>
                <w:rFonts w:ascii="GHEA Grapalat" w:hAnsi="GHEA Grapalat"/>
                <w:b/>
                <w:bCs/>
                <w:sz w:val="16"/>
                <w:szCs w:val="16"/>
                <w:lang w:val="es-ES"/>
              </w:rPr>
              <w:t>Չափա-</w:t>
            </w:r>
          </w:p>
          <w:p w:rsidR="00203F6B" w:rsidRPr="00DA0244" w:rsidRDefault="00203F6B" w:rsidP="00DD662E">
            <w:pPr>
              <w:jc w:val="center"/>
              <w:rPr>
                <w:rFonts w:ascii="GHEA Grapalat" w:hAnsi="GHEA Grapalat"/>
                <w:b/>
                <w:bCs/>
                <w:sz w:val="16"/>
                <w:szCs w:val="16"/>
                <w:lang w:val="es-ES"/>
              </w:rPr>
            </w:pPr>
            <w:r w:rsidRPr="00DA0244">
              <w:rPr>
                <w:rFonts w:ascii="GHEA Grapalat" w:hAnsi="GHEA Grapalat"/>
                <w:b/>
                <w:bCs/>
                <w:sz w:val="16"/>
                <w:szCs w:val="16"/>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203F6B" w:rsidRPr="00DA0244" w:rsidRDefault="00203F6B" w:rsidP="00DD662E">
            <w:pPr>
              <w:jc w:val="center"/>
              <w:rPr>
                <w:rFonts w:ascii="GHEA Grapalat" w:hAnsi="GHEA Grapalat"/>
                <w:b/>
                <w:bCs/>
                <w:sz w:val="16"/>
                <w:szCs w:val="16"/>
                <w:lang w:val="es-ES"/>
              </w:rPr>
            </w:pPr>
            <w:r w:rsidRPr="00DA0244">
              <w:rPr>
                <w:rFonts w:ascii="GHEA Grapalat" w:hAnsi="GHEA Grapalat"/>
                <w:b/>
                <w:bCs/>
                <w:sz w:val="16"/>
                <w:szCs w:val="16"/>
                <w:lang w:val="es-ES"/>
              </w:rPr>
              <w:t>Աշխատանքի  անվանումը</w:t>
            </w:r>
          </w:p>
        </w:tc>
        <w:tc>
          <w:tcPr>
            <w:tcW w:w="2126" w:type="dxa"/>
            <w:tcBorders>
              <w:top w:val="single" w:sz="4" w:space="0" w:color="auto"/>
              <w:left w:val="single" w:sz="4" w:space="0" w:color="auto"/>
              <w:right w:val="single" w:sz="4" w:space="0" w:color="auto"/>
            </w:tcBorders>
            <w:vAlign w:val="center"/>
          </w:tcPr>
          <w:p w:rsidR="00203F6B" w:rsidRPr="00DA0244" w:rsidRDefault="00203F6B" w:rsidP="00DD662E">
            <w:pPr>
              <w:jc w:val="center"/>
              <w:rPr>
                <w:rFonts w:ascii="GHEA Grapalat" w:hAnsi="GHEA Grapalat"/>
                <w:b/>
                <w:bCs/>
                <w:sz w:val="16"/>
                <w:szCs w:val="16"/>
                <w:lang w:val="es-ES"/>
              </w:rPr>
            </w:pPr>
            <w:r w:rsidRPr="00DA0244">
              <w:rPr>
                <w:rFonts w:ascii="GHEA Grapalat" w:hAnsi="GHEA Grapalat"/>
                <w:b/>
                <w:bCs/>
                <w:sz w:val="16"/>
                <w:szCs w:val="16"/>
                <w:lang w:val="es-ES"/>
              </w:rPr>
              <w:t xml:space="preserve"> Արժեքը (ինքնարժեքի և կանխատեսվող շահույթի հանրագումարը)</w:t>
            </w:r>
          </w:p>
          <w:p w:rsidR="00203F6B" w:rsidRPr="00DA0244" w:rsidRDefault="00203F6B" w:rsidP="00DD662E">
            <w:pPr>
              <w:jc w:val="center"/>
              <w:rPr>
                <w:rFonts w:ascii="GHEA Grapalat" w:hAnsi="GHEA Grapalat"/>
                <w:b/>
                <w:bCs/>
                <w:sz w:val="16"/>
                <w:szCs w:val="16"/>
                <w:lang w:val="es-ES"/>
              </w:rPr>
            </w:pPr>
            <w:r w:rsidRPr="00DA0244">
              <w:rPr>
                <w:rFonts w:ascii="GHEA Grapalat" w:hAnsi="GHEA Grapalat"/>
                <w:b/>
                <w:bCs/>
                <w:sz w:val="16"/>
                <w:szCs w:val="16"/>
                <w:lang w:val="es-ES"/>
              </w:rPr>
              <w:t>/տառերով և թվերով/</w:t>
            </w:r>
          </w:p>
        </w:tc>
        <w:tc>
          <w:tcPr>
            <w:tcW w:w="1057" w:type="dxa"/>
            <w:tcBorders>
              <w:top w:val="single" w:sz="4" w:space="0" w:color="auto"/>
              <w:left w:val="single" w:sz="4" w:space="0" w:color="auto"/>
              <w:right w:val="single" w:sz="4" w:space="0" w:color="auto"/>
            </w:tcBorders>
            <w:vAlign w:val="center"/>
          </w:tcPr>
          <w:p w:rsidR="00203F6B" w:rsidRPr="00DA0244" w:rsidRDefault="00203F6B" w:rsidP="00DD662E">
            <w:pPr>
              <w:jc w:val="center"/>
              <w:rPr>
                <w:rFonts w:ascii="GHEA Grapalat" w:hAnsi="GHEA Grapalat"/>
                <w:b/>
                <w:bCs/>
                <w:sz w:val="16"/>
                <w:szCs w:val="16"/>
                <w:lang w:val="es-ES"/>
              </w:rPr>
            </w:pPr>
            <w:r w:rsidRPr="00DA0244">
              <w:rPr>
                <w:rFonts w:ascii="GHEA Grapalat" w:hAnsi="GHEA Grapalat"/>
                <w:b/>
                <w:bCs/>
                <w:sz w:val="16"/>
                <w:szCs w:val="16"/>
                <w:lang w:val="es-ES"/>
              </w:rPr>
              <w:t>ԱԱՀ**</w:t>
            </w:r>
          </w:p>
          <w:p w:rsidR="00203F6B" w:rsidRPr="00DA0244" w:rsidRDefault="00203F6B" w:rsidP="00DD662E">
            <w:pPr>
              <w:jc w:val="center"/>
              <w:rPr>
                <w:rFonts w:ascii="GHEA Grapalat" w:hAnsi="GHEA Grapalat"/>
                <w:b/>
                <w:bCs/>
                <w:sz w:val="16"/>
                <w:szCs w:val="16"/>
                <w:lang w:val="es-ES"/>
              </w:rPr>
            </w:pPr>
            <w:r w:rsidRPr="00DA0244">
              <w:rPr>
                <w:rFonts w:ascii="GHEA Grapalat" w:hAnsi="GHEA Grapalat"/>
                <w:b/>
                <w:bCs/>
                <w:sz w:val="16"/>
                <w:szCs w:val="16"/>
                <w:lang w:val="es-ES"/>
              </w:rPr>
              <w:t>/տառերով և թվերով/</w:t>
            </w:r>
          </w:p>
        </w:tc>
        <w:tc>
          <w:tcPr>
            <w:tcW w:w="2360" w:type="dxa"/>
            <w:tcBorders>
              <w:top w:val="single" w:sz="4" w:space="0" w:color="auto"/>
              <w:left w:val="single" w:sz="4" w:space="0" w:color="auto"/>
              <w:right w:val="single" w:sz="4" w:space="0" w:color="auto"/>
            </w:tcBorders>
            <w:vAlign w:val="center"/>
          </w:tcPr>
          <w:p w:rsidR="00203F6B" w:rsidRPr="00DA0244" w:rsidRDefault="00203F6B" w:rsidP="00DD662E">
            <w:pPr>
              <w:jc w:val="center"/>
              <w:rPr>
                <w:rFonts w:ascii="GHEA Grapalat" w:hAnsi="GHEA Grapalat"/>
                <w:b/>
                <w:bCs/>
                <w:sz w:val="16"/>
                <w:szCs w:val="16"/>
                <w:lang w:val="es-ES"/>
              </w:rPr>
            </w:pPr>
            <w:r w:rsidRPr="00DA0244">
              <w:rPr>
                <w:rFonts w:ascii="GHEA Grapalat" w:hAnsi="GHEA Grapalat"/>
                <w:b/>
                <w:bCs/>
                <w:sz w:val="16"/>
                <w:szCs w:val="16"/>
                <w:lang w:val="es-ES"/>
              </w:rPr>
              <w:t>Ընդհանուր գինը</w:t>
            </w:r>
          </w:p>
          <w:p w:rsidR="00203F6B" w:rsidRPr="00DA0244" w:rsidRDefault="00203F6B" w:rsidP="00DD662E">
            <w:pPr>
              <w:jc w:val="center"/>
              <w:rPr>
                <w:rFonts w:ascii="GHEA Grapalat" w:hAnsi="GHEA Grapalat"/>
                <w:b/>
                <w:bCs/>
                <w:sz w:val="16"/>
                <w:szCs w:val="16"/>
                <w:lang w:val="es-ES"/>
              </w:rPr>
            </w:pPr>
            <w:r w:rsidRPr="00DA0244">
              <w:rPr>
                <w:rFonts w:ascii="GHEA Grapalat" w:hAnsi="GHEA Grapalat"/>
                <w:b/>
                <w:bCs/>
                <w:sz w:val="16"/>
                <w:szCs w:val="16"/>
                <w:lang w:val="es-ES"/>
              </w:rPr>
              <w:t xml:space="preserve"> /տառերով և թվերով/</w:t>
            </w:r>
          </w:p>
        </w:tc>
      </w:tr>
      <w:tr w:rsidR="00203F6B" w:rsidRPr="00DA0244" w:rsidTr="00DD662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203F6B" w:rsidRPr="00DA0244" w:rsidRDefault="00203F6B" w:rsidP="00DD662E">
            <w:pPr>
              <w:jc w:val="center"/>
              <w:rPr>
                <w:rFonts w:ascii="GHEA Grapalat" w:hAnsi="GHEA Grapalat"/>
                <w:b/>
                <w:i/>
                <w:sz w:val="16"/>
                <w:szCs w:val="16"/>
                <w:lang w:val="es-ES"/>
              </w:rPr>
            </w:pPr>
            <w:r w:rsidRPr="00DA0244">
              <w:rPr>
                <w:rFonts w:ascii="GHEA Grapalat" w:hAnsi="GHEA Grapalat"/>
                <w:b/>
                <w:i/>
                <w:sz w:val="16"/>
                <w:szCs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203F6B" w:rsidRPr="00DA0244" w:rsidRDefault="00203F6B" w:rsidP="00DD662E">
            <w:pPr>
              <w:jc w:val="center"/>
              <w:rPr>
                <w:rFonts w:ascii="GHEA Grapalat" w:hAnsi="GHEA Grapalat"/>
                <w:b/>
                <w:i/>
                <w:sz w:val="16"/>
                <w:szCs w:val="16"/>
                <w:lang w:val="es-ES"/>
              </w:rPr>
            </w:pPr>
            <w:r w:rsidRPr="00DA0244">
              <w:rPr>
                <w:rFonts w:ascii="GHEA Grapalat" w:hAnsi="GHEA Grapalat"/>
                <w:b/>
                <w:i/>
                <w:sz w:val="16"/>
                <w:szCs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203F6B" w:rsidRPr="00DA0244" w:rsidRDefault="00203F6B" w:rsidP="00DD662E">
            <w:pPr>
              <w:jc w:val="center"/>
              <w:rPr>
                <w:rFonts w:ascii="GHEA Grapalat" w:hAnsi="GHEA Grapalat"/>
                <w:i/>
                <w:sz w:val="16"/>
                <w:szCs w:val="16"/>
                <w:lang w:val="es-ES"/>
              </w:rPr>
            </w:pPr>
            <w:r w:rsidRPr="00DA0244">
              <w:rPr>
                <w:rFonts w:ascii="GHEA Grapalat" w:hAnsi="GHEA Grapalat"/>
                <w:b/>
                <w:i/>
                <w:sz w:val="16"/>
                <w:szCs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203F6B" w:rsidRPr="00DA0244" w:rsidRDefault="00203F6B" w:rsidP="00DD662E">
            <w:pPr>
              <w:jc w:val="center"/>
              <w:rPr>
                <w:rFonts w:ascii="GHEA Grapalat" w:hAnsi="GHEA Grapalat"/>
                <w:i/>
                <w:sz w:val="16"/>
                <w:szCs w:val="16"/>
                <w:lang w:val="es-ES"/>
              </w:rPr>
            </w:pPr>
            <w:r w:rsidRPr="00DA0244">
              <w:rPr>
                <w:rFonts w:ascii="GHEA Grapalat" w:hAnsi="GHEA Grapalat"/>
                <w:b/>
                <w:i/>
                <w:sz w:val="16"/>
                <w:szCs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203F6B" w:rsidRPr="00DA0244" w:rsidRDefault="00203F6B" w:rsidP="00DD662E">
            <w:pPr>
              <w:jc w:val="center"/>
              <w:rPr>
                <w:rFonts w:ascii="GHEA Grapalat" w:hAnsi="GHEA Grapalat"/>
                <w:i/>
                <w:sz w:val="16"/>
                <w:szCs w:val="16"/>
                <w:lang w:val="es-ES"/>
              </w:rPr>
            </w:pPr>
            <w:r w:rsidRPr="00DA0244">
              <w:rPr>
                <w:rFonts w:ascii="GHEA Grapalat" w:hAnsi="GHEA Grapalat"/>
                <w:b/>
                <w:i/>
                <w:sz w:val="16"/>
                <w:szCs w:val="16"/>
                <w:lang w:val="es-ES"/>
              </w:rPr>
              <w:t>5=3+4</w:t>
            </w:r>
          </w:p>
        </w:tc>
      </w:tr>
      <w:tr w:rsidR="00203F6B" w:rsidRPr="00630AD8" w:rsidTr="00DD662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203F6B" w:rsidRPr="00DA0244" w:rsidRDefault="00203F6B" w:rsidP="00DD662E">
            <w:pPr>
              <w:jc w:val="center"/>
              <w:rPr>
                <w:rFonts w:ascii="GHEA Grapalat" w:hAnsi="GHEA Grapalat"/>
                <w:b/>
                <w:bCs/>
                <w:sz w:val="16"/>
                <w:szCs w:val="16"/>
                <w:lang w:val="es-ES"/>
              </w:rPr>
            </w:pPr>
            <w:r w:rsidRPr="00DA0244">
              <w:rPr>
                <w:rFonts w:ascii="GHEA Grapalat" w:hAnsi="GHEA Grapalat"/>
                <w:b/>
                <w:bCs/>
                <w:sz w:val="16"/>
                <w:szCs w:val="16"/>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203F6B" w:rsidRPr="00DA0244" w:rsidRDefault="00203F6B" w:rsidP="00DD662E">
            <w:pPr>
              <w:rPr>
                <w:rFonts w:ascii="GHEA Grapalat" w:hAnsi="GHEA Grapalat"/>
                <w:sz w:val="16"/>
                <w:szCs w:val="16"/>
                <w:lang w:val="es-ES"/>
              </w:rPr>
            </w:pPr>
            <w:r w:rsidRPr="00DA0244">
              <w:rPr>
                <w:rFonts w:ascii="GHEA Grapalat" w:hAnsi="GHEA Grapalat"/>
                <w:sz w:val="16"/>
                <w:szCs w:val="16"/>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03F6B" w:rsidRPr="00DA0244" w:rsidRDefault="00203F6B" w:rsidP="00DD662E">
            <w:pPr>
              <w:jc w:val="center"/>
              <w:rPr>
                <w:rFonts w:ascii="GHEA Grapalat" w:hAnsi="GHEA Grapalat"/>
                <w:sz w:val="16"/>
                <w:szCs w:val="16"/>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203F6B" w:rsidRPr="00DA0244" w:rsidRDefault="00203F6B" w:rsidP="00DD662E">
            <w:pPr>
              <w:jc w:val="center"/>
              <w:rPr>
                <w:rFonts w:ascii="GHEA Grapalat" w:hAnsi="GHEA Grapalat"/>
                <w:sz w:val="16"/>
                <w:szCs w:val="16"/>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203F6B" w:rsidRPr="00DA0244" w:rsidRDefault="00203F6B" w:rsidP="00DD662E">
            <w:pPr>
              <w:jc w:val="center"/>
              <w:rPr>
                <w:rFonts w:ascii="GHEA Grapalat" w:hAnsi="GHEA Grapalat"/>
                <w:sz w:val="16"/>
                <w:szCs w:val="16"/>
                <w:lang w:val="es-ES"/>
              </w:rPr>
            </w:pPr>
          </w:p>
        </w:tc>
      </w:tr>
      <w:tr w:rsidR="00203F6B" w:rsidRPr="00630AD8" w:rsidTr="00DD662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203F6B" w:rsidRPr="00DA0244" w:rsidRDefault="00203F6B" w:rsidP="00DD662E">
            <w:pPr>
              <w:jc w:val="center"/>
              <w:rPr>
                <w:rFonts w:ascii="GHEA Grapalat" w:hAnsi="GHEA Grapalat"/>
                <w:b/>
                <w:bCs/>
                <w:sz w:val="16"/>
                <w:szCs w:val="16"/>
                <w:lang w:val="es-ES"/>
              </w:rPr>
            </w:pPr>
            <w:r w:rsidRPr="00DA0244">
              <w:rPr>
                <w:rFonts w:ascii="GHEA Grapalat" w:hAnsi="GHEA Grapalat"/>
                <w:b/>
                <w:bCs/>
                <w:sz w:val="16"/>
                <w:szCs w:val="16"/>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203F6B" w:rsidRPr="00DA0244" w:rsidRDefault="00203F6B" w:rsidP="00DD662E">
            <w:pPr>
              <w:rPr>
                <w:rFonts w:ascii="GHEA Grapalat" w:hAnsi="GHEA Grapalat"/>
                <w:sz w:val="16"/>
                <w:szCs w:val="16"/>
                <w:lang w:val="es-ES"/>
              </w:rPr>
            </w:pPr>
            <w:r w:rsidRPr="00DA0244">
              <w:rPr>
                <w:rFonts w:ascii="GHEA Grapalat" w:hAnsi="GHEA Grapalat"/>
                <w:sz w:val="16"/>
                <w:szCs w:val="16"/>
                <w:u w:val="single"/>
                <w:vertAlign w:val="subscript"/>
                <w:lang w:val="es-ES"/>
              </w:rPr>
              <w:t>&lt;&lt;Գնման առարկայի չափաբաժնի անվանում N2&gt;&gt;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03F6B" w:rsidRPr="00DA0244" w:rsidRDefault="00203F6B" w:rsidP="00DD662E">
            <w:pPr>
              <w:jc w:val="center"/>
              <w:rPr>
                <w:rFonts w:ascii="GHEA Grapalat" w:hAnsi="GHEA Grapalat"/>
                <w:sz w:val="16"/>
                <w:szCs w:val="16"/>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203F6B" w:rsidRPr="00DA0244" w:rsidRDefault="00203F6B" w:rsidP="00DD662E">
            <w:pPr>
              <w:jc w:val="center"/>
              <w:rPr>
                <w:rFonts w:ascii="GHEA Grapalat" w:hAnsi="GHEA Grapalat"/>
                <w:sz w:val="16"/>
                <w:szCs w:val="16"/>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203F6B" w:rsidRPr="00DA0244" w:rsidRDefault="00203F6B" w:rsidP="00DD662E">
            <w:pPr>
              <w:rPr>
                <w:rFonts w:ascii="GHEA Grapalat" w:hAnsi="GHEA Grapalat"/>
                <w:sz w:val="16"/>
                <w:szCs w:val="16"/>
                <w:lang w:val="es-ES"/>
              </w:rPr>
            </w:pPr>
          </w:p>
        </w:tc>
      </w:tr>
      <w:tr w:rsidR="00203F6B" w:rsidRPr="00630AD8" w:rsidTr="00DD662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203F6B" w:rsidRPr="00DA0244" w:rsidRDefault="00203F6B" w:rsidP="00DD662E">
            <w:pPr>
              <w:jc w:val="center"/>
              <w:rPr>
                <w:rFonts w:ascii="GHEA Grapalat" w:hAnsi="GHEA Grapalat"/>
                <w:b/>
                <w:bCs/>
                <w:sz w:val="16"/>
                <w:szCs w:val="16"/>
                <w:lang w:val="es-ES"/>
              </w:rPr>
            </w:pPr>
            <w:r w:rsidRPr="00DA0244">
              <w:rPr>
                <w:rFonts w:ascii="GHEA Grapalat" w:hAnsi="GHEA Grapalat"/>
                <w:b/>
                <w:bCs/>
                <w:sz w:val="16"/>
                <w:szCs w:val="16"/>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203F6B" w:rsidRPr="00DA0244" w:rsidRDefault="00203F6B" w:rsidP="00DD662E">
            <w:pPr>
              <w:rPr>
                <w:rFonts w:ascii="GHEA Grapalat" w:hAnsi="GHEA Grapalat"/>
                <w:sz w:val="16"/>
                <w:szCs w:val="16"/>
                <w:lang w:val="es-ES"/>
              </w:rPr>
            </w:pPr>
            <w:r w:rsidRPr="00DA0244">
              <w:rPr>
                <w:rFonts w:ascii="GHEA Grapalat" w:hAnsi="GHEA Grapalat"/>
                <w:sz w:val="16"/>
                <w:szCs w:val="16"/>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03F6B" w:rsidRPr="00DA0244" w:rsidRDefault="00203F6B" w:rsidP="00DD662E">
            <w:pPr>
              <w:jc w:val="center"/>
              <w:rPr>
                <w:rFonts w:ascii="GHEA Grapalat" w:hAnsi="GHEA Grapalat"/>
                <w:sz w:val="16"/>
                <w:szCs w:val="16"/>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203F6B" w:rsidRPr="00DA0244" w:rsidRDefault="00203F6B" w:rsidP="00DD662E">
            <w:pPr>
              <w:jc w:val="center"/>
              <w:rPr>
                <w:rFonts w:ascii="GHEA Grapalat" w:hAnsi="GHEA Grapalat"/>
                <w:sz w:val="16"/>
                <w:szCs w:val="16"/>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203F6B" w:rsidRPr="00DA0244" w:rsidRDefault="00203F6B" w:rsidP="00DD662E">
            <w:pPr>
              <w:jc w:val="center"/>
              <w:rPr>
                <w:rFonts w:ascii="GHEA Grapalat" w:hAnsi="GHEA Grapalat"/>
                <w:sz w:val="16"/>
                <w:szCs w:val="16"/>
                <w:lang w:val="es-ES"/>
              </w:rPr>
            </w:pPr>
          </w:p>
        </w:tc>
      </w:tr>
      <w:tr w:rsidR="00203F6B" w:rsidRPr="00DA0244" w:rsidTr="00DD662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203F6B" w:rsidRPr="00DA0244" w:rsidRDefault="00203F6B" w:rsidP="00DD662E">
            <w:pPr>
              <w:jc w:val="center"/>
              <w:rPr>
                <w:rFonts w:ascii="GHEA Grapalat" w:hAnsi="GHEA Grapalat"/>
                <w:b/>
                <w:bCs/>
                <w:sz w:val="16"/>
                <w:szCs w:val="16"/>
                <w:lang w:val="es-ES"/>
              </w:rPr>
            </w:pPr>
            <w:r w:rsidRPr="00DA0244">
              <w:rPr>
                <w:rFonts w:ascii="GHEA Grapalat" w:hAnsi="GHEA Grapalat"/>
                <w:b/>
                <w:bCs/>
                <w:sz w:val="16"/>
                <w:szCs w:val="16"/>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203F6B" w:rsidRPr="00DA0244" w:rsidRDefault="00203F6B" w:rsidP="00DD662E">
            <w:pPr>
              <w:rPr>
                <w:rFonts w:ascii="GHEA Grapalat" w:hAnsi="GHEA Grapalat"/>
                <w:sz w:val="16"/>
                <w:szCs w:val="16"/>
                <w:lang w:val="es-ES"/>
              </w:rPr>
            </w:pPr>
            <w:r w:rsidRPr="00DA0244">
              <w:rPr>
                <w:rFonts w:ascii="GHEA Grapalat" w:hAnsi="GHEA Grapalat"/>
                <w:sz w:val="16"/>
                <w:szCs w:val="16"/>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03F6B" w:rsidRPr="00DA0244" w:rsidRDefault="00203F6B" w:rsidP="00DD662E">
            <w:pPr>
              <w:jc w:val="center"/>
              <w:rPr>
                <w:rFonts w:ascii="GHEA Grapalat" w:hAnsi="GHEA Grapalat"/>
                <w:sz w:val="16"/>
                <w:szCs w:val="16"/>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203F6B" w:rsidRPr="00DA0244" w:rsidRDefault="00203F6B" w:rsidP="00DD662E">
            <w:pPr>
              <w:jc w:val="center"/>
              <w:rPr>
                <w:rFonts w:ascii="GHEA Grapalat" w:hAnsi="GHEA Grapalat"/>
                <w:sz w:val="16"/>
                <w:szCs w:val="16"/>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203F6B" w:rsidRPr="00DA0244" w:rsidRDefault="00203F6B" w:rsidP="00DD662E">
            <w:pPr>
              <w:jc w:val="center"/>
              <w:rPr>
                <w:rFonts w:ascii="GHEA Grapalat" w:hAnsi="GHEA Grapalat"/>
                <w:sz w:val="16"/>
                <w:szCs w:val="16"/>
                <w:lang w:val="es-ES"/>
              </w:rPr>
            </w:pPr>
          </w:p>
        </w:tc>
      </w:tr>
      <w:tr w:rsidR="00203F6B" w:rsidRPr="00DA0244" w:rsidTr="00DD662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203F6B" w:rsidRPr="00DA0244" w:rsidRDefault="00203F6B" w:rsidP="00DD662E">
            <w:pPr>
              <w:jc w:val="center"/>
              <w:rPr>
                <w:rFonts w:ascii="GHEA Grapalat" w:hAnsi="GHEA Grapalat"/>
                <w:b/>
                <w:bCs/>
                <w:sz w:val="16"/>
                <w:szCs w:val="16"/>
                <w:lang w:val="es-ES"/>
              </w:rPr>
            </w:pPr>
            <w:r w:rsidRPr="00DA0244">
              <w:rPr>
                <w:rFonts w:ascii="GHEA Grapalat" w:hAnsi="GHEA Grapalat"/>
                <w:b/>
                <w:sz w:val="16"/>
                <w:szCs w:val="16"/>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203F6B" w:rsidRPr="00DA0244" w:rsidRDefault="00203F6B" w:rsidP="00DD662E">
            <w:pPr>
              <w:rPr>
                <w:rFonts w:ascii="GHEA Grapalat" w:hAnsi="GHEA Grapalat"/>
                <w:sz w:val="16"/>
                <w:szCs w:val="16"/>
                <w:lang w:val="es-ES"/>
              </w:rPr>
            </w:pPr>
            <w:r w:rsidRPr="00DA0244">
              <w:rPr>
                <w:rFonts w:ascii="GHEA Grapalat" w:hAnsi="GHEA Grapalat"/>
                <w:sz w:val="16"/>
                <w:szCs w:val="16"/>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203F6B" w:rsidRPr="00DA0244" w:rsidRDefault="00203F6B" w:rsidP="00DD662E">
            <w:pPr>
              <w:jc w:val="center"/>
              <w:rPr>
                <w:rFonts w:ascii="GHEA Grapalat" w:hAnsi="GHEA Grapalat"/>
                <w:sz w:val="16"/>
                <w:szCs w:val="16"/>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203F6B" w:rsidRPr="00DA0244" w:rsidRDefault="00203F6B" w:rsidP="00DD662E">
            <w:pPr>
              <w:jc w:val="center"/>
              <w:rPr>
                <w:rFonts w:ascii="GHEA Grapalat" w:hAnsi="GHEA Grapalat"/>
                <w:sz w:val="16"/>
                <w:szCs w:val="16"/>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203F6B" w:rsidRPr="00DA0244" w:rsidRDefault="00203F6B" w:rsidP="00DD662E">
            <w:pPr>
              <w:jc w:val="center"/>
              <w:rPr>
                <w:rFonts w:ascii="GHEA Grapalat" w:hAnsi="GHEA Grapalat"/>
                <w:sz w:val="16"/>
                <w:szCs w:val="16"/>
                <w:lang w:val="es-ES"/>
              </w:rPr>
            </w:pPr>
          </w:p>
        </w:tc>
      </w:tr>
    </w:tbl>
    <w:p w:rsidR="00203F6B" w:rsidRPr="00DA0244" w:rsidRDefault="00203F6B" w:rsidP="00203F6B">
      <w:pPr>
        <w:rPr>
          <w:rFonts w:ascii="GHEA Grapalat" w:hAnsi="GHEA Grapalat"/>
          <w:sz w:val="16"/>
          <w:szCs w:val="16"/>
          <w:lang w:val="es-ES"/>
        </w:rPr>
      </w:pPr>
    </w:p>
    <w:p w:rsidR="00203F6B" w:rsidRPr="00DA0244" w:rsidRDefault="00203F6B" w:rsidP="00203F6B">
      <w:pPr>
        <w:rPr>
          <w:rFonts w:ascii="GHEA Grapalat" w:hAnsi="GHEA Grapalat"/>
          <w:sz w:val="16"/>
          <w:szCs w:val="16"/>
          <w:lang w:val="es-ES"/>
        </w:rPr>
      </w:pPr>
    </w:p>
    <w:p w:rsidR="00203F6B" w:rsidRPr="00DA0244" w:rsidRDefault="00203F6B" w:rsidP="00203F6B">
      <w:pPr>
        <w:rPr>
          <w:rFonts w:ascii="GHEA Grapalat" w:hAnsi="GHEA Grapalat"/>
          <w:sz w:val="16"/>
          <w:szCs w:val="16"/>
          <w:lang w:val="hy-AM"/>
        </w:rPr>
      </w:pPr>
    </w:p>
    <w:p w:rsidR="00203F6B" w:rsidRPr="00DA0244" w:rsidRDefault="00203F6B" w:rsidP="00203F6B">
      <w:pPr>
        <w:ind w:left="720" w:firstLine="720"/>
        <w:jc w:val="both"/>
        <w:rPr>
          <w:rFonts w:ascii="GHEA Grapalat" w:hAnsi="GHEA Grapalat"/>
          <w:sz w:val="16"/>
          <w:szCs w:val="16"/>
          <w:lang w:val="hy-AM"/>
        </w:rPr>
      </w:pPr>
      <w:r w:rsidRPr="00DA0244">
        <w:rPr>
          <w:rFonts w:ascii="GHEA Grapalat" w:hAnsi="GHEA Grapalat"/>
          <w:sz w:val="16"/>
          <w:szCs w:val="16"/>
        </w:rPr>
        <w:t xml:space="preserve">     </w:t>
      </w:r>
      <w:r w:rsidRPr="00DA0244">
        <w:rPr>
          <w:rFonts w:ascii="GHEA Grapalat" w:hAnsi="GHEA Grapalat"/>
          <w:sz w:val="16"/>
          <w:szCs w:val="16"/>
          <w:lang w:val="hy-AM"/>
        </w:rPr>
        <w:t xml:space="preserve">___________________________________________ </w:t>
      </w:r>
      <w:r w:rsidRPr="00DA0244">
        <w:rPr>
          <w:rFonts w:ascii="GHEA Grapalat" w:hAnsi="GHEA Grapalat"/>
          <w:sz w:val="16"/>
          <w:szCs w:val="16"/>
          <w:lang w:val="hy-AM"/>
        </w:rPr>
        <w:tab/>
        <w:t xml:space="preserve">                </w:t>
      </w:r>
      <w:r w:rsidRPr="00DA0244">
        <w:rPr>
          <w:rFonts w:ascii="GHEA Grapalat" w:hAnsi="GHEA Grapalat"/>
          <w:sz w:val="16"/>
          <w:szCs w:val="16"/>
        </w:rPr>
        <w:t xml:space="preserve">       </w:t>
      </w:r>
      <w:r w:rsidRPr="00DA0244">
        <w:rPr>
          <w:rFonts w:ascii="GHEA Grapalat" w:hAnsi="GHEA Grapalat"/>
          <w:sz w:val="16"/>
          <w:szCs w:val="16"/>
          <w:lang w:val="hy-AM"/>
        </w:rPr>
        <w:t xml:space="preserve">_____________ </w:t>
      </w:r>
    </w:p>
    <w:p w:rsidR="00203F6B" w:rsidRPr="00DA0244" w:rsidRDefault="00203F6B" w:rsidP="00203F6B">
      <w:pPr>
        <w:jc w:val="both"/>
        <w:rPr>
          <w:rFonts w:ascii="GHEA Grapalat" w:hAnsi="GHEA Grapalat"/>
          <w:sz w:val="16"/>
          <w:szCs w:val="16"/>
          <w:vertAlign w:val="superscript"/>
          <w:lang w:val="hy-AM"/>
        </w:rPr>
      </w:pPr>
      <w:r w:rsidRPr="00DA0244">
        <w:rPr>
          <w:rFonts w:ascii="GHEA Grapalat" w:hAnsi="GHEA Grapalat"/>
          <w:sz w:val="16"/>
          <w:szCs w:val="16"/>
          <w:vertAlign w:val="superscript"/>
          <w:lang w:val="hy-AM"/>
        </w:rPr>
        <w:t xml:space="preserve">                                                      մասնակցի անվանումը (ղեկավարի պաշտոնը, անուն ազգանունը)                                                       ստորագրությունը</w:t>
      </w:r>
      <w:r w:rsidRPr="00DA0244">
        <w:rPr>
          <w:rFonts w:ascii="GHEA Grapalat" w:hAnsi="GHEA Grapalat"/>
          <w:sz w:val="16"/>
          <w:szCs w:val="16"/>
          <w:vertAlign w:val="superscript"/>
          <w:lang w:val="hy-AM"/>
        </w:rPr>
        <w:tab/>
      </w:r>
    </w:p>
    <w:p w:rsidR="00203F6B" w:rsidRPr="00DA0244" w:rsidRDefault="00203F6B" w:rsidP="00203F6B">
      <w:pPr>
        <w:jc w:val="right"/>
        <w:rPr>
          <w:rFonts w:ascii="GHEA Grapalat" w:hAnsi="GHEA Grapalat"/>
          <w:sz w:val="16"/>
          <w:szCs w:val="16"/>
          <w:lang w:val="hy-AM"/>
        </w:rPr>
      </w:pPr>
      <w:r w:rsidRPr="00DA0244">
        <w:rPr>
          <w:rFonts w:ascii="GHEA Grapalat" w:hAnsi="GHEA Grapalat"/>
          <w:sz w:val="16"/>
          <w:szCs w:val="16"/>
          <w:lang w:val="hy-AM"/>
        </w:rPr>
        <w:t xml:space="preserve">    </w:t>
      </w:r>
    </w:p>
    <w:p w:rsidR="00203F6B" w:rsidRPr="00DA0244" w:rsidRDefault="00203F6B" w:rsidP="00203F6B">
      <w:pPr>
        <w:jc w:val="right"/>
        <w:rPr>
          <w:rFonts w:ascii="GHEA Grapalat" w:hAnsi="GHEA Grapalat"/>
          <w:sz w:val="16"/>
          <w:szCs w:val="16"/>
          <w:lang w:val="hy-AM"/>
        </w:rPr>
      </w:pPr>
      <w:r w:rsidRPr="00DA0244">
        <w:rPr>
          <w:rFonts w:ascii="GHEA Grapalat" w:hAnsi="GHEA Grapalat"/>
          <w:sz w:val="16"/>
          <w:szCs w:val="16"/>
          <w:lang w:val="hy-AM"/>
        </w:rPr>
        <w:t>Կ. Տ.</w:t>
      </w:r>
      <w:r w:rsidRPr="00DA0244">
        <w:rPr>
          <w:rStyle w:val="af6"/>
          <w:rFonts w:ascii="GHEA Grapalat" w:hAnsi="GHEA Grapalat"/>
          <w:color w:val="FFFFFF"/>
          <w:sz w:val="16"/>
          <w:szCs w:val="16"/>
          <w:lang w:val="hy-AM"/>
        </w:rPr>
        <w:footnoteReference w:id="10"/>
      </w:r>
      <w:r w:rsidRPr="00DA0244">
        <w:rPr>
          <w:rFonts w:ascii="GHEA Grapalat" w:hAnsi="GHEA Grapalat"/>
          <w:sz w:val="16"/>
          <w:szCs w:val="16"/>
          <w:lang w:val="hy-AM"/>
        </w:rPr>
        <w:tab/>
      </w:r>
      <w:r w:rsidRPr="00DA0244">
        <w:rPr>
          <w:rFonts w:ascii="GHEA Grapalat" w:hAnsi="GHEA Grapalat"/>
          <w:sz w:val="16"/>
          <w:szCs w:val="16"/>
          <w:lang w:val="hy-AM"/>
        </w:rPr>
        <w:tab/>
        <w:t xml:space="preserve"> </w:t>
      </w:r>
    </w:p>
    <w:p w:rsidR="00203F6B" w:rsidRPr="00DA0244" w:rsidRDefault="00203F6B" w:rsidP="00203F6B">
      <w:pPr>
        <w:jc w:val="right"/>
        <w:rPr>
          <w:rFonts w:ascii="GHEA Grapalat" w:hAnsi="GHEA Grapalat"/>
          <w:sz w:val="16"/>
          <w:szCs w:val="16"/>
          <w:lang w:val="hy-AM"/>
        </w:rPr>
      </w:pPr>
    </w:p>
    <w:p w:rsidR="00203F6B" w:rsidRPr="00DA0244" w:rsidRDefault="00203F6B" w:rsidP="00203F6B">
      <w:pPr>
        <w:rPr>
          <w:rFonts w:ascii="GHEA Grapalat" w:hAnsi="GHEA Grapalat" w:cs="Sylfaen"/>
          <w:i/>
          <w:sz w:val="16"/>
          <w:szCs w:val="16"/>
          <w:lang w:val="hy-AM" w:eastAsia="ru-RU"/>
        </w:rPr>
      </w:pPr>
    </w:p>
    <w:p w:rsidR="00203F6B" w:rsidRPr="00DA0244" w:rsidRDefault="00203F6B" w:rsidP="00203F6B">
      <w:pPr>
        <w:rPr>
          <w:rFonts w:ascii="GHEA Grapalat" w:hAnsi="GHEA Grapalat" w:cs="Sylfaen"/>
          <w:i/>
          <w:sz w:val="16"/>
          <w:szCs w:val="16"/>
          <w:lang w:val="hy-AM" w:eastAsia="ru-RU"/>
        </w:rPr>
      </w:pPr>
    </w:p>
    <w:p w:rsidR="00203F6B" w:rsidRPr="00DA0244" w:rsidRDefault="00203F6B" w:rsidP="00203F6B">
      <w:pPr>
        <w:rPr>
          <w:rFonts w:ascii="GHEA Grapalat" w:hAnsi="GHEA Grapalat" w:cs="Sylfaen"/>
          <w:i/>
          <w:sz w:val="16"/>
          <w:szCs w:val="16"/>
          <w:lang w:val="hy-AM" w:eastAsia="ru-RU"/>
        </w:rPr>
      </w:pPr>
    </w:p>
    <w:p w:rsidR="00203F6B" w:rsidRPr="00DA0244" w:rsidRDefault="00203F6B" w:rsidP="00203F6B">
      <w:pPr>
        <w:rPr>
          <w:rFonts w:ascii="GHEA Grapalat" w:hAnsi="GHEA Grapalat" w:cs="Sylfaen"/>
          <w:i/>
          <w:sz w:val="16"/>
          <w:szCs w:val="16"/>
          <w:lang w:val="hy-AM" w:eastAsia="ru-RU"/>
        </w:rPr>
      </w:pPr>
    </w:p>
    <w:p w:rsidR="00203F6B" w:rsidRPr="00DA0244" w:rsidRDefault="00203F6B" w:rsidP="00203F6B">
      <w:pPr>
        <w:rPr>
          <w:rFonts w:ascii="GHEA Grapalat" w:hAnsi="GHEA Grapalat" w:cs="Sylfaen"/>
          <w:i/>
          <w:sz w:val="16"/>
          <w:szCs w:val="16"/>
          <w:lang w:val="hy-AM" w:eastAsia="ru-RU"/>
        </w:rPr>
      </w:pPr>
    </w:p>
    <w:p w:rsidR="00203F6B" w:rsidRPr="00DA0244" w:rsidRDefault="00203F6B" w:rsidP="00203F6B">
      <w:pPr>
        <w:rPr>
          <w:rFonts w:ascii="GHEA Grapalat" w:hAnsi="GHEA Grapalat" w:cs="Sylfaen"/>
          <w:i/>
          <w:sz w:val="16"/>
          <w:szCs w:val="16"/>
          <w:lang w:val="hy-AM" w:eastAsia="ru-RU"/>
        </w:rPr>
      </w:pPr>
    </w:p>
    <w:p w:rsidR="00203F6B" w:rsidRPr="00DA0244" w:rsidRDefault="00203F6B" w:rsidP="00203F6B">
      <w:pPr>
        <w:rPr>
          <w:rFonts w:ascii="GHEA Grapalat" w:hAnsi="GHEA Grapalat" w:cs="Sylfaen"/>
          <w:i/>
          <w:sz w:val="16"/>
          <w:szCs w:val="16"/>
          <w:lang w:val="hy-AM" w:eastAsia="ru-RU"/>
        </w:rPr>
      </w:pPr>
    </w:p>
    <w:p w:rsidR="00203F6B" w:rsidRPr="00DA0244" w:rsidRDefault="00203F6B" w:rsidP="00203F6B">
      <w:pPr>
        <w:rPr>
          <w:rFonts w:ascii="GHEA Grapalat" w:hAnsi="GHEA Grapalat" w:cs="Sylfaen"/>
          <w:i/>
          <w:sz w:val="16"/>
          <w:szCs w:val="16"/>
          <w:lang w:val="hy-AM" w:eastAsia="ru-RU"/>
        </w:rPr>
      </w:pPr>
    </w:p>
    <w:p w:rsidR="00203F6B" w:rsidRPr="00DA0244" w:rsidRDefault="00203F6B" w:rsidP="00203F6B">
      <w:pPr>
        <w:rPr>
          <w:rFonts w:ascii="GHEA Grapalat" w:hAnsi="GHEA Grapalat" w:cs="Sylfaen"/>
          <w:i/>
          <w:sz w:val="16"/>
          <w:szCs w:val="16"/>
          <w:lang w:val="hy-AM" w:eastAsia="ru-RU"/>
        </w:rPr>
      </w:pPr>
    </w:p>
    <w:p w:rsidR="00203F6B" w:rsidRPr="00DA0244" w:rsidRDefault="00203F6B" w:rsidP="00203F6B">
      <w:pPr>
        <w:rPr>
          <w:rFonts w:ascii="GHEA Grapalat" w:hAnsi="GHEA Grapalat" w:cs="Sylfaen"/>
          <w:i/>
          <w:sz w:val="16"/>
          <w:szCs w:val="16"/>
          <w:lang w:val="hy-AM" w:eastAsia="ru-RU"/>
        </w:rPr>
      </w:pPr>
    </w:p>
    <w:p w:rsidR="00203F6B" w:rsidRPr="00DA0244" w:rsidRDefault="00203F6B" w:rsidP="00203F6B">
      <w:pPr>
        <w:rPr>
          <w:rFonts w:ascii="GHEA Grapalat" w:hAnsi="GHEA Grapalat" w:cs="Sylfaen"/>
          <w:i/>
          <w:sz w:val="16"/>
          <w:szCs w:val="16"/>
          <w:lang w:val="hy-AM" w:eastAsia="ru-RU"/>
        </w:rPr>
      </w:pPr>
    </w:p>
    <w:p w:rsidR="00203F6B" w:rsidRPr="00DA0244" w:rsidRDefault="00203F6B" w:rsidP="00203F6B">
      <w:pPr>
        <w:rPr>
          <w:rFonts w:ascii="GHEA Grapalat" w:hAnsi="GHEA Grapalat" w:cs="Sylfaen"/>
          <w:i/>
          <w:sz w:val="16"/>
          <w:szCs w:val="16"/>
          <w:lang w:val="hy-AM" w:eastAsia="ru-RU"/>
        </w:rPr>
      </w:pPr>
    </w:p>
    <w:p w:rsidR="00203F6B" w:rsidRPr="00DA0244" w:rsidRDefault="00203F6B" w:rsidP="00203F6B">
      <w:pPr>
        <w:pStyle w:val="31"/>
        <w:jc w:val="right"/>
        <w:rPr>
          <w:rFonts w:ascii="GHEA Grapalat" w:hAnsi="GHEA Grapalat"/>
          <w:i/>
          <w:sz w:val="16"/>
          <w:szCs w:val="16"/>
          <w:lang w:val="hy-AM"/>
        </w:rPr>
      </w:pPr>
    </w:p>
    <w:p w:rsidR="00203F6B" w:rsidRPr="00DA0244" w:rsidRDefault="00203F6B" w:rsidP="00203F6B">
      <w:pPr>
        <w:pStyle w:val="31"/>
        <w:jc w:val="right"/>
        <w:rPr>
          <w:rFonts w:ascii="GHEA Grapalat" w:hAnsi="GHEA Grapalat"/>
          <w:i/>
          <w:sz w:val="16"/>
          <w:szCs w:val="16"/>
          <w:lang w:val="hy-AM"/>
        </w:rPr>
      </w:pPr>
    </w:p>
    <w:p w:rsidR="00203F6B" w:rsidRPr="00DA0244" w:rsidRDefault="00203F6B" w:rsidP="00203F6B">
      <w:pPr>
        <w:pStyle w:val="31"/>
        <w:jc w:val="right"/>
        <w:rPr>
          <w:rFonts w:ascii="GHEA Grapalat" w:hAnsi="GHEA Grapalat"/>
          <w:i/>
          <w:sz w:val="16"/>
          <w:szCs w:val="16"/>
          <w:lang w:val="hy-AM"/>
        </w:rPr>
      </w:pPr>
    </w:p>
    <w:p w:rsidR="00203F6B" w:rsidRPr="00DA0244" w:rsidRDefault="00203F6B" w:rsidP="00203F6B">
      <w:pPr>
        <w:pStyle w:val="31"/>
        <w:jc w:val="right"/>
        <w:rPr>
          <w:rFonts w:ascii="GHEA Grapalat" w:hAnsi="GHEA Grapalat"/>
          <w:i/>
          <w:sz w:val="16"/>
          <w:szCs w:val="16"/>
          <w:lang w:val="es-ES" w:eastAsia="ru-RU"/>
        </w:rPr>
      </w:pPr>
    </w:p>
    <w:p w:rsidR="00203F6B" w:rsidRPr="00DA0244" w:rsidDel="00B2572B" w:rsidRDefault="00203F6B" w:rsidP="00203F6B">
      <w:pPr>
        <w:pStyle w:val="31"/>
        <w:jc w:val="right"/>
        <w:rPr>
          <w:rFonts w:ascii="GHEA Grapalat" w:hAnsi="GHEA Grapalat" w:cs="Sylfaen"/>
          <w:b/>
          <w:sz w:val="16"/>
          <w:szCs w:val="16"/>
          <w:lang w:val="es-ES"/>
        </w:rPr>
      </w:pPr>
      <w:r w:rsidRPr="00DA0244">
        <w:rPr>
          <w:rFonts w:ascii="GHEA Grapalat" w:hAnsi="GHEA Grapalat"/>
          <w:i/>
          <w:sz w:val="16"/>
          <w:szCs w:val="16"/>
          <w:lang w:val="es-ES" w:eastAsia="ru-RU"/>
        </w:rPr>
        <w:br w:type="page"/>
      </w:r>
    </w:p>
    <w:p w:rsidR="008A4611" w:rsidRPr="008A4611" w:rsidRDefault="008A4611" w:rsidP="008A4611">
      <w:pPr>
        <w:jc w:val="both"/>
        <w:rPr>
          <w:rFonts w:ascii="GHEA Grapalat" w:hAnsi="GHEA Grapalat"/>
          <w:sz w:val="18"/>
          <w:szCs w:val="18"/>
          <w:lang w:val="hy-AM"/>
        </w:rPr>
      </w:pPr>
    </w:p>
    <w:p w:rsidR="008A4611" w:rsidRPr="008A4611" w:rsidRDefault="008A4611" w:rsidP="008A4611">
      <w:pPr>
        <w:jc w:val="right"/>
        <w:rPr>
          <w:rFonts w:ascii="GHEA Grapalat" w:hAnsi="GHEA Grapalat"/>
          <w:sz w:val="18"/>
          <w:szCs w:val="18"/>
          <w:lang w:val="hy-AM"/>
        </w:rPr>
      </w:pPr>
      <w:r w:rsidRPr="008A4611">
        <w:rPr>
          <w:rFonts w:ascii="GHEA Grapalat" w:hAnsi="GHEA Grapalat"/>
          <w:sz w:val="18"/>
          <w:szCs w:val="18"/>
          <w:lang w:val="hy-AM"/>
        </w:rPr>
        <w:t xml:space="preserve">    </w:t>
      </w:r>
    </w:p>
    <w:p w:rsidR="008A4611" w:rsidRPr="005A6AE1" w:rsidRDefault="008A4611" w:rsidP="008A4611">
      <w:pPr>
        <w:pStyle w:val="31"/>
        <w:spacing w:line="240" w:lineRule="auto"/>
        <w:jc w:val="right"/>
        <w:rPr>
          <w:rFonts w:ascii="GHEA Grapalat" w:hAnsi="GHEA Grapalat" w:cs="Arial"/>
          <w:lang w:val="hy-AM"/>
        </w:rPr>
      </w:pPr>
    </w:p>
    <w:p w:rsidR="008A4611" w:rsidRPr="005A6AE1" w:rsidRDefault="008A4611" w:rsidP="00EA1E1A">
      <w:pPr>
        <w:pStyle w:val="31"/>
        <w:spacing w:line="240" w:lineRule="auto"/>
        <w:ind w:firstLine="0"/>
        <w:rPr>
          <w:rFonts w:ascii="GHEA Grapalat" w:hAnsi="GHEA Grapalat" w:cs="Arial"/>
          <w:lang w:val="hy-AM"/>
        </w:rPr>
      </w:pPr>
    </w:p>
    <w:p w:rsidR="00203F6B" w:rsidRPr="005A6AE1" w:rsidRDefault="00203F6B" w:rsidP="008A4611">
      <w:pPr>
        <w:pStyle w:val="31"/>
        <w:spacing w:line="240" w:lineRule="auto"/>
        <w:jc w:val="right"/>
        <w:rPr>
          <w:rFonts w:ascii="GHEA Grapalat" w:hAnsi="GHEA Grapalat" w:cs="Sylfaen"/>
          <w:b/>
          <w:sz w:val="16"/>
          <w:szCs w:val="16"/>
          <w:lang w:val="hy-AM"/>
        </w:rPr>
      </w:pPr>
      <w:r w:rsidRPr="00DA0244">
        <w:rPr>
          <w:rFonts w:ascii="GHEA Grapalat" w:hAnsi="GHEA Grapalat" w:cs="Sylfaen"/>
          <w:b/>
          <w:sz w:val="16"/>
          <w:szCs w:val="16"/>
          <w:lang w:val="hy-AM"/>
        </w:rPr>
        <w:t xml:space="preserve">Հավելված </w:t>
      </w:r>
      <w:r w:rsidR="00EA1E1A" w:rsidRPr="005A6AE1">
        <w:rPr>
          <w:rFonts w:ascii="GHEA Grapalat" w:hAnsi="GHEA Grapalat" w:cs="Sylfaen"/>
          <w:b/>
          <w:sz w:val="16"/>
          <w:szCs w:val="16"/>
          <w:lang w:val="hy-AM"/>
        </w:rPr>
        <w:t>3</w:t>
      </w:r>
    </w:p>
    <w:p w:rsidR="00203F6B" w:rsidRPr="00DA0244" w:rsidRDefault="00203F6B" w:rsidP="00203F6B">
      <w:pPr>
        <w:pStyle w:val="31"/>
        <w:spacing w:line="240" w:lineRule="auto"/>
        <w:jc w:val="right"/>
        <w:rPr>
          <w:rFonts w:ascii="GHEA Grapalat" w:hAnsi="GHEA Grapalat" w:cs="Sylfaen"/>
          <w:b/>
          <w:sz w:val="16"/>
          <w:szCs w:val="16"/>
          <w:lang w:val="hy-AM"/>
        </w:rPr>
      </w:pPr>
      <w:r w:rsidRPr="00DA0244">
        <w:rPr>
          <w:rFonts w:ascii="GHEA Grapalat" w:hAnsi="GHEA Grapalat" w:cs="Sylfaen"/>
          <w:b/>
          <w:sz w:val="16"/>
          <w:szCs w:val="16"/>
          <w:lang w:val="hy-AM"/>
        </w:rPr>
        <w:t>«</w:t>
      </w:r>
      <w:r w:rsidR="003F195F">
        <w:rPr>
          <w:rFonts w:ascii="GHEA Grapalat" w:hAnsi="GHEA Grapalat" w:cs="Sylfaen"/>
          <w:b/>
          <w:sz w:val="16"/>
          <w:szCs w:val="16"/>
          <w:lang w:val="hy-AM"/>
        </w:rPr>
        <w:t>ՄՕՀԿ-ԳՀԱՇՁԲ-19/3</w:t>
      </w:r>
      <w:r w:rsidRPr="00DA0244">
        <w:rPr>
          <w:rFonts w:ascii="GHEA Grapalat" w:hAnsi="GHEA Grapalat" w:cs="Sylfaen"/>
          <w:b/>
          <w:sz w:val="16"/>
          <w:szCs w:val="16"/>
          <w:lang w:val="hy-AM"/>
        </w:rPr>
        <w:t>»*  ծածկագրով</w:t>
      </w:r>
    </w:p>
    <w:p w:rsidR="00203F6B" w:rsidRPr="00DA0244" w:rsidRDefault="00203F6B" w:rsidP="00203F6B">
      <w:pPr>
        <w:pStyle w:val="31"/>
        <w:spacing w:line="240" w:lineRule="auto"/>
        <w:jc w:val="right"/>
        <w:rPr>
          <w:rFonts w:ascii="GHEA Grapalat" w:hAnsi="GHEA Grapalat" w:cs="Sylfaen"/>
          <w:b/>
          <w:sz w:val="16"/>
          <w:szCs w:val="16"/>
        </w:rPr>
      </w:pPr>
      <w:r w:rsidRPr="00DA0244">
        <w:rPr>
          <w:rFonts w:ascii="GHEA Grapalat" w:hAnsi="GHEA Grapalat" w:cs="Sylfaen"/>
          <w:b/>
          <w:sz w:val="16"/>
          <w:szCs w:val="16"/>
        </w:rPr>
        <w:t xml:space="preserve">գնանշման հարցման </w:t>
      </w:r>
      <w:r w:rsidRPr="00DA0244">
        <w:rPr>
          <w:rFonts w:ascii="GHEA Grapalat" w:hAnsi="GHEA Grapalat" w:cs="Sylfaen"/>
          <w:b/>
          <w:sz w:val="16"/>
          <w:szCs w:val="16"/>
          <w:lang w:val="hy-AM"/>
        </w:rPr>
        <w:t>հրավերի</w:t>
      </w:r>
    </w:p>
    <w:p w:rsidR="00203F6B" w:rsidRPr="00DA0244" w:rsidRDefault="00203F6B" w:rsidP="00203F6B">
      <w:pPr>
        <w:pStyle w:val="31"/>
        <w:spacing w:line="240" w:lineRule="auto"/>
        <w:jc w:val="right"/>
        <w:rPr>
          <w:rFonts w:ascii="GHEA Grapalat" w:hAnsi="GHEA Grapalat" w:cs="Sylfaen"/>
          <w:b/>
          <w:sz w:val="16"/>
          <w:szCs w:val="16"/>
        </w:rPr>
      </w:pPr>
    </w:p>
    <w:p w:rsidR="00203F6B" w:rsidRPr="00DA0244" w:rsidRDefault="00203F6B" w:rsidP="00203F6B">
      <w:pPr>
        <w:jc w:val="right"/>
        <w:rPr>
          <w:rFonts w:ascii="GHEA Grapalat" w:hAnsi="GHEA Grapalat"/>
          <w:i/>
          <w:sz w:val="16"/>
          <w:szCs w:val="16"/>
          <w:lang w:val="hy-AM"/>
        </w:rPr>
      </w:pPr>
    </w:p>
    <w:p w:rsidR="00203F6B" w:rsidRPr="00DA0244" w:rsidRDefault="00C54A30" w:rsidP="00203F6B">
      <w:pPr>
        <w:ind w:left="-142" w:firstLine="142"/>
        <w:jc w:val="center"/>
        <w:rPr>
          <w:rFonts w:ascii="GHEA Grapalat" w:hAnsi="GHEA Grapalat"/>
          <w:b/>
          <w:sz w:val="16"/>
          <w:szCs w:val="16"/>
          <w:lang w:val="hy-AM"/>
        </w:rPr>
      </w:pPr>
      <w:r w:rsidRPr="00DA0244">
        <w:rPr>
          <w:rFonts w:ascii="GHEA Grapalat" w:hAnsi="GHEA Grapalat" w:cs="Sylfaen"/>
          <w:b/>
          <w:sz w:val="16"/>
          <w:szCs w:val="16"/>
          <w:lang w:val="hy-AM"/>
        </w:rPr>
        <w:t xml:space="preserve">ՆԱԽԱԳԾԱՆԱԽԱՀԱՇՎԱՅԻՆ ՓԱՍՏԱԹՂԹԵՐԻ ՄՇԱԿՄԱՆ </w:t>
      </w:r>
      <w:r w:rsidR="00801502" w:rsidRPr="00801502">
        <w:rPr>
          <w:rFonts w:ascii="GHEA Grapalat" w:hAnsi="GHEA Grapalat" w:cs="Sylfaen"/>
          <w:b/>
          <w:sz w:val="16"/>
          <w:szCs w:val="16"/>
          <w:lang w:val="hy-AM"/>
        </w:rPr>
        <w:t>ԵՎ</w:t>
      </w:r>
      <w:r w:rsidRPr="00DA0244">
        <w:rPr>
          <w:rFonts w:ascii="GHEA Grapalat" w:hAnsi="GHEA Grapalat" w:cs="Sylfaen"/>
          <w:b/>
          <w:sz w:val="16"/>
          <w:szCs w:val="16"/>
          <w:lang w:val="hy-AM"/>
        </w:rPr>
        <w:t xml:space="preserve"> ՓՈՐՁԱՔՆՆՈՒԹՅԱՆ ԱՇԽԱՏԱՆՔՆԵՐ</w:t>
      </w:r>
      <w:r w:rsidR="004A291A" w:rsidRPr="00DA0244">
        <w:rPr>
          <w:rFonts w:ascii="GHEA Grapalat" w:hAnsi="GHEA Grapalat" w:cs="Sylfaen"/>
          <w:b/>
          <w:sz w:val="16"/>
          <w:szCs w:val="16"/>
          <w:lang w:val="hy-AM"/>
        </w:rPr>
        <w:t>Ի</w:t>
      </w:r>
      <w:r w:rsidR="00203F6B" w:rsidRPr="00DA0244">
        <w:rPr>
          <w:rFonts w:ascii="GHEA Grapalat" w:hAnsi="GHEA Grapalat" w:cs="Sylfaen"/>
          <w:b/>
          <w:sz w:val="16"/>
          <w:szCs w:val="16"/>
          <w:lang w:val="hy-AM"/>
        </w:rPr>
        <w:t xml:space="preserve"> ԿԱՏԱՐՄԱՆ</w:t>
      </w:r>
    </w:p>
    <w:p w:rsidR="00203F6B" w:rsidRPr="00DA0244" w:rsidRDefault="00203F6B" w:rsidP="00203F6B">
      <w:pPr>
        <w:ind w:left="-142" w:firstLine="142"/>
        <w:jc w:val="center"/>
        <w:rPr>
          <w:rFonts w:ascii="GHEA Grapalat" w:hAnsi="GHEA Grapalat" w:cs="Times Armenian"/>
          <w:b/>
          <w:sz w:val="16"/>
          <w:szCs w:val="16"/>
          <w:lang w:val="hy-AM"/>
        </w:rPr>
      </w:pPr>
      <w:r w:rsidRPr="00DA0244">
        <w:rPr>
          <w:rFonts w:ascii="GHEA Grapalat" w:hAnsi="GHEA Grapalat" w:cs="Sylfaen"/>
          <w:b/>
          <w:sz w:val="16"/>
          <w:szCs w:val="16"/>
          <w:lang w:val="hy-AM"/>
        </w:rPr>
        <w:t>ՊԵՏԱԿԱՆ</w:t>
      </w:r>
      <w:r w:rsidRPr="00DA0244">
        <w:rPr>
          <w:rFonts w:ascii="GHEA Grapalat" w:hAnsi="GHEA Grapalat" w:cs="Times Armenian"/>
          <w:b/>
          <w:sz w:val="16"/>
          <w:szCs w:val="16"/>
          <w:lang w:val="hy-AM"/>
        </w:rPr>
        <w:t xml:space="preserve">  </w:t>
      </w:r>
      <w:r w:rsidRPr="00DA0244">
        <w:rPr>
          <w:rFonts w:ascii="GHEA Grapalat" w:hAnsi="GHEA Grapalat" w:cs="Sylfaen"/>
          <w:b/>
          <w:sz w:val="16"/>
          <w:szCs w:val="16"/>
          <w:lang w:val="hy-AM"/>
        </w:rPr>
        <w:t>ԳՆՄԱՆ</w:t>
      </w:r>
      <w:r w:rsidRPr="00DA0244">
        <w:rPr>
          <w:rFonts w:ascii="GHEA Grapalat" w:hAnsi="GHEA Grapalat" w:cs="Times Armenian"/>
          <w:b/>
          <w:sz w:val="16"/>
          <w:szCs w:val="16"/>
          <w:lang w:val="hy-AM"/>
        </w:rPr>
        <w:t xml:space="preserve">  </w:t>
      </w:r>
      <w:r w:rsidRPr="00DA0244">
        <w:rPr>
          <w:rFonts w:ascii="GHEA Grapalat" w:hAnsi="GHEA Grapalat" w:cs="Sylfaen"/>
          <w:b/>
          <w:sz w:val="16"/>
          <w:szCs w:val="16"/>
          <w:lang w:val="hy-AM"/>
        </w:rPr>
        <w:t>ՊԱՅՄԱՆԱԳԻՐ</w:t>
      </w:r>
      <w:r w:rsidRPr="00DA0244">
        <w:rPr>
          <w:rFonts w:ascii="GHEA Grapalat" w:hAnsi="GHEA Grapalat" w:cs="Times Armenian"/>
          <w:b/>
          <w:sz w:val="16"/>
          <w:szCs w:val="16"/>
          <w:lang w:val="hy-AM"/>
        </w:rPr>
        <w:t xml:space="preserve">   </w:t>
      </w:r>
    </w:p>
    <w:p w:rsidR="00203F6B" w:rsidRPr="00DA0244" w:rsidRDefault="00203F6B" w:rsidP="00203F6B">
      <w:pPr>
        <w:ind w:left="-142" w:firstLine="142"/>
        <w:jc w:val="center"/>
        <w:rPr>
          <w:rFonts w:ascii="GHEA Grapalat" w:hAnsi="GHEA Grapalat"/>
          <w:b/>
          <w:sz w:val="16"/>
          <w:szCs w:val="16"/>
          <w:u w:val="single"/>
          <w:lang w:val="hy-AM"/>
        </w:rPr>
      </w:pPr>
      <w:r w:rsidRPr="00DA0244">
        <w:rPr>
          <w:rFonts w:ascii="GHEA Grapalat" w:hAnsi="GHEA Grapalat"/>
          <w:b/>
          <w:sz w:val="16"/>
          <w:szCs w:val="16"/>
          <w:lang w:val="hy-AM"/>
        </w:rPr>
        <w:t xml:space="preserve">N </w:t>
      </w:r>
      <w:r w:rsidRPr="00DA0244">
        <w:rPr>
          <w:rFonts w:ascii="GHEA Grapalat" w:hAnsi="GHEA Grapalat"/>
          <w:b/>
          <w:sz w:val="16"/>
          <w:szCs w:val="16"/>
          <w:u w:val="single"/>
          <w:lang w:val="hy-AM"/>
        </w:rPr>
        <w:tab/>
      </w:r>
      <w:r w:rsidRPr="00DA0244">
        <w:rPr>
          <w:rFonts w:ascii="GHEA Grapalat" w:hAnsi="GHEA Grapalat"/>
          <w:b/>
          <w:sz w:val="16"/>
          <w:szCs w:val="16"/>
          <w:u w:val="single"/>
          <w:lang w:val="hy-AM"/>
        </w:rPr>
        <w:tab/>
      </w:r>
      <w:r w:rsidRPr="00DA0244">
        <w:rPr>
          <w:rFonts w:ascii="GHEA Grapalat" w:hAnsi="GHEA Grapalat"/>
          <w:b/>
          <w:sz w:val="16"/>
          <w:szCs w:val="16"/>
          <w:u w:val="single"/>
          <w:lang w:val="hy-AM"/>
        </w:rPr>
        <w:tab/>
      </w:r>
      <w:r w:rsidRPr="00DA0244">
        <w:rPr>
          <w:rFonts w:ascii="GHEA Grapalat" w:hAnsi="GHEA Grapalat"/>
          <w:b/>
          <w:sz w:val="16"/>
          <w:szCs w:val="16"/>
          <w:u w:val="single"/>
          <w:lang w:val="hy-AM"/>
        </w:rPr>
        <w:tab/>
      </w:r>
    </w:p>
    <w:p w:rsidR="00203F6B" w:rsidRPr="00DA0244" w:rsidRDefault="00203F6B" w:rsidP="00203F6B">
      <w:pPr>
        <w:tabs>
          <w:tab w:val="left" w:pos="720"/>
          <w:tab w:val="left" w:pos="1440"/>
          <w:tab w:val="left" w:pos="8865"/>
        </w:tabs>
        <w:jc w:val="both"/>
        <w:rPr>
          <w:rFonts w:ascii="GHEA Grapalat" w:hAnsi="GHEA Grapalat" w:cs="Sylfaen"/>
          <w:sz w:val="16"/>
          <w:szCs w:val="16"/>
          <w:lang w:val="hy-AM"/>
        </w:rPr>
      </w:pPr>
      <w:r w:rsidRPr="00DA0244">
        <w:rPr>
          <w:rFonts w:ascii="GHEA Grapalat" w:hAnsi="GHEA Grapalat" w:cs="Sylfaen"/>
          <w:sz w:val="16"/>
          <w:szCs w:val="16"/>
          <w:lang w:val="hy-AM"/>
        </w:rPr>
        <w:t xml:space="preserve">         ք. </w:t>
      </w:r>
      <w:r w:rsidRPr="00DA0244">
        <w:rPr>
          <w:rFonts w:ascii="GHEA Grapalat" w:hAnsi="GHEA Grapalat" w:cs="Sylfaen"/>
          <w:sz w:val="16"/>
          <w:szCs w:val="16"/>
          <w:u w:val="single"/>
          <w:lang w:val="hy-AM"/>
        </w:rPr>
        <w:t xml:space="preserve">           </w:t>
      </w:r>
      <w:r w:rsidRPr="00DA0244">
        <w:rPr>
          <w:rFonts w:ascii="GHEA Grapalat" w:hAnsi="GHEA Grapalat" w:cs="Sylfaen"/>
          <w:sz w:val="16"/>
          <w:szCs w:val="16"/>
          <w:lang w:val="hy-AM"/>
        </w:rPr>
        <w:t xml:space="preserve">                                                                                          </w:t>
      </w:r>
      <w:r w:rsidRPr="00DA0244">
        <w:rPr>
          <w:rFonts w:ascii="GHEA Grapalat" w:hAnsi="GHEA Grapalat"/>
          <w:sz w:val="16"/>
          <w:szCs w:val="16"/>
          <w:lang w:val="hy-AM"/>
        </w:rPr>
        <w:t>«</w:t>
      </w:r>
      <w:r w:rsidRPr="00DA0244">
        <w:rPr>
          <w:rFonts w:ascii="GHEA Grapalat" w:hAnsi="GHEA Grapalat"/>
          <w:sz w:val="16"/>
          <w:szCs w:val="16"/>
          <w:u w:val="single"/>
          <w:lang w:val="hy-AM"/>
        </w:rPr>
        <w:t xml:space="preserve">     </w:t>
      </w:r>
      <w:r w:rsidRPr="00DA0244">
        <w:rPr>
          <w:rFonts w:ascii="GHEA Grapalat" w:hAnsi="GHEA Grapalat"/>
          <w:sz w:val="16"/>
          <w:szCs w:val="16"/>
          <w:lang w:val="hy-AM"/>
        </w:rPr>
        <w:t xml:space="preserve">» </w:t>
      </w:r>
      <w:r w:rsidRPr="00DA0244">
        <w:rPr>
          <w:rFonts w:ascii="GHEA Grapalat" w:hAnsi="GHEA Grapalat"/>
          <w:sz w:val="16"/>
          <w:szCs w:val="16"/>
          <w:u w:val="single"/>
          <w:lang w:val="hy-AM"/>
        </w:rPr>
        <w:t xml:space="preserve">          </w:t>
      </w:r>
      <w:r w:rsidRPr="00DA0244">
        <w:rPr>
          <w:rFonts w:ascii="GHEA Grapalat" w:hAnsi="GHEA Grapalat"/>
          <w:sz w:val="16"/>
          <w:szCs w:val="16"/>
          <w:lang w:val="hy-AM"/>
        </w:rPr>
        <w:t xml:space="preserve"> </w:t>
      </w:r>
      <w:r w:rsidRPr="00DA0244">
        <w:rPr>
          <w:rFonts w:ascii="GHEA Grapalat" w:hAnsi="GHEA Grapalat" w:cs="Sylfaen"/>
          <w:sz w:val="16"/>
          <w:szCs w:val="16"/>
          <w:lang w:val="hy-AM"/>
        </w:rPr>
        <w:t>20   թ.</w:t>
      </w:r>
    </w:p>
    <w:p w:rsidR="00203F6B" w:rsidRPr="00DA0244" w:rsidRDefault="00203F6B" w:rsidP="00203F6B">
      <w:pPr>
        <w:autoSpaceDE w:val="0"/>
        <w:autoSpaceDN w:val="0"/>
        <w:adjustRightInd w:val="0"/>
        <w:rPr>
          <w:rFonts w:ascii="GHEA Grapalat" w:hAnsi="GHEA Grapalat" w:cs="TimesArmenianPSMT"/>
          <w:sz w:val="16"/>
          <w:szCs w:val="16"/>
          <w:lang w:val="hy-AM"/>
        </w:rPr>
      </w:pPr>
    </w:p>
    <w:p w:rsidR="00203F6B" w:rsidRPr="00DA0244" w:rsidRDefault="00203F6B" w:rsidP="00203F6B">
      <w:pPr>
        <w:ind w:firstLine="720"/>
        <w:jc w:val="both"/>
        <w:rPr>
          <w:rFonts w:ascii="GHEA Grapalat" w:hAnsi="GHEA Grapalat"/>
          <w:sz w:val="16"/>
          <w:szCs w:val="16"/>
          <w:lang w:val="hy-AM"/>
        </w:rPr>
      </w:pPr>
      <w:r w:rsidRPr="00DA0244">
        <w:rPr>
          <w:rFonts w:ascii="GHEA Grapalat" w:hAnsi="GHEA Grapalat"/>
          <w:sz w:val="16"/>
          <w:szCs w:val="16"/>
          <w:lang w:val="hy-AM"/>
        </w:rPr>
        <w:t>«</w:t>
      </w:r>
      <w:r w:rsidRPr="00DA0244">
        <w:rPr>
          <w:rFonts w:ascii="GHEA Grapalat" w:hAnsi="GHEA Grapalat" w:cs="Sylfaen"/>
          <w:sz w:val="16"/>
          <w:szCs w:val="16"/>
          <w:lang w:val="hy-AM"/>
        </w:rPr>
        <w:t>________________________________________</w:t>
      </w:r>
      <w:r w:rsidRPr="00DA0244">
        <w:rPr>
          <w:rFonts w:ascii="GHEA Grapalat" w:hAnsi="GHEA Grapalat"/>
          <w:sz w:val="16"/>
          <w:szCs w:val="16"/>
          <w:lang w:val="hy-AM"/>
        </w:rPr>
        <w:t>»</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դեմս</w:t>
      </w:r>
      <w:r w:rsidRPr="00DA0244">
        <w:rPr>
          <w:rFonts w:ascii="GHEA Grapalat" w:hAnsi="GHEA Grapalat" w:cs="Times Armenian"/>
          <w:sz w:val="16"/>
          <w:szCs w:val="16"/>
          <w:lang w:val="hy-AM"/>
        </w:rPr>
        <w:t xml:space="preserve"> ------------------------ -</w:t>
      </w:r>
      <w:r w:rsidRPr="00DA0244">
        <w:rPr>
          <w:rFonts w:ascii="GHEA Grapalat" w:hAnsi="GHEA Grapalat" w:cs="Sylfaen"/>
          <w:sz w:val="16"/>
          <w:szCs w:val="16"/>
          <w:lang w:val="hy-AM"/>
        </w:rPr>
        <w:t>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որը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գործում</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է</w:t>
      </w:r>
      <w:r w:rsidRPr="00DA0244">
        <w:rPr>
          <w:rFonts w:ascii="GHEA Grapalat" w:hAnsi="GHEA Grapalat" w:cs="Times Armenian"/>
          <w:sz w:val="16"/>
          <w:szCs w:val="16"/>
          <w:lang w:val="hy-AM"/>
        </w:rPr>
        <w:t xml:space="preserve"> ------------- </w:t>
      </w:r>
      <w:r w:rsidRPr="00DA0244">
        <w:rPr>
          <w:rFonts w:ascii="GHEA Grapalat" w:hAnsi="GHEA Grapalat" w:cs="Sylfaen"/>
          <w:sz w:val="16"/>
          <w:szCs w:val="16"/>
          <w:lang w:val="hy-AM"/>
        </w:rPr>
        <w:t>կանոնադրության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հիման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վրա</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այսուհետ՝</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Պատվիրատու</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մի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կողմից</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և</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ն</w:t>
      </w:r>
      <w:r w:rsidRPr="00DA0244">
        <w:rPr>
          <w:rFonts w:ascii="GHEA Grapalat" w:hAnsi="GHEA Grapalat" w:cs="Times Armenian"/>
          <w:sz w:val="16"/>
          <w:szCs w:val="16"/>
          <w:lang w:val="hy-AM"/>
        </w:rPr>
        <w:t>,</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դեմս</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տնօրեն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ի, որը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գործում</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է</w:t>
      </w:r>
      <w:r w:rsidRPr="00DA0244">
        <w:rPr>
          <w:rFonts w:ascii="GHEA Grapalat" w:hAnsi="GHEA Grapalat" w:cs="Times Armenian"/>
          <w:sz w:val="16"/>
          <w:szCs w:val="16"/>
          <w:lang w:val="hy-AM"/>
        </w:rPr>
        <w:t xml:space="preserve"> ------------------- </w:t>
      </w:r>
      <w:r w:rsidRPr="00DA0244">
        <w:rPr>
          <w:rFonts w:ascii="GHEA Grapalat" w:hAnsi="GHEA Grapalat" w:cs="Sylfaen"/>
          <w:sz w:val="16"/>
          <w:szCs w:val="16"/>
          <w:lang w:val="hy-AM"/>
        </w:rPr>
        <w:t>կանոնադրության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հիման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վրա</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այսուհետ՝</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Կատարող</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մյուս</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կողմից</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կնքեցին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սույն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պայմանագիրը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հետևյալի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մասին</w:t>
      </w:r>
      <w:r w:rsidRPr="00DA0244">
        <w:rPr>
          <w:rFonts w:ascii="GHEA Grapalat" w:hAnsi="GHEA Grapalat" w:cs="Times Armenian"/>
          <w:sz w:val="16"/>
          <w:szCs w:val="16"/>
          <w:lang w:val="hy-AM"/>
        </w:rPr>
        <w:t>։</w:t>
      </w:r>
    </w:p>
    <w:p w:rsidR="00203F6B" w:rsidRPr="00DA0244" w:rsidRDefault="00203F6B" w:rsidP="00203F6B">
      <w:pPr>
        <w:jc w:val="both"/>
        <w:rPr>
          <w:rFonts w:ascii="GHEA Grapalat" w:hAnsi="GHEA Grapalat"/>
          <w:i/>
          <w:sz w:val="16"/>
          <w:szCs w:val="16"/>
          <w:lang w:val="hy-AM" w:eastAsia="zh-CN"/>
        </w:rPr>
      </w:pPr>
    </w:p>
    <w:p w:rsidR="00203F6B" w:rsidRPr="00DA0244" w:rsidRDefault="00203F6B" w:rsidP="00203F6B">
      <w:pPr>
        <w:ind w:firstLine="720"/>
        <w:jc w:val="both"/>
        <w:rPr>
          <w:rFonts w:ascii="GHEA Grapalat" w:hAnsi="GHEA Grapalat" w:cs="Sylfaen"/>
          <w:b/>
          <w:smallCaps/>
          <w:sz w:val="16"/>
          <w:szCs w:val="16"/>
          <w:lang w:val="hy-AM"/>
        </w:rPr>
      </w:pPr>
      <w:r w:rsidRPr="00DA0244">
        <w:rPr>
          <w:rFonts w:ascii="GHEA Grapalat" w:hAnsi="GHEA Grapalat" w:cs="Sylfaen"/>
          <w:b/>
          <w:smallCaps/>
          <w:sz w:val="16"/>
          <w:szCs w:val="16"/>
          <w:lang w:val="hy-AM"/>
        </w:rPr>
        <w:t>1. Պայմանագրի առարկան</w:t>
      </w:r>
    </w:p>
    <w:p w:rsidR="00203F6B" w:rsidRPr="00DA0244" w:rsidRDefault="00203F6B" w:rsidP="00203F6B">
      <w:pPr>
        <w:ind w:firstLine="720"/>
        <w:jc w:val="both"/>
        <w:rPr>
          <w:rFonts w:ascii="GHEA Grapalat" w:hAnsi="GHEA Grapalat" w:cs="Sylfaen"/>
          <w:sz w:val="16"/>
          <w:szCs w:val="16"/>
          <w:lang w:val="hy-AM"/>
        </w:rPr>
      </w:pPr>
      <w:r w:rsidRPr="00DA0244">
        <w:rPr>
          <w:rFonts w:ascii="GHEA Grapalat" w:hAnsi="GHEA Grapalat" w:cs="Sylfaen"/>
          <w:sz w:val="16"/>
          <w:szCs w:val="16"/>
          <w:lang w:val="hy-AM"/>
        </w:rPr>
        <w:t xml:space="preserve">1.1 Պատվիրատուն հանձնարարում է, իսկ Կատարողը ստանձնում է </w:t>
      </w:r>
      <w:r w:rsidR="00C54A30" w:rsidRPr="00DA0244">
        <w:rPr>
          <w:rFonts w:ascii="GHEA Grapalat" w:hAnsi="GHEA Grapalat" w:cs="Sylfaen"/>
          <w:sz w:val="16"/>
          <w:szCs w:val="16"/>
          <w:lang w:val="hy-AM"/>
        </w:rPr>
        <w:t>նախագծանախահաշվային փաստաթղթերի մշակման և փորձաքննության աշխատանքներ</w:t>
      </w:r>
      <w:r w:rsidRPr="00DA0244">
        <w:rPr>
          <w:rFonts w:ascii="GHEA Grapalat" w:hAnsi="GHEA Grapalat" w:cs="Sylfaen"/>
          <w:sz w:val="16"/>
          <w:szCs w:val="16"/>
          <w:lang w:val="hy-AM"/>
        </w:rPr>
        <w:t>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DA0244">
        <w:rPr>
          <w:rFonts w:ascii="GHEA Grapalat" w:hAnsi="GHEA Grapalat"/>
          <w:sz w:val="16"/>
          <w:szCs w:val="16"/>
          <w:lang w:val="hy-AM"/>
        </w:rPr>
        <w:t>գնման ժամանակացույցի</w:t>
      </w:r>
      <w:r w:rsidRPr="00DA0244">
        <w:rPr>
          <w:rFonts w:ascii="GHEA Grapalat" w:hAnsi="GHEA Grapalat" w:cs="Sylfaen"/>
          <w:sz w:val="16"/>
          <w:szCs w:val="16"/>
          <w:lang w:val="hy-AM"/>
        </w:rPr>
        <w:t xml:space="preserve"> պահանջների։</w:t>
      </w:r>
    </w:p>
    <w:p w:rsidR="00203F6B" w:rsidRPr="00DA0244" w:rsidRDefault="00203F6B" w:rsidP="00203F6B">
      <w:pPr>
        <w:ind w:firstLine="720"/>
        <w:jc w:val="both"/>
        <w:rPr>
          <w:rFonts w:ascii="GHEA Grapalat" w:hAnsi="GHEA Grapalat"/>
          <w:sz w:val="16"/>
          <w:szCs w:val="16"/>
          <w:lang w:val="hy-AM"/>
        </w:rPr>
      </w:pPr>
      <w:r w:rsidRPr="00DA0244">
        <w:rPr>
          <w:rFonts w:ascii="GHEA Grapalat" w:hAnsi="GHEA Grapalat" w:cs="Sylfaen"/>
          <w:sz w:val="16"/>
          <w:szCs w:val="16"/>
          <w:lang w:val="hy-AM"/>
        </w:rPr>
        <w:t xml:space="preserve">1.2 </w:t>
      </w:r>
      <w:r w:rsidRPr="00DA0244">
        <w:rPr>
          <w:rFonts w:ascii="GHEA Grapalat" w:hAnsi="GHEA Grapalat"/>
          <w:sz w:val="16"/>
          <w:szCs w:val="16"/>
          <w:lang w:val="hy-AM"/>
        </w:rPr>
        <w:t xml:space="preserve">Աշխատանքը կատարվում է պայմանագրի N 1 հավելվածով սահմանված </w:t>
      </w:r>
      <w:r w:rsidRPr="00DA0244">
        <w:rPr>
          <w:rFonts w:ascii="GHEA Grapalat" w:hAnsi="GHEA Grapalat" w:cs="Sylfaen"/>
          <w:sz w:val="16"/>
          <w:szCs w:val="16"/>
          <w:lang w:val="hy-AM"/>
        </w:rPr>
        <w:t>Տեխնիկական բնութագիր-</w:t>
      </w:r>
      <w:r w:rsidRPr="00DA0244">
        <w:rPr>
          <w:rFonts w:ascii="GHEA Grapalat" w:hAnsi="GHEA Grapalat"/>
          <w:sz w:val="16"/>
          <w:szCs w:val="16"/>
          <w:lang w:val="hy-AM"/>
        </w:rPr>
        <w:t>գնման ժամանակացույցին համապատասխան և սահմանված ժամկետներով։</w:t>
      </w:r>
    </w:p>
    <w:p w:rsidR="00203F6B" w:rsidRPr="00DA0244" w:rsidRDefault="00203F6B" w:rsidP="00203F6B">
      <w:pPr>
        <w:ind w:firstLine="720"/>
        <w:jc w:val="both"/>
        <w:rPr>
          <w:rFonts w:ascii="GHEA Grapalat" w:hAnsi="GHEA Grapalat" w:cs="Sylfaen"/>
          <w:sz w:val="16"/>
          <w:szCs w:val="16"/>
          <w:lang w:val="hy-AM"/>
        </w:rPr>
      </w:pPr>
    </w:p>
    <w:p w:rsidR="00203F6B" w:rsidRPr="00DA0244" w:rsidRDefault="00203F6B" w:rsidP="00203F6B">
      <w:pPr>
        <w:ind w:firstLine="720"/>
        <w:jc w:val="both"/>
        <w:rPr>
          <w:rFonts w:ascii="GHEA Grapalat" w:hAnsi="GHEA Grapalat" w:cs="Sylfaen"/>
          <w:b/>
          <w:smallCaps/>
          <w:sz w:val="16"/>
          <w:szCs w:val="16"/>
          <w:lang w:val="hy-AM"/>
        </w:rPr>
      </w:pPr>
      <w:r w:rsidRPr="00DA0244">
        <w:rPr>
          <w:rFonts w:ascii="GHEA Grapalat" w:hAnsi="GHEA Grapalat" w:cs="Sylfaen"/>
          <w:b/>
          <w:smallCaps/>
          <w:sz w:val="16"/>
          <w:szCs w:val="16"/>
          <w:lang w:val="hy-AM"/>
        </w:rPr>
        <w:t>2. ԿՈՂՄԵՐԻ ԻՐԱՎՈՒՆՔՆԵՐԸ ԵՎ ՊԱՐՏԱԿԱՆՈՒԹՅՈՒՆՆԵՐԸ</w:t>
      </w:r>
    </w:p>
    <w:p w:rsidR="00203F6B" w:rsidRPr="00DA0244" w:rsidRDefault="00203F6B" w:rsidP="00203F6B">
      <w:pPr>
        <w:ind w:firstLine="720"/>
        <w:jc w:val="both"/>
        <w:rPr>
          <w:rFonts w:ascii="GHEA Grapalat" w:hAnsi="GHEA Grapalat" w:cs="Sylfaen"/>
          <w:b/>
          <w:sz w:val="16"/>
          <w:szCs w:val="16"/>
          <w:lang w:val="hy-AM"/>
        </w:rPr>
      </w:pPr>
      <w:r w:rsidRPr="00DA0244">
        <w:rPr>
          <w:rFonts w:ascii="GHEA Grapalat" w:hAnsi="GHEA Grapalat" w:cs="Sylfaen"/>
          <w:b/>
          <w:sz w:val="16"/>
          <w:szCs w:val="16"/>
          <w:lang w:val="hy-AM"/>
        </w:rPr>
        <w:t>2.1 Պատվիրատուն իրավունք ունի`</w:t>
      </w:r>
    </w:p>
    <w:p w:rsidR="00203F6B" w:rsidRPr="00DA0244" w:rsidRDefault="00203F6B" w:rsidP="00203F6B">
      <w:pPr>
        <w:ind w:firstLine="720"/>
        <w:jc w:val="both"/>
        <w:rPr>
          <w:rFonts w:ascii="GHEA Grapalat" w:hAnsi="GHEA Grapalat" w:cs="Sylfaen"/>
          <w:sz w:val="16"/>
          <w:szCs w:val="16"/>
          <w:lang w:val="hy-AM"/>
        </w:rPr>
      </w:pPr>
      <w:r w:rsidRPr="00DA0244">
        <w:rPr>
          <w:rFonts w:ascii="GHEA Grapalat" w:hAnsi="GHEA Grapalat" w:cs="Sylfaen"/>
          <w:sz w:val="16"/>
          <w:szCs w:val="16"/>
          <w:lang w:val="hy-AM"/>
        </w:rPr>
        <w:t>2.1.1 Ցանկացած ժամանակ ստուգել Կատարողի կողմից կատարվող աշխատանքի ընթացքը և որակը` առանց միջամտելու Կատարողի գործունեությանը.</w:t>
      </w:r>
    </w:p>
    <w:p w:rsidR="00203F6B" w:rsidRPr="00DA0244" w:rsidRDefault="00203F6B" w:rsidP="00203F6B">
      <w:pPr>
        <w:ind w:firstLine="720"/>
        <w:jc w:val="both"/>
        <w:rPr>
          <w:rFonts w:ascii="GHEA Grapalat" w:hAnsi="GHEA Grapalat"/>
          <w:sz w:val="16"/>
          <w:szCs w:val="16"/>
          <w:lang w:val="hy-AM"/>
        </w:rPr>
      </w:pPr>
      <w:r w:rsidRPr="00DA0244">
        <w:rPr>
          <w:rFonts w:ascii="GHEA Grapalat" w:hAnsi="GHEA Grapalat" w:cs="Sylfaen"/>
          <w:sz w:val="16"/>
          <w:szCs w:val="16"/>
          <w:lang w:val="hy-AM"/>
        </w:rPr>
        <w:t>2.1.2 Եթե</w:t>
      </w:r>
      <w:r w:rsidRPr="00DA0244">
        <w:rPr>
          <w:rFonts w:ascii="GHEA Grapalat" w:hAnsi="GHEA Grapalat" w:cs="Times Armenian"/>
          <w:sz w:val="16"/>
          <w:szCs w:val="16"/>
          <w:lang w:val="hy-AM"/>
        </w:rPr>
        <w:t xml:space="preserve"> կատարվել է </w:t>
      </w:r>
      <w:r w:rsidRPr="00DA0244">
        <w:rPr>
          <w:rFonts w:ascii="GHEA Grapalat" w:hAnsi="GHEA Grapalat" w:cs="Sylfaen"/>
          <w:sz w:val="16"/>
          <w:szCs w:val="16"/>
          <w:lang w:val="hy-AM"/>
        </w:rPr>
        <w:t>պայմանագրի</w:t>
      </w:r>
      <w:r w:rsidRPr="00DA0244">
        <w:rPr>
          <w:rFonts w:ascii="GHEA Grapalat" w:hAnsi="GHEA Grapalat" w:cs="Times Armenian"/>
          <w:sz w:val="16"/>
          <w:szCs w:val="16"/>
          <w:lang w:val="hy-AM"/>
        </w:rPr>
        <w:t xml:space="preserve"> N 1 հավելվածում </w:t>
      </w:r>
      <w:r w:rsidRPr="00DA0244">
        <w:rPr>
          <w:rFonts w:ascii="GHEA Grapalat" w:hAnsi="GHEA Grapalat" w:cs="Sylfaen"/>
          <w:sz w:val="16"/>
          <w:szCs w:val="16"/>
          <w:lang w:val="hy-AM"/>
        </w:rPr>
        <w:t>նշված</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Տեխնիկական բնութագիր-</w:t>
      </w:r>
      <w:r w:rsidRPr="00DA0244">
        <w:rPr>
          <w:rFonts w:ascii="GHEA Grapalat" w:hAnsi="GHEA Grapalat"/>
          <w:sz w:val="16"/>
          <w:szCs w:val="16"/>
          <w:lang w:val="hy-AM"/>
        </w:rPr>
        <w:t>գնման ժամանակացույցի</w:t>
      </w:r>
      <w:r w:rsidRPr="00DA0244">
        <w:rPr>
          <w:rFonts w:ascii="GHEA Grapalat" w:hAnsi="GHEA Grapalat" w:cs="Sylfaen"/>
          <w:sz w:val="16"/>
          <w:szCs w:val="16"/>
          <w:lang w:val="hy-AM"/>
        </w:rPr>
        <w:t>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չհամապատասխանող</w:t>
      </w:r>
      <w:r w:rsidRPr="00DA0244">
        <w:rPr>
          <w:rFonts w:ascii="GHEA Grapalat" w:hAnsi="GHEA Grapalat" w:cs="Times Armenian"/>
          <w:sz w:val="16"/>
          <w:szCs w:val="16"/>
          <w:lang w:val="hy-AM"/>
        </w:rPr>
        <w:t xml:space="preserve"> աշխատանք.</w:t>
      </w:r>
      <w:r w:rsidRPr="00DA0244">
        <w:rPr>
          <w:rFonts w:ascii="GHEA Grapalat" w:hAnsi="GHEA Grapalat"/>
          <w:sz w:val="16"/>
          <w:szCs w:val="16"/>
          <w:lang w:val="hy-AM"/>
        </w:rPr>
        <w:t xml:space="preserve"> </w:t>
      </w:r>
    </w:p>
    <w:p w:rsidR="00203F6B" w:rsidRPr="00DA0244" w:rsidRDefault="00203F6B" w:rsidP="00203F6B">
      <w:pPr>
        <w:ind w:firstLine="720"/>
        <w:jc w:val="both"/>
        <w:rPr>
          <w:rFonts w:ascii="GHEA Grapalat" w:hAnsi="GHEA Grapalat"/>
          <w:sz w:val="16"/>
          <w:szCs w:val="16"/>
          <w:lang w:val="hy-AM"/>
        </w:rPr>
      </w:pPr>
      <w:r w:rsidRPr="00DA0244">
        <w:rPr>
          <w:rFonts w:ascii="GHEA Grapalat" w:hAnsi="GHEA Grapalat" w:cs="Sylfaen"/>
          <w:sz w:val="16"/>
          <w:szCs w:val="16"/>
          <w:lang w:val="hy-AM"/>
        </w:rPr>
        <w:t>ա</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Չընդունել</w:t>
      </w:r>
      <w:r w:rsidRPr="00DA0244">
        <w:rPr>
          <w:rFonts w:ascii="GHEA Grapalat" w:hAnsi="GHEA Grapalat" w:cs="Times Armenian"/>
          <w:sz w:val="16"/>
          <w:szCs w:val="16"/>
          <w:lang w:val="hy-AM"/>
        </w:rPr>
        <w:t xml:space="preserve"> աշխատանքը</w:t>
      </w:r>
      <w:r w:rsidRPr="00DA0244">
        <w:rPr>
          <w:rFonts w:ascii="GHEA Grapalat" w:hAnsi="GHEA Grapalat" w:cs="Sylfaen"/>
          <w:sz w:val="16"/>
          <w:szCs w:val="16"/>
          <w:lang w:val="hy-AM"/>
        </w:rPr>
        <w:t>՝ իր</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հայեցողությամբ</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սահմանելով</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անպատշաճ</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որակի</w:t>
      </w:r>
      <w:r w:rsidRPr="00DA0244">
        <w:rPr>
          <w:rFonts w:ascii="GHEA Grapalat" w:hAnsi="GHEA Grapalat" w:cs="Times Armenian"/>
          <w:sz w:val="16"/>
          <w:szCs w:val="16"/>
          <w:lang w:val="hy-AM"/>
        </w:rPr>
        <w:t xml:space="preserve"> աշխատանքը  </w:t>
      </w:r>
      <w:r w:rsidRPr="00DA0244">
        <w:rPr>
          <w:rFonts w:ascii="GHEA Grapalat" w:hAnsi="GHEA Grapalat" w:cs="Sylfaen"/>
          <w:sz w:val="16"/>
          <w:szCs w:val="16"/>
          <w:lang w:val="hy-AM"/>
        </w:rPr>
        <w:t>պայմանագրին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համապատասխանող</w:t>
      </w:r>
      <w:r w:rsidRPr="00DA0244">
        <w:rPr>
          <w:rFonts w:ascii="GHEA Grapalat" w:hAnsi="GHEA Grapalat" w:cs="Times Armenian"/>
          <w:sz w:val="16"/>
          <w:szCs w:val="16"/>
          <w:lang w:val="hy-AM"/>
        </w:rPr>
        <w:t xml:space="preserve"> աշխատանքով </w:t>
      </w:r>
      <w:r w:rsidRPr="00DA0244">
        <w:rPr>
          <w:rFonts w:ascii="GHEA Grapalat" w:hAnsi="GHEA Grapalat" w:cs="Sylfaen"/>
          <w:sz w:val="16"/>
          <w:szCs w:val="16"/>
          <w:lang w:val="hy-AM"/>
        </w:rPr>
        <w:t>անհատույց</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փոխարինման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ողջամիտ</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ժամկետ և</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պահանջել</w:t>
      </w:r>
      <w:r w:rsidRPr="00DA0244">
        <w:rPr>
          <w:rFonts w:ascii="GHEA Grapalat" w:hAnsi="GHEA Grapalat" w:cs="Times Armenian"/>
          <w:sz w:val="16"/>
          <w:szCs w:val="16"/>
          <w:lang w:val="hy-AM"/>
        </w:rPr>
        <w:t xml:space="preserve"> Կատարողից </w:t>
      </w:r>
      <w:r w:rsidRPr="00DA0244">
        <w:rPr>
          <w:rFonts w:ascii="GHEA Grapalat" w:hAnsi="GHEA Grapalat" w:cs="Sylfaen"/>
          <w:sz w:val="16"/>
          <w:szCs w:val="16"/>
          <w:lang w:val="hy-AM"/>
        </w:rPr>
        <w:t>վճարելու</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պայմանագրի</w:t>
      </w:r>
      <w:r w:rsidRPr="00DA0244">
        <w:rPr>
          <w:rFonts w:ascii="GHEA Grapalat" w:hAnsi="GHEA Grapalat" w:cs="Times Armenian"/>
          <w:sz w:val="16"/>
          <w:szCs w:val="16"/>
          <w:lang w:val="hy-AM"/>
        </w:rPr>
        <w:t xml:space="preserve"> 5.2 </w:t>
      </w:r>
      <w:r w:rsidRPr="00DA0244">
        <w:rPr>
          <w:rFonts w:ascii="GHEA Grapalat" w:hAnsi="GHEA Grapalat" w:cs="Sylfaen"/>
          <w:sz w:val="16"/>
          <w:szCs w:val="16"/>
          <w:lang w:val="hy-AM"/>
        </w:rPr>
        <w:t>կետով</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նախատեսված</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տուգանքը, ինչպես նաև 5.3 կետով նախատեսված տույժը</w:t>
      </w:r>
      <w:r w:rsidRPr="00DA0244">
        <w:rPr>
          <w:rFonts w:ascii="GHEA Grapalat" w:hAnsi="GHEA Grapalat" w:cs="Times Armenian"/>
          <w:sz w:val="16"/>
          <w:szCs w:val="16"/>
          <w:lang w:val="hy-AM"/>
        </w:rPr>
        <w:t>.</w:t>
      </w:r>
      <w:r w:rsidRPr="00DA0244">
        <w:rPr>
          <w:rFonts w:ascii="GHEA Grapalat" w:hAnsi="GHEA Grapalat"/>
          <w:sz w:val="16"/>
          <w:szCs w:val="16"/>
          <w:lang w:val="hy-AM"/>
        </w:rPr>
        <w:t xml:space="preserve"> </w:t>
      </w:r>
    </w:p>
    <w:p w:rsidR="00203F6B" w:rsidRPr="00DA0244" w:rsidRDefault="00203F6B" w:rsidP="00203F6B">
      <w:pPr>
        <w:tabs>
          <w:tab w:val="left" w:pos="1080"/>
        </w:tabs>
        <w:ind w:firstLine="720"/>
        <w:jc w:val="both"/>
        <w:rPr>
          <w:rFonts w:ascii="GHEA Grapalat" w:hAnsi="GHEA Grapalat"/>
          <w:sz w:val="16"/>
          <w:szCs w:val="16"/>
          <w:lang w:val="hy-AM"/>
        </w:rPr>
      </w:pPr>
      <w:r w:rsidRPr="00DA0244">
        <w:rPr>
          <w:rFonts w:ascii="GHEA Grapalat" w:hAnsi="GHEA Grapalat" w:cs="Sylfaen"/>
          <w:sz w:val="16"/>
          <w:szCs w:val="16"/>
          <w:lang w:val="hy-AM"/>
        </w:rPr>
        <w:t>բ</w:t>
      </w:r>
      <w:r w:rsidRPr="00DA0244">
        <w:rPr>
          <w:rFonts w:ascii="GHEA Grapalat" w:hAnsi="GHEA Grapalat"/>
          <w:sz w:val="16"/>
          <w:szCs w:val="16"/>
          <w:lang w:val="hy-AM"/>
        </w:rPr>
        <w:t>)</w:t>
      </w:r>
      <w:r w:rsidRPr="00DA0244">
        <w:rPr>
          <w:rFonts w:ascii="GHEA Grapalat" w:hAnsi="GHEA Grapalat"/>
          <w:sz w:val="16"/>
          <w:szCs w:val="16"/>
          <w:lang w:val="hy-AM"/>
        </w:rPr>
        <w:tab/>
      </w:r>
      <w:r w:rsidRPr="00DA0244">
        <w:rPr>
          <w:rFonts w:ascii="GHEA Grapalat" w:hAnsi="GHEA Grapalat" w:cs="Sylfaen"/>
          <w:sz w:val="16"/>
          <w:szCs w:val="16"/>
          <w:lang w:val="hy-AM"/>
        </w:rPr>
        <w:t>Հրաժարվել</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պայմանագիրը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կատարելուց</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և</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պահանջել</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վերադարձնելու</w:t>
      </w:r>
      <w:r w:rsidRPr="00DA0244">
        <w:rPr>
          <w:rFonts w:ascii="GHEA Grapalat" w:hAnsi="GHEA Grapalat" w:cs="Times Armenian"/>
          <w:sz w:val="16"/>
          <w:szCs w:val="16"/>
          <w:lang w:val="hy-AM"/>
        </w:rPr>
        <w:t xml:space="preserve"> աշխատանքի </w:t>
      </w:r>
      <w:r w:rsidRPr="00DA0244">
        <w:rPr>
          <w:rFonts w:ascii="GHEA Grapalat" w:hAnsi="GHEA Grapalat" w:cs="Sylfaen"/>
          <w:sz w:val="16"/>
          <w:szCs w:val="16"/>
          <w:lang w:val="hy-AM"/>
        </w:rPr>
        <w:t>համար</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վճարված</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գումարը և պահանջել</w:t>
      </w:r>
      <w:r w:rsidRPr="00DA0244">
        <w:rPr>
          <w:rFonts w:ascii="GHEA Grapalat" w:hAnsi="GHEA Grapalat" w:cs="Times Armenian"/>
          <w:sz w:val="16"/>
          <w:szCs w:val="16"/>
          <w:lang w:val="hy-AM"/>
        </w:rPr>
        <w:t xml:space="preserve"> Կատարողից </w:t>
      </w:r>
      <w:r w:rsidRPr="00DA0244">
        <w:rPr>
          <w:rFonts w:ascii="GHEA Grapalat" w:hAnsi="GHEA Grapalat" w:cs="Sylfaen"/>
          <w:sz w:val="16"/>
          <w:szCs w:val="16"/>
          <w:lang w:val="hy-AM"/>
        </w:rPr>
        <w:t>վճարելու</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պայմանագրի</w:t>
      </w:r>
      <w:r w:rsidRPr="00DA0244">
        <w:rPr>
          <w:rFonts w:ascii="GHEA Grapalat" w:hAnsi="GHEA Grapalat" w:cs="Times Armenian"/>
          <w:sz w:val="16"/>
          <w:szCs w:val="16"/>
          <w:lang w:val="hy-AM"/>
        </w:rPr>
        <w:t xml:space="preserve"> 5.2 </w:t>
      </w:r>
      <w:r w:rsidRPr="00DA0244">
        <w:rPr>
          <w:rFonts w:ascii="GHEA Grapalat" w:hAnsi="GHEA Grapalat" w:cs="Sylfaen"/>
          <w:sz w:val="16"/>
          <w:szCs w:val="16"/>
          <w:lang w:val="hy-AM"/>
        </w:rPr>
        <w:t>կետով</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նախատեսված</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տուգանքը</w:t>
      </w:r>
      <w:r w:rsidRPr="00DA0244">
        <w:rPr>
          <w:rFonts w:ascii="GHEA Grapalat" w:hAnsi="GHEA Grapalat" w:cs="Times Armenian"/>
          <w:sz w:val="16"/>
          <w:szCs w:val="16"/>
          <w:lang w:val="hy-AM"/>
        </w:rPr>
        <w:t>.</w:t>
      </w:r>
      <w:r w:rsidRPr="00DA0244">
        <w:rPr>
          <w:rFonts w:ascii="GHEA Grapalat" w:hAnsi="GHEA Grapalat"/>
          <w:sz w:val="16"/>
          <w:szCs w:val="16"/>
          <w:lang w:val="hy-AM"/>
        </w:rPr>
        <w:t xml:space="preserve"> </w:t>
      </w:r>
    </w:p>
    <w:p w:rsidR="00203F6B" w:rsidRPr="00DA0244" w:rsidRDefault="00203F6B" w:rsidP="00203F6B">
      <w:pPr>
        <w:ind w:firstLine="720"/>
        <w:jc w:val="both"/>
        <w:rPr>
          <w:rFonts w:ascii="GHEA Grapalat" w:hAnsi="GHEA Grapalat"/>
          <w:sz w:val="16"/>
          <w:szCs w:val="16"/>
          <w:lang w:val="hy-AM"/>
        </w:rPr>
      </w:pPr>
      <w:r w:rsidRPr="00DA0244">
        <w:rPr>
          <w:rFonts w:ascii="GHEA Grapalat" w:hAnsi="GHEA Grapalat" w:cs="Sylfaen"/>
          <w:sz w:val="16"/>
          <w:szCs w:val="16"/>
          <w:lang w:val="hy-AM"/>
        </w:rPr>
        <w:t>2.1.3 Միակողմանի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լուծել</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պայմանագիրը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եթե</w:t>
      </w:r>
      <w:r w:rsidRPr="00DA0244">
        <w:rPr>
          <w:rFonts w:ascii="GHEA Grapalat" w:hAnsi="GHEA Grapalat" w:cs="Times Armenian"/>
          <w:sz w:val="16"/>
          <w:szCs w:val="16"/>
          <w:lang w:val="hy-AM"/>
        </w:rPr>
        <w:t xml:space="preserve"> Կատարող</w:t>
      </w:r>
      <w:r w:rsidRPr="00DA0244">
        <w:rPr>
          <w:rFonts w:ascii="GHEA Grapalat" w:hAnsi="GHEA Grapalat" w:cs="Sylfaen"/>
          <w:sz w:val="16"/>
          <w:szCs w:val="16"/>
          <w:lang w:val="hy-AM"/>
        </w:rPr>
        <w:t>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էականորեն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խախտել</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է</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պայմանագիրը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Կատարողի կողմից պայմանագիրը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խախտելն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էական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է</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համարվում</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եթե՝</w:t>
      </w:r>
    </w:p>
    <w:p w:rsidR="00203F6B" w:rsidRPr="00DA0244" w:rsidRDefault="00203F6B" w:rsidP="00203F6B">
      <w:pPr>
        <w:ind w:firstLine="720"/>
        <w:jc w:val="both"/>
        <w:rPr>
          <w:rFonts w:ascii="GHEA Grapalat" w:hAnsi="GHEA Grapalat"/>
          <w:sz w:val="16"/>
          <w:szCs w:val="16"/>
          <w:lang w:val="hy-AM"/>
        </w:rPr>
      </w:pPr>
      <w:r w:rsidRPr="00DA0244">
        <w:rPr>
          <w:rFonts w:ascii="GHEA Grapalat" w:hAnsi="GHEA Grapalat" w:cs="Sylfaen"/>
          <w:sz w:val="16"/>
          <w:szCs w:val="16"/>
          <w:lang w:val="hy-AM"/>
        </w:rPr>
        <w:t>ա</w:t>
      </w:r>
      <w:r w:rsidRPr="00DA0244">
        <w:rPr>
          <w:rFonts w:ascii="GHEA Grapalat" w:hAnsi="GHEA Grapalat" w:cs="Times Armenian"/>
          <w:sz w:val="16"/>
          <w:szCs w:val="16"/>
          <w:lang w:val="hy-AM"/>
        </w:rPr>
        <w:t>) կատարված աշխատանքը չի համապատասխանում պայմանագրի N 1 հավելվածով սահմանված պահանջներին</w:t>
      </w:r>
      <w:r w:rsidRPr="00DA0244">
        <w:rPr>
          <w:rFonts w:ascii="GHEA Grapalat" w:hAnsi="GHEA Grapalat" w:cs="Sylfaen"/>
          <w:sz w:val="16"/>
          <w:szCs w:val="16"/>
          <w:lang w:val="hy-AM"/>
        </w:rPr>
        <w:t>,</w:t>
      </w:r>
    </w:p>
    <w:p w:rsidR="00203F6B" w:rsidRPr="00DA0244" w:rsidRDefault="00203F6B" w:rsidP="00203F6B">
      <w:pPr>
        <w:ind w:firstLine="720"/>
        <w:jc w:val="both"/>
        <w:rPr>
          <w:rFonts w:ascii="GHEA Grapalat" w:hAnsi="GHEA Grapalat"/>
          <w:sz w:val="16"/>
          <w:szCs w:val="16"/>
          <w:lang w:val="hy-AM"/>
        </w:rPr>
      </w:pPr>
      <w:r w:rsidRPr="00DA0244">
        <w:rPr>
          <w:rFonts w:ascii="GHEA Grapalat" w:hAnsi="GHEA Grapalat" w:cs="Sylfaen"/>
          <w:sz w:val="16"/>
          <w:szCs w:val="16"/>
          <w:lang w:val="hy-AM"/>
        </w:rPr>
        <w:t>բ</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խախտվել</w:t>
      </w:r>
      <w:r w:rsidRPr="00DA0244">
        <w:rPr>
          <w:rFonts w:ascii="GHEA Grapalat" w:hAnsi="GHEA Grapalat" w:cs="Times Armenian"/>
          <w:sz w:val="16"/>
          <w:szCs w:val="16"/>
          <w:lang w:val="hy-AM"/>
        </w:rPr>
        <w:t xml:space="preserve"> է աշխատանքի կատարման </w:t>
      </w:r>
      <w:r w:rsidRPr="00DA0244">
        <w:rPr>
          <w:rFonts w:ascii="GHEA Grapalat" w:hAnsi="GHEA Grapalat" w:cs="Sylfaen"/>
          <w:sz w:val="16"/>
          <w:szCs w:val="16"/>
          <w:lang w:val="hy-AM"/>
        </w:rPr>
        <w:t>ժամկետը</w:t>
      </w:r>
      <w:r w:rsidRPr="00DA0244">
        <w:rPr>
          <w:rFonts w:ascii="GHEA Grapalat" w:hAnsi="GHEA Grapalat"/>
          <w:sz w:val="16"/>
          <w:szCs w:val="16"/>
          <w:lang w:val="hy-AM"/>
        </w:rPr>
        <w:t>։</w:t>
      </w:r>
    </w:p>
    <w:p w:rsidR="00203F6B" w:rsidRPr="00DA0244" w:rsidRDefault="00203F6B" w:rsidP="00203F6B">
      <w:pPr>
        <w:ind w:firstLine="720"/>
        <w:jc w:val="both"/>
        <w:rPr>
          <w:rFonts w:ascii="GHEA Grapalat" w:hAnsi="GHEA Grapalat" w:cs="Sylfaen"/>
          <w:sz w:val="16"/>
          <w:szCs w:val="16"/>
          <w:lang w:val="hy-AM"/>
        </w:rPr>
      </w:pPr>
    </w:p>
    <w:p w:rsidR="00203F6B" w:rsidRPr="00DA0244" w:rsidRDefault="00203F6B" w:rsidP="00203F6B">
      <w:pPr>
        <w:ind w:firstLine="720"/>
        <w:jc w:val="both"/>
        <w:rPr>
          <w:rFonts w:ascii="GHEA Grapalat" w:hAnsi="GHEA Grapalat" w:cs="Sylfaen"/>
          <w:b/>
          <w:sz w:val="16"/>
          <w:szCs w:val="16"/>
          <w:lang w:val="hy-AM"/>
        </w:rPr>
      </w:pPr>
      <w:r w:rsidRPr="00DA0244">
        <w:rPr>
          <w:rFonts w:ascii="GHEA Grapalat" w:hAnsi="GHEA Grapalat" w:cs="Sylfaen"/>
          <w:b/>
          <w:sz w:val="16"/>
          <w:szCs w:val="16"/>
          <w:lang w:val="hy-AM"/>
        </w:rPr>
        <w:t>2.2 Պատվիրատուն պարտավոր է`</w:t>
      </w:r>
    </w:p>
    <w:p w:rsidR="00203F6B" w:rsidRPr="00DA0244" w:rsidRDefault="00203F6B" w:rsidP="00203F6B">
      <w:pPr>
        <w:ind w:firstLine="720"/>
        <w:jc w:val="both"/>
        <w:rPr>
          <w:rFonts w:ascii="GHEA Grapalat" w:hAnsi="GHEA Grapalat" w:cs="Sylfaen"/>
          <w:sz w:val="16"/>
          <w:szCs w:val="16"/>
          <w:lang w:val="hy-AM"/>
        </w:rPr>
      </w:pPr>
      <w:r w:rsidRPr="00DA0244">
        <w:rPr>
          <w:rFonts w:ascii="GHEA Grapalat" w:hAnsi="GHEA Grapalat" w:cs="Sylfaen"/>
          <w:sz w:val="16"/>
          <w:szCs w:val="16"/>
          <w:lang w:val="hy-AM"/>
        </w:rPr>
        <w:t>2.2.1 Քննարկել և ընդունել Տեխնիկական բնութագիր-</w:t>
      </w:r>
      <w:r w:rsidRPr="00DA0244">
        <w:rPr>
          <w:rFonts w:ascii="GHEA Grapalat" w:hAnsi="GHEA Grapalat"/>
          <w:sz w:val="16"/>
          <w:szCs w:val="16"/>
          <w:lang w:val="hy-AM"/>
        </w:rPr>
        <w:t>գնման ժամանակացույցի</w:t>
      </w:r>
      <w:r w:rsidRPr="00DA0244">
        <w:rPr>
          <w:rFonts w:ascii="GHEA Grapalat" w:hAnsi="GHEA Grapalat" w:cs="Sylfaen"/>
          <w:sz w:val="16"/>
          <w:szCs w:val="16"/>
          <w:lang w:val="hy-AM"/>
        </w:rPr>
        <w:t>ն համապատասխան կատարված ա</w:t>
      </w:r>
      <w:r w:rsidRPr="00DA0244">
        <w:rPr>
          <w:rFonts w:ascii="GHEA Grapalat" w:hAnsi="GHEA Grapalat" w:cs="Times Armenian"/>
          <w:sz w:val="16"/>
          <w:szCs w:val="16"/>
          <w:lang w:val="hy-AM"/>
        </w:rPr>
        <w:t>շխատանք</w:t>
      </w:r>
      <w:r w:rsidRPr="00DA0244">
        <w:rPr>
          <w:rFonts w:ascii="GHEA Grapalat" w:hAnsi="GHEA Grapalat" w:cs="Sylfaen"/>
          <w:sz w:val="16"/>
          <w:szCs w:val="16"/>
          <w:lang w:val="hy-AM"/>
        </w:rPr>
        <w:t>ի արդյունքը, իսկ ա</w:t>
      </w:r>
      <w:r w:rsidRPr="00DA0244">
        <w:rPr>
          <w:rFonts w:ascii="GHEA Grapalat" w:hAnsi="GHEA Grapalat" w:cs="Times Armenian"/>
          <w:sz w:val="16"/>
          <w:szCs w:val="16"/>
          <w:lang w:val="hy-AM"/>
        </w:rPr>
        <w:t>շխատանք</w:t>
      </w:r>
      <w:r w:rsidRPr="00DA0244">
        <w:rPr>
          <w:rFonts w:ascii="GHEA Grapalat" w:hAnsi="GHEA Grapalat" w:cs="Sylfaen"/>
          <w:sz w:val="16"/>
          <w:szCs w:val="16"/>
          <w:lang w:val="hy-AM"/>
        </w:rPr>
        <w:t>ի արդյունքում թերություններ հայտնաբերելու դեպքերում` այդ մասին անհապաղ գրավոր հայտնել Կատարողին։</w:t>
      </w:r>
    </w:p>
    <w:p w:rsidR="00203F6B" w:rsidRPr="00DA0244" w:rsidRDefault="00203F6B" w:rsidP="00203F6B">
      <w:pPr>
        <w:ind w:firstLine="720"/>
        <w:jc w:val="both"/>
        <w:rPr>
          <w:rFonts w:ascii="GHEA Grapalat" w:hAnsi="GHEA Grapalat" w:cs="Sylfaen"/>
          <w:sz w:val="16"/>
          <w:szCs w:val="16"/>
          <w:lang w:val="hy-AM"/>
        </w:rPr>
      </w:pPr>
      <w:r w:rsidRPr="00DA0244">
        <w:rPr>
          <w:rFonts w:ascii="GHEA Grapalat" w:hAnsi="GHEA Grapalat" w:cs="Sylfaen"/>
          <w:sz w:val="16"/>
          <w:szCs w:val="16"/>
          <w:lang w:val="hy-AM"/>
        </w:rPr>
        <w:t xml:space="preserve">2.2.2 </w:t>
      </w:r>
      <w:r w:rsidRPr="00DA0244">
        <w:rPr>
          <w:rFonts w:ascii="GHEA Grapalat" w:hAnsi="GHEA Grapalat" w:cs="Times Armenian"/>
          <w:sz w:val="16"/>
          <w:szCs w:val="16"/>
          <w:lang w:val="hy-AM"/>
        </w:rPr>
        <w:t>Աշխատանք</w:t>
      </w:r>
      <w:r w:rsidRPr="00DA0244">
        <w:rPr>
          <w:rFonts w:ascii="GHEA Grapalat" w:hAnsi="GHEA Grapalat" w:cs="Sylfaen"/>
          <w:sz w:val="16"/>
          <w:szCs w:val="16"/>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203F6B" w:rsidRPr="00DA0244" w:rsidRDefault="00203F6B" w:rsidP="00203F6B">
      <w:pPr>
        <w:ind w:firstLine="720"/>
        <w:jc w:val="both"/>
        <w:rPr>
          <w:rFonts w:ascii="GHEA Grapalat" w:hAnsi="GHEA Grapalat" w:cs="Sylfaen"/>
          <w:sz w:val="16"/>
          <w:szCs w:val="16"/>
          <w:lang w:val="hy-AM"/>
        </w:rPr>
      </w:pPr>
    </w:p>
    <w:p w:rsidR="00203F6B" w:rsidRPr="00DA0244" w:rsidRDefault="00203F6B" w:rsidP="00203F6B">
      <w:pPr>
        <w:ind w:firstLine="720"/>
        <w:jc w:val="both"/>
        <w:rPr>
          <w:rFonts w:ascii="GHEA Grapalat" w:hAnsi="GHEA Grapalat" w:cs="Sylfaen"/>
          <w:b/>
          <w:sz w:val="16"/>
          <w:szCs w:val="16"/>
          <w:lang w:val="hy-AM"/>
        </w:rPr>
      </w:pPr>
      <w:r w:rsidRPr="00DA0244">
        <w:rPr>
          <w:rFonts w:ascii="GHEA Grapalat" w:hAnsi="GHEA Grapalat" w:cs="Sylfaen"/>
          <w:b/>
          <w:sz w:val="16"/>
          <w:szCs w:val="16"/>
          <w:lang w:val="hy-AM"/>
        </w:rPr>
        <w:t>2.3 Կատարողն իրավունք ունի`</w:t>
      </w:r>
    </w:p>
    <w:p w:rsidR="00203F6B" w:rsidRPr="00DA0244" w:rsidRDefault="00203F6B" w:rsidP="00203F6B">
      <w:pPr>
        <w:ind w:firstLine="720"/>
        <w:jc w:val="both"/>
        <w:rPr>
          <w:rFonts w:ascii="GHEA Grapalat" w:hAnsi="GHEA Grapalat" w:cs="Sylfaen"/>
          <w:sz w:val="16"/>
          <w:szCs w:val="16"/>
          <w:lang w:val="hy-AM"/>
        </w:rPr>
      </w:pPr>
      <w:r w:rsidRPr="00DA0244">
        <w:rPr>
          <w:rFonts w:ascii="GHEA Grapalat" w:hAnsi="GHEA Grapalat" w:cs="Sylfaen"/>
          <w:sz w:val="16"/>
          <w:szCs w:val="16"/>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203F6B" w:rsidRPr="00DA0244" w:rsidRDefault="00203F6B" w:rsidP="00203F6B">
      <w:pPr>
        <w:ind w:firstLine="720"/>
        <w:jc w:val="both"/>
        <w:rPr>
          <w:rFonts w:ascii="GHEA Grapalat" w:hAnsi="GHEA Grapalat"/>
          <w:sz w:val="16"/>
          <w:szCs w:val="16"/>
          <w:lang w:val="hy-AM"/>
        </w:rPr>
      </w:pPr>
    </w:p>
    <w:p w:rsidR="00203F6B" w:rsidRPr="00DA0244" w:rsidRDefault="00203F6B" w:rsidP="00203F6B">
      <w:pPr>
        <w:ind w:firstLine="720"/>
        <w:jc w:val="both"/>
        <w:rPr>
          <w:rFonts w:ascii="GHEA Grapalat" w:hAnsi="GHEA Grapalat" w:cs="Sylfaen"/>
          <w:b/>
          <w:sz w:val="16"/>
          <w:szCs w:val="16"/>
          <w:lang w:val="hy-AM"/>
        </w:rPr>
      </w:pPr>
      <w:r w:rsidRPr="00DA0244">
        <w:rPr>
          <w:rFonts w:ascii="GHEA Grapalat" w:hAnsi="GHEA Grapalat" w:cs="Sylfaen"/>
          <w:b/>
          <w:sz w:val="16"/>
          <w:szCs w:val="16"/>
          <w:lang w:val="hy-AM"/>
        </w:rPr>
        <w:t>2.4 Կատարողը պարտավոր է`</w:t>
      </w:r>
    </w:p>
    <w:p w:rsidR="00203F6B" w:rsidRPr="00DA0244" w:rsidRDefault="00203F6B" w:rsidP="00203F6B">
      <w:pPr>
        <w:ind w:firstLine="720"/>
        <w:jc w:val="both"/>
        <w:rPr>
          <w:rFonts w:ascii="GHEA Grapalat" w:hAnsi="GHEA Grapalat" w:cs="Sylfaen"/>
          <w:b/>
          <w:sz w:val="16"/>
          <w:szCs w:val="16"/>
          <w:lang w:val="hy-AM"/>
        </w:rPr>
      </w:pPr>
    </w:p>
    <w:p w:rsidR="00203F6B" w:rsidRPr="00DA0244" w:rsidRDefault="00203F6B" w:rsidP="00203F6B">
      <w:pPr>
        <w:pStyle w:val="31"/>
        <w:spacing w:line="240" w:lineRule="auto"/>
        <w:ind w:firstLine="0"/>
        <w:rPr>
          <w:rFonts w:ascii="GHEA Grapalat" w:hAnsi="GHEA Grapalat" w:cs="Sylfaen"/>
          <w:i/>
          <w:sz w:val="16"/>
          <w:szCs w:val="16"/>
          <w:lang w:eastAsia="ru-RU"/>
        </w:rPr>
      </w:pPr>
      <w:r w:rsidRPr="00DA0244">
        <w:rPr>
          <w:rFonts w:ascii="GHEA Grapalat" w:hAnsi="GHEA Grapalat" w:cs="Sylfaen"/>
          <w:i/>
          <w:sz w:val="16"/>
          <w:szCs w:val="16"/>
          <w:lang w:val="hy-AM" w:eastAsia="ru-RU"/>
        </w:rPr>
        <w:t>*</w:t>
      </w:r>
      <w:r w:rsidRPr="00DA0244">
        <w:rPr>
          <w:rFonts w:ascii="GHEA Grapalat" w:hAnsi="GHEA Grapalat"/>
          <w:i/>
          <w:sz w:val="16"/>
          <w:szCs w:val="16"/>
        </w:rPr>
        <w:t xml:space="preserve"> լրացվում է հանձնաժողովի քարտուղարի կողմից` մինչև հրավերը տեղեկագրում հրապարակելը</w:t>
      </w:r>
      <w:r w:rsidRPr="00DA0244">
        <w:rPr>
          <w:rFonts w:ascii="GHEA Grapalat" w:hAnsi="GHEA Grapalat"/>
          <w:i/>
          <w:sz w:val="16"/>
          <w:szCs w:val="16"/>
          <w:lang w:val="hy-AM"/>
        </w:rPr>
        <w:t>:</w:t>
      </w:r>
    </w:p>
    <w:p w:rsidR="00203F6B" w:rsidRPr="00DA0244" w:rsidRDefault="00203F6B" w:rsidP="00203F6B">
      <w:pPr>
        <w:ind w:firstLine="720"/>
        <w:jc w:val="both"/>
        <w:rPr>
          <w:rFonts w:ascii="GHEA Grapalat" w:hAnsi="GHEA Grapalat" w:cs="Sylfaen"/>
          <w:b/>
          <w:sz w:val="16"/>
          <w:szCs w:val="16"/>
          <w:lang w:val="hy-AM"/>
        </w:rPr>
      </w:pPr>
    </w:p>
    <w:p w:rsidR="00203F6B" w:rsidRPr="00DA0244" w:rsidRDefault="00203F6B" w:rsidP="00203F6B">
      <w:pPr>
        <w:ind w:firstLine="720"/>
        <w:jc w:val="both"/>
        <w:rPr>
          <w:rFonts w:ascii="GHEA Grapalat" w:hAnsi="GHEA Grapalat" w:cs="Sylfaen"/>
          <w:b/>
          <w:sz w:val="16"/>
          <w:szCs w:val="16"/>
          <w:lang w:val="hy-AM"/>
        </w:rPr>
      </w:pPr>
    </w:p>
    <w:p w:rsidR="00203F6B" w:rsidRPr="00DA0244" w:rsidRDefault="00203F6B" w:rsidP="00203F6B">
      <w:pPr>
        <w:ind w:firstLine="720"/>
        <w:jc w:val="both"/>
        <w:rPr>
          <w:rFonts w:ascii="GHEA Grapalat" w:hAnsi="GHEA Grapalat" w:cs="Sylfaen"/>
          <w:b/>
          <w:sz w:val="16"/>
          <w:szCs w:val="16"/>
          <w:lang w:val="hy-AM"/>
        </w:rPr>
      </w:pPr>
    </w:p>
    <w:p w:rsidR="00203F6B" w:rsidRPr="00DA0244" w:rsidRDefault="00203F6B" w:rsidP="00203F6B">
      <w:pPr>
        <w:ind w:firstLine="720"/>
        <w:jc w:val="both"/>
        <w:rPr>
          <w:rFonts w:ascii="GHEA Grapalat" w:hAnsi="GHEA Grapalat" w:cs="Sylfaen"/>
          <w:sz w:val="16"/>
          <w:szCs w:val="16"/>
          <w:lang w:val="hy-AM"/>
        </w:rPr>
      </w:pPr>
      <w:r w:rsidRPr="00DA0244">
        <w:rPr>
          <w:rFonts w:ascii="GHEA Grapalat" w:hAnsi="GHEA Grapalat" w:cs="Sylfaen"/>
          <w:sz w:val="16"/>
          <w:szCs w:val="16"/>
          <w:lang w:val="hy-AM"/>
        </w:rPr>
        <w:t>2.4.1 Պայմանագրի N 1 հավելվածով սահմանված պայմաններով ապահովել ա</w:t>
      </w:r>
      <w:r w:rsidRPr="00DA0244">
        <w:rPr>
          <w:rFonts w:ascii="GHEA Grapalat" w:hAnsi="GHEA Grapalat" w:cs="Times Armenian"/>
          <w:sz w:val="16"/>
          <w:szCs w:val="16"/>
          <w:lang w:val="hy-AM"/>
        </w:rPr>
        <w:t>շխատանք</w:t>
      </w:r>
      <w:r w:rsidRPr="00DA0244">
        <w:rPr>
          <w:rFonts w:ascii="GHEA Grapalat" w:hAnsi="GHEA Grapalat" w:cs="Sylfaen"/>
          <w:sz w:val="16"/>
          <w:szCs w:val="16"/>
          <w:lang w:val="hy-AM"/>
        </w:rPr>
        <w:t>ի կատարումը` ղեկավարվելով գործող օրենսդրությամբ։</w:t>
      </w:r>
    </w:p>
    <w:p w:rsidR="00203F6B" w:rsidRPr="00DA0244" w:rsidRDefault="00203F6B" w:rsidP="00203F6B">
      <w:pPr>
        <w:ind w:firstLine="720"/>
        <w:jc w:val="both"/>
        <w:rPr>
          <w:rFonts w:ascii="GHEA Grapalat" w:hAnsi="GHEA Grapalat" w:cs="Sylfaen"/>
          <w:sz w:val="16"/>
          <w:szCs w:val="16"/>
          <w:lang w:val="hy-AM"/>
        </w:rPr>
      </w:pPr>
      <w:r w:rsidRPr="00DA0244">
        <w:rPr>
          <w:rFonts w:ascii="GHEA Grapalat" w:hAnsi="GHEA Grapalat" w:cs="Sylfaen"/>
          <w:sz w:val="16"/>
          <w:szCs w:val="16"/>
          <w:lang w:val="hy-AM"/>
        </w:rPr>
        <w:t>2.4.2 Պայմանագրով նախատեսված դեպքերում վճարել պայմանագրի 5.2 և 5.3 կետերով նախատեսված տույժը և տուգանքը։</w:t>
      </w:r>
    </w:p>
    <w:p w:rsidR="00203F6B" w:rsidRPr="00DA0244" w:rsidRDefault="00203F6B" w:rsidP="00203F6B">
      <w:pPr>
        <w:ind w:firstLine="720"/>
        <w:jc w:val="both"/>
        <w:rPr>
          <w:rFonts w:ascii="GHEA Grapalat" w:hAnsi="GHEA Grapalat"/>
          <w:sz w:val="16"/>
          <w:szCs w:val="16"/>
          <w:lang w:val="hy-AM"/>
        </w:rPr>
      </w:pPr>
      <w:r w:rsidRPr="00DA0244">
        <w:rPr>
          <w:rFonts w:ascii="GHEA Grapalat" w:hAnsi="GHEA Grapalat"/>
          <w:sz w:val="16"/>
          <w:szCs w:val="16"/>
          <w:lang w:val="hy-AM"/>
        </w:rPr>
        <w:t>2.4.3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203F6B" w:rsidRPr="00DA0244" w:rsidRDefault="00203F6B" w:rsidP="00203F6B">
      <w:pPr>
        <w:pStyle w:val="af4"/>
        <w:spacing w:before="0" w:beforeAutospacing="0" w:after="0" w:afterAutospacing="0"/>
        <w:ind w:firstLine="313"/>
        <w:jc w:val="both"/>
        <w:rPr>
          <w:rFonts w:ascii="GHEA Grapalat" w:hAnsi="GHEA Grapalat"/>
          <w:sz w:val="16"/>
          <w:szCs w:val="16"/>
          <w:lang w:val="hy-AM"/>
        </w:rPr>
      </w:pPr>
      <w:r w:rsidRPr="00DA0244">
        <w:rPr>
          <w:rFonts w:ascii="GHEA Grapalat" w:hAnsi="GHEA Grapalat"/>
          <w:sz w:val="16"/>
          <w:szCs w:val="16"/>
          <w:lang w:val="hy-AM"/>
        </w:rPr>
        <w:t xml:space="preserve">      2.4.4  Նախագծային փաստաթղթերի մշակման ժամանակ`</w:t>
      </w:r>
    </w:p>
    <w:p w:rsidR="00203F6B" w:rsidRPr="00DA0244" w:rsidRDefault="00203F6B" w:rsidP="00203F6B">
      <w:pPr>
        <w:pStyle w:val="af4"/>
        <w:spacing w:before="0" w:beforeAutospacing="0" w:after="0" w:afterAutospacing="0"/>
        <w:ind w:firstLine="313"/>
        <w:jc w:val="both"/>
        <w:rPr>
          <w:rFonts w:ascii="GHEA Grapalat" w:hAnsi="GHEA Grapalat"/>
          <w:sz w:val="16"/>
          <w:szCs w:val="16"/>
          <w:lang w:val="hy-AM"/>
        </w:rPr>
      </w:pPr>
      <w:r w:rsidRPr="00DA0244">
        <w:rPr>
          <w:rFonts w:ascii="GHEA Grapalat" w:hAnsi="GHEA Grapalat"/>
          <w:sz w:val="16"/>
          <w:szCs w:val="16"/>
          <w:lang w:val="hy-AM"/>
        </w:rPr>
        <w:t xml:space="preserve">     1) շինարարական ծրագրի կատարման համար օգտագործվող նյութերի  տեխնիկական բնութագրերը  կազմել «Գնումների մասին» ՀՀ օրենքի 13-րդ հոդվածի պահանջներին համապատասխան,</w:t>
      </w:r>
    </w:p>
    <w:p w:rsidR="00203F6B" w:rsidRPr="00DA0244" w:rsidRDefault="00203F6B" w:rsidP="00203F6B">
      <w:pPr>
        <w:pStyle w:val="af4"/>
        <w:spacing w:before="0" w:beforeAutospacing="0" w:after="0" w:afterAutospacing="0"/>
        <w:ind w:firstLine="313"/>
        <w:jc w:val="both"/>
        <w:rPr>
          <w:rFonts w:ascii="GHEA Grapalat" w:hAnsi="GHEA Grapalat"/>
          <w:sz w:val="16"/>
          <w:szCs w:val="16"/>
          <w:lang w:val="hy-AM"/>
        </w:rPr>
      </w:pPr>
      <w:r w:rsidRPr="00DA0244">
        <w:rPr>
          <w:rFonts w:ascii="GHEA Grapalat" w:hAnsi="GHEA Grapalat"/>
          <w:sz w:val="16"/>
          <w:szCs w:val="16"/>
          <w:lang w:val="hy-AM"/>
        </w:rPr>
        <w:t xml:space="preserve">    2) ներկայացնել կապալի օբյեկտի, դրա առանձին մասերի (կոնստրուկցիաներ և այլն) և օգտագործված նյութերի երաշխիքային ժամկետներին ներկայացվող նվազագույն պահանջները,</w:t>
      </w:r>
    </w:p>
    <w:p w:rsidR="00203F6B" w:rsidRPr="00DA0244" w:rsidRDefault="00203F6B" w:rsidP="00203F6B">
      <w:pPr>
        <w:pStyle w:val="af4"/>
        <w:spacing w:before="0" w:beforeAutospacing="0" w:after="0" w:afterAutospacing="0"/>
        <w:ind w:firstLine="313"/>
        <w:jc w:val="both"/>
        <w:rPr>
          <w:rFonts w:ascii="GHEA Grapalat" w:hAnsi="GHEA Grapalat"/>
          <w:sz w:val="16"/>
          <w:szCs w:val="16"/>
          <w:lang w:val="hy-AM"/>
        </w:rPr>
      </w:pPr>
      <w:r w:rsidRPr="00DA0244">
        <w:rPr>
          <w:rFonts w:ascii="GHEA Grapalat" w:hAnsi="GHEA Grapalat"/>
          <w:sz w:val="16"/>
          <w:szCs w:val="16"/>
          <w:lang w:val="hy-AM"/>
        </w:rPr>
        <w:t xml:space="preserve">    3) ներկայացնել շինարարական ծրագրի կատարման համար անհրաժեշտ լիցենզիային, </w:t>
      </w:r>
      <w:r w:rsidRPr="00DA0244">
        <w:rPr>
          <w:rFonts w:ascii="GHEA Mariam" w:hAnsi="GHEA Mariam" w:cs="Tahoma"/>
          <w:spacing w:val="-8"/>
          <w:sz w:val="16"/>
          <w:szCs w:val="16"/>
          <w:lang w:val="pt-BR"/>
        </w:rPr>
        <w:t xml:space="preserve"> </w:t>
      </w:r>
      <w:r w:rsidRPr="00DA0244">
        <w:rPr>
          <w:rFonts w:ascii="GHEA Grapalat" w:hAnsi="GHEA Grapalat"/>
          <w:sz w:val="16"/>
          <w:szCs w:val="16"/>
          <w:lang w:val="hy-AM"/>
        </w:rPr>
        <w:t>տեխնիկական միջոցներին և աշխատանքային ռեսուրսներին ներկայացվող պահանջները,</w:t>
      </w:r>
    </w:p>
    <w:p w:rsidR="00203F6B" w:rsidRPr="00DA0244" w:rsidRDefault="00203F6B" w:rsidP="00203F6B">
      <w:pPr>
        <w:pStyle w:val="af4"/>
        <w:spacing w:before="0" w:beforeAutospacing="0" w:after="0" w:afterAutospacing="0"/>
        <w:ind w:firstLine="313"/>
        <w:jc w:val="both"/>
        <w:rPr>
          <w:rFonts w:ascii="GHEA Grapalat" w:hAnsi="GHEA Grapalat"/>
          <w:sz w:val="16"/>
          <w:szCs w:val="16"/>
          <w:lang w:val="hy-AM"/>
        </w:rPr>
      </w:pPr>
      <w:r w:rsidRPr="00DA0244">
        <w:rPr>
          <w:rFonts w:ascii="GHEA Grapalat" w:hAnsi="GHEA Grapalat"/>
          <w:sz w:val="16"/>
          <w:szCs w:val="16"/>
          <w:lang w:val="hy-AM"/>
        </w:rPr>
        <w:t xml:space="preserve">   4) պատվիրատուին նախագծային փաստաթղթերը ներկայացնել թղթային և էլեկտրոնային տարբերակներով,</w:t>
      </w:r>
    </w:p>
    <w:p w:rsidR="00203F6B" w:rsidRPr="00DA0244" w:rsidRDefault="00203F6B" w:rsidP="00203F6B">
      <w:pPr>
        <w:pStyle w:val="af4"/>
        <w:spacing w:before="0" w:beforeAutospacing="0" w:after="0" w:afterAutospacing="0"/>
        <w:ind w:firstLine="313"/>
        <w:jc w:val="both"/>
        <w:rPr>
          <w:rFonts w:ascii="Arial Unicode" w:hAnsi="Arial Unicode"/>
          <w:color w:val="000000"/>
          <w:sz w:val="16"/>
          <w:szCs w:val="16"/>
          <w:lang w:val="hy-AM"/>
        </w:rPr>
      </w:pPr>
      <w:r w:rsidRPr="00DA0244">
        <w:rPr>
          <w:rFonts w:ascii="GHEA Grapalat" w:hAnsi="GHEA Grapalat"/>
          <w:sz w:val="16"/>
          <w:szCs w:val="16"/>
          <w:lang w:val="hy-AM"/>
        </w:rPr>
        <w:lastRenderedPageBreak/>
        <w:t xml:space="preserve">    5) ներկայացնել  ըստ աշխատանքների առանձին տեսակների կատարման օրացուցային գրաֆիկը</w:t>
      </w:r>
      <w:r w:rsidRPr="00DA0244">
        <w:rPr>
          <w:rFonts w:ascii="GHEA Grapalat" w:hAnsi="GHEA Grapalat"/>
          <w:sz w:val="16"/>
          <w:szCs w:val="16"/>
          <w:vertAlign w:val="superscript"/>
          <w:lang w:val="hy-AM"/>
        </w:rPr>
        <w:t>15</w:t>
      </w:r>
      <w:r w:rsidRPr="00DA0244">
        <w:rPr>
          <w:rFonts w:ascii="GHEA Grapalat" w:hAnsi="GHEA Grapalat"/>
          <w:sz w:val="16"/>
          <w:szCs w:val="16"/>
          <w:lang w:val="hy-AM"/>
        </w:rPr>
        <w:t>:</w:t>
      </w:r>
      <w:r w:rsidRPr="00DA0244">
        <w:rPr>
          <w:rStyle w:val="af6"/>
          <w:rFonts w:ascii="GHEA Grapalat" w:hAnsi="GHEA Grapalat"/>
          <w:color w:val="FFFFFF"/>
          <w:sz w:val="16"/>
          <w:szCs w:val="16"/>
          <w:lang w:val="hy-AM"/>
        </w:rPr>
        <w:footnoteReference w:id="11"/>
      </w:r>
    </w:p>
    <w:p w:rsidR="00203F6B" w:rsidRPr="00DA0244" w:rsidRDefault="00203F6B" w:rsidP="00203F6B">
      <w:pPr>
        <w:ind w:firstLine="720"/>
        <w:jc w:val="both"/>
        <w:rPr>
          <w:rFonts w:ascii="GHEA Grapalat" w:hAnsi="GHEA Grapalat"/>
          <w:i/>
          <w:sz w:val="16"/>
          <w:szCs w:val="16"/>
          <w:u w:val="single"/>
          <w:lang w:val="hy-AM"/>
        </w:rPr>
      </w:pPr>
    </w:p>
    <w:p w:rsidR="00203F6B" w:rsidRPr="00DA0244" w:rsidRDefault="00203F6B" w:rsidP="00203F6B">
      <w:pPr>
        <w:ind w:firstLine="720"/>
        <w:jc w:val="both"/>
        <w:rPr>
          <w:rFonts w:ascii="GHEA Grapalat" w:hAnsi="GHEA Grapalat" w:cs="Sylfaen"/>
          <w:sz w:val="16"/>
          <w:szCs w:val="16"/>
          <w:lang w:val="hy-AM"/>
        </w:rPr>
      </w:pPr>
    </w:p>
    <w:p w:rsidR="00203F6B" w:rsidRPr="00DA0244" w:rsidRDefault="00203F6B" w:rsidP="00203F6B">
      <w:pPr>
        <w:ind w:firstLine="720"/>
        <w:jc w:val="both"/>
        <w:rPr>
          <w:rFonts w:ascii="GHEA Grapalat" w:hAnsi="GHEA Grapalat" w:cs="Sylfaen"/>
          <w:b/>
          <w:sz w:val="16"/>
          <w:szCs w:val="16"/>
          <w:lang w:val="hy-AM"/>
        </w:rPr>
      </w:pPr>
      <w:r w:rsidRPr="00DA0244">
        <w:rPr>
          <w:rFonts w:ascii="GHEA Grapalat" w:hAnsi="GHEA Grapalat" w:cs="Sylfaen"/>
          <w:b/>
          <w:sz w:val="16"/>
          <w:szCs w:val="16"/>
          <w:lang w:val="hy-AM"/>
        </w:rPr>
        <w:t>3. ԱՇԽԱՏԱՆՔԻ ՀԱՆՁՆՄԱՆ ԵՎ ԸՆԴՈՒՆՄԱՆ ԿԱՐԳԸ</w:t>
      </w:r>
    </w:p>
    <w:p w:rsidR="00203F6B" w:rsidRPr="00DA0244" w:rsidRDefault="00203F6B" w:rsidP="00203F6B">
      <w:pPr>
        <w:ind w:firstLine="720"/>
        <w:jc w:val="both"/>
        <w:rPr>
          <w:rFonts w:ascii="GHEA Grapalat" w:hAnsi="GHEA Grapalat" w:cs="Sylfaen"/>
          <w:b/>
          <w:sz w:val="16"/>
          <w:szCs w:val="16"/>
          <w:lang w:val="hy-AM"/>
        </w:rPr>
      </w:pPr>
    </w:p>
    <w:p w:rsidR="00203F6B" w:rsidRPr="00DA0244" w:rsidRDefault="00203F6B" w:rsidP="00203F6B">
      <w:pPr>
        <w:ind w:firstLine="720"/>
        <w:jc w:val="both"/>
        <w:rPr>
          <w:rFonts w:ascii="GHEA Grapalat" w:hAnsi="GHEA Grapalat" w:cs="Sylfaen"/>
          <w:sz w:val="16"/>
          <w:szCs w:val="16"/>
          <w:lang w:val="hy-AM"/>
        </w:rPr>
      </w:pPr>
      <w:r w:rsidRPr="00DA0244">
        <w:rPr>
          <w:rFonts w:ascii="GHEA Grapalat" w:hAnsi="GHEA Grapalat"/>
          <w:sz w:val="16"/>
          <w:szCs w:val="16"/>
          <w:lang w:val="hy-AM"/>
        </w:rPr>
        <w:t xml:space="preserve">3.1 Կատարված աշխատանքը </w:t>
      </w:r>
      <w:r w:rsidRPr="00DA0244">
        <w:rPr>
          <w:rFonts w:ascii="GHEA Grapalat" w:hAnsi="GHEA Grapalat" w:cs="Sylfaen"/>
          <w:sz w:val="16"/>
          <w:szCs w:val="16"/>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203F6B" w:rsidRPr="00DA0244" w:rsidRDefault="00203F6B" w:rsidP="00203F6B">
      <w:pPr>
        <w:ind w:firstLine="720"/>
        <w:jc w:val="both"/>
        <w:rPr>
          <w:rFonts w:ascii="GHEA Grapalat" w:hAnsi="GHEA Grapalat" w:cs="Sylfaen"/>
          <w:sz w:val="16"/>
          <w:szCs w:val="16"/>
          <w:lang w:val="hy-AM"/>
        </w:rPr>
      </w:pPr>
      <w:r w:rsidRPr="00DA0244">
        <w:rPr>
          <w:rFonts w:ascii="GHEA Grapalat" w:hAnsi="GHEA Grapalat" w:cs="Sylfaen"/>
          <w:sz w:val="16"/>
          <w:szCs w:val="16"/>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4A291A" w:rsidRPr="00DA0244">
        <w:rPr>
          <w:rFonts w:ascii="GHEA Grapalat" w:hAnsi="GHEA Grapalat" w:cs="Sylfaen"/>
          <w:sz w:val="16"/>
          <w:szCs w:val="16"/>
          <w:lang w:val="hy-AM"/>
        </w:rPr>
        <w:t>2</w:t>
      </w:r>
      <w:r w:rsidRPr="00DA0244">
        <w:rPr>
          <w:rFonts w:ascii="GHEA Grapalat" w:hAnsi="GHEA Grapalat" w:cs="Sylfaen"/>
          <w:sz w:val="16"/>
          <w:szCs w:val="16"/>
          <w:lang w:val="hy-AM"/>
        </w:rPr>
        <w:t xml:space="preserve"> օրինակ (հավելված N 3): </w:t>
      </w:r>
    </w:p>
    <w:p w:rsidR="00203F6B" w:rsidRPr="00DA0244" w:rsidRDefault="00203F6B" w:rsidP="00203F6B">
      <w:pPr>
        <w:ind w:firstLine="720"/>
        <w:jc w:val="both"/>
        <w:rPr>
          <w:rFonts w:ascii="GHEA Grapalat" w:hAnsi="GHEA Grapalat" w:cs="Sylfaen"/>
          <w:sz w:val="16"/>
          <w:szCs w:val="16"/>
          <w:lang w:val="hy-AM"/>
        </w:rPr>
      </w:pPr>
      <w:r w:rsidRPr="00DA0244">
        <w:rPr>
          <w:rFonts w:ascii="GHEA Grapalat" w:hAnsi="GHEA Grapalat" w:cs="Sylfaen"/>
          <w:sz w:val="16"/>
          <w:szCs w:val="16"/>
          <w:lang w:val="hy-AM"/>
        </w:rPr>
        <w:t>3.2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203F6B" w:rsidRPr="00DA0244" w:rsidRDefault="00203F6B" w:rsidP="00203F6B">
      <w:pPr>
        <w:ind w:firstLine="720"/>
        <w:jc w:val="both"/>
        <w:rPr>
          <w:rFonts w:ascii="GHEA Grapalat" w:hAnsi="GHEA Grapalat" w:cs="Sylfaen"/>
          <w:sz w:val="16"/>
          <w:szCs w:val="16"/>
          <w:lang w:val="hy-AM"/>
        </w:rPr>
      </w:pPr>
      <w:r w:rsidRPr="00DA0244">
        <w:rPr>
          <w:rFonts w:ascii="GHEA Grapalat" w:hAnsi="GHEA Grapalat" w:cs="Sylfaen"/>
          <w:sz w:val="16"/>
          <w:szCs w:val="16"/>
          <w:lang w:val="hy-AM"/>
        </w:rPr>
        <w:t>ա) հարցի կարգավորման համար ձեռնարկում է նման իրավիճակի համար պայմանագրով նախատեսված միջոցները.</w:t>
      </w:r>
    </w:p>
    <w:p w:rsidR="00203F6B" w:rsidRPr="00DA0244" w:rsidRDefault="00203F6B" w:rsidP="00203F6B">
      <w:pPr>
        <w:ind w:firstLine="720"/>
        <w:jc w:val="both"/>
        <w:rPr>
          <w:rFonts w:ascii="GHEA Grapalat" w:hAnsi="GHEA Grapalat" w:cs="Sylfaen"/>
          <w:sz w:val="16"/>
          <w:szCs w:val="16"/>
          <w:lang w:val="hy-AM"/>
        </w:rPr>
      </w:pPr>
      <w:r w:rsidRPr="00DA0244">
        <w:rPr>
          <w:rFonts w:ascii="GHEA Grapalat" w:hAnsi="GHEA Grapalat" w:cs="Sylfaen"/>
          <w:sz w:val="16"/>
          <w:szCs w:val="16"/>
          <w:lang w:val="hy-AM"/>
        </w:rPr>
        <w:t xml:space="preserve"> բ) Կատարողի նկատմամբ կիրառում է պայմանագրով նախատեսված պատասխանատվության միջոցներ։</w:t>
      </w:r>
    </w:p>
    <w:p w:rsidR="00203F6B" w:rsidRPr="00DA0244" w:rsidRDefault="00203F6B" w:rsidP="00203F6B">
      <w:pPr>
        <w:ind w:firstLine="720"/>
        <w:jc w:val="both"/>
        <w:rPr>
          <w:rFonts w:ascii="GHEA Grapalat" w:hAnsi="GHEA Grapalat" w:cs="Sylfaen"/>
          <w:sz w:val="16"/>
          <w:szCs w:val="16"/>
          <w:lang w:val="hy-AM"/>
        </w:rPr>
      </w:pPr>
      <w:r w:rsidRPr="00DA0244">
        <w:rPr>
          <w:rFonts w:ascii="GHEA Grapalat" w:hAnsi="GHEA Grapalat" w:cs="Sylfaen"/>
          <w:sz w:val="16"/>
          <w:szCs w:val="16"/>
          <w:lang w:val="hy-AM"/>
        </w:rPr>
        <w:t xml:space="preserve">3.3 Պատվիրատուն հանձնման-ընդունման արձանագրությունը ստանալու օրվան հաջորդող աշխատանքային օրվանից հաշված </w:t>
      </w:r>
      <w:r w:rsidR="004A291A" w:rsidRPr="00DA0244">
        <w:rPr>
          <w:rFonts w:ascii="GHEA Grapalat" w:hAnsi="GHEA Grapalat" w:cs="Sylfaen"/>
          <w:sz w:val="16"/>
          <w:szCs w:val="16"/>
          <w:u w:val="single"/>
          <w:lang w:val="hy-AM"/>
        </w:rPr>
        <w:t xml:space="preserve">3 </w:t>
      </w:r>
      <w:r w:rsidRPr="00DA0244">
        <w:rPr>
          <w:rFonts w:ascii="GHEA Grapalat" w:hAnsi="GHEA Grapalat" w:cs="Sylfaen"/>
          <w:sz w:val="16"/>
          <w:szCs w:val="16"/>
          <w:lang w:val="hy-AM"/>
        </w:rPr>
        <w:t>աշխատանքային օրվա ընթացքում Կատարողին է ներկայացնում իր կողմից ստորագրված հանձնման-ընդունման արձանագրության մեկ օրինակը կամ աշխատանքը չընդունելու պատճառաբանված մերժումը։</w:t>
      </w:r>
    </w:p>
    <w:p w:rsidR="00203F6B" w:rsidRPr="00DA0244" w:rsidRDefault="00203F6B" w:rsidP="00203F6B">
      <w:pPr>
        <w:ind w:firstLine="720"/>
        <w:jc w:val="both"/>
        <w:rPr>
          <w:rFonts w:ascii="GHEA Grapalat" w:hAnsi="GHEA Grapalat" w:cs="Sylfaen"/>
          <w:b/>
          <w:sz w:val="16"/>
          <w:szCs w:val="16"/>
          <w:lang w:val="hy-AM"/>
        </w:rPr>
      </w:pPr>
      <w:r w:rsidRPr="00DA0244">
        <w:rPr>
          <w:rFonts w:ascii="GHEA Grapalat" w:hAnsi="GHEA Grapalat" w:cs="Sylfaen"/>
          <w:sz w:val="16"/>
          <w:szCs w:val="16"/>
          <w:lang w:val="hy-AM"/>
        </w:rPr>
        <w:t>3.4 Եթե պայմանագրի 3.3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3.3 կետով սահման</w:t>
      </w:r>
      <w:r w:rsidRPr="00DA0244">
        <w:rPr>
          <w:rFonts w:ascii="GHEA Grapalat" w:hAnsi="GHEA Grapalat" w:cs="Sylfaen"/>
          <w:sz w:val="16"/>
          <w:szCs w:val="16"/>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DA0244">
        <w:rPr>
          <w:rFonts w:ascii="GHEA Grapalat" w:hAnsi="GHEA Grapalat" w:cs="Sylfaen"/>
          <w:sz w:val="16"/>
          <w:szCs w:val="16"/>
          <w:lang w:val="hy-AM"/>
        </w:rPr>
        <w:softHyphen/>
        <w:t>գրությունը:</w:t>
      </w:r>
    </w:p>
    <w:p w:rsidR="00203F6B" w:rsidRPr="00DA0244" w:rsidRDefault="00203F6B" w:rsidP="00203F6B">
      <w:pPr>
        <w:ind w:firstLine="720"/>
        <w:jc w:val="both"/>
        <w:rPr>
          <w:rFonts w:ascii="GHEA Grapalat" w:hAnsi="GHEA Grapalat" w:cs="Sylfaen"/>
          <w:b/>
          <w:sz w:val="16"/>
          <w:szCs w:val="16"/>
          <w:lang w:val="hy-AM"/>
        </w:rPr>
      </w:pPr>
    </w:p>
    <w:p w:rsidR="00203F6B" w:rsidRPr="00DA0244" w:rsidRDefault="00203F6B" w:rsidP="00203F6B">
      <w:pPr>
        <w:ind w:firstLine="720"/>
        <w:jc w:val="both"/>
        <w:rPr>
          <w:rFonts w:ascii="GHEA Grapalat" w:hAnsi="GHEA Grapalat" w:cs="Sylfaen"/>
          <w:b/>
          <w:sz w:val="16"/>
          <w:szCs w:val="16"/>
          <w:lang w:val="hy-AM"/>
        </w:rPr>
      </w:pPr>
      <w:r w:rsidRPr="00DA0244">
        <w:rPr>
          <w:rFonts w:ascii="GHEA Grapalat" w:hAnsi="GHEA Grapalat" w:cs="Sylfaen"/>
          <w:b/>
          <w:sz w:val="16"/>
          <w:szCs w:val="16"/>
          <w:lang w:val="hy-AM"/>
        </w:rPr>
        <w:t>4. ՊԱՅՄԱՆԱԳՐԻ ԳԻՆԸ</w:t>
      </w:r>
    </w:p>
    <w:p w:rsidR="00203F6B" w:rsidRPr="00DA0244" w:rsidRDefault="00203F6B" w:rsidP="00203F6B">
      <w:pPr>
        <w:ind w:firstLine="720"/>
        <w:jc w:val="both"/>
        <w:rPr>
          <w:rFonts w:ascii="GHEA Grapalat" w:hAnsi="GHEA Grapalat" w:cs="Sylfaen"/>
          <w:sz w:val="16"/>
          <w:szCs w:val="16"/>
          <w:lang w:val="hy-AM"/>
        </w:rPr>
      </w:pPr>
      <w:r w:rsidRPr="00DA0244">
        <w:rPr>
          <w:rFonts w:ascii="GHEA Grapalat" w:hAnsi="GHEA Grapalat" w:cs="Sylfaen"/>
          <w:sz w:val="16"/>
          <w:szCs w:val="16"/>
          <w:lang w:val="hy-AM"/>
        </w:rPr>
        <w:t>4.1.Պայմանագրով Կատարողի կատարման ենթակա ա</w:t>
      </w:r>
      <w:r w:rsidRPr="00DA0244">
        <w:rPr>
          <w:rFonts w:ascii="GHEA Grapalat" w:hAnsi="GHEA Grapalat" w:cs="Times Armenian"/>
          <w:sz w:val="16"/>
          <w:szCs w:val="16"/>
          <w:lang w:val="hy-AM"/>
        </w:rPr>
        <w:t>շխատանք</w:t>
      </w:r>
      <w:r w:rsidRPr="00DA0244">
        <w:rPr>
          <w:rFonts w:ascii="GHEA Grapalat" w:hAnsi="GHEA Grapalat" w:cs="Sylfaen"/>
          <w:sz w:val="16"/>
          <w:szCs w:val="16"/>
          <w:lang w:val="hy-AM"/>
        </w:rPr>
        <w:t>ի գինը կազմում է ______ (____</w:t>
      </w:r>
      <w:r w:rsidRPr="00DA0244">
        <w:rPr>
          <w:rFonts w:ascii="GHEA Grapalat" w:hAnsi="GHEA Grapalat" w:cs="Sylfaen"/>
          <w:sz w:val="16"/>
          <w:szCs w:val="16"/>
          <w:u w:val="single"/>
          <w:lang w:val="hy-AM"/>
        </w:rPr>
        <w:t>տառերով</w:t>
      </w:r>
      <w:r w:rsidRPr="00DA0244">
        <w:rPr>
          <w:rFonts w:ascii="GHEA Grapalat" w:hAnsi="GHEA Grapalat" w:cs="Sylfaen"/>
          <w:sz w:val="16"/>
          <w:szCs w:val="16"/>
          <w:lang w:val="hy-AM"/>
        </w:rPr>
        <w:t>______________________________________ ) ՀՀ դրամ, ներառյալ ԱԱՀ-ն:</w:t>
      </w:r>
      <w:r w:rsidRPr="00DA0244">
        <w:rPr>
          <w:rFonts w:ascii="GHEA Grapalat" w:hAnsi="GHEA Grapalat" w:cs="Sylfaen"/>
          <w:sz w:val="16"/>
          <w:szCs w:val="16"/>
          <w:vertAlign w:val="superscript"/>
          <w:lang w:val="hy-AM"/>
        </w:rPr>
        <w:t>16</w:t>
      </w:r>
      <w:r w:rsidRPr="00DA0244">
        <w:rPr>
          <w:rStyle w:val="af6"/>
          <w:rFonts w:ascii="GHEA Grapalat" w:hAnsi="GHEA Grapalat" w:cs="Sylfaen"/>
          <w:color w:val="FFFFFF"/>
          <w:sz w:val="16"/>
          <w:szCs w:val="16"/>
          <w:lang w:val="hy-AM"/>
        </w:rPr>
        <w:footnoteReference w:id="12"/>
      </w:r>
      <w:r w:rsidRPr="00DA0244">
        <w:rPr>
          <w:rFonts w:ascii="GHEA Grapalat" w:hAnsi="GHEA Grapalat" w:cs="Sylfaen"/>
          <w:sz w:val="16"/>
          <w:szCs w:val="16"/>
          <w:lang w:val="hy-AM"/>
        </w:rPr>
        <w:t xml:space="preserve"> </w:t>
      </w:r>
    </w:p>
    <w:p w:rsidR="00203F6B" w:rsidRPr="00DA0244" w:rsidRDefault="00203F6B" w:rsidP="00203F6B">
      <w:pPr>
        <w:ind w:firstLine="720"/>
        <w:jc w:val="both"/>
        <w:rPr>
          <w:rFonts w:ascii="GHEA Grapalat" w:hAnsi="GHEA Grapalat" w:cs="Sylfaen"/>
          <w:sz w:val="16"/>
          <w:szCs w:val="16"/>
          <w:lang w:val="hy-AM"/>
        </w:rPr>
      </w:pPr>
      <w:r w:rsidRPr="00DA0244">
        <w:rPr>
          <w:rFonts w:ascii="GHEA Grapalat" w:hAnsi="GHEA Grapalat" w:cs="Sylfaen"/>
          <w:sz w:val="16"/>
          <w:szCs w:val="16"/>
          <w:lang w:val="hy-AM"/>
        </w:rPr>
        <w:t>Գինը ներառում է Կատարողի կողմից իրականացվող բոլոր ծախսերը` այդ թվում հարկերը, տուրքերը և ՀՀ օրենդրությամբ սահմանված այլ վճարները։</w:t>
      </w:r>
    </w:p>
    <w:p w:rsidR="00203F6B" w:rsidRPr="00DA0244" w:rsidRDefault="00203F6B" w:rsidP="00203F6B">
      <w:pPr>
        <w:ind w:firstLine="720"/>
        <w:jc w:val="both"/>
        <w:rPr>
          <w:rFonts w:ascii="GHEA Grapalat" w:hAnsi="GHEA Grapalat" w:cs="Sylfaen"/>
          <w:sz w:val="16"/>
          <w:szCs w:val="16"/>
          <w:lang w:val="hy-AM"/>
        </w:rPr>
      </w:pPr>
      <w:r w:rsidRPr="00DA0244">
        <w:rPr>
          <w:rFonts w:ascii="GHEA Grapalat" w:hAnsi="GHEA Grapalat" w:cs="Times Armenian"/>
          <w:sz w:val="16"/>
          <w:szCs w:val="16"/>
          <w:lang w:val="hy-AM"/>
        </w:rPr>
        <w:t>Աշխատանք</w:t>
      </w:r>
      <w:r w:rsidRPr="00DA0244">
        <w:rPr>
          <w:rFonts w:ascii="GHEA Grapalat" w:hAnsi="GHEA Grapalat" w:cs="Sylfaen"/>
          <w:sz w:val="16"/>
          <w:szCs w:val="16"/>
          <w:lang w:val="hy-AM"/>
        </w:rPr>
        <w:t>ի կատարման գինը կայուն է և Կատարողն իրավունք չունի պահանջել ավելացնելու, իսկ Պատվիրատուն նվազեցնելու այդ գինը։</w:t>
      </w:r>
    </w:p>
    <w:p w:rsidR="00203F6B" w:rsidRPr="00DA0244" w:rsidRDefault="00203F6B" w:rsidP="00203F6B">
      <w:pPr>
        <w:ind w:firstLine="709"/>
        <w:jc w:val="both"/>
        <w:rPr>
          <w:rFonts w:ascii="GHEA Grapalat" w:hAnsi="GHEA Grapalat"/>
          <w:sz w:val="16"/>
          <w:szCs w:val="16"/>
          <w:lang w:val="hy-AM"/>
        </w:rPr>
      </w:pPr>
      <w:r w:rsidRPr="00DA0244">
        <w:rPr>
          <w:rFonts w:ascii="GHEA Grapalat" w:hAnsi="GHEA Grapalat" w:cs="Sylfaen"/>
          <w:sz w:val="16"/>
          <w:szCs w:val="16"/>
          <w:lang w:val="hy-AM"/>
        </w:rPr>
        <w:t xml:space="preserve">4.2 Պատվիրատուն կատարված աշխատանքի </w:t>
      </w:r>
      <w:r w:rsidRPr="00DA0244">
        <w:rPr>
          <w:rFonts w:ascii="GHEA Grapalat" w:hAnsi="GHEA Grapalat"/>
          <w:sz w:val="16"/>
          <w:szCs w:val="16"/>
          <w:lang w:val="hy-AM"/>
        </w:rPr>
        <w:t xml:space="preserve">դիմաց վճարում է ՀՀ դրամով անկանխիկ` դրամական միջոցները </w:t>
      </w:r>
      <w:r w:rsidRPr="00DA0244">
        <w:rPr>
          <w:rFonts w:ascii="GHEA Grapalat" w:hAnsi="GHEA Grapalat" w:cs="Sylfaen"/>
          <w:sz w:val="16"/>
          <w:szCs w:val="16"/>
          <w:lang w:val="hy-AM"/>
        </w:rPr>
        <w:t>Կատարողի</w:t>
      </w:r>
      <w:r w:rsidRPr="00DA0244">
        <w:rPr>
          <w:rFonts w:ascii="GHEA Grapalat" w:hAnsi="GHEA Grapalat"/>
          <w:sz w:val="16"/>
          <w:szCs w:val="16"/>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203F6B" w:rsidRPr="00DA0244" w:rsidRDefault="00203F6B" w:rsidP="00BB70AB">
      <w:pPr>
        <w:jc w:val="both"/>
        <w:rPr>
          <w:rFonts w:ascii="GHEA Grapalat" w:hAnsi="GHEA Grapalat" w:cs="Sylfaen"/>
          <w:sz w:val="16"/>
          <w:szCs w:val="16"/>
          <w:lang w:val="hy-AM"/>
        </w:rPr>
      </w:pPr>
    </w:p>
    <w:p w:rsidR="00203F6B" w:rsidRPr="00DA0244" w:rsidRDefault="00203F6B" w:rsidP="00203F6B">
      <w:pPr>
        <w:ind w:firstLine="720"/>
        <w:jc w:val="both"/>
        <w:rPr>
          <w:rFonts w:ascii="GHEA Grapalat" w:hAnsi="GHEA Grapalat" w:cs="Sylfaen"/>
          <w:b/>
          <w:sz w:val="16"/>
          <w:szCs w:val="16"/>
          <w:lang w:val="hy-AM"/>
        </w:rPr>
      </w:pPr>
      <w:r w:rsidRPr="00DA0244">
        <w:rPr>
          <w:rFonts w:ascii="GHEA Grapalat" w:hAnsi="GHEA Grapalat" w:cs="Sylfaen"/>
          <w:b/>
          <w:sz w:val="16"/>
          <w:szCs w:val="16"/>
          <w:lang w:val="hy-AM"/>
        </w:rPr>
        <w:t>5. ԿՈՂՄԵՐԻ ՊԱՏԱՍԽԱՆԱՏՎՈՒԹՅՈՒՆԸ</w:t>
      </w:r>
    </w:p>
    <w:p w:rsidR="00203F6B" w:rsidRPr="00DA0244" w:rsidRDefault="00203F6B" w:rsidP="00203F6B">
      <w:pPr>
        <w:ind w:firstLine="720"/>
        <w:jc w:val="both"/>
        <w:rPr>
          <w:rFonts w:ascii="GHEA Grapalat" w:hAnsi="GHEA Grapalat" w:cs="Sylfaen"/>
          <w:sz w:val="16"/>
          <w:szCs w:val="16"/>
          <w:lang w:val="hy-AM"/>
        </w:rPr>
      </w:pPr>
      <w:r w:rsidRPr="00DA0244">
        <w:rPr>
          <w:rFonts w:ascii="GHEA Grapalat" w:hAnsi="GHEA Grapalat" w:cs="Sylfaen"/>
          <w:sz w:val="16"/>
          <w:szCs w:val="16"/>
          <w:lang w:val="hy-AM"/>
        </w:rPr>
        <w:t>5.1 Կատարողը պատասխանատվություն է կրում ա</w:t>
      </w:r>
      <w:r w:rsidRPr="00DA0244">
        <w:rPr>
          <w:rFonts w:ascii="GHEA Grapalat" w:hAnsi="GHEA Grapalat" w:cs="Times Armenian"/>
          <w:sz w:val="16"/>
          <w:szCs w:val="16"/>
          <w:lang w:val="hy-AM"/>
        </w:rPr>
        <w:t>շխատանքի</w:t>
      </w:r>
      <w:r w:rsidRPr="00DA0244">
        <w:rPr>
          <w:rFonts w:ascii="GHEA Grapalat" w:hAnsi="GHEA Grapalat" w:cs="Sylfaen"/>
          <w:sz w:val="16"/>
          <w:szCs w:val="16"/>
          <w:lang w:val="hy-AM"/>
        </w:rPr>
        <w:t xml:space="preserve"> կատարման` սույն պայմանագրի պահանջների պահպանման համար։</w:t>
      </w:r>
    </w:p>
    <w:p w:rsidR="00203F6B" w:rsidRPr="00DA0244" w:rsidRDefault="00203F6B" w:rsidP="00203F6B">
      <w:pPr>
        <w:ind w:firstLine="709"/>
        <w:jc w:val="both"/>
        <w:rPr>
          <w:rFonts w:ascii="GHEA Grapalat" w:hAnsi="GHEA Grapalat" w:cs="Sylfaen"/>
          <w:sz w:val="16"/>
          <w:szCs w:val="16"/>
          <w:lang w:val="hy-AM"/>
        </w:rPr>
      </w:pPr>
      <w:r w:rsidRPr="00DA0244">
        <w:rPr>
          <w:rFonts w:ascii="GHEA Grapalat" w:hAnsi="GHEA Grapalat" w:cs="Sylfaen"/>
          <w:sz w:val="16"/>
          <w:szCs w:val="16"/>
          <w:lang w:val="hy-AM"/>
        </w:rPr>
        <w:t>5.2 Պայմանագրի</w:t>
      </w:r>
      <w:r w:rsidRPr="00DA0244">
        <w:rPr>
          <w:rFonts w:ascii="GHEA Grapalat" w:hAnsi="GHEA Grapalat" w:cs="Times Armenian"/>
          <w:sz w:val="16"/>
          <w:szCs w:val="16"/>
          <w:lang w:val="hy-AM"/>
        </w:rPr>
        <w:t xml:space="preserve"> N 1 հավելվածում </w:t>
      </w:r>
      <w:r w:rsidRPr="00DA0244">
        <w:rPr>
          <w:rFonts w:ascii="GHEA Grapalat" w:hAnsi="GHEA Grapalat" w:cs="Sylfaen"/>
          <w:sz w:val="16"/>
          <w:szCs w:val="16"/>
          <w:lang w:val="hy-AM"/>
        </w:rPr>
        <w:t>նշված</w:t>
      </w:r>
      <w:r w:rsidRPr="00DA0244">
        <w:rPr>
          <w:rFonts w:ascii="GHEA Grapalat" w:hAnsi="GHEA Grapalat" w:cs="Times Armenian"/>
          <w:sz w:val="16"/>
          <w:szCs w:val="16"/>
          <w:lang w:val="hy-AM"/>
        </w:rPr>
        <w:t xml:space="preserve"> տ</w:t>
      </w:r>
      <w:r w:rsidRPr="00DA0244">
        <w:rPr>
          <w:rFonts w:ascii="GHEA Grapalat" w:hAnsi="GHEA Grapalat" w:cs="Sylfaen"/>
          <w:sz w:val="16"/>
          <w:szCs w:val="16"/>
          <w:lang w:val="hy-AM"/>
        </w:rPr>
        <w:t>եխնիկական բնութագր</w:t>
      </w:r>
      <w:r w:rsidRPr="00DA0244">
        <w:rPr>
          <w:rFonts w:ascii="GHEA Grapalat" w:hAnsi="GHEA Grapalat"/>
          <w:sz w:val="16"/>
          <w:szCs w:val="16"/>
          <w:lang w:val="hy-AM"/>
        </w:rPr>
        <w:t>ի</w:t>
      </w:r>
      <w:r w:rsidRPr="00DA0244">
        <w:rPr>
          <w:rFonts w:ascii="GHEA Grapalat" w:hAnsi="GHEA Grapalat" w:cs="Sylfaen"/>
          <w:sz w:val="16"/>
          <w:szCs w:val="16"/>
          <w:lang w:val="hy-AM"/>
        </w:rPr>
        <w:t>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չհամապատասխանող</w:t>
      </w:r>
      <w:r w:rsidRPr="00DA0244">
        <w:rPr>
          <w:rFonts w:ascii="GHEA Grapalat" w:hAnsi="GHEA Grapalat" w:cs="Times Armenian"/>
          <w:sz w:val="16"/>
          <w:szCs w:val="16"/>
          <w:lang w:val="hy-AM"/>
        </w:rPr>
        <w:t xml:space="preserve"> աշխատանք</w:t>
      </w:r>
      <w:r w:rsidRPr="00DA0244">
        <w:rPr>
          <w:rFonts w:ascii="GHEA Grapalat" w:hAnsi="GHEA Grapalat" w:cs="Sylfaen"/>
          <w:sz w:val="16"/>
          <w:szCs w:val="16"/>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sidRPr="00DA0244">
        <w:rPr>
          <w:rFonts w:ascii="GHEA Grapalat" w:hAnsi="GHEA Grapalat" w:cs="Sylfaen"/>
          <w:sz w:val="16"/>
          <w:szCs w:val="16"/>
          <w:vertAlign w:val="superscript"/>
          <w:lang w:val="hy-AM"/>
        </w:rPr>
        <w:t>18</w:t>
      </w:r>
      <w:r w:rsidRPr="00DA0244">
        <w:rPr>
          <w:rStyle w:val="af6"/>
          <w:rFonts w:ascii="GHEA Grapalat" w:hAnsi="GHEA Grapalat" w:cs="Sylfaen"/>
          <w:color w:val="FFFFFF"/>
          <w:sz w:val="16"/>
          <w:szCs w:val="16"/>
          <w:lang w:val="hy-AM"/>
        </w:rPr>
        <w:footnoteReference w:id="13"/>
      </w:r>
      <w:r w:rsidRPr="00DA0244">
        <w:rPr>
          <w:rFonts w:ascii="GHEA Grapalat" w:hAnsi="GHEA Grapalat"/>
          <w:sz w:val="16"/>
          <w:szCs w:val="16"/>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203F6B" w:rsidRPr="00DA0244" w:rsidRDefault="00203F6B" w:rsidP="00203F6B">
      <w:pPr>
        <w:ind w:firstLine="720"/>
        <w:jc w:val="both"/>
        <w:rPr>
          <w:rFonts w:ascii="GHEA Grapalat" w:hAnsi="GHEA Grapalat" w:cs="Sylfaen"/>
          <w:sz w:val="16"/>
          <w:szCs w:val="16"/>
          <w:lang w:val="hy-AM"/>
        </w:rPr>
      </w:pPr>
      <w:r w:rsidRPr="00DA0244">
        <w:rPr>
          <w:rFonts w:ascii="GHEA Grapalat" w:hAnsi="GHEA Grapalat" w:cs="Sylfaen"/>
          <w:sz w:val="16"/>
          <w:szCs w:val="16"/>
          <w:lang w:val="hy-AM"/>
        </w:rPr>
        <w:t>5.3 Պայմանագրով նախատեսված ա</w:t>
      </w:r>
      <w:r w:rsidRPr="00DA0244">
        <w:rPr>
          <w:rFonts w:ascii="GHEA Grapalat" w:hAnsi="GHEA Grapalat" w:cs="Times Armenian"/>
          <w:sz w:val="16"/>
          <w:szCs w:val="16"/>
          <w:lang w:val="hy-AM"/>
        </w:rPr>
        <w:t>շխատանք</w:t>
      </w:r>
      <w:r w:rsidRPr="00DA0244">
        <w:rPr>
          <w:rFonts w:ascii="GHEA Grapalat" w:hAnsi="GHEA Grapalat" w:cs="Sylfaen"/>
          <w:sz w:val="16"/>
          <w:szCs w:val="16"/>
          <w:lang w:val="hy-AM"/>
        </w:rPr>
        <w:t>ի կատարման ժամկետը խախտելու դեպքում Կատարողից յուրաքանչյուր ուշացված աշխատանքային օրվա համար գանձվում է տույժ` կատարման ենթակա, սակայն չկատարված ա</w:t>
      </w:r>
      <w:r w:rsidRPr="00DA0244">
        <w:rPr>
          <w:rFonts w:ascii="GHEA Grapalat" w:hAnsi="GHEA Grapalat" w:cs="Times Armenian"/>
          <w:sz w:val="16"/>
          <w:szCs w:val="16"/>
          <w:lang w:val="hy-AM"/>
        </w:rPr>
        <w:t>շխատանքի</w:t>
      </w:r>
      <w:r w:rsidRPr="00DA0244">
        <w:rPr>
          <w:rFonts w:ascii="GHEA Grapalat" w:hAnsi="GHEA Grapalat" w:cs="Sylfaen"/>
          <w:sz w:val="16"/>
          <w:szCs w:val="16"/>
          <w:lang w:val="hy-AM"/>
        </w:rPr>
        <w:t xml:space="preserve">  գնի  0,05 (զրո ամբողջ հինգ հարյուրերրորդական) տոկոսի չափով։</w:t>
      </w:r>
    </w:p>
    <w:p w:rsidR="00203F6B" w:rsidRPr="00DA0244" w:rsidRDefault="00203F6B" w:rsidP="00B10ED7">
      <w:pPr>
        <w:ind w:firstLine="720"/>
        <w:jc w:val="both"/>
        <w:rPr>
          <w:rFonts w:ascii="GHEA Grapalat" w:hAnsi="GHEA Grapalat" w:cs="Sylfaen"/>
          <w:sz w:val="16"/>
          <w:szCs w:val="16"/>
          <w:lang w:val="hy-AM"/>
        </w:rPr>
      </w:pPr>
      <w:r w:rsidRPr="00DA0244">
        <w:rPr>
          <w:rFonts w:ascii="GHEA Grapalat" w:hAnsi="GHEA Grapalat" w:cs="Sylfaen"/>
          <w:sz w:val="16"/>
          <w:szCs w:val="16"/>
          <w:lang w:val="hy-AM"/>
        </w:rPr>
        <w:t xml:space="preserve">5.4 Պայմանագրի 5.2 և 5.3 կետերով նախատեսված տուգանքը և տույժը հաշվարկվում և հաշվանցվում են </w:t>
      </w:r>
      <w:r w:rsidRPr="00DA0244">
        <w:rPr>
          <w:rFonts w:ascii="GHEA Grapalat" w:hAnsi="GHEA Grapalat" w:cs="Times Armenian"/>
          <w:sz w:val="16"/>
          <w:szCs w:val="16"/>
          <w:lang w:val="hy-AM"/>
        </w:rPr>
        <w:t>աշխատանքը</w:t>
      </w:r>
      <w:r w:rsidRPr="00DA0244">
        <w:rPr>
          <w:rFonts w:ascii="GHEA Grapalat" w:hAnsi="GHEA Grapalat" w:cs="Sylfaen"/>
          <w:sz w:val="16"/>
          <w:szCs w:val="16"/>
          <w:lang w:val="hy-AM"/>
        </w:rPr>
        <w:t xml:space="preserve"> կատարելու արդյունքում Կատարողին</w:t>
      </w:r>
      <w:r w:rsidR="00B10ED7" w:rsidRPr="00DA0244">
        <w:rPr>
          <w:rFonts w:ascii="GHEA Grapalat" w:hAnsi="GHEA Grapalat" w:cs="Sylfaen"/>
          <w:sz w:val="16"/>
          <w:szCs w:val="16"/>
          <w:lang w:val="hy-AM"/>
        </w:rPr>
        <w:t xml:space="preserve"> վճարման ենթակա գումարների հետ։</w:t>
      </w:r>
      <w:r w:rsidRPr="00DA0244">
        <w:rPr>
          <w:rStyle w:val="af6"/>
          <w:rFonts w:ascii="GHEA Grapalat" w:hAnsi="GHEA Grapalat" w:cs="Sylfaen"/>
          <w:color w:val="FFFFFF"/>
          <w:sz w:val="16"/>
          <w:szCs w:val="16"/>
          <w:lang w:val="hy-AM"/>
        </w:rPr>
        <w:footnoteReference w:id="14"/>
      </w:r>
    </w:p>
    <w:p w:rsidR="00203F6B" w:rsidRPr="00DA0244" w:rsidRDefault="00203F6B" w:rsidP="00203F6B">
      <w:pPr>
        <w:ind w:firstLine="720"/>
        <w:jc w:val="both"/>
        <w:rPr>
          <w:rFonts w:ascii="GHEA Grapalat" w:hAnsi="GHEA Grapalat" w:cs="Sylfaen"/>
          <w:sz w:val="16"/>
          <w:szCs w:val="16"/>
          <w:lang w:val="hy-AM"/>
        </w:rPr>
      </w:pPr>
      <w:r w:rsidRPr="00DA0244">
        <w:rPr>
          <w:rFonts w:ascii="GHEA Grapalat" w:hAnsi="GHEA Grapalat" w:cs="Sylfaen"/>
          <w:sz w:val="16"/>
          <w:szCs w:val="16"/>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rsidR="00203F6B" w:rsidRPr="00DA0244" w:rsidRDefault="00203F6B" w:rsidP="00203F6B">
      <w:pPr>
        <w:ind w:firstLine="720"/>
        <w:jc w:val="both"/>
        <w:rPr>
          <w:rFonts w:ascii="GHEA Grapalat" w:hAnsi="GHEA Grapalat" w:cs="Sylfaen"/>
          <w:sz w:val="16"/>
          <w:szCs w:val="16"/>
          <w:lang w:val="hy-AM"/>
        </w:rPr>
      </w:pPr>
      <w:r w:rsidRPr="00DA0244">
        <w:rPr>
          <w:rFonts w:ascii="GHEA Grapalat" w:hAnsi="GHEA Grapalat" w:cs="Sylfaen"/>
          <w:sz w:val="16"/>
          <w:szCs w:val="16"/>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203F6B" w:rsidRPr="00DA0244" w:rsidRDefault="00203F6B" w:rsidP="00203F6B">
      <w:pPr>
        <w:ind w:firstLine="720"/>
        <w:jc w:val="both"/>
        <w:rPr>
          <w:rFonts w:ascii="GHEA Grapalat" w:hAnsi="GHEA Grapalat" w:cs="Sylfaen"/>
          <w:sz w:val="16"/>
          <w:szCs w:val="16"/>
          <w:lang w:val="hy-AM"/>
        </w:rPr>
      </w:pPr>
      <w:r w:rsidRPr="00DA0244">
        <w:rPr>
          <w:rFonts w:ascii="GHEA Grapalat" w:hAnsi="GHEA Grapalat" w:cs="Sylfaen"/>
          <w:sz w:val="16"/>
          <w:szCs w:val="16"/>
          <w:lang w:val="hy-AM"/>
        </w:rPr>
        <w:t>5.7 Տույժերի և (կամ) տուգանքի վճարումը Կողմերին չի ազատում իրենց պայմանագրային պարտավորությունները լրիվ կատարելուց։</w:t>
      </w:r>
    </w:p>
    <w:p w:rsidR="00203F6B" w:rsidRPr="00DA0244" w:rsidRDefault="00203F6B" w:rsidP="00203F6B">
      <w:pPr>
        <w:ind w:firstLine="720"/>
        <w:jc w:val="both"/>
        <w:rPr>
          <w:rFonts w:ascii="GHEA Grapalat" w:hAnsi="GHEA Grapalat" w:cs="Sylfaen"/>
          <w:sz w:val="16"/>
          <w:szCs w:val="16"/>
          <w:lang w:val="hy-AM"/>
        </w:rPr>
      </w:pPr>
    </w:p>
    <w:p w:rsidR="00203F6B" w:rsidRPr="00DA0244" w:rsidRDefault="00203F6B" w:rsidP="00203F6B">
      <w:pPr>
        <w:ind w:firstLine="720"/>
        <w:jc w:val="both"/>
        <w:rPr>
          <w:rFonts w:ascii="GHEA Grapalat" w:hAnsi="GHEA Grapalat" w:cs="Sylfaen"/>
          <w:sz w:val="16"/>
          <w:szCs w:val="16"/>
          <w:lang w:val="hy-AM"/>
        </w:rPr>
      </w:pPr>
    </w:p>
    <w:p w:rsidR="00203F6B" w:rsidRPr="00DA0244" w:rsidRDefault="00203F6B" w:rsidP="00203F6B">
      <w:pPr>
        <w:ind w:firstLine="720"/>
        <w:jc w:val="both"/>
        <w:rPr>
          <w:rFonts w:ascii="GHEA Grapalat" w:hAnsi="GHEA Grapalat"/>
          <w:b/>
          <w:sz w:val="16"/>
          <w:szCs w:val="16"/>
          <w:lang w:val="hy-AM"/>
        </w:rPr>
      </w:pPr>
      <w:r w:rsidRPr="00DA0244">
        <w:rPr>
          <w:rFonts w:ascii="GHEA Grapalat" w:hAnsi="GHEA Grapalat" w:cs="Sylfaen"/>
          <w:b/>
          <w:sz w:val="16"/>
          <w:szCs w:val="16"/>
          <w:lang w:val="hy-AM"/>
        </w:rPr>
        <w:t>6. ԱՆՀԱՂԹԱՀԱՐԵԼԻ ՈՒԺԻ ԱԶԴԵՑՈՒԹՅՈՒՆ</w:t>
      </w:r>
      <w:r w:rsidRPr="00DA0244">
        <w:rPr>
          <w:rFonts w:ascii="GHEA Grapalat" w:hAnsi="GHEA Grapalat" w:cs="Sylfaen"/>
          <w:sz w:val="16"/>
          <w:szCs w:val="16"/>
          <w:lang w:val="hy-AM"/>
        </w:rPr>
        <w:t xml:space="preserve"> </w:t>
      </w:r>
      <w:r w:rsidRPr="00DA0244">
        <w:rPr>
          <w:rFonts w:ascii="GHEA Grapalat" w:hAnsi="GHEA Grapalat" w:cs="Times Armenian"/>
          <w:b/>
          <w:sz w:val="16"/>
          <w:szCs w:val="16"/>
          <w:lang w:val="hy-AM"/>
        </w:rPr>
        <w:t>(</w:t>
      </w:r>
      <w:r w:rsidRPr="00DA0244">
        <w:rPr>
          <w:rFonts w:ascii="GHEA Grapalat" w:hAnsi="GHEA Grapalat" w:cs="Sylfaen"/>
          <w:b/>
          <w:sz w:val="16"/>
          <w:szCs w:val="16"/>
          <w:lang w:val="hy-AM"/>
        </w:rPr>
        <w:t>ՖՈՐՍ</w:t>
      </w:r>
      <w:r w:rsidRPr="00DA0244">
        <w:rPr>
          <w:rFonts w:ascii="GHEA Grapalat" w:hAnsi="GHEA Grapalat" w:cs="Times Armenian"/>
          <w:b/>
          <w:sz w:val="16"/>
          <w:szCs w:val="16"/>
          <w:lang w:val="hy-AM"/>
        </w:rPr>
        <w:t>-</w:t>
      </w:r>
      <w:r w:rsidRPr="00DA0244">
        <w:rPr>
          <w:rFonts w:ascii="GHEA Grapalat" w:hAnsi="GHEA Grapalat" w:cs="Sylfaen"/>
          <w:b/>
          <w:sz w:val="16"/>
          <w:szCs w:val="16"/>
          <w:lang w:val="hy-AM"/>
        </w:rPr>
        <w:t>ՄԱԺՈՐ</w:t>
      </w:r>
      <w:r w:rsidRPr="00DA0244">
        <w:rPr>
          <w:rFonts w:ascii="GHEA Grapalat" w:hAnsi="GHEA Grapalat"/>
          <w:b/>
          <w:sz w:val="16"/>
          <w:szCs w:val="16"/>
          <w:lang w:val="hy-AM"/>
        </w:rPr>
        <w:t>)</w:t>
      </w:r>
    </w:p>
    <w:p w:rsidR="00203F6B" w:rsidRPr="00DA0244" w:rsidRDefault="00203F6B" w:rsidP="00203F6B">
      <w:pPr>
        <w:ind w:firstLine="720"/>
        <w:jc w:val="both"/>
        <w:rPr>
          <w:rFonts w:ascii="GHEA Grapalat" w:hAnsi="GHEA Grapalat" w:cs="Sylfaen"/>
          <w:sz w:val="16"/>
          <w:szCs w:val="16"/>
          <w:lang w:val="hy-AM"/>
        </w:rPr>
      </w:pPr>
    </w:p>
    <w:p w:rsidR="00203F6B" w:rsidRPr="00DA0244" w:rsidRDefault="00203F6B" w:rsidP="00203F6B">
      <w:pPr>
        <w:ind w:firstLine="709"/>
        <w:jc w:val="both"/>
        <w:rPr>
          <w:rFonts w:ascii="GHEA Grapalat" w:hAnsi="GHEA Grapalat"/>
          <w:sz w:val="16"/>
          <w:szCs w:val="16"/>
          <w:lang w:val="hy-AM"/>
        </w:rPr>
      </w:pPr>
      <w:r w:rsidRPr="00DA0244">
        <w:rPr>
          <w:rFonts w:ascii="GHEA Grapalat" w:hAnsi="GHEA Grapalat" w:cs="Sylfaen"/>
          <w:sz w:val="16"/>
          <w:szCs w:val="16"/>
          <w:lang w:val="hy-AM"/>
        </w:rPr>
        <w:t>Սույն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պայմանագրով</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և</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սույն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պայմանագրի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հիման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վրա</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կնքված</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Համաձայնագրերով</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պարտավորություններն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ամբողջությամբ</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կամ</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մասնակիորեն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չկատարելու</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համար</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կողմերն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ազատվում</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են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պատասխանատվությունից</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եթե</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դա</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եղել</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է</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անհաղթահարելի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ուժի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ազդեցության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lastRenderedPageBreak/>
        <w:t>հետևանքով</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որը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ծագել</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է</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սույն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պայմանագիրը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կնքելուց</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հետո</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և</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որը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կողմերը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չէին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կարող</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կանխատեսել</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կամ</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կանխարգելել։</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Այդպիսի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իրավիճակներ</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են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երկրաշարժը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ջրհեղեղը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հրդեհը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պատերազմը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ռազմական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և</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արտակարգ</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դրություն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հայտարարելը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քաղաքական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հուզումները</w:t>
      </w:r>
      <w:r w:rsidRPr="00DA0244">
        <w:rPr>
          <w:rFonts w:ascii="GHEA Grapalat" w:hAnsi="GHEA Grapalat"/>
          <w:sz w:val="16"/>
          <w:szCs w:val="16"/>
          <w:lang w:val="hy-AM"/>
        </w:rPr>
        <w:t xml:space="preserve">, </w:t>
      </w:r>
      <w:r w:rsidRPr="00DA0244">
        <w:rPr>
          <w:rFonts w:ascii="GHEA Grapalat" w:hAnsi="GHEA Grapalat" w:cs="Sylfaen"/>
          <w:sz w:val="16"/>
          <w:szCs w:val="16"/>
          <w:lang w:val="hy-AM"/>
        </w:rPr>
        <w:t>գործադուլները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հաղորդակցության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միջոցների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աշխատանքի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դադարեցումը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պետական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մարմինների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ակտերը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և</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այլն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որոնք</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անհնարին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են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դարձնում</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սույն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պայմանագրով</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պարտավորությունների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կատարումը։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Եթե</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արտակարգ</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ուժի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ազդեցությունը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շարունակվում</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է</w:t>
      </w:r>
      <w:r w:rsidRPr="00DA0244">
        <w:rPr>
          <w:rFonts w:ascii="GHEA Grapalat" w:hAnsi="GHEA Grapalat" w:cs="Times Armenian"/>
          <w:sz w:val="16"/>
          <w:szCs w:val="16"/>
          <w:lang w:val="hy-AM"/>
        </w:rPr>
        <w:t xml:space="preserve"> 3 (</w:t>
      </w:r>
      <w:r w:rsidRPr="00DA0244">
        <w:rPr>
          <w:rFonts w:ascii="GHEA Grapalat" w:hAnsi="GHEA Grapalat" w:cs="Sylfaen"/>
          <w:sz w:val="16"/>
          <w:szCs w:val="16"/>
          <w:lang w:val="hy-AM"/>
        </w:rPr>
        <w:t>երեք</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ամսից</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ավելի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ապա</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կողմերից</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յուրաքանչյուրն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իրավունք</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ունի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լուծել</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պայմանագիրը՝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այդ</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մասին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նախապես</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տեղյակ</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պահելով</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մյուս</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կողմին</w:t>
      </w:r>
      <w:r w:rsidRPr="00DA0244">
        <w:rPr>
          <w:rFonts w:ascii="GHEA Grapalat" w:hAnsi="GHEA Grapalat" w:cs="Times Armenian"/>
          <w:sz w:val="16"/>
          <w:szCs w:val="16"/>
          <w:lang w:val="hy-AM"/>
        </w:rPr>
        <w:t>։</w:t>
      </w:r>
    </w:p>
    <w:p w:rsidR="00203F6B" w:rsidRPr="00DA0244" w:rsidRDefault="00203F6B" w:rsidP="00203F6B">
      <w:pPr>
        <w:ind w:firstLine="720"/>
        <w:jc w:val="both"/>
        <w:rPr>
          <w:rFonts w:ascii="GHEA Grapalat" w:hAnsi="GHEA Grapalat" w:cs="Sylfaen"/>
          <w:sz w:val="16"/>
          <w:szCs w:val="16"/>
          <w:lang w:val="hy-AM"/>
        </w:rPr>
      </w:pPr>
    </w:p>
    <w:p w:rsidR="00203F6B" w:rsidRPr="00DA0244" w:rsidRDefault="00203F6B" w:rsidP="00203F6B">
      <w:pPr>
        <w:ind w:firstLine="720"/>
        <w:jc w:val="both"/>
        <w:rPr>
          <w:rFonts w:ascii="GHEA Grapalat" w:hAnsi="GHEA Grapalat" w:cs="Sylfaen"/>
          <w:b/>
          <w:sz w:val="16"/>
          <w:szCs w:val="16"/>
          <w:lang w:val="hy-AM"/>
        </w:rPr>
      </w:pPr>
      <w:r w:rsidRPr="00DA0244">
        <w:rPr>
          <w:rFonts w:ascii="GHEA Grapalat" w:hAnsi="GHEA Grapalat" w:cs="Sylfaen"/>
          <w:b/>
          <w:sz w:val="16"/>
          <w:szCs w:val="16"/>
          <w:lang w:val="hy-AM"/>
        </w:rPr>
        <w:t>7. ԱՅԼ ՊԱՅՄԱՆՆԵՐ</w:t>
      </w:r>
    </w:p>
    <w:p w:rsidR="00203F6B" w:rsidRPr="00DA0244" w:rsidRDefault="00203F6B" w:rsidP="00203F6B">
      <w:pPr>
        <w:ind w:firstLine="720"/>
        <w:jc w:val="both"/>
        <w:rPr>
          <w:rFonts w:ascii="GHEA Grapalat" w:hAnsi="GHEA Grapalat" w:cs="Sylfaen"/>
          <w:b/>
          <w:sz w:val="16"/>
          <w:szCs w:val="16"/>
          <w:lang w:val="hy-AM"/>
        </w:rPr>
      </w:pPr>
    </w:p>
    <w:p w:rsidR="00203F6B" w:rsidRPr="00DA0244" w:rsidRDefault="00203F6B" w:rsidP="00203F6B">
      <w:pPr>
        <w:ind w:firstLine="709"/>
        <w:jc w:val="both"/>
        <w:rPr>
          <w:rFonts w:ascii="GHEA Grapalat" w:hAnsi="GHEA Grapalat"/>
          <w:sz w:val="16"/>
          <w:szCs w:val="16"/>
          <w:lang w:val="hy-AM"/>
        </w:rPr>
      </w:pPr>
      <w:r w:rsidRPr="00DA0244">
        <w:rPr>
          <w:rFonts w:ascii="GHEA Grapalat" w:hAnsi="GHEA Grapalat"/>
          <w:sz w:val="16"/>
          <w:szCs w:val="16"/>
          <w:lang w:val="hy-AM"/>
        </w:rPr>
        <w:t xml:space="preserve">7.1 </w:t>
      </w:r>
      <w:r w:rsidRPr="00DA0244">
        <w:rPr>
          <w:rFonts w:ascii="GHEA Grapalat" w:hAnsi="GHEA Grapalat" w:cs="Sylfaen"/>
          <w:sz w:val="16"/>
          <w:szCs w:val="16"/>
          <w:lang w:val="hy-AM"/>
        </w:rPr>
        <w:t>Սույն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պայմանագիրն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ուժի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մեջ</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է</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մտնում</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կողմերի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ստորագրման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պահից և գործում է մինչև</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կողմերի սույն պայմանագրով</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ստանձնած</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պարտավորությունների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ողջ</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ծավալով</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կատարումը</w:t>
      </w:r>
      <w:r w:rsidRPr="00DA0244">
        <w:rPr>
          <w:rFonts w:ascii="GHEA Grapalat" w:hAnsi="GHEA Grapalat" w:cs="Times Armenian"/>
          <w:sz w:val="16"/>
          <w:szCs w:val="16"/>
          <w:lang w:val="hy-AM"/>
        </w:rPr>
        <w:t>։</w:t>
      </w:r>
      <w:r w:rsidRPr="00DA0244">
        <w:rPr>
          <w:rFonts w:ascii="GHEA Grapalat" w:hAnsi="GHEA Grapalat"/>
          <w:sz w:val="16"/>
          <w:szCs w:val="16"/>
          <w:lang w:val="hy-AM"/>
        </w:rPr>
        <w:t xml:space="preserve"> </w:t>
      </w:r>
    </w:p>
    <w:p w:rsidR="00203F6B" w:rsidRPr="00DA0244" w:rsidRDefault="00203F6B" w:rsidP="00203F6B">
      <w:pPr>
        <w:ind w:firstLine="709"/>
        <w:jc w:val="both"/>
        <w:rPr>
          <w:rFonts w:ascii="GHEA Grapalat" w:hAnsi="GHEA Grapalat"/>
          <w:sz w:val="16"/>
          <w:szCs w:val="16"/>
          <w:lang w:val="hy-AM"/>
        </w:rPr>
      </w:pPr>
      <w:r w:rsidRPr="00DA0244">
        <w:rPr>
          <w:rFonts w:ascii="GHEA Grapalat" w:hAnsi="GHEA Grapalat"/>
          <w:sz w:val="16"/>
          <w:szCs w:val="16"/>
          <w:lang w:val="hy-AM"/>
        </w:rPr>
        <w:t>7.2 Պ</w:t>
      </w:r>
      <w:r w:rsidRPr="00DA0244">
        <w:rPr>
          <w:rFonts w:ascii="GHEA Grapalat" w:hAnsi="GHEA Grapalat" w:cs="Sylfaen"/>
          <w:sz w:val="16"/>
          <w:szCs w:val="16"/>
          <w:lang w:val="hy-AM"/>
        </w:rPr>
        <w:t>այմանագրից</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ծագած`</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կողմի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վճարային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պարտավորությունը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չի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կարող</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դադարել</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այլ</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պայմանագրից</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ծագած՝</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հակընդդեմ</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պարտավորության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հաշվանցով</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առանց</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կողմերի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գրավոր</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և</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կնիքով</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հաստատված</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համաձայնության</w:t>
      </w:r>
      <w:r w:rsidRPr="00DA0244">
        <w:rPr>
          <w:rFonts w:ascii="GHEA Grapalat" w:hAnsi="GHEA Grapalat" w:cs="Times Armenian"/>
          <w:sz w:val="16"/>
          <w:szCs w:val="16"/>
          <w:lang w:val="hy-AM"/>
        </w:rPr>
        <w:t>։ Պ</w:t>
      </w:r>
      <w:r w:rsidRPr="00DA0244">
        <w:rPr>
          <w:rFonts w:ascii="GHEA Grapalat" w:hAnsi="GHEA Grapalat" w:cs="Sylfaen"/>
          <w:sz w:val="16"/>
          <w:szCs w:val="16"/>
          <w:lang w:val="hy-AM"/>
        </w:rPr>
        <w:t>այմանագրից</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ծագած</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պահանջի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իրավունքը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չի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կարող</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փոխանցվել</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այլ</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անձի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առանց</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պարտապան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կողմի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գրավոր</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համաձայնության</w:t>
      </w:r>
      <w:r w:rsidRPr="00DA0244">
        <w:rPr>
          <w:rFonts w:ascii="GHEA Grapalat" w:hAnsi="GHEA Grapalat" w:cs="Times Armenian"/>
          <w:sz w:val="16"/>
          <w:szCs w:val="16"/>
          <w:lang w:val="hy-AM"/>
        </w:rPr>
        <w:t>։</w:t>
      </w:r>
      <w:r w:rsidRPr="00DA0244">
        <w:rPr>
          <w:rFonts w:ascii="GHEA Grapalat" w:hAnsi="GHEA Grapalat"/>
          <w:sz w:val="16"/>
          <w:szCs w:val="16"/>
          <w:lang w:val="hy-AM"/>
        </w:rPr>
        <w:t xml:space="preserve"> </w:t>
      </w:r>
    </w:p>
    <w:p w:rsidR="00203F6B" w:rsidRPr="00DA0244" w:rsidRDefault="00203F6B" w:rsidP="00203F6B">
      <w:pPr>
        <w:tabs>
          <w:tab w:val="left" w:pos="720"/>
        </w:tabs>
        <w:jc w:val="both"/>
        <w:rPr>
          <w:rFonts w:ascii="GHEA Grapalat" w:hAnsi="GHEA Grapalat"/>
          <w:sz w:val="16"/>
          <w:szCs w:val="16"/>
          <w:lang w:val="hy-AM"/>
        </w:rPr>
      </w:pPr>
      <w:r w:rsidRPr="00DA0244">
        <w:rPr>
          <w:rFonts w:ascii="GHEA Grapalat" w:hAnsi="GHEA Grapalat"/>
          <w:sz w:val="16"/>
          <w:szCs w:val="16"/>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203F6B" w:rsidRPr="00DA0244" w:rsidRDefault="00203F6B" w:rsidP="00203F6B">
      <w:pPr>
        <w:tabs>
          <w:tab w:val="left" w:pos="1276"/>
        </w:tabs>
        <w:ind w:firstLine="720"/>
        <w:jc w:val="both"/>
        <w:rPr>
          <w:rFonts w:ascii="GHEA Grapalat" w:hAnsi="GHEA Grapalat" w:cs="Sylfaen"/>
          <w:sz w:val="16"/>
          <w:szCs w:val="16"/>
          <w:lang w:val="hy-AM"/>
        </w:rPr>
      </w:pPr>
      <w:r w:rsidRPr="00DA0244">
        <w:rPr>
          <w:rFonts w:ascii="GHEA Grapalat" w:hAnsi="GHEA Grapalat" w:cs="Sylfaen"/>
          <w:sz w:val="16"/>
          <w:szCs w:val="16"/>
          <w:lang w:val="hy-AM"/>
        </w:rPr>
        <w:t>7.4 Պայմանագրի հետ կապված վեճերը ենթակա են քննության Հայաստանի Հանրապետության դատարաններում։</w:t>
      </w:r>
    </w:p>
    <w:p w:rsidR="00203F6B" w:rsidRPr="00DA0244" w:rsidRDefault="00203F6B" w:rsidP="00203F6B">
      <w:pPr>
        <w:ind w:firstLine="709"/>
        <w:jc w:val="both"/>
        <w:rPr>
          <w:rFonts w:ascii="GHEA Grapalat" w:hAnsi="GHEA Grapalat"/>
          <w:sz w:val="16"/>
          <w:szCs w:val="16"/>
          <w:lang w:val="hy-AM"/>
        </w:rPr>
      </w:pPr>
      <w:r w:rsidRPr="00DA0244">
        <w:rPr>
          <w:rFonts w:ascii="GHEA Grapalat" w:hAnsi="GHEA Grapalat"/>
          <w:sz w:val="16"/>
          <w:szCs w:val="16"/>
          <w:lang w:val="hy-AM"/>
        </w:rPr>
        <w:t>7.5 Պ</w:t>
      </w:r>
      <w:r w:rsidRPr="00DA0244">
        <w:rPr>
          <w:rFonts w:ascii="GHEA Grapalat" w:hAnsi="GHEA Grapalat" w:cs="Sylfaen"/>
          <w:sz w:val="16"/>
          <w:szCs w:val="16"/>
          <w:lang w:val="hy-AM"/>
        </w:rPr>
        <w:t>այմանագրում</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փոփոխություններ</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և</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լրացումներ</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կարող</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են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կատարվել</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միայն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Կողմերի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փոխադարձ</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համաձայնությամբ՝</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համաձայնագիր</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կնքելու</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միջոցով</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որը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կհանդիսանա</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պայմանագրի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անբաժանելի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մասը</w:t>
      </w:r>
      <w:r w:rsidRPr="00DA0244">
        <w:rPr>
          <w:rFonts w:ascii="GHEA Grapalat" w:hAnsi="GHEA Grapalat"/>
          <w:sz w:val="16"/>
          <w:szCs w:val="16"/>
          <w:lang w:val="hy-AM"/>
        </w:rPr>
        <w:t>։</w:t>
      </w:r>
    </w:p>
    <w:p w:rsidR="00203F6B" w:rsidRPr="00DA0244" w:rsidRDefault="00203F6B" w:rsidP="00203F6B">
      <w:pPr>
        <w:jc w:val="both"/>
        <w:rPr>
          <w:rFonts w:ascii="GHEA Grapalat" w:hAnsi="GHEA Grapalat"/>
          <w:sz w:val="16"/>
          <w:szCs w:val="16"/>
          <w:lang w:val="hy-AM"/>
        </w:rPr>
      </w:pPr>
      <w:r w:rsidRPr="00DA0244">
        <w:rPr>
          <w:rFonts w:ascii="GHEA Grapalat" w:hAnsi="GHEA Grapalat"/>
          <w:sz w:val="16"/>
          <w:szCs w:val="16"/>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DA0244">
        <w:rPr>
          <w:rFonts w:ascii="GHEA Grapalat" w:hAnsi="GHEA Grapalat" w:cs="Times Armenian"/>
          <w:sz w:val="16"/>
          <w:szCs w:val="16"/>
          <w:lang w:val="hy-AM"/>
        </w:rPr>
        <w:t>շխատանք</w:t>
      </w:r>
      <w:r w:rsidRPr="00DA0244">
        <w:rPr>
          <w:rFonts w:ascii="GHEA Grapalat" w:hAnsi="GHEA Grapalat"/>
          <w:sz w:val="16"/>
          <w:szCs w:val="16"/>
          <w:lang w:val="hy-AM"/>
        </w:rPr>
        <w:t xml:space="preserve">ի ծավալների կամ </w:t>
      </w:r>
      <w:r w:rsidRPr="00DA0244">
        <w:rPr>
          <w:rFonts w:ascii="GHEA Grapalat" w:hAnsi="GHEA Grapalat" w:cs="Sylfaen"/>
          <w:sz w:val="16"/>
          <w:szCs w:val="16"/>
          <w:lang w:val="hy-AM"/>
        </w:rPr>
        <w:t xml:space="preserve">ձեռք բերվող աշխատանքի միավորի գնի </w:t>
      </w:r>
      <w:r w:rsidRPr="00DA0244">
        <w:rPr>
          <w:rFonts w:ascii="GHEA Grapalat" w:hAnsi="GHEA Grapalat" w:cs="Times Armenian"/>
          <w:sz w:val="16"/>
          <w:szCs w:val="16"/>
          <w:lang w:val="hy-AM"/>
        </w:rPr>
        <w:t xml:space="preserve"> </w:t>
      </w:r>
      <w:r w:rsidRPr="00DA0244">
        <w:rPr>
          <w:rFonts w:ascii="GHEA Grapalat" w:hAnsi="GHEA Grapalat"/>
          <w:sz w:val="16"/>
          <w:szCs w:val="16"/>
          <w:lang w:val="hy-AM"/>
        </w:rPr>
        <w:t>կամ պայմանագրի գնի արհեստական փոփոխման։</w:t>
      </w:r>
    </w:p>
    <w:p w:rsidR="00203F6B" w:rsidRPr="00DA0244" w:rsidRDefault="00203F6B" w:rsidP="00203F6B">
      <w:pPr>
        <w:tabs>
          <w:tab w:val="left" w:pos="1276"/>
        </w:tabs>
        <w:ind w:firstLine="720"/>
        <w:jc w:val="both"/>
        <w:rPr>
          <w:rFonts w:ascii="GHEA Grapalat" w:hAnsi="GHEA Grapalat" w:cs="Times Armenian"/>
          <w:sz w:val="16"/>
          <w:szCs w:val="16"/>
          <w:lang w:val="hy-AM"/>
        </w:rPr>
      </w:pPr>
      <w:r w:rsidRPr="00DA0244">
        <w:rPr>
          <w:rFonts w:ascii="GHEA Grapalat" w:hAnsi="GHEA Grapalat" w:cs="Times Armenian"/>
          <w:sz w:val="16"/>
          <w:szCs w:val="16"/>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03F6B" w:rsidRPr="003248A2" w:rsidRDefault="00203F6B" w:rsidP="00203F6B">
      <w:pPr>
        <w:tabs>
          <w:tab w:val="left" w:pos="1276"/>
        </w:tabs>
        <w:ind w:firstLine="720"/>
        <w:jc w:val="both"/>
        <w:rPr>
          <w:rFonts w:ascii="GHEA Grapalat" w:hAnsi="GHEA Grapalat"/>
          <w:sz w:val="16"/>
          <w:szCs w:val="16"/>
          <w:lang w:val="hy-AM"/>
        </w:rPr>
      </w:pPr>
      <w:r w:rsidRPr="003248A2">
        <w:rPr>
          <w:rFonts w:ascii="GHEA Grapalat" w:hAnsi="GHEA Grapalat"/>
          <w:sz w:val="16"/>
          <w:szCs w:val="16"/>
          <w:lang w:val="pt-BR"/>
        </w:rPr>
        <w:t>7.6 Եթե պայմանագիրն  իրականացվ</w:t>
      </w:r>
      <w:r w:rsidRPr="003248A2">
        <w:rPr>
          <w:rFonts w:ascii="GHEA Grapalat" w:hAnsi="GHEA Grapalat"/>
          <w:sz w:val="16"/>
          <w:szCs w:val="16"/>
          <w:lang w:val="hy-AM"/>
        </w:rPr>
        <w:t>ում է</w:t>
      </w:r>
      <w:r w:rsidRPr="003248A2">
        <w:rPr>
          <w:rFonts w:ascii="GHEA Grapalat" w:hAnsi="GHEA Grapalat"/>
          <w:sz w:val="16"/>
          <w:szCs w:val="16"/>
          <w:lang w:val="pt-BR"/>
        </w:rPr>
        <w:t xml:space="preserve"> ենթակապալի պայմանագիր կնքելու միջոցով.</w:t>
      </w:r>
    </w:p>
    <w:p w:rsidR="00203F6B" w:rsidRPr="003248A2" w:rsidRDefault="00203F6B" w:rsidP="00203F6B">
      <w:pPr>
        <w:tabs>
          <w:tab w:val="left" w:pos="1276"/>
        </w:tabs>
        <w:ind w:firstLine="720"/>
        <w:jc w:val="both"/>
        <w:rPr>
          <w:rFonts w:ascii="GHEA Grapalat" w:hAnsi="GHEA Grapalat"/>
          <w:sz w:val="16"/>
          <w:szCs w:val="16"/>
          <w:lang w:val="pt-BR"/>
        </w:rPr>
      </w:pPr>
      <w:r w:rsidRPr="003248A2">
        <w:rPr>
          <w:rFonts w:ascii="GHEA Grapalat" w:hAnsi="GHEA Grapalat"/>
          <w:sz w:val="16"/>
          <w:szCs w:val="16"/>
          <w:lang w:val="hy-AM"/>
        </w:rPr>
        <w:t>1)</w:t>
      </w:r>
      <w:r w:rsidRPr="003248A2">
        <w:rPr>
          <w:rFonts w:ascii="GHEA Grapalat" w:hAnsi="GHEA Grapalat"/>
          <w:sz w:val="16"/>
          <w:szCs w:val="16"/>
          <w:lang w:val="pt-BR"/>
        </w:rPr>
        <w:t xml:space="preserve"> </w:t>
      </w:r>
      <w:r w:rsidRPr="003248A2">
        <w:rPr>
          <w:rFonts w:ascii="GHEA Grapalat" w:hAnsi="GHEA Grapalat"/>
          <w:sz w:val="16"/>
          <w:szCs w:val="16"/>
          <w:lang w:val="hy-AM"/>
        </w:rPr>
        <w:t>Կատարողը</w:t>
      </w:r>
      <w:r w:rsidRPr="003248A2">
        <w:rPr>
          <w:rFonts w:ascii="GHEA Grapalat" w:hAnsi="GHEA Grapalat"/>
          <w:sz w:val="16"/>
          <w:szCs w:val="16"/>
          <w:lang w:val="pt-BR"/>
        </w:rPr>
        <w:t xml:space="preserve"> պատասխանատվություն է կրում ենթակապալի պարտավորությունների չկատարման կամ ոչ պատշաճ կատարման համար.</w:t>
      </w:r>
    </w:p>
    <w:p w:rsidR="00203F6B" w:rsidRPr="00DA0244" w:rsidRDefault="00203F6B" w:rsidP="00203F6B">
      <w:pPr>
        <w:tabs>
          <w:tab w:val="left" w:pos="1276"/>
        </w:tabs>
        <w:ind w:firstLine="720"/>
        <w:jc w:val="both"/>
        <w:rPr>
          <w:rFonts w:ascii="GHEA Grapalat" w:hAnsi="GHEA Grapalat"/>
          <w:sz w:val="16"/>
          <w:szCs w:val="16"/>
          <w:lang w:val="pt-BR"/>
        </w:rPr>
      </w:pPr>
      <w:r w:rsidRPr="003248A2">
        <w:rPr>
          <w:rFonts w:ascii="GHEA Grapalat" w:hAnsi="GHEA Grapalat"/>
          <w:sz w:val="16"/>
          <w:szCs w:val="16"/>
          <w:lang w:val="pt-BR"/>
        </w:rPr>
        <w:t xml:space="preserve">2) պայմանագրի կատարման ընթացքում ենթակապալառուի փոփոխման դեպքում </w:t>
      </w:r>
      <w:r w:rsidRPr="003248A2">
        <w:rPr>
          <w:rFonts w:ascii="GHEA Grapalat" w:hAnsi="GHEA Grapalat"/>
          <w:sz w:val="16"/>
          <w:szCs w:val="16"/>
          <w:lang w:val="hy-AM"/>
        </w:rPr>
        <w:t>Կատարող</w:t>
      </w:r>
      <w:r w:rsidRPr="003248A2">
        <w:rPr>
          <w:rFonts w:ascii="GHEA Grapalat" w:hAnsi="GHEA Grapalat"/>
          <w:sz w:val="16"/>
          <w:szCs w:val="16"/>
          <w:lang w:val="pt-BR"/>
        </w:rPr>
        <w:t xml:space="preserve">ը գրավոր տեղեկացնում է </w:t>
      </w:r>
      <w:r w:rsidRPr="003248A2">
        <w:rPr>
          <w:rFonts w:ascii="GHEA Grapalat" w:hAnsi="GHEA Grapalat"/>
          <w:sz w:val="16"/>
          <w:szCs w:val="16"/>
          <w:lang w:val="hy-AM"/>
        </w:rPr>
        <w:t>Պ</w:t>
      </w:r>
      <w:r w:rsidRPr="003248A2">
        <w:rPr>
          <w:rFonts w:ascii="GHEA Grapalat" w:hAnsi="GHEA Grapalat"/>
          <w:sz w:val="16"/>
          <w:szCs w:val="16"/>
          <w:lang w:val="pt-BR"/>
        </w:rPr>
        <w: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3248A2">
        <w:rPr>
          <w:rFonts w:ascii="GHEA Grapalat" w:hAnsi="GHEA Grapalat"/>
          <w:sz w:val="16"/>
          <w:szCs w:val="16"/>
          <w:vertAlign w:val="superscript"/>
          <w:lang w:val="pt-BR"/>
        </w:rPr>
        <w:t>21</w:t>
      </w:r>
      <w:r w:rsidRPr="003248A2">
        <w:rPr>
          <w:rStyle w:val="af6"/>
          <w:rFonts w:ascii="GHEA Grapalat" w:hAnsi="GHEA Grapalat"/>
          <w:color w:val="FFFFFF"/>
          <w:sz w:val="16"/>
          <w:szCs w:val="16"/>
          <w:lang w:val="pt-BR"/>
        </w:rPr>
        <w:footnoteReference w:id="15"/>
      </w:r>
    </w:p>
    <w:p w:rsidR="00203F6B" w:rsidRPr="00DA0244" w:rsidRDefault="00203F6B" w:rsidP="00203F6B">
      <w:pPr>
        <w:tabs>
          <w:tab w:val="left" w:pos="1276"/>
        </w:tabs>
        <w:ind w:firstLine="720"/>
        <w:jc w:val="both"/>
        <w:rPr>
          <w:rFonts w:ascii="GHEA Grapalat" w:hAnsi="GHEA Grapalat"/>
          <w:sz w:val="16"/>
          <w:szCs w:val="16"/>
          <w:lang w:val="pt-BR"/>
        </w:rPr>
      </w:pPr>
      <w:r w:rsidRPr="00DA0244">
        <w:rPr>
          <w:rFonts w:ascii="GHEA Grapalat" w:hAnsi="GHEA Grapalat"/>
          <w:sz w:val="16"/>
          <w:szCs w:val="16"/>
          <w:lang w:val="pt-BR"/>
        </w:rPr>
        <w:t>7.7 Եթե պայմանագիրն  իրականացվ</w:t>
      </w:r>
      <w:r w:rsidRPr="00DA0244">
        <w:rPr>
          <w:rFonts w:ascii="GHEA Grapalat" w:hAnsi="GHEA Grapalat"/>
          <w:sz w:val="16"/>
          <w:szCs w:val="16"/>
          <w:lang w:val="hy-AM"/>
        </w:rPr>
        <w:t>ում է</w:t>
      </w:r>
      <w:r w:rsidRPr="00DA0244">
        <w:rPr>
          <w:rFonts w:ascii="GHEA Grapalat" w:hAnsi="GHEA Grapalat"/>
          <w:sz w:val="16"/>
          <w:szCs w:val="16"/>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A0244">
        <w:rPr>
          <w:rFonts w:ascii="GHEA Grapalat" w:hAnsi="GHEA Grapalat"/>
          <w:sz w:val="16"/>
          <w:szCs w:val="16"/>
          <w:vertAlign w:val="superscript"/>
          <w:lang w:val="pt-BR"/>
        </w:rPr>
        <w:t>22</w:t>
      </w:r>
      <w:r w:rsidRPr="00DA0244">
        <w:rPr>
          <w:rStyle w:val="af6"/>
          <w:rFonts w:ascii="GHEA Grapalat" w:hAnsi="GHEA Grapalat"/>
          <w:color w:val="FFFFFF"/>
          <w:sz w:val="16"/>
          <w:szCs w:val="16"/>
          <w:lang w:val="pt-BR"/>
        </w:rPr>
        <w:footnoteReference w:id="16"/>
      </w:r>
    </w:p>
    <w:p w:rsidR="00203F6B" w:rsidRPr="00DA0244" w:rsidRDefault="00203F6B" w:rsidP="00203F6B">
      <w:pPr>
        <w:tabs>
          <w:tab w:val="left" w:pos="1276"/>
        </w:tabs>
        <w:ind w:firstLine="720"/>
        <w:jc w:val="both"/>
        <w:rPr>
          <w:rFonts w:ascii="GHEA Grapalat" w:hAnsi="GHEA Grapalat" w:cs="Sylfaen"/>
          <w:sz w:val="16"/>
          <w:szCs w:val="16"/>
          <w:lang w:val="pt-BR"/>
        </w:rPr>
      </w:pPr>
      <w:r w:rsidRPr="00DA0244">
        <w:rPr>
          <w:rFonts w:ascii="GHEA Grapalat" w:hAnsi="GHEA Grapalat" w:cs="Times Armenian"/>
          <w:sz w:val="16"/>
          <w:szCs w:val="16"/>
          <w:lang w:val="pt-BR"/>
        </w:rPr>
        <w:t xml:space="preserve">7.8 </w:t>
      </w:r>
      <w:r w:rsidRPr="00DA0244">
        <w:rPr>
          <w:rFonts w:ascii="GHEA Grapalat" w:hAnsi="GHEA Grapalat" w:cs="Times Armenian"/>
          <w:sz w:val="16"/>
          <w:szCs w:val="16"/>
          <w:lang w:val="hy-AM"/>
        </w:rPr>
        <w:t xml:space="preserve">Աշխատանքի </w:t>
      </w:r>
      <w:r w:rsidRPr="00DA0244">
        <w:rPr>
          <w:rFonts w:ascii="GHEA Grapalat" w:hAnsi="GHEA Grapalat" w:cs="Sylfaen"/>
          <w:sz w:val="16"/>
          <w:szCs w:val="16"/>
          <w:lang w:val="hy-AM"/>
        </w:rPr>
        <w:t>կատարման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ժամկետը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կարող</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է</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երկարաձգվել</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մինչև</w:t>
      </w:r>
      <w:r w:rsidRPr="00DA0244">
        <w:rPr>
          <w:rFonts w:ascii="GHEA Grapalat" w:hAnsi="GHEA Grapalat" w:cs="Times Armenian"/>
          <w:sz w:val="16"/>
          <w:szCs w:val="16"/>
          <w:lang w:val="hy-AM"/>
        </w:rPr>
        <w:t xml:space="preserve"> պայմանագրով </w:t>
      </w:r>
      <w:r w:rsidRPr="00DA0244">
        <w:rPr>
          <w:rFonts w:ascii="GHEA Grapalat" w:hAnsi="GHEA Grapalat" w:cs="Sylfaen"/>
          <w:sz w:val="16"/>
          <w:szCs w:val="16"/>
          <w:lang w:val="hy-AM"/>
        </w:rPr>
        <w:t>այդ</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ժամկետը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լրանալը</w:t>
      </w:r>
      <w:r w:rsidRPr="00DA0244">
        <w:rPr>
          <w:rFonts w:ascii="GHEA Grapalat" w:hAnsi="GHEA Grapalat" w:cs="Sylfaen"/>
          <w:sz w:val="16"/>
          <w:szCs w:val="16"/>
          <w:lang w:val="pt-BR"/>
        </w:rPr>
        <w:t>`</w:t>
      </w:r>
      <w:r w:rsidRPr="00DA0244">
        <w:rPr>
          <w:rFonts w:ascii="GHEA Grapalat" w:hAnsi="GHEA Grapalat" w:cs="Times Armenian"/>
          <w:sz w:val="16"/>
          <w:szCs w:val="16"/>
          <w:lang w:val="hy-AM"/>
        </w:rPr>
        <w:t xml:space="preserve"> </w:t>
      </w:r>
      <w:r w:rsidRPr="00DA0244">
        <w:rPr>
          <w:rFonts w:ascii="GHEA Grapalat" w:hAnsi="GHEA Grapalat" w:cs="Times Armenian"/>
          <w:sz w:val="16"/>
          <w:szCs w:val="16"/>
        </w:rPr>
        <w:t>Կատարող</w:t>
      </w:r>
      <w:r w:rsidRPr="00DA0244">
        <w:rPr>
          <w:rFonts w:ascii="GHEA Grapalat" w:hAnsi="GHEA Grapalat" w:cs="Sylfaen"/>
          <w:sz w:val="16"/>
          <w:szCs w:val="16"/>
        </w:rPr>
        <w:t>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առաջարկության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առկայության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դեպքում</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պայմանով</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որ</w:t>
      </w:r>
      <w:r w:rsidRPr="00DA0244">
        <w:rPr>
          <w:rFonts w:ascii="GHEA Grapalat" w:hAnsi="GHEA Grapalat"/>
          <w:sz w:val="16"/>
          <w:szCs w:val="16"/>
          <w:lang w:val="hy-AM"/>
        </w:rPr>
        <w:t xml:space="preserve"> Պատվիրատուի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մոտ</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չի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վերացել</w:t>
      </w:r>
      <w:r w:rsidRPr="00DA0244">
        <w:rPr>
          <w:rFonts w:ascii="GHEA Grapalat" w:hAnsi="GHEA Grapalat" w:cs="Times Armenian"/>
          <w:sz w:val="16"/>
          <w:szCs w:val="16"/>
          <w:lang w:val="hy-AM"/>
        </w:rPr>
        <w:t xml:space="preserve"> </w:t>
      </w:r>
      <w:r w:rsidRPr="00DA0244">
        <w:rPr>
          <w:rFonts w:ascii="GHEA Grapalat" w:hAnsi="GHEA Grapalat" w:cs="Sylfaen"/>
          <w:sz w:val="16"/>
          <w:szCs w:val="16"/>
        </w:rPr>
        <w:t>աշխատանք</w:t>
      </w:r>
      <w:r w:rsidRPr="00DA0244">
        <w:rPr>
          <w:rFonts w:ascii="GHEA Grapalat" w:hAnsi="GHEA Grapalat" w:cs="Sylfaen"/>
          <w:sz w:val="16"/>
          <w:szCs w:val="16"/>
          <w:lang w:val="hy-AM"/>
        </w:rPr>
        <w:t>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օգտագործման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պահանջը</w:t>
      </w:r>
      <w:bookmarkStart w:id="30" w:name="_Hlk9327735"/>
      <w:r w:rsidRPr="00DA0244">
        <w:rPr>
          <w:rFonts w:ascii="GHEA Grapalat" w:hAnsi="GHEA Grapalat" w:cs="Sylfaen"/>
          <w:sz w:val="16"/>
          <w:szCs w:val="16"/>
          <w:lang w:val="pt-BR"/>
        </w:rPr>
        <w:t xml:space="preserve">, </w:t>
      </w:r>
      <w:r w:rsidRPr="00DA0244">
        <w:rPr>
          <w:rFonts w:ascii="GHEA Grapalat" w:hAnsi="GHEA Grapalat" w:cs="Sylfaen"/>
          <w:sz w:val="16"/>
          <w:szCs w:val="16"/>
        </w:rPr>
        <w:t>իսկ</w:t>
      </w:r>
      <w:r w:rsidRPr="00DA0244">
        <w:rPr>
          <w:rFonts w:ascii="GHEA Grapalat" w:hAnsi="GHEA Grapalat" w:cs="Sylfaen"/>
          <w:sz w:val="16"/>
          <w:szCs w:val="16"/>
          <w:lang w:val="pt-BR"/>
        </w:rPr>
        <w:t xml:space="preserve"> </w:t>
      </w:r>
      <w:r w:rsidRPr="00DA0244">
        <w:rPr>
          <w:rFonts w:ascii="GHEA Grapalat" w:hAnsi="GHEA Grapalat" w:cs="Sylfaen"/>
          <w:sz w:val="16"/>
          <w:szCs w:val="16"/>
        </w:rPr>
        <w:t>Կատարողի</w:t>
      </w:r>
      <w:r w:rsidRPr="00DA0244">
        <w:rPr>
          <w:rFonts w:ascii="GHEA Grapalat" w:hAnsi="GHEA Grapalat" w:cs="Sylfaen"/>
          <w:sz w:val="16"/>
          <w:szCs w:val="16"/>
          <w:lang w:val="pt-BR"/>
        </w:rPr>
        <w:t xml:space="preserve"> </w:t>
      </w:r>
      <w:r w:rsidRPr="00DA0244">
        <w:rPr>
          <w:rFonts w:ascii="GHEA Grapalat" w:hAnsi="GHEA Grapalat" w:cs="Sylfaen"/>
          <w:sz w:val="16"/>
          <w:szCs w:val="16"/>
        </w:rPr>
        <w:t>առաջարկությունը</w:t>
      </w:r>
      <w:r w:rsidRPr="00DA0244">
        <w:rPr>
          <w:rFonts w:ascii="GHEA Grapalat" w:hAnsi="GHEA Grapalat" w:cs="Sylfaen"/>
          <w:sz w:val="16"/>
          <w:szCs w:val="16"/>
          <w:lang w:val="pt-BR"/>
        </w:rPr>
        <w:t xml:space="preserve"> </w:t>
      </w:r>
      <w:r w:rsidRPr="00DA0244">
        <w:rPr>
          <w:rFonts w:ascii="GHEA Grapalat" w:hAnsi="GHEA Grapalat" w:cs="Sylfaen"/>
          <w:sz w:val="16"/>
          <w:szCs w:val="16"/>
        </w:rPr>
        <w:t>ներկայացվել</w:t>
      </w:r>
      <w:r w:rsidRPr="00DA0244">
        <w:rPr>
          <w:rFonts w:ascii="GHEA Grapalat" w:hAnsi="GHEA Grapalat" w:cs="Sylfaen"/>
          <w:sz w:val="16"/>
          <w:szCs w:val="16"/>
          <w:lang w:val="pt-BR"/>
        </w:rPr>
        <w:t xml:space="preserve"> </w:t>
      </w:r>
      <w:r w:rsidRPr="00DA0244">
        <w:rPr>
          <w:rFonts w:ascii="GHEA Grapalat" w:hAnsi="GHEA Grapalat" w:cs="Sylfaen"/>
          <w:sz w:val="16"/>
          <w:szCs w:val="16"/>
        </w:rPr>
        <w:t>է</w:t>
      </w:r>
      <w:r w:rsidRPr="00DA0244">
        <w:rPr>
          <w:rFonts w:ascii="GHEA Grapalat" w:hAnsi="GHEA Grapalat" w:cs="Sylfaen"/>
          <w:sz w:val="16"/>
          <w:szCs w:val="16"/>
          <w:lang w:val="pt-BR"/>
        </w:rPr>
        <w:t xml:space="preserve"> </w:t>
      </w:r>
      <w:r w:rsidRPr="00DA0244">
        <w:rPr>
          <w:rFonts w:ascii="GHEA Grapalat" w:hAnsi="GHEA Grapalat" w:cs="Sylfaen"/>
          <w:sz w:val="16"/>
          <w:szCs w:val="16"/>
        </w:rPr>
        <w:t>ոչ</w:t>
      </w:r>
      <w:r w:rsidRPr="00DA0244">
        <w:rPr>
          <w:rFonts w:ascii="GHEA Grapalat" w:hAnsi="GHEA Grapalat" w:cs="Sylfaen"/>
          <w:sz w:val="16"/>
          <w:szCs w:val="16"/>
          <w:lang w:val="pt-BR"/>
        </w:rPr>
        <w:t xml:space="preserve"> </w:t>
      </w:r>
      <w:r w:rsidRPr="00DA0244">
        <w:rPr>
          <w:rFonts w:ascii="GHEA Grapalat" w:hAnsi="GHEA Grapalat" w:cs="Sylfaen"/>
          <w:sz w:val="16"/>
          <w:szCs w:val="16"/>
        </w:rPr>
        <w:t>ուշ</w:t>
      </w:r>
      <w:r w:rsidRPr="00DA0244">
        <w:rPr>
          <w:rFonts w:ascii="GHEA Grapalat" w:hAnsi="GHEA Grapalat" w:cs="Sylfaen"/>
          <w:sz w:val="16"/>
          <w:szCs w:val="16"/>
          <w:lang w:val="pt-BR"/>
        </w:rPr>
        <w:t xml:space="preserve">, </w:t>
      </w:r>
      <w:r w:rsidRPr="00DA0244">
        <w:rPr>
          <w:rFonts w:ascii="GHEA Grapalat" w:hAnsi="GHEA Grapalat" w:cs="Sylfaen"/>
          <w:sz w:val="16"/>
          <w:szCs w:val="16"/>
        </w:rPr>
        <w:t>քան</w:t>
      </w:r>
      <w:r w:rsidRPr="00DA0244">
        <w:rPr>
          <w:rFonts w:ascii="GHEA Grapalat" w:hAnsi="GHEA Grapalat" w:cs="Sylfaen"/>
          <w:sz w:val="16"/>
          <w:szCs w:val="16"/>
          <w:lang w:val="pt-BR"/>
        </w:rPr>
        <w:t xml:space="preserve"> </w:t>
      </w:r>
      <w:r w:rsidRPr="00DA0244">
        <w:rPr>
          <w:rFonts w:ascii="GHEA Grapalat" w:hAnsi="GHEA Grapalat" w:cs="Sylfaen"/>
          <w:sz w:val="16"/>
          <w:szCs w:val="16"/>
        </w:rPr>
        <w:t>պայմանագրով</w:t>
      </w:r>
      <w:r w:rsidRPr="00DA0244">
        <w:rPr>
          <w:rFonts w:ascii="GHEA Grapalat" w:hAnsi="GHEA Grapalat" w:cs="Sylfaen"/>
          <w:sz w:val="16"/>
          <w:szCs w:val="16"/>
          <w:lang w:val="pt-BR"/>
        </w:rPr>
        <w:t xml:space="preserve"> </w:t>
      </w:r>
      <w:r w:rsidRPr="00DA0244">
        <w:rPr>
          <w:rFonts w:ascii="GHEA Grapalat" w:hAnsi="GHEA Grapalat" w:cs="Sylfaen"/>
          <w:sz w:val="16"/>
          <w:szCs w:val="16"/>
        </w:rPr>
        <w:t>ի</w:t>
      </w:r>
      <w:r w:rsidRPr="00DA0244">
        <w:rPr>
          <w:rFonts w:ascii="GHEA Grapalat" w:hAnsi="GHEA Grapalat" w:cs="Sylfaen"/>
          <w:sz w:val="16"/>
          <w:szCs w:val="16"/>
          <w:lang w:val="pt-BR"/>
        </w:rPr>
        <w:t xml:space="preserve"> </w:t>
      </w:r>
      <w:r w:rsidRPr="00DA0244">
        <w:rPr>
          <w:rFonts w:ascii="GHEA Grapalat" w:hAnsi="GHEA Grapalat" w:cs="Sylfaen"/>
          <w:sz w:val="16"/>
          <w:szCs w:val="16"/>
        </w:rPr>
        <w:t>սկզբանե</w:t>
      </w:r>
      <w:r w:rsidRPr="00DA0244">
        <w:rPr>
          <w:rFonts w:ascii="GHEA Grapalat" w:hAnsi="GHEA Grapalat" w:cs="Sylfaen"/>
          <w:sz w:val="16"/>
          <w:szCs w:val="16"/>
          <w:lang w:val="pt-BR"/>
        </w:rPr>
        <w:t xml:space="preserve"> </w:t>
      </w:r>
      <w:r w:rsidRPr="00DA0244">
        <w:rPr>
          <w:rFonts w:ascii="GHEA Grapalat" w:hAnsi="GHEA Grapalat" w:cs="Sylfaen"/>
          <w:sz w:val="16"/>
          <w:szCs w:val="16"/>
        </w:rPr>
        <w:t>աշխատանքների</w:t>
      </w:r>
      <w:r w:rsidRPr="00DA0244">
        <w:rPr>
          <w:rFonts w:ascii="GHEA Grapalat" w:hAnsi="GHEA Grapalat" w:cs="Sylfaen"/>
          <w:sz w:val="16"/>
          <w:szCs w:val="16"/>
          <w:lang w:val="pt-BR"/>
        </w:rPr>
        <w:t xml:space="preserve"> </w:t>
      </w:r>
      <w:r w:rsidRPr="00DA0244">
        <w:rPr>
          <w:rFonts w:ascii="GHEA Grapalat" w:hAnsi="GHEA Grapalat" w:cs="Sylfaen"/>
          <w:sz w:val="16"/>
          <w:szCs w:val="16"/>
        </w:rPr>
        <w:t>կատարման</w:t>
      </w:r>
      <w:r w:rsidRPr="00DA0244">
        <w:rPr>
          <w:rFonts w:ascii="GHEA Grapalat" w:hAnsi="GHEA Grapalat" w:cs="Sylfaen"/>
          <w:sz w:val="16"/>
          <w:szCs w:val="16"/>
          <w:lang w:val="pt-BR"/>
        </w:rPr>
        <w:t xml:space="preserve"> </w:t>
      </w:r>
      <w:r w:rsidRPr="00DA0244">
        <w:rPr>
          <w:rFonts w:ascii="GHEA Grapalat" w:hAnsi="GHEA Grapalat" w:cs="Sylfaen"/>
          <w:sz w:val="16"/>
          <w:szCs w:val="16"/>
        </w:rPr>
        <w:t>համար</w:t>
      </w:r>
      <w:r w:rsidRPr="00DA0244">
        <w:rPr>
          <w:rFonts w:ascii="GHEA Grapalat" w:hAnsi="GHEA Grapalat" w:cs="Sylfaen"/>
          <w:sz w:val="16"/>
          <w:szCs w:val="16"/>
          <w:lang w:val="pt-BR"/>
        </w:rPr>
        <w:t xml:space="preserve"> </w:t>
      </w:r>
      <w:r w:rsidRPr="00DA0244">
        <w:rPr>
          <w:rFonts w:ascii="GHEA Grapalat" w:hAnsi="GHEA Grapalat" w:cs="Sylfaen"/>
          <w:sz w:val="16"/>
          <w:szCs w:val="16"/>
        </w:rPr>
        <w:t>սահմանված</w:t>
      </w:r>
      <w:r w:rsidRPr="00DA0244">
        <w:rPr>
          <w:rFonts w:ascii="GHEA Grapalat" w:hAnsi="GHEA Grapalat" w:cs="Sylfaen"/>
          <w:sz w:val="16"/>
          <w:szCs w:val="16"/>
          <w:lang w:val="pt-BR"/>
        </w:rPr>
        <w:t xml:space="preserve"> </w:t>
      </w:r>
      <w:r w:rsidRPr="00DA0244">
        <w:rPr>
          <w:rFonts w:ascii="GHEA Grapalat" w:hAnsi="GHEA Grapalat" w:cs="Sylfaen"/>
          <w:sz w:val="16"/>
          <w:szCs w:val="16"/>
        </w:rPr>
        <w:t>ժամկետը</w:t>
      </w:r>
      <w:r w:rsidRPr="00DA0244">
        <w:rPr>
          <w:rFonts w:ascii="GHEA Grapalat" w:hAnsi="GHEA Grapalat" w:cs="Sylfaen"/>
          <w:sz w:val="16"/>
          <w:szCs w:val="16"/>
          <w:lang w:val="pt-BR"/>
        </w:rPr>
        <w:t xml:space="preserve"> </w:t>
      </w:r>
      <w:r w:rsidRPr="00DA0244">
        <w:rPr>
          <w:rFonts w:ascii="GHEA Grapalat" w:hAnsi="GHEA Grapalat" w:cs="Sylfaen"/>
          <w:sz w:val="16"/>
          <w:szCs w:val="16"/>
        </w:rPr>
        <w:t>լրանալուց</w:t>
      </w:r>
      <w:r w:rsidRPr="00DA0244">
        <w:rPr>
          <w:rFonts w:ascii="GHEA Grapalat" w:hAnsi="GHEA Grapalat" w:cs="Sylfaen"/>
          <w:sz w:val="16"/>
          <w:szCs w:val="16"/>
          <w:lang w:val="pt-BR"/>
        </w:rPr>
        <w:t xml:space="preserve"> </w:t>
      </w:r>
      <w:r w:rsidRPr="00DA0244">
        <w:rPr>
          <w:rFonts w:ascii="GHEA Grapalat" w:hAnsi="GHEA Grapalat" w:cs="Sylfaen"/>
          <w:sz w:val="16"/>
          <w:szCs w:val="16"/>
        </w:rPr>
        <w:t>առնվազն</w:t>
      </w:r>
      <w:r w:rsidRPr="00DA0244">
        <w:rPr>
          <w:rFonts w:ascii="GHEA Grapalat" w:hAnsi="GHEA Grapalat" w:cs="Sylfaen"/>
          <w:sz w:val="16"/>
          <w:szCs w:val="16"/>
          <w:lang w:val="pt-BR"/>
        </w:rPr>
        <w:t xml:space="preserve"> 5 </w:t>
      </w:r>
      <w:r w:rsidRPr="00DA0244">
        <w:rPr>
          <w:rFonts w:ascii="GHEA Grapalat" w:hAnsi="GHEA Grapalat" w:cs="Sylfaen"/>
          <w:sz w:val="16"/>
          <w:szCs w:val="16"/>
        </w:rPr>
        <w:t>օրացուցային</w:t>
      </w:r>
      <w:r w:rsidRPr="00DA0244">
        <w:rPr>
          <w:rFonts w:ascii="GHEA Grapalat" w:hAnsi="GHEA Grapalat" w:cs="Sylfaen"/>
          <w:sz w:val="16"/>
          <w:szCs w:val="16"/>
          <w:lang w:val="pt-BR"/>
        </w:rPr>
        <w:t xml:space="preserve"> </w:t>
      </w:r>
      <w:r w:rsidRPr="00DA0244">
        <w:rPr>
          <w:rFonts w:ascii="GHEA Grapalat" w:hAnsi="GHEA Grapalat" w:cs="Sylfaen"/>
          <w:sz w:val="16"/>
          <w:szCs w:val="16"/>
        </w:rPr>
        <w:t>օր</w:t>
      </w:r>
      <w:r w:rsidRPr="00DA0244">
        <w:rPr>
          <w:rFonts w:ascii="GHEA Grapalat" w:hAnsi="GHEA Grapalat" w:cs="Sylfaen"/>
          <w:sz w:val="16"/>
          <w:szCs w:val="16"/>
          <w:lang w:val="pt-BR"/>
        </w:rPr>
        <w:t xml:space="preserve"> </w:t>
      </w:r>
      <w:r w:rsidRPr="00DA0244">
        <w:rPr>
          <w:rFonts w:ascii="GHEA Grapalat" w:hAnsi="GHEA Grapalat" w:cs="Sylfaen"/>
          <w:sz w:val="16"/>
          <w:szCs w:val="16"/>
        </w:rPr>
        <w:t>առաջ</w:t>
      </w:r>
      <w:r w:rsidRPr="00DA0244">
        <w:rPr>
          <w:rFonts w:ascii="GHEA Grapalat" w:hAnsi="GHEA Grapalat" w:cs="Sylfaen"/>
          <w:sz w:val="16"/>
          <w:szCs w:val="16"/>
          <w:lang w:val="pt-BR"/>
        </w:rPr>
        <w:t>:</w:t>
      </w:r>
      <w:bookmarkEnd w:id="30"/>
      <w:r w:rsidRPr="00DA0244">
        <w:rPr>
          <w:rFonts w:ascii="GHEA Grapalat" w:hAnsi="GHEA Grapalat" w:cs="Sylfaen"/>
          <w:sz w:val="16"/>
          <w:szCs w:val="16"/>
          <w:lang w:val="pt-BR"/>
        </w:rPr>
        <w:t xml:space="preserve"> Ընդ որում սույն կետով սահմանված դեպքում ա</w:t>
      </w:r>
      <w:r w:rsidRPr="00DA0244">
        <w:rPr>
          <w:rFonts w:ascii="GHEA Grapalat" w:hAnsi="GHEA Grapalat" w:cs="Times Armenian"/>
          <w:sz w:val="16"/>
          <w:szCs w:val="16"/>
          <w:lang w:val="hy-AM"/>
        </w:rPr>
        <w:t xml:space="preserve">շխատանքի </w:t>
      </w:r>
      <w:r w:rsidRPr="00DA0244">
        <w:rPr>
          <w:rFonts w:ascii="GHEA Grapalat" w:hAnsi="GHEA Grapalat" w:cs="Sylfaen"/>
          <w:sz w:val="16"/>
          <w:szCs w:val="16"/>
          <w:lang w:val="hy-AM"/>
        </w:rPr>
        <w:t>կատարման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ժամկետը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կարող</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է</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երկարաձգվել</w:t>
      </w:r>
      <w:r w:rsidRPr="00DA0244">
        <w:rPr>
          <w:rFonts w:ascii="GHEA Grapalat" w:hAnsi="GHEA Grapalat" w:cs="Times Armenian"/>
          <w:sz w:val="16"/>
          <w:szCs w:val="16"/>
          <w:lang w:val="hy-AM"/>
        </w:rPr>
        <w:t xml:space="preserve"> </w:t>
      </w:r>
      <w:r w:rsidRPr="00DA0244">
        <w:rPr>
          <w:rFonts w:ascii="GHEA Grapalat" w:hAnsi="GHEA Grapalat" w:cs="Times Armenian"/>
          <w:sz w:val="16"/>
          <w:szCs w:val="16"/>
        </w:rPr>
        <w:t>մեկ</w:t>
      </w:r>
      <w:r w:rsidRPr="00DA0244">
        <w:rPr>
          <w:rFonts w:ascii="GHEA Grapalat" w:hAnsi="GHEA Grapalat" w:cs="Times Armenian"/>
          <w:sz w:val="16"/>
          <w:szCs w:val="16"/>
          <w:lang w:val="pt-BR"/>
        </w:rPr>
        <w:t xml:space="preserve"> </w:t>
      </w:r>
      <w:r w:rsidRPr="00DA0244">
        <w:rPr>
          <w:rFonts w:ascii="GHEA Grapalat" w:hAnsi="GHEA Grapalat" w:cs="Times Armenian"/>
          <w:sz w:val="16"/>
          <w:szCs w:val="16"/>
        </w:rPr>
        <w:t>անգամ</w:t>
      </w:r>
      <w:r w:rsidRPr="00DA0244">
        <w:rPr>
          <w:rFonts w:ascii="GHEA Grapalat" w:hAnsi="GHEA Grapalat" w:cs="Times Armenian"/>
          <w:sz w:val="16"/>
          <w:szCs w:val="16"/>
          <w:lang w:val="pt-BR"/>
        </w:rPr>
        <w:t xml:space="preserve"> </w:t>
      </w:r>
      <w:r w:rsidRPr="00DA0244">
        <w:rPr>
          <w:rFonts w:ascii="GHEA Grapalat" w:hAnsi="GHEA Grapalat" w:cs="Sylfaen"/>
          <w:sz w:val="16"/>
          <w:szCs w:val="16"/>
          <w:lang w:val="hy-AM"/>
        </w:rPr>
        <w:t>մինչև</w:t>
      </w:r>
      <w:r w:rsidRPr="00DA0244">
        <w:rPr>
          <w:rFonts w:ascii="GHEA Grapalat" w:hAnsi="GHEA Grapalat" w:cs="Sylfaen"/>
          <w:sz w:val="16"/>
          <w:szCs w:val="16"/>
          <w:lang w:val="pt-BR"/>
        </w:rPr>
        <w:t xml:space="preserve"> 30 </w:t>
      </w:r>
      <w:r w:rsidRPr="00DA0244">
        <w:rPr>
          <w:rFonts w:ascii="GHEA Grapalat" w:hAnsi="GHEA Grapalat" w:cs="Sylfaen"/>
          <w:sz w:val="16"/>
          <w:szCs w:val="16"/>
        </w:rPr>
        <w:t>օրացուցային</w:t>
      </w:r>
      <w:r w:rsidRPr="00DA0244">
        <w:rPr>
          <w:rFonts w:ascii="GHEA Grapalat" w:hAnsi="GHEA Grapalat" w:cs="Sylfaen"/>
          <w:sz w:val="16"/>
          <w:szCs w:val="16"/>
          <w:lang w:val="pt-BR"/>
        </w:rPr>
        <w:t xml:space="preserve"> օրով, բայց ոչ ավել քան պայմանագրով սահմանված ժամկետն է:</w:t>
      </w:r>
    </w:p>
    <w:p w:rsidR="00203F6B" w:rsidRPr="00DA0244" w:rsidRDefault="00203F6B" w:rsidP="00203F6B">
      <w:pPr>
        <w:tabs>
          <w:tab w:val="left" w:pos="1276"/>
        </w:tabs>
        <w:ind w:firstLine="720"/>
        <w:jc w:val="both"/>
        <w:rPr>
          <w:rFonts w:ascii="GHEA Grapalat" w:hAnsi="GHEA Grapalat"/>
          <w:sz w:val="16"/>
          <w:szCs w:val="16"/>
          <w:lang w:val="hy-AM"/>
        </w:rPr>
      </w:pPr>
      <w:r w:rsidRPr="00DA0244">
        <w:rPr>
          <w:rFonts w:ascii="GHEA Grapalat" w:hAnsi="GHEA Grapalat"/>
          <w:sz w:val="16"/>
          <w:szCs w:val="16"/>
          <w:lang w:val="hy-AM"/>
        </w:rPr>
        <w:t>7.</w:t>
      </w:r>
      <w:r w:rsidRPr="00DA0244">
        <w:rPr>
          <w:rFonts w:ascii="GHEA Grapalat" w:hAnsi="GHEA Grapalat"/>
          <w:sz w:val="16"/>
          <w:szCs w:val="16"/>
          <w:lang w:val="pt-BR"/>
        </w:rPr>
        <w:t>9</w:t>
      </w:r>
      <w:r w:rsidRPr="00DA0244">
        <w:rPr>
          <w:rFonts w:ascii="GHEA Grapalat" w:hAnsi="GHEA Grapalat"/>
          <w:sz w:val="16"/>
          <w:szCs w:val="16"/>
          <w:lang w:val="hy-AM"/>
        </w:rPr>
        <w:t xml:space="preserve"> </w:t>
      </w:r>
      <w:r w:rsidRPr="00DA0244">
        <w:rPr>
          <w:rFonts w:ascii="GHEA Grapalat" w:hAnsi="GHEA Grapalat"/>
          <w:sz w:val="16"/>
          <w:szCs w:val="16"/>
        </w:rPr>
        <w:t>Պ</w:t>
      </w:r>
      <w:r w:rsidRPr="00DA0244">
        <w:rPr>
          <w:rFonts w:ascii="GHEA Grapalat" w:hAnsi="GHEA Grapalat"/>
          <w:sz w:val="16"/>
          <w:szCs w:val="16"/>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203F6B" w:rsidRPr="00DA0244" w:rsidRDefault="00203F6B" w:rsidP="00203F6B">
      <w:pPr>
        <w:tabs>
          <w:tab w:val="left" w:pos="720"/>
        </w:tabs>
        <w:jc w:val="both"/>
        <w:rPr>
          <w:rFonts w:ascii="GHEA Grapalat" w:hAnsi="GHEA Grapalat"/>
          <w:sz w:val="16"/>
          <w:szCs w:val="16"/>
          <w:lang w:val="hy-AM"/>
        </w:rPr>
      </w:pPr>
      <w:r w:rsidRPr="00DA0244">
        <w:rPr>
          <w:rFonts w:ascii="GHEA Grapalat" w:hAnsi="GHEA Grapalat"/>
          <w:sz w:val="16"/>
          <w:szCs w:val="16"/>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203F6B" w:rsidRPr="00DA0244" w:rsidRDefault="00203F6B" w:rsidP="00203F6B">
      <w:pPr>
        <w:ind w:firstLine="567"/>
        <w:jc w:val="both"/>
        <w:rPr>
          <w:rFonts w:ascii="GHEA Grapalat" w:hAnsi="GHEA Grapalat"/>
          <w:sz w:val="16"/>
          <w:szCs w:val="16"/>
          <w:u w:val="single"/>
          <w:lang w:val="nb-NO"/>
        </w:rPr>
      </w:pPr>
      <w:r w:rsidRPr="00DA0244">
        <w:rPr>
          <w:rFonts w:ascii="GHEA Grapalat" w:hAnsi="GHEA Grapalat" w:cs="Sylfaen"/>
          <w:sz w:val="16"/>
          <w:szCs w:val="16"/>
          <w:lang w:val="hy-AM"/>
        </w:rPr>
        <w:t xml:space="preserve">7.10 </w:t>
      </w:r>
      <w:r w:rsidRPr="00DA0244">
        <w:rPr>
          <w:rFonts w:ascii="GHEA Grapalat" w:hAnsi="GHEA Grapalat"/>
          <w:sz w:val="16"/>
          <w:szCs w:val="16"/>
          <w:lang w:val="hy-AM"/>
        </w:rPr>
        <w:t>Պ</w:t>
      </w:r>
      <w:r w:rsidRPr="00DA0244">
        <w:rPr>
          <w:rFonts w:ascii="GHEA Grapalat" w:hAnsi="GHEA Grapalat"/>
          <w:spacing w:val="-4"/>
          <w:sz w:val="16"/>
          <w:szCs w:val="16"/>
          <w:lang w:val="hy-AM" w:eastAsia="ru-RU"/>
        </w:rPr>
        <w:t xml:space="preserve">այմանագիրը չի </w:t>
      </w:r>
      <w:r w:rsidRPr="00DA0244">
        <w:rPr>
          <w:rFonts w:ascii="GHEA Grapalat" w:hAnsi="GHEA Grapalat"/>
          <w:sz w:val="16"/>
          <w:szCs w:val="16"/>
          <w:lang w:val="hy-AM" w:eastAsia="ru-RU"/>
        </w:rPr>
        <w:t>կարող փոփոխվել կողմերի պարտա</w:t>
      </w:r>
      <w:r w:rsidRPr="00DA0244">
        <w:rPr>
          <w:rFonts w:ascii="GHEA Grapalat" w:hAnsi="GHEA Grapalat"/>
          <w:sz w:val="16"/>
          <w:szCs w:val="16"/>
          <w:lang w:val="hy-AM" w:eastAsia="ru-RU"/>
        </w:rPr>
        <w:softHyphen/>
        <w:t>վորու</w:t>
      </w:r>
      <w:r w:rsidRPr="00DA0244">
        <w:rPr>
          <w:rFonts w:ascii="GHEA Grapalat" w:hAnsi="GHEA Grapalat"/>
          <w:sz w:val="16"/>
          <w:szCs w:val="16"/>
          <w:lang w:val="hy-AM" w:eastAsia="ru-RU"/>
        </w:rPr>
        <w:softHyphen/>
        <w:t>թյունների մասնակի չկատարման հետևանքով</w:t>
      </w:r>
      <w:r w:rsidRPr="00DA0244" w:rsidDel="00591DE3">
        <w:rPr>
          <w:rFonts w:ascii="GHEA Grapalat" w:hAnsi="GHEA Grapalat"/>
          <w:sz w:val="16"/>
          <w:szCs w:val="16"/>
          <w:lang w:val="hy-AM" w:eastAsia="ru-RU"/>
        </w:rPr>
        <w:t xml:space="preserve"> </w:t>
      </w:r>
      <w:r w:rsidRPr="00DA0244">
        <w:rPr>
          <w:rFonts w:ascii="GHEA Grapalat" w:hAnsi="GHEA Grapalat"/>
          <w:sz w:val="16"/>
          <w:szCs w:val="16"/>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203F6B" w:rsidRPr="00DA0244" w:rsidRDefault="00203F6B" w:rsidP="00203F6B">
      <w:pPr>
        <w:ind w:firstLine="567"/>
        <w:jc w:val="both"/>
        <w:rPr>
          <w:rFonts w:ascii="GHEA Grapalat" w:hAnsi="GHEA Grapalat"/>
          <w:sz w:val="16"/>
          <w:szCs w:val="16"/>
          <w:lang w:val="hy-AM" w:eastAsia="ru-RU"/>
        </w:rPr>
      </w:pPr>
      <w:r w:rsidRPr="00DA0244">
        <w:rPr>
          <w:rFonts w:ascii="GHEA Grapalat" w:hAnsi="GHEA Grapalat"/>
          <w:sz w:val="16"/>
          <w:szCs w:val="16"/>
          <w:lang w:val="hy-AM"/>
        </w:rPr>
        <w:t xml:space="preserve">   7.11 </w:t>
      </w:r>
      <w:r w:rsidRPr="00DA0244">
        <w:rPr>
          <w:rFonts w:ascii="GHEA Grapalat" w:hAnsi="GHEA Grapalat"/>
          <w:sz w:val="16"/>
          <w:szCs w:val="16"/>
          <w:lang w:val="hy-AM" w:eastAsia="ru-RU"/>
        </w:rPr>
        <w:t>Կատարողի կողմից ստանձնած պարտավորությունները չկատա</w:t>
      </w:r>
      <w:r w:rsidRPr="00DA0244">
        <w:rPr>
          <w:rFonts w:ascii="GHEA Grapalat" w:hAnsi="GHEA Grapalat"/>
          <w:sz w:val="16"/>
          <w:szCs w:val="16"/>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p>
    <w:p w:rsidR="00203F6B" w:rsidRPr="00DA0244" w:rsidRDefault="00203F6B" w:rsidP="00203F6B">
      <w:pPr>
        <w:ind w:firstLine="567"/>
        <w:jc w:val="both"/>
        <w:rPr>
          <w:rFonts w:ascii="GHEA Grapalat" w:hAnsi="GHEA Grapalat"/>
          <w:sz w:val="16"/>
          <w:szCs w:val="16"/>
          <w:lang w:val="hy-AM"/>
        </w:rPr>
      </w:pPr>
      <w:r w:rsidRPr="00DA0244">
        <w:rPr>
          <w:rFonts w:ascii="GHEA Grapalat" w:hAnsi="GHEA Grapalat"/>
          <w:sz w:val="16"/>
          <w:szCs w:val="16"/>
          <w:lang w:val="hy-AM"/>
        </w:rPr>
        <w:t>7.12 Պ</w:t>
      </w:r>
      <w:r w:rsidRPr="00DA0244">
        <w:rPr>
          <w:rFonts w:ascii="GHEA Grapalat" w:hAnsi="GHEA Grapalat" w:cs="Sylfaen"/>
          <w:sz w:val="16"/>
          <w:szCs w:val="16"/>
          <w:lang w:val="hy-AM"/>
        </w:rPr>
        <w:t>այմանագրի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կապակցությամբ</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ծագած</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վեճերը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լուծվում</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են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բանակցությունների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միջոցով։</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Համաձայնություն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ձեռք</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չբերելու</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դեպքում</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վեճերը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լուծվում</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են</w:t>
      </w:r>
      <w:r w:rsidRPr="00DA0244">
        <w:rPr>
          <w:rFonts w:ascii="GHEA Grapalat" w:hAnsi="GHEA Grapalat" w:cs="Times Armenian"/>
          <w:sz w:val="16"/>
          <w:szCs w:val="16"/>
          <w:lang w:val="hy-AM"/>
        </w:rPr>
        <w:t xml:space="preserve"> ՀՀ </w:t>
      </w:r>
      <w:r w:rsidRPr="00DA0244">
        <w:rPr>
          <w:rFonts w:ascii="GHEA Grapalat" w:hAnsi="GHEA Grapalat" w:cs="Sylfaen"/>
          <w:sz w:val="16"/>
          <w:szCs w:val="16"/>
          <w:lang w:val="hy-AM"/>
        </w:rPr>
        <w:t>դատարաններում</w:t>
      </w:r>
      <w:r w:rsidRPr="00DA0244">
        <w:rPr>
          <w:rFonts w:ascii="GHEA Grapalat" w:hAnsi="GHEA Grapalat"/>
          <w:sz w:val="16"/>
          <w:szCs w:val="16"/>
          <w:lang w:val="hy-AM"/>
        </w:rPr>
        <w:t>։</w:t>
      </w:r>
    </w:p>
    <w:p w:rsidR="00203F6B" w:rsidRPr="00DA0244" w:rsidRDefault="00203F6B" w:rsidP="00203F6B">
      <w:pPr>
        <w:ind w:firstLine="567"/>
        <w:jc w:val="both"/>
        <w:rPr>
          <w:rFonts w:ascii="GHEA Grapalat" w:hAnsi="GHEA Grapalat"/>
          <w:sz w:val="16"/>
          <w:szCs w:val="16"/>
          <w:lang w:val="hy-AM"/>
        </w:rPr>
      </w:pPr>
      <w:r w:rsidRPr="00DA0244">
        <w:rPr>
          <w:rFonts w:ascii="GHEA Grapalat" w:hAnsi="GHEA Grapalat"/>
          <w:sz w:val="16"/>
          <w:szCs w:val="16"/>
          <w:lang w:val="hy-AM"/>
        </w:rPr>
        <w:t>7.13 Պ</w:t>
      </w:r>
      <w:r w:rsidRPr="00DA0244">
        <w:rPr>
          <w:rFonts w:ascii="GHEA Grapalat" w:hAnsi="GHEA Grapalat" w:cs="Sylfaen"/>
          <w:sz w:val="16"/>
          <w:szCs w:val="16"/>
          <w:lang w:val="hy-AM"/>
        </w:rPr>
        <w:t>այմանագիրը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կազմված</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է</w:t>
      </w:r>
      <w:r w:rsidRPr="00DA0244">
        <w:rPr>
          <w:rFonts w:ascii="GHEA Grapalat" w:hAnsi="GHEA Grapalat" w:cs="Times Armenian"/>
          <w:sz w:val="16"/>
          <w:szCs w:val="16"/>
          <w:lang w:val="hy-AM"/>
        </w:rPr>
        <w:t xml:space="preserve"> </w:t>
      </w:r>
      <w:r w:rsidRPr="00DA0244">
        <w:rPr>
          <w:rFonts w:ascii="GHEA Grapalat" w:hAnsi="GHEA Grapalat" w:cs="Times Armenian"/>
          <w:b/>
          <w:sz w:val="16"/>
          <w:szCs w:val="16"/>
          <w:lang w:val="hy-AM"/>
        </w:rPr>
        <w:t xml:space="preserve">____ </w:t>
      </w:r>
      <w:r w:rsidRPr="00DA0244">
        <w:rPr>
          <w:rFonts w:ascii="GHEA Grapalat" w:hAnsi="GHEA Grapalat" w:cs="Sylfaen"/>
          <w:sz w:val="16"/>
          <w:szCs w:val="16"/>
          <w:lang w:val="hy-AM"/>
        </w:rPr>
        <w:t>էջից</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կնքվում</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է</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երկու</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օրինակից</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որոնք</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ունեն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հավասարազոր</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իրավաբանական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ուժ</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Սույն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պայմանագրի</w:t>
      </w:r>
      <w:r w:rsidRPr="00DA0244">
        <w:rPr>
          <w:rFonts w:ascii="GHEA Grapalat" w:hAnsi="GHEA Grapalat" w:cs="Times Armenian"/>
          <w:sz w:val="16"/>
          <w:szCs w:val="16"/>
          <w:lang w:val="hy-AM"/>
        </w:rPr>
        <w:t xml:space="preserve"> N 1, N 2, N 3 և N 3.1 </w:t>
      </w:r>
      <w:r w:rsidRPr="00DA0244">
        <w:rPr>
          <w:rFonts w:ascii="GHEA Grapalat" w:hAnsi="GHEA Grapalat" w:cs="Sylfaen"/>
          <w:sz w:val="16"/>
          <w:szCs w:val="16"/>
          <w:lang w:val="hy-AM"/>
        </w:rPr>
        <w:t>հավելվածները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հանդիսանում</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են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պայմանագրի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անբաժանելի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մասը</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յուրաքանչյուր</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կողմին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տրվում</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է պայմանագրի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մեկ</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օրինակ</w:t>
      </w:r>
      <w:r w:rsidRPr="00DA0244">
        <w:rPr>
          <w:rFonts w:ascii="GHEA Grapalat" w:hAnsi="GHEA Grapalat"/>
          <w:sz w:val="16"/>
          <w:szCs w:val="16"/>
          <w:lang w:val="hy-AM"/>
        </w:rPr>
        <w:t>։</w:t>
      </w:r>
    </w:p>
    <w:p w:rsidR="00203F6B" w:rsidRPr="00DA0244" w:rsidRDefault="00203F6B" w:rsidP="00203F6B">
      <w:pPr>
        <w:ind w:firstLine="567"/>
        <w:jc w:val="both"/>
        <w:rPr>
          <w:rFonts w:ascii="GHEA Grapalat" w:hAnsi="GHEA Grapalat"/>
          <w:bCs/>
          <w:sz w:val="16"/>
          <w:szCs w:val="16"/>
          <w:lang w:val="hy-AM"/>
        </w:rPr>
      </w:pPr>
      <w:r w:rsidRPr="00DA0244">
        <w:rPr>
          <w:rFonts w:ascii="GHEA Grapalat" w:hAnsi="GHEA Grapalat"/>
          <w:sz w:val="16"/>
          <w:szCs w:val="16"/>
          <w:lang w:val="hy-AM"/>
        </w:rPr>
        <w:lastRenderedPageBreak/>
        <w:t xml:space="preserve">7.14 </w:t>
      </w:r>
      <w:r w:rsidRPr="00DA0244">
        <w:rPr>
          <w:rFonts w:ascii="GHEA Grapalat" w:hAnsi="GHEA Grapalat" w:cs="Sylfaen"/>
          <w:sz w:val="16"/>
          <w:szCs w:val="16"/>
          <w:lang w:val="hy-AM"/>
        </w:rPr>
        <w:t>Սույն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պայմանագրի</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նկատմամբ</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կիրառվում</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է</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Հայաստանի Հանրապետության</w:t>
      </w:r>
      <w:r w:rsidRPr="00DA0244">
        <w:rPr>
          <w:rFonts w:ascii="GHEA Grapalat" w:hAnsi="GHEA Grapalat" w:cs="Times Armenian"/>
          <w:sz w:val="16"/>
          <w:szCs w:val="16"/>
          <w:lang w:val="hy-AM"/>
        </w:rPr>
        <w:t xml:space="preserve"> </w:t>
      </w:r>
      <w:r w:rsidRPr="00DA0244">
        <w:rPr>
          <w:rFonts w:ascii="GHEA Grapalat" w:hAnsi="GHEA Grapalat" w:cs="Sylfaen"/>
          <w:sz w:val="16"/>
          <w:szCs w:val="16"/>
          <w:lang w:val="hy-AM"/>
        </w:rPr>
        <w:t>իրավունքը</w:t>
      </w:r>
      <w:r w:rsidRPr="00DA0244">
        <w:rPr>
          <w:rFonts w:ascii="GHEA Grapalat" w:hAnsi="GHEA Grapalat"/>
          <w:sz w:val="16"/>
          <w:szCs w:val="16"/>
          <w:lang w:val="hy-AM"/>
        </w:rPr>
        <w:t>։</w:t>
      </w:r>
    </w:p>
    <w:p w:rsidR="00203F6B" w:rsidRPr="00DA0244" w:rsidRDefault="00203F6B" w:rsidP="00203F6B">
      <w:pPr>
        <w:tabs>
          <w:tab w:val="left" w:pos="1276"/>
        </w:tabs>
        <w:ind w:firstLine="720"/>
        <w:jc w:val="both"/>
        <w:rPr>
          <w:rFonts w:ascii="GHEA Grapalat" w:hAnsi="GHEA Grapalat" w:cs="Sylfaen"/>
          <w:i/>
          <w:sz w:val="16"/>
          <w:szCs w:val="16"/>
          <w:u w:val="single"/>
          <w:lang w:val="hy-AM"/>
        </w:rPr>
      </w:pPr>
    </w:p>
    <w:p w:rsidR="00203F6B" w:rsidRPr="00DA0244" w:rsidRDefault="00203F6B" w:rsidP="00203F6B">
      <w:pPr>
        <w:ind w:firstLine="720"/>
        <w:jc w:val="both"/>
        <w:rPr>
          <w:rFonts w:ascii="GHEA Grapalat" w:hAnsi="GHEA Grapalat" w:cs="Sylfaen"/>
          <w:sz w:val="16"/>
          <w:szCs w:val="16"/>
          <w:lang w:val="hy-AM"/>
        </w:rPr>
      </w:pPr>
    </w:p>
    <w:p w:rsidR="00203F6B" w:rsidRPr="00DA0244" w:rsidRDefault="00203F6B" w:rsidP="00203F6B">
      <w:pPr>
        <w:ind w:firstLine="720"/>
        <w:jc w:val="both"/>
        <w:rPr>
          <w:rFonts w:ascii="GHEA Grapalat" w:hAnsi="GHEA Grapalat" w:cs="Sylfaen"/>
          <w:sz w:val="16"/>
          <w:szCs w:val="16"/>
          <w:lang w:val="hy-AM"/>
        </w:rPr>
      </w:pPr>
      <w:r w:rsidRPr="00DA0244">
        <w:rPr>
          <w:rFonts w:ascii="GHEA Grapalat" w:hAnsi="GHEA Grapalat" w:cs="Sylfaen"/>
          <w:b/>
          <w:sz w:val="16"/>
          <w:szCs w:val="16"/>
          <w:lang w:val="hy-AM"/>
        </w:rPr>
        <w:t>8.</w:t>
      </w:r>
      <w:r w:rsidRPr="00DA0244">
        <w:rPr>
          <w:rFonts w:ascii="GHEA Grapalat" w:hAnsi="GHEA Grapalat" w:cs="Sylfaen"/>
          <w:sz w:val="16"/>
          <w:szCs w:val="16"/>
          <w:lang w:val="hy-AM"/>
        </w:rPr>
        <w:t xml:space="preserve"> </w:t>
      </w:r>
      <w:r w:rsidRPr="00DA0244">
        <w:rPr>
          <w:rFonts w:ascii="GHEA Grapalat" w:hAnsi="GHEA Grapalat" w:cs="Sylfaen"/>
          <w:b/>
          <w:sz w:val="16"/>
          <w:szCs w:val="16"/>
          <w:lang w:val="nb-NO"/>
        </w:rPr>
        <w:t>ԿՈՂՄԵՐԻ</w:t>
      </w:r>
      <w:r w:rsidRPr="00DA0244">
        <w:rPr>
          <w:rFonts w:ascii="GHEA Grapalat" w:hAnsi="GHEA Grapalat" w:cs="Times Armenian"/>
          <w:b/>
          <w:sz w:val="16"/>
          <w:szCs w:val="16"/>
          <w:lang w:val="nb-NO"/>
        </w:rPr>
        <w:t xml:space="preserve"> </w:t>
      </w:r>
      <w:r w:rsidRPr="00DA0244">
        <w:rPr>
          <w:rFonts w:ascii="GHEA Grapalat" w:hAnsi="GHEA Grapalat" w:cs="Sylfaen"/>
          <w:b/>
          <w:sz w:val="16"/>
          <w:szCs w:val="16"/>
          <w:lang w:val="nb-NO"/>
        </w:rPr>
        <w:t>ՀԱՍՑԵՆԵՐԸ</w:t>
      </w:r>
      <w:r w:rsidRPr="00DA0244">
        <w:rPr>
          <w:rFonts w:ascii="GHEA Grapalat" w:hAnsi="GHEA Grapalat" w:cs="Times Armenian"/>
          <w:b/>
          <w:sz w:val="16"/>
          <w:szCs w:val="16"/>
          <w:lang w:val="nb-NO"/>
        </w:rPr>
        <w:t xml:space="preserve">, </w:t>
      </w:r>
      <w:r w:rsidRPr="00DA0244">
        <w:rPr>
          <w:rFonts w:ascii="GHEA Grapalat" w:hAnsi="GHEA Grapalat" w:cs="Sylfaen"/>
          <w:b/>
          <w:sz w:val="16"/>
          <w:szCs w:val="16"/>
          <w:lang w:val="nb-NO"/>
        </w:rPr>
        <w:t>ԲԱՆԿԱՅԻՆ</w:t>
      </w:r>
      <w:r w:rsidRPr="00DA0244">
        <w:rPr>
          <w:rFonts w:ascii="GHEA Grapalat" w:hAnsi="GHEA Grapalat" w:cs="Times Armenian"/>
          <w:b/>
          <w:sz w:val="16"/>
          <w:szCs w:val="16"/>
          <w:lang w:val="nb-NO"/>
        </w:rPr>
        <w:t xml:space="preserve"> </w:t>
      </w:r>
      <w:r w:rsidRPr="00DA0244">
        <w:rPr>
          <w:rFonts w:ascii="GHEA Grapalat" w:hAnsi="GHEA Grapalat" w:cs="Sylfaen"/>
          <w:b/>
          <w:sz w:val="16"/>
          <w:szCs w:val="16"/>
          <w:lang w:val="nb-NO"/>
        </w:rPr>
        <w:t>ՎԱՎԵՐԱՊԱՅՄԱՆՆԵՐԸ</w:t>
      </w:r>
      <w:r w:rsidRPr="00DA0244">
        <w:rPr>
          <w:rFonts w:ascii="GHEA Grapalat" w:hAnsi="GHEA Grapalat" w:cs="Times Armenian"/>
          <w:b/>
          <w:sz w:val="16"/>
          <w:szCs w:val="16"/>
          <w:lang w:val="nb-NO"/>
        </w:rPr>
        <w:t xml:space="preserve"> </w:t>
      </w:r>
      <w:r w:rsidRPr="00DA0244">
        <w:rPr>
          <w:rFonts w:ascii="GHEA Grapalat" w:hAnsi="GHEA Grapalat" w:cs="Sylfaen"/>
          <w:b/>
          <w:sz w:val="16"/>
          <w:szCs w:val="16"/>
          <w:lang w:val="nb-NO"/>
        </w:rPr>
        <w:t>ԵՎ</w:t>
      </w:r>
      <w:r w:rsidRPr="00DA0244">
        <w:rPr>
          <w:rFonts w:ascii="GHEA Grapalat" w:hAnsi="GHEA Grapalat" w:cs="Times Armenian"/>
          <w:b/>
          <w:sz w:val="16"/>
          <w:szCs w:val="16"/>
          <w:lang w:val="nb-NO"/>
        </w:rPr>
        <w:t xml:space="preserve"> </w:t>
      </w:r>
      <w:r w:rsidRPr="00DA0244">
        <w:rPr>
          <w:rFonts w:ascii="GHEA Grapalat" w:hAnsi="GHEA Grapalat" w:cs="Sylfaen"/>
          <w:b/>
          <w:sz w:val="16"/>
          <w:szCs w:val="16"/>
          <w:lang w:val="nb-NO"/>
        </w:rPr>
        <w:t>ՍՏՈՐԱԳՐՈՒԹՅՈՒՆՆԵՐԸ</w:t>
      </w:r>
    </w:p>
    <w:p w:rsidR="00203F6B" w:rsidRPr="00DA0244" w:rsidRDefault="00203F6B" w:rsidP="00203F6B">
      <w:pPr>
        <w:jc w:val="both"/>
        <w:rPr>
          <w:rFonts w:ascii="GHEA Grapalat" w:hAnsi="GHEA Grapalat" w:cs="TimesArmenianPSMT"/>
          <w:sz w:val="16"/>
          <w:szCs w:val="16"/>
          <w:lang w:val="hy-AM"/>
        </w:rPr>
      </w:pPr>
      <w:r w:rsidRPr="00DA0244">
        <w:rPr>
          <w:rFonts w:ascii="GHEA Grapalat" w:hAnsi="GHEA Grapalat"/>
          <w:i/>
          <w:sz w:val="16"/>
          <w:szCs w:val="16"/>
          <w:lang w:val="hy-AM" w:eastAsia="zh-CN"/>
        </w:rPr>
        <w:t xml:space="preserve"> </w:t>
      </w:r>
    </w:p>
    <w:p w:rsidR="00203F6B" w:rsidRPr="00DA0244" w:rsidRDefault="00203F6B" w:rsidP="00203F6B">
      <w:pPr>
        <w:ind w:firstLine="709"/>
        <w:jc w:val="both"/>
        <w:rPr>
          <w:rFonts w:ascii="GHEA Grapalat" w:hAnsi="GHEA Grapalat"/>
          <w:sz w:val="16"/>
          <w:szCs w:val="16"/>
          <w:lang w:val="hy-AM"/>
        </w:rPr>
      </w:pPr>
    </w:p>
    <w:tbl>
      <w:tblPr>
        <w:tblW w:w="0" w:type="auto"/>
        <w:tblInd w:w="931" w:type="dxa"/>
        <w:tblLayout w:type="fixed"/>
        <w:tblLook w:val="0000" w:firstRow="0" w:lastRow="0" w:firstColumn="0" w:lastColumn="0" w:noHBand="0" w:noVBand="0"/>
      </w:tblPr>
      <w:tblGrid>
        <w:gridCol w:w="4536"/>
        <w:gridCol w:w="4111"/>
      </w:tblGrid>
      <w:tr w:rsidR="00203F6B" w:rsidRPr="00DA0244" w:rsidTr="00DD662E">
        <w:tc>
          <w:tcPr>
            <w:tcW w:w="4536" w:type="dxa"/>
          </w:tcPr>
          <w:p w:rsidR="00203F6B" w:rsidRPr="00DA0244" w:rsidRDefault="00203F6B" w:rsidP="00DD662E">
            <w:pPr>
              <w:jc w:val="center"/>
              <w:rPr>
                <w:rFonts w:ascii="GHEA Grapalat" w:hAnsi="GHEA Grapalat"/>
                <w:b/>
                <w:sz w:val="16"/>
                <w:szCs w:val="16"/>
                <w:lang w:val="hy-AM"/>
              </w:rPr>
            </w:pPr>
            <w:r w:rsidRPr="00DA0244">
              <w:rPr>
                <w:rFonts w:ascii="GHEA Grapalat" w:hAnsi="GHEA Grapalat"/>
                <w:b/>
                <w:sz w:val="16"/>
                <w:szCs w:val="16"/>
                <w:lang w:val="hy-AM"/>
              </w:rPr>
              <w:t>Պ Ա Տ Վ Ի Ր Ա Տ ՈՒ</w:t>
            </w:r>
          </w:p>
          <w:p w:rsidR="00203F6B" w:rsidRPr="00DA0244" w:rsidRDefault="00203F6B" w:rsidP="00DD662E">
            <w:pPr>
              <w:jc w:val="center"/>
              <w:rPr>
                <w:rFonts w:ascii="GHEA Grapalat" w:hAnsi="GHEA Grapalat"/>
                <w:b/>
                <w:sz w:val="16"/>
                <w:szCs w:val="16"/>
                <w:lang w:val="hy-AM"/>
              </w:rPr>
            </w:pPr>
          </w:p>
          <w:p w:rsidR="00203F6B" w:rsidRPr="00DA0244" w:rsidRDefault="00203F6B" w:rsidP="00DD662E">
            <w:pPr>
              <w:rPr>
                <w:rFonts w:ascii="GHEA Grapalat" w:hAnsi="GHEA Grapalat"/>
                <w:sz w:val="16"/>
                <w:szCs w:val="16"/>
                <w:lang w:val="hy-AM"/>
              </w:rPr>
            </w:pPr>
          </w:p>
          <w:p w:rsidR="00203F6B" w:rsidRPr="00DA0244" w:rsidRDefault="00203F6B" w:rsidP="00DD662E">
            <w:pPr>
              <w:rPr>
                <w:rFonts w:ascii="GHEA Grapalat" w:hAnsi="GHEA Grapalat"/>
                <w:sz w:val="16"/>
                <w:szCs w:val="16"/>
                <w:lang w:val="hy-AM"/>
              </w:rPr>
            </w:pPr>
          </w:p>
          <w:p w:rsidR="00203F6B" w:rsidRPr="00DA0244" w:rsidRDefault="00203F6B" w:rsidP="00DD662E">
            <w:pPr>
              <w:rPr>
                <w:rFonts w:ascii="GHEA Grapalat" w:hAnsi="GHEA Grapalat"/>
                <w:sz w:val="16"/>
                <w:szCs w:val="16"/>
                <w:lang w:val="hy-AM"/>
              </w:rPr>
            </w:pPr>
            <w:r w:rsidRPr="00DA0244">
              <w:rPr>
                <w:rFonts w:ascii="GHEA Grapalat" w:hAnsi="GHEA Grapalat"/>
                <w:sz w:val="16"/>
                <w:szCs w:val="16"/>
                <w:lang w:val="hy-AM"/>
              </w:rPr>
              <w:t xml:space="preserve">           --------------------------------------------</w:t>
            </w:r>
          </w:p>
          <w:p w:rsidR="00203F6B" w:rsidRPr="00DA0244" w:rsidRDefault="00203F6B" w:rsidP="00DD662E">
            <w:pPr>
              <w:rPr>
                <w:rFonts w:ascii="GHEA Grapalat" w:hAnsi="GHEA Grapalat"/>
                <w:sz w:val="16"/>
                <w:szCs w:val="16"/>
                <w:lang w:val="pt-BR"/>
              </w:rPr>
            </w:pPr>
            <w:r w:rsidRPr="00DA0244">
              <w:rPr>
                <w:rFonts w:ascii="GHEA Grapalat" w:hAnsi="GHEA Grapalat"/>
                <w:sz w:val="16"/>
                <w:szCs w:val="16"/>
                <w:lang w:val="hy-AM"/>
              </w:rPr>
              <w:t xml:space="preserve">                       </w:t>
            </w:r>
            <w:r w:rsidRPr="00DA0244">
              <w:rPr>
                <w:rFonts w:ascii="GHEA Grapalat" w:hAnsi="GHEA Grapalat"/>
                <w:sz w:val="16"/>
                <w:szCs w:val="16"/>
                <w:lang w:val="pt-BR"/>
              </w:rPr>
              <w:t>(ստորագրություն)</w:t>
            </w:r>
          </w:p>
          <w:p w:rsidR="00203F6B" w:rsidRPr="00DA0244" w:rsidRDefault="00203F6B" w:rsidP="00DD662E">
            <w:pPr>
              <w:rPr>
                <w:rFonts w:ascii="GHEA Grapalat" w:hAnsi="GHEA Grapalat"/>
                <w:sz w:val="16"/>
                <w:szCs w:val="16"/>
                <w:lang w:val="pt-BR"/>
              </w:rPr>
            </w:pPr>
            <w:r w:rsidRPr="00DA0244">
              <w:rPr>
                <w:rFonts w:ascii="GHEA Grapalat" w:hAnsi="GHEA Grapalat"/>
                <w:sz w:val="16"/>
                <w:szCs w:val="16"/>
                <w:lang w:val="pt-BR"/>
              </w:rPr>
              <w:t xml:space="preserve">                                  </w:t>
            </w:r>
          </w:p>
          <w:p w:rsidR="00203F6B" w:rsidRPr="00DA0244" w:rsidRDefault="00203F6B" w:rsidP="00DD662E">
            <w:pPr>
              <w:rPr>
                <w:rFonts w:ascii="GHEA Grapalat" w:hAnsi="GHEA Grapalat"/>
                <w:sz w:val="16"/>
                <w:szCs w:val="16"/>
                <w:lang w:val="pt-BR"/>
              </w:rPr>
            </w:pPr>
            <w:r w:rsidRPr="00DA0244">
              <w:rPr>
                <w:rFonts w:ascii="GHEA Grapalat" w:hAnsi="GHEA Grapalat"/>
                <w:sz w:val="16"/>
                <w:szCs w:val="16"/>
                <w:lang w:val="pt-BR"/>
              </w:rPr>
              <w:t xml:space="preserve">                                         Կ.Տ.</w:t>
            </w:r>
          </w:p>
          <w:p w:rsidR="00203F6B" w:rsidRPr="00DA0244" w:rsidRDefault="00203F6B" w:rsidP="00DD662E">
            <w:pPr>
              <w:rPr>
                <w:rFonts w:ascii="GHEA Grapalat" w:hAnsi="GHEA Grapalat"/>
                <w:sz w:val="16"/>
                <w:szCs w:val="16"/>
                <w:lang w:val="pt-BR"/>
              </w:rPr>
            </w:pPr>
          </w:p>
          <w:p w:rsidR="00203F6B" w:rsidRPr="00DA0244" w:rsidRDefault="00203F6B" w:rsidP="00DD662E">
            <w:pPr>
              <w:rPr>
                <w:rFonts w:ascii="GHEA Grapalat" w:hAnsi="GHEA Grapalat"/>
                <w:sz w:val="16"/>
                <w:szCs w:val="16"/>
                <w:lang w:val="pt-BR"/>
              </w:rPr>
            </w:pPr>
          </w:p>
          <w:p w:rsidR="00203F6B" w:rsidRPr="00DA0244" w:rsidRDefault="00203F6B" w:rsidP="00DD662E">
            <w:pPr>
              <w:rPr>
                <w:rFonts w:ascii="GHEA Grapalat" w:hAnsi="GHEA Grapalat"/>
                <w:sz w:val="16"/>
                <w:szCs w:val="16"/>
                <w:lang w:val="pt-BR"/>
              </w:rPr>
            </w:pPr>
          </w:p>
        </w:tc>
        <w:tc>
          <w:tcPr>
            <w:tcW w:w="4111" w:type="dxa"/>
          </w:tcPr>
          <w:p w:rsidR="00203F6B" w:rsidRPr="00DA0244" w:rsidRDefault="00203F6B" w:rsidP="00DD662E">
            <w:pPr>
              <w:spacing w:line="360" w:lineRule="auto"/>
              <w:jc w:val="center"/>
              <w:rPr>
                <w:rFonts w:ascii="GHEA Grapalat" w:hAnsi="GHEA Grapalat"/>
                <w:b/>
                <w:sz w:val="16"/>
                <w:szCs w:val="16"/>
                <w:lang w:val="nb-NO"/>
              </w:rPr>
            </w:pPr>
            <w:r w:rsidRPr="00DA0244">
              <w:rPr>
                <w:rFonts w:ascii="GHEA Grapalat" w:hAnsi="GHEA Grapalat"/>
                <w:b/>
                <w:sz w:val="16"/>
                <w:szCs w:val="16"/>
                <w:lang w:val="nb-NO"/>
              </w:rPr>
              <w:t>Կ Ա Տ Ա Ր Ո Ղ</w:t>
            </w:r>
          </w:p>
          <w:p w:rsidR="00203F6B" w:rsidRPr="00DA0244" w:rsidRDefault="00203F6B" w:rsidP="00DD662E">
            <w:pPr>
              <w:spacing w:line="360" w:lineRule="auto"/>
              <w:jc w:val="center"/>
              <w:rPr>
                <w:rFonts w:ascii="GHEA Grapalat" w:hAnsi="GHEA Grapalat"/>
                <w:b/>
                <w:sz w:val="16"/>
                <w:szCs w:val="16"/>
                <w:lang w:val="nb-NO"/>
              </w:rPr>
            </w:pPr>
          </w:p>
          <w:p w:rsidR="00203F6B" w:rsidRPr="00DA0244" w:rsidRDefault="00203F6B" w:rsidP="00DD662E">
            <w:pPr>
              <w:rPr>
                <w:rFonts w:ascii="GHEA Grapalat" w:hAnsi="GHEA Grapalat"/>
                <w:sz w:val="16"/>
                <w:szCs w:val="16"/>
                <w:lang w:val="pt-BR"/>
              </w:rPr>
            </w:pPr>
            <w:r w:rsidRPr="00DA0244">
              <w:rPr>
                <w:rFonts w:ascii="GHEA Grapalat" w:hAnsi="GHEA Grapalat"/>
                <w:sz w:val="16"/>
                <w:szCs w:val="16"/>
                <w:lang w:val="pt-BR"/>
              </w:rPr>
              <w:t xml:space="preserve">          </w:t>
            </w:r>
          </w:p>
          <w:p w:rsidR="00203F6B" w:rsidRPr="00DA0244" w:rsidRDefault="00203F6B" w:rsidP="00DD662E">
            <w:pPr>
              <w:rPr>
                <w:rFonts w:ascii="GHEA Grapalat" w:hAnsi="GHEA Grapalat"/>
                <w:sz w:val="16"/>
                <w:szCs w:val="16"/>
                <w:lang w:val="pt-BR"/>
              </w:rPr>
            </w:pPr>
            <w:r w:rsidRPr="00DA0244">
              <w:rPr>
                <w:rFonts w:ascii="GHEA Grapalat" w:hAnsi="GHEA Grapalat"/>
                <w:sz w:val="16"/>
                <w:szCs w:val="16"/>
                <w:lang w:val="pt-BR"/>
              </w:rPr>
              <w:t xml:space="preserve">         --------------------------------------------</w:t>
            </w:r>
          </w:p>
          <w:p w:rsidR="00203F6B" w:rsidRPr="00DA0244" w:rsidRDefault="00203F6B" w:rsidP="00DD662E">
            <w:pPr>
              <w:rPr>
                <w:rFonts w:ascii="GHEA Grapalat" w:hAnsi="GHEA Grapalat"/>
                <w:sz w:val="16"/>
                <w:szCs w:val="16"/>
                <w:lang w:val="pt-BR"/>
              </w:rPr>
            </w:pPr>
            <w:r w:rsidRPr="00DA0244">
              <w:rPr>
                <w:rFonts w:ascii="GHEA Grapalat" w:hAnsi="GHEA Grapalat"/>
                <w:sz w:val="16"/>
                <w:szCs w:val="16"/>
                <w:lang w:val="pt-BR"/>
              </w:rPr>
              <w:t xml:space="preserve">                       (ստորագրություն)</w:t>
            </w:r>
          </w:p>
          <w:p w:rsidR="00203F6B" w:rsidRPr="00DA0244" w:rsidRDefault="00203F6B" w:rsidP="00DD662E">
            <w:pPr>
              <w:rPr>
                <w:rFonts w:ascii="GHEA Grapalat" w:hAnsi="GHEA Grapalat"/>
                <w:sz w:val="16"/>
                <w:szCs w:val="16"/>
                <w:lang w:val="pt-BR"/>
              </w:rPr>
            </w:pPr>
            <w:r w:rsidRPr="00DA0244">
              <w:rPr>
                <w:rFonts w:ascii="GHEA Grapalat" w:hAnsi="GHEA Grapalat"/>
                <w:sz w:val="16"/>
                <w:szCs w:val="16"/>
                <w:lang w:val="pt-BR"/>
              </w:rPr>
              <w:t xml:space="preserve">                                  </w:t>
            </w:r>
          </w:p>
          <w:p w:rsidR="00203F6B" w:rsidRPr="00DA0244" w:rsidRDefault="00203F6B" w:rsidP="00DD662E">
            <w:pPr>
              <w:rPr>
                <w:rFonts w:ascii="GHEA Grapalat" w:hAnsi="GHEA Grapalat"/>
                <w:sz w:val="16"/>
                <w:szCs w:val="16"/>
                <w:lang w:val="pt-BR"/>
              </w:rPr>
            </w:pPr>
            <w:r w:rsidRPr="00DA0244">
              <w:rPr>
                <w:rFonts w:ascii="GHEA Grapalat" w:hAnsi="GHEA Grapalat"/>
                <w:sz w:val="16"/>
                <w:szCs w:val="16"/>
                <w:lang w:val="pt-BR"/>
              </w:rPr>
              <w:t xml:space="preserve">                                        Կ.Տ.</w:t>
            </w:r>
          </w:p>
          <w:p w:rsidR="00203F6B" w:rsidRPr="00DA0244" w:rsidRDefault="00203F6B" w:rsidP="00DD662E">
            <w:pPr>
              <w:rPr>
                <w:rFonts w:ascii="GHEA Grapalat" w:hAnsi="GHEA Grapalat"/>
                <w:sz w:val="16"/>
                <w:szCs w:val="16"/>
                <w:lang w:val="pt-BR"/>
              </w:rPr>
            </w:pPr>
          </w:p>
          <w:p w:rsidR="00203F6B" w:rsidRPr="00DA0244" w:rsidRDefault="00203F6B" w:rsidP="00DD662E">
            <w:pPr>
              <w:spacing w:line="360" w:lineRule="auto"/>
              <w:jc w:val="center"/>
              <w:rPr>
                <w:rFonts w:ascii="GHEA Grapalat" w:hAnsi="GHEA Grapalat"/>
                <w:b/>
                <w:sz w:val="16"/>
                <w:szCs w:val="16"/>
                <w:lang w:val="nb-NO"/>
              </w:rPr>
            </w:pPr>
          </w:p>
        </w:tc>
      </w:tr>
    </w:tbl>
    <w:p w:rsidR="00203F6B" w:rsidRPr="00DA0244" w:rsidRDefault="00203F6B" w:rsidP="00203F6B">
      <w:pPr>
        <w:ind w:firstLine="709"/>
        <w:jc w:val="center"/>
        <w:rPr>
          <w:rFonts w:ascii="GHEA Grapalat" w:hAnsi="GHEA Grapalat"/>
          <w:b/>
          <w:sz w:val="16"/>
          <w:szCs w:val="16"/>
          <w:lang w:val="nb-NO"/>
        </w:rPr>
      </w:pPr>
    </w:p>
    <w:p w:rsidR="00203F6B" w:rsidRPr="00DA0244" w:rsidRDefault="00203F6B" w:rsidP="00203F6B">
      <w:pPr>
        <w:tabs>
          <w:tab w:val="left" w:pos="1276"/>
        </w:tabs>
        <w:ind w:firstLine="720"/>
        <w:jc w:val="both"/>
        <w:rPr>
          <w:rFonts w:ascii="GHEA Grapalat" w:hAnsi="GHEA Grapalat"/>
          <w:sz w:val="16"/>
          <w:szCs w:val="16"/>
          <w:u w:val="single"/>
          <w:lang w:val="nb-NO"/>
        </w:rPr>
      </w:pPr>
    </w:p>
    <w:p w:rsidR="00203F6B" w:rsidRPr="00DA0244" w:rsidRDefault="00203F6B" w:rsidP="00203F6B">
      <w:pPr>
        <w:tabs>
          <w:tab w:val="left" w:pos="1276"/>
        </w:tabs>
        <w:ind w:firstLine="720"/>
        <w:jc w:val="both"/>
        <w:rPr>
          <w:rFonts w:ascii="GHEA Grapalat" w:hAnsi="GHEA Grapalat"/>
          <w:sz w:val="16"/>
          <w:szCs w:val="16"/>
          <w:u w:val="single"/>
          <w:lang w:val="nb-NO"/>
        </w:rPr>
      </w:pPr>
      <w:r w:rsidRPr="00DA0244">
        <w:rPr>
          <w:rFonts w:ascii="GHEA Grapalat" w:hAnsi="GHEA Grapalat" w:cs="Sylfaen"/>
          <w:i/>
          <w:sz w:val="16"/>
          <w:szCs w:val="16"/>
          <w:lang w:val="pt-BR"/>
        </w:rPr>
        <w:t>Անհրաժեշտության</w:t>
      </w:r>
      <w:r w:rsidRPr="00DA0244">
        <w:rPr>
          <w:rFonts w:ascii="GHEA Grapalat" w:hAnsi="GHEA Grapalat" w:cs="Sylfaen"/>
          <w:i/>
          <w:sz w:val="16"/>
          <w:szCs w:val="16"/>
          <w:lang w:val="nb-NO"/>
        </w:rPr>
        <w:t xml:space="preserve"> </w:t>
      </w:r>
      <w:r w:rsidRPr="00DA0244">
        <w:rPr>
          <w:rFonts w:ascii="GHEA Grapalat" w:hAnsi="GHEA Grapalat" w:cs="Sylfaen"/>
          <w:i/>
          <w:sz w:val="16"/>
          <w:szCs w:val="16"/>
          <w:lang w:val="pt-BR"/>
        </w:rPr>
        <w:t>դեպքում</w:t>
      </w:r>
      <w:r w:rsidRPr="00DA0244">
        <w:rPr>
          <w:rFonts w:ascii="GHEA Grapalat" w:hAnsi="GHEA Grapalat" w:cs="Sylfaen"/>
          <w:i/>
          <w:sz w:val="16"/>
          <w:szCs w:val="16"/>
          <w:lang w:val="nb-NO"/>
        </w:rPr>
        <w:t xml:space="preserve"> </w:t>
      </w:r>
      <w:r w:rsidRPr="00DA0244">
        <w:rPr>
          <w:rFonts w:ascii="GHEA Grapalat" w:hAnsi="GHEA Grapalat" w:cs="Sylfaen"/>
          <w:i/>
          <w:sz w:val="16"/>
          <w:szCs w:val="16"/>
          <w:lang w:val="pt-BR"/>
        </w:rPr>
        <w:t>պայմանագրի նախագծում</w:t>
      </w:r>
      <w:r w:rsidRPr="00DA0244">
        <w:rPr>
          <w:rFonts w:ascii="GHEA Grapalat" w:hAnsi="GHEA Grapalat" w:cs="Sylfaen"/>
          <w:i/>
          <w:sz w:val="16"/>
          <w:szCs w:val="16"/>
          <w:lang w:val="nb-NO"/>
        </w:rPr>
        <w:t xml:space="preserve"> </w:t>
      </w:r>
      <w:r w:rsidRPr="00DA0244">
        <w:rPr>
          <w:rFonts w:ascii="GHEA Grapalat" w:hAnsi="GHEA Grapalat" w:cs="Sylfaen"/>
          <w:i/>
          <w:sz w:val="16"/>
          <w:szCs w:val="16"/>
          <w:lang w:val="pt-BR"/>
        </w:rPr>
        <w:t>կարող</w:t>
      </w:r>
      <w:r w:rsidRPr="00DA0244">
        <w:rPr>
          <w:rFonts w:ascii="GHEA Grapalat" w:hAnsi="GHEA Grapalat" w:cs="Sylfaen"/>
          <w:i/>
          <w:sz w:val="16"/>
          <w:szCs w:val="16"/>
          <w:lang w:val="nb-NO"/>
        </w:rPr>
        <w:t xml:space="preserve"> </w:t>
      </w:r>
      <w:r w:rsidRPr="00DA0244">
        <w:rPr>
          <w:rFonts w:ascii="GHEA Grapalat" w:hAnsi="GHEA Grapalat" w:cs="Sylfaen"/>
          <w:i/>
          <w:sz w:val="16"/>
          <w:szCs w:val="16"/>
          <w:lang w:val="pt-BR"/>
        </w:rPr>
        <w:t>են</w:t>
      </w:r>
      <w:r w:rsidRPr="00DA0244">
        <w:rPr>
          <w:rFonts w:ascii="GHEA Grapalat" w:hAnsi="GHEA Grapalat" w:cs="Sylfaen"/>
          <w:i/>
          <w:sz w:val="16"/>
          <w:szCs w:val="16"/>
          <w:lang w:val="nb-NO"/>
        </w:rPr>
        <w:t xml:space="preserve"> </w:t>
      </w:r>
      <w:r w:rsidRPr="00DA0244">
        <w:rPr>
          <w:rFonts w:ascii="GHEA Grapalat" w:hAnsi="GHEA Grapalat" w:cs="Sylfaen"/>
          <w:i/>
          <w:sz w:val="16"/>
          <w:szCs w:val="16"/>
          <w:lang w:val="pt-BR"/>
        </w:rPr>
        <w:t>ներառվել</w:t>
      </w:r>
      <w:r w:rsidRPr="00DA0244">
        <w:rPr>
          <w:rFonts w:ascii="GHEA Grapalat" w:hAnsi="GHEA Grapalat" w:cs="Sylfaen"/>
          <w:i/>
          <w:sz w:val="16"/>
          <w:szCs w:val="16"/>
          <w:lang w:val="nb-NO"/>
        </w:rPr>
        <w:t xml:space="preserve"> </w:t>
      </w:r>
      <w:r w:rsidRPr="00DA0244">
        <w:rPr>
          <w:rFonts w:ascii="GHEA Grapalat" w:hAnsi="GHEA Grapalat" w:cs="Sylfaen"/>
          <w:i/>
          <w:sz w:val="16"/>
          <w:szCs w:val="16"/>
          <w:lang w:val="pt-BR"/>
        </w:rPr>
        <w:t>ՀՀ</w:t>
      </w:r>
      <w:r w:rsidRPr="00DA0244">
        <w:rPr>
          <w:rFonts w:ascii="GHEA Grapalat" w:hAnsi="GHEA Grapalat" w:cs="Sylfaen"/>
          <w:i/>
          <w:sz w:val="16"/>
          <w:szCs w:val="16"/>
          <w:lang w:val="nb-NO"/>
        </w:rPr>
        <w:t xml:space="preserve"> </w:t>
      </w:r>
      <w:r w:rsidRPr="00DA0244">
        <w:rPr>
          <w:rFonts w:ascii="GHEA Grapalat" w:hAnsi="GHEA Grapalat" w:cs="Sylfaen"/>
          <w:i/>
          <w:sz w:val="16"/>
          <w:szCs w:val="16"/>
          <w:lang w:val="pt-BR"/>
        </w:rPr>
        <w:t>օրենսդրությանը</w:t>
      </w:r>
      <w:r w:rsidRPr="00DA0244">
        <w:rPr>
          <w:rFonts w:ascii="GHEA Grapalat" w:hAnsi="GHEA Grapalat" w:cs="Sylfaen"/>
          <w:i/>
          <w:sz w:val="16"/>
          <w:szCs w:val="16"/>
          <w:lang w:val="nb-NO"/>
        </w:rPr>
        <w:t xml:space="preserve"> </w:t>
      </w:r>
      <w:r w:rsidRPr="00DA0244">
        <w:rPr>
          <w:rFonts w:ascii="GHEA Grapalat" w:hAnsi="GHEA Grapalat" w:cs="Sylfaen"/>
          <w:i/>
          <w:sz w:val="16"/>
          <w:szCs w:val="16"/>
          <w:lang w:val="pt-BR"/>
        </w:rPr>
        <w:t>չհակասող</w:t>
      </w:r>
      <w:r w:rsidRPr="00DA0244">
        <w:rPr>
          <w:rFonts w:ascii="GHEA Grapalat" w:hAnsi="GHEA Grapalat" w:cs="Sylfaen"/>
          <w:i/>
          <w:sz w:val="16"/>
          <w:szCs w:val="16"/>
          <w:lang w:val="nb-NO"/>
        </w:rPr>
        <w:t xml:space="preserve"> </w:t>
      </w:r>
      <w:r w:rsidRPr="00DA0244">
        <w:rPr>
          <w:rFonts w:ascii="GHEA Grapalat" w:hAnsi="GHEA Grapalat" w:cs="Sylfaen"/>
          <w:i/>
          <w:sz w:val="16"/>
          <w:szCs w:val="16"/>
          <w:lang w:val="pt-BR"/>
        </w:rPr>
        <w:t>դրույթներ</w:t>
      </w:r>
      <w:r w:rsidRPr="00DA0244">
        <w:rPr>
          <w:rFonts w:ascii="GHEA Grapalat" w:hAnsi="GHEA Grapalat" w:cs="Sylfaen"/>
          <w:i/>
          <w:sz w:val="16"/>
          <w:szCs w:val="16"/>
          <w:lang w:val="nb-NO"/>
        </w:rPr>
        <w:t>։</w:t>
      </w:r>
    </w:p>
    <w:p w:rsidR="00203F6B" w:rsidRPr="00DA0244" w:rsidRDefault="00203F6B" w:rsidP="00203F6B">
      <w:pPr>
        <w:tabs>
          <w:tab w:val="left" w:pos="1276"/>
        </w:tabs>
        <w:ind w:firstLine="720"/>
        <w:jc w:val="both"/>
        <w:rPr>
          <w:rFonts w:ascii="GHEA Grapalat" w:hAnsi="GHEA Grapalat"/>
          <w:sz w:val="16"/>
          <w:szCs w:val="16"/>
          <w:u w:val="single"/>
          <w:lang w:val="nb-NO"/>
        </w:rPr>
      </w:pPr>
    </w:p>
    <w:p w:rsidR="00203F6B" w:rsidRPr="00DA0244" w:rsidRDefault="00203F6B" w:rsidP="00203F6B">
      <w:pPr>
        <w:tabs>
          <w:tab w:val="left" w:pos="1276"/>
        </w:tabs>
        <w:ind w:firstLine="720"/>
        <w:jc w:val="both"/>
        <w:rPr>
          <w:rFonts w:ascii="GHEA Grapalat" w:hAnsi="GHEA Grapalat"/>
          <w:sz w:val="16"/>
          <w:szCs w:val="16"/>
          <w:u w:val="single"/>
          <w:lang w:val="nb-NO"/>
        </w:rPr>
      </w:pPr>
    </w:p>
    <w:p w:rsidR="00203F6B" w:rsidRPr="00DA0244" w:rsidRDefault="00203F6B" w:rsidP="00203F6B">
      <w:pPr>
        <w:autoSpaceDE w:val="0"/>
        <w:autoSpaceDN w:val="0"/>
        <w:adjustRightInd w:val="0"/>
        <w:jc w:val="right"/>
        <w:rPr>
          <w:rFonts w:ascii="GHEA Grapalat" w:hAnsi="GHEA Grapalat" w:cs="TimesArmenianPSMT"/>
          <w:sz w:val="16"/>
          <w:szCs w:val="16"/>
          <w:lang w:val="nb-NO"/>
        </w:rPr>
      </w:pPr>
      <w:r w:rsidRPr="00DA0244">
        <w:rPr>
          <w:rFonts w:ascii="GHEA Grapalat" w:hAnsi="GHEA Grapalat" w:cs="TimesArmenianPSMT"/>
          <w:sz w:val="16"/>
          <w:szCs w:val="16"/>
          <w:lang w:val="nb-NO"/>
        </w:rPr>
        <w:br w:type="page"/>
      </w:r>
    </w:p>
    <w:p w:rsidR="00203F6B" w:rsidRPr="00DA0244" w:rsidRDefault="00203F6B" w:rsidP="00203F6B">
      <w:pPr>
        <w:autoSpaceDE w:val="0"/>
        <w:autoSpaceDN w:val="0"/>
        <w:adjustRightInd w:val="0"/>
        <w:jc w:val="right"/>
        <w:rPr>
          <w:rFonts w:ascii="GHEA Grapalat" w:hAnsi="GHEA Grapalat" w:cs="TimesArmenianPSMT"/>
          <w:i/>
          <w:sz w:val="16"/>
          <w:szCs w:val="16"/>
          <w:lang w:val="nb-NO"/>
        </w:rPr>
      </w:pPr>
    </w:p>
    <w:p w:rsidR="00203F6B" w:rsidRPr="00DA0244" w:rsidRDefault="00203F6B" w:rsidP="00203F6B">
      <w:pPr>
        <w:jc w:val="right"/>
        <w:rPr>
          <w:rFonts w:ascii="GHEA Grapalat" w:hAnsi="GHEA Grapalat"/>
          <w:i/>
          <w:sz w:val="16"/>
          <w:szCs w:val="16"/>
          <w:lang w:val="hy-AM"/>
        </w:rPr>
      </w:pPr>
      <w:r w:rsidRPr="00DA0244">
        <w:rPr>
          <w:rFonts w:ascii="GHEA Grapalat" w:hAnsi="GHEA Grapalat"/>
          <w:i/>
          <w:sz w:val="16"/>
          <w:szCs w:val="16"/>
          <w:lang w:val="hy-AM"/>
        </w:rPr>
        <w:t>Հավելված N 1</w:t>
      </w:r>
    </w:p>
    <w:p w:rsidR="00203F6B" w:rsidRPr="00DA0244" w:rsidRDefault="00203F6B" w:rsidP="00203F6B">
      <w:pPr>
        <w:jc w:val="right"/>
        <w:rPr>
          <w:rFonts w:ascii="GHEA Grapalat" w:hAnsi="GHEA Grapalat"/>
          <w:i/>
          <w:sz w:val="16"/>
          <w:szCs w:val="16"/>
          <w:lang w:val="hy-AM"/>
        </w:rPr>
      </w:pPr>
      <w:r w:rsidRPr="00DA0244">
        <w:rPr>
          <w:rFonts w:ascii="GHEA Grapalat" w:hAnsi="GHEA Grapalat"/>
          <w:i/>
          <w:sz w:val="16"/>
          <w:szCs w:val="16"/>
          <w:lang w:val="hy-AM"/>
        </w:rPr>
        <w:t xml:space="preserve">«         »              20  թ. կնքված </w:t>
      </w:r>
    </w:p>
    <w:p w:rsidR="00203F6B" w:rsidRPr="00DA0244" w:rsidRDefault="00203F6B" w:rsidP="00203F6B">
      <w:pPr>
        <w:jc w:val="right"/>
        <w:rPr>
          <w:rFonts w:ascii="GHEA Grapalat" w:hAnsi="GHEA Grapalat"/>
          <w:i/>
          <w:sz w:val="16"/>
          <w:szCs w:val="16"/>
          <w:lang w:val="hy-AM"/>
        </w:rPr>
      </w:pPr>
      <w:r w:rsidRPr="00DA0244">
        <w:rPr>
          <w:rFonts w:ascii="GHEA Grapalat" w:hAnsi="GHEA Grapalat"/>
          <w:i/>
          <w:sz w:val="16"/>
          <w:szCs w:val="16"/>
          <w:lang w:val="hy-AM"/>
        </w:rPr>
        <w:t xml:space="preserve">                      ծածկագրով պայմանագրի</w:t>
      </w:r>
    </w:p>
    <w:p w:rsidR="00203F6B" w:rsidRPr="00DA0244" w:rsidRDefault="00203F6B" w:rsidP="00203F6B">
      <w:pPr>
        <w:jc w:val="center"/>
        <w:rPr>
          <w:rFonts w:ascii="GHEA Grapalat" w:hAnsi="GHEA Grapalat"/>
          <w:sz w:val="16"/>
          <w:szCs w:val="16"/>
          <w:lang w:val="hy-AM"/>
        </w:rPr>
      </w:pPr>
    </w:p>
    <w:p w:rsidR="00203F6B" w:rsidRPr="00DA0244" w:rsidRDefault="00203F6B" w:rsidP="00203F6B">
      <w:pPr>
        <w:jc w:val="center"/>
        <w:rPr>
          <w:rFonts w:ascii="GHEA Grapalat" w:hAnsi="GHEA Grapalat"/>
          <w:sz w:val="16"/>
          <w:szCs w:val="16"/>
          <w:lang w:val="hy-AM"/>
        </w:rPr>
      </w:pPr>
    </w:p>
    <w:p w:rsidR="00203F6B" w:rsidRPr="00DA0244" w:rsidRDefault="00203F6B" w:rsidP="00203F6B">
      <w:pPr>
        <w:jc w:val="center"/>
        <w:rPr>
          <w:rFonts w:ascii="GHEA Grapalat" w:hAnsi="GHEA Grapalat"/>
          <w:sz w:val="16"/>
          <w:szCs w:val="16"/>
          <w:lang w:val="hy-AM"/>
        </w:rPr>
      </w:pPr>
      <w:r w:rsidRPr="00EA1E1A">
        <w:rPr>
          <w:rFonts w:ascii="GHEA Grapalat" w:hAnsi="GHEA Grapalat"/>
          <w:sz w:val="16"/>
          <w:szCs w:val="16"/>
          <w:lang w:val="hy-AM"/>
        </w:rPr>
        <w:t>ՏԵԽՆԻԿԱԿԱՆ ԲՆՈՒԹԱԳԻՐ - ԳՆՄԱՆ ԺԱՄԱՆԱԿԱՑՈՒՅՑ*</w:t>
      </w:r>
    </w:p>
    <w:p w:rsidR="00203F6B" w:rsidRPr="00DA0244" w:rsidRDefault="00203F6B" w:rsidP="00203F6B">
      <w:pPr>
        <w:jc w:val="right"/>
        <w:rPr>
          <w:rFonts w:ascii="GHEA Grapalat" w:hAnsi="GHEA Grapalat"/>
          <w:sz w:val="16"/>
          <w:szCs w:val="16"/>
          <w:lang w:val="hy-AM"/>
        </w:rPr>
      </w:pPr>
      <w:r w:rsidRPr="00DA0244">
        <w:rPr>
          <w:rFonts w:ascii="GHEA Grapalat" w:hAnsi="GHEA Grapalat"/>
          <w:sz w:val="16"/>
          <w:szCs w:val="16"/>
          <w:lang w:val="hy-AM"/>
        </w:rPr>
        <w:tab/>
      </w:r>
      <w:r w:rsidRPr="00DA0244">
        <w:rPr>
          <w:rFonts w:ascii="GHEA Grapalat" w:hAnsi="GHEA Grapalat"/>
          <w:sz w:val="16"/>
          <w:szCs w:val="16"/>
          <w:lang w:val="hy-AM"/>
        </w:rPr>
        <w:tab/>
      </w:r>
      <w:r w:rsidRPr="00DA0244">
        <w:rPr>
          <w:rFonts w:ascii="GHEA Grapalat" w:hAnsi="GHEA Grapalat"/>
          <w:sz w:val="16"/>
          <w:szCs w:val="16"/>
          <w:lang w:val="hy-AM"/>
        </w:rPr>
        <w:tab/>
      </w:r>
      <w:r w:rsidRPr="00DA0244">
        <w:rPr>
          <w:rFonts w:ascii="GHEA Grapalat" w:hAnsi="GHEA Grapalat"/>
          <w:sz w:val="16"/>
          <w:szCs w:val="16"/>
          <w:lang w:val="hy-AM"/>
        </w:rPr>
        <w:tab/>
      </w:r>
      <w:r w:rsidRPr="00DA0244">
        <w:rPr>
          <w:rFonts w:ascii="GHEA Grapalat" w:hAnsi="GHEA Grapalat"/>
          <w:sz w:val="16"/>
          <w:szCs w:val="16"/>
          <w:lang w:val="hy-AM"/>
        </w:rPr>
        <w:tab/>
      </w:r>
      <w:r w:rsidRPr="00DA0244">
        <w:rPr>
          <w:rFonts w:ascii="GHEA Grapalat" w:hAnsi="GHEA Grapalat"/>
          <w:sz w:val="16"/>
          <w:szCs w:val="16"/>
          <w:lang w:val="hy-AM"/>
        </w:rPr>
        <w:tab/>
      </w:r>
      <w:r w:rsidRPr="00DA0244">
        <w:rPr>
          <w:rFonts w:ascii="GHEA Grapalat" w:hAnsi="GHEA Grapalat"/>
          <w:sz w:val="16"/>
          <w:szCs w:val="16"/>
          <w:lang w:val="hy-AM"/>
        </w:rPr>
        <w:tab/>
      </w:r>
      <w:r w:rsidRPr="00DA0244">
        <w:rPr>
          <w:rFonts w:ascii="GHEA Grapalat" w:hAnsi="GHEA Grapalat"/>
          <w:sz w:val="16"/>
          <w:szCs w:val="16"/>
          <w:lang w:val="hy-AM"/>
        </w:rPr>
        <w:tab/>
      </w:r>
      <w:r w:rsidRPr="00DA0244">
        <w:rPr>
          <w:rFonts w:ascii="GHEA Grapalat" w:hAnsi="GHEA Grapalat"/>
          <w:sz w:val="16"/>
          <w:szCs w:val="16"/>
          <w:lang w:val="hy-AM"/>
        </w:rPr>
        <w:tab/>
      </w:r>
      <w:r w:rsidRPr="00DA0244">
        <w:rPr>
          <w:rFonts w:ascii="GHEA Grapalat" w:hAnsi="GHEA Grapalat"/>
          <w:sz w:val="16"/>
          <w:szCs w:val="16"/>
          <w:lang w:val="hy-AM"/>
        </w:rPr>
        <w:tab/>
      </w:r>
      <w:r w:rsidRPr="00DA0244">
        <w:rPr>
          <w:rFonts w:ascii="GHEA Grapalat" w:hAnsi="GHEA Grapalat"/>
          <w:sz w:val="16"/>
          <w:szCs w:val="16"/>
          <w:lang w:val="hy-AM"/>
        </w:rPr>
        <w:tab/>
        <w:t xml:space="preserve">                                                                ՀՀ դրամ</w:t>
      </w:r>
    </w:p>
    <w:tbl>
      <w:tblPr>
        <w:tblW w:w="10374"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384"/>
        <w:gridCol w:w="1525"/>
        <w:gridCol w:w="883"/>
        <w:gridCol w:w="846"/>
        <w:gridCol w:w="1026"/>
        <w:gridCol w:w="1026"/>
        <w:gridCol w:w="940"/>
        <w:gridCol w:w="1430"/>
      </w:tblGrid>
      <w:tr w:rsidR="00203F6B" w:rsidRPr="00DA0244" w:rsidTr="007A27E2">
        <w:tc>
          <w:tcPr>
            <w:tcW w:w="10374" w:type="dxa"/>
            <w:gridSpan w:val="9"/>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Աշխատանքի</w:t>
            </w:r>
          </w:p>
        </w:tc>
      </w:tr>
      <w:tr w:rsidR="00203F6B" w:rsidRPr="00DA0244" w:rsidTr="007A27E2">
        <w:trPr>
          <w:trHeight w:val="219"/>
        </w:trPr>
        <w:tc>
          <w:tcPr>
            <w:tcW w:w="1285" w:type="dxa"/>
            <w:vMerge w:val="restart"/>
            <w:vAlign w:val="center"/>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հրավերով նախատեսված չափաբաժնի համարը</w:t>
            </w:r>
          </w:p>
        </w:tc>
        <w:tc>
          <w:tcPr>
            <w:tcW w:w="1354" w:type="dxa"/>
            <w:vMerge w:val="restart"/>
            <w:vAlign w:val="center"/>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գնումների պլանով նախատեսված միջանցիկ ծածկագիրը` ըստ ԳՄԱ դասակարգման (CPV)</w:t>
            </w:r>
          </w:p>
        </w:tc>
        <w:tc>
          <w:tcPr>
            <w:tcW w:w="1670" w:type="dxa"/>
            <w:vMerge w:val="restart"/>
            <w:vAlign w:val="center"/>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տեխնիկական բնութագիրը</w:t>
            </w:r>
          </w:p>
        </w:tc>
        <w:tc>
          <w:tcPr>
            <w:tcW w:w="866" w:type="dxa"/>
            <w:vMerge w:val="restart"/>
            <w:vAlign w:val="center"/>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չափման միավորը</w:t>
            </w:r>
          </w:p>
        </w:tc>
        <w:tc>
          <w:tcPr>
            <w:tcW w:w="829" w:type="dxa"/>
            <w:vMerge w:val="restart"/>
            <w:vAlign w:val="center"/>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միավոր գինը/ՀՀ դրամ</w:t>
            </w:r>
          </w:p>
        </w:tc>
        <w:tc>
          <w:tcPr>
            <w:tcW w:w="1005" w:type="dxa"/>
            <w:vMerge w:val="restart"/>
            <w:vAlign w:val="center"/>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ընդհանուր գինը/ՀՀ դրամ</w:t>
            </w:r>
          </w:p>
        </w:tc>
        <w:tc>
          <w:tcPr>
            <w:tcW w:w="1005" w:type="dxa"/>
            <w:vMerge w:val="restart"/>
            <w:vAlign w:val="center"/>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ընդհանուր քանակը</w:t>
            </w:r>
          </w:p>
        </w:tc>
        <w:tc>
          <w:tcPr>
            <w:tcW w:w="2360" w:type="dxa"/>
            <w:gridSpan w:val="2"/>
            <w:vAlign w:val="center"/>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կատարման</w:t>
            </w:r>
          </w:p>
        </w:tc>
      </w:tr>
      <w:tr w:rsidR="00203F6B" w:rsidRPr="00DA0244" w:rsidTr="007A27E2">
        <w:trPr>
          <w:trHeight w:val="445"/>
        </w:trPr>
        <w:tc>
          <w:tcPr>
            <w:tcW w:w="1285" w:type="dxa"/>
            <w:vMerge/>
            <w:vAlign w:val="center"/>
          </w:tcPr>
          <w:p w:rsidR="00203F6B" w:rsidRPr="00DA0244" w:rsidRDefault="00203F6B" w:rsidP="00DD662E">
            <w:pPr>
              <w:jc w:val="center"/>
              <w:rPr>
                <w:rFonts w:ascii="GHEA Grapalat" w:hAnsi="GHEA Grapalat"/>
                <w:sz w:val="16"/>
                <w:szCs w:val="16"/>
              </w:rPr>
            </w:pPr>
          </w:p>
        </w:tc>
        <w:tc>
          <w:tcPr>
            <w:tcW w:w="1354" w:type="dxa"/>
            <w:vMerge/>
            <w:vAlign w:val="center"/>
          </w:tcPr>
          <w:p w:rsidR="00203F6B" w:rsidRPr="00DA0244" w:rsidRDefault="00203F6B" w:rsidP="00DD662E">
            <w:pPr>
              <w:jc w:val="center"/>
              <w:rPr>
                <w:rFonts w:ascii="GHEA Grapalat" w:hAnsi="GHEA Grapalat"/>
                <w:sz w:val="16"/>
                <w:szCs w:val="16"/>
              </w:rPr>
            </w:pPr>
          </w:p>
        </w:tc>
        <w:tc>
          <w:tcPr>
            <w:tcW w:w="1670" w:type="dxa"/>
            <w:vMerge/>
            <w:vAlign w:val="center"/>
          </w:tcPr>
          <w:p w:rsidR="00203F6B" w:rsidRPr="00DA0244" w:rsidRDefault="00203F6B" w:rsidP="00DD662E">
            <w:pPr>
              <w:jc w:val="center"/>
              <w:rPr>
                <w:rFonts w:ascii="GHEA Grapalat" w:hAnsi="GHEA Grapalat"/>
                <w:sz w:val="16"/>
                <w:szCs w:val="16"/>
              </w:rPr>
            </w:pPr>
          </w:p>
        </w:tc>
        <w:tc>
          <w:tcPr>
            <w:tcW w:w="866" w:type="dxa"/>
            <w:vMerge/>
            <w:vAlign w:val="center"/>
          </w:tcPr>
          <w:p w:rsidR="00203F6B" w:rsidRPr="00DA0244" w:rsidRDefault="00203F6B" w:rsidP="00DD662E">
            <w:pPr>
              <w:jc w:val="center"/>
              <w:rPr>
                <w:rFonts w:ascii="GHEA Grapalat" w:hAnsi="GHEA Grapalat"/>
                <w:sz w:val="16"/>
                <w:szCs w:val="16"/>
              </w:rPr>
            </w:pPr>
          </w:p>
        </w:tc>
        <w:tc>
          <w:tcPr>
            <w:tcW w:w="829" w:type="dxa"/>
            <w:vMerge/>
            <w:vAlign w:val="center"/>
          </w:tcPr>
          <w:p w:rsidR="00203F6B" w:rsidRPr="00DA0244" w:rsidRDefault="00203F6B" w:rsidP="00DD662E">
            <w:pPr>
              <w:jc w:val="center"/>
              <w:rPr>
                <w:rFonts w:ascii="GHEA Grapalat" w:hAnsi="GHEA Grapalat"/>
                <w:sz w:val="16"/>
                <w:szCs w:val="16"/>
              </w:rPr>
            </w:pPr>
          </w:p>
        </w:tc>
        <w:tc>
          <w:tcPr>
            <w:tcW w:w="1005" w:type="dxa"/>
            <w:vMerge/>
            <w:vAlign w:val="center"/>
          </w:tcPr>
          <w:p w:rsidR="00203F6B" w:rsidRPr="00DA0244" w:rsidRDefault="00203F6B" w:rsidP="00DD662E">
            <w:pPr>
              <w:jc w:val="center"/>
              <w:rPr>
                <w:rFonts w:ascii="GHEA Grapalat" w:hAnsi="GHEA Grapalat"/>
                <w:sz w:val="16"/>
                <w:szCs w:val="16"/>
              </w:rPr>
            </w:pPr>
          </w:p>
        </w:tc>
        <w:tc>
          <w:tcPr>
            <w:tcW w:w="1005" w:type="dxa"/>
            <w:vMerge/>
            <w:vAlign w:val="center"/>
          </w:tcPr>
          <w:p w:rsidR="00203F6B" w:rsidRPr="00DA0244" w:rsidRDefault="00203F6B" w:rsidP="00DD662E">
            <w:pPr>
              <w:jc w:val="center"/>
              <w:rPr>
                <w:rFonts w:ascii="GHEA Grapalat" w:hAnsi="GHEA Grapalat"/>
                <w:sz w:val="16"/>
                <w:szCs w:val="16"/>
              </w:rPr>
            </w:pPr>
          </w:p>
        </w:tc>
        <w:tc>
          <w:tcPr>
            <w:tcW w:w="1028" w:type="dxa"/>
            <w:vAlign w:val="center"/>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հասցեն</w:t>
            </w:r>
          </w:p>
        </w:tc>
        <w:tc>
          <w:tcPr>
            <w:tcW w:w="1332" w:type="dxa"/>
            <w:vAlign w:val="center"/>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Ժամկետը**</w:t>
            </w:r>
          </w:p>
        </w:tc>
      </w:tr>
      <w:tr w:rsidR="00203F6B" w:rsidRPr="00630AD8" w:rsidTr="007A27E2">
        <w:trPr>
          <w:trHeight w:val="246"/>
        </w:trPr>
        <w:tc>
          <w:tcPr>
            <w:tcW w:w="1285" w:type="dxa"/>
            <w:vAlign w:val="center"/>
          </w:tcPr>
          <w:p w:rsidR="00203F6B" w:rsidRPr="00DA0244" w:rsidRDefault="00A935E6" w:rsidP="00A935E6">
            <w:pPr>
              <w:jc w:val="center"/>
              <w:rPr>
                <w:rFonts w:ascii="GHEA Grapalat" w:hAnsi="GHEA Grapalat"/>
                <w:sz w:val="16"/>
                <w:szCs w:val="16"/>
                <w:lang w:val="ru-RU"/>
              </w:rPr>
            </w:pPr>
            <w:r w:rsidRPr="00DA0244">
              <w:rPr>
                <w:rFonts w:ascii="GHEA Grapalat" w:hAnsi="GHEA Grapalat"/>
                <w:sz w:val="16"/>
                <w:szCs w:val="16"/>
                <w:lang w:val="ru-RU"/>
              </w:rPr>
              <w:t>1</w:t>
            </w:r>
          </w:p>
        </w:tc>
        <w:tc>
          <w:tcPr>
            <w:tcW w:w="1354" w:type="dxa"/>
            <w:vAlign w:val="center"/>
          </w:tcPr>
          <w:p w:rsidR="00203F6B" w:rsidRPr="00DA0244" w:rsidRDefault="00DB2EDE" w:rsidP="00A935E6">
            <w:pPr>
              <w:jc w:val="center"/>
              <w:rPr>
                <w:rFonts w:ascii="GHEA Grapalat" w:hAnsi="GHEA Grapalat"/>
                <w:sz w:val="16"/>
                <w:szCs w:val="16"/>
              </w:rPr>
            </w:pPr>
            <w:r w:rsidRPr="00096765">
              <w:rPr>
                <w:rFonts w:ascii="GHEA Grapalat" w:hAnsi="GHEA Grapalat"/>
                <w:sz w:val="16"/>
                <w:szCs w:val="16"/>
              </w:rPr>
              <w:t>71241200</w:t>
            </w:r>
          </w:p>
        </w:tc>
        <w:tc>
          <w:tcPr>
            <w:tcW w:w="1670" w:type="dxa"/>
            <w:vAlign w:val="center"/>
          </w:tcPr>
          <w:p w:rsidR="00F21FE2" w:rsidRPr="00801502" w:rsidRDefault="00801502" w:rsidP="00A935E6">
            <w:pPr>
              <w:jc w:val="center"/>
              <w:rPr>
                <w:rFonts w:ascii="GHEA Grapalat" w:hAnsi="GHEA Grapalat"/>
                <w:sz w:val="16"/>
                <w:szCs w:val="16"/>
                <w:lang w:val="ru-RU"/>
              </w:rPr>
            </w:pPr>
            <w:r>
              <w:rPr>
                <w:rFonts w:ascii="GHEA Grapalat" w:hAnsi="GHEA Grapalat" w:cs="Sylfaen"/>
                <w:sz w:val="16"/>
                <w:szCs w:val="16"/>
                <w:lang w:val="ru-RU"/>
              </w:rPr>
              <w:t>Կիվ ներկայացվում է</w:t>
            </w:r>
          </w:p>
        </w:tc>
        <w:tc>
          <w:tcPr>
            <w:tcW w:w="866" w:type="dxa"/>
            <w:vAlign w:val="center"/>
          </w:tcPr>
          <w:p w:rsidR="00203F6B" w:rsidRPr="00DA0244" w:rsidRDefault="00A935E6" w:rsidP="00A935E6">
            <w:pPr>
              <w:jc w:val="center"/>
              <w:rPr>
                <w:rFonts w:ascii="GHEA Grapalat" w:hAnsi="GHEA Grapalat"/>
                <w:sz w:val="16"/>
                <w:szCs w:val="16"/>
                <w:lang w:val="ru-RU"/>
              </w:rPr>
            </w:pPr>
            <w:r w:rsidRPr="00DA0244">
              <w:rPr>
                <w:rFonts w:ascii="GHEA Grapalat" w:hAnsi="GHEA Grapalat"/>
                <w:sz w:val="16"/>
                <w:szCs w:val="16"/>
                <w:lang w:val="ru-RU"/>
              </w:rPr>
              <w:t>Դրամ</w:t>
            </w:r>
          </w:p>
        </w:tc>
        <w:tc>
          <w:tcPr>
            <w:tcW w:w="829" w:type="dxa"/>
            <w:vAlign w:val="center"/>
          </w:tcPr>
          <w:p w:rsidR="00203F6B" w:rsidRPr="00DA0244" w:rsidRDefault="00203F6B" w:rsidP="00A935E6">
            <w:pPr>
              <w:jc w:val="center"/>
              <w:rPr>
                <w:rFonts w:ascii="GHEA Grapalat" w:hAnsi="GHEA Grapalat"/>
                <w:sz w:val="16"/>
                <w:szCs w:val="16"/>
              </w:rPr>
            </w:pPr>
          </w:p>
        </w:tc>
        <w:tc>
          <w:tcPr>
            <w:tcW w:w="1005" w:type="dxa"/>
            <w:vAlign w:val="center"/>
          </w:tcPr>
          <w:p w:rsidR="00203F6B" w:rsidRPr="00DA0244" w:rsidRDefault="00203F6B" w:rsidP="00A935E6">
            <w:pPr>
              <w:jc w:val="center"/>
              <w:rPr>
                <w:rFonts w:ascii="GHEA Grapalat" w:hAnsi="GHEA Grapalat"/>
                <w:sz w:val="16"/>
                <w:szCs w:val="16"/>
              </w:rPr>
            </w:pPr>
          </w:p>
        </w:tc>
        <w:tc>
          <w:tcPr>
            <w:tcW w:w="1005" w:type="dxa"/>
            <w:vAlign w:val="center"/>
          </w:tcPr>
          <w:p w:rsidR="00203F6B" w:rsidRPr="00DA0244" w:rsidRDefault="00A935E6" w:rsidP="00A935E6">
            <w:pPr>
              <w:jc w:val="center"/>
              <w:rPr>
                <w:rFonts w:ascii="GHEA Grapalat" w:hAnsi="GHEA Grapalat"/>
                <w:sz w:val="16"/>
                <w:szCs w:val="16"/>
                <w:lang w:val="ru-RU"/>
              </w:rPr>
            </w:pPr>
            <w:r w:rsidRPr="00DA0244">
              <w:rPr>
                <w:rFonts w:ascii="GHEA Grapalat" w:hAnsi="GHEA Grapalat"/>
                <w:sz w:val="16"/>
                <w:szCs w:val="16"/>
                <w:lang w:val="ru-RU"/>
              </w:rPr>
              <w:t>1</w:t>
            </w:r>
          </w:p>
        </w:tc>
        <w:tc>
          <w:tcPr>
            <w:tcW w:w="1028" w:type="dxa"/>
            <w:vAlign w:val="center"/>
          </w:tcPr>
          <w:p w:rsidR="00203F6B" w:rsidRPr="00DA0244" w:rsidRDefault="00203F6B" w:rsidP="00A935E6">
            <w:pPr>
              <w:jc w:val="center"/>
              <w:rPr>
                <w:rFonts w:ascii="GHEA Grapalat" w:hAnsi="GHEA Grapalat"/>
                <w:sz w:val="16"/>
                <w:szCs w:val="16"/>
                <w:lang w:val="ru-RU"/>
              </w:rPr>
            </w:pPr>
          </w:p>
        </w:tc>
        <w:tc>
          <w:tcPr>
            <w:tcW w:w="1332" w:type="dxa"/>
            <w:vAlign w:val="center"/>
          </w:tcPr>
          <w:p w:rsidR="00203F6B" w:rsidRPr="00DA0244" w:rsidRDefault="007A27E2" w:rsidP="00096765">
            <w:pPr>
              <w:jc w:val="center"/>
              <w:rPr>
                <w:rFonts w:ascii="GHEA Grapalat" w:hAnsi="GHEA Grapalat"/>
                <w:sz w:val="16"/>
                <w:szCs w:val="16"/>
                <w:lang w:val="ru-RU"/>
              </w:rPr>
            </w:pPr>
            <w:r w:rsidRPr="00DA0244">
              <w:rPr>
                <w:rFonts w:ascii="GHEA Grapalat" w:hAnsi="GHEA Grapalat"/>
                <w:sz w:val="16"/>
                <w:szCs w:val="16"/>
                <w:lang w:val="ru-RU"/>
              </w:rPr>
              <w:t xml:space="preserve">Պայմանագրի ուժի մեջ մտնելու օրվանից </w:t>
            </w:r>
            <w:r w:rsidR="00096765" w:rsidRPr="00107252">
              <w:rPr>
                <w:rFonts w:ascii="GHEA Grapalat" w:hAnsi="GHEA Grapalat"/>
                <w:sz w:val="16"/>
                <w:szCs w:val="16"/>
                <w:lang w:val="ru-RU"/>
              </w:rPr>
              <w:t xml:space="preserve">7 </w:t>
            </w:r>
            <w:r w:rsidR="00096765">
              <w:rPr>
                <w:rFonts w:ascii="GHEA Grapalat" w:hAnsi="GHEA Grapalat"/>
                <w:sz w:val="16"/>
                <w:szCs w:val="16"/>
                <w:lang w:val="ru-RU"/>
              </w:rPr>
              <w:t xml:space="preserve">աշխաըանքային </w:t>
            </w:r>
            <w:r w:rsidRPr="00DA0244">
              <w:rPr>
                <w:rFonts w:ascii="GHEA Grapalat" w:hAnsi="GHEA Grapalat"/>
                <w:sz w:val="16"/>
                <w:szCs w:val="16"/>
                <w:lang w:val="ru-RU"/>
              </w:rPr>
              <w:t>ընթացքում</w:t>
            </w:r>
          </w:p>
        </w:tc>
      </w:tr>
    </w:tbl>
    <w:p w:rsidR="00203F6B" w:rsidRPr="00DA0244" w:rsidRDefault="00203F6B" w:rsidP="00203F6B">
      <w:pPr>
        <w:jc w:val="center"/>
        <w:rPr>
          <w:rFonts w:ascii="GHEA Grapalat" w:hAnsi="GHEA Grapalat"/>
          <w:sz w:val="16"/>
          <w:szCs w:val="16"/>
          <w:lang w:val="ru-RU"/>
        </w:rPr>
      </w:pPr>
    </w:p>
    <w:p w:rsidR="00203F6B" w:rsidRPr="00DA0244" w:rsidRDefault="00203F6B" w:rsidP="00203F6B">
      <w:pPr>
        <w:jc w:val="both"/>
        <w:rPr>
          <w:rFonts w:ascii="GHEA Grapalat" w:hAnsi="GHEA Grapalat"/>
          <w:i/>
          <w:sz w:val="16"/>
          <w:szCs w:val="16"/>
          <w:lang w:val="ru-RU"/>
        </w:rPr>
      </w:pPr>
      <w:r w:rsidRPr="00DA0244">
        <w:rPr>
          <w:rFonts w:ascii="GHEA Grapalat" w:hAnsi="GHEA Grapalat"/>
          <w:i/>
          <w:sz w:val="16"/>
          <w:szCs w:val="16"/>
          <w:lang w:val="ru-RU"/>
        </w:rPr>
        <w:t xml:space="preserve"> * </w:t>
      </w:r>
      <w:r w:rsidRPr="00DA0244">
        <w:rPr>
          <w:rFonts w:ascii="GHEA Grapalat" w:hAnsi="GHEA Grapalat"/>
          <w:i/>
          <w:sz w:val="16"/>
          <w:szCs w:val="16"/>
        </w:rPr>
        <w:t>աշխատանքի</w:t>
      </w:r>
      <w:r w:rsidRPr="00DA0244">
        <w:rPr>
          <w:rFonts w:ascii="GHEA Grapalat" w:hAnsi="GHEA Grapalat"/>
          <w:i/>
          <w:sz w:val="16"/>
          <w:szCs w:val="16"/>
          <w:lang w:val="ru-RU"/>
        </w:rPr>
        <w:t xml:space="preserve"> </w:t>
      </w:r>
      <w:r w:rsidRPr="00DA0244">
        <w:rPr>
          <w:rFonts w:ascii="GHEA Grapalat" w:hAnsi="GHEA Grapalat"/>
          <w:i/>
          <w:sz w:val="16"/>
          <w:szCs w:val="16"/>
        </w:rPr>
        <w:t>կատարման</w:t>
      </w:r>
      <w:r w:rsidRPr="00DA0244">
        <w:rPr>
          <w:rFonts w:ascii="GHEA Grapalat" w:hAnsi="GHEA Grapalat"/>
          <w:i/>
          <w:sz w:val="16"/>
          <w:szCs w:val="16"/>
          <w:lang w:val="ru-RU"/>
        </w:rPr>
        <w:t xml:space="preserve"> </w:t>
      </w:r>
      <w:r w:rsidRPr="00DA0244">
        <w:rPr>
          <w:rFonts w:ascii="GHEA Grapalat" w:hAnsi="GHEA Grapalat"/>
          <w:i/>
          <w:sz w:val="16"/>
          <w:szCs w:val="16"/>
        </w:rPr>
        <w:t>վերջնաժամկետը</w:t>
      </w:r>
      <w:r w:rsidRPr="00DA0244">
        <w:rPr>
          <w:rFonts w:ascii="GHEA Grapalat" w:hAnsi="GHEA Grapalat"/>
          <w:i/>
          <w:sz w:val="16"/>
          <w:szCs w:val="16"/>
          <w:lang w:val="ru-RU"/>
        </w:rPr>
        <w:t xml:space="preserve"> </w:t>
      </w:r>
      <w:r w:rsidRPr="00DA0244">
        <w:rPr>
          <w:rFonts w:ascii="GHEA Grapalat" w:hAnsi="GHEA Grapalat"/>
          <w:i/>
          <w:sz w:val="16"/>
          <w:szCs w:val="16"/>
        </w:rPr>
        <w:t>չի</w:t>
      </w:r>
      <w:r w:rsidRPr="00DA0244">
        <w:rPr>
          <w:rFonts w:ascii="GHEA Grapalat" w:hAnsi="GHEA Grapalat"/>
          <w:i/>
          <w:sz w:val="16"/>
          <w:szCs w:val="16"/>
          <w:lang w:val="ru-RU"/>
        </w:rPr>
        <w:t xml:space="preserve"> </w:t>
      </w:r>
      <w:r w:rsidRPr="00DA0244">
        <w:rPr>
          <w:rFonts w:ascii="GHEA Grapalat" w:hAnsi="GHEA Grapalat"/>
          <w:i/>
          <w:sz w:val="16"/>
          <w:szCs w:val="16"/>
        </w:rPr>
        <w:t>կարող</w:t>
      </w:r>
      <w:r w:rsidRPr="00DA0244">
        <w:rPr>
          <w:rFonts w:ascii="GHEA Grapalat" w:hAnsi="GHEA Grapalat"/>
          <w:i/>
          <w:sz w:val="16"/>
          <w:szCs w:val="16"/>
          <w:lang w:val="ru-RU"/>
        </w:rPr>
        <w:t xml:space="preserve"> </w:t>
      </w:r>
      <w:r w:rsidRPr="00DA0244">
        <w:rPr>
          <w:rFonts w:ascii="GHEA Grapalat" w:hAnsi="GHEA Grapalat"/>
          <w:i/>
          <w:sz w:val="16"/>
          <w:szCs w:val="16"/>
        </w:rPr>
        <w:t>ավել</w:t>
      </w:r>
      <w:r w:rsidRPr="00DA0244">
        <w:rPr>
          <w:rFonts w:ascii="GHEA Grapalat" w:hAnsi="GHEA Grapalat"/>
          <w:i/>
          <w:sz w:val="16"/>
          <w:szCs w:val="16"/>
          <w:lang w:val="ru-RU"/>
        </w:rPr>
        <w:t xml:space="preserve"> </w:t>
      </w:r>
      <w:r w:rsidRPr="00DA0244">
        <w:rPr>
          <w:rFonts w:ascii="GHEA Grapalat" w:hAnsi="GHEA Grapalat"/>
          <w:i/>
          <w:sz w:val="16"/>
          <w:szCs w:val="16"/>
        </w:rPr>
        <w:t>լինել</w:t>
      </w:r>
      <w:r w:rsidRPr="00DA0244">
        <w:rPr>
          <w:rFonts w:ascii="GHEA Grapalat" w:hAnsi="GHEA Grapalat"/>
          <w:i/>
          <w:sz w:val="16"/>
          <w:szCs w:val="16"/>
          <w:lang w:val="ru-RU"/>
        </w:rPr>
        <w:t xml:space="preserve">, </w:t>
      </w:r>
      <w:r w:rsidRPr="00DA0244">
        <w:rPr>
          <w:rFonts w:ascii="GHEA Grapalat" w:hAnsi="GHEA Grapalat"/>
          <w:i/>
          <w:sz w:val="16"/>
          <w:szCs w:val="16"/>
        </w:rPr>
        <w:t>քան</w:t>
      </w:r>
      <w:r w:rsidRPr="00DA0244">
        <w:rPr>
          <w:rFonts w:ascii="GHEA Grapalat" w:hAnsi="GHEA Grapalat"/>
          <w:i/>
          <w:sz w:val="16"/>
          <w:szCs w:val="16"/>
          <w:lang w:val="ru-RU"/>
        </w:rPr>
        <w:t xml:space="preserve"> </w:t>
      </w:r>
      <w:r w:rsidRPr="00DA0244">
        <w:rPr>
          <w:rFonts w:ascii="GHEA Grapalat" w:hAnsi="GHEA Grapalat"/>
          <w:i/>
          <w:sz w:val="16"/>
          <w:szCs w:val="16"/>
        </w:rPr>
        <w:t>տվյալ</w:t>
      </w:r>
      <w:r w:rsidRPr="00DA0244">
        <w:rPr>
          <w:rFonts w:ascii="GHEA Grapalat" w:hAnsi="GHEA Grapalat"/>
          <w:i/>
          <w:sz w:val="16"/>
          <w:szCs w:val="16"/>
          <w:lang w:val="ru-RU"/>
        </w:rPr>
        <w:t xml:space="preserve"> </w:t>
      </w:r>
      <w:r w:rsidRPr="00DA0244">
        <w:rPr>
          <w:rFonts w:ascii="GHEA Grapalat" w:hAnsi="GHEA Grapalat"/>
          <w:i/>
          <w:sz w:val="16"/>
          <w:szCs w:val="16"/>
        </w:rPr>
        <w:t>տարվա</w:t>
      </w:r>
      <w:r w:rsidRPr="00DA0244">
        <w:rPr>
          <w:rFonts w:ascii="GHEA Grapalat" w:hAnsi="GHEA Grapalat"/>
          <w:i/>
          <w:sz w:val="16"/>
          <w:szCs w:val="16"/>
          <w:lang w:val="ru-RU"/>
        </w:rPr>
        <w:t xml:space="preserve"> </w:t>
      </w:r>
      <w:r w:rsidRPr="00DA0244">
        <w:rPr>
          <w:rFonts w:ascii="GHEA Grapalat" w:hAnsi="GHEA Grapalat"/>
          <w:i/>
          <w:sz w:val="16"/>
          <w:szCs w:val="16"/>
        </w:rPr>
        <w:t>դեկտեմբերի</w:t>
      </w:r>
      <w:r w:rsidRPr="00DA0244">
        <w:rPr>
          <w:rFonts w:ascii="GHEA Grapalat" w:hAnsi="GHEA Grapalat"/>
          <w:i/>
          <w:sz w:val="16"/>
          <w:szCs w:val="16"/>
          <w:lang w:val="ru-RU"/>
        </w:rPr>
        <w:t xml:space="preserve"> 25-</w:t>
      </w:r>
      <w:r w:rsidRPr="00DA0244">
        <w:rPr>
          <w:rFonts w:ascii="GHEA Grapalat" w:hAnsi="GHEA Grapalat"/>
          <w:i/>
          <w:sz w:val="16"/>
          <w:szCs w:val="16"/>
        </w:rPr>
        <w:t>ը</w:t>
      </w:r>
      <w:r w:rsidRPr="00DA0244">
        <w:rPr>
          <w:rFonts w:ascii="GHEA Grapalat" w:hAnsi="GHEA Grapalat"/>
          <w:i/>
          <w:sz w:val="16"/>
          <w:szCs w:val="16"/>
          <w:lang w:val="ru-RU"/>
        </w:rPr>
        <w:t>:</w:t>
      </w:r>
    </w:p>
    <w:p w:rsidR="00203F6B" w:rsidRPr="00DA0244" w:rsidRDefault="00203F6B" w:rsidP="00203F6B">
      <w:pPr>
        <w:jc w:val="both"/>
        <w:rPr>
          <w:rFonts w:ascii="GHEA Grapalat" w:hAnsi="GHEA Grapalat"/>
          <w:sz w:val="16"/>
          <w:szCs w:val="16"/>
          <w:lang w:val="ru-RU"/>
        </w:rPr>
      </w:pPr>
    </w:p>
    <w:p w:rsidR="00203F6B" w:rsidRPr="00DA0244" w:rsidRDefault="00203F6B" w:rsidP="00203F6B">
      <w:pPr>
        <w:jc w:val="center"/>
        <w:rPr>
          <w:rFonts w:ascii="GHEA Grapalat" w:hAnsi="GHEA Grapalat"/>
          <w:sz w:val="16"/>
          <w:szCs w:val="16"/>
          <w:lang w:val="ru-RU"/>
        </w:rPr>
      </w:pPr>
    </w:p>
    <w:tbl>
      <w:tblPr>
        <w:tblW w:w="9639" w:type="dxa"/>
        <w:jc w:val="center"/>
        <w:tblInd w:w="409" w:type="dxa"/>
        <w:tblLayout w:type="fixed"/>
        <w:tblLook w:val="0000" w:firstRow="0" w:lastRow="0" w:firstColumn="0" w:lastColumn="0" w:noHBand="0" w:noVBand="0"/>
      </w:tblPr>
      <w:tblGrid>
        <w:gridCol w:w="4536"/>
        <w:gridCol w:w="760"/>
        <w:gridCol w:w="4343"/>
      </w:tblGrid>
      <w:tr w:rsidR="00203F6B" w:rsidRPr="00DA0244" w:rsidTr="00DD662E">
        <w:trPr>
          <w:jc w:val="center"/>
        </w:trPr>
        <w:tc>
          <w:tcPr>
            <w:tcW w:w="4536" w:type="dxa"/>
          </w:tcPr>
          <w:p w:rsidR="00203F6B" w:rsidRPr="00DA0244" w:rsidRDefault="00203F6B" w:rsidP="00DD662E">
            <w:pPr>
              <w:spacing w:line="360" w:lineRule="auto"/>
              <w:jc w:val="center"/>
              <w:rPr>
                <w:rFonts w:ascii="GHEA Grapalat" w:hAnsi="GHEA Grapalat" w:cs="Sylfaen"/>
                <w:b/>
                <w:bCs/>
                <w:sz w:val="16"/>
                <w:szCs w:val="16"/>
                <w:lang w:val="nb-NO"/>
              </w:rPr>
            </w:pPr>
            <w:r w:rsidRPr="00DA0244">
              <w:rPr>
                <w:rFonts w:ascii="GHEA Grapalat" w:hAnsi="GHEA Grapalat" w:cs="Sylfaen"/>
                <w:b/>
                <w:bCs/>
                <w:sz w:val="16"/>
                <w:szCs w:val="16"/>
                <w:lang w:val="nb-NO"/>
              </w:rPr>
              <w:t>ՊԱՏՎԻՐԱՏՈՒ</w:t>
            </w:r>
          </w:p>
          <w:p w:rsidR="00203F6B" w:rsidRPr="00DA0244" w:rsidRDefault="00203F6B" w:rsidP="00DD662E">
            <w:pPr>
              <w:rPr>
                <w:rFonts w:ascii="GHEA Grapalat" w:hAnsi="GHEA Grapalat"/>
                <w:sz w:val="16"/>
                <w:szCs w:val="16"/>
                <w:lang w:val="ru-RU"/>
              </w:rPr>
            </w:pPr>
          </w:p>
          <w:p w:rsidR="00203F6B" w:rsidRPr="00DA0244" w:rsidRDefault="00203F6B" w:rsidP="00DD662E">
            <w:pPr>
              <w:rPr>
                <w:rFonts w:ascii="GHEA Grapalat" w:hAnsi="GHEA Grapalat"/>
                <w:sz w:val="16"/>
                <w:szCs w:val="16"/>
                <w:lang w:val="ru-RU"/>
              </w:rPr>
            </w:pPr>
          </w:p>
          <w:p w:rsidR="00203F6B" w:rsidRPr="00DA0244" w:rsidRDefault="00203F6B" w:rsidP="00DD662E">
            <w:pPr>
              <w:rPr>
                <w:rFonts w:ascii="GHEA Grapalat" w:hAnsi="GHEA Grapalat"/>
                <w:sz w:val="16"/>
                <w:szCs w:val="16"/>
                <w:lang w:val="ru-RU"/>
              </w:rPr>
            </w:pPr>
          </w:p>
          <w:p w:rsidR="00203F6B" w:rsidRPr="00DA0244" w:rsidRDefault="00203F6B" w:rsidP="00DD662E">
            <w:pPr>
              <w:rPr>
                <w:rFonts w:ascii="GHEA Grapalat" w:hAnsi="GHEA Grapalat"/>
                <w:sz w:val="16"/>
                <w:szCs w:val="16"/>
                <w:lang w:val="ru-RU"/>
              </w:rPr>
            </w:pPr>
          </w:p>
          <w:p w:rsidR="00203F6B" w:rsidRPr="00DA0244" w:rsidRDefault="00203F6B" w:rsidP="00DD662E">
            <w:pPr>
              <w:rPr>
                <w:rFonts w:ascii="GHEA Grapalat" w:hAnsi="GHEA Grapalat"/>
                <w:sz w:val="16"/>
                <w:szCs w:val="16"/>
                <w:lang w:val="ru-RU"/>
              </w:rPr>
            </w:pPr>
          </w:p>
          <w:p w:rsidR="00203F6B" w:rsidRPr="00DA0244" w:rsidRDefault="00203F6B" w:rsidP="00DD662E">
            <w:pPr>
              <w:jc w:val="center"/>
              <w:rPr>
                <w:rFonts w:ascii="GHEA Grapalat" w:hAnsi="GHEA Grapalat"/>
                <w:sz w:val="16"/>
                <w:szCs w:val="16"/>
                <w:lang w:val="ru-RU"/>
              </w:rPr>
            </w:pPr>
            <w:r w:rsidRPr="00DA0244">
              <w:rPr>
                <w:rFonts w:ascii="GHEA Grapalat" w:hAnsi="GHEA Grapalat"/>
                <w:sz w:val="16"/>
                <w:szCs w:val="16"/>
                <w:lang w:val="ru-RU"/>
              </w:rPr>
              <w:t>---------------------------------</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w:t>
            </w:r>
            <w:r w:rsidRPr="00DA0244">
              <w:rPr>
                <w:rFonts w:ascii="GHEA Grapalat" w:hAnsi="GHEA Grapalat" w:cs="Sylfaen"/>
                <w:sz w:val="16"/>
                <w:szCs w:val="16"/>
                <w:lang w:val="ru-RU"/>
              </w:rPr>
              <w:t>ստորագրություն</w:t>
            </w:r>
            <w:r w:rsidRPr="00DA0244">
              <w:rPr>
                <w:rFonts w:ascii="GHEA Grapalat" w:hAnsi="GHEA Grapalat"/>
                <w:sz w:val="16"/>
                <w:szCs w:val="16"/>
              </w:rPr>
              <w:t>/</w:t>
            </w:r>
          </w:p>
          <w:p w:rsidR="00203F6B" w:rsidRPr="00DA0244" w:rsidRDefault="00203F6B" w:rsidP="00DD662E">
            <w:pPr>
              <w:jc w:val="center"/>
              <w:rPr>
                <w:rFonts w:ascii="GHEA Grapalat" w:hAnsi="GHEA Grapalat"/>
                <w:sz w:val="16"/>
                <w:szCs w:val="16"/>
                <w:lang w:val="ru-RU"/>
              </w:rPr>
            </w:pPr>
            <w:r w:rsidRPr="00DA0244">
              <w:rPr>
                <w:rFonts w:ascii="GHEA Grapalat" w:hAnsi="GHEA Grapalat" w:cs="Sylfaen"/>
                <w:sz w:val="16"/>
                <w:szCs w:val="16"/>
                <w:lang w:val="ru-RU"/>
              </w:rPr>
              <w:t>Կ</w:t>
            </w:r>
            <w:r w:rsidRPr="00DA0244">
              <w:rPr>
                <w:rFonts w:ascii="GHEA Grapalat" w:hAnsi="GHEA Grapalat"/>
                <w:sz w:val="16"/>
                <w:szCs w:val="16"/>
                <w:lang w:val="ru-RU"/>
              </w:rPr>
              <w:t>.</w:t>
            </w:r>
            <w:r w:rsidRPr="00DA0244">
              <w:rPr>
                <w:rFonts w:ascii="GHEA Grapalat" w:hAnsi="GHEA Grapalat" w:cs="Sylfaen"/>
                <w:sz w:val="16"/>
                <w:szCs w:val="16"/>
                <w:lang w:val="ru-RU"/>
              </w:rPr>
              <w:t>Տ</w:t>
            </w:r>
          </w:p>
        </w:tc>
        <w:tc>
          <w:tcPr>
            <w:tcW w:w="760" w:type="dxa"/>
          </w:tcPr>
          <w:p w:rsidR="00203F6B" w:rsidRPr="00DA0244" w:rsidRDefault="00203F6B" w:rsidP="00DD662E">
            <w:pPr>
              <w:spacing w:line="360" w:lineRule="auto"/>
              <w:jc w:val="center"/>
              <w:rPr>
                <w:rFonts w:ascii="GHEA Grapalat" w:hAnsi="GHEA Grapalat"/>
                <w:sz w:val="16"/>
                <w:szCs w:val="16"/>
                <w:lang w:val="ru-RU"/>
              </w:rPr>
            </w:pPr>
          </w:p>
        </w:tc>
        <w:tc>
          <w:tcPr>
            <w:tcW w:w="4343" w:type="dxa"/>
          </w:tcPr>
          <w:p w:rsidR="00203F6B" w:rsidRPr="00DA0244" w:rsidRDefault="00203F6B" w:rsidP="00DD662E">
            <w:pPr>
              <w:spacing w:line="360" w:lineRule="auto"/>
              <w:jc w:val="center"/>
              <w:rPr>
                <w:rFonts w:ascii="GHEA Grapalat" w:hAnsi="GHEA Grapalat" w:cs="Sylfaen"/>
                <w:b/>
                <w:bCs/>
                <w:sz w:val="16"/>
                <w:szCs w:val="16"/>
                <w:lang w:val="ru-RU"/>
              </w:rPr>
            </w:pPr>
            <w:r w:rsidRPr="00DA0244">
              <w:rPr>
                <w:rFonts w:ascii="GHEA Grapalat" w:hAnsi="GHEA Grapalat" w:cs="Sylfaen"/>
                <w:b/>
                <w:bCs/>
                <w:sz w:val="16"/>
                <w:szCs w:val="16"/>
                <w:lang w:val="pt-BR"/>
              </w:rPr>
              <w:t>ԿԱՏԱՐՈՂ</w:t>
            </w:r>
          </w:p>
          <w:p w:rsidR="00203F6B" w:rsidRPr="00DA0244" w:rsidRDefault="00203F6B" w:rsidP="00DD662E">
            <w:pPr>
              <w:jc w:val="center"/>
              <w:rPr>
                <w:rFonts w:ascii="GHEA Grapalat" w:hAnsi="GHEA Grapalat"/>
                <w:sz w:val="16"/>
                <w:szCs w:val="16"/>
                <w:lang w:val="ru-RU"/>
              </w:rPr>
            </w:pPr>
          </w:p>
          <w:p w:rsidR="00203F6B" w:rsidRPr="00DA0244" w:rsidRDefault="00203F6B" w:rsidP="00DD662E">
            <w:pPr>
              <w:jc w:val="center"/>
              <w:rPr>
                <w:rFonts w:ascii="GHEA Grapalat" w:hAnsi="GHEA Grapalat"/>
                <w:sz w:val="16"/>
                <w:szCs w:val="16"/>
                <w:lang w:val="ru-RU"/>
              </w:rPr>
            </w:pPr>
          </w:p>
          <w:p w:rsidR="00203F6B" w:rsidRPr="00DA0244" w:rsidRDefault="00203F6B" w:rsidP="00DD662E">
            <w:pPr>
              <w:jc w:val="center"/>
              <w:rPr>
                <w:rFonts w:ascii="GHEA Grapalat" w:hAnsi="GHEA Grapalat"/>
                <w:sz w:val="16"/>
                <w:szCs w:val="16"/>
                <w:lang w:val="ru-RU"/>
              </w:rPr>
            </w:pPr>
          </w:p>
          <w:p w:rsidR="00203F6B" w:rsidRPr="00DA0244" w:rsidRDefault="00203F6B" w:rsidP="00DD662E">
            <w:pPr>
              <w:jc w:val="center"/>
              <w:rPr>
                <w:rFonts w:ascii="GHEA Grapalat" w:hAnsi="GHEA Grapalat"/>
                <w:sz w:val="16"/>
                <w:szCs w:val="16"/>
              </w:rPr>
            </w:pPr>
          </w:p>
          <w:p w:rsidR="00203F6B" w:rsidRPr="00DA0244" w:rsidRDefault="00203F6B" w:rsidP="00DD662E">
            <w:pPr>
              <w:jc w:val="center"/>
              <w:rPr>
                <w:rFonts w:ascii="GHEA Grapalat" w:hAnsi="GHEA Grapalat"/>
                <w:sz w:val="16"/>
                <w:szCs w:val="16"/>
              </w:rPr>
            </w:pPr>
          </w:p>
          <w:p w:rsidR="00203F6B" w:rsidRPr="00DA0244" w:rsidRDefault="00203F6B" w:rsidP="00DD662E">
            <w:pPr>
              <w:jc w:val="center"/>
              <w:rPr>
                <w:rFonts w:ascii="GHEA Grapalat" w:hAnsi="GHEA Grapalat"/>
                <w:sz w:val="16"/>
                <w:szCs w:val="16"/>
                <w:lang w:val="ru-RU"/>
              </w:rPr>
            </w:pPr>
            <w:r w:rsidRPr="00DA0244">
              <w:rPr>
                <w:rFonts w:ascii="GHEA Grapalat" w:hAnsi="GHEA Grapalat"/>
                <w:sz w:val="16"/>
                <w:szCs w:val="16"/>
                <w:lang w:val="ru-RU"/>
              </w:rPr>
              <w:t>---------------------------------</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w:t>
            </w:r>
            <w:r w:rsidRPr="00DA0244">
              <w:rPr>
                <w:rFonts w:ascii="GHEA Grapalat" w:hAnsi="GHEA Grapalat" w:cs="Sylfaen"/>
                <w:sz w:val="16"/>
                <w:szCs w:val="16"/>
                <w:lang w:val="ru-RU"/>
              </w:rPr>
              <w:t>ստորագրություն</w:t>
            </w:r>
            <w:r w:rsidRPr="00DA0244">
              <w:rPr>
                <w:rFonts w:ascii="GHEA Grapalat" w:hAnsi="GHEA Grapalat"/>
                <w:sz w:val="16"/>
                <w:szCs w:val="16"/>
              </w:rPr>
              <w:t>/</w:t>
            </w:r>
          </w:p>
          <w:p w:rsidR="00203F6B" w:rsidRPr="00DA0244" w:rsidRDefault="00203F6B" w:rsidP="00DD662E">
            <w:pPr>
              <w:jc w:val="center"/>
              <w:rPr>
                <w:rFonts w:ascii="GHEA Grapalat" w:hAnsi="GHEA Grapalat"/>
                <w:sz w:val="16"/>
                <w:szCs w:val="16"/>
                <w:lang w:val="ru-RU"/>
              </w:rPr>
            </w:pPr>
            <w:r w:rsidRPr="00DA0244">
              <w:rPr>
                <w:rFonts w:ascii="GHEA Grapalat" w:hAnsi="GHEA Grapalat" w:cs="Sylfaen"/>
                <w:sz w:val="16"/>
                <w:szCs w:val="16"/>
                <w:lang w:val="ru-RU"/>
              </w:rPr>
              <w:t>Կ</w:t>
            </w:r>
            <w:r w:rsidRPr="00DA0244">
              <w:rPr>
                <w:rFonts w:ascii="GHEA Grapalat" w:hAnsi="GHEA Grapalat"/>
                <w:sz w:val="16"/>
                <w:szCs w:val="16"/>
                <w:lang w:val="ru-RU"/>
              </w:rPr>
              <w:t>.</w:t>
            </w:r>
            <w:r w:rsidRPr="00DA0244">
              <w:rPr>
                <w:rFonts w:ascii="GHEA Grapalat" w:hAnsi="GHEA Grapalat" w:cs="Sylfaen"/>
                <w:sz w:val="16"/>
                <w:szCs w:val="16"/>
                <w:lang w:val="ru-RU"/>
              </w:rPr>
              <w:t>Տ</w:t>
            </w:r>
          </w:p>
        </w:tc>
      </w:tr>
    </w:tbl>
    <w:p w:rsidR="00203F6B" w:rsidRPr="00DA0244" w:rsidRDefault="00203F6B" w:rsidP="00203F6B">
      <w:pPr>
        <w:jc w:val="center"/>
        <w:rPr>
          <w:rFonts w:ascii="GHEA Grapalat" w:hAnsi="GHEA Grapalat"/>
          <w:sz w:val="16"/>
          <w:szCs w:val="16"/>
        </w:rPr>
      </w:pPr>
      <w:r w:rsidRPr="00DA0244">
        <w:rPr>
          <w:rFonts w:ascii="GHEA Grapalat" w:hAnsi="GHEA Grapalat"/>
          <w:sz w:val="16"/>
          <w:szCs w:val="16"/>
        </w:rPr>
        <w:br w:type="page"/>
      </w:r>
    </w:p>
    <w:p w:rsidR="00203F6B" w:rsidRPr="00DA0244" w:rsidRDefault="00203F6B" w:rsidP="00203F6B">
      <w:pPr>
        <w:jc w:val="right"/>
        <w:rPr>
          <w:rFonts w:ascii="GHEA Grapalat" w:hAnsi="GHEA Grapalat"/>
          <w:sz w:val="16"/>
          <w:szCs w:val="16"/>
        </w:rPr>
      </w:pPr>
    </w:p>
    <w:p w:rsidR="00203F6B" w:rsidRPr="00DA0244" w:rsidRDefault="00203F6B" w:rsidP="00203F6B">
      <w:pPr>
        <w:jc w:val="right"/>
        <w:rPr>
          <w:rFonts w:ascii="GHEA Grapalat" w:hAnsi="GHEA Grapalat"/>
          <w:i/>
          <w:sz w:val="16"/>
          <w:szCs w:val="16"/>
          <w:lang w:val="hy-AM"/>
        </w:rPr>
      </w:pPr>
      <w:r w:rsidRPr="00DA0244">
        <w:rPr>
          <w:rFonts w:ascii="GHEA Grapalat" w:hAnsi="GHEA Grapalat"/>
          <w:i/>
          <w:sz w:val="16"/>
          <w:szCs w:val="16"/>
          <w:lang w:val="hy-AM"/>
        </w:rPr>
        <w:t>Հավելված N 2</w:t>
      </w:r>
    </w:p>
    <w:p w:rsidR="00203F6B" w:rsidRPr="00DA0244" w:rsidRDefault="00203F6B" w:rsidP="00203F6B">
      <w:pPr>
        <w:jc w:val="right"/>
        <w:rPr>
          <w:rFonts w:ascii="GHEA Grapalat" w:hAnsi="GHEA Grapalat"/>
          <w:i/>
          <w:sz w:val="16"/>
          <w:szCs w:val="16"/>
          <w:lang w:val="hy-AM"/>
        </w:rPr>
      </w:pPr>
      <w:r w:rsidRPr="00DA0244">
        <w:rPr>
          <w:rFonts w:ascii="GHEA Grapalat" w:hAnsi="GHEA Grapalat"/>
          <w:i/>
          <w:sz w:val="16"/>
          <w:szCs w:val="16"/>
          <w:lang w:val="hy-AM"/>
        </w:rPr>
        <w:t xml:space="preserve">«         »              20  թ. կնքված </w:t>
      </w:r>
    </w:p>
    <w:p w:rsidR="00203F6B" w:rsidRPr="00DA0244" w:rsidRDefault="00203F6B" w:rsidP="00203F6B">
      <w:pPr>
        <w:jc w:val="right"/>
        <w:rPr>
          <w:rFonts w:ascii="GHEA Grapalat" w:hAnsi="GHEA Grapalat"/>
          <w:i/>
          <w:sz w:val="16"/>
          <w:szCs w:val="16"/>
          <w:lang w:val="hy-AM"/>
        </w:rPr>
      </w:pPr>
      <w:r w:rsidRPr="00DA0244">
        <w:rPr>
          <w:rFonts w:ascii="GHEA Grapalat" w:hAnsi="GHEA Grapalat"/>
          <w:i/>
          <w:sz w:val="16"/>
          <w:szCs w:val="16"/>
          <w:lang w:val="hy-AM"/>
        </w:rPr>
        <w:t xml:space="preserve">                      ծածկագրով պայմանագրի</w:t>
      </w:r>
    </w:p>
    <w:p w:rsidR="00203F6B" w:rsidRPr="00DA0244" w:rsidRDefault="00203F6B" w:rsidP="00203F6B">
      <w:pPr>
        <w:tabs>
          <w:tab w:val="left" w:pos="9540"/>
        </w:tabs>
        <w:rPr>
          <w:rFonts w:ascii="GHEA Grapalat" w:hAnsi="GHEA Grapalat"/>
          <w:sz w:val="16"/>
          <w:szCs w:val="16"/>
        </w:rPr>
      </w:pPr>
    </w:p>
    <w:p w:rsidR="00203F6B" w:rsidRPr="00DA0244" w:rsidRDefault="00203F6B" w:rsidP="00203F6B">
      <w:pPr>
        <w:tabs>
          <w:tab w:val="left" w:pos="9540"/>
        </w:tabs>
        <w:rPr>
          <w:rFonts w:ascii="GHEA Grapalat" w:hAnsi="GHEA Grapalat"/>
          <w:sz w:val="16"/>
          <w:szCs w:val="16"/>
        </w:rPr>
      </w:pPr>
    </w:p>
    <w:p w:rsidR="00203F6B" w:rsidRPr="00DA0244" w:rsidRDefault="00203F6B" w:rsidP="00203F6B">
      <w:pPr>
        <w:jc w:val="center"/>
        <w:rPr>
          <w:rFonts w:ascii="GHEA Grapalat" w:hAnsi="GHEA Grapalat"/>
          <w:sz w:val="16"/>
          <w:szCs w:val="16"/>
        </w:rPr>
      </w:pPr>
      <w:r w:rsidRPr="00DA0244">
        <w:rPr>
          <w:rFonts w:ascii="GHEA Grapalat" w:hAnsi="GHEA Grapalat" w:cs="Sylfaen"/>
          <w:b/>
          <w:sz w:val="16"/>
          <w:szCs w:val="16"/>
        </w:rPr>
        <w:softHyphen/>
      </w:r>
      <w:r w:rsidRPr="00DA0244">
        <w:rPr>
          <w:rFonts w:ascii="GHEA Grapalat" w:hAnsi="GHEA Grapalat" w:cs="Sylfaen"/>
          <w:b/>
          <w:sz w:val="16"/>
          <w:szCs w:val="16"/>
        </w:rPr>
        <w:softHyphen/>
      </w:r>
      <w:r w:rsidRPr="00DA0244">
        <w:rPr>
          <w:rFonts w:ascii="GHEA Grapalat" w:hAnsi="GHEA Grapalat" w:cs="Sylfaen"/>
          <w:b/>
          <w:sz w:val="16"/>
          <w:szCs w:val="16"/>
        </w:rPr>
        <w:softHyphen/>
      </w:r>
      <w:r w:rsidRPr="00DA0244">
        <w:rPr>
          <w:rFonts w:ascii="GHEA Grapalat" w:hAnsi="GHEA Grapalat" w:cs="Sylfaen"/>
          <w:b/>
          <w:sz w:val="16"/>
          <w:szCs w:val="16"/>
        </w:rPr>
        <w:softHyphen/>
      </w:r>
      <w:r w:rsidRPr="00DA0244">
        <w:rPr>
          <w:rFonts w:ascii="GHEA Grapalat" w:hAnsi="GHEA Grapalat" w:cs="Sylfaen"/>
          <w:b/>
          <w:sz w:val="16"/>
          <w:szCs w:val="16"/>
        </w:rPr>
        <w:softHyphen/>
      </w:r>
      <w:r w:rsidRPr="00DA0244">
        <w:rPr>
          <w:rFonts w:ascii="GHEA Grapalat" w:hAnsi="GHEA Grapalat" w:cs="Sylfaen"/>
          <w:b/>
          <w:sz w:val="16"/>
          <w:szCs w:val="16"/>
        </w:rPr>
        <w:softHyphen/>
      </w:r>
      <w:r w:rsidRPr="00DA0244">
        <w:rPr>
          <w:rFonts w:ascii="GHEA Grapalat" w:hAnsi="GHEA Grapalat" w:cs="Sylfaen"/>
          <w:b/>
          <w:sz w:val="16"/>
          <w:szCs w:val="16"/>
        </w:rPr>
        <w:softHyphen/>
      </w:r>
      <w:r w:rsidRPr="00DA0244">
        <w:rPr>
          <w:rFonts w:ascii="GHEA Grapalat" w:hAnsi="GHEA Grapalat" w:cs="Sylfaen"/>
          <w:b/>
          <w:sz w:val="16"/>
          <w:szCs w:val="16"/>
        </w:rPr>
        <w:softHyphen/>
      </w:r>
      <w:r w:rsidRPr="00DA0244">
        <w:rPr>
          <w:rFonts w:ascii="GHEA Grapalat" w:hAnsi="GHEA Grapalat" w:cs="Sylfaen"/>
          <w:b/>
          <w:sz w:val="16"/>
          <w:szCs w:val="16"/>
        </w:rPr>
        <w:softHyphen/>
      </w:r>
      <w:r w:rsidRPr="00DA0244">
        <w:rPr>
          <w:rFonts w:ascii="GHEA Grapalat" w:hAnsi="GHEA Grapalat" w:cs="Sylfaen"/>
          <w:b/>
          <w:sz w:val="16"/>
          <w:szCs w:val="16"/>
        </w:rPr>
        <w:softHyphen/>
      </w:r>
      <w:r w:rsidRPr="00DA0244">
        <w:rPr>
          <w:rFonts w:ascii="GHEA Grapalat" w:hAnsi="GHEA Grapalat" w:cs="Sylfaen"/>
          <w:b/>
          <w:sz w:val="16"/>
          <w:szCs w:val="16"/>
        </w:rPr>
        <w:softHyphen/>
      </w:r>
      <w:r w:rsidRPr="00DA0244">
        <w:rPr>
          <w:rFonts w:ascii="GHEA Grapalat" w:hAnsi="GHEA Grapalat" w:cs="Sylfaen"/>
          <w:b/>
          <w:sz w:val="16"/>
          <w:szCs w:val="16"/>
        </w:rPr>
        <w:softHyphen/>
      </w:r>
      <w:r w:rsidRPr="00DA0244">
        <w:rPr>
          <w:rFonts w:ascii="GHEA Grapalat" w:hAnsi="GHEA Grapalat" w:cs="Sylfaen"/>
          <w:b/>
          <w:sz w:val="16"/>
          <w:szCs w:val="16"/>
        </w:rPr>
        <w:softHyphen/>
      </w:r>
      <w:r w:rsidRPr="00DA0244">
        <w:rPr>
          <w:rFonts w:ascii="GHEA Grapalat" w:hAnsi="GHEA Grapalat" w:cs="Sylfaen"/>
          <w:b/>
          <w:sz w:val="16"/>
          <w:szCs w:val="16"/>
        </w:rPr>
        <w:softHyphen/>
      </w:r>
      <w:r w:rsidRPr="00EA1E1A">
        <w:rPr>
          <w:rFonts w:ascii="GHEA Grapalat" w:hAnsi="GHEA Grapalat"/>
          <w:sz w:val="16"/>
          <w:szCs w:val="16"/>
        </w:rPr>
        <w:t>ՎՃԱՐՄԱՆ ԺԱՄԱՆԱԿԱՑՈՒՅՑ*</w:t>
      </w:r>
    </w:p>
    <w:p w:rsidR="00203F6B" w:rsidRPr="00DA0244" w:rsidRDefault="00203F6B" w:rsidP="00203F6B">
      <w:pPr>
        <w:jc w:val="right"/>
        <w:rPr>
          <w:rFonts w:ascii="GHEA Grapalat" w:hAnsi="GHEA Grapalat"/>
          <w:sz w:val="16"/>
          <w:szCs w:val="16"/>
        </w:rPr>
      </w:pPr>
      <w:r w:rsidRPr="00DA0244">
        <w:rPr>
          <w:rFonts w:ascii="GHEA Grapalat" w:hAnsi="GHEA Grapalat"/>
          <w:sz w:val="16"/>
          <w:szCs w:val="16"/>
        </w:rPr>
        <w:t xml:space="preserve">                                                                                                                                                                                                            </w:t>
      </w:r>
      <w:r w:rsidRPr="00DA0244">
        <w:rPr>
          <w:rFonts w:ascii="GHEA Grapalat" w:hAnsi="GHEA Grapalat" w:cs="Sylfaen"/>
          <w:sz w:val="16"/>
          <w:szCs w:val="16"/>
        </w:rPr>
        <w:t>ՀՀ</w:t>
      </w:r>
      <w:r w:rsidRPr="00DA0244">
        <w:rPr>
          <w:rFonts w:ascii="GHEA Grapalat" w:hAnsi="GHEA Grapalat" w:cs="Sylfaen"/>
          <w:sz w:val="16"/>
          <w:szCs w:val="16"/>
          <w:lang w:val="es-ES"/>
        </w:rPr>
        <w:t xml:space="preserve"> </w:t>
      </w:r>
      <w:r w:rsidRPr="00DA0244">
        <w:rPr>
          <w:rFonts w:ascii="GHEA Grapalat" w:hAnsi="GHEA Grapalat" w:cs="Sylfaen"/>
          <w:sz w:val="16"/>
          <w:szCs w:val="16"/>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1"/>
        <w:gridCol w:w="1220"/>
        <w:gridCol w:w="1974"/>
        <w:gridCol w:w="406"/>
        <w:gridCol w:w="406"/>
        <w:gridCol w:w="406"/>
        <w:gridCol w:w="406"/>
        <w:gridCol w:w="406"/>
        <w:gridCol w:w="406"/>
        <w:gridCol w:w="406"/>
        <w:gridCol w:w="406"/>
        <w:gridCol w:w="538"/>
        <w:gridCol w:w="538"/>
        <w:gridCol w:w="538"/>
        <w:gridCol w:w="538"/>
        <w:gridCol w:w="889"/>
      </w:tblGrid>
      <w:tr w:rsidR="00203F6B" w:rsidRPr="00DA0244" w:rsidTr="007A27E2">
        <w:tc>
          <w:tcPr>
            <w:tcW w:w="10644" w:type="dxa"/>
            <w:gridSpan w:val="16"/>
          </w:tcPr>
          <w:p w:rsidR="00203F6B" w:rsidRPr="00DA0244" w:rsidRDefault="00203F6B" w:rsidP="00DD662E">
            <w:pPr>
              <w:jc w:val="center"/>
              <w:rPr>
                <w:rFonts w:ascii="GHEA Grapalat" w:hAnsi="GHEA Grapalat"/>
                <w:sz w:val="16"/>
                <w:szCs w:val="16"/>
                <w:lang w:val="es-ES"/>
              </w:rPr>
            </w:pPr>
            <w:r w:rsidRPr="00DA0244">
              <w:rPr>
                <w:rFonts w:ascii="GHEA Grapalat" w:hAnsi="GHEA Grapalat"/>
                <w:sz w:val="16"/>
                <w:szCs w:val="16"/>
                <w:lang w:val="es-ES"/>
              </w:rPr>
              <w:t>Աշխատանքի</w:t>
            </w:r>
          </w:p>
        </w:tc>
      </w:tr>
      <w:tr w:rsidR="00203F6B" w:rsidRPr="00630AD8" w:rsidTr="00D7336F">
        <w:tc>
          <w:tcPr>
            <w:tcW w:w="1079" w:type="dxa"/>
            <w:vAlign w:val="center"/>
          </w:tcPr>
          <w:p w:rsidR="00203F6B" w:rsidRPr="00DA0244" w:rsidRDefault="00203F6B" w:rsidP="00DD662E">
            <w:pPr>
              <w:jc w:val="center"/>
              <w:rPr>
                <w:rFonts w:ascii="GHEA Grapalat" w:hAnsi="GHEA Grapalat"/>
                <w:sz w:val="16"/>
                <w:szCs w:val="16"/>
                <w:lang w:val="es-ES"/>
              </w:rPr>
            </w:pPr>
            <w:r w:rsidRPr="00DA0244">
              <w:rPr>
                <w:rFonts w:ascii="GHEA Grapalat" w:hAnsi="GHEA Grapalat"/>
                <w:sz w:val="16"/>
                <w:szCs w:val="16"/>
              </w:rPr>
              <w:t>հրավերով նախատեսված չափաբաժնի համարը</w:t>
            </w:r>
          </w:p>
        </w:tc>
        <w:tc>
          <w:tcPr>
            <w:tcW w:w="1134" w:type="dxa"/>
            <w:vAlign w:val="center"/>
          </w:tcPr>
          <w:p w:rsidR="00203F6B" w:rsidRPr="00DA0244" w:rsidRDefault="00203F6B" w:rsidP="00DD662E">
            <w:pPr>
              <w:jc w:val="center"/>
              <w:rPr>
                <w:rFonts w:ascii="GHEA Grapalat" w:hAnsi="GHEA Grapalat"/>
                <w:sz w:val="16"/>
                <w:szCs w:val="16"/>
                <w:lang w:val="es-ES"/>
              </w:rPr>
            </w:pPr>
            <w:r w:rsidRPr="00DA0244">
              <w:rPr>
                <w:rFonts w:ascii="GHEA Grapalat" w:hAnsi="GHEA Grapalat"/>
                <w:sz w:val="16"/>
                <w:szCs w:val="16"/>
              </w:rPr>
              <w:t>գնումների</w:t>
            </w:r>
            <w:r w:rsidRPr="00DA0244">
              <w:rPr>
                <w:rFonts w:ascii="GHEA Grapalat" w:hAnsi="GHEA Grapalat"/>
                <w:sz w:val="16"/>
                <w:szCs w:val="16"/>
                <w:lang w:val="es-ES"/>
              </w:rPr>
              <w:t xml:space="preserve"> </w:t>
            </w:r>
            <w:r w:rsidRPr="00DA0244">
              <w:rPr>
                <w:rFonts w:ascii="GHEA Grapalat" w:hAnsi="GHEA Grapalat"/>
                <w:sz w:val="16"/>
                <w:szCs w:val="16"/>
              </w:rPr>
              <w:t>պլանով</w:t>
            </w:r>
            <w:r w:rsidRPr="00DA0244">
              <w:rPr>
                <w:rFonts w:ascii="GHEA Grapalat" w:hAnsi="GHEA Grapalat"/>
                <w:sz w:val="16"/>
                <w:szCs w:val="16"/>
                <w:lang w:val="es-ES"/>
              </w:rPr>
              <w:t xml:space="preserve"> </w:t>
            </w:r>
            <w:r w:rsidRPr="00DA0244">
              <w:rPr>
                <w:rFonts w:ascii="GHEA Grapalat" w:hAnsi="GHEA Grapalat"/>
                <w:sz w:val="16"/>
                <w:szCs w:val="16"/>
              </w:rPr>
              <w:t>նախատեսված</w:t>
            </w:r>
            <w:r w:rsidRPr="00DA0244">
              <w:rPr>
                <w:rFonts w:ascii="GHEA Grapalat" w:hAnsi="GHEA Grapalat"/>
                <w:sz w:val="16"/>
                <w:szCs w:val="16"/>
                <w:lang w:val="es-ES"/>
              </w:rPr>
              <w:t xml:space="preserve"> </w:t>
            </w:r>
            <w:r w:rsidRPr="00DA0244">
              <w:rPr>
                <w:rFonts w:ascii="GHEA Grapalat" w:hAnsi="GHEA Grapalat"/>
                <w:sz w:val="16"/>
                <w:szCs w:val="16"/>
              </w:rPr>
              <w:t>միջանցիկ</w:t>
            </w:r>
            <w:r w:rsidRPr="00DA0244">
              <w:rPr>
                <w:rFonts w:ascii="GHEA Grapalat" w:hAnsi="GHEA Grapalat"/>
                <w:sz w:val="16"/>
                <w:szCs w:val="16"/>
                <w:lang w:val="es-ES"/>
              </w:rPr>
              <w:t xml:space="preserve"> </w:t>
            </w:r>
            <w:r w:rsidRPr="00DA0244">
              <w:rPr>
                <w:rFonts w:ascii="GHEA Grapalat" w:hAnsi="GHEA Grapalat"/>
                <w:sz w:val="16"/>
                <w:szCs w:val="16"/>
              </w:rPr>
              <w:t>ծածկագիրը</w:t>
            </w:r>
            <w:r w:rsidRPr="00DA0244">
              <w:rPr>
                <w:rFonts w:ascii="GHEA Grapalat" w:hAnsi="GHEA Grapalat"/>
                <w:sz w:val="16"/>
                <w:szCs w:val="16"/>
                <w:lang w:val="es-ES"/>
              </w:rPr>
              <w:t xml:space="preserve">` </w:t>
            </w:r>
            <w:r w:rsidRPr="00DA0244">
              <w:rPr>
                <w:rFonts w:ascii="GHEA Grapalat" w:hAnsi="GHEA Grapalat"/>
                <w:sz w:val="16"/>
                <w:szCs w:val="16"/>
              </w:rPr>
              <w:t>ըստ</w:t>
            </w:r>
            <w:r w:rsidRPr="00DA0244">
              <w:rPr>
                <w:rFonts w:ascii="GHEA Grapalat" w:hAnsi="GHEA Grapalat"/>
                <w:sz w:val="16"/>
                <w:szCs w:val="16"/>
                <w:lang w:val="es-ES"/>
              </w:rPr>
              <w:t xml:space="preserve"> </w:t>
            </w:r>
            <w:r w:rsidRPr="00DA0244">
              <w:rPr>
                <w:rFonts w:ascii="GHEA Grapalat" w:hAnsi="GHEA Grapalat"/>
                <w:sz w:val="16"/>
                <w:szCs w:val="16"/>
              </w:rPr>
              <w:t>ԳՄԱ</w:t>
            </w:r>
            <w:r w:rsidRPr="00DA0244">
              <w:rPr>
                <w:rFonts w:ascii="GHEA Grapalat" w:hAnsi="GHEA Grapalat"/>
                <w:sz w:val="16"/>
                <w:szCs w:val="16"/>
                <w:lang w:val="es-ES"/>
              </w:rPr>
              <w:t xml:space="preserve"> </w:t>
            </w:r>
            <w:r w:rsidRPr="00DA0244">
              <w:rPr>
                <w:rFonts w:ascii="GHEA Grapalat" w:hAnsi="GHEA Grapalat"/>
                <w:sz w:val="16"/>
                <w:szCs w:val="16"/>
              </w:rPr>
              <w:t>դասակարգման</w:t>
            </w:r>
            <w:r w:rsidRPr="00DA0244">
              <w:rPr>
                <w:rFonts w:ascii="GHEA Grapalat" w:hAnsi="GHEA Grapalat"/>
                <w:sz w:val="16"/>
                <w:szCs w:val="16"/>
                <w:lang w:val="es-ES"/>
              </w:rPr>
              <w:t xml:space="preserve"> (CPV)</w:t>
            </w:r>
          </w:p>
        </w:tc>
        <w:tc>
          <w:tcPr>
            <w:tcW w:w="2002" w:type="dxa"/>
            <w:vAlign w:val="center"/>
          </w:tcPr>
          <w:p w:rsidR="00203F6B" w:rsidRPr="00DA0244" w:rsidRDefault="00203F6B" w:rsidP="00DD662E">
            <w:pPr>
              <w:jc w:val="center"/>
              <w:rPr>
                <w:rFonts w:ascii="GHEA Grapalat" w:hAnsi="GHEA Grapalat"/>
                <w:sz w:val="16"/>
                <w:szCs w:val="16"/>
                <w:lang w:val="es-ES"/>
              </w:rPr>
            </w:pPr>
            <w:r w:rsidRPr="00DA0244">
              <w:rPr>
                <w:rFonts w:ascii="GHEA Grapalat" w:hAnsi="GHEA Grapalat"/>
                <w:sz w:val="16"/>
                <w:szCs w:val="16"/>
              </w:rPr>
              <w:t>անվանումը</w:t>
            </w:r>
          </w:p>
        </w:tc>
        <w:tc>
          <w:tcPr>
            <w:tcW w:w="6429" w:type="dxa"/>
            <w:gridSpan w:val="13"/>
            <w:vAlign w:val="center"/>
          </w:tcPr>
          <w:p w:rsidR="00203F6B" w:rsidRPr="00DA0244" w:rsidRDefault="00203F6B" w:rsidP="00BD2217">
            <w:pPr>
              <w:jc w:val="both"/>
              <w:rPr>
                <w:rFonts w:ascii="GHEA Grapalat" w:hAnsi="GHEA Grapalat"/>
                <w:sz w:val="16"/>
                <w:szCs w:val="16"/>
                <w:lang w:val="es-ES"/>
              </w:rPr>
            </w:pPr>
            <w:r w:rsidRPr="00DA0244">
              <w:rPr>
                <w:rFonts w:ascii="GHEA Grapalat" w:hAnsi="GHEA Grapalat"/>
                <w:sz w:val="16"/>
                <w:szCs w:val="16"/>
                <w:lang w:val="es-ES"/>
              </w:rPr>
              <w:t>դիմաց վճարումները նախատեսվում է իրականացնել 20</w:t>
            </w:r>
            <w:r w:rsidR="00BD2217" w:rsidRPr="00DA0244">
              <w:rPr>
                <w:rFonts w:ascii="GHEA Grapalat" w:hAnsi="GHEA Grapalat"/>
                <w:sz w:val="16"/>
                <w:szCs w:val="16"/>
                <w:lang w:val="es-ES"/>
              </w:rPr>
              <w:t>19</w:t>
            </w:r>
            <w:r w:rsidRPr="00DA0244">
              <w:rPr>
                <w:rFonts w:ascii="GHEA Grapalat" w:hAnsi="GHEA Grapalat"/>
                <w:sz w:val="16"/>
                <w:szCs w:val="16"/>
                <w:lang w:val="es-ES"/>
              </w:rPr>
              <w:t xml:space="preserve"> թ-ին` ըստ ամիսների, այդ թվում**</w:t>
            </w:r>
          </w:p>
        </w:tc>
      </w:tr>
      <w:tr w:rsidR="00203F6B" w:rsidRPr="00DA0244" w:rsidTr="00D7336F">
        <w:trPr>
          <w:trHeight w:val="1538"/>
        </w:trPr>
        <w:tc>
          <w:tcPr>
            <w:tcW w:w="1079" w:type="dxa"/>
            <w:vAlign w:val="center"/>
          </w:tcPr>
          <w:p w:rsidR="00203F6B" w:rsidRPr="00783FBE" w:rsidRDefault="007A27E2" w:rsidP="007A27E2">
            <w:pPr>
              <w:jc w:val="center"/>
              <w:rPr>
                <w:rFonts w:ascii="GHEA Grapalat" w:hAnsi="GHEA Grapalat"/>
                <w:sz w:val="16"/>
                <w:szCs w:val="16"/>
                <w:lang w:val="ru-RU"/>
              </w:rPr>
            </w:pPr>
            <w:r w:rsidRPr="00783FBE">
              <w:rPr>
                <w:rFonts w:ascii="GHEA Grapalat" w:hAnsi="GHEA Grapalat"/>
                <w:sz w:val="16"/>
                <w:szCs w:val="16"/>
                <w:lang w:val="ru-RU"/>
              </w:rPr>
              <w:t>1</w:t>
            </w:r>
          </w:p>
        </w:tc>
        <w:tc>
          <w:tcPr>
            <w:tcW w:w="1134" w:type="dxa"/>
            <w:vAlign w:val="center"/>
          </w:tcPr>
          <w:p w:rsidR="00203F6B" w:rsidRPr="00783FBE" w:rsidRDefault="00DB2EDE" w:rsidP="007A27E2">
            <w:pPr>
              <w:jc w:val="center"/>
              <w:rPr>
                <w:rFonts w:ascii="GHEA Grapalat" w:hAnsi="GHEA Grapalat"/>
                <w:sz w:val="16"/>
                <w:szCs w:val="16"/>
                <w:lang w:val="es-ES"/>
              </w:rPr>
            </w:pPr>
            <w:r w:rsidRPr="00783FBE">
              <w:rPr>
                <w:rFonts w:ascii="GHEA Grapalat" w:hAnsi="GHEA Grapalat"/>
                <w:sz w:val="16"/>
                <w:szCs w:val="16"/>
              </w:rPr>
              <w:t>71241200</w:t>
            </w:r>
          </w:p>
        </w:tc>
        <w:tc>
          <w:tcPr>
            <w:tcW w:w="2002" w:type="dxa"/>
            <w:vAlign w:val="center"/>
          </w:tcPr>
          <w:p w:rsidR="00203F6B" w:rsidRPr="00783FBE" w:rsidRDefault="00C54A30" w:rsidP="007A27E2">
            <w:pPr>
              <w:jc w:val="center"/>
              <w:rPr>
                <w:rFonts w:ascii="GHEA Grapalat" w:hAnsi="GHEA Grapalat"/>
                <w:sz w:val="16"/>
                <w:szCs w:val="16"/>
                <w:lang w:val="es-ES"/>
              </w:rPr>
            </w:pPr>
            <w:r w:rsidRPr="00783FBE">
              <w:rPr>
                <w:rFonts w:ascii="GHEA Grapalat" w:hAnsi="GHEA Grapalat"/>
                <w:sz w:val="16"/>
                <w:szCs w:val="16"/>
                <w:lang w:val="ru-RU"/>
              </w:rPr>
              <w:t>Նախագծանախահաշվային</w:t>
            </w:r>
            <w:r w:rsidRPr="00783FBE">
              <w:rPr>
                <w:rFonts w:ascii="GHEA Grapalat" w:hAnsi="GHEA Grapalat"/>
                <w:sz w:val="16"/>
                <w:szCs w:val="16"/>
                <w:lang w:val="es-ES"/>
              </w:rPr>
              <w:t xml:space="preserve"> </w:t>
            </w:r>
            <w:r w:rsidRPr="00783FBE">
              <w:rPr>
                <w:rFonts w:ascii="GHEA Grapalat" w:hAnsi="GHEA Grapalat"/>
                <w:sz w:val="16"/>
                <w:szCs w:val="16"/>
                <w:lang w:val="ru-RU"/>
              </w:rPr>
              <w:t>փաստաթղթերի</w:t>
            </w:r>
            <w:r w:rsidRPr="00783FBE">
              <w:rPr>
                <w:rFonts w:ascii="GHEA Grapalat" w:hAnsi="GHEA Grapalat"/>
                <w:sz w:val="16"/>
                <w:szCs w:val="16"/>
                <w:lang w:val="es-ES"/>
              </w:rPr>
              <w:t xml:space="preserve"> </w:t>
            </w:r>
            <w:r w:rsidRPr="00783FBE">
              <w:rPr>
                <w:rFonts w:ascii="GHEA Grapalat" w:hAnsi="GHEA Grapalat"/>
                <w:sz w:val="16"/>
                <w:szCs w:val="16"/>
                <w:lang w:val="ru-RU"/>
              </w:rPr>
              <w:t>մշակման</w:t>
            </w:r>
            <w:r w:rsidRPr="00783FBE">
              <w:rPr>
                <w:rFonts w:ascii="GHEA Grapalat" w:hAnsi="GHEA Grapalat"/>
                <w:sz w:val="16"/>
                <w:szCs w:val="16"/>
                <w:lang w:val="es-ES"/>
              </w:rPr>
              <w:t xml:space="preserve"> </w:t>
            </w:r>
            <w:r w:rsidRPr="00783FBE">
              <w:rPr>
                <w:rFonts w:ascii="GHEA Grapalat" w:hAnsi="GHEA Grapalat"/>
                <w:sz w:val="16"/>
                <w:szCs w:val="16"/>
                <w:lang w:val="ru-RU"/>
              </w:rPr>
              <w:t>և</w:t>
            </w:r>
            <w:r w:rsidRPr="00783FBE">
              <w:rPr>
                <w:rFonts w:ascii="GHEA Grapalat" w:hAnsi="GHEA Grapalat"/>
                <w:sz w:val="16"/>
                <w:szCs w:val="16"/>
                <w:lang w:val="es-ES"/>
              </w:rPr>
              <w:t xml:space="preserve"> </w:t>
            </w:r>
            <w:r w:rsidRPr="00783FBE">
              <w:rPr>
                <w:rFonts w:ascii="GHEA Grapalat" w:hAnsi="GHEA Grapalat"/>
                <w:sz w:val="16"/>
                <w:szCs w:val="16"/>
                <w:lang w:val="ru-RU"/>
              </w:rPr>
              <w:t>փորձաքննության</w:t>
            </w:r>
            <w:r w:rsidRPr="00783FBE">
              <w:rPr>
                <w:rFonts w:ascii="GHEA Grapalat" w:hAnsi="GHEA Grapalat"/>
                <w:sz w:val="16"/>
                <w:szCs w:val="16"/>
                <w:lang w:val="es-ES"/>
              </w:rPr>
              <w:t xml:space="preserve"> </w:t>
            </w:r>
            <w:r w:rsidRPr="00783FBE">
              <w:rPr>
                <w:rFonts w:ascii="GHEA Grapalat" w:hAnsi="GHEA Grapalat"/>
                <w:sz w:val="16"/>
                <w:szCs w:val="16"/>
                <w:lang w:val="ru-RU"/>
              </w:rPr>
              <w:t>աշխատանքներ</w:t>
            </w:r>
          </w:p>
        </w:tc>
        <w:tc>
          <w:tcPr>
            <w:tcW w:w="389" w:type="dxa"/>
            <w:textDirection w:val="btLr"/>
            <w:vAlign w:val="center"/>
          </w:tcPr>
          <w:p w:rsidR="00203F6B" w:rsidRPr="00783FBE" w:rsidRDefault="00203F6B" w:rsidP="00DD662E">
            <w:pPr>
              <w:ind w:left="113" w:right="-7"/>
              <w:jc w:val="center"/>
              <w:rPr>
                <w:rFonts w:ascii="GHEA Grapalat" w:hAnsi="GHEA Grapalat"/>
                <w:sz w:val="16"/>
                <w:szCs w:val="16"/>
                <w:lang w:val="pt-BR"/>
              </w:rPr>
            </w:pPr>
            <w:r w:rsidRPr="00783FBE">
              <w:rPr>
                <w:rFonts w:ascii="GHEA Grapalat" w:hAnsi="GHEA Grapalat" w:cs="Sylfaen"/>
                <w:sz w:val="16"/>
                <w:szCs w:val="16"/>
                <w:lang w:val="pt-BR"/>
              </w:rPr>
              <w:t>հունվար</w:t>
            </w:r>
          </w:p>
        </w:tc>
        <w:tc>
          <w:tcPr>
            <w:tcW w:w="389" w:type="dxa"/>
            <w:textDirection w:val="btLr"/>
            <w:vAlign w:val="center"/>
          </w:tcPr>
          <w:p w:rsidR="00203F6B" w:rsidRPr="00783FBE" w:rsidRDefault="00203F6B" w:rsidP="00DD662E">
            <w:pPr>
              <w:ind w:left="113" w:right="-7"/>
              <w:jc w:val="center"/>
              <w:rPr>
                <w:rFonts w:ascii="GHEA Grapalat" w:hAnsi="GHEA Grapalat" w:cs="Sylfaen"/>
                <w:sz w:val="16"/>
                <w:szCs w:val="16"/>
                <w:lang w:val="pt-BR"/>
              </w:rPr>
            </w:pPr>
            <w:r w:rsidRPr="00783FBE">
              <w:rPr>
                <w:rFonts w:ascii="GHEA Grapalat" w:hAnsi="GHEA Grapalat" w:cs="Sylfaen"/>
                <w:sz w:val="16"/>
                <w:szCs w:val="16"/>
                <w:lang w:val="pt-BR"/>
              </w:rPr>
              <w:t>փետրվար</w:t>
            </w:r>
          </w:p>
        </w:tc>
        <w:tc>
          <w:tcPr>
            <w:tcW w:w="389" w:type="dxa"/>
            <w:textDirection w:val="btLr"/>
            <w:vAlign w:val="center"/>
          </w:tcPr>
          <w:p w:rsidR="00203F6B" w:rsidRPr="00783FBE" w:rsidRDefault="00203F6B" w:rsidP="00DD662E">
            <w:pPr>
              <w:ind w:left="113" w:right="-7"/>
              <w:jc w:val="center"/>
              <w:rPr>
                <w:rFonts w:ascii="GHEA Grapalat" w:hAnsi="GHEA Grapalat"/>
                <w:sz w:val="16"/>
                <w:szCs w:val="16"/>
                <w:lang w:val="pt-BR"/>
              </w:rPr>
            </w:pPr>
            <w:r w:rsidRPr="00783FBE">
              <w:rPr>
                <w:rFonts w:ascii="GHEA Grapalat" w:hAnsi="GHEA Grapalat" w:cs="Sylfaen"/>
                <w:sz w:val="16"/>
                <w:szCs w:val="16"/>
                <w:lang w:val="pt-BR"/>
              </w:rPr>
              <w:t>մարտ</w:t>
            </w:r>
          </w:p>
        </w:tc>
        <w:tc>
          <w:tcPr>
            <w:tcW w:w="389" w:type="dxa"/>
            <w:textDirection w:val="btLr"/>
            <w:vAlign w:val="center"/>
          </w:tcPr>
          <w:p w:rsidR="00203F6B" w:rsidRPr="00783FBE" w:rsidRDefault="00203F6B" w:rsidP="00DD662E">
            <w:pPr>
              <w:ind w:left="113" w:right="-7"/>
              <w:jc w:val="center"/>
              <w:rPr>
                <w:rFonts w:ascii="GHEA Grapalat" w:hAnsi="GHEA Grapalat" w:cs="Sylfaen"/>
                <w:sz w:val="16"/>
                <w:szCs w:val="16"/>
                <w:lang w:val="pt-BR"/>
              </w:rPr>
            </w:pPr>
            <w:r w:rsidRPr="00783FBE">
              <w:rPr>
                <w:rFonts w:ascii="GHEA Grapalat" w:hAnsi="GHEA Grapalat" w:cs="Sylfaen"/>
                <w:sz w:val="16"/>
                <w:szCs w:val="16"/>
                <w:lang w:val="pt-BR"/>
              </w:rPr>
              <w:t>ապրիլ</w:t>
            </w:r>
          </w:p>
        </w:tc>
        <w:tc>
          <w:tcPr>
            <w:tcW w:w="389" w:type="dxa"/>
            <w:textDirection w:val="btLr"/>
            <w:vAlign w:val="center"/>
          </w:tcPr>
          <w:p w:rsidR="00203F6B" w:rsidRPr="00783FBE" w:rsidRDefault="00203F6B" w:rsidP="00DD662E">
            <w:pPr>
              <w:ind w:left="113" w:right="-7"/>
              <w:jc w:val="center"/>
              <w:rPr>
                <w:rFonts w:ascii="GHEA Grapalat" w:hAnsi="GHEA Grapalat"/>
                <w:sz w:val="16"/>
                <w:szCs w:val="16"/>
                <w:lang w:val="pt-BR"/>
              </w:rPr>
            </w:pPr>
            <w:r w:rsidRPr="00783FBE">
              <w:rPr>
                <w:rFonts w:ascii="GHEA Grapalat" w:hAnsi="GHEA Grapalat" w:cs="Sylfaen"/>
                <w:sz w:val="16"/>
                <w:szCs w:val="16"/>
                <w:lang w:val="pt-BR"/>
              </w:rPr>
              <w:t>մայիս</w:t>
            </w:r>
          </w:p>
        </w:tc>
        <w:tc>
          <w:tcPr>
            <w:tcW w:w="389" w:type="dxa"/>
            <w:textDirection w:val="btLr"/>
            <w:vAlign w:val="center"/>
          </w:tcPr>
          <w:p w:rsidR="00203F6B" w:rsidRPr="00783FBE" w:rsidRDefault="00203F6B" w:rsidP="00DD662E">
            <w:pPr>
              <w:ind w:left="113" w:right="-7"/>
              <w:jc w:val="center"/>
              <w:rPr>
                <w:rFonts w:ascii="GHEA Grapalat" w:hAnsi="GHEA Grapalat"/>
                <w:sz w:val="16"/>
                <w:szCs w:val="16"/>
                <w:lang w:val="pt-BR"/>
              </w:rPr>
            </w:pPr>
            <w:r w:rsidRPr="00783FBE">
              <w:rPr>
                <w:rFonts w:ascii="GHEA Grapalat" w:hAnsi="GHEA Grapalat" w:cs="Sylfaen"/>
                <w:sz w:val="16"/>
                <w:szCs w:val="16"/>
                <w:lang w:val="pt-BR"/>
              </w:rPr>
              <w:t>հունիս</w:t>
            </w:r>
          </w:p>
        </w:tc>
        <w:tc>
          <w:tcPr>
            <w:tcW w:w="544" w:type="dxa"/>
            <w:textDirection w:val="btLr"/>
            <w:vAlign w:val="center"/>
          </w:tcPr>
          <w:p w:rsidR="00203F6B" w:rsidRPr="00783FBE" w:rsidRDefault="00AB29C5" w:rsidP="00DD662E">
            <w:pPr>
              <w:ind w:left="113" w:right="-7"/>
              <w:jc w:val="center"/>
              <w:rPr>
                <w:rFonts w:ascii="GHEA Grapalat" w:hAnsi="GHEA Grapalat"/>
                <w:sz w:val="16"/>
                <w:szCs w:val="16"/>
                <w:lang w:val="ru-RU"/>
              </w:rPr>
            </w:pPr>
            <w:r w:rsidRPr="00783FBE">
              <w:rPr>
                <w:rFonts w:ascii="GHEA Grapalat" w:hAnsi="GHEA Grapalat" w:cs="Sylfaen"/>
                <w:sz w:val="16"/>
                <w:szCs w:val="16"/>
                <w:lang w:val="ru-RU"/>
              </w:rPr>
              <w:t>հուլիս</w:t>
            </w:r>
          </w:p>
        </w:tc>
        <w:tc>
          <w:tcPr>
            <w:tcW w:w="544" w:type="dxa"/>
            <w:textDirection w:val="btLr"/>
            <w:vAlign w:val="center"/>
          </w:tcPr>
          <w:p w:rsidR="00203F6B" w:rsidRPr="00783FBE" w:rsidRDefault="003F195F" w:rsidP="00DD662E">
            <w:pPr>
              <w:ind w:left="113" w:right="-7"/>
              <w:jc w:val="center"/>
              <w:rPr>
                <w:rFonts w:ascii="GHEA Grapalat" w:hAnsi="GHEA Grapalat"/>
                <w:sz w:val="16"/>
                <w:szCs w:val="16"/>
                <w:lang w:val="pt-BR"/>
              </w:rPr>
            </w:pPr>
            <w:r>
              <w:rPr>
                <w:rFonts w:ascii="GHEA Grapalat" w:hAnsi="GHEA Grapalat" w:cs="Sylfaen"/>
                <w:sz w:val="16"/>
                <w:szCs w:val="16"/>
                <w:lang w:val="pt-BR"/>
              </w:rPr>
              <w:t>սեպտեմբեր</w:t>
            </w:r>
          </w:p>
        </w:tc>
        <w:tc>
          <w:tcPr>
            <w:tcW w:w="544" w:type="dxa"/>
            <w:textDirection w:val="btLr"/>
            <w:vAlign w:val="center"/>
          </w:tcPr>
          <w:p w:rsidR="00203F6B" w:rsidRPr="00783FBE" w:rsidRDefault="00203F6B" w:rsidP="00DD662E">
            <w:pPr>
              <w:ind w:left="113" w:right="-7"/>
              <w:jc w:val="center"/>
              <w:rPr>
                <w:rFonts w:ascii="GHEA Grapalat" w:hAnsi="GHEA Grapalat"/>
                <w:sz w:val="16"/>
                <w:szCs w:val="16"/>
                <w:lang w:val="pt-BR"/>
              </w:rPr>
            </w:pPr>
            <w:r w:rsidRPr="00783FBE">
              <w:rPr>
                <w:rFonts w:ascii="GHEA Grapalat" w:hAnsi="GHEA Grapalat" w:cs="Sylfaen"/>
                <w:sz w:val="16"/>
                <w:szCs w:val="16"/>
                <w:lang w:val="pt-BR"/>
              </w:rPr>
              <w:t>սեպտեմբեր</w:t>
            </w:r>
            <w:r w:rsidRPr="00783FBE">
              <w:rPr>
                <w:rFonts w:ascii="GHEA Grapalat" w:hAnsi="GHEA Grapalat" w:cs="Times Armenian"/>
                <w:sz w:val="16"/>
                <w:szCs w:val="16"/>
                <w:lang w:val="pt-BR"/>
              </w:rPr>
              <w:t xml:space="preserve"> </w:t>
            </w:r>
          </w:p>
        </w:tc>
        <w:tc>
          <w:tcPr>
            <w:tcW w:w="544" w:type="dxa"/>
            <w:textDirection w:val="btLr"/>
            <w:vAlign w:val="center"/>
          </w:tcPr>
          <w:p w:rsidR="00203F6B" w:rsidRPr="00783FBE" w:rsidRDefault="00203F6B" w:rsidP="00DD662E">
            <w:pPr>
              <w:ind w:left="113" w:right="-7"/>
              <w:jc w:val="center"/>
              <w:rPr>
                <w:rFonts w:ascii="GHEA Grapalat" w:hAnsi="GHEA Grapalat"/>
                <w:sz w:val="16"/>
                <w:szCs w:val="16"/>
                <w:lang w:val="pt-BR"/>
              </w:rPr>
            </w:pPr>
            <w:r w:rsidRPr="00783FBE">
              <w:rPr>
                <w:rFonts w:ascii="GHEA Grapalat" w:hAnsi="GHEA Grapalat" w:cs="Sylfaen"/>
                <w:sz w:val="16"/>
                <w:szCs w:val="16"/>
                <w:lang w:val="pt-BR"/>
              </w:rPr>
              <w:t>հոկտեմբեր</w:t>
            </w:r>
          </w:p>
        </w:tc>
        <w:tc>
          <w:tcPr>
            <w:tcW w:w="544" w:type="dxa"/>
            <w:textDirection w:val="btLr"/>
            <w:vAlign w:val="center"/>
          </w:tcPr>
          <w:p w:rsidR="00203F6B" w:rsidRPr="00783FBE" w:rsidRDefault="00203F6B" w:rsidP="00DD662E">
            <w:pPr>
              <w:ind w:left="113" w:right="-7"/>
              <w:jc w:val="center"/>
              <w:rPr>
                <w:rFonts w:ascii="GHEA Grapalat" w:hAnsi="GHEA Grapalat"/>
                <w:sz w:val="16"/>
                <w:szCs w:val="16"/>
                <w:lang w:val="pt-BR"/>
              </w:rPr>
            </w:pPr>
            <w:r w:rsidRPr="00783FBE">
              <w:rPr>
                <w:rFonts w:ascii="GHEA Grapalat" w:hAnsi="GHEA Grapalat"/>
                <w:sz w:val="16"/>
                <w:szCs w:val="16"/>
              </w:rPr>
              <w:t xml:space="preserve"> </w:t>
            </w:r>
            <w:r w:rsidRPr="00783FBE">
              <w:rPr>
                <w:rFonts w:ascii="GHEA Grapalat" w:hAnsi="GHEA Grapalat" w:cs="Sylfaen"/>
                <w:sz w:val="16"/>
                <w:szCs w:val="16"/>
                <w:lang w:val="pt-BR"/>
              </w:rPr>
              <w:t>նոյեմբեր</w:t>
            </w:r>
          </w:p>
        </w:tc>
        <w:tc>
          <w:tcPr>
            <w:tcW w:w="544" w:type="dxa"/>
            <w:textDirection w:val="btLr"/>
            <w:vAlign w:val="center"/>
          </w:tcPr>
          <w:p w:rsidR="00203F6B" w:rsidRPr="00783FBE" w:rsidRDefault="00203F6B" w:rsidP="00DD662E">
            <w:pPr>
              <w:ind w:left="113" w:right="-7"/>
              <w:jc w:val="center"/>
              <w:rPr>
                <w:rFonts w:ascii="GHEA Grapalat" w:hAnsi="GHEA Grapalat"/>
                <w:sz w:val="16"/>
                <w:szCs w:val="16"/>
                <w:lang w:val="pt-BR"/>
              </w:rPr>
            </w:pPr>
            <w:r w:rsidRPr="00783FBE">
              <w:rPr>
                <w:rFonts w:ascii="GHEA Grapalat" w:hAnsi="GHEA Grapalat" w:cs="Sylfaen"/>
                <w:sz w:val="16"/>
                <w:szCs w:val="16"/>
                <w:lang w:val="pt-BR"/>
              </w:rPr>
              <w:t>դեկտեմբեր</w:t>
            </w:r>
          </w:p>
        </w:tc>
        <w:tc>
          <w:tcPr>
            <w:tcW w:w="831" w:type="dxa"/>
            <w:vAlign w:val="center"/>
          </w:tcPr>
          <w:p w:rsidR="00203F6B" w:rsidRPr="00783FBE" w:rsidRDefault="00203F6B" w:rsidP="00DD662E">
            <w:pPr>
              <w:ind w:right="-1"/>
              <w:jc w:val="center"/>
              <w:rPr>
                <w:rFonts w:ascii="GHEA Grapalat" w:hAnsi="GHEA Grapalat"/>
                <w:sz w:val="16"/>
                <w:szCs w:val="16"/>
                <w:lang w:val="pt-BR"/>
              </w:rPr>
            </w:pPr>
            <w:r w:rsidRPr="00783FBE">
              <w:rPr>
                <w:rFonts w:ascii="GHEA Grapalat" w:hAnsi="GHEA Grapalat" w:cs="Sylfaen"/>
                <w:sz w:val="16"/>
                <w:szCs w:val="16"/>
                <w:lang w:val="pt-BR"/>
              </w:rPr>
              <w:t>Ընդամենը</w:t>
            </w:r>
          </w:p>
          <w:p w:rsidR="00203F6B" w:rsidRPr="00783FBE" w:rsidRDefault="00203F6B" w:rsidP="00DD662E">
            <w:pPr>
              <w:jc w:val="center"/>
              <w:rPr>
                <w:rFonts w:ascii="GHEA Grapalat" w:hAnsi="GHEA Grapalat"/>
                <w:sz w:val="16"/>
                <w:szCs w:val="16"/>
                <w:lang w:val="es-ES"/>
              </w:rPr>
            </w:pPr>
          </w:p>
        </w:tc>
      </w:tr>
      <w:tr w:rsidR="007A27E2" w:rsidRPr="00DA0244" w:rsidTr="00D7336F">
        <w:trPr>
          <w:trHeight w:val="1538"/>
        </w:trPr>
        <w:tc>
          <w:tcPr>
            <w:tcW w:w="1079" w:type="dxa"/>
          </w:tcPr>
          <w:p w:rsidR="007A27E2" w:rsidRPr="00783FBE" w:rsidRDefault="007A27E2" w:rsidP="00DD662E">
            <w:pPr>
              <w:jc w:val="center"/>
              <w:rPr>
                <w:rFonts w:ascii="GHEA Grapalat" w:hAnsi="GHEA Grapalat"/>
                <w:sz w:val="16"/>
                <w:szCs w:val="16"/>
                <w:lang w:val="es-ES"/>
              </w:rPr>
            </w:pPr>
          </w:p>
        </w:tc>
        <w:tc>
          <w:tcPr>
            <w:tcW w:w="1134" w:type="dxa"/>
          </w:tcPr>
          <w:p w:rsidR="007A27E2" w:rsidRPr="00783FBE" w:rsidRDefault="007A27E2" w:rsidP="00DD662E">
            <w:pPr>
              <w:jc w:val="center"/>
              <w:rPr>
                <w:rFonts w:ascii="GHEA Grapalat" w:hAnsi="GHEA Grapalat"/>
                <w:sz w:val="16"/>
                <w:szCs w:val="16"/>
                <w:lang w:val="es-ES"/>
              </w:rPr>
            </w:pPr>
          </w:p>
        </w:tc>
        <w:tc>
          <w:tcPr>
            <w:tcW w:w="2002" w:type="dxa"/>
          </w:tcPr>
          <w:p w:rsidR="007A27E2" w:rsidRPr="00783FBE" w:rsidRDefault="007A27E2" w:rsidP="00DD662E">
            <w:pPr>
              <w:jc w:val="center"/>
              <w:rPr>
                <w:rFonts w:ascii="GHEA Grapalat" w:hAnsi="GHEA Grapalat"/>
                <w:sz w:val="16"/>
                <w:szCs w:val="16"/>
                <w:lang w:val="es-ES"/>
              </w:rPr>
            </w:pPr>
          </w:p>
        </w:tc>
        <w:tc>
          <w:tcPr>
            <w:tcW w:w="389" w:type="dxa"/>
          </w:tcPr>
          <w:p w:rsidR="007A27E2" w:rsidRPr="00783FBE" w:rsidRDefault="007A27E2" w:rsidP="00DD662E">
            <w:pPr>
              <w:jc w:val="center"/>
              <w:rPr>
                <w:rFonts w:ascii="GHEA Grapalat" w:hAnsi="GHEA Grapalat"/>
                <w:sz w:val="16"/>
                <w:szCs w:val="16"/>
                <w:lang w:val="pt-BR"/>
              </w:rPr>
            </w:pPr>
          </w:p>
          <w:p w:rsidR="007A27E2" w:rsidRPr="00783FBE" w:rsidRDefault="007A27E2" w:rsidP="00DD662E">
            <w:pPr>
              <w:jc w:val="center"/>
              <w:rPr>
                <w:rFonts w:ascii="GHEA Grapalat" w:hAnsi="GHEA Grapalat"/>
                <w:sz w:val="16"/>
                <w:szCs w:val="16"/>
                <w:lang w:val="pt-BR"/>
              </w:rPr>
            </w:pPr>
          </w:p>
          <w:p w:rsidR="007A27E2" w:rsidRPr="00783FBE" w:rsidRDefault="007A27E2" w:rsidP="00DD662E">
            <w:pPr>
              <w:jc w:val="center"/>
              <w:rPr>
                <w:rFonts w:ascii="GHEA Grapalat" w:hAnsi="GHEA Grapalat"/>
                <w:sz w:val="16"/>
                <w:szCs w:val="16"/>
                <w:lang w:val="pt-BR"/>
              </w:rPr>
            </w:pPr>
            <w:r w:rsidRPr="00783FBE">
              <w:rPr>
                <w:rFonts w:ascii="GHEA Grapalat" w:hAnsi="GHEA Grapalat"/>
                <w:sz w:val="16"/>
                <w:szCs w:val="16"/>
                <w:lang w:val="pt-BR"/>
              </w:rPr>
              <w:t>... %</w:t>
            </w:r>
          </w:p>
        </w:tc>
        <w:tc>
          <w:tcPr>
            <w:tcW w:w="389" w:type="dxa"/>
          </w:tcPr>
          <w:p w:rsidR="007A27E2" w:rsidRPr="00783FBE" w:rsidRDefault="007A27E2" w:rsidP="00DD662E">
            <w:pPr>
              <w:jc w:val="center"/>
              <w:rPr>
                <w:rFonts w:ascii="GHEA Grapalat" w:hAnsi="GHEA Grapalat"/>
                <w:sz w:val="16"/>
                <w:szCs w:val="16"/>
                <w:lang w:val="pt-BR"/>
              </w:rPr>
            </w:pPr>
          </w:p>
          <w:p w:rsidR="007A27E2" w:rsidRPr="00783FBE" w:rsidRDefault="007A27E2" w:rsidP="00DD662E">
            <w:pPr>
              <w:jc w:val="center"/>
              <w:rPr>
                <w:rFonts w:ascii="GHEA Grapalat" w:hAnsi="GHEA Grapalat"/>
                <w:sz w:val="16"/>
                <w:szCs w:val="16"/>
                <w:lang w:val="pt-BR"/>
              </w:rPr>
            </w:pPr>
          </w:p>
          <w:p w:rsidR="007A27E2" w:rsidRPr="00783FBE" w:rsidRDefault="007A27E2" w:rsidP="00DD662E">
            <w:pPr>
              <w:jc w:val="center"/>
              <w:rPr>
                <w:rFonts w:ascii="GHEA Grapalat" w:hAnsi="GHEA Grapalat"/>
                <w:sz w:val="16"/>
                <w:szCs w:val="16"/>
                <w:lang w:val="pt-BR"/>
              </w:rPr>
            </w:pPr>
            <w:r w:rsidRPr="00783FBE">
              <w:rPr>
                <w:rFonts w:ascii="GHEA Grapalat" w:hAnsi="GHEA Grapalat"/>
                <w:sz w:val="16"/>
                <w:szCs w:val="16"/>
                <w:lang w:val="pt-BR"/>
              </w:rPr>
              <w:t>... %</w:t>
            </w:r>
          </w:p>
        </w:tc>
        <w:tc>
          <w:tcPr>
            <w:tcW w:w="389" w:type="dxa"/>
          </w:tcPr>
          <w:p w:rsidR="007A27E2" w:rsidRPr="00783FBE" w:rsidRDefault="007A27E2" w:rsidP="00DD662E">
            <w:pPr>
              <w:jc w:val="center"/>
              <w:rPr>
                <w:rFonts w:ascii="GHEA Grapalat" w:hAnsi="GHEA Grapalat"/>
                <w:sz w:val="16"/>
                <w:szCs w:val="16"/>
                <w:lang w:val="pt-BR"/>
              </w:rPr>
            </w:pPr>
          </w:p>
          <w:p w:rsidR="007A27E2" w:rsidRPr="00783FBE" w:rsidRDefault="007A27E2" w:rsidP="00DD662E">
            <w:pPr>
              <w:jc w:val="center"/>
              <w:rPr>
                <w:rFonts w:ascii="GHEA Grapalat" w:hAnsi="GHEA Grapalat"/>
                <w:sz w:val="16"/>
                <w:szCs w:val="16"/>
                <w:lang w:val="pt-BR"/>
              </w:rPr>
            </w:pPr>
          </w:p>
          <w:p w:rsidR="007A27E2" w:rsidRPr="00783FBE" w:rsidRDefault="007A27E2" w:rsidP="00DD662E">
            <w:pPr>
              <w:jc w:val="center"/>
              <w:rPr>
                <w:rFonts w:ascii="GHEA Grapalat" w:hAnsi="GHEA Grapalat" w:cs="Arial"/>
                <w:sz w:val="16"/>
                <w:szCs w:val="16"/>
                <w:lang w:val="pt-BR"/>
              </w:rPr>
            </w:pPr>
            <w:r w:rsidRPr="00783FBE">
              <w:rPr>
                <w:rFonts w:ascii="GHEA Grapalat" w:hAnsi="GHEA Grapalat"/>
                <w:sz w:val="16"/>
                <w:szCs w:val="16"/>
                <w:lang w:val="pt-BR"/>
              </w:rPr>
              <w:t>... %</w:t>
            </w:r>
          </w:p>
        </w:tc>
        <w:tc>
          <w:tcPr>
            <w:tcW w:w="389" w:type="dxa"/>
          </w:tcPr>
          <w:p w:rsidR="007A27E2" w:rsidRPr="00783FBE" w:rsidRDefault="007A27E2" w:rsidP="00DD662E">
            <w:pPr>
              <w:jc w:val="center"/>
              <w:rPr>
                <w:rFonts w:ascii="GHEA Grapalat" w:hAnsi="GHEA Grapalat"/>
                <w:sz w:val="16"/>
                <w:szCs w:val="16"/>
                <w:lang w:val="pt-BR"/>
              </w:rPr>
            </w:pPr>
          </w:p>
          <w:p w:rsidR="007A27E2" w:rsidRPr="00783FBE" w:rsidRDefault="007A27E2" w:rsidP="00DD662E">
            <w:pPr>
              <w:jc w:val="center"/>
              <w:rPr>
                <w:rFonts w:ascii="GHEA Grapalat" w:hAnsi="GHEA Grapalat"/>
                <w:sz w:val="16"/>
                <w:szCs w:val="16"/>
                <w:lang w:val="pt-BR"/>
              </w:rPr>
            </w:pPr>
          </w:p>
          <w:p w:rsidR="007A27E2" w:rsidRPr="00783FBE" w:rsidRDefault="007A27E2" w:rsidP="00DD662E">
            <w:pPr>
              <w:jc w:val="center"/>
              <w:rPr>
                <w:rFonts w:ascii="GHEA Grapalat" w:hAnsi="GHEA Grapalat" w:cs="Arial"/>
                <w:sz w:val="16"/>
                <w:szCs w:val="16"/>
                <w:lang w:val="pt-BR"/>
              </w:rPr>
            </w:pPr>
            <w:r w:rsidRPr="00783FBE">
              <w:rPr>
                <w:rFonts w:ascii="GHEA Grapalat" w:hAnsi="GHEA Grapalat"/>
                <w:sz w:val="16"/>
                <w:szCs w:val="16"/>
                <w:lang w:val="pt-BR"/>
              </w:rPr>
              <w:t>... %</w:t>
            </w:r>
          </w:p>
        </w:tc>
        <w:tc>
          <w:tcPr>
            <w:tcW w:w="389" w:type="dxa"/>
          </w:tcPr>
          <w:p w:rsidR="007A27E2" w:rsidRPr="00783FBE" w:rsidRDefault="007A27E2" w:rsidP="00DD662E">
            <w:pPr>
              <w:jc w:val="center"/>
              <w:rPr>
                <w:rFonts w:ascii="GHEA Grapalat" w:hAnsi="GHEA Grapalat"/>
                <w:sz w:val="16"/>
                <w:szCs w:val="16"/>
                <w:lang w:val="pt-BR"/>
              </w:rPr>
            </w:pPr>
          </w:p>
          <w:p w:rsidR="007A27E2" w:rsidRPr="00783FBE" w:rsidRDefault="007A27E2" w:rsidP="00DD662E">
            <w:pPr>
              <w:jc w:val="center"/>
              <w:rPr>
                <w:rFonts w:ascii="GHEA Grapalat" w:hAnsi="GHEA Grapalat"/>
                <w:sz w:val="16"/>
                <w:szCs w:val="16"/>
                <w:lang w:val="pt-BR"/>
              </w:rPr>
            </w:pPr>
          </w:p>
          <w:p w:rsidR="007A27E2" w:rsidRPr="00783FBE" w:rsidRDefault="007A27E2" w:rsidP="00DD662E">
            <w:pPr>
              <w:jc w:val="center"/>
              <w:rPr>
                <w:rFonts w:ascii="GHEA Grapalat" w:hAnsi="GHEA Grapalat" w:cs="Arial"/>
                <w:sz w:val="16"/>
                <w:szCs w:val="16"/>
                <w:lang w:val="pt-BR"/>
              </w:rPr>
            </w:pPr>
            <w:r w:rsidRPr="00783FBE">
              <w:rPr>
                <w:rFonts w:ascii="GHEA Grapalat" w:hAnsi="GHEA Grapalat"/>
                <w:sz w:val="16"/>
                <w:szCs w:val="16"/>
                <w:lang w:val="pt-BR"/>
              </w:rPr>
              <w:t>... %</w:t>
            </w:r>
          </w:p>
        </w:tc>
        <w:tc>
          <w:tcPr>
            <w:tcW w:w="389" w:type="dxa"/>
          </w:tcPr>
          <w:p w:rsidR="007A27E2" w:rsidRPr="00783FBE" w:rsidRDefault="007A27E2" w:rsidP="00DD662E">
            <w:pPr>
              <w:jc w:val="center"/>
              <w:rPr>
                <w:rFonts w:ascii="GHEA Grapalat" w:hAnsi="GHEA Grapalat"/>
                <w:sz w:val="16"/>
                <w:szCs w:val="16"/>
                <w:lang w:val="pt-BR"/>
              </w:rPr>
            </w:pPr>
          </w:p>
          <w:p w:rsidR="007A27E2" w:rsidRPr="00783FBE" w:rsidRDefault="007A27E2" w:rsidP="00DD662E">
            <w:pPr>
              <w:jc w:val="center"/>
              <w:rPr>
                <w:rFonts w:ascii="GHEA Grapalat" w:hAnsi="GHEA Grapalat"/>
                <w:sz w:val="16"/>
                <w:szCs w:val="16"/>
                <w:lang w:val="pt-BR"/>
              </w:rPr>
            </w:pPr>
          </w:p>
          <w:p w:rsidR="007A27E2" w:rsidRPr="00783FBE" w:rsidRDefault="007A27E2" w:rsidP="00DD662E">
            <w:pPr>
              <w:jc w:val="center"/>
              <w:rPr>
                <w:rFonts w:ascii="GHEA Grapalat" w:hAnsi="GHEA Grapalat" w:cs="Arial"/>
                <w:sz w:val="16"/>
                <w:szCs w:val="16"/>
                <w:lang w:val="pt-BR"/>
              </w:rPr>
            </w:pPr>
            <w:r w:rsidRPr="00783FBE">
              <w:rPr>
                <w:rFonts w:ascii="GHEA Grapalat" w:hAnsi="GHEA Grapalat"/>
                <w:sz w:val="16"/>
                <w:szCs w:val="16"/>
                <w:lang w:val="pt-BR"/>
              </w:rPr>
              <w:t>... %</w:t>
            </w:r>
          </w:p>
        </w:tc>
        <w:tc>
          <w:tcPr>
            <w:tcW w:w="544" w:type="dxa"/>
            <w:vAlign w:val="center"/>
          </w:tcPr>
          <w:p w:rsidR="00D7336F" w:rsidRPr="00783FBE" w:rsidRDefault="00D7336F" w:rsidP="00D7336F">
            <w:pPr>
              <w:jc w:val="center"/>
              <w:rPr>
                <w:rFonts w:ascii="GHEA Grapalat" w:hAnsi="GHEA Grapalat"/>
                <w:sz w:val="16"/>
                <w:szCs w:val="16"/>
              </w:rPr>
            </w:pPr>
          </w:p>
          <w:p w:rsidR="007A27E2" w:rsidRPr="00783FBE" w:rsidRDefault="00DB2EDE" w:rsidP="00D7336F">
            <w:pPr>
              <w:jc w:val="center"/>
              <w:rPr>
                <w:rFonts w:ascii="GHEA Grapalat" w:hAnsi="GHEA Grapalat" w:cs="Arial"/>
                <w:sz w:val="16"/>
                <w:szCs w:val="16"/>
                <w:lang w:val="pt-BR"/>
              </w:rPr>
            </w:pPr>
            <w:r w:rsidRPr="00783FBE">
              <w:rPr>
                <w:rFonts w:ascii="GHEA Grapalat" w:hAnsi="GHEA Grapalat"/>
                <w:sz w:val="16"/>
                <w:szCs w:val="16"/>
                <w:lang w:val="pt-BR"/>
              </w:rPr>
              <w:t>... %</w:t>
            </w:r>
          </w:p>
        </w:tc>
        <w:tc>
          <w:tcPr>
            <w:tcW w:w="544" w:type="dxa"/>
            <w:vAlign w:val="center"/>
          </w:tcPr>
          <w:p w:rsidR="007A27E2" w:rsidRPr="00783FBE" w:rsidRDefault="004661C9" w:rsidP="00D7336F">
            <w:pPr>
              <w:jc w:val="center"/>
              <w:rPr>
                <w:rFonts w:ascii="GHEA Grapalat" w:hAnsi="GHEA Grapalat"/>
                <w:sz w:val="16"/>
                <w:szCs w:val="16"/>
                <w:lang w:val="pt-BR"/>
              </w:rPr>
            </w:pPr>
            <w:r w:rsidRPr="00783FBE">
              <w:rPr>
                <w:rFonts w:ascii="GHEA Grapalat" w:hAnsi="GHEA Grapalat"/>
                <w:sz w:val="16"/>
                <w:szCs w:val="16"/>
                <w:lang w:val="pt-BR"/>
              </w:rPr>
              <w:t>... %</w:t>
            </w:r>
          </w:p>
        </w:tc>
        <w:tc>
          <w:tcPr>
            <w:tcW w:w="544" w:type="dxa"/>
            <w:vAlign w:val="center"/>
          </w:tcPr>
          <w:p w:rsidR="007A27E2" w:rsidRPr="00783FBE" w:rsidRDefault="00783FBE" w:rsidP="00D7336F">
            <w:pPr>
              <w:jc w:val="center"/>
              <w:rPr>
                <w:rFonts w:ascii="GHEA Grapalat" w:hAnsi="GHEA Grapalat"/>
                <w:sz w:val="16"/>
                <w:szCs w:val="16"/>
                <w:lang w:val="pt-BR"/>
              </w:rPr>
            </w:pPr>
            <w:r w:rsidRPr="00783FBE">
              <w:rPr>
                <w:rFonts w:ascii="GHEA Grapalat" w:hAnsi="GHEA Grapalat"/>
                <w:sz w:val="16"/>
                <w:szCs w:val="16"/>
                <w:lang w:val="ru-RU"/>
              </w:rPr>
              <w:t>100</w:t>
            </w:r>
            <w:r w:rsidRPr="00783FBE">
              <w:rPr>
                <w:rFonts w:ascii="GHEA Grapalat" w:hAnsi="GHEA Grapalat"/>
                <w:sz w:val="16"/>
                <w:szCs w:val="16"/>
                <w:lang w:val="pt-BR"/>
              </w:rPr>
              <w:t>%</w:t>
            </w:r>
          </w:p>
        </w:tc>
        <w:tc>
          <w:tcPr>
            <w:tcW w:w="544" w:type="dxa"/>
            <w:vAlign w:val="center"/>
          </w:tcPr>
          <w:p w:rsidR="007A27E2" w:rsidRPr="00783FBE" w:rsidRDefault="007A27E2" w:rsidP="00D7336F">
            <w:pPr>
              <w:jc w:val="center"/>
              <w:rPr>
                <w:rFonts w:ascii="GHEA Grapalat" w:hAnsi="GHEA Grapalat"/>
                <w:sz w:val="16"/>
                <w:szCs w:val="16"/>
                <w:lang w:val="pt-BR"/>
              </w:rPr>
            </w:pPr>
          </w:p>
          <w:p w:rsidR="007A27E2" w:rsidRPr="00783FBE" w:rsidRDefault="007A27E2" w:rsidP="00D7336F">
            <w:pPr>
              <w:jc w:val="center"/>
              <w:rPr>
                <w:rFonts w:ascii="GHEA Grapalat" w:hAnsi="GHEA Grapalat"/>
                <w:sz w:val="16"/>
                <w:szCs w:val="16"/>
                <w:lang w:val="pt-BR"/>
              </w:rPr>
            </w:pPr>
            <w:r w:rsidRPr="00783FBE">
              <w:rPr>
                <w:rFonts w:ascii="GHEA Grapalat" w:hAnsi="GHEA Grapalat"/>
                <w:sz w:val="16"/>
                <w:szCs w:val="16"/>
                <w:lang w:val="ru-RU"/>
              </w:rPr>
              <w:t>100</w:t>
            </w:r>
            <w:r w:rsidRPr="00783FBE">
              <w:rPr>
                <w:rFonts w:ascii="GHEA Grapalat" w:hAnsi="GHEA Grapalat"/>
                <w:sz w:val="16"/>
                <w:szCs w:val="16"/>
                <w:lang w:val="pt-BR"/>
              </w:rPr>
              <w:t>%</w:t>
            </w:r>
          </w:p>
        </w:tc>
        <w:tc>
          <w:tcPr>
            <w:tcW w:w="544" w:type="dxa"/>
            <w:vAlign w:val="center"/>
          </w:tcPr>
          <w:p w:rsidR="007A27E2" w:rsidRPr="00783FBE" w:rsidRDefault="007A27E2" w:rsidP="00D7336F">
            <w:pPr>
              <w:jc w:val="center"/>
              <w:rPr>
                <w:rFonts w:ascii="GHEA Grapalat" w:hAnsi="GHEA Grapalat"/>
                <w:sz w:val="16"/>
                <w:szCs w:val="16"/>
                <w:lang w:val="pt-BR"/>
              </w:rPr>
            </w:pPr>
          </w:p>
          <w:p w:rsidR="007A27E2" w:rsidRPr="00783FBE" w:rsidRDefault="007A27E2" w:rsidP="00D7336F">
            <w:pPr>
              <w:jc w:val="center"/>
              <w:rPr>
                <w:rFonts w:ascii="GHEA Grapalat" w:hAnsi="GHEA Grapalat"/>
                <w:sz w:val="16"/>
                <w:szCs w:val="16"/>
                <w:lang w:val="pt-BR"/>
              </w:rPr>
            </w:pPr>
            <w:r w:rsidRPr="00783FBE">
              <w:rPr>
                <w:rFonts w:ascii="GHEA Grapalat" w:hAnsi="GHEA Grapalat"/>
                <w:sz w:val="16"/>
                <w:szCs w:val="16"/>
                <w:lang w:val="ru-RU"/>
              </w:rPr>
              <w:t>100</w:t>
            </w:r>
            <w:r w:rsidRPr="00783FBE">
              <w:rPr>
                <w:rFonts w:ascii="GHEA Grapalat" w:hAnsi="GHEA Grapalat"/>
                <w:sz w:val="16"/>
                <w:szCs w:val="16"/>
                <w:lang w:val="pt-BR"/>
              </w:rPr>
              <w:t>%</w:t>
            </w:r>
          </w:p>
        </w:tc>
        <w:tc>
          <w:tcPr>
            <w:tcW w:w="544" w:type="dxa"/>
            <w:vAlign w:val="center"/>
          </w:tcPr>
          <w:p w:rsidR="007A27E2" w:rsidRPr="00783FBE" w:rsidRDefault="007A27E2" w:rsidP="00D7336F">
            <w:pPr>
              <w:jc w:val="center"/>
              <w:rPr>
                <w:rFonts w:ascii="GHEA Grapalat" w:hAnsi="GHEA Grapalat"/>
                <w:sz w:val="16"/>
                <w:szCs w:val="16"/>
                <w:lang w:val="pt-BR"/>
              </w:rPr>
            </w:pPr>
          </w:p>
          <w:p w:rsidR="007A27E2" w:rsidRPr="00783FBE" w:rsidRDefault="007A27E2" w:rsidP="00D7336F">
            <w:pPr>
              <w:jc w:val="center"/>
              <w:rPr>
                <w:rFonts w:ascii="GHEA Grapalat" w:hAnsi="GHEA Grapalat"/>
                <w:sz w:val="16"/>
                <w:szCs w:val="16"/>
                <w:lang w:val="pt-BR"/>
              </w:rPr>
            </w:pPr>
            <w:r w:rsidRPr="00783FBE">
              <w:rPr>
                <w:rFonts w:ascii="GHEA Grapalat" w:hAnsi="GHEA Grapalat"/>
                <w:sz w:val="16"/>
                <w:szCs w:val="16"/>
                <w:lang w:val="ru-RU"/>
              </w:rPr>
              <w:t>100</w:t>
            </w:r>
            <w:r w:rsidRPr="00783FBE">
              <w:rPr>
                <w:rFonts w:ascii="GHEA Grapalat" w:hAnsi="GHEA Grapalat"/>
                <w:sz w:val="16"/>
                <w:szCs w:val="16"/>
                <w:lang w:val="pt-BR"/>
              </w:rPr>
              <w:t>%</w:t>
            </w:r>
          </w:p>
        </w:tc>
        <w:tc>
          <w:tcPr>
            <w:tcW w:w="831" w:type="dxa"/>
          </w:tcPr>
          <w:p w:rsidR="007A27E2" w:rsidRPr="00783FBE" w:rsidRDefault="007A27E2" w:rsidP="007A27E2">
            <w:pPr>
              <w:jc w:val="center"/>
              <w:rPr>
                <w:rFonts w:ascii="GHEA Grapalat" w:hAnsi="GHEA Grapalat"/>
                <w:sz w:val="16"/>
                <w:szCs w:val="16"/>
                <w:lang w:val="pt-BR"/>
              </w:rPr>
            </w:pPr>
          </w:p>
          <w:p w:rsidR="007A27E2" w:rsidRPr="00783FBE" w:rsidRDefault="007A27E2" w:rsidP="007A27E2">
            <w:pPr>
              <w:jc w:val="center"/>
              <w:rPr>
                <w:rFonts w:ascii="GHEA Grapalat" w:hAnsi="GHEA Grapalat"/>
                <w:sz w:val="16"/>
                <w:szCs w:val="16"/>
                <w:lang w:val="pt-BR"/>
              </w:rPr>
            </w:pPr>
            <w:r w:rsidRPr="00783FBE">
              <w:rPr>
                <w:rFonts w:ascii="GHEA Grapalat" w:hAnsi="GHEA Grapalat"/>
                <w:sz w:val="16"/>
                <w:szCs w:val="16"/>
                <w:lang w:val="ru-RU"/>
              </w:rPr>
              <w:t>100</w:t>
            </w:r>
            <w:r w:rsidRPr="00783FBE">
              <w:rPr>
                <w:rFonts w:ascii="GHEA Grapalat" w:hAnsi="GHEA Grapalat"/>
                <w:sz w:val="16"/>
                <w:szCs w:val="16"/>
                <w:lang w:val="pt-BR"/>
              </w:rPr>
              <w:t>%</w:t>
            </w:r>
          </w:p>
        </w:tc>
      </w:tr>
    </w:tbl>
    <w:p w:rsidR="00203F6B" w:rsidRPr="00DA0244" w:rsidRDefault="00203F6B" w:rsidP="00203F6B">
      <w:pPr>
        <w:rPr>
          <w:rFonts w:ascii="GHEA Grapalat" w:hAnsi="GHEA Grapalat"/>
          <w:i/>
          <w:sz w:val="16"/>
          <w:szCs w:val="16"/>
        </w:rPr>
      </w:pPr>
    </w:p>
    <w:p w:rsidR="00203F6B" w:rsidRPr="00DA0244" w:rsidRDefault="00203F6B" w:rsidP="00203F6B">
      <w:pPr>
        <w:jc w:val="both"/>
        <w:rPr>
          <w:rFonts w:ascii="GHEA Grapalat" w:hAnsi="GHEA Grapalat"/>
          <w:i/>
          <w:sz w:val="16"/>
          <w:szCs w:val="16"/>
          <w:lang w:val="pt-BR"/>
        </w:rPr>
      </w:pPr>
      <w:r w:rsidRPr="00DA0244">
        <w:rPr>
          <w:rFonts w:ascii="GHEA Grapalat" w:hAnsi="GHEA Grapalat"/>
          <w:i/>
          <w:sz w:val="16"/>
          <w:szCs w:val="16"/>
        </w:rPr>
        <w:t>*</w:t>
      </w:r>
      <w:r w:rsidRPr="00DA0244">
        <w:rPr>
          <w:rFonts w:ascii="GHEA Grapalat" w:hAnsi="GHEA Grapalat" w:cs="Sylfaen"/>
          <w:i/>
          <w:sz w:val="16"/>
          <w:szCs w:val="16"/>
          <w:lang w:val="pt-BR"/>
        </w:rPr>
        <w:t xml:space="preserve">** </w:t>
      </w:r>
      <w:proofErr w:type="gramStart"/>
      <w:r w:rsidRPr="00DA0244">
        <w:rPr>
          <w:rFonts w:ascii="GHEA Grapalat" w:hAnsi="GHEA Grapalat" w:cs="Sylfaen"/>
          <w:i/>
          <w:sz w:val="16"/>
          <w:szCs w:val="16"/>
          <w:lang w:val="pt-BR"/>
        </w:rPr>
        <w:t>հրավերում</w:t>
      </w:r>
      <w:proofErr w:type="gramEnd"/>
      <w:r w:rsidRPr="00DA0244">
        <w:rPr>
          <w:rFonts w:ascii="GHEA Grapalat" w:hAnsi="GHEA Grapalat" w:cs="Sylfaen"/>
          <w:i/>
          <w:sz w:val="16"/>
          <w:szCs w:val="16"/>
          <w:lang w:val="pt-BR"/>
        </w:rPr>
        <w:t xml:space="preserve"> գումարները նշվում են տոկոսով, իսկ պայմանագիրը կնքելիս տոկոսի փոխարեն նշվում է կոնկրետ գումարի չափ</w:t>
      </w:r>
    </w:p>
    <w:p w:rsidR="00203F6B" w:rsidRPr="00DA0244" w:rsidRDefault="00203F6B" w:rsidP="00203F6B">
      <w:pPr>
        <w:jc w:val="center"/>
        <w:rPr>
          <w:rFonts w:ascii="GHEA Grapalat" w:hAnsi="GHEA Grapalat"/>
          <w:sz w:val="16"/>
          <w:szCs w:val="16"/>
          <w:lang w:val="es-ES"/>
        </w:rPr>
      </w:pPr>
    </w:p>
    <w:p w:rsidR="00203F6B" w:rsidRPr="00DA0244" w:rsidRDefault="00203F6B" w:rsidP="00203F6B">
      <w:pPr>
        <w:jc w:val="right"/>
        <w:rPr>
          <w:rFonts w:ascii="GHEA Grapalat" w:hAnsi="GHEA Grapalat"/>
          <w:sz w:val="16"/>
          <w:szCs w:val="16"/>
          <w:lang w:val="es-ES"/>
        </w:rPr>
      </w:pPr>
    </w:p>
    <w:tbl>
      <w:tblPr>
        <w:tblW w:w="9639" w:type="dxa"/>
        <w:jc w:val="center"/>
        <w:tblInd w:w="409" w:type="dxa"/>
        <w:tblLayout w:type="fixed"/>
        <w:tblLook w:val="0000" w:firstRow="0" w:lastRow="0" w:firstColumn="0" w:lastColumn="0" w:noHBand="0" w:noVBand="0"/>
      </w:tblPr>
      <w:tblGrid>
        <w:gridCol w:w="4536"/>
        <w:gridCol w:w="760"/>
        <w:gridCol w:w="4343"/>
      </w:tblGrid>
      <w:tr w:rsidR="00203F6B" w:rsidRPr="00DA0244" w:rsidTr="00DD662E">
        <w:trPr>
          <w:jc w:val="center"/>
        </w:trPr>
        <w:tc>
          <w:tcPr>
            <w:tcW w:w="4536" w:type="dxa"/>
          </w:tcPr>
          <w:p w:rsidR="00203F6B" w:rsidRPr="00DA0244" w:rsidRDefault="00203F6B" w:rsidP="00DD662E">
            <w:pPr>
              <w:spacing w:line="360" w:lineRule="auto"/>
              <w:jc w:val="center"/>
              <w:rPr>
                <w:rFonts w:ascii="GHEA Grapalat" w:hAnsi="GHEA Grapalat" w:cs="Sylfaen"/>
                <w:b/>
                <w:bCs/>
                <w:sz w:val="16"/>
                <w:szCs w:val="16"/>
                <w:lang w:val="nb-NO"/>
              </w:rPr>
            </w:pPr>
            <w:r w:rsidRPr="00DA0244">
              <w:rPr>
                <w:rFonts w:ascii="GHEA Grapalat" w:hAnsi="GHEA Grapalat" w:cs="Sylfaen"/>
                <w:b/>
                <w:bCs/>
                <w:sz w:val="16"/>
                <w:szCs w:val="16"/>
                <w:lang w:val="nb-NO"/>
              </w:rPr>
              <w:t>ՊԱՏՎԻՐԱՏՈՒ</w:t>
            </w:r>
          </w:p>
          <w:p w:rsidR="00203F6B" w:rsidRPr="00DA0244" w:rsidRDefault="00203F6B" w:rsidP="00DD662E">
            <w:pPr>
              <w:rPr>
                <w:rFonts w:ascii="GHEA Grapalat" w:hAnsi="GHEA Grapalat"/>
                <w:sz w:val="16"/>
                <w:szCs w:val="16"/>
                <w:lang w:val="ru-RU"/>
              </w:rPr>
            </w:pPr>
          </w:p>
          <w:p w:rsidR="00203F6B" w:rsidRPr="00DA0244" w:rsidRDefault="00203F6B" w:rsidP="00DD662E">
            <w:pPr>
              <w:rPr>
                <w:rFonts w:ascii="GHEA Grapalat" w:hAnsi="GHEA Grapalat"/>
                <w:sz w:val="16"/>
                <w:szCs w:val="16"/>
                <w:lang w:val="ru-RU"/>
              </w:rPr>
            </w:pPr>
          </w:p>
          <w:p w:rsidR="00203F6B" w:rsidRPr="00DA0244" w:rsidRDefault="00203F6B" w:rsidP="00DD662E">
            <w:pPr>
              <w:jc w:val="center"/>
              <w:rPr>
                <w:rFonts w:ascii="GHEA Grapalat" w:hAnsi="GHEA Grapalat"/>
                <w:sz w:val="16"/>
                <w:szCs w:val="16"/>
                <w:lang w:val="ru-RU"/>
              </w:rPr>
            </w:pPr>
            <w:r w:rsidRPr="00DA0244">
              <w:rPr>
                <w:rFonts w:ascii="GHEA Grapalat" w:hAnsi="GHEA Grapalat"/>
                <w:sz w:val="16"/>
                <w:szCs w:val="16"/>
                <w:lang w:val="ru-RU"/>
              </w:rPr>
              <w:t>---------------------------------</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w:t>
            </w:r>
            <w:r w:rsidRPr="00DA0244">
              <w:rPr>
                <w:rFonts w:ascii="GHEA Grapalat" w:hAnsi="GHEA Grapalat" w:cs="Sylfaen"/>
                <w:sz w:val="16"/>
                <w:szCs w:val="16"/>
                <w:lang w:val="ru-RU"/>
              </w:rPr>
              <w:t>ստորագրություն</w:t>
            </w:r>
            <w:r w:rsidRPr="00DA0244">
              <w:rPr>
                <w:rFonts w:ascii="GHEA Grapalat" w:hAnsi="GHEA Grapalat"/>
                <w:sz w:val="16"/>
                <w:szCs w:val="16"/>
              </w:rPr>
              <w:t>/</w:t>
            </w:r>
          </w:p>
          <w:p w:rsidR="00203F6B" w:rsidRPr="00DA0244" w:rsidRDefault="00203F6B" w:rsidP="00DD662E">
            <w:pPr>
              <w:jc w:val="center"/>
              <w:rPr>
                <w:rFonts w:ascii="GHEA Grapalat" w:hAnsi="GHEA Grapalat"/>
                <w:sz w:val="16"/>
                <w:szCs w:val="16"/>
                <w:lang w:val="ru-RU"/>
              </w:rPr>
            </w:pPr>
            <w:r w:rsidRPr="00DA0244">
              <w:rPr>
                <w:rFonts w:ascii="GHEA Grapalat" w:hAnsi="GHEA Grapalat" w:cs="Sylfaen"/>
                <w:sz w:val="16"/>
                <w:szCs w:val="16"/>
                <w:lang w:val="ru-RU"/>
              </w:rPr>
              <w:t>Կ</w:t>
            </w:r>
            <w:r w:rsidRPr="00DA0244">
              <w:rPr>
                <w:rFonts w:ascii="GHEA Grapalat" w:hAnsi="GHEA Grapalat"/>
                <w:sz w:val="16"/>
                <w:szCs w:val="16"/>
                <w:lang w:val="ru-RU"/>
              </w:rPr>
              <w:t>.</w:t>
            </w:r>
            <w:r w:rsidRPr="00DA0244">
              <w:rPr>
                <w:rFonts w:ascii="GHEA Grapalat" w:hAnsi="GHEA Grapalat" w:cs="Sylfaen"/>
                <w:sz w:val="16"/>
                <w:szCs w:val="16"/>
                <w:lang w:val="ru-RU"/>
              </w:rPr>
              <w:t>Տ</w:t>
            </w:r>
          </w:p>
        </w:tc>
        <w:tc>
          <w:tcPr>
            <w:tcW w:w="760" w:type="dxa"/>
          </w:tcPr>
          <w:p w:rsidR="00203F6B" w:rsidRPr="00DA0244" w:rsidRDefault="00203F6B" w:rsidP="00DD662E">
            <w:pPr>
              <w:spacing w:line="360" w:lineRule="auto"/>
              <w:jc w:val="center"/>
              <w:rPr>
                <w:rFonts w:ascii="GHEA Grapalat" w:hAnsi="GHEA Grapalat"/>
                <w:sz w:val="16"/>
                <w:szCs w:val="16"/>
                <w:lang w:val="ru-RU"/>
              </w:rPr>
            </w:pPr>
          </w:p>
        </w:tc>
        <w:tc>
          <w:tcPr>
            <w:tcW w:w="4343" w:type="dxa"/>
          </w:tcPr>
          <w:p w:rsidR="00203F6B" w:rsidRPr="00DA0244" w:rsidRDefault="00203F6B" w:rsidP="00DD662E">
            <w:pPr>
              <w:spacing w:line="360" w:lineRule="auto"/>
              <w:jc w:val="center"/>
              <w:rPr>
                <w:rFonts w:ascii="GHEA Grapalat" w:hAnsi="GHEA Grapalat" w:cs="Sylfaen"/>
                <w:b/>
                <w:bCs/>
                <w:sz w:val="16"/>
                <w:szCs w:val="16"/>
                <w:lang w:val="ru-RU"/>
              </w:rPr>
            </w:pPr>
            <w:r w:rsidRPr="00DA0244">
              <w:rPr>
                <w:rFonts w:ascii="GHEA Grapalat" w:hAnsi="GHEA Grapalat" w:cs="Sylfaen"/>
                <w:b/>
                <w:bCs/>
                <w:sz w:val="16"/>
                <w:szCs w:val="16"/>
                <w:lang w:val="pt-BR"/>
              </w:rPr>
              <w:t>ԿԱՏԱՐՈՂ</w:t>
            </w:r>
          </w:p>
          <w:p w:rsidR="00203F6B" w:rsidRPr="00DA0244" w:rsidRDefault="00203F6B" w:rsidP="00DD662E">
            <w:pPr>
              <w:jc w:val="center"/>
              <w:rPr>
                <w:rFonts w:ascii="GHEA Grapalat" w:hAnsi="GHEA Grapalat"/>
                <w:sz w:val="16"/>
                <w:szCs w:val="16"/>
                <w:lang w:val="ru-RU"/>
              </w:rPr>
            </w:pPr>
          </w:p>
          <w:p w:rsidR="00203F6B" w:rsidRPr="00DA0244" w:rsidRDefault="00203F6B" w:rsidP="00DD662E">
            <w:pPr>
              <w:jc w:val="center"/>
              <w:rPr>
                <w:rFonts w:ascii="GHEA Grapalat" w:hAnsi="GHEA Grapalat"/>
                <w:sz w:val="16"/>
                <w:szCs w:val="16"/>
                <w:lang w:val="ru-RU"/>
              </w:rPr>
            </w:pPr>
          </w:p>
          <w:p w:rsidR="00203F6B" w:rsidRPr="00DA0244" w:rsidRDefault="00203F6B" w:rsidP="00DD662E">
            <w:pPr>
              <w:jc w:val="center"/>
              <w:rPr>
                <w:rFonts w:ascii="GHEA Grapalat" w:hAnsi="GHEA Grapalat"/>
                <w:sz w:val="16"/>
                <w:szCs w:val="16"/>
                <w:lang w:val="ru-RU"/>
              </w:rPr>
            </w:pPr>
            <w:r w:rsidRPr="00DA0244">
              <w:rPr>
                <w:rFonts w:ascii="GHEA Grapalat" w:hAnsi="GHEA Grapalat"/>
                <w:sz w:val="16"/>
                <w:szCs w:val="16"/>
                <w:lang w:val="ru-RU"/>
              </w:rPr>
              <w:t>---------------------------------</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w:t>
            </w:r>
            <w:r w:rsidRPr="00DA0244">
              <w:rPr>
                <w:rFonts w:ascii="GHEA Grapalat" w:hAnsi="GHEA Grapalat" w:cs="Sylfaen"/>
                <w:sz w:val="16"/>
                <w:szCs w:val="16"/>
                <w:lang w:val="ru-RU"/>
              </w:rPr>
              <w:t>ստորագրություն</w:t>
            </w:r>
            <w:r w:rsidRPr="00DA0244">
              <w:rPr>
                <w:rFonts w:ascii="GHEA Grapalat" w:hAnsi="GHEA Grapalat"/>
                <w:sz w:val="16"/>
                <w:szCs w:val="16"/>
              </w:rPr>
              <w:t>/</w:t>
            </w:r>
          </w:p>
          <w:p w:rsidR="00203F6B" w:rsidRPr="00DA0244" w:rsidRDefault="00203F6B" w:rsidP="00DD662E">
            <w:pPr>
              <w:jc w:val="center"/>
              <w:rPr>
                <w:rFonts w:ascii="GHEA Grapalat" w:hAnsi="GHEA Grapalat"/>
                <w:sz w:val="16"/>
                <w:szCs w:val="16"/>
                <w:lang w:val="ru-RU"/>
              </w:rPr>
            </w:pPr>
            <w:r w:rsidRPr="00DA0244">
              <w:rPr>
                <w:rFonts w:ascii="GHEA Grapalat" w:hAnsi="GHEA Grapalat" w:cs="Sylfaen"/>
                <w:sz w:val="16"/>
                <w:szCs w:val="16"/>
                <w:lang w:val="ru-RU"/>
              </w:rPr>
              <w:t>Կ</w:t>
            </w:r>
            <w:r w:rsidRPr="00DA0244">
              <w:rPr>
                <w:rFonts w:ascii="GHEA Grapalat" w:hAnsi="GHEA Grapalat"/>
                <w:sz w:val="16"/>
                <w:szCs w:val="16"/>
                <w:lang w:val="ru-RU"/>
              </w:rPr>
              <w:t>.</w:t>
            </w:r>
            <w:r w:rsidRPr="00DA0244">
              <w:rPr>
                <w:rFonts w:ascii="GHEA Grapalat" w:hAnsi="GHEA Grapalat" w:cs="Sylfaen"/>
                <w:sz w:val="16"/>
                <w:szCs w:val="16"/>
                <w:lang w:val="ru-RU"/>
              </w:rPr>
              <w:t>Տ</w:t>
            </w:r>
          </w:p>
        </w:tc>
      </w:tr>
    </w:tbl>
    <w:p w:rsidR="00203F6B" w:rsidRPr="00DA0244" w:rsidRDefault="00203F6B" w:rsidP="00203F6B">
      <w:pPr>
        <w:rPr>
          <w:rFonts w:ascii="GHEA Grapalat" w:hAnsi="GHEA Grapalat"/>
          <w:sz w:val="16"/>
          <w:szCs w:val="16"/>
          <w:lang w:val="ru-RU"/>
        </w:rPr>
        <w:sectPr w:rsidR="00203F6B" w:rsidRPr="00DA0244" w:rsidSect="005E2E8B">
          <w:footnotePr>
            <w:pos w:val="beneathText"/>
          </w:footnotePr>
          <w:pgSz w:w="11906" w:h="16838" w:code="9"/>
          <w:pgMar w:top="142" w:right="707" w:bottom="720" w:left="663" w:header="561" w:footer="561" w:gutter="0"/>
          <w:cols w:space="720"/>
        </w:sectPr>
      </w:pPr>
    </w:p>
    <w:p w:rsidR="00203F6B" w:rsidRPr="00DA0244" w:rsidRDefault="00203F6B" w:rsidP="00203F6B">
      <w:pPr>
        <w:autoSpaceDE w:val="0"/>
        <w:autoSpaceDN w:val="0"/>
        <w:adjustRightInd w:val="0"/>
        <w:jc w:val="right"/>
        <w:rPr>
          <w:rFonts w:ascii="GHEA Grapalat" w:hAnsi="GHEA Grapalat" w:cs="TimesArmenianPSMT"/>
          <w:i/>
          <w:sz w:val="16"/>
          <w:szCs w:val="16"/>
        </w:rPr>
      </w:pPr>
      <w:r w:rsidRPr="00DA0244">
        <w:rPr>
          <w:rFonts w:ascii="GHEA Grapalat" w:hAnsi="GHEA Grapalat" w:cs="TimesArmenianPSMT"/>
          <w:i/>
          <w:sz w:val="16"/>
          <w:szCs w:val="16"/>
          <w:lang w:val="ru-RU"/>
        </w:rPr>
        <w:lastRenderedPageBreak/>
        <w:t xml:space="preserve">Հավելված </w:t>
      </w:r>
      <w:r w:rsidRPr="00DA0244">
        <w:rPr>
          <w:rFonts w:ascii="GHEA Grapalat" w:hAnsi="GHEA Grapalat" w:cs="TimesArmenianPSMT"/>
          <w:i/>
          <w:sz w:val="16"/>
          <w:szCs w:val="16"/>
        </w:rPr>
        <w:t>3</w:t>
      </w:r>
    </w:p>
    <w:p w:rsidR="00203F6B" w:rsidRPr="00DA0244" w:rsidRDefault="00203F6B" w:rsidP="00203F6B">
      <w:pPr>
        <w:autoSpaceDE w:val="0"/>
        <w:autoSpaceDN w:val="0"/>
        <w:adjustRightInd w:val="0"/>
        <w:jc w:val="right"/>
        <w:rPr>
          <w:rFonts w:ascii="GHEA Grapalat" w:hAnsi="GHEA Grapalat" w:cs="TimesArmenianPSMT"/>
          <w:i/>
          <w:sz w:val="16"/>
          <w:szCs w:val="16"/>
          <w:lang w:val="ru-RU"/>
        </w:rPr>
      </w:pPr>
      <w:r w:rsidRPr="00DA0244">
        <w:rPr>
          <w:rFonts w:ascii="GHEA Grapalat" w:hAnsi="GHEA Grapalat" w:cs="TimesArmenianPSMT"/>
          <w:i/>
          <w:sz w:val="16"/>
          <w:szCs w:val="16"/>
          <w:lang w:val="ru-RU"/>
        </w:rPr>
        <w:t xml:space="preserve">«         »              20  թ. կնքված </w:t>
      </w:r>
    </w:p>
    <w:p w:rsidR="00203F6B" w:rsidRPr="00DA0244" w:rsidRDefault="00203F6B" w:rsidP="00203F6B">
      <w:pPr>
        <w:autoSpaceDE w:val="0"/>
        <w:autoSpaceDN w:val="0"/>
        <w:adjustRightInd w:val="0"/>
        <w:jc w:val="right"/>
        <w:rPr>
          <w:rFonts w:ascii="GHEA Grapalat" w:hAnsi="GHEA Grapalat" w:cs="TimesArmenianPSMT"/>
          <w:i/>
          <w:sz w:val="16"/>
          <w:szCs w:val="16"/>
        </w:rPr>
      </w:pPr>
      <w:r w:rsidRPr="00DA0244">
        <w:rPr>
          <w:rFonts w:ascii="GHEA Grapalat" w:hAnsi="GHEA Grapalat" w:cs="TimesArmenianPSMT"/>
          <w:i/>
          <w:sz w:val="16"/>
          <w:szCs w:val="16"/>
          <w:lang w:val="ru-RU"/>
        </w:rPr>
        <w:t xml:space="preserve">                      ծածկագրով պայմանագրի</w:t>
      </w:r>
    </w:p>
    <w:p w:rsidR="00203F6B" w:rsidRPr="00DA0244" w:rsidRDefault="00203F6B" w:rsidP="00203F6B">
      <w:pPr>
        <w:autoSpaceDE w:val="0"/>
        <w:autoSpaceDN w:val="0"/>
        <w:adjustRightInd w:val="0"/>
        <w:jc w:val="right"/>
        <w:rPr>
          <w:rFonts w:ascii="GHEA Grapalat" w:hAnsi="GHEA Grapalat" w:cs="TimesArmenianPSMT"/>
          <w:i/>
          <w:sz w:val="16"/>
          <w:szCs w:val="16"/>
        </w:rPr>
      </w:pPr>
    </w:p>
    <w:p w:rsidR="00203F6B" w:rsidRPr="00DA0244" w:rsidRDefault="00203F6B" w:rsidP="00203F6B">
      <w:pPr>
        <w:rPr>
          <w:rFonts w:ascii="GHEA Grapalat" w:hAnsi="GHEA Grapalat"/>
          <w:sz w:val="16"/>
          <w:szCs w:val="16"/>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03F6B" w:rsidRPr="00630AD8" w:rsidTr="00DD662E">
        <w:trPr>
          <w:tblCellSpacing w:w="7" w:type="dxa"/>
          <w:jc w:val="center"/>
        </w:trPr>
        <w:tc>
          <w:tcPr>
            <w:tcW w:w="0" w:type="auto"/>
            <w:vAlign w:val="center"/>
          </w:tcPr>
          <w:p w:rsidR="00203F6B" w:rsidRPr="00DA0244" w:rsidRDefault="00203F6B" w:rsidP="00DD662E">
            <w:pPr>
              <w:jc w:val="center"/>
              <w:rPr>
                <w:rFonts w:ascii="GHEA Grapalat" w:hAnsi="GHEA Grapalat"/>
                <w:iCs/>
                <w:color w:val="000000"/>
                <w:sz w:val="16"/>
                <w:szCs w:val="16"/>
                <w:lang w:val="pt-BR"/>
              </w:rPr>
            </w:pPr>
            <w:r w:rsidRPr="00DA0244">
              <w:rPr>
                <w:noProof/>
                <w:sz w:val="16"/>
                <w:szCs w:val="16"/>
                <w:lang w:val="ru-RU" w:eastAsia="ru-RU"/>
              </w:rPr>
              <mc:AlternateContent>
                <mc:Choice Requires="wps">
                  <w:drawing>
                    <wp:anchor distT="0" distB="0" distL="114300" distR="114300" simplePos="0" relativeHeight="251661312" behindDoc="0" locked="0" layoutInCell="1" allowOverlap="1" wp14:anchorId="46B1F767" wp14:editId="346D0B27">
                      <wp:simplePos x="0" y="0"/>
                      <wp:positionH relativeFrom="column">
                        <wp:posOffset>2400300</wp:posOffset>
                      </wp:positionH>
                      <wp:positionV relativeFrom="paragraph">
                        <wp:posOffset>167640</wp:posOffset>
                      </wp:positionV>
                      <wp:extent cx="114300" cy="1028700"/>
                      <wp:effectExtent l="0" t="0" r="0" b="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189pt;margin-top:13.2pt;width:9pt;height:81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HqIpQ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" stroked="f"/>
                  </w:pict>
                </mc:Fallback>
              </mc:AlternateContent>
            </w:r>
            <w:r w:rsidRPr="00DA0244">
              <w:rPr>
                <w:rFonts w:ascii="GHEA Grapalat" w:hAnsi="GHEA Grapalat"/>
                <w:iCs/>
                <w:color w:val="000000"/>
                <w:sz w:val="16"/>
                <w:szCs w:val="16"/>
              </w:rPr>
              <w:t>Պայմանագրի</w:t>
            </w:r>
            <w:r w:rsidRPr="00DA0244">
              <w:rPr>
                <w:rFonts w:ascii="GHEA Grapalat" w:hAnsi="GHEA Grapalat"/>
                <w:iCs/>
                <w:color w:val="000000"/>
                <w:sz w:val="16"/>
                <w:szCs w:val="16"/>
                <w:lang w:val="pt-BR"/>
              </w:rPr>
              <w:t xml:space="preserve"> </w:t>
            </w:r>
            <w:r w:rsidRPr="00DA0244">
              <w:rPr>
                <w:rFonts w:ascii="GHEA Grapalat" w:hAnsi="GHEA Grapalat"/>
                <w:iCs/>
                <w:color w:val="000000"/>
                <w:sz w:val="16"/>
                <w:szCs w:val="16"/>
              </w:rPr>
              <w:t>կողմ</w:t>
            </w:r>
            <w:r w:rsidRPr="00DA0244">
              <w:rPr>
                <w:rFonts w:ascii="GHEA Grapalat" w:hAnsi="GHEA Grapalat"/>
                <w:iCs/>
                <w:color w:val="000000"/>
                <w:sz w:val="16"/>
                <w:szCs w:val="16"/>
                <w:lang w:val="pt-BR"/>
              </w:rPr>
              <w:t xml:space="preserve"> </w:t>
            </w:r>
          </w:p>
          <w:p w:rsidR="00203F6B" w:rsidRPr="00DA0244" w:rsidRDefault="00203F6B" w:rsidP="00DD662E">
            <w:pPr>
              <w:jc w:val="center"/>
              <w:rPr>
                <w:rFonts w:ascii="GHEA Grapalat" w:hAnsi="GHEA Grapalat"/>
                <w:iCs/>
                <w:color w:val="000000"/>
                <w:sz w:val="16"/>
                <w:szCs w:val="16"/>
                <w:lang w:val="pt-BR"/>
              </w:rPr>
            </w:pPr>
            <w:r w:rsidRPr="00DA0244">
              <w:rPr>
                <w:rFonts w:ascii="GHEA Grapalat" w:hAnsi="GHEA Grapalat"/>
                <w:iCs/>
                <w:color w:val="000000"/>
                <w:sz w:val="16"/>
                <w:szCs w:val="16"/>
                <w:lang w:val="pt-BR"/>
              </w:rPr>
              <w:t>___________________________</w:t>
            </w:r>
          </w:p>
          <w:p w:rsidR="00203F6B" w:rsidRPr="00DA0244" w:rsidRDefault="00203F6B" w:rsidP="00DD662E">
            <w:pPr>
              <w:jc w:val="center"/>
              <w:rPr>
                <w:rFonts w:ascii="GHEA Grapalat" w:hAnsi="GHEA Grapalat"/>
                <w:iCs/>
                <w:color w:val="000000"/>
                <w:sz w:val="16"/>
                <w:szCs w:val="16"/>
                <w:lang w:val="pt-BR"/>
              </w:rPr>
            </w:pPr>
            <w:r w:rsidRPr="00DA0244">
              <w:rPr>
                <w:rFonts w:ascii="GHEA Grapalat" w:hAnsi="GHEA Grapalat"/>
                <w:iCs/>
                <w:color w:val="000000"/>
                <w:sz w:val="16"/>
                <w:szCs w:val="16"/>
                <w:lang w:val="pt-BR"/>
              </w:rPr>
              <w:t>___________________________</w:t>
            </w:r>
          </w:p>
          <w:p w:rsidR="00203F6B" w:rsidRPr="00DA0244" w:rsidRDefault="00203F6B" w:rsidP="00DD662E">
            <w:pPr>
              <w:jc w:val="center"/>
              <w:rPr>
                <w:rFonts w:ascii="GHEA Grapalat" w:hAnsi="GHEA Grapalat"/>
                <w:iCs/>
                <w:color w:val="000000"/>
                <w:sz w:val="16"/>
                <w:szCs w:val="16"/>
                <w:lang w:val="pt-BR"/>
              </w:rPr>
            </w:pPr>
            <w:r w:rsidRPr="00DA0244">
              <w:rPr>
                <w:rFonts w:ascii="GHEA Grapalat" w:hAnsi="GHEA Grapalat"/>
                <w:iCs/>
                <w:color w:val="000000"/>
                <w:sz w:val="16"/>
                <w:szCs w:val="16"/>
              </w:rPr>
              <w:t>գտնվելու</w:t>
            </w:r>
            <w:r w:rsidRPr="00DA0244">
              <w:rPr>
                <w:rFonts w:ascii="GHEA Grapalat" w:hAnsi="GHEA Grapalat"/>
                <w:iCs/>
                <w:color w:val="000000"/>
                <w:sz w:val="16"/>
                <w:szCs w:val="16"/>
                <w:lang w:val="pt-BR"/>
              </w:rPr>
              <w:t xml:space="preserve"> </w:t>
            </w:r>
            <w:r w:rsidRPr="00DA0244">
              <w:rPr>
                <w:rFonts w:ascii="GHEA Grapalat" w:hAnsi="GHEA Grapalat"/>
                <w:iCs/>
                <w:color w:val="000000"/>
                <w:sz w:val="16"/>
                <w:szCs w:val="16"/>
              </w:rPr>
              <w:t>վայրը</w:t>
            </w:r>
            <w:r w:rsidRPr="00DA0244">
              <w:rPr>
                <w:rFonts w:ascii="GHEA Grapalat" w:hAnsi="GHEA Grapalat"/>
                <w:iCs/>
                <w:color w:val="000000"/>
                <w:sz w:val="16"/>
                <w:szCs w:val="16"/>
                <w:lang w:val="pt-BR"/>
              </w:rPr>
              <w:t xml:space="preserve"> ______________</w:t>
            </w:r>
          </w:p>
          <w:p w:rsidR="00203F6B" w:rsidRPr="00DA0244" w:rsidRDefault="00203F6B" w:rsidP="00DD662E">
            <w:pPr>
              <w:jc w:val="center"/>
              <w:rPr>
                <w:rFonts w:ascii="GHEA Grapalat" w:hAnsi="GHEA Grapalat"/>
                <w:iCs/>
                <w:color w:val="000000"/>
                <w:sz w:val="16"/>
                <w:szCs w:val="16"/>
                <w:lang w:val="pt-BR"/>
              </w:rPr>
            </w:pPr>
            <w:r w:rsidRPr="00DA0244">
              <w:rPr>
                <w:rFonts w:ascii="GHEA Grapalat" w:hAnsi="GHEA Grapalat"/>
                <w:iCs/>
                <w:color w:val="000000"/>
                <w:sz w:val="16"/>
                <w:szCs w:val="16"/>
              </w:rPr>
              <w:t>հհ</w:t>
            </w:r>
            <w:r w:rsidRPr="00DA0244">
              <w:rPr>
                <w:rFonts w:ascii="GHEA Grapalat" w:hAnsi="GHEA Grapalat"/>
                <w:iCs/>
                <w:color w:val="000000"/>
                <w:sz w:val="16"/>
                <w:szCs w:val="16"/>
                <w:lang w:val="pt-BR"/>
              </w:rPr>
              <w:t xml:space="preserve"> _________________________ </w:t>
            </w:r>
          </w:p>
          <w:p w:rsidR="00203F6B" w:rsidRPr="00DA0244" w:rsidRDefault="00203F6B" w:rsidP="00DD662E">
            <w:pPr>
              <w:jc w:val="center"/>
              <w:rPr>
                <w:rFonts w:ascii="GHEA Grapalat" w:hAnsi="GHEA Grapalat"/>
                <w:iCs/>
                <w:color w:val="000000"/>
                <w:sz w:val="16"/>
                <w:szCs w:val="16"/>
                <w:lang w:val="pt-BR"/>
              </w:rPr>
            </w:pPr>
            <w:r w:rsidRPr="00DA0244">
              <w:rPr>
                <w:rFonts w:ascii="GHEA Grapalat" w:hAnsi="GHEA Grapalat"/>
                <w:iCs/>
                <w:color w:val="000000"/>
                <w:sz w:val="16"/>
                <w:szCs w:val="16"/>
              </w:rPr>
              <w:t>հվհհ</w:t>
            </w:r>
            <w:r w:rsidRPr="00DA0244">
              <w:rPr>
                <w:rFonts w:ascii="GHEA Grapalat" w:hAnsi="GHEA Grapalat"/>
                <w:iCs/>
                <w:color w:val="000000"/>
                <w:sz w:val="16"/>
                <w:szCs w:val="16"/>
                <w:lang w:val="pt-BR"/>
              </w:rPr>
              <w:t xml:space="preserve"> _______________________ </w:t>
            </w:r>
          </w:p>
        </w:tc>
        <w:tc>
          <w:tcPr>
            <w:tcW w:w="0" w:type="auto"/>
            <w:vAlign w:val="center"/>
          </w:tcPr>
          <w:p w:rsidR="00203F6B" w:rsidRPr="00DA0244" w:rsidRDefault="00203F6B" w:rsidP="00DD662E">
            <w:pPr>
              <w:jc w:val="center"/>
              <w:rPr>
                <w:rFonts w:ascii="GHEA Grapalat" w:hAnsi="GHEA Grapalat"/>
                <w:iCs/>
                <w:color w:val="000000"/>
                <w:sz w:val="16"/>
                <w:szCs w:val="16"/>
                <w:lang w:val="pt-BR"/>
              </w:rPr>
            </w:pPr>
            <w:r w:rsidRPr="00DA0244">
              <w:rPr>
                <w:rFonts w:ascii="GHEA Grapalat" w:hAnsi="GHEA Grapalat"/>
                <w:iCs/>
                <w:color w:val="000000"/>
                <w:sz w:val="16"/>
                <w:szCs w:val="16"/>
              </w:rPr>
              <w:t>Պատվիրատու</w:t>
            </w:r>
          </w:p>
          <w:p w:rsidR="00203F6B" w:rsidRPr="00DA0244" w:rsidRDefault="00203F6B" w:rsidP="00DD662E">
            <w:pPr>
              <w:jc w:val="center"/>
              <w:rPr>
                <w:rFonts w:ascii="GHEA Grapalat" w:hAnsi="GHEA Grapalat"/>
                <w:iCs/>
                <w:color w:val="000000"/>
                <w:sz w:val="16"/>
                <w:szCs w:val="16"/>
                <w:lang w:val="pt-BR"/>
              </w:rPr>
            </w:pPr>
            <w:r w:rsidRPr="00DA0244">
              <w:rPr>
                <w:rFonts w:ascii="GHEA Grapalat" w:hAnsi="GHEA Grapalat"/>
                <w:iCs/>
                <w:color w:val="000000"/>
                <w:sz w:val="16"/>
                <w:szCs w:val="16"/>
                <w:lang w:val="pt-BR"/>
              </w:rPr>
              <w:t>_____________________________</w:t>
            </w:r>
          </w:p>
          <w:p w:rsidR="00203F6B" w:rsidRPr="00DA0244" w:rsidRDefault="00203F6B" w:rsidP="00DD662E">
            <w:pPr>
              <w:jc w:val="center"/>
              <w:rPr>
                <w:rFonts w:ascii="GHEA Grapalat" w:hAnsi="GHEA Grapalat"/>
                <w:iCs/>
                <w:color w:val="000000"/>
                <w:sz w:val="16"/>
                <w:szCs w:val="16"/>
                <w:lang w:val="pt-BR"/>
              </w:rPr>
            </w:pPr>
            <w:r w:rsidRPr="00DA0244">
              <w:rPr>
                <w:rFonts w:ascii="GHEA Grapalat" w:hAnsi="GHEA Grapalat"/>
                <w:iCs/>
                <w:color w:val="000000"/>
                <w:sz w:val="16"/>
                <w:szCs w:val="16"/>
                <w:lang w:val="pt-BR"/>
              </w:rPr>
              <w:t>_____________________________</w:t>
            </w:r>
          </w:p>
          <w:p w:rsidR="00203F6B" w:rsidRPr="00DA0244" w:rsidRDefault="00203F6B" w:rsidP="00DD662E">
            <w:pPr>
              <w:jc w:val="center"/>
              <w:rPr>
                <w:rFonts w:ascii="GHEA Grapalat" w:hAnsi="GHEA Grapalat"/>
                <w:iCs/>
                <w:color w:val="000000"/>
                <w:sz w:val="16"/>
                <w:szCs w:val="16"/>
                <w:lang w:val="pt-BR"/>
              </w:rPr>
            </w:pPr>
            <w:r w:rsidRPr="00DA0244">
              <w:rPr>
                <w:rFonts w:ascii="GHEA Grapalat" w:hAnsi="GHEA Grapalat"/>
                <w:iCs/>
                <w:color w:val="000000"/>
                <w:sz w:val="16"/>
                <w:szCs w:val="16"/>
              </w:rPr>
              <w:t>գտնվելու</w:t>
            </w:r>
            <w:r w:rsidRPr="00DA0244">
              <w:rPr>
                <w:rFonts w:ascii="GHEA Grapalat" w:hAnsi="GHEA Grapalat"/>
                <w:iCs/>
                <w:color w:val="000000"/>
                <w:sz w:val="16"/>
                <w:szCs w:val="16"/>
                <w:lang w:val="pt-BR"/>
              </w:rPr>
              <w:t xml:space="preserve"> </w:t>
            </w:r>
            <w:r w:rsidRPr="00DA0244">
              <w:rPr>
                <w:rFonts w:ascii="GHEA Grapalat" w:hAnsi="GHEA Grapalat"/>
                <w:iCs/>
                <w:color w:val="000000"/>
                <w:sz w:val="16"/>
                <w:szCs w:val="16"/>
              </w:rPr>
              <w:t>վայրը</w:t>
            </w:r>
            <w:r w:rsidRPr="00DA0244">
              <w:rPr>
                <w:rFonts w:ascii="GHEA Grapalat" w:hAnsi="GHEA Grapalat"/>
                <w:iCs/>
                <w:color w:val="000000"/>
                <w:sz w:val="16"/>
                <w:szCs w:val="16"/>
                <w:lang w:val="pt-BR"/>
              </w:rPr>
              <w:t xml:space="preserve"> _________________</w:t>
            </w:r>
          </w:p>
          <w:p w:rsidR="00203F6B" w:rsidRPr="00DA0244" w:rsidRDefault="00203F6B" w:rsidP="00DD662E">
            <w:pPr>
              <w:jc w:val="center"/>
              <w:rPr>
                <w:rFonts w:ascii="GHEA Grapalat" w:hAnsi="GHEA Grapalat"/>
                <w:iCs/>
                <w:color w:val="000000"/>
                <w:sz w:val="16"/>
                <w:szCs w:val="16"/>
                <w:lang w:val="pt-BR"/>
              </w:rPr>
            </w:pPr>
            <w:r w:rsidRPr="00DA0244">
              <w:rPr>
                <w:rFonts w:ascii="GHEA Grapalat" w:hAnsi="GHEA Grapalat"/>
                <w:iCs/>
                <w:color w:val="000000"/>
                <w:sz w:val="16"/>
                <w:szCs w:val="16"/>
              </w:rPr>
              <w:t>հհ</w:t>
            </w:r>
            <w:r w:rsidRPr="00DA0244">
              <w:rPr>
                <w:rFonts w:ascii="GHEA Grapalat" w:hAnsi="GHEA Grapalat"/>
                <w:iCs/>
                <w:color w:val="000000"/>
                <w:sz w:val="16"/>
                <w:szCs w:val="16"/>
                <w:lang w:val="pt-BR"/>
              </w:rPr>
              <w:t>____________________________</w:t>
            </w:r>
          </w:p>
          <w:p w:rsidR="00203F6B" w:rsidRPr="00DA0244" w:rsidRDefault="00203F6B" w:rsidP="00DD662E">
            <w:pPr>
              <w:jc w:val="center"/>
              <w:rPr>
                <w:rFonts w:ascii="GHEA Grapalat" w:hAnsi="GHEA Grapalat"/>
                <w:iCs/>
                <w:color w:val="000000"/>
                <w:sz w:val="16"/>
                <w:szCs w:val="16"/>
                <w:lang w:val="pt-BR"/>
              </w:rPr>
            </w:pPr>
            <w:r w:rsidRPr="00DA0244">
              <w:rPr>
                <w:rFonts w:ascii="GHEA Grapalat" w:hAnsi="GHEA Grapalat"/>
                <w:iCs/>
                <w:color w:val="000000"/>
                <w:sz w:val="16"/>
                <w:szCs w:val="16"/>
              </w:rPr>
              <w:t>հվհհ</w:t>
            </w:r>
            <w:r w:rsidRPr="00DA0244">
              <w:rPr>
                <w:rFonts w:ascii="GHEA Grapalat" w:hAnsi="GHEA Grapalat"/>
                <w:iCs/>
                <w:color w:val="000000"/>
                <w:sz w:val="16"/>
                <w:szCs w:val="16"/>
                <w:lang w:val="pt-BR"/>
              </w:rPr>
              <w:t>___________________________</w:t>
            </w:r>
          </w:p>
        </w:tc>
      </w:tr>
    </w:tbl>
    <w:p w:rsidR="00203F6B" w:rsidRPr="00DA0244" w:rsidRDefault="00203F6B" w:rsidP="00203F6B">
      <w:pPr>
        <w:ind w:firstLine="375"/>
        <w:rPr>
          <w:rFonts w:ascii="Arial" w:hAnsi="Arial" w:cs="Arial"/>
          <w:iCs/>
          <w:color w:val="000000"/>
          <w:sz w:val="16"/>
          <w:szCs w:val="16"/>
          <w:lang w:val="pt-BR"/>
        </w:rPr>
      </w:pPr>
      <w:r w:rsidRPr="00DA0244">
        <w:rPr>
          <w:rFonts w:ascii="Arial" w:hAnsi="Arial" w:cs="Arial"/>
          <w:iCs/>
          <w:color w:val="000000"/>
          <w:sz w:val="16"/>
          <w:szCs w:val="16"/>
          <w:lang w:val="pt-BR"/>
        </w:rPr>
        <w:t>  </w:t>
      </w:r>
    </w:p>
    <w:p w:rsidR="00203F6B" w:rsidRPr="00DA0244" w:rsidRDefault="00203F6B" w:rsidP="00203F6B">
      <w:pPr>
        <w:ind w:firstLine="375"/>
        <w:rPr>
          <w:rFonts w:ascii="GHEA Grapalat" w:hAnsi="GHEA Grapalat"/>
          <w:iCs/>
          <w:color w:val="000000"/>
          <w:sz w:val="16"/>
          <w:szCs w:val="16"/>
          <w:lang w:val="pt-BR"/>
        </w:rPr>
      </w:pPr>
    </w:p>
    <w:p w:rsidR="00203F6B" w:rsidRPr="00DA0244" w:rsidRDefault="00203F6B" w:rsidP="00203F6B">
      <w:pPr>
        <w:ind w:firstLine="375"/>
        <w:jc w:val="center"/>
        <w:rPr>
          <w:rFonts w:ascii="GHEA Grapalat" w:hAnsi="GHEA Grapalat"/>
          <w:iCs/>
          <w:color w:val="000000"/>
          <w:sz w:val="16"/>
          <w:szCs w:val="16"/>
          <w:lang w:val="pt-BR"/>
        </w:rPr>
      </w:pPr>
      <w:r w:rsidRPr="00DA0244">
        <w:rPr>
          <w:rFonts w:ascii="GHEA Grapalat" w:hAnsi="GHEA Grapalat"/>
          <w:b/>
          <w:bCs/>
          <w:iCs/>
          <w:color w:val="000000"/>
          <w:sz w:val="16"/>
          <w:szCs w:val="16"/>
        </w:rPr>
        <w:t>ԱՐՁԱՆԱԳՐՈՒԹՅՈՒՆ</w:t>
      </w:r>
      <w:r w:rsidRPr="00DA0244">
        <w:rPr>
          <w:rFonts w:ascii="GHEA Grapalat" w:hAnsi="GHEA Grapalat"/>
          <w:b/>
          <w:bCs/>
          <w:iCs/>
          <w:color w:val="000000"/>
          <w:sz w:val="16"/>
          <w:szCs w:val="16"/>
          <w:lang w:val="pt-BR"/>
        </w:rPr>
        <w:t xml:space="preserve"> N</w:t>
      </w:r>
    </w:p>
    <w:p w:rsidR="00203F6B" w:rsidRPr="00DA0244" w:rsidRDefault="00203F6B" w:rsidP="00203F6B">
      <w:pPr>
        <w:ind w:firstLine="375"/>
        <w:jc w:val="center"/>
        <w:rPr>
          <w:rFonts w:ascii="GHEA Grapalat" w:hAnsi="GHEA Grapalat"/>
          <w:b/>
          <w:bCs/>
          <w:iCs/>
          <w:color w:val="000000"/>
          <w:sz w:val="16"/>
          <w:szCs w:val="16"/>
          <w:lang w:val="pt-BR"/>
        </w:rPr>
      </w:pPr>
      <w:r w:rsidRPr="00DA0244">
        <w:rPr>
          <w:rFonts w:ascii="GHEA Grapalat" w:hAnsi="GHEA Grapalat"/>
          <w:b/>
          <w:bCs/>
          <w:iCs/>
          <w:color w:val="000000"/>
          <w:sz w:val="16"/>
          <w:szCs w:val="16"/>
        </w:rPr>
        <w:t>ՊԱՅՄԱՆԱԳՐԻ</w:t>
      </w:r>
      <w:r w:rsidRPr="00DA0244">
        <w:rPr>
          <w:rFonts w:ascii="GHEA Grapalat" w:hAnsi="GHEA Grapalat"/>
          <w:b/>
          <w:bCs/>
          <w:iCs/>
          <w:color w:val="000000"/>
          <w:sz w:val="16"/>
          <w:szCs w:val="16"/>
          <w:lang w:val="pt-BR"/>
        </w:rPr>
        <w:t xml:space="preserve"> </w:t>
      </w:r>
      <w:r w:rsidRPr="00DA0244">
        <w:rPr>
          <w:rFonts w:ascii="GHEA Grapalat" w:hAnsi="GHEA Grapalat"/>
          <w:b/>
          <w:bCs/>
          <w:iCs/>
          <w:color w:val="000000"/>
          <w:sz w:val="16"/>
          <w:szCs w:val="16"/>
        </w:rPr>
        <w:t>ԿԱՄ</w:t>
      </w:r>
      <w:r w:rsidRPr="00DA0244">
        <w:rPr>
          <w:rFonts w:ascii="GHEA Grapalat" w:hAnsi="GHEA Grapalat"/>
          <w:b/>
          <w:bCs/>
          <w:iCs/>
          <w:color w:val="000000"/>
          <w:sz w:val="16"/>
          <w:szCs w:val="16"/>
          <w:lang w:val="pt-BR"/>
        </w:rPr>
        <w:t xml:space="preserve"> </w:t>
      </w:r>
      <w:r w:rsidRPr="00DA0244">
        <w:rPr>
          <w:rFonts w:ascii="GHEA Grapalat" w:hAnsi="GHEA Grapalat"/>
          <w:b/>
          <w:bCs/>
          <w:iCs/>
          <w:color w:val="000000"/>
          <w:sz w:val="16"/>
          <w:szCs w:val="16"/>
        </w:rPr>
        <w:t>ԴՐԱ</w:t>
      </w:r>
      <w:r w:rsidRPr="00DA0244">
        <w:rPr>
          <w:rFonts w:ascii="GHEA Grapalat" w:hAnsi="GHEA Grapalat"/>
          <w:b/>
          <w:bCs/>
          <w:iCs/>
          <w:color w:val="000000"/>
          <w:sz w:val="16"/>
          <w:szCs w:val="16"/>
          <w:lang w:val="pt-BR"/>
        </w:rPr>
        <w:t xml:space="preserve"> </w:t>
      </w:r>
      <w:r w:rsidRPr="00DA0244">
        <w:rPr>
          <w:rFonts w:ascii="GHEA Grapalat" w:hAnsi="GHEA Grapalat"/>
          <w:b/>
          <w:bCs/>
          <w:iCs/>
          <w:color w:val="000000"/>
          <w:sz w:val="16"/>
          <w:szCs w:val="16"/>
        </w:rPr>
        <w:t>ՄԻ</w:t>
      </w:r>
      <w:r w:rsidRPr="00DA0244">
        <w:rPr>
          <w:rFonts w:ascii="GHEA Grapalat" w:hAnsi="GHEA Grapalat"/>
          <w:b/>
          <w:bCs/>
          <w:iCs/>
          <w:color w:val="000000"/>
          <w:sz w:val="16"/>
          <w:szCs w:val="16"/>
          <w:lang w:val="pt-BR"/>
        </w:rPr>
        <w:t xml:space="preserve"> </w:t>
      </w:r>
      <w:r w:rsidRPr="00DA0244">
        <w:rPr>
          <w:rFonts w:ascii="GHEA Grapalat" w:hAnsi="GHEA Grapalat"/>
          <w:b/>
          <w:bCs/>
          <w:iCs/>
          <w:color w:val="000000"/>
          <w:sz w:val="16"/>
          <w:szCs w:val="16"/>
        </w:rPr>
        <w:t>ՄԱՍԻ</w:t>
      </w:r>
      <w:r w:rsidRPr="00DA0244">
        <w:rPr>
          <w:rFonts w:ascii="GHEA Grapalat" w:hAnsi="GHEA Grapalat"/>
          <w:b/>
          <w:bCs/>
          <w:iCs/>
          <w:color w:val="000000"/>
          <w:sz w:val="16"/>
          <w:szCs w:val="16"/>
          <w:lang w:val="pt-BR"/>
        </w:rPr>
        <w:t xml:space="preserve"> ԿԱՏԱՐՄԱՆ ԱՐԴՅՈՒՆՔՆԵՐԻ </w:t>
      </w:r>
    </w:p>
    <w:p w:rsidR="00203F6B" w:rsidRPr="00DA0244" w:rsidRDefault="00203F6B" w:rsidP="00203F6B">
      <w:pPr>
        <w:ind w:firstLine="375"/>
        <w:jc w:val="center"/>
        <w:rPr>
          <w:rFonts w:ascii="Arial Unicode" w:hAnsi="Arial Unicode"/>
          <w:iCs/>
          <w:color w:val="000000"/>
          <w:sz w:val="16"/>
          <w:szCs w:val="16"/>
          <w:lang w:val="pt-BR"/>
        </w:rPr>
      </w:pPr>
      <w:r w:rsidRPr="00DA0244">
        <w:rPr>
          <w:rFonts w:ascii="GHEA Grapalat" w:hAnsi="GHEA Grapalat"/>
          <w:b/>
          <w:bCs/>
          <w:iCs/>
          <w:color w:val="000000"/>
          <w:sz w:val="16"/>
          <w:szCs w:val="16"/>
        </w:rPr>
        <w:t>ՀԱՆՁՆՄԱՆ</w:t>
      </w:r>
      <w:r w:rsidRPr="00DA0244">
        <w:rPr>
          <w:rFonts w:ascii="GHEA Grapalat" w:hAnsi="GHEA Grapalat"/>
          <w:b/>
          <w:bCs/>
          <w:iCs/>
          <w:color w:val="000000"/>
          <w:sz w:val="16"/>
          <w:szCs w:val="16"/>
          <w:lang w:val="pt-BR"/>
        </w:rPr>
        <w:t>-</w:t>
      </w:r>
      <w:r w:rsidRPr="00DA0244">
        <w:rPr>
          <w:rFonts w:ascii="GHEA Grapalat" w:hAnsi="GHEA Grapalat"/>
          <w:b/>
          <w:bCs/>
          <w:iCs/>
          <w:color w:val="000000"/>
          <w:sz w:val="16"/>
          <w:szCs w:val="16"/>
        </w:rPr>
        <w:t>ԸՆԴՈՒՆՄԱՆ</w:t>
      </w:r>
    </w:p>
    <w:p w:rsidR="00203F6B" w:rsidRPr="00DA0244" w:rsidRDefault="00203F6B" w:rsidP="00203F6B">
      <w:pPr>
        <w:pStyle w:val="a3"/>
        <w:spacing w:line="240" w:lineRule="auto"/>
        <w:ind w:firstLine="0"/>
        <w:jc w:val="center"/>
        <w:rPr>
          <w:b/>
          <w:bCs/>
          <w:iCs/>
          <w:sz w:val="16"/>
          <w:szCs w:val="16"/>
          <w:lang w:val="es-ES"/>
        </w:rPr>
      </w:pPr>
    </w:p>
    <w:p w:rsidR="00203F6B" w:rsidRPr="00DA0244" w:rsidRDefault="00203F6B" w:rsidP="00203F6B">
      <w:pPr>
        <w:pStyle w:val="a3"/>
        <w:spacing w:line="240" w:lineRule="auto"/>
        <w:ind w:firstLine="540"/>
        <w:rPr>
          <w:iCs/>
          <w:sz w:val="16"/>
          <w:szCs w:val="16"/>
          <w:lang w:val="es-ES"/>
        </w:rPr>
      </w:pPr>
      <w:r w:rsidRPr="00DA0244">
        <w:rPr>
          <w:rFonts w:ascii="GHEA Grapalat" w:hAnsi="GHEA Grapalat"/>
          <w:color w:val="000000"/>
          <w:sz w:val="16"/>
          <w:szCs w:val="16"/>
          <w:lang w:val="es-ES" w:eastAsia="ru-RU"/>
        </w:rPr>
        <w:t>«      » «              »</w:t>
      </w:r>
      <w:r w:rsidRPr="00DA0244">
        <w:rPr>
          <w:iCs/>
          <w:sz w:val="16"/>
          <w:szCs w:val="16"/>
          <w:lang w:val="es-ES"/>
        </w:rPr>
        <w:t xml:space="preserve">  </w:t>
      </w:r>
      <w:r w:rsidRPr="00DA0244">
        <w:rPr>
          <w:rFonts w:ascii="GHEA Grapalat" w:hAnsi="GHEA Grapalat"/>
          <w:color w:val="000000"/>
          <w:sz w:val="16"/>
          <w:szCs w:val="16"/>
          <w:lang w:val="es-ES" w:eastAsia="ru-RU"/>
        </w:rPr>
        <w:t xml:space="preserve">20    </w:t>
      </w:r>
      <w:r w:rsidRPr="00DA0244">
        <w:rPr>
          <w:rFonts w:ascii="GHEA Grapalat" w:hAnsi="GHEA Grapalat"/>
          <w:color w:val="000000"/>
          <w:sz w:val="16"/>
          <w:szCs w:val="16"/>
          <w:lang w:eastAsia="ru-RU"/>
        </w:rPr>
        <w:t>թ</w:t>
      </w:r>
      <w:r w:rsidRPr="00DA0244">
        <w:rPr>
          <w:rFonts w:ascii="GHEA Grapalat" w:hAnsi="GHEA Grapalat"/>
          <w:color w:val="000000"/>
          <w:sz w:val="16"/>
          <w:szCs w:val="16"/>
          <w:lang w:val="es-ES" w:eastAsia="ru-RU"/>
        </w:rPr>
        <w:t>.</w:t>
      </w:r>
    </w:p>
    <w:p w:rsidR="00203F6B" w:rsidRPr="00DA0244" w:rsidRDefault="00203F6B" w:rsidP="00203F6B">
      <w:pPr>
        <w:pStyle w:val="a3"/>
        <w:spacing w:line="240" w:lineRule="auto"/>
        <w:ind w:firstLine="0"/>
        <w:rPr>
          <w:iCs/>
          <w:sz w:val="16"/>
          <w:szCs w:val="16"/>
          <w:lang w:val="es-ES"/>
        </w:rPr>
      </w:pPr>
    </w:p>
    <w:p w:rsidR="00203F6B" w:rsidRPr="00DA0244" w:rsidRDefault="00203F6B" w:rsidP="00203F6B">
      <w:pPr>
        <w:pStyle w:val="af4"/>
        <w:spacing w:before="0" w:beforeAutospacing="0" w:after="0" w:afterAutospacing="0"/>
        <w:rPr>
          <w:rFonts w:ascii="GHEA Grapalat" w:hAnsi="GHEA Grapalat"/>
          <w:color w:val="000000"/>
          <w:sz w:val="16"/>
          <w:szCs w:val="16"/>
          <w:lang w:val="es-ES"/>
        </w:rPr>
      </w:pPr>
      <w:r w:rsidRPr="00DA0244">
        <w:rPr>
          <w:rFonts w:ascii="GHEA Grapalat" w:hAnsi="GHEA Grapalat"/>
          <w:color w:val="000000"/>
          <w:sz w:val="16"/>
          <w:szCs w:val="16"/>
        </w:rPr>
        <w:t>Պայմանագրի</w:t>
      </w:r>
      <w:r w:rsidRPr="00DA0244">
        <w:rPr>
          <w:rFonts w:ascii="GHEA Grapalat" w:hAnsi="GHEA Grapalat"/>
          <w:color w:val="000000"/>
          <w:sz w:val="16"/>
          <w:szCs w:val="16"/>
          <w:lang w:val="es-ES"/>
        </w:rPr>
        <w:t xml:space="preserve"> /</w:t>
      </w:r>
      <w:r w:rsidRPr="00DA0244">
        <w:rPr>
          <w:rFonts w:ascii="GHEA Grapalat" w:hAnsi="GHEA Grapalat"/>
          <w:color w:val="000000"/>
          <w:sz w:val="16"/>
          <w:szCs w:val="16"/>
        </w:rPr>
        <w:t>այսուհետ</w:t>
      </w:r>
      <w:r w:rsidRPr="00DA0244">
        <w:rPr>
          <w:rFonts w:ascii="GHEA Grapalat" w:hAnsi="GHEA Grapalat"/>
          <w:color w:val="000000"/>
          <w:sz w:val="16"/>
          <w:szCs w:val="16"/>
          <w:lang w:val="es-ES"/>
        </w:rPr>
        <w:t xml:space="preserve">` </w:t>
      </w:r>
      <w:r w:rsidRPr="00DA0244">
        <w:rPr>
          <w:rFonts w:ascii="GHEA Grapalat" w:hAnsi="GHEA Grapalat"/>
          <w:color w:val="000000"/>
          <w:sz w:val="16"/>
          <w:szCs w:val="16"/>
        </w:rPr>
        <w:t>Պայմանագիր</w:t>
      </w:r>
      <w:r w:rsidRPr="00DA0244">
        <w:rPr>
          <w:rFonts w:ascii="GHEA Grapalat" w:hAnsi="GHEA Grapalat"/>
          <w:color w:val="000000"/>
          <w:sz w:val="16"/>
          <w:szCs w:val="16"/>
          <w:lang w:val="es-ES"/>
        </w:rPr>
        <w:t xml:space="preserve">/ </w:t>
      </w:r>
      <w:r w:rsidRPr="00DA0244">
        <w:rPr>
          <w:rFonts w:ascii="GHEA Grapalat" w:hAnsi="GHEA Grapalat"/>
          <w:color w:val="000000"/>
          <w:sz w:val="16"/>
          <w:szCs w:val="16"/>
        </w:rPr>
        <w:t>անվանումը</w:t>
      </w:r>
      <w:r w:rsidRPr="00DA0244">
        <w:rPr>
          <w:rFonts w:ascii="GHEA Grapalat" w:hAnsi="GHEA Grapalat"/>
          <w:color w:val="000000"/>
          <w:sz w:val="16"/>
          <w:szCs w:val="16"/>
          <w:lang w:val="es-ES"/>
        </w:rPr>
        <w:t>` ____________________________________________________________________________________________</w:t>
      </w:r>
    </w:p>
    <w:p w:rsidR="00203F6B" w:rsidRPr="00DA0244" w:rsidRDefault="00203F6B" w:rsidP="00203F6B">
      <w:pPr>
        <w:pStyle w:val="af4"/>
        <w:spacing w:before="0" w:beforeAutospacing="0" w:after="0" w:afterAutospacing="0"/>
        <w:rPr>
          <w:rFonts w:ascii="GHEA Grapalat" w:hAnsi="GHEA Grapalat"/>
          <w:color w:val="000000"/>
          <w:sz w:val="16"/>
          <w:szCs w:val="16"/>
          <w:lang w:val="es-ES"/>
        </w:rPr>
      </w:pPr>
      <w:proofErr w:type="gramStart"/>
      <w:r w:rsidRPr="00DA0244">
        <w:rPr>
          <w:rFonts w:ascii="GHEA Grapalat" w:hAnsi="GHEA Grapalat"/>
          <w:color w:val="000000"/>
          <w:sz w:val="16"/>
          <w:szCs w:val="16"/>
        </w:rPr>
        <w:t>Պայմանագրի</w:t>
      </w:r>
      <w:r w:rsidRPr="00DA0244">
        <w:rPr>
          <w:rFonts w:ascii="GHEA Grapalat" w:hAnsi="GHEA Grapalat"/>
          <w:color w:val="000000"/>
          <w:sz w:val="16"/>
          <w:szCs w:val="16"/>
          <w:lang w:val="es-ES"/>
        </w:rPr>
        <w:t xml:space="preserve"> </w:t>
      </w:r>
      <w:r w:rsidRPr="00DA0244">
        <w:rPr>
          <w:rFonts w:ascii="GHEA Grapalat" w:hAnsi="GHEA Grapalat"/>
          <w:color w:val="000000"/>
          <w:sz w:val="16"/>
          <w:szCs w:val="16"/>
        </w:rPr>
        <w:t>կնքման</w:t>
      </w:r>
      <w:r w:rsidRPr="00DA0244">
        <w:rPr>
          <w:rFonts w:ascii="GHEA Grapalat" w:hAnsi="GHEA Grapalat"/>
          <w:color w:val="000000"/>
          <w:sz w:val="16"/>
          <w:szCs w:val="16"/>
          <w:lang w:val="es-ES"/>
        </w:rPr>
        <w:t xml:space="preserve"> </w:t>
      </w:r>
      <w:r w:rsidRPr="00DA0244">
        <w:rPr>
          <w:rFonts w:ascii="GHEA Grapalat" w:hAnsi="GHEA Grapalat"/>
          <w:color w:val="000000"/>
          <w:sz w:val="16"/>
          <w:szCs w:val="16"/>
        </w:rPr>
        <w:t>ամսաթիվը</w:t>
      </w:r>
      <w:r w:rsidRPr="00DA0244">
        <w:rPr>
          <w:rFonts w:ascii="GHEA Grapalat" w:hAnsi="GHEA Grapalat"/>
          <w:color w:val="000000"/>
          <w:sz w:val="16"/>
          <w:szCs w:val="16"/>
          <w:lang w:val="es-ES"/>
        </w:rPr>
        <w:t xml:space="preserve">` «____» «__________________» 20 </w:t>
      </w:r>
      <w:r w:rsidRPr="00DA0244">
        <w:rPr>
          <w:rFonts w:ascii="GHEA Grapalat" w:hAnsi="GHEA Grapalat"/>
          <w:color w:val="000000"/>
          <w:sz w:val="16"/>
          <w:szCs w:val="16"/>
        </w:rPr>
        <w:t>թ</w:t>
      </w:r>
      <w:r w:rsidRPr="00DA0244">
        <w:rPr>
          <w:rFonts w:ascii="GHEA Grapalat" w:hAnsi="GHEA Grapalat"/>
          <w:color w:val="000000"/>
          <w:sz w:val="16"/>
          <w:szCs w:val="16"/>
          <w:lang w:val="es-ES"/>
        </w:rPr>
        <w:t>.</w:t>
      </w:r>
      <w:proofErr w:type="gramEnd"/>
    </w:p>
    <w:p w:rsidR="00203F6B" w:rsidRPr="00DA0244" w:rsidRDefault="00203F6B" w:rsidP="00203F6B">
      <w:pPr>
        <w:pStyle w:val="af4"/>
        <w:spacing w:before="0" w:beforeAutospacing="0" w:after="0" w:afterAutospacing="0"/>
        <w:rPr>
          <w:rFonts w:ascii="GHEA Grapalat" w:hAnsi="GHEA Grapalat"/>
          <w:color w:val="000000"/>
          <w:sz w:val="16"/>
          <w:szCs w:val="16"/>
          <w:lang w:val="es-ES"/>
        </w:rPr>
      </w:pPr>
      <w:r w:rsidRPr="00DA0244">
        <w:rPr>
          <w:rFonts w:ascii="GHEA Grapalat" w:hAnsi="GHEA Grapalat"/>
          <w:color w:val="000000"/>
          <w:sz w:val="16"/>
          <w:szCs w:val="16"/>
        </w:rPr>
        <w:t>Պայմանագրի</w:t>
      </w:r>
      <w:r w:rsidRPr="00DA0244">
        <w:rPr>
          <w:rFonts w:ascii="GHEA Grapalat" w:hAnsi="GHEA Grapalat"/>
          <w:color w:val="000000"/>
          <w:sz w:val="16"/>
          <w:szCs w:val="16"/>
          <w:lang w:val="es-ES"/>
        </w:rPr>
        <w:t xml:space="preserve"> </w:t>
      </w:r>
      <w:r w:rsidRPr="00DA0244">
        <w:rPr>
          <w:rFonts w:ascii="GHEA Grapalat" w:hAnsi="GHEA Grapalat"/>
          <w:color w:val="000000"/>
          <w:sz w:val="16"/>
          <w:szCs w:val="16"/>
        </w:rPr>
        <w:t>համարը</w:t>
      </w:r>
      <w:r w:rsidRPr="00DA0244">
        <w:rPr>
          <w:rFonts w:ascii="GHEA Grapalat" w:hAnsi="GHEA Grapalat"/>
          <w:color w:val="000000"/>
          <w:sz w:val="16"/>
          <w:szCs w:val="16"/>
          <w:lang w:val="es-ES"/>
        </w:rPr>
        <w:t>`    __________</w:t>
      </w:r>
    </w:p>
    <w:p w:rsidR="00203F6B" w:rsidRPr="00DA0244" w:rsidRDefault="00203F6B" w:rsidP="00203F6B">
      <w:pPr>
        <w:jc w:val="both"/>
        <w:rPr>
          <w:rFonts w:ascii="GHEA Grapalat" w:hAnsi="GHEA Grapalat" w:cs="Sylfaen"/>
          <w:iCs/>
          <w:sz w:val="16"/>
          <w:szCs w:val="16"/>
          <w:lang w:val="es-ES"/>
        </w:rPr>
      </w:pPr>
      <w:proofErr w:type="gramStart"/>
      <w:r w:rsidRPr="00DA0244">
        <w:rPr>
          <w:rFonts w:ascii="GHEA Grapalat" w:hAnsi="GHEA Grapalat"/>
          <w:iCs/>
          <w:color w:val="000000"/>
          <w:sz w:val="16"/>
          <w:szCs w:val="16"/>
        </w:rPr>
        <w:t>Պատվիրատուն</w:t>
      </w:r>
      <w:r w:rsidRPr="00DA0244">
        <w:rPr>
          <w:rFonts w:ascii="GHEA Grapalat" w:hAnsi="GHEA Grapalat"/>
          <w:iCs/>
          <w:color w:val="000000"/>
          <w:sz w:val="16"/>
          <w:szCs w:val="16"/>
          <w:lang w:val="es-ES"/>
        </w:rPr>
        <w:t xml:space="preserve">  </w:t>
      </w:r>
      <w:r w:rsidRPr="00DA0244">
        <w:rPr>
          <w:rFonts w:ascii="GHEA Grapalat" w:hAnsi="GHEA Grapalat"/>
          <w:iCs/>
          <w:color w:val="000000"/>
          <w:sz w:val="16"/>
          <w:szCs w:val="16"/>
        </w:rPr>
        <w:t>և</w:t>
      </w:r>
      <w:proofErr w:type="gramEnd"/>
      <w:r w:rsidRPr="00DA0244">
        <w:rPr>
          <w:rFonts w:ascii="GHEA Grapalat" w:hAnsi="GHEA Grapalat"/>
          <w:iCs/>
          <w:color w:val="000000"/>
          <w:sz w:val="16"/>
          <w:szCs w:val="16"/>
          <w:lang w:val="es-ES"/>
        </w:rPr>
        <w:t xml:space="preserve">  </w:t>
      </w:r>
      <w:r w:rsidRPr="00DA0244">
        <w:rPr>
          <w:rFonts w:ascii="GHEA Grapalat" w:hAnsi="GHEA Grapalat"/>
          <w:color w:val="000000"/>
          <w:sz w:val="16"/>
          <w:szCs w:val="16"/>
        </w:rPr>
        <w:t>Պայմանագրի</w:t>
      </w:r>
      <w:r w:rsidRPr="00DA0244">
        <w:rPr>
          <w:rFonts w:ascii="GHEA Grapalat" w:hAnsi="GHEA Grapalat"/>
          <w:color w:val="000000"/>
          <w:sz w:val="16"/>
          <w:szCs w:val="16"/>
          <w:lang w:val="es-ES"/>
        </w:rPr>
        <w:t xml:space="preserve"> </w:t>
      </w:r>
      <w:r w:rsidRPr="00DA0244">
        <w:rPr>
          <w:rFonts w:ascii="GHEA Grapalat" w:hAnsi="GHEA Grapalat"/>
          <w:color w:val="000000"/>
          <w:sz w:val="16"/>
          <w:szCs w:val="16"/>
        </w:rPr>
        <w:t>կողմը՝</w:t>
      </w:r>
      <w:r w:rsidRPr="00DA0244">
        <w:rPr>
          <w:rFonts w:ascii="GHEA Grapalat" w:hAnsi="GHEA Grapalat"/>
          <w:color w:val="000000"/>
          <w:sz w:val="16"/>
          <w:szCs w:val="16"/>
          <w:lang w:val="es-ES"/>
        </w:rPr>
        <w:t xml:space="preserve">  </w:t>
      </w:r>
      <w:r w:rsidRPr="00DA0244">
        <w:rPr>
          <w:rFonts w:ascii="GHEA Grapalat" w:hAnsi="GHEA Grapalat"/>
          <w:color w:val="000000"/>
          <w:sz w:val="16"/>
          <w:szCs w:val="16"/>
          <w:lang w:val="hy-AM"/>
        </w:rPr>
        <w:t xml:space="preserve">հիմք </w:t>
      </w:r>
      <w:r w:rsidRPr="00DA0244">
        <w:rPr>
          <w:rFonts w:ascii="GHEA Grapalat" w:hAnsi="GHEA Grapalat"/>
          <w:color w:val="000000"/>
          <w:sz w:val="16"/>
          <w:szCs w:val="16"/>
          <w:lang w:val="es-ES"/>
        </w:rPr>
        <w:t xml:space="preserve"> </w:t>
      </w:r>
      <w:r w:rsidRPr="00DA0244">
        <w:rPr>
          <w:rFonts w:ascii="GHEA Grapalat" w:hAnsi="GHEA Grapalat"/>
          <w:color w:val="000000"/>
          <w:sz w:val="16"/>
          <w:szCs w:val="16"/>
          <w:lang w:val="hy-AM"/>
        </w:rPr>
        <w:t>ընդունելով</w:t>
      </w:r>
      <w:r w:rsidRPr="00DA0244">
        <w:rPr>
          <w:rFonts w:ascii="GHEA Grapalat" w:hAnsi="GHEA Grapalat"/>
          <w:color w:val="000000"/>
          <w:sz w:val="16"/>
          <w:szCs w:val="16"/>
          <w:lang w:val="es-ES"/>
        </w:rPr>
        <w:t xml:space="preserve">  </w:t>
      </w:r>
      <w:r w:rsidRPr="00DA0244">
        <w:rPr>
          <w:rFonts w:ascii="GHEA Grapalat" w:hAnsi="GHEA Grapalat"/>
          <w:color w:val="000000"/>
          <w:sz w:val="16"/>
          <w:szCs w:val="16"/>
          <w:lang w:val="hy-AM"/>
        </w:rPr>
        <w:t xml:space="preserve">պայմանագրի </w:t>
      </w:r>
      <w:r w:rsidRPr="00DA0244">
        <w:rPr>
          <w:rFonts w:ascii="GHEA Grapalat" w:hAnsi="GHEA Grapalat"/>
          <w:color w:val="000000"/>
          <w:sz w:val="16"/>
          <w:szCs w:val="16"/>
          <w:lang w:val="es-ES"/>
        </w:rPr>
        <w:t xml:space="preserve"> </w:t>
      </w:r>
      <w:r w:rsidRPr="00DA0244">
        <w:rPr>
          <w:rFonts w:ascii="GHEA Grapalat" w:hAnsi="GHEA Grapalat"/>
          <w:color w:val="000000"/>
          <w:sz w:val="16"/>
          <w:szCs w:val="16"/>
          <w:lang w:val="hy-AM"/>
        </w:rPr>
        <w:t xml:space="preserve">կատարման </w:t>
      </w:r>
      <w:r w:rsidRPr="00DA0244">
        <w:rPr>
          <w:rFonts w:ascii="GHEA Grapalat" w:hAnsi="GHEA Grapalat"/>
          <w:color w:val="000000"/>
          <w:sz w:val="16"/>
          <w:szCs w:val="16"/>
          <w:lang w:val="es-ES"/>
        </w:rPr>
        <w:t xml:space="preserve"> </w:t>
      </w:r>
      <w:r w:rsidRPr="00DA0244">
        <w:rPr>
          <w:rFonts w:ascii="GHEA Grapalat" w:hAnsi="GHEA Grapalat"/>
          <w:color w:val="000000"/>
          <w:sz w:val="16"/>
          <w:szCs w:val="16"/>
          <w:lang w:val="hy-AM"/>
        </w:rPr>
        <w:t xml:space="preserve">վերաբերյալ </w:t>
      </w:r>
      <w:r w:rsidRPr="00DA0244">
        <w:rPr>
          <w:rFonts w:ascii="GHEA Grapalat" w:hAnsi="GHEA Grapalat"/>
          <w:color w:val="000000"/>
          <w:sz w:val="16"/>
          <w:szCs w:val="16"/>
          <w:lang w:val="es-ES"/>
        </w:rPr>
        <w:t xml:space="preserve">     </w:t>
      </w:r>
      <w:r w:rsidRPr="00DA0244">
        <w:rPr>
          <w:rFonts w:ascii="GHEA Grapalat" w:hAnsi="GHEA Grapalat"/>
          <w:color w:val="000000"/>
          <w:sz w:val="16"/>
          <w:szCs w:val="16"/>
          <w:lang w:val="hy-AM"/>
        </w:rPr>
        <w:t xml:space="preserve">«   </w:t>
      </w:r>
      <w:r w:rsidRPr="00DA0244">
        <w:rPr>
          <w:rFonts w:ascii="GHEA Grapalat" w:hAnsi="GHEA Grapalat"/>
          <w:color w:val="000000"/>
          <w:sz w:val="16"/>
          <w:szCs w:val="16"/>
          <w:lang w:val="es-ES"/>
        </w:rPr>
        <w:t xml:space="preserve">    </w:t>
      </w:r>
      <w:r w:rsidRPr="00DA0244">
        <w:rPr>
          <w:rFonts w:ascii="GHEA Grapalat" w:hAnsi="GHEA Grapalat"/>
          <w:color w:val="000000"/>
          <w:sz w:val="16"/>
          <w:szCs w:val="16"/>
          <w:lang w:val="hy-AM"/>
        </w:rPr>
        <w:t xml:space="preserve">» </w:t>
      </w:r>
      <w:r w:rsidRPr="00DA0244">
        <w:rPr>
          <w:rFonts w:ascii="GHEA Grapalat" w:hAnsi="GHEA Grapalat"/>
          <w:color w:val="000000"/>
          <w:sz w:val="16"/>
          <w:szCs w:val="16"/>
          <w:lang w:val="es-ES"/>
        </w:rPr>
        <w:t xml:space="preserve">     </w:t>
      </w:r>
      <w:r w:rsidRPr="00DA0244">
        <w:rPr>
          <w:rFonts w:ascii="GHEA Grapalat" w:hAnsi="GHEA Grapalat"/>
          <w:color w:val="000000"/>
          <w:sz w:val="16"/>
          <w:szCs w:val="16"/>
          <w:lang w:val="hy-AM"/>
        </w:rPr>
        <w:t xml:space="preserve">«      </w:t>
      </w:r>
      <w:r w:rsidRPr="00DA0244">
        <w:rPr>
          <w:rFonts w:ascii="GHEA Grapalat" w:hAnsi="GHEA Grapalat"/>
          <w:color w:val="000000"/>
          <w:sz w:val="16"/>
          <w:szCs w:val="16"/>
          <w:lang w:val="es-ES"/>
        </w:rPr>
        <w:t xml:space="preserve">               </w:t>
      </w:r>
      <w:r w:rsidRPr="00DA0244">
        <w:rPr>
          <w:rFonts w:ascii="GHEA Grapalat" w:hAnsi="GHEA Grapalat"/>
          <w:color w:val="000000"/>
          <w:sz w:val="16"/>
          <w:szCs w:val="16"/>
          <w:lang w:val="hy-AM"/>
        </w:rPr>
        <w:t xml:space="preserve"> » </w:t>
      </w:r>
      <w:r w:rsidRPr="00DA0244">
        <w:rPr>
          <w:rFonts w:ascii="GHEA Grapalat" w:hAnsi="GHEA Grapalat"/>
          <w:color w:val="000000"/>
          <w:sz w:val="16"/>
          <w:szCs w:val="16"/>
          <w:lang w:val="es-ES"/>
        </w:rPr>
        <w:t xml:space="preserve"> </w:t>
      </w:r>
      <w:r w:rsidRPr="00DA0244">
        <w:rPr>
          <w:rFonts w:ascii="GHEA Grapalat" w:hAnsi="GHEA Grapalat"/>
          <w:color w:val="000000"/>
          <w:sz w:val="16"/>
          <w:szCs w:val="16"/>
          <w:lang w:val="hy-AM"/>
        </w:rPr>
        <w:t xml:space="preserve">20 </w:t>
      </w:r>
      <w:r w:rsidRPr="00DA0244">
        <w:rPr>
          <w:rFonts w:ascii="GHEA Grapalat" w:hAnsi="GHEA Grapalat"/>
          <w:color w:val="000000"/>
          <w:sz w:val="16"/>
          <w:szCs w:val="16"/>
          <w:lang w:val="es-ES"/>
        </w:rPr>
        <w:t xml:space="preserve">  </w:t>
      </w:r>
      <w:r w:rsidRPr="00DA0244">
        <w:rPr>
          <w:rFonts w:ascii="GHEA Grapalat" w:hAnsi="GHEA Grapalat"/>
          <w:color w:val="000000"/>
          <w:sz w:val="16"/>
          <w:szCs w:val="16"/>
          <w:lang w:val="hy-AM"/>
        </w:rPr>
        <w:t xml:space="preserve">  թ. դուրս գրված </w:t>
      </w:r>
      <w:r w:rsidRPr="00DA0244">
        <w:rPr>
          <w:rFonts w:ascii="GHEA Grapalat" w:hAnsi="GHEA Grapalat"/>
          <w:color w:val="000000"/>
          <w:sz w:val="16"/>
          <w:szCs w:val="16"/>
          <w:lang w:val="es-ES"/>
        </w:rPr>
        <w:t xml:space="preserve">N ___   </w:t>
      </w:r>
      <w:r w:rsidRPr="00DA0244">
        <w:rPr>
          <w:rFonts w:ascii="GHEA Grapalat" w:hAnsi="GHEA Grapalat"/>
          <w:color w:val="000000"/>
          <w:sz w:val="16"/>
          <w:szCs w:val="16"/>
          <w:lang w:val="hy-AM"/>
        </w:rPr>
        <w:t xml:space="preserve">հաշիվ ապրանքագիրը, </w:t>
      </w:r>
      <w:r w:rsidRPr="00DA0244">
        <w:rPr>
          <w:rFonts w:ascii="GHEA Grapalat" w:hAnsi="GHEA Grapalat"/>
          <w:color w:val="000000"/>
          <w:sz w:val="16"/>
          <w:szCs w:val="16"/>
          <w:lang w:val="es-ES"/>
        </w:rPr>
        <w:t>կազմեցին սույն արձանագրությունը հետևյալի մասին.</w:t>
      </w:r>
    </w:p>
    <w:p w:rsidR="00203F6B" w:rsidRPr="00DA0244" w:rsidRDefault="00203F6B" w:rsidP="00203F6B">
      <w:pPr>
        <w:jc w:val="both"/>
        <w:rPr>
          <w:rFonts w:ascii="GHEA Grapalat" w:hAnsi="GHEA Grapalat"/>
          <w:iCs/>
          <w:color w:val="000000"/>
          <w:sz w:val="16"/>
          <w:szCs w:val="16"/>
          <w:lang w:val="hy-AM"/>
        </w:rPr>
      </w:pPr>
      <w:r w:rsidRPr="00DA0244">
        <w:rPr>
          <w:rFonts w:ascii="GHEA Grapalat" w:hAnsi="GHEA Grapalat"/>
          <w:iCs/>
          <w:color w:val="000000"/>
          <w:sz w:val="16"/>
          <w:szCs w:val="16"/>
        </w:rPr>
        <w:t>Պայմանագրի</w:t>
      </w:r>
      <w:r w:rsidRPr="00DA0244">
        <w:rPr>
          <w:rFonts w:ascii="GHEA Grapalat" w:hAnsi="GHEA Grapalat"/>
          <w:iCs/>
          <w:color w:val="000000"/>
          <w:sz w:val="16"/>
          <w:szCs w:val="16"/>
          <w:lang w:val="es-ES"/>
        </w:rPr>
        <w:t xml:space="preserve"> </w:t>
      </w:r>
      <w:r w:rsidRPr="00DA0244">
        <w:rPr>
          <w:rFonts w:ascii="GHEA Grapalat" w:hAnsi="GHEA Grapalat"/>
          <w:iCs/>
          <w:color w:val="000000"/>
          <w:sz w:val="16"/>
          <w:szCs w:val="16"/>
        </w:rPr>
        <w:t>շրջանակներում</w:t>
      </w:r>
      <w:r w:rsidRPr="00DA0244">
        <w:rPr>
          <w:rFonts w:ascii="GHEA Grapalat" w:hAnsi="GHEA Grapalat"/>
          <w:iCs/>
          <w:color w:val="000000"/>
          <w:sz w:val="16"/>
          <w:szCs w:val="16"/>
          <w:lang w:val="es-ES"/>
        </w:rPr>
        <w:t xml:space="preserve"> </w:t>
      </w:r>
      <w:r w:rsidRPr="00DA0244">
        <w:rPr>
          <w:rFonts w:ascii="GHEA Grapalat" w:hAnsi="GHEA Grapalat"/>
          <w:iCs/>
          <w:snapToGrid w:val="0"/>
          <w:color w:val="000000"/>
          <w:sz w:val="16"/>
          <w:szCs w:val="16"/>
          <w:lang w:val="es-ES"/>
        </w:rPr>
        <w:t xml:space="preserve">Պայմանագրի </w:t>
      </w:r>
      <w:proofErr w:type="gramStart"/>
      <w:r w:rsidRPr="00DA0244">
        <w:rPr>
          <w:rFonts w:ascii="GHEA Grapalat" w:hAnsi="GHEA Grapalat"/>
          <w:iCs/>
          <w:snapToGrid w:val="0"/>
          <w:color w:val="000000"/>
          <w:sz w:val="16"/>
          <w:szCs w:val="16"/>
          <w:lang w:val="es-ES"/>
        </w:rPr>
        <w:t>կողմը  կատարել</w:t>
      </w:r>
      <w:proofErr w:type="gramEnd"/>
      <w:r w:rsidRPr="00DA0244">
        <w:rPr>
          <w:rFonts w:ascii="GHEA Grapalat" w:hAnsi="GHEA Grapalat"/>
          <w:iCs/>
          <w:color w:val="000000"/>
          <w:sz w:val="16"/>
          <w:szCs w:val="16"/>
          <w:lang w:val="es-ES"/>
        </w:rPr>
        <w:t xml:space="preserve"> է հետևյալ աշխատանքները</w:t>
      </w:r>
      <w:r w:rsidRPr="00DA0244">
        <w:rPr>
          <w:rFonts w:ascii="GHEA Grapalat" w:hAnsi="GHEA Grapalat"/>
          <w:iCs/>
          <w:color w:val="000000"/>
          <w:sz w:val="16"/>
          <w:szCs w:val="16"/>
        </w:rPr>
        <w:t>՝</w:t>
      </w:r>
    </w:p>
    <w:p w:rsidR="00203F6B" w:rsidRPr="00DA0244" w:rsidRDefault="00203F6B" w:rsidP="00203F6B">
      <w:pPr>
        <w:jc w:val="both"/>
        <w:rPr>
          <w:rFonts w:ascii="GHEA Grapalat" w:hAnsi="GHEA Grapalat"/>
          <w:iCs/>
          <w:color w:val="000000"/>
          <w:sz w:val="16"/>
          <w:szCs w:val="16"/>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03F6B" w:rsidRPr="00DA0244" w:rsidTr="00DD662E">
        <w:trPr>
          <w:jc w:val="right"/>
        </w:trPr>
        <w:tc>
          <w:tcPr>
            <w:tcW w:w="357" w:type="dxa"/>
            <w:vMerge w:val="restart"/>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r w:rsidRPr="00DA0244">
              <w:rPr>
                <w:rFonts w:ascii="GHEA Grapalat" w:hAnsi="GHEA Grapalat"/>
                <w:sz w:val="16"/>
                <w:szCs w:val="16"/>
              </w:rPr>
              <w:t>N</w:t>
            </w:r>
          </w:p>
        </w:tc>
        <w:tc>
          <w:tcPr>
            <w:tcW w:w="10348" w:type="dxa"/>
            <w:gridSpan w:val="8"/>
            <w:shd w:val="clear" w:color="auto" w:fill="auto"/>
            <w:vAlign w:val="center"/>
          </w:tcPr>
          <w:p w:rsidR="00203F6B" w:rsidRPr="00DA0244" w:rsidRDefault="00203F6B" w:rsidP="00DD6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DA0244">
              <w:rPr>
                <w:rFonts w:ascii="GHEA Grapalat" w:hAnsi="GHEA Grapalat" w:cs="Sylfaen"/>
                <w:sz w:val="16"/>
                <w:szCs w:val="16"/>
              </w:rPr>
              <w:t>Կատարված</w:t>
            </w:r>
            <w:r w:rsidRPr="00DA0244">
              <w:rPr>
                <w:rFonts w:ascii="GHEA Grapalat" w:hAnsi="GHEA Grapalat" w:cs="Courier New"/>
                <w:sz w:val="16"/>
                <w:szCs w:val="16"/>
              </w:rPr>
              <w:t xml:space="preserve"> </w:t>
            </w:r>
            <w:r w:rsidRPr="00DA0244">
              <w:rPr>
                <w:rFonts w:ascii="GHEA Grapalat" w:hAnsi="GHEA Grapalat" w:cs="Sylfaen"/>
                <w:sz w:val="16"/>
                <w:szCs w:val="16"/>
              </w:rPr>
              <w:t>աշխատանքների</w:t>
            </w:r>
          </w:p>
        </w:tc>
      </w:tr>
      <w:tr w:rsidR="00203F6B" w:rsidRPr="00DA0244" w:rsidTr="00DD662E">
        <w:trPr>
          <w:jc w:val="right"/>
        </w:trPr>
        <w:tc>
          <w:tcPr>
            <w:tcW w:w="357" w:type="dxa"/>
            <w:vMerge/>
            <w:shd w:val="clear" w:color="auto" w:fill="auto"/>
          </w:tcPr>
          <w:p w:rsidR="00203F6B" w:rsidRPr="00DA0244" w:rsidRDefault="00203F6B" w:rsidP="00DD662E">
            <w:pPr>
              <w:pStyle w:val="af4"/>
              <w:spacing w:before="0" w:beforeAutospacing="0" w:after="0" w:afterAutospacing="0"/>
              <w:jc w:val="center"/>
              <w:rPr>
                <w:rFonts w:ascii="GHEA Grapalat" w:hAnsi="GHEA Grapalat"/>
                <w:sz w:val="16"/>
                <w:szCs w:val="16"/>
              </w:rPr>
            </w:pPr>
          </w:p>
        </w:tc>
        <w:tc>
          <w:tcPr>
            <w:tcW w:w="1173" w:type="dxa"/>
            <w:vMerge w:val="restart"/>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r w:rsidRPr="00DA0244">
              <w:rPr>
                <w:rFonts w:ascii="GHEA Grapalat" w:hAnsi="GHEA Grapalat"/>
                <w:sz w:val="16"/>
                <w:szCs w:val="16"/>
              </w:rPr>
              <w:t>անվանումը</w:t>
            </w:r>
          </w:p>
        </w:tc>
        <w:tc>
          <w:tcPr>
            <w:tcW w:w="1440" w:type="dxa"/>
            <w:vMerge w:val="restart"/>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r w:rsidRPr="00DA0244">
              <w:rPr>
                <w:rFonts w:ascii="GHEA Grapalat" w:hAnsi="GHEA Grapalat"/>
                <w:sz w:val="16"/>
                <w:szCs w:val="16"/>
              </w:rPr>
              <w:t>տեխնիկական  բնութագրի համառոտ շարադրանքը</w:t>
            </w:r>
          </w:p>
        </w:tc>
        <w:tc>
          <w:tcPr>
            <w:tcW w:w="2916" w:type="dxa"/>
            <w:gridSpan w:val="2"/>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r w:rsidRPr="00DA0244">
              <w:rPr>
                <w:rFonts w:ascii="GHEA Grapalat" w:hAnsi="GHEA Grapalat"/>
                <w:sz w:val="16"/>
                <w:szCs w:val="16"/>
              </w:rPr>
              <w:t>քանակական ցուցանիշը</w:t>
            </w:r>
          </w:p>
        </w:tc>
        <w:tc>
          <w:tcPr>
            <w:tcW w:w="2976" w:type="dxa"/>
            <w:gridSpan w:val="2"/>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r w:rsidRPr="00DA0244">
              <w:rPr>
                <w:rFonts w:ascii="GHEA Grapalat" w:hAnsi="GHEA Grapalat"/>
                <w:sz w:val="16"/>
                <w:szCs w:val="16"/>
              </w:rPr>
              <w:t>կատարման ժամկետը</w:t>
            </w:r>
          </w:p>
        </w:tc>
        <w:tc>
          <w:tcPr>
            <w:tcW w:w="1168" w:type="dxa"/>
            <w:vMerge w:val="restart"/>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r w:rsidRPr="00DA0244">
              <w:rPr>
                <w:rFonts w:ascii="GHEA Grapalat" w:hAnsi="GHEA Grapalat"/>
                <w:sz w:val="16"/>
                <w:szCs w:val="16"/>
              </w:rPr>
              <w:t>Վճարման ենթակա գումարը /հազար դրամ/</w:t>
            </w:r>
          </w:p>
        </w:tc>
        <w:tc>
          <w:tcPr>
            <w:tcW w:w="675" w:type="dxa"/>
            <w:vMerge w:val="restart"/>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r w:rsidRPr="00DA0244">
              <w:rPr>
                <w:rFonts w:ascii="GHEA Grapalat" w:hAnsi="GHEA Grapalat"/>
                <w:sz w:val="16"/>
                <w:szCs w:val="16"/>
              </w:rPr>
              <w:t>Վճարման ժամկետը /ըստ վճարման ժամանակացույցի/</w:t>
            </w:r>
          </w:p>
        </w:tc>
      </w:tr>
      <w:tr w:rsidR="00203F6B" w:rsidRPr="00DA0244" w:rsidTr="00DD662E">
        <w:trPr>
          <w:trHeight w:val="1105"/>
          <w:jc w:val="right"/>
        </w:trPr>
        <w:tc>
          <w:tcPr>
            <w:tcW w:w="357" w:type="dxa"/>
            <w:vMerge/>
            <w:tcBorders>
              <w:bottom w:val="single" w:sz="4" w:space="0" w:color="auto"/>
            </w:tcBorders>
            <w:shd w:val="clear" w:color="auto" w:fill="auto"/>
          </w:tcPr>
          <w:p w:rsidR="00203F6B" w:rsidRPr="00DA0244" w:rsidRDefault="00203F6B" w:rsidP="00DD662E">
            <w:pPr>
              <w:pStyle w:val="af4"/>
              <w:spacing w:before="0" w:beforeAutospacing="0" w:after="0" w:afterAutospacing="0"/>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p>
        </w:tc>
        <w:tc>
          <w:tcPr>
            <w:tcW w:w="1800" w:type="dxa"/>
            <w:tcBorders>
              <w:bottom w:val="single" w:sz="4" w:space="0" w:color="auto"/>
            </w:tcBorders>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r w:rsidRPr="00DA0244">
              <w:rPr>
                <w:rFonts w:ascii="GHEA Grapalat" w:hAnsi="GHEA Grapalat"/>
                <w:sz w:val="16"/>
                <w:szCs w:val="16"/>
              </w:rPr>
              <w:t>ըստ պայմանագրով հաստատված գնման ժամանակացույցի</w:t>
            </w:r>
          </w:p>
        </w:tc>
        <w:tc>
          <w:tcPr>
            <w:tcW w:w="1116" w:type="dxa"/>
            <w:tcBorders>
              <w:bottom w:val="single" w:sz="4" w:space="0" w:color="auto"/>
            </w:tcBorders>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r w:rsidRPr="00DA0244">
              <w:rPr>
                <w:rFonts w:ascii="GHEA Grapalat" w:hAnsi="GHEA Grapalat"/>
                <w:sz w:val="16"/>
                <w:szCs w:val="16"/>
              </w:rPr>
              <w:t>փաստացի</w:t>
            </w:r>
          </w:p>
        </w:tc>
        <w:tc>
          <w:tcPr>
            <w:tcW w:w="1842" w:type="dxa"/>
            <w:tcBorders>
              <w:bottom w:val="single" w:sz="4" w:space="0" w:color="auto"/>
            </w:tcBorders>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r w:rsidRPr="00DA0244">
              <w:rPr>
                <w:rFonts w:ascii="GHEA Grapalat" w:hAnsi="GHEA Grapalat"/>
                <w:sz w:val="16"/>
                <w:szCs w:val="16"/>
              </w:rPr>
              <w:t>ըստ պայմանագրով հաստատված գնման ժամանակացույցի</w:t>
            </w:r>
          </w:p>
        </w:tc>
        <w:tc>
          <w:tcPr>
            <w:tcW w:w="1134" w:type="dxa"/>
            <w:tcBorders>
              <w:bottom w:val="single" w:sz="4" w:space="0" w:color="auto"/>
            </w:tcBorders>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r w:rsidRPr="00DA0244">
              <w:rPr>
                <w:rFonts w:ascii="GHEA Grapalat" w:hAnsi="GHEA Grapalat"/>
                <w:sz w:val="16"/>
                <w:szCs w:val="16"/>
              </w:rPr>
              <w:t>փաստացի</w:t>
            </w:r>
          </w:p>
        </w:tc>
        <w:tc>
          <w:tcPr>
            <w:tcW w:w="1168" w:type="dxa"/>
            <w:vMerge/>
            <w:tcBorders>
              <w:bottom w:val="single" w:sz="4" w:space="0" w:color="auto"/>
            </w:tcBorders>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p>
        </w:tc>
        <w:tc>
          <w:tcPr>
            <w:tcW w:w="675" w:type="dxa"/>
            <w:vMerge/>
            <w:tcBorders>
              <w:bottom w:val="single" w:sz="4" w:space="0" w:color="auto"/>
            </w:tcBorders>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p>
        </w:tc>
      </w:tr>
      <w:tr w:rsidR="00203F6B" w:rsidRPr="00DA0244" w:rsidTr="00DD662E">
        <w:trPr>
          <w:jc w:val="right"/>
        </w:trPr>
        <w:tc>
          <w:tcPr>
            <w:tcW w:w="357" w:type="dxa"/>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p>
        </w:tc>
        <w:tc>
          <w:tcPr>
            <w:tcW w:w="1173" w:type="dxa"/>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p>
        </w:tc>
        <w:tc>
          <w:tcPr>
            <w:tcW w:w="1440" w:type="dxa"/>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p>
        </w:tc>
        <w:tc>
          <w:tcPr>
            <w:tcW w:w="1800" w:type="dxa"/>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p>
        </w:tc>
        <w:tc>
          <w:tcPr>
            <w:tcW w:w="1116" w:type="dxa"/>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p>
        </w:tc>
        <w:tc>
          <w:tcPr>
            <w:tcW w:w="1842" w:type="dxa"/>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p>
        </w:tc>
        <w:tc>
          <w:tcPr>
            <w:tcW w:w="1134" w:type="dxa"/>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p>
        </w:tc>
        <w:tc>
          <w:tcPr>
            <w:tcW w:w="1168" w:type="dxa"/>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p>
        </w:tc>
        <w:tc>
          <w:tcPr>
            <w:tcW w:w="675" w:type="dxa"/>
            <w:shd w:val="clear" w:color="auto" w:fill="auto"/>
            <w:vAlign w:val="center"/>
          </w:tcPr>
          <w:p w:rsidR="00203F6B" w:rsidRPr="00DA0244" w:rsidRDefault="00203F6B" w:rsidP="00DD662E">
            <w:pPr>
              <w:pStyle w:val="af4"/>
              <w:spacing w:before="0" w:beforeAutospacing="0" w:after="0" w:afterAutospacing="0"/>
              <w:jc w:val="center"/>
              <w:rPr>
                <w:rFonts w:ascii="GHEA Grapalat" w:hAnsi="GHEA Grapalat"/>
                <w:sz w:val="16"/>
                <w:szCs w:val="16"/>
              </w:rPr>
            </w:pPr>
          </w:p>
        </w:tc>
      </w:tr>
      <w:tr w:rsidR="00203F6B" w:rsidRPr="00DA0244" w:rsidTr="00DD662E">
        <w:trPr>
          <w:jc w:val="right"/>
        </w:trPr>
        <w:tc>
          <w:tcPr>
            <w:tcW w:w="357" w:type="dxa"/>
            <w:shd w:val="clear" w:color="auto" w:fill="auto"/>
          </w:tcPr>
          <w:p w:rsidR="00203F6B" w:rsidRPr="00DA0244" w:rsidRDefault="00203F6B" w:rsidP="00DD662E">
            <w:pPr>
              <w:pStyle w:val="af4"/>
              <w:spacing w:before="0" w:beforeAutospacing="0" w:after="0" w:afterAutospacing="0"/>
              <w:jc w:val="center"/>
              <w:rPr>
                <w:rFonts w:ascii="GHEA Grapalat" w:hAnsi="GHEA Grapalat"/>
                <w:sz w:val="16"/>
                <w:szCs w:val="16"/>
              </w:rPr>
            </w:pPr>
          </w:p>
        </w:tc>
        <w:tc>
          <w:tcPr>
            <w:tcW w:w="1173" w:type="dxa"/>
            <w:shd w:val="clear" w:color="auto" w:fill="auto"/>
          </w:tcPr>
          <w:p w:rsidR="00203F6B" w:rsidRPr="00DA0244" w:rsidRDefault="00203F6B" w:rsidP="00DD662E">
            <w:pPr>
              <w:pStyle w:val="af4"/>
              <w:spacing w:before="0" w:beforeAutospacing="0" w:after="0" w:afterAutospacing="0"/>
              <w:jc w:val="center"/>
              <w:rPr>
                <w:rFonts w:ascii="GHEA Grapalat" w:hAnsi="GHEA Grapalat"/>
                <w:sz w:val="16"/>
                <w:szCs w:val="16"/>
              </w:rPr>
            </w:pPr>
          </w:p>
        </w:tc>
        <w:tc>
          <w:tcPr>
            <w:tcW w:w="1440" w:type="dxa"/>
            <w:shd w:val="clear" w:color="auto" w:fill="auto"/>
          </w:tcPr>
          <w:p w:rsidR="00203F6B" w:rsidRPr="00DA0244" w:rsidRDefault="00203F6B" w:rsidP="00DD662E">
            <w:pPr>
              <w:pStyle w:val="af4"/>
              <w:spacing w:before="0" w:beforeAutospacing="0" w:after="0" w:afterAutospacing="0"/>
              <w:jc w:val="center"/>
              <w:rPr>
                <w:rFonts w:ascii="GHEA Grapalat" w:hAnsi="GHEA Grapalat"/>
                <w:sz w:val="16"/>
                <w:szCs w:val="16"/>
              </w:rPr>
            </w:pPr>
          </w:p>
        </w:tc>
        <w:tc>
          <w:tcPr>
            <w:tcW w:w="1800" w:type="dxa"/>
            <w:shd w:val="clear" w:color="auto" w:fill="auto"/>
          </w:tcPr>
          <w:p w:rsidR="00203F6B" w:rsidRPr="00DA0244" w:rsidRDefault="00203F6B" w:rsidP="00DD662E">
            <w:pPr>
              <w:pStyle w:val="af4"/>
              <w:spacing w:before="0" w:beforeAutospacing="0" w:after="0" w:afterAutospacing="0"/>
              <w:jc w:val="center"/>
              <w:rPr>
                <w:rFonts w:ascii="GHEA Grapalat" w:hAnsi="GHEA Grapalat"/>
                <w:sz w:val="16"/>
                <w:szCs w:val="16"/>
              </w:rPr>
            </w:pPr>
          </w:p>
        </w:tc>
        <w:tc>
          <w:tcPr>
            <w:tcW w:w="1116" w:type="dxa"/>
            <w:shd w:val="clear" w:color="auto" w:fill="auto"/>
          </w:tcPr>
          <w:p w:rsidR="00203F6B" w:rsidRPr="00DA0244" w:rsidRDefault="00203F6B" w:rsidP="00DD662E">
            <w:pPr>
              <w:pStyle w:val="af4"/>
              <w:spacing w:before="0" w:beforeAutospacing="0" w:after="0" w:afterAutospacing="0"/>
              <w:jc w:val="center"/>
              <w:rPr>
                <w:rFonts w:ascii="GHEA Grapalat" w:hAnsi="GHEA Grapalat"/>
                <w:sz w:val="16"/>
                <w:szCs w:val="16"/>
              </w:rPr>
            </w:pPr>
          </w:p>
        </w:tc>
        <w:tc>
          <w:tcPr>
            <w:tcW w:w="1842" w:type="dxa"/>
            <w:shd w:val="clear" w:color="auto" w:fill="auto"/>
          </w:tcPr>
          <w:p w:rsidR="00203F6B" w:rsidRPr="00DA0244" w:rsidRDefault="00203F6B" w:rsidP="00DD662E">
            <w:pPr>
              <w:pStyle w:val="af4"/>
              <w:spacing w:before="0" w:beforeAutospacing="0" w:after="0" w:afterAutospacing="0"/>
              <w:jc w:val="center"/>
              <w:rPr>
                <w:rFonts w:ascii="GHEA Grapalat" w:hAnsi="GHEA Grapalat"/>
                <w:sz w:val="16"/>
                <w:szCs w:val="16"/>
              </w:rPr>
            </w:pPr>
          </w:p>
        </w:tc>
        <w:tc>
          <w:tcPr>
            <w:tcW w:w="1134" w:type="dxa"/>
            <w:shd w:val="clear" w:color="auto" w:fill="auto"/>
          </w:tcPr>
          <w:p w:rsidR="00203F6B" w:rsidRPr="00DA0244" w:rsidRDefault="00203F6B" w:rsidP="00DD662E">
            <w:pPr>
              <w:pStyle w:val="af4"/>
              <w:spacing w:before="0" w:beforeAutospacing="0" w:after="0" w:afterAutospacing="0"/>
              <w:jc w:val="center"/>
              <w:rPr>
                <w:rFonts w:ascii="GHEA Grapalat" w:hAnsi="GHEA Grapalat"/>
                <w:sz w:val="16"/>
                <w:szCs w:val="16"/>
              </w:rPr>
            </w:pPr>
          </w:p>
        </w:tc>
        <w:tc>
          <w:tcPr>
            <w:tcW w:w="1168" w:type="dxa"/>
            <w:shd w:val="clear" w:color="auto" w:fill="auto"/>
          </w:tcPr>
          <w:p w:rsidR="00203F6B" w:rsidRPr="00DA0244" w:rsidRDefault="00203F6B" w:rsidP="00DD662E">
            <w:pPr>
              <w:pStyle w:val="af4"/>
              <w:spacing w:before="0" w:beforeAutospacing="0" w:after="0" w:afterAutospacing="0"/>
              <w:jc w:val="center"/>
              <w:rPr>
                <w:rFonts w:ascii="GHEA Grapalat" w:hAnsi="GHEA Grapalat"/>
                <w:sz w:val="16"/>
                <w:szCs w:val="16"/>
              </w:rPr>
            </w:pPr>
          </w:p>
        </w:tc>
        <w:tc>
          <w:tcPr>
            <w:tcW w:w="675" w:type="dxa"/>
            <w:shd w:val="clear" w:color="auto" w:fill="auto"/>
          </w:tcPr>
          <w:p w:rsidR="00203F6B" w:rsidRPr="00DA0244" w:rsidRDefault="00203F6B" w:rsidP="00DD662E">
            <w:pPr>
              <w:pStyle w:val="af4"/>
              <w:spacing w:before="0" w:beforeAutospacing="0" w:after="0" w:afterAutospacing="0"/>
              <w:jc w:val="center"/>
              <w:rPr>
                <w:rFonts w:ascii="GHEA Grapalat" w:hAnsi="GHEA Grapalat"/>
                <w:sz w:val="16"/>
                <w:szCs w:val="16"/>
              </w:rPr>
            </w:pPr>
          </w:p>
        </w:tc>
      </w:tr>
    </w:tbl>
    <w:p w:rsidR="00203F6B" w:rsidRPr="00DA0244" w:rsidRDefault="00203F6B" w:rsidP="00203F6B">
      <w:pPr>
        <w:ind w:firstLine="375"/>
        <w:jc w:val="both"/>
        <w:rPr>
          <w:rFonts w:ascii="Arial" w:hAnsi="Arial" w:cs="Arial"/>
          <w:iCs/>
          <w:color w:val="000000"/>
          <w:sz w:val="16"/>
          <w:szCs w:val="16"/>
          <w:lang w:val="es-ES"/>
        </w:rPr>
      </w:pPr>
      <w:r w:rsidRPr="00DA0244">
        <w:rPr>
          <w:rFonts w:ascii="Arial" w:hAnsi="Arial" w:cs="Arial"/>
          <w:iCs/>
          <w:color w:val="000000"/>
          <w:sz w:val="16"/>
          <w:szCs w:val="16"/>
          <w:lang w:val="es-ES"/>
        </w:rPr>
        <w:t> </w:t>
      </w:r>
    </w:p>
    <w:p w:rsidR="00203F6B" w:rsidRPr="00DA0244" w:rsidRDefault="00203F6B" w:rsidP="00203F6B">
      <w:pPr>
        <w:ind w:firstLine="375"/>
        <w:jc w:val="both"/>
        <w:rPr>
          <w:rFonts w:ascii="GHEA Grapalat" w:hAnsi="GHEA Grapalat"/>
          <w:iCs/>
          <w:snapToGrid w:val="0"/>
          <w:color w:val="000000"/>
          <w:sz w:val="16"/>
          <w:szCs w:val="16"/>
          <w:lang w:val="es-ES"/>
        </w:rPr>
      </w:pPr>
      <w:r w:rsidRPr="00DA0244">
        <w:rPr>
          <w:rFonts w:ascii="Arial" w:hAnsi="Arial" w:cs="Arial"/>
          <w:iCs/>
          <w:color w:val="000000"/>
          <w:sz w:val="16"/>
          <w:szCs w:val="16"/>
          <w:lang w:val="es-ES"/>
        </w:rPr>
        <w:t> </w:t>
      </w:r>
      <w:r w:rsidRPr="00DA0244">
        <w:rPr>
          <w:rFonts w:ascii="GHEA Grapalat" w:hAnsi="GHEA Grapalat"/>
          <w:iCs/>
          <w:snapToGrid w:val="0"/>
          <w:color w:val="000000"/>
          <w:sz w:val="16"/>
          <w:szCs w:val="16"/>
          <w:lang w:val="hy-AM"/>
        </w:rPr>
        <w:t xml:space="preserve">Սույն </w:t>
      </w:r>
      <w:r w:rsidRPr="00DA0244">
        <w:rPr>
          <w:rFonts w:ascii="GHEA Grapalat" w:hAnsi="GHEA Grapalat"/>
          <w:iCs/>
          <w:snapToGrid w:val="0"/>
          <w:color w:val="000000"/>
          <w:sz w:val="16"/>
          <w:szCs w:val="16"/>
        </w:rPr>
        <w:t>արձանագրության</w:t>
      </w:r>
      <w:r w:rsidRPr="00DA0244">
        <w:rPr>
          <w:rFonts w:ascii="GHEA Grapalat" w:hAnsi="GHEA Grapalat"/>
          <w:iCs/>
          <w:snapToGrid w:val="0"/>
          <w:color w:val="000000"/>
          <w:sz w:val="16"/>
          <w:szCs w:val="16"/>
          <w:lang w:val="es-ES"/>
        </w:rPr>
        <w:t xml:space="preserve"> </w:t>
      </w:r>
      <w:r w:rsidRPr="00DA0244">
        <w:rPr>
          <w:rFonts w:ascii="GHEA Grapalat" w:hAnsi="GHEA Grapalat"/>
          <w:iCs/>
          <w:snapToGrid w:val="0"/>
          <w:color w:val="000000"/>
          <w:sz w:val="16"/>
          <w:szCs w:val="16"/>
        </w:rPr>
        <w:t>երկկողմ</w:t>
      </w:r>
      <w:r w:rsidRPr="00DA0244">
        <w:rPr>
          <w:rFonts w:ascii="GHEA Grapalat" w:hAnsi="GHEA Grapalat"/>
          <w:iCs/>
          <w:snapToGrid w:val="0"/>
          <w:color w:val="000000"/>
          <w:sz w:val="16"/>
          <w:szCs w:val="16"/>
          <w:lang w:val="es-ES"/>
        </w:rPr>
        <w:t xml:space="preserve"> </w:t>
      </w:r>
      <w:r w:rsidRPr="00DA0244">
        <w:rPr>
          <w:rFonts w:ascii="GHEA Grapalat" w:hAnsi="GHEA Grapalat"/>
          <w:iCs/>
          <w:snapToGrid w:val="0"/>
          <w:color w:val="000000"/>
          <w:sz w:val="16"/>
          <w:szCs w:val="16"/>
          <w:lang w:val="hy-AM"/>
        </w:rPr>
        <w:t>հաստատման համար հիմք հանդիսացած</w:t>
      </w:r>
      <w:r w:rsidRPr="00DA0244">
        <w:rPr>
          <w:rFonts w:ascii="GHEA Grapalat" w:hAnsi="GHEA Grapalat"/>
          <w:iCs/>
          <w:snapToGrid w:val="0"/>
          <w:color w:val="000000"/>
          <w:sz w:val="16"/>
          <w:szCs w:val="16"/>
          <w:lang w:val="es-ES"/>
        </w:rPr>
        <w:t xml:space="preserve"> </w:t>
      </w:r>
      <w:r w:rsidRPr="00DA0244">
        <w:rPr>
          <w:rFonts w:ascii="GHEA Grapalat" w:hAnsi="GHEA Grapalat"/>
          <w:iCs/>
          <w:snapToGrid w:val="0"/>
          <w:color w:val="000000"/>
          <w:sz w:val="16"/>
          <w:szCs w:val="16"/>
        </w:rPr>
        <w:t>հաշիվ</w:t>
      </w:r>
      <w:r w:rsidRPr="00DA0244">
        <w:rPr>
          <w:rFonts w:ascii="GHEA Grapalat" w:hAnsi="GHEA Grapalat"/>
          <w:iCs/>
          <w:snapToGrid w:val="0"/>
          <w:color w:val="000000"/>
          <w:sz w:val="16"/>
          <w:szCs w:val="16"/>
          <w:lang w:val="es-ES"/>
        </w:rPr>
        <w:t xml:space="preserve"> </w:t>
      </w:r>
      <w:r w:rsidRPr="00DA0244">
        <w:rPr>
          <w:rFonts w:ascii="GHEA Grapalat" w:hAnsi="GHEA Grapalat"/>
          <w:iCs/>
          <w:snapToGrid w:val="0"/>
          <w:color w:val="000000"/>
          <w:sz w:val="16"/>
          <w:szCs w:val="16"/>
        </w:rPr>
        <w:t>ապրանքագիրը</w:t>
      </w:r>
      <w:r w:rsidRPr="00DA0244">
        <w:rPr>
          <w:rFonts w:ascii="GHEA Grapalat" w:hAnsi="GHEA Grapalat"/>
          <w:iCs/>
          <w:snapToGrid w:val="0"/>
          <w:color w:val="000000"/>
          <w:sz w:val="16"/>
          <w:szCs w:val="16"/>
          <w:lang w:val="es-ES"/>
        </w:rPr>
        <w:t xml:space="preserve"> </w:t>
      </w:r>
      <w:r w:rsidRPr="00DA0244">
        <w:rPr>
          <w:rFonts w:ascii="GHEA Grapalat" w:hAnsi="GHEA Grapalat"/>
          <w:iCs/>
          <w:snapToGrid w:val="0"/>
          <w:color w:val="000000"/>
          <w:sz w:val="16"/>
          <w:szCs w:val="16"/>
        </w:rPr>
        <w:t>և</w:t>
      </w:r>
      <w:r w:rsidRPr="00DA0244">
        <w:rPr>
          <w:rFonts w:ascii="GHEA Grapalat" w:hAnsi="GHEA Grapalat"/>
          <w:iCs/>
          <w:snapToGrid w:val="0"/>
          <w:color w:val="000000"/>
          <w:sz w:val="16"/>
          <w:szCs w:val="16"/>
          <w:lang w:val="es-ES"/>
        </w:rPr>
        <w:t xml:space="preserve"> </w:t>
      </w:r>
      <w:r w:rsidRPr="00DA0244">
        <w:rPr>
          <w:rFonts w:ascii="GHEA Grapalat" w:hAnsi="GHEA Grapalat"/>
          <w:iCs/>
          <w:snapToGrid w:val="0"/>
          <w:color w:val="000000"/>
          <w:sz w:val="16"/>
          <w:szCs w:val="16"/>
          <w:lang w:val="hy-AM"/>
        </w:rPr>
        <w:t xml:space="preserve">դրական </w:t>
      </w:r>
      <w:r w:rsidRPr="00DA0244">
        <w:rPr>
          <w:rFonts w:ascii="GHEA Grapalat" w:hAnsi="GHEA Grapalat"/>
          <w:color w:val="000000"/>
          <w:sz w:val="16"/>
          <w:szCs w:val="16"/>
          <w:lang w:val="es-ES"/>
        </w:rPr>
        <w:t>եզրակացությունը</w:t>
      </w:r>
      <w:r w:rsidRPr="00DA0244">
        <w:rPr>
          <w:rFonts w:ascii="GHEA Grapalat" w:hAnsi="GHEA Grapalat"/>
          <w:iCs/>
          <w:snapToGrid w:val="0"/>
          <w:color w:val="000000"/>
          <w:sz w:val="16"/>
          <w:szCs w:val="16"/>
          <w:lang w:val="es-ES"/>
        </w:rPr>
        <w:t xml:space="preserve"> հանդիսանում են սույն արձանագրության բաղկացուցիչ մասը և կցվում են:</w:t>
      </w:r>
    </w:p>
    <w:p w:rsidR="00203F6B" w:rsidRPr="00DA0244" w:rsidRDefault="00203F6B" w:rsidP="00203F6B">
      <w:pPr>
        <w:ind w:firstLine="375"/>
        <w:jc w:val="both"/>
        <w:rPr>
          <w:rFonts w:ascii="GHEA Grapalat" w:hAnsi="GHEA Grapalat"/>
          <w:iCs/>
          <w:snapToGrid w:val="0"/>
          <w:color w:val="000000"/>
          <w:sz w:val="16"/>
          <w:szCs w:val="16"/>
          <w:lang w:val="es-ES"/>
        </w:rPr>
      </w:pPr>
    </w:p>
    <w:p w:rsidR="00203F6B" w:rsidRPr="00DA0244" w:rsidRDefault="00203F6B" w:rsidP="00203F6B">
      <w:pPr>
        <w:ind w:firstLine="375"/>
        <w:jc w:val="both"/>
        <w:rPr>
          <w:rFonts w:ascii="GHEA Grapalat" w:hAnsi="GHEA Grapalat"/>
          <w:iCs/>
          <w:snapToGrid w:val="0"/>
          <w:color w:val="000000"/>
          <w:sz w:val="16"/>
          <w:szCs w:val="16"/>
          <w:lang w:val="es-ES"/>
        </w:rPr>
      </w:pPr>
    </w:p>
    <w:p w:rsidR="00203F6B" w:rsidRPr="00DA0244" w:rsidRDefault="00203F6B" w:rsidP="00203F6B">
      <w:pPr>
        <w:ind w:firstLine="375"/>
        <w:rPr>
          <w:rFonts w:ascii="GHEA Grapalat" w:hAnsi="GHEA Grapalat"/>
          <w:iCs/>
          <w:snapToGrid w:val="0"/>
          <w:color w:val="000000"/>
          <w:sz w:val="16"/>
          <w:szCs w:val="16"/>
          <w:lang w:val="es-ES"/>
        </w:rPr>
      </w:pPr>
      <w:r w:rsidRPr="00DA0244">
        <w:rPr>
          <w:rFonts w:ascii="Courier New" w:hAnsi="Courier New" w:cs="Courier New"/>
          <w:iCs/>
          <w:snapToGrid w:val="0"/>
          <w:color w:val="000000"/>
          <w:sz w:val="16"/>
          <w:szCs w:val="16"/>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03F6B" w:rsidRPr="00DA0244" w:rsidTr="00DD662E">
        <w:trPr>
          <w:trHeight w:val="266"/>
          <w:tblCellSpacing w:w="7" w:type="dxa"/>
          <w:jc w:val="center"/>
        </w:trPr>
        <w:tc>
          <w:tcPr>
            <w:tcW w:w="0" w:type="auto"/>
            <w:vAlign w:val="center"/>
          </w:tcPr>
          <w:p w:rsidR="00203F6B" w:rsidRPr="00DA0244" w:rsidRDefault="00203F6B" w:rsidP="00DD662E">
            <w:pPr>
              <w:jc w:val="center"/>
              <w:rPr>
                <w:rFonts w:ascii="GHEA Grapalat" w:hAnsi="GHEA Grapalat"/>
                <w:iCs/>
                <w:color w:val="000000"/>
                <w:sz w:val="16"/>
                <w:szCs w:val="16"/>
              </w:rPr>
            </w:pPr>
            <w:r w:rsidRPr="00DA0244">
              <w:rPr>
                <w:rFonts w:ascii="GHEA Grapalat" w:hAnsi="GHEA Grapalat"/>
                <w:iCs/>
                <w:color w:val="000000"/>
                <w:sz w:val="16"/>
                <w:szCs w:val="16"/>
              </w:rPr>
              <w:t xml:space="preserve">Աշխատանքը հանձնեց </w:t>
            </w:r>
          </w:p>
        </w:tc>
        <w:tc>
          <w:tcPr>
            <w:tcW w:w="0" w:type="auto"/>
            <w:vAlign w:val="center"/>
          </w:tcPr>
          <w:p w:rsidR="00203F6B" w:rsidRPr="00DA0244" w:rsidRDefault="00203F6B" w:rsidP="00DD662E">
            <w:pPr>
              <w:jc w:val="center"/>
              <w:rPr>
                <w:rFonts w:ascii="GHEA Grapalat" w:hAnsi="GHEA Grapalat"/>
                <w:iCs/>
                <w:color w:val="000000"/>
                <w:sz w:val="16"/>
                <w:szCs w:val="16"/>
              </w:rPr>
            </w:pPr>
            <w:r w:rsidRPr="00DA0244">
              <w:rPr>
                <w:rFonts w:ascii="GHEA Grapalat" w:hAnsi="GHEA Grapalat"/>
                <w:iCs/>
                <w:color w:val="000000"/>
                <w:sz w:val="16"/>
                <w:szCs w:val="16"/>
              </w:rPr>
              <w:t>Աշխատանքը ընդունեց</w:t>
            </w:r>
          </w:p>
        </w:tc>
      </w:tr>
      <w:tr w:rsidR="00203F6B" w:rsidRPr="00DA0244" w:rsidTr="00DD662E">
        <w:trPr>
          <w:trHeight w:val="473"/>
          <w:tblCellSpacing w:w="7" w:type="dxa"/>
          <w:jc w:val="center"/>
        </w:trPr>
        <w:tc>
          <w:tcPr>
            <w:tcW w:w="0" w:type="auto"/>
            <w:vAlign w:val="center"/>
          </w:tcPr>
          <w:p w:rsidR="00203F6B" w:rsidRPr="00DA0244" w:rsidRDefault="00203F6B" w:rsidP="00DD662E">
            <w:pPr>
              <w:jc w:val="center"/>
              <w:rPr>
                <w:rFonts w:ascii="GHEA Grapalat" w:hAnsi="GHEA Grapalat"/>
                <w:iCs/>
                <w:sz w:val="16"/>
                <w:szCs w:val="16"/>
              </w:rPr>
            </w:pPr>
            <w:r w:rsidRPr="00DA0244">
              <w:rPr>
                <w:rFonts w:ascii="GHEA Grapalat" w:hAnsi="GHEA Grapalat"/>
                <w:iCs/>
                <w:sz w:val="16"/>
                <w:szCs w:val="16"/>
              </w:rPr>
              <w:t xml:space="preserve">___________________________ </w:t>
            </w:r>
          </w:p>
          <w:p w:rsidR="00203F6B" w:rsidRPr="00DA0244" w:rsidRDefault="00203F6B" w:rsidP="00DD662E">
            <w:pPr>
              <w:jc w:val="center"/>
              <w:rPr>
                <w:rFonts w:ascii="GHEA Grapalat" w:hAnsi="GHEA Grapalat"/>
                <w:iCs/>
                <w:sz w:val="16"/>
                <w:szCs w:val="16"/>
              </w:rPr>
            </w:pPr>
            <w:r w:rsidRPr="00DA0244">
              <w:rPr>
                <w:rFonts w:ascii="GHEA Grapalat" w:hAnsi="GHEA Grapalat"/>
                <w:iCs/>
                <w:sz w:val="16"/>
                <w:szCs w:val="16"/>
              </w:rPr>
              <w:t xml:space="preserve">ստորագրություն </w:t>
            </w:r>
          </w:p>
        </w:tc>
        <w:tc>
          <w:tcPr>
            <w:tcW w:w="0" w:type="auto"/>
            <w:vAlign w:val="center"/>
          </w:tcPr>
          <w:p w:rsidR="00203F6B" w:rsidRPr="00DA0244" w:rsidRDefault="00203F6B" w:rsidP="00DD662E">
            <w:pPr>
              <w:jc w:val="center"/>
              <w:rPr>
                <w:rFonts w:ascii="GHEA Grapalat" w:hAnsi="GHEA Grapalat"/>
                <w:iCs/>
                <w:sz w:val="16"/>
                <w:szCs w:val="16"/>
              </w:rPr>
            </w:pPr>
            <w:r w:rsidRPr="00DA0244">
              <w:rPr>
                <w:rFonts w:ascii="GHEA Grapalat" w:hAnsi="GHEA Grapalat"/>
                <w:iCs/>
                <w:sz w:val="16"/>
                <w:szCs w:val="16"/>
              </w:rPr>
              <w:t>___________________________</w:t>
            </w:r>
          </w:p>
          <w:p w:rsidR="00203F6B" w:rsidRPr="00DA0244" w:rsidRDefault="00203F6B" w:rsidP="00DD662E">
            <w:pPr>
              <w:jc w:val="center"/>
              <w:rPr>
                <w:rFonts w:ascii="GHEA Grapalat" w:hAnsi="GHEA Grapalat"/>
                <w:iCs/>
                <w:sz w:val="16"/>
                <w:szCs w:val="16"/>
              </w:rPr>
            </w:pPr>
            <w:r w:rsidRPr="00DA0244">
              <w:rPr>
                <w:rFonts w:ascii="GHEA Grapalat" w:hAnsi="GHEA Grapalat"/>
                <w:iCs/>
                <w:sz w:val="16"/>
                <w:szCs w:val="16"/>
              </w:rPr>
              <w:t xml:space="preserve">ստորագրություն </w:t>
            </w:r>
          </w:p>
        </w:tc>
      </w:tr>
      <w:tr w:rsidR="00203F6B" w:rsidRPr="00DA0244" w:rsidTr="00DD662E">
        <w:trPr>
          <w:trHeight w:val="503"/>
          <w:tblCellSpacing w:w="7" w:type="dxa"/>
          <w:jc w:val="center"/>
        </w:trPr>
        <w:tc>
          <w:tcPr>
            <w:tcW w:w="0" w:type="auto"/>
            <w:vAlign w:val="center"/>
          </w:tcPr>
          <w:p w:rsidR="00203F6B" w:rsidRPr="00DA0244" w:rsidRDefault="00203F6B" w:rsidP="00DD662E">
            <w:pPr>
              <w:jc w:val="center"/>
              <w:rPr>
                <w:rFonts w:ascii="GHEA Grapalat" w:hAnsi="GHEA Grapalat"/>
                <w:iCs/>
                <w:sz w:val="16"/>
                <w:szCs w:val="16"/>
              </w:rPr>
            </w:pPr>
            <w:r w:rsidRPr="00DA0244">
              <w:rPr>
                <w:rFonts w:ascii="GHEA Grapalat" w:hAnsi="GHEA Grapalat"/>
                <w:iCs/>
                <w:sz w:val="16"/>
                <w:szCs w:val="16"/>
              </w:rPr>
              <w:t xml:space="preserve">___________________________ </w:t>
            </w:r>
          </w:p>
          <w:p w:rsidR="00203F6B" w:rsidRPr="00DA0244" w:rsidRDefault="00203F6B" w:rsidP="00DD662E">
            <w:pPr>
              <w:jc w:val="center"/>
              <w:rPr>
                <w:rFonts w:ascii="GHEA Grapalat" w:hAnsi="GHEA Grapalat"/>
                <w:iCs/>
                <w:sz w:val="16"/>
                <w:szCs w:val="16"/>
              </w:rPr>
            </w:pPr>
            <w:r w:rsidRPr="00DA0244">
              <w:rPr>
                <w:rFonts w:ascii="GHEA Grapalat" w:hAnsi="GHEA Grapalat"/>
                <w:iCs/>
                <w:sz w:val="16"/>
                <w:szCs w:val="16"/>
              </w:rPr>
              <w:t>ազգանուն, անուն</w:t>
            </w:r>
          </w:p>
        </w:tc>
        <w:tc>
          <w:tcPr>
            <w:tcW w:w="0" w:type="auto"/>
            <w:vAlign w:val="center"/>
          </w:tcPr>
          <w:p w:rsidR="00203F6B" w:rsidRPr="00DA0244" w:rsidRDefault="00203F6B" w:rsidP="00DD662E">
            <w:pPr>
              <w:jc w:val="center"/>
              <w:rPr>
                <w:rFonts w:ascii="GHEA Grapalat" w:hAnsi="GHEA Grapalat"/>
                <w:iCs/>
                <w:sz w:val="16"/>
                <w:szCs w:val="16"/>
              </w:rPr>
            </w:pPr>
            <w:r w:rsidRPr="00DA0244">
              <w:rPr>
                <w:rFonts w:ascii="GHEA Grapalat" w:hAnsi="GHEA Grapalat"/>
                <w:iCs/>
                <w:sz w:val="16"/>
                <w:szCs w:val="16"/>
              </w:rPr>
              <w:t>___________________________</w:t>
            </w:r>
          </w:p>
          <w:p w:rsidR="00203F6B" w:rsidRPr="00DA0244" w:rsidRDefault="00203F6B" w:rsidP="00DD662E">
            <w:pPr>
              <w:jc w:val="center"/>
              <w:rPr>
                <w:rFonts w:ascii="GHEA Grapalat" w:hAnsi="GHEA Grapalat"/>
                <w:iCs/>
                <w:sz w:val="16"/>
                <w:szCs w:val="16"/>
              </w:rPr>
            </w:pPr>
            <w:r w:rsidRPr="00DA0244">
              <w:rPr>
                <w:rFonts w:ascii="GHEA Grapalat" w:hAnsi="GHEA Grapalat"/>
                <w:iCs/>
                <w:sz w:val="16"/>
                <w:szCs w:val="16"/>
              </w:rPr>
              <w:t>ազգանուն, անուն</w:t>
            </w:r>
          </w:p>
        </w:tc>
      </w:tr>
      <w:tr w:rsidR="00203F6B" w:rsidRPr="00DA0244" w:rsidTr="00DD662E">
        <w:trPr>
          <w:trHeight w:val="281"/>
          <w:tblCellSpacing w:w="7" w:type="dxa"/>
          <w:jc w:val="center"/>
        </w:trPr>
        <w:tc>
          <w:tcPr>
            <w:tcW w:w="0" w:type="auto"/>
            <w:vAlign w:val="center"/>
          </w:tcPr>
          <w:p w:rsidR="00203F6B" w:rsidRPr="00DA0244" w:rsidRDefault="00203F6B" w:rsidP="00DD662E">
            <w:pPr>
              <w:rPr>
                <w:rFonts w:ascii="GHEA Grapalat" w:hAnsi="GHEA Grapalat"/>
                <w:iCs/>
                <w:color w:val="000000"/>
                <w:sz w:val="16"/>
                <w:szCs w:val="16"/>
              </w:rPr>
            </w:pPr>
            <w:r w:rsidRPr="00DA0244">
              <w:rPr>
                <w:rFonts w:ascii="GHEA Grapalat" w:hAnsi="GHEA Grapalat"/>
                <w:iCs/>
                <w:color w:val="000000"/>
                <w:sz w:val="16"/>
                <w:szCs w:val="16"/>
              </w:rPr>
              <w:t xml:space="preserve">                              Կ.Տ.</w:t>
            </w:r>
            <w:r w:rsidRPr="00DA0244">
              <w:rPr>
                <w:rFonts w:ascii="Arial" w:hAnsi="Arial" w:cs="Arial"/>
                <w:iCs/>
                <w:color w:val="000000"/>
                <w:sz w:val="16"/>
                <w:szCs w:val="16"/>
              </w:rPr>
              <w:t xml:space="preserve">                                                                                 </w:t>
            </w:r>
          </w:p>
        </w:tc>
        <w:tc>
          <w:tcPr>
            <w:tcW w:w="0" w:type="auto"/>
            <w:vAlign w:val="center"/>
          </w:tcPr>
          <w:p w:rsidR="00203F6B" w:rsidRPr="00DA0244" w:rsidRDefault="00203F6B" w:rsidP="00DD662E">
            <w:pPr>
              <w:rPr>
                <w:rFonts w:ascii="GHEA Grapalat" w:hAnsi="GHEA Grapalat"/>
                <w:iCs/>
                <w:color w:val="000000"/>
                <w:sz w:val="16"/>
                <w:szCs w:val="16"/>
              </w:rPr>
            </w:pPr>
            <w:r w:rsidRPr="00DA0244">
              <w:rPr>
                <w:rFonts w:ascii="Arial" w:hAnsi="Arial" w:cs="Arial"/>
                <w:iCs/>
                <w:color w:val="000000"/>
                <w:sz w:val="16"/>
                <w:szCs w:val="16"/>
              </w:rPr>
              <w:t xml:space="preserve">                                     </w:t>
            </w:r>
            <w:r w:rsidRPr="00DA0244">
              <w:rPr>
                <w:rFonts w:ascii="GHEA Grapalat" w:hAnsi="GHEA Grapalat"/>
                <w:iCs/>
                <w:color w:val="000000"/>
                <w:sz w:val="16"/>
                <w:szCs w:val="16"/>
              </w:rPr>
              <w:t>Կ.Տ.</w:t>
            </w:r>
          </w:p>
        </w:tc>
      </w:tr>
    </w:tbl>
    <w:p w:rsidR="00203F6B" w:rsidRPr="00DA0244" w:rsidRDefault="00203F6B" w:rsidP="00203F6B">
      <w:pPr>
        <w:ind w:left="-142" w:firstLine="142"/>
        <w:jc w:val="center"/>
        <w:rPr>
          <w:rFonts w:ascii="GHEA Grapalat" w:hAnsi="GHEA Grapalat" w:cs="Sylfaen"/>
          <w:b/>
          <w:sz w:val="16"/>
          <w:szCs w:val="16"/>
        </w:rPr>
      </w:pPr>
    </w:p>
    <w:p w:rsidR="00203F6B" w:rsidRPr="00DA0244" w:rsidRDefault="00203F6B" w:rsidP="00203F6B">
      <w:pPr>
        <w:ind w:left="-142" w:firstLine="142"/>
        <w:jc w:val="center"/>
        <w:rPr>
          <w:rFonts w:ascii="GHEA Grapalat" w:hAnsi="GHEA Grapalat" w:cs="Sylfaen"/>
          <w:b/>
          <w:sz w:val="16"/>
          <w:szCs w:val="16"/>
        </w:rPr>
      </w:pPr>
    </w:p>
    <w:p w:rsidR="00203F6B" w:rsidRPr="00DA0244" w:rsidRDefault="00203F6B" w:rsidP="00203F6B">
      <w:pPr>
        <w:ind w:left="-142" w:firstLine="142"/>
        <w:jc w:val="center"/>
        <w:rPr>
          <w:rFonts w:ascii="GHEA Grapalat" w:hAnsi="GHEA Grapalat" w:cs="Sylfaen"/>
          <w:b/>
          <w:sz w:val="16"/>
          <w:szCs w:val="16"/>
        </w:rPr>
      </w:pPr>
    </w:p>
    <w:p w:rsidR="00203F6B" w:rsidRPr="00DA0244" w:rsidRDefault="00203F6B" w:rsidP="00203F6B">
      <w:pPr>
        <w:ind w:left="-142" w:firstLine="142"/>
        <w:jc w:val="center"/>
        <w:rPr>
          <w:rFonts w:ascii="GHEA Grapalat" w:hAnsi="GHEA Grapalat" w:cs="Sylfaen"/>
          <w:b/>
          <w:sz w:val="16"/>
          <w:szCs w:val="16"/>
        </w:rPr>
      </w:pPr>
    </w:p>
    <w:p w:rsidR="00203F6B" w:rsidRPr="00DA0244" w:rsidRDefault="00203F6B" w:rsidP="00203F6B">
      <w:pPr>
        <w:ind w:left="-142" w:firstLine="142"/>
        <w:jc w:val="center"/>
        <w:rPr>
          <w:rFonts w:ascii="GHEA Grapalat" w:hAnsi="GHEA Grapalat" w:cs="Sylfaen"/>
          <w:b/>
          <w:sz w:val="16"/>
          <w:szCs w:val="16"/>
        </w:rPr>
      </w:pPr>
    </w:p>
    <w:p w:rsidR="00BD00BC" w:rsidRDefault="00BD00BC" w:rsidP="00203F6B">
      <w:pPr>
        <w:jc w:val="right"/>
        <w:rPr>
          <w:rFonts w:ascii="GHEA Grapalat" w:hAnsi="GHEA Grapalat" w:cs="Sylfaen"/>
          <w:i/>
          <w:sz w:val="16"/>
          <w:szCs w:val="16"/>
          <w:lang w:val="ru-RU"/>
        </w:rPr>
      </w:pPr>
    </w:p>
    <w:p w:rsidR="00BD00BC" w:rsidRDefault="00BD00BC" w:rsidP="00203F6B">
      <w:pPr>
        <w:jc w:val="right"/>
        <w:rPr>
          <w:rFonts w:ascii="GHEA Grapalat" w:hAnsi="GHEA Grapalat" w:cs="Sylfaen"/>
          <w:i/>
          <w:sz w:val="16"/>
          <w:szCs w:val="16"/>
          <w:lang w:val="ru-RU"/>
        </w:rPr>
      </w:pPr>
    </w:p>
    <w:p w:rsidR="00BD00BC" w:rsidRDefault="00BD00BC" w:rsidP="00203F6B">
      <w:pPr>
        <w:jc w:val="right"/>
        <w:rPr>
          <w:rFonts w:ascii="GHEA Grapalat" w:hAnsi="GHEA Grapalat" w:cs="Sylfaen"/>
          <w:i/>
          <w:sz w:val="16"/>
          <w:szCs w:val="16"/>
          <w:lang w:val="ru-RU"/>
        </w:rPr>
      </w:pPr>
    </w:p>
    <w:p w:rsidR="00BD00BC" w:rsidRDefault="00BD00BC" w:rsidP="00203F6B">
      <w:pPr>
        <w:jc w:val="right"/>
        <w:rPr>
          <w:rFonts w:ascii="GHEA Grapalat" w:hAnsi="GHEA Grapalat" w:cs="Sylfaen"/>
          <w:i/>
          <w:sz w:val="16"/>
          <w:szCs w:val="16"/>
          <w:lang w:val="ru-RU"/>
        </w:rPr>
      </w:pPr>
    </w:p>
    <w:p w:rsidR="00BD00BC" w:rsidRDefault="00BD00BC" w:rsidP="00203F6B">
      <w:pPr>
        <w:jc w:val="right"/>
        <w:rPr>
          <w:rFonts w:ascii="GHEA Grapalat" w:hAnsi="GHEA Grapalat" w:cs="Sylfaen"/>
          <w:i/>
          <w:sz w:val="16"/>
          <w:szCs w:val="16"/>
          <w:lang w:val="ru-RU"/>
        </w:rPr>
      </w:pPr>
    </w:p>
    <w:p w:rsidR="00BD00BC" w:rsidRDefault="00BD00BC" w:rsidP="00203F6B">
      <w:pPr>
        <w:jc w:val="right"/>
        <w:rPr>
          <w:rFonts w:ascii="GHEA Grapalat" w:hAnsi="GHEA Grapalat" w:cs="Sylfaen"/>
          <w:i/>
          <w:sz w:val="16"/>
          <w:szCs w:val="16"/>
          <w:lang w:val="ru-RU"/>
        </w:rPr>
      </w:pPr>
    </w:p>
    <w:p w:rsidR="00BD00BC" w:rsidRDefault="00BD00BC" w:rsidP="00203F6B">
      <w:pPr>
        <w:jc w:val="right"/>
        <w:rPr>
          <w:rFonts w:ascii="GHEA Grapalat" w:hAnsi="GHEA Grapalat" w:cs="Sylfaen"/>
          <w:i/>
          <w:sz w:val="16"/>
          <w:szCs w:val="16"/>
          <w:lang w:val="ru-RU"/>
        </w:rPr>
      </w:pPr>
    </w:p>
    <w:p w:rsidR="00BD00BC" w:rsidRDefault="00BD00BC" w:rsidP="00203F6B">
      <w:pPr>
        <w:jc w:val="right"/>
        <w:rPr>
          <w:rFonts w:ascii="GHEA Grapalat" w:hAnsi="GHEA Grapalat" w:cs="Sylfaen"/>
          <w:i/>
          <w:sz w:val="16"/>
          <w:szCs w:val="16"/>
          <w:lang w:val="ru-RU"/>
        </w:rPr>
      </w:pPr>
    </w:p>
    <w:p w:rsidR="00BD00BC" w:rsidRDefault="00BD00BC" w:rsidP="00203F6B">
      <w:pPr>
        <w:jc w:val="right"/>
        <w:rPr>
          <w:rFonts w:ascii="GHEA Grapalat" w:hAnsi="GHEA Grapalat" w:cs="Sylfaen"/>
          <w:i/>
          <w:sz w:val="16"/>
          <w:szCs w:val="16"/>
          <w:lang w:val="ru-RU"/>
        </w:rPr>
      </w:pPr>
    </w:p>
    <w:p w:rsidR="00BD00BC" w:rsidRDefault="00BD00BC" w:rsidP="00203F6B">
      <w:pPr>
        <w:jc w:val="right"/>
        <w:rPr>
          <w:rFonts w:ascii="GHEA Grapalat" w:hAnsi="GHEA Grapalat" w:cs="Sylfaen"/>
          <w:i/>
          <w:sz w:val="16"/>
          <w:szCs w:val="16"/>
          <w:lang w:val="ru-RU"/>
        </w:rPr>
      </w:pPr>
    </w:p>
    <w:p w:rsidR="00BD00BC" w:rsidRDefault="00BD00BC" w:rsidP="00203F6B">
      <w:pPr>
        <w:jc w:val="right"/>
        <w:rPr>
          <w:rFonts w:ascii="GHEA Grapalat" w:hAnsi="GHEA Grapalat" w:cs="Sylfaen"/>
          <w:i/>
          <w:sz w:val="16"/>
          <w:szCs w:val="16"/>
          <w:lang w:val="ru-RU"/>
        </w:rPr>
      </w:pPr>
    </w:p>
    <w:p w:rsidR="00BD00BC" w:rsidRDefault="00BD00BC" w:rsidP="00203F6B">
      <w:pPr>
        <w:jc w:val="right"/>
        <w:rPr>
          <w:rFonts w:ascii="GHEA Grapalat" w:hAnsi="GHEA Grapalat" w:cs="Sylfaen"/>
          <w:i/>
          <w:sz w:val="16"/>
          <w:szCs w:val="16"/>
          <w:lang w:val="ru-RU"/>
        </w:rPr>
      </w:pPr>
    </w:p>
    <w:p w:rsidR="00BD00BC" w:rsidRDefault="00BD00BC" w:rsidP="00203F6B">
      <w:pPr>
        <w:jc w:val="right"/>
        <w:rPr>
          <w:rFonts w:ascii="GHEA Grapalat" w:hAnsi="GHEA Grapalat" w:cs="Sylfaen"/>
          <w:i/>
          <w:sz w:val="16"/>
          <w:szCs w:val="16"/>
          <w:lang w:val="ru-RU"/>
        </w:rPr>
      </w:pPr>
    </w:p>
    <w:p w:rsidR="00BD00BC" w:rsidRDefault="00BD00BC" w:rsidP="00203F6B">
      <w:pPr>
        <w:jc w:val="right"/>
        <w:rPr>
          <w:rFonts w:ascii="GHEA Grapalat" w:hAnsi="GHEA Grapalat" w:cs="Sylfaen"/>
          <w:i/>
          <w:sz w:val="16"/>
          <w:szCs w:val="16"/>
          <w:lang w:val="ru-RU"/>
        </w:rPr>
      </w:pPr>
    </w:p>
    <w:p w:rsidR="00203F6B" w:rsidRPr="00BD00BC" w:rsidRDefault="00203F6B" w:rsidP="00203F6B">
      <w:pPr>
        <w:jc w:val="right"/>
        <w:rPr>
          <w:rFonts w:ascii="GHEA Grapalat" w:hAnsi="GHEA Grapalat" w:cs="Sylfaen"/>
          <w:i/>
          <w:sz w:val="16"/>
          <w:szCs w:val="16"/>
          <w:lang w:val="ru-RU"/>
        </w:rPr>
      </w:pPr>
      <w:r w:rsidRPr="00DA0244">
        <w:rPr>
          <w:rFonts w:ascii="GHEA Grapalat" w:hAnsi="GHEA Grapalat" w:cs="Sylfaen"/>
          <w:i/>
          <w:sz w:val="16"/>
          <w:szCs w:val="16"/>
          <w:lang w:val="pt-BR"/>
        </w:rPr>
        <w:t>Հավելված</w:t>
      </w:r>
      <w:r w:rsidRPr="00BD00BC">
        <w:rPr>
          <w:rFonts w:ascii="GHEA Grapalat" w:hAnsi="GHEA Grapalat" w:cs="Sylfaen"/>
          <w:i/>
          <w:sz w:val="16"/>
          <w:szCs w:val="16"/>
          <w:lang w:val="ru-RU"/>
        </w:rPr>
        <w:t xml:space="preserve"> 3.1</w:t>
      </w:r>
    </w:p>
    <w:p w:rsidR="00203F6B" w:rsidRPr="00DA0244" w:rsidRDefault="00203F6B" w:rsidP="00203F6B">
      <w:pPr>
        <w:jc w:val="right"/>
        <w:rPr>
          <w:rFonts w:ascii="GHEA Grapalat" w:hAnsi="GHEA Grapalat" w:cs="Sylfaen"/>
          <w:i/>
          <w:sz w:val="16"/>
          <w:szCs w:val="16"/>
          <w:lang w:val="pt-BR"/>
        </w:rPr>
      </w:pPr>
      <w:r w:rsidRPr="00DA0244">
        <w:rPr>
          <w:rFonts w:ascii="GHEA Grapalat" w:hAnsi="GHEA Grapalat" w:cs="Sylfaen"/>
          <w:i/>
          <w:sz w:val="16"/>
          <w:szCs w:val="16"/>
          <w:lang w:val="pt-BR"/>
        </w:rPr>
        <w:t xml:space="preserve">«         »              20  թ. կնքված </w:t>
      </w:r>
    </w:p>
    <w:p w:rsidR="00203F6B" w:rsidRPr="00DA0244" w:rsidRDefault="00203F6B" w:rsidP="00203F6B">
      <w:pPr>
        <w:jc w:val="right"/>
        <w:rPr>
          <w:rFonts w:ascii="GHEA Grapalat" w:hAnsi="GHEA Grapalat" w:cs="Sylfaen"/>
          <w:i/>
          <w:sz w:val="16"/>
          <w:szCs w:val="16"/>
          <w:lang w:val="pt-BR"/>
        </w:rPr>
      </w:pPr>
      <w:r w:rsidRPr="00DA0244">
        <w:rPr>
          <w:rFonts w:ascii="GHEA Grapalat" w:hAnsi="GHEA Grapalat" w:cs="Sylfaen"/>
          <w:i/>
          <w:sz w:val="16"/>
          <w:szCs w:val="16"/>
          <w:lang w:val="pt-BR"/>
        </w:rPr>
        <w:t xml:space="preserve">                      ծածկագրով պայմանագրի</w:t>
      </w:r>
    </w:p>
    <w:p w:rsidR="00203F6B" w:rsidRPr="00BD00BC" w:rsidRDefault="00203F6B" w:rsidP="00203F6B">
      <w:pPr>
        <w:tabs>
          <w:tab w:val="left" w:pos="360"/>
          <w:tab w:val="left" w:pos="540"/>
        </w:tabs>
        <w:jc w:val="center"/>
        <w:rPr>
          <w:rFonts w:ascii="Sylfaen" w:hAnsi="Sylfaen" w:cs="Sylfaen"/>
          <w:b/>
          <w:bCs/>
          <w:sz w:val="16"/>
          <w:szCs w:val="16"/>
          <w:lang w:val="ru-RU"/>
        </w:rPr>
      </w:pPr>
    </w:p>
    <w:p w:rsidR="00203F6B" w:rsidRPr="00BD00BC" w:rsidRDefault="00203F6B" w:rsidP="00203F6B">
      <w:pPr>
        <w:tabs>
          <w:tab w:val="left" w:pos="360"/>
          <w:tab w:val="left" w:pos="540"/>
        </w:tabs>
        <w:jc w:val="center"/>
        <w:rPr>
          <w:rFonts w:ascii="Sylfaen" w:hAnsi="Sylfaen" w:cs="Sylfaen"/>
          <w:b/>
          <w:bCs/>
          <w:sz w:val="16"/>
          <w:szCs w:val="16"/>
          <w:lang w:val="ru-RU"/>
        </w:rPr>
      </w:pPr>
    </w:p>
    <w:p w:rsidR="00203F6B" w:rsidRPr="00BD00BC" w:rsidRDefault="00203F6B" w:rsidP="00203F6B">
      <w:pPr>
        <w:tabs>
          <w:tab w:val="left" w:pos="360"/>
          <w:tab w:val="left" w:pos="540"/>
        </w:tabs>
        <w:jc w:val="center"/>
        <w:rPr>
          <w:rFonts w:ascii="Sylfaen" w:hAnsi="Sylfaen" w:cs="Sylfaen"/>
          <w:b/>
          <w:bCs/>
          <w:sz w:val="16"/>
          <w:szCs w:val="16"/>
          <w:lang w:val="ru-RU"/>
        </w:rPr>
      </w:pPr>
    </w:p>
    <w:p w:rsidR="00203F6B" w:rsidRPr="00BD00BC" w:rsidRDefault="00203F6B" w:rsidP="00203F6B">
      <w:pPr>
        <w:tabs>
          <w:tab w:val="left" w:pos="360"/>
          <w:tab w:val="left" w:pos="540"/>
        </w:tabs>
        <w:jc w:val="center"/>
        <w:rPr>
          <w:rFonts w:ascii="GHEA Grapalat" w:hAnsi="GHEA Grapalat" w:cs="Sylfaen"/>
          <w:b/>
          <w:bCs/>
          <w:sz w:val="16"/>
          <w:szCs w:val="16"/>
          <w:lang w:val="ru-RU"/>
        </w:rPr>
      </w:pPr>
    </w:p>
    <w:p w:rsidR="00203F6B" w:rsidRPr="00EA3C56" w:rsidRDefault="00203F6B" w:rsidP="00203F6B">
      <w:pPr>
        <w:tabs>
          <w:tab w:val="left" w:pos="2250"/>
        </w:tabs>
        <w:spacing w:line="276" w:lineRule="auto"/>
        <w:jc w:val="center"/>
        <w:rPr>
          <w:rFonts w:ascii="GHEA Grapalat" w:hAnsi="GHEA Grapalat" w:cs="Sylfaen"/>
          <w:bCs/>
          <w:sz w:val="16"/>
          <w:szCs w:val="16"/>
          <w:lang w:val="ru-RU"/>
        </w:rPr>
      </w:pPr>
      <w:proofErr w:type="gramStart"/>
      <w:r w:rsidRPr="00DA0244">
        <w:rPr>
          <w:rFonts w:ascii="GHEA Grapalat" w:hAnsi="GHEA Grapalat" w:cs="Sylfaen"/>
          <w:bCs/>
          <w:sz w:val="16"/>
          <w:szCs w:val="16"/>
        </w:rPr>
        <w:t>ԱԿՏ</w:t>
      </w:r>
      <w:r w:rsidRPr="00EA3C56">
        <w:rPr>
          <w:rFonts w:ascii="GHEA Grapalat" w:hAnsi="GHEA Grapalat" w:cs="Sylfaen"/>
          <w:bCs/>
          <w:sz w:val="16"/>
          <w:szCs w:val="16"/>
          <w:lang w:val="ru-RU"/>
        </w:rPr>
        <w:t xml:space="preserve">  </w:t>
      </w:r>
      <w:r w:rsidRPr="00DA0244">
        <w:rPr>
          <w:rFonts w:ascii="GHEA Grapalat" w:hAnsi="GHEA Grapalat" w:cs="Sylfaen"/>
          <w:bCs/>
          <w:sz w:val="16"/>
          <w:szCs w:val="16"/>
        </w:rPr>
        <w:t>N</w:t>
      </w:r>
      <w:proofErr w:type="gramEnd"/>
      <w:r w:rsidRPr="00EA3C56">
        <w:rPr>
          <w:rFonts w:ascii="GHEA Grapalat" w:hAnsi="GHEA Grapalat" w:cs="Sylfaen"/>
          <w:bCs/>
          <w:sz w:val="16"/>
          <w:szCs w:val="16"/>
          <w:lang w:val="ru-RU"/>
        </w:rPr>
        <w:t xml:space="preserve">    </w:t>
      </w:r>
    </w:p>
    <w:p w:rsidR="00203F6B" w:rsidRPr="00EA3C56" w:rsidRDefault="00203F6B" w:rsidP="00203F6B">
      <w:pPr>
        <w:tabs>
          <w:tab w:val="left" w:pos="360"/>
          <w:tab w:val="left" w:pos="540"/>
          <w:tab w:val="left" w:pos="2250"/>
        </w:tabs>
        <w:spacing w:line="276" w:lineRule="auto"/>
        <w:jc w:val="center"/>
        <w:rPr>
          <w:rFonts w:ascii="GHEA Grapalat" w:hAnsi="GHEA Grapalat" w:cs="Sylfaen"/>
          <w:bCs/>
          <w:sz w:val="16"/>
          <w:szCs w:val="16"/>
          <w:lang w:val="ru-RU"/>
        </w:rPr>
      </w:pPr>
      <w:proofErr w:type="gramStart"/>
      <w:r w:rsidRPr="00DA0244">
        <w:rPr>
          <w:rFonts w:ascii="GHEA Grapalat" w:hAnsi="GHEA Grapalat" w:cs="Sylfaen"/>
          <w:bCs/>
          <w:sz w:val="16"/>
          <w:szCs w:val="16"/>
        </w:rPr>
        <w:t>պայմանագրի</w:t>
      </w:r>
      <w:proofErr w:type="gramEnd"/>
      <w:r w:rsidRPr="00EA3C56">
        <w:rPr>
          <w:rFonts w:ascii="GHEA Grapalat" w:hAnsi="GHEA Grapalat" w:cs="Sylfaen"/>
          <w:bCs/>
          <w:sz w:val="16"/>
          <w:szCs w:val="16"/>
          <w:lang w:val="ru-RU"/>
        </w:rPr>
        <w:t xml:space="preserve"> </w:t>
      </w:r>
      <w:r w:rsidRPr="00DA0244">
        <w:rPr>
          <w:rFonts w:ascii="GHEA Grapalat" w:hAnsi="GHEA Grapalat" w:cs="Sylfaen"/>
          <w:bCs/>
          <w:sz w:val="16"/>
          <w:szCs w:val="16"/>
        </w:rPr>
        <w:t>արդյունքը</w:t>
      </w:r>
      <w:r w:rsidRPr="00EA3C56">
        <w:rPr>
          <w:rFonts w:ascii="GHEA Grapalat" w:hAnsi="GHEA Grapalat" w:cs="Sylfaen"/>
          <w:bCs/>
          <w:sz w:val="16"/>
          <w:szCs w:val="16"/>
          <w:lang w:val="ru-RU"/>
        </w:rPr>
        <w:t xml:space="preserve"> </w:t>
      </w:r>
      <w:r w:rsidRPr="00DA0244">
        <w:rPr>
          <w:rFonts w:ascii="GHEA Grapalat" w:hAnsi="GHEA Grapalat" w:cs="Sylfaen"/>
          <w:bCs/>
          <w:sz w:val="16"/>
          <w:szCs w:val="16"/>
        </w:rPr>
        <w:t>Պատվիրատուին</w:t>
      </w:r>
      <w:r w:rsidRPr="00EA3C56">
        <w:rPr>
          <w:rFonts w:ascii="GHEA Grapalat" w:hAnsi="GHEA Grapalat" w:cs="Sylfaen"/>
          <w:bCs/>
          <w:sz w:val="16"/>
          <w:szCs w:val="16"/>
          <w:lang w:val="ru-RU"/>
        </w:rPr>
        <w:t xml:space="preserve"> </w:t>
      </w:r>
      <w:r w:rsidRPr="00DA0244">
        <w:rPr>
          <w:rFonts w:ascii="GHEA Grapalat" w:hAnsi="GHEA Grapalat" w:cs="Sylfaen"/>
          <w:bCs/>
          <w:sz w:val="16"/>
          <w:szCs w:val="16"/>
        </w:rPr>
        <w:t>հանձնելու</w:t>
      </w:r>
      <w:r w:rsidRPr="00EA3C56">
        <w:rPr>
          <w:rFonts w:ascii="GHEA Grapalat" w:hAnsi="GHEA Grapalat" w:cs="Sylfaen"/>
          <w:bCs/>
          <w:sz w:val="16"/>
          <w:szCs w:val="16"/>
          <w:lang w:val="ru-RU"/>
        </w:rPr>
        <w:t xml:space="preserve"> </w:t>
      </w:r>
      <w:r w:rsidRPr="00DA0244">
        <w:rPr>
          <w:rFonts w:ascii="GHEA Grapalat" w:hAnsi="GHEA Grapalat" w:cs="Sylfaen"/>
          <w:bCs/>
          <w:sz w:val="16"/>
          <w:szCs w:val="16"/>
        </w:rPr>
        <w:t>փաստը</w:t>
      </w:r>
      <w:r w:rsidRPr="00EA3C56">
        <w:rPr>
          <w:rFonts w:ascii="GHEA Grapalat" w:hAnsi="GHEA Grapalat" w:cs="Sylfaen"/>
          <w:bCs/>
          <w:sz w:val="16"/>
          <w:szCs w:val="16"/>
          <w:lang w:val="ru-RU"/>
        </w:rPr>
        <w:t xml:space="preserve"> </w:t>
      </w:r>
      <w:r w:rsidRPr="00DA0244">
        <w:rPr>
          <w:rFonts w:ascii="GHEA Grapalat" w:hAnsi="GHEA Grapalat" w:cs="Sylfaen"/>
          <w:bCs/>
          <w:sz w:val="16"/>
          <w:szCs w:val="16"/>
        </w:rPr>
        <w:t>ֆիքսելու</w:t>
      </w:r>
      <w:r w:rsidRPr="00EA3C56">
        <w:rPr>
          <w:rFonts w:ascii="GHEA Grapalat" w:hAnsi="GHEA Grapalat" w:cs="Sylfaen"/>
          <w:bCs/>
          <w:sz w:val="16"/>
          <w:szCs w:val="16"/>
          <w:lang w:val="ru-RU"/>
        </w:rPr>
        <w:t xml:space="preserve"> </w:t>
      </w:r>
      <w:r w:rsidRPr="00DA0244">
        <w:rPr>
          <w:rFonts w:ascii="GHEA Grapalat" w:hAnsi="GHEA Grapalat" w:cs="Sylfaen"/>
          <w:bCs/>
          <w:sz w:val="16"/>
          <w:szCs w:val="16"/>
        </w:rPr>
        <w:t>վերաբերյալ</w:t>
      </w:r>
      <w:r w:rsidRPr="00EA3C56">
        <w:rPr>
          <w:rFonts w:ascii="GHEA Grapalat" w:hAnsi="GHEA Grapalat" w:cs="Sylfaen"/>
          <w:bCs/>
          <w:sz w:val="16"/>
          <w:szCs w:val="16"/>
          <w:lang w:val="ru-RU"/>
        </w:rPr>
        <w:t xml:space="preserve">                                                                                                                               </w:t>
      </w:r>
    </w:p>
    <w:p w:rsidR="00203F6B" w:rsidRPr="00EA3C56" w:rsidRDefault="00203F6B" w:rsidP="00203F6B">
      <w:pPr>
        <w:tabs>
          <w:tab w:val="left" w:pos="360"/>
          <w:tab w:val="left" w:pos="540"/>
        </w:tabs>
        <w:rPr>
          <w:rFonts w:ascii="GHEA Grapalat" w:hAnsi="GHEA Grapalat" w:cs="Sylfaen"/>
          <w:sz w:val="16"/>
          <w:szCs w:val="16"/>
          <w:lang w:val="ru-RU"/>
        </w:rPr>
      </w:pPr>
    </w:p>
    <w:p w:rsidR="00203F6B" w:rsidRPr="00EA3C56" w:rsidRDefault="00203F6B" w:rsidP="00203F6B">
      <w:pPr>
        <w:tabs>
          <w:tab w:val="left" w:pos="360"/>
          <w:tab w:val="left" w:pos="540"/>
        </w:tabs>
        <w:rPr>
          <w:rFonts w:ascii="GHEA Grapalat" w:hAnsi="GHEA Grapalat" w:cs="Sylfaen"/>
          <w:sz w:val="16"/>
          <w:szCs w:val="16"/>
          <w:lang w:val="ru-RU"/>
        </w:rPr>
      </w:pPr>
    </w:p>
    <w:p w:rsidR="00203F6B" w:rsidRPr="00EA3C56" w:rsidRDefault="00203F6B" w:rsidP="00203F6B">
      <w:pPr>
        <w:tabs>
          <w:tab w:val="left" w:pos="360"/>
          <w:tab w:val="left" w:pos="540"/>
        </w:tabs>
        <w:ind w:left="-540" w:firstLine="180"/>
        <w:jc w:val="both"/>
        <w:rPr>
          <w:rFonts w:ascii="GHEA Grapalat" w:hAnsi="GHEA Grapalat" w:cs="Sylfaen"/>
          <w:sz w:val="16"/>
          <w:szCs w:val="16"/>
          <w:lang w:val="ru-RU"/>
        </w:rPr>
      </w:pPr>
      <w:r w:rsidRPr="00EA3C56">
        <w:rPr>
          <w:rFonts w:ascii="GHEA Grapalat" w:hAnsi="GHEA Grapalat" w:cs="Sylfaen"/>
          <w:sz w:val="16"/>
          <w:szCs w:val="16"/>
          <w:lang w:val="ru-RU"/>
        </w:rPr>
        <w:tab/>
      </w:r>
      <w:r w:rsidRPr="00DA0244">
        <w:rPr>
          <w:rFonts w:ascii="GHEA Grapalat" w:hAnsi="GHEA Grapalat" w:cs="Sylfaen"/>
          <w:sz w:val="16"/>
          <w:szCs w:val="16"/>
          <w:lang w:val="hy-AM"/>
        </w:rPr>
        <w:t xml:space="preserve">Սույնով </w:t>
      </w:r>
      <w:r w:rsidRPr="00DA0244">
        <w:rPr>
          <w:rFonts w:ascii="GHEA Grapalat" w:hAnsi="GHEA Grapalat" w:cs="Sylfaen"/>
          <w:sz w:val="16"/>
          <w:szCs w:val="16"/>
        </w:rPr>
        <w:t>արձանագրվում</w:t>
      </w:r>
      <w:r w:rsidRPr="00EA3C56">
        <w:rPr>
          <w:rFonts w:ascii="GHEA Grapalat" w:hAnsi="GHEA Grapalat" w:cs="Sylfaen"/>
          <w:sz w:val="16"/>
          <w:szCs w:val="16"/>
          <w:lang w:val="ru-RU"/>
        </w:rPr>
        <w:t xml:space="preserve"> </w:t>
      </w:r>
      <w:r w:rsidRPr="00DA0244">
        <w:rPr>
          <w:rFonts w:ascii="GHEA Grapalat" w:hAnsi="GHEA Grapalat" w:cs="Sylfaen"/>
          <w:sz w:val="16"/>
          <w:szCs w:val="16"/>
        </w:rPr>
        <w:t>է</w:t>
      </w:r>
      <w:r w:rsidRPr="00DA0244">
        <w:rPr>
          <w:rFonts w:ascii="GHEA Grapalat" w:hAnsi="GHEA Grapalat" w:cs="Sylfaen"/>
          <w:sz w:val="16"/>
          <w:szCs w:val="16"/>
          <w:lang w:val="hy-AM"/>
        </w:rPr>
        <w:t xml:space="preserve">, որ </w:t>
      </w:r>
      <w:r w:rsidRPr="00EA3C56">
        <w:rPr>
          <w:rFonts w:ascii="GHEA Grapalat" w:hAnsi="GHEA Grapalat" w:cs="Sylfaen"/>
          <w:sz w:val="16"/>
          <w:szCs w:val="16"/>
          <w:u w:val="single"/>
          <w:lang w:val="ru-RU"/>
        </w:rPr>
        <w:tab/>
      </w:r>
      <w:r w:rsidRPr="00EA3C56">
        <w:rPr>
          <w:rFonts w:ascii="GHEA Grapalat" w:hAnsi="GHEA Grapalat" w:cs="Sylfaen"/>
          <w:sz w:val="16"/>
          <w:szCs w:val="16"/>
          <w:u w:val="single"/>
          <w:lang w:val="ru-RU"/>
        </w:rPr>
        <w:tab/>
        <w:t xml:space="preserve">        </w:t>
      </w:r>
      <w:r w:rsidRPr="00EA3C56">
        <w:rPr>
          <w:rFonts w:ascii="GHEA Grapalat" w:hAnsi="GHEA Grapalat" w:cs="Sylfaen"/>
          <w:sz w:val="16"/>
          <w:szCs w:val="16"/>
          <w:lang w:val="ru-RU"/>
        </w:rPr>
        <w:t>-</w:t>
      </w:r>
      <w:r w:rsidRPr="00DA0244">
        <w:rPr>
          <w:rFonts w:ascii="GHEA Grapalat" w:hAnsi="GHEA Grapalat" w:cs="Sylfaen"/>
          <w:sz w:val="16"/>
          <w:szCs w:val="16"/>
        </w:rPr>
        <w:t>ի</w:t>
      </w:r>
      <w:r w:rsidRPr="00EA3C56">
        <w:rPr>
          <w:rFonts w:ascii="GHEA Grapalat" w:hAnsi="GHEA Grapalat" w:cs="Sylfaen"/>
          <w:sz w:val="16"/>
          <w:szCs w:val="16"/>
          <w:lang w:val="ru-RU"/>
        </w:rPr>
        <w:t xml:space="preserve"> (</w:t>
      </w:r>
      <w:r w:rsidRPr="00DA0244">
        <w:rPr>
          <w:rFonts w:ascii="GHEA Grapalat" w:hAnsi="GHEA Grapalat" w:cs="Sylfaen"/>
          <w:sz w:val="16"/>
          <w:szCs w:val="16"/>
        </w:rPr>
        <w:t>այսուհետ</w:t>
      </w:r>
      <w:r w:rsidRPr="00EA3C56">
        <w:rPr>
          <w:rFonts w:ascii="GHEA Grapalat" w:hAnsi="GHEA Grapalat" w:cs="Sylfaen"/>
          <w:sz w:val="16"/>
          <w:szCs w:val="16"/>
          <w:lang w:val="ru-RU"/>
        </w:rPr>
        <w:t xml:space="preserve">` </w:t>
      </w:r>
      <w:r w:rsidRPr="00DA0244">
        <w:rPr>
          <w:rFonts w:ascii="GHEA Grapalat" w:hAnsi="GHEA Grapalat" w:cs="Sylfaen"/>
          <w:sz w:val="16"/>
          <w:szCs w:val="16"/>
        </w:rPr>
        <w:t>Պատվիրատու</w:t>
      </w:r>
      <w:r w:rsidRPr="00EA3C56">
        <w:rPr>
          <w:rFonts w:ascii="GHEA Grapalat" w:hAnsi="GHEA Grapalat" w:cs="Sylfaen"/>
          <w:sz w:val="16"/>
          <w:szCs w:val="16"/>
          <w:lang w:val="ru-RU"/>
        </w:rPr>
        <w:t xml:space="preserve">)   </w:t>
      </w:r>
      <w:r w:rsidRPr="00DA0244">
        <w:rPr>
          <w:rFonts w:ascii="GHEA Grapalat" w:hAnsi="GHEA Grapalat" w:cs="Sylfaen"/>
          <w:sz w:val="16"/>
          <w:szCs w:val="16"/>
        </w:rPr>
        <w:t>և</w:t>
      </w:r>
      <w:r w:rsidRPr="00DA0244">
        <w:rPr>
          <w:rFonts w:ascii="GHEA Grapalat" w:hAnsi="GHEA Grapalat" w:cs="Sylfaen"/>
          <w:sz w:val="16"/>
          <w:szCs w:val="16"/>
          <w:lang w:val="hy-AM"/>
        </w:rPr>
        <w:t xml:space="preserve"> </w:t>
      </w:r>
      <w:r w:rsidRPr="00EA3C56">
        <w:rPr>
          <w:rFonts w:ascii="GHEA Grapalat" w:hAnsi="GHEA Grapalat" w:cs="Sylfaen"/>
          <w:sz w:val="16"/>
          <w:szCs w:val="16"/>
          <w:u w:val="single"/>
          <w:lang w:val="ru-RU"/>
        </w:rPr>
        <w:tab/>
      </w:r>
      <w:r w:rsidRPr="00EA3C56">
        <w:rPr>
          <w:rFonts w:ascii="GHEA Grapalat" w:hAnsi="GHEA Grapalat" w:cs="Sylfaen"/>
          <w:sz w:val="16"/>
          <w:szCs w:val="16"/>
          <w:u w:val="single"/>
          <w:lang w:val="ru-RU"/>
        </w:rPr>
        <w:tab/>
        <w:t xml:space="preserve">        </w:t>
      </w:r>
      <w:r w:rsidRPr="00EA3C56">
        <w:rPr>
          <w:rFonts w:ascii="GHEA Grapalat" w:hAnsi="GHEA Grapalat" w:cs="Sylfaen"/>
          <w:sz w:val="16"/>
          <w:szCs w:val="16"/>
          <w:lang w:val="ru-RU"/>
        </w:rPr>
        <w:t>-</w:t>
      </w:r>
      <w:r w:rsidRPr="00DA0244">
        <w:rPr>
          <w:rFonts w:ascii="GHEA Grapalat" w:hAnsi="GHEA Grapalat" w:cs="Sylfaen"/>
          <w:sz w:val="16"/>
          <w:szCs w:val="16"/>
        </w:rPr>
        <w:t>ի</w:t>
      </w:r>
    </w:p>
    <w:p w:rsidR="00203F6B" w:rsidRPr="00EA3C56" w:rsidRDefault="00203F6B" w:rsidP="00203F6B">
      <w:pPr>
        <w:tabs>
          <w:tab w:val="left" w:pos="360"/>
          <w:tab w:val="left" w:pos="540"/>
        </w:tabs>
        <w:ind w:right="-360"/>
        <w:jc w:val="both"/>
        <w:rPr>
          <w:rFonts w:ascii="GHEA Grapalat" w:hAnsi="GHEA Grapalat" w:cs="Sylfaen"/>
          <w:sz w:val="16"/>
          <w:szCs w:val="16"/>
          <w:lang w:val="ru-RU"/>
        </w:rPr>
      </w:pPr>
      <w:r w:rsidRPr="00EA3C56">
        <w:rPr>
          <w:rFonts w:ascii="GHEA Grapalat" w:hAnsi="GHEA Grapalat" w:cs="Sylfaen"/>
          <w:sz w:val="16"/>
          <w:szCs w:val="16"/>
          <w:lang w:val="ru-RU"/>
        </w:rPr>
        <w:t xml:space="preserve">                                           </w:t>
      </w:r>
      <w:r w:rsidRPr="00DA0244">
        <w:rPr>
          <w:rFonts w:ascii="GHEA Grapalat" w:hAnsi="GHEA Grapalat" w:cs="Sylfaen"/>
          <w:sz w:val="16"/>
          <w:szCs w:val="16"/>
        </w:rPr>
        <w:t>Պատվիրատուի</w:t>
      </w:r>
      <w:r w:rsidRPr="00EA3C56">
        <w:rPr>
          <w:rFonts w:ascii="GHEA Grapalat" w:hAnsi="GHEA Grapalat" w:cs="Sylfaen"/>
          <w:sz w:val="16"/>
          <w:szCs w:val="16"/>
          <w:lang w:val="ru-RU"/>
        </w:rPr>
        <w:t xml:space="preserve"> </w:t>
      </w:r>
      <w:r w:rsidRPr="00DA0244">
        <w:rPr>
          <w:rFonts w:ascii="GHEA Grapalat" w:hAnsi="GHEA Grapalat" w:cs="Sylfaen"/>
          <w:sz w:val="16"/>
          <w:szCs w:val="16"/>
        </w:rPr>
        <w:t>անունը</w:t>
      </w:r>
      <w:r w:rsidRPr="00EA3C56">
        <w:rPr>
          <w:rFonts w:ascii="GHEA Grapalat" w:hAnsi="GHEA Grapalat" w:cs="Sylfaen"/>
          <w:sz w:val="16"/>
          <w:szCs w:val="16"/>
          <w:lang w:val="ru-RU"/>
        </w:rPr>
        <w:t xml:space="preserve">                                                                                                 </w:t>
      </w:r>
      <w:r w:rsidRPr="00DA0244">
        <w:rPr>
          <w:rFonts w:ascii="GHEA Grapalat" w:hAnsi="GHEA Grapalat" w:cs="Sylfaen"/>
          <w:sz w:val="16"/>
          <w:szCs w:val="16"/>
        </w:rPr>
        <w:t>Կատարողի</w:t>
      </w:r>
      <w:r w:rsidRPr="00EA3C56">
        <w:rPr>
          <w:rFonts w:ascii="GHEA Grapalat" w:hAnsi="GHEA Grapalat" w:cs="Sylfaen"/>
          <w:sz w:val="16"/>
          <w:szCs w:val="16"/>
          <w:lang w:val="ru-RU"/>
        </w:rPr>
        <w:t xml:space="preserve"> </w:t>
      </w:r>
      <w:r w:rsidRPr="00DA0244">
        <w:rPr>
          <w:rFonts w:ascii="GHEA Grapalat" w:hAnsi="GHEA Grapalat" w:cs="Sylfaen"/>
          <w:sz w:val="16"/>
          <w:szCs w:val="16"/>
        </w:rPr>
        <w:t>անունը</w:t>
      </w:r>
    </w:p>
    <w:p w:rsidR="00203F6B" w:rsidRPr="00DA0244" w:rsidRDefault="00203F6B" w:rsidP="00203F6B">
      <w:pPr>
        <w:tabs>
          <w:tab w:val="left" w:pos="360"/>
          <w:tab w:val="left" w:pos="540"/>
        </w:tabs>
        <w:ind w:right="-360"/>
        <w:jc w:val="both"/>
        <w:rPr>
          <w:rFonts w:ascii="GHEA Grapalat" w:hAnsi="GHEA Grapalat" w:cs="Sylfaen"/>
          <w:sz w:val="16"/>
          <w:szCs w:val="16"/>
          <w:u w:val="single"/>
          <w:lang w:val="hy-AM"/>
        </w:rPr>
      </w:pPr>
      <w:r w:rsidRPr="00DA0244">
        <w:rPr>
          <w:rFonts w:ascii="GHEA Grapalat" w:hAnsi="GHEA Grapalat" w:cs="Sylfaen"/>
          <w:sz w:val="16"/>
          <w:szCs w:val="16"/>
          <w:lang w:val="hy-AM"/>
        </w:rPr>
        <w:t>(այսուհետ` Կ</w:t>
      </w:r>
      <w:r w:rsidRPr="00DA0244">
        <w:rPr>
          <w:rFonts w:ascii="GHEA Grapalat" w:hAnsi="GHEA Grapalat" w:cs="Sylfaen"/>
          <w:sz w:val="16"/>
          <w:szCs w:val="16"/>
        </w:rPr>
        <w:t>ատարող</w:t>
      </w:r>
      <w:r w:rsidRPr="00DA0244">
        <w:rPr>
          <w:rFonts w:ascii="GHEA Grapalat" w:hAnsi="GHEA Grapalat" w:cs="Sylfaen"/>
          <w:sz w:val="16"/>
          <w:szCs w:val="16"/>
          <w:lang w:val="hy-AM"/>
        </w:rPr>
        <w:t>)</w:t>
      </w:r>
      <w:r w:rsidRPr="00EA3C56">
        <w:rPr>
          <w:rFonts w:ascii="GHEA Grapalat" w:hAnsi="GHEA Grapalat" w:cs="Sylfaen"/>
          <w:sz w:val="16"/>
          <w:szCs w:val="16"/>
          <w:lang w:val="ru-RU"/>
        </w:rPr>
        <w:t xml:space="preserve"> </w:t>
      </w:r>
      <w:r w:rsidRPr="00DA0244">
        <w:rPr>
          <w:rFonts w:ascii="GHEA Grapalat" w:hAnsi="GHEA Grapalat" w:cs="Sylfaen"/>
          <w:sz w:val="16"/>
          <w:szCs w:val="16"/>
        </w:rPr>
        <w:t>միջև</w:t>
      </w:r>
      <w:r w:rsidRPr="00EA3C56">
        <w:rPr>
          <w:rFonts w:ascii="GHEA Grapalat" w:hAnsi="GHEA Grapalat" w:cs="Sylfaen"/>
          <w:sz w:val="16"/>
          <w:szCs w:val="16"/>
          <w:lang w:val="ru-RU"/>
        </w:rPr>
        <w:t xml:space="preserve"> 20     </w:t>
      </w:r>
      <w:r w:rsidRPr="00DA0244">
        <w:rPr>
          <w:rFonts w:ascii="GHEA Grapalat" w:hAnsi="GHEA Grapalat" w:cs="Sylfaen"/>
          <w:sz w:val="16"/>
          <w:szCs w:val="16"/>
        </w:rPr>
        <w:t>թ</w:t>
      </w:r>
      <w:r w:rsidRPr="00EA3C56">
        <w:rPr>
          <w:rFonts w:ascii="GHEA Grapalat" w:hAnsi="GHEA Grapalat" w:cs="Sylfaen"/>
          <w:sz w:val="16"/>
          <w:szCs w:val="16"/>
          <w:lang w:val="ru-RU"/>
        </w:rPr>
        <w:t xml:space="preserve">. </w:t>
      </w:r>
      <w:r w:rsidRPr="00EA3C56">
        <w:rPr>
          <w:rFonts w:ascii="GHEA Grapalat" w:hAnsi="GHEA Grapalat" w:cs="Sylfaen"/>
          <w:sz w:val="16"/>
          <w:szCs w:val="16"/>
          <w:u w:val="single"/>
          <w:lang w:val="ru-RU"/>
        </w:rPr>
        <w:tab/>
      </w:r>
      <w:r w:rsidRPr="00EA3C56">
        <w:rPr>
          <w:rFonts w:ascii="GHEA Grapalat" w:hAnsi="GHEA Grapalat" w:cs="Sylfaen"/>
          <w:sz w:val="16"/>
          <w:szCs w:val="16"/>
          <w:u w:val="single"/>
          <w:lang w:val="ru-RU"/>
        </w:rPr>
        <w:tab/>
      </w:r>
      <w:r w:rsidRPr="00EA3C56">
        <w:rPr>
          <w:rFonts w:ascii="GHEA Grapalat" w:hAnsi="GHEA Grapalat" w:cs="Sylfaen"/>
          <w:sz w:val="16"/>
          <w:szCs w:val="16"/>
          <w:u w:val="single"/>
          <w:lang w:val="ru-RU"/>
        </w:rPr>
        <w:tab/>
      </w:r>
      <w:r w:rsidRPr="00EA3C56">
        <w:rPr>
          <w:rFonts w:ascii="GHEA Grapalat" w:hAnsi="GHEA Grapalat" w:cs="Sylfaen"/>
          <w:sz w:val="16"/>
          <w:szCs w:val="16"/>
          <w:u w:val="single"/>
          <w:lang w:val="ru-RU"/>
        </w:rPr>
        <w:tab/>
      </w:r>
      <w:r w:rsidRPr="00DA0244">
        <w:rPr>
          <w:rFonts w:ascii="GHEA Grapalat" w:hAnsi="GHEA Grapalat" w:cs="Sylfaen"/>
          <w:sz w:val="16"/>
          <w:szCs w:val="16"/>
          <w:lang w:val="hy-AM"/>
        </w:rPr>
        <w:t xml:space="preserve"> -ին կնքված N </w:t>
      </w:r>
      <w:r w:rsidRPr="00DA0244">
        <w:rPr>
          <w:rFonts w:ascii="GHEA Grapalat" w:hAnsi="GHEA Grapalat" w:cs="Sylfaen"/>
          <w:sz w:val="16"/>
          <w:szCs w:val="16"/>
          <w:u w:val="single"/>
          <w:lang w:val="hy-AM"/>
        </w:rPr>
        <w:tab/>
      </w:r>
      <w:r w:rsidRPr="00DA0244">
        <w:rPr>
          <w:rFonts w:ascii="GHEA Grapalat" w:hAnsi="GHEA Grapalat" w:cs="Sylfaen"/>
          <w:sz w:val="16"/>
          <w:szCs w:val="16"/>
          <w:u w:val="single"/>
          <w:lang w:val="hy-AM"/>
        </w:rPr>
        <w:tab/>
      </w:r>
      <w:r w:rsidRPr="00DA0244">
        <w:rPr>
          <w:rFonts w:ascii="GHEA Grapalat" w:hAnsi="GHEA Grapalat" w:cs="Sylfaen"/>
          <w:sz w:val="16"/>
          <w:szCs w:val="16"/>
          <w:u w:val="single"/>
          <w:lang w:val="hy-AM"/>
        </w:rPr>
        <w:tab/>
      </w:r>
      <w:r w:rsidRPr="00DA0244">
        <w:rPr>
          <w:rFonts w:ascii="GHEA Grapalat" w:hAnsi="GHEA Grapalat" w:cs="Sylfaen"/>
          <w:sz w:val="16"/>
          <w:szCs w:val="16"/>
          <w:u w:val="single"/>
          <w:lang w:val="hy-AM"/>
        </w:rPr>
        <w:tab/>
      </w:r>
    </w:p>
    <w:p w:rsidR="00203F6B" w:rsidRPr="00DA0244" w:rsidRDefault="00203F6B" w:rsidP="00203F6B">
      <w:pPr>
        <w:tabs>
          <w:tab w:val="left" w:pos="360"/>
          <w:tab w:val="left" w:pos="540"/>
        </w:tabs>
        <w:ind w:right="-360"/>
        <w:jc w:val="both"/>
        <w:rPr>
          <w:rFonts w:ascii="GHEA Grapalat" w:hAnsi="GHEA Grapalat" w:cs="Sylfaen"/>
          <w:sz w:val="16"/>
          <w:szCs w:val="16"/>
          <w:u w:val="single"/>
          <w:lang w:val="hy-AM"/>
        </w:rPr>
      </w:pPr>
      <w:r w:rsidRPr="00DA0244">
        <w:rPr>
          <w:rFonts w:ascii="GHEA Grapalat" w:hAnsi="GHEA Grapalat" w:cs="Sylfaen"/>
          <w:sz w:val="16"/>
          <w:szCs w:val="16"/>
          <w:lang w:val="hy-AM"/>
        </w:rPr>
        <w:t xml:space="preserve">                                                                                                պայմանագրի կնքման ամսաթիվը</w:t>
      </w:r>
      <w:r w:rsidRPr="00DA0244">
        <w:rPr>
          <w:rFonts w:ascii="GHEA Grapalat" w:hAnsi="GHEA Grapalat" w:cs="Sylfaen"/>
          <w:sz w:val="16"/>
          <w:szCs w:val="16"/>
          <w:lang w:val="hy-AM"/>
        </w:rPr>
        <w:tab/>
      </w:r>
      <w:r w:rsidRPr="00DA0244">
        <w:rPr>
          <w:rFonts w:ascii="GHEA Grapalat" w:hAnsi="GHEA Grapalat" w:cs="Sylfaen"/>
          <w:sz w:val="16"/>
          <w:szCs w:val="16"/>
          <w:lang w:val="hy-AM"/>
        </w:rPr>
        <w:tab/>
      </w:r>
      <w:r w:rsidRPr="00DA0244">
        <w:rPr>
          <w:rFonts w:ascii="GHEA Grapalat" w:hAnsi="GHEA Grapalat" w:cs="Sylfaen"/>
          <w:sz w:val="16"/>
          <w:szCs w:val="16"/>
          <w:lang w:val="hy-AM"/>
        </w:rPr>
        <w:tab/>
        <w:t xml:space="preserve">            պայմանագրի համարը</w:t>
      </w:r>
    </w:p>
    <w:p w:rsidR="00203F6B" w:rsidRPr="00DA0244" w:rsidRDefault="00203F6B" w:rsidP="00203F6B">
      <w:pPr>
        <w:tabs>
          <w:tab w:val="left" w:pos="360"/>
          <w:tab w:val="left" w:pos="540"/>
        </w:tabs>
        <w:spacing w:line="360" w:lineRule="auto"/>
        <w:jc w:val="both"/>
        <w:rPr>
          <w:rFonts w:ascii="GHEA Grapalat" w:hAnsi="GHEA Grapalat" w:cs="Sylfaen"/>
          <w:sz w:val="16"/>
          <w:szCs w:val="16"/>
          <w:lang w:val="hy-AM"/>
        </w:rPr>
      </w:pPr>
      <w:r w:rsidRPr="00DA0244">
        <w:rPr>
          <w:rFonts w:ascii="GHEA Grapalat" w:hAnsi="GHEA Grapalat" w:cs="Sylfaen"/>
          <w:sz w:val="16"/>
          <w:szCs w:val="16"/>
          <w:lang w:val="hy-AM"/>
        </w:rPr>
        <w:t xml:space="preserve">գնման պայմանագրի շրջանակներում Կատարողը  20  թ. </w:t>
      </w:r>
      <w:r w:rsidRPr="00DA0244">
        <w:rPr>
          <w:rFonts w:ascii="GHEA Grapalat" w:hAnsi="GHEA Grapalat" w:cs="Sylfaen"/>
          <w:sz w:val="16"/>
          <w:szCs w:val="16"/>
          <w:u w:val="single"/>
          <w:lang w:val="hy-AM"/>
        </w:rPr>
        <w:tab/>
      </w:r>
      <w:r w:rsidRPr="00DA0244">
        <w:rPr>
          <w:rFonts w:ascii="GHEA Grapalat" w:hAnsi="GHEA Grapalat" w:cs="Sylfaen"/>
          <w:sz w:val="16"/>
          <w:szCs w:val="16"/>
          <w:u w:val="single"/>
          <w:lang w:val="hy-AM"/>
        </w:rPr>
        <w:tab/>
      </w:r>
      <w:r w:rsidRPr="00DA0244">
        <w:rPr>
          <w:rFonts w:ascii="GHEA Grapalat" w:hAnsi="GHEA Grapalat" w:cs="Sylfaen"/>
          <w:sz w:val="16"/>
          <w:szCs w:val="16"/>
          <w:lang w:val="hy-AM"/>
        </w:rPr>
        <w:t>-ին հանձնման-ընդունման նպատակով Պատվիրատուին հանձնեց ստորև նշված աշխատանքները.</w:t>
      </w:r>
    </w:p>
    <w:p w:rsidR="00203F6B" w:rsidRPr="00DA0244" w:rsidRDefault="00203F6B" w:rsidP="00203F6B">
      <w:pPr>
        <w:tabs>
          <w:tab w:val="left" w:pos="2972"/>
        </w:tabs>
        <w:jc w:val="both"/>
        <w:rPr>
          <w:rFonts w:ascii="GHEA Grapalat" w:hAnsi="GHEA Grapalat" w:cs="Sylfaen"/>
          <w:sz w:val="16"/>
          <w:szCs w:val="16"/>
          <w:lang w:val="hy-AM"/>
        </w:rPr>
      </w:pPr>
      <w:r w:rsidRPr="00DA0244">
        <w:rPr>
          <w:rFonts w:ascii="GHEA Grapalat" w:hAnsi="GHEA Grapalat" w:cs="Sylfaen"/>
          <w:sz w:val="16"/>
          <w:szCs w:val="16"/>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203F6B" w:rsidRPr="00DA0244" w:rsidTr="00DD662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203F6B" w:rsidRPr="00DA0244" w:rsidRDefault="00203F6B" w:rsidP="00DD662E">
            <w:pPr>
              <w:jc w:val="center"/>
              <w:rPr>
                <w:rFonts w:ascii="GHEA Grapalat" w:hAnsi="GHEA Grapalat" w:cs="Sylfaen"/>
                <w:bCs/>
                <w:sz w:val="16"/>
                <w:szCs w:val="16"/>
                <w:lang w:val="ru-RU" w:eastAsia="ru-RU"/>
              </w:rPr>
            </w:pPr>
            <w:r w:rsidRPr="00DA0244">
              <w:rPr>
                <w:rFonts w:ascii="GHEA Grapalat" w:hAnsi="GHEA Grapalat" w:cs="Sylfaen"/>
                <w:sz w:val="16"/>
                <w:szCs w:val="16"/>
              </w:rPr>
              <w:t>Աշխատանքի</w:t>
            </w:r>
          </w:p>
        </w:tc>
      </w:tr>
      <w:tr w:rsidR="00203F6B" w:rsidRPr="00DA0244" w:rsidTr="00DD662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203F6B" w:rsidRPr="00DA0244" w:rsidRDefault="00203F6B" w:rsidP="00DD662E">
            <w:pPr>
              <w:jc w:val="center"/>
              <w:rPr>
                <w:rFonts w:ascii="GHEA Grapalat" w:hAnsi="GHEA Grapalat"/>
                <w:sz w:val="16"/>
                <w:szCs w:val="16"/>
              </w:rPr>
            </w:pPr>
            <w:r w:rsidRPr="00DA0244">
              <w:rPr>
                <w:rFonts w:ascii="GHEA Grapalat" w:hAnsi="GHEA Grapalat" w:cs="Sylfaen"/>
                <w:sz w:val="16"/>
                <w:szCs w:val="16"/>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203F6B" w:rsidRPr="00DA0244" w:rsidRDefault="00203F6B" w:rsidP="00DD662E">
            <w:pPr>
              <w:jc w:val="center"/>
              <w:rPr>
                <w:rFonts w:ascii="GHEA Grapalat" w:hAnsi="GHEA Grapalat"/>
                <w:sz w:val="16"/>
                <w:szCs w:val="16"/>
              </w:rPr>
            </w:pPr>
            <w:r w:rsidRPr="00DA0244">
              <w:rPr>
                <w:rFonts w:ascii="GHEA Grapalat" w:hAnsi="GHEA Grapalat" w:cs="Sylfaen"/>
                <w:sz w:val="16"/>
                <w:szCs w:val="16"/>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203F6B" w:rsidRPr="00DA0244" w:rsidRDefault="00203F6B" w:rsidP="00DD662E">
            <w:pPr>
              <w:jc w:val="center"/>
              <w:rPr>
                <w:rFonts w:ascii="GHEA Grapalat" w:hAnsi="GHEA Grapalat"/>
                <w:sz w:val="16"/>
                <w:szCs w:val="16"/>
              </w:rPr>
            </w:pPr>
            <w:r w:rsidRPr="00DA0244">
              <w:rPr>
                <w:rFonts w:ascii="GHEA Grapalat" w:hAnsi="GHEA Grapalat" w:cs="Sylfaen"/>
                <w:sz w:val="16"/>
                <w:szCs w:val="16"/>
              </w:rPr>
              <w:t>քանակը</w:t>
            </w:r>
            <w:r w:rsidRPr="00DA0244">
              <w:rPr>
                <w:rFonts w:ascii="GHEA Grapalat" w:hAnsi="GHEA Grapalat"/>
                <w:sz w:val="16"/>
                <w:szCs w:val="16"/>
              </w:rPr>
              <w:t xml:space="preserve"> (</w:t>
            </w:r>
            <w:r w:rsidRPr="00DA0244">
              <w:rPr>
                <w:rFonts w:ascii="GHEA Grapalat" w:hAnsi="GHEA Grapalat" w:cs="Sylfaen"/>
                <w:sz w:val="16"/>
                <w:szCs w:val="16"/>
              </w:rPr>
              <w:t>փաստացի</w:t>
            </w:r>
            <w:r w:rsidRPr="00DA0244">
              <w:rPr>
                <w:rFonts w:ascii="GHEA Grapalat" w:hAnsi="GHEA Grapalat"/>
                <w:sz w:val="16"/>
                <w:szCs w:val="16"/>
              </w:rPr>
              <w:t>)</w:t>
            </w:r>
          </w:p>
        </w:tc>
      </w:tr>
      <w:tr w:rsidR="00203F6B" w:rsidRPr="00DA0244" w:rsidTr="00DD662E">
        <w:trPr>
          <w:trHeight w:val="273"/>
        </w:trPr>
        <w:tc>
          <w:tcPr>
            <w:tcW w:w="3852" w:type="dxa"/>
            <w:tcBorders>
              <w:top w:val="single" w:sz="4" w:space="0" w:color="000000"/>
              <w:left w:val="single" w:sz="4" w:space="0" w:color="000000"/>
              <w:bottom w:val="single" w:sz="4" w:space="0" w:color="000000"/>
              <w:right w:val="single" w:sz="4" w:space="0" w:color="000000"/>
            </w:tcBorders>
          </w:tcPr>
          <w:p w:rsidR="00203F6B" w:rsidRPr="00DA0244" w:rsidRDefault="00203F6B" w:rsidP="00DD662E">
            <w:pPr>
              <w:rPr>
                <w:rFonts w:ascii="GHEA Grapalat" w:hAnsi="GHEA Grapalat" w:cs="Sylfaen"/>
                <w:sz w:val="16"/>
                <w:szCs w:val="16"/>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203F6B" w:rsidRPr="00DA0244" w:rsidRDefault="00203F6B" w:rsidP="00DD662E">
            <w:pPr>
              <w:rPr>
                <w:rFonts w:ascii="GHEA Grapalat" w:hAnsi="GHEA Grapalat" w:cs="Sylfaen"/>
                <w:sz w:val="16"/>
                <w:szCs w:val="16"/>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203F6B" w:rsidRPr="00DA0244" w:rsidRDefault="00203F6B" w:rsidP="00DD662E">
            <w:pPr>
              <w:rPr>
                <w:rFonts w:ascii="GHEA Grapalat" w:hAnsi="GHEA Grapalat" w:cs="Sylfaen"/>
                <w:sz w:val="16"/>
                <w:szCs w:val="16"/>
                <w:lang w:val="ru-RU" w:eastAsia="ru-RU"/>
              </w:rPr>
            </w:pPr>
          </w:p>
        </w:tc>
      </w:tr>
      <w:tr w:rsidR="00203F6B" w:rsidRPr="00DA0244" w:rsidTr="00DD662E">
        <w:trPr>
          <w:trHeight w:val="273"/>
        </w:trPr>
        <w:tc>
          <w:tcPr>
            <w:tcW w:w="3852" w:type="dxa"/>
            <w:tcBorders>
              <w:top w:val="single" w:sz="4" w:space="0" w:color="000000"/>
              <w:left w:val="single" w:sz="4" w:space="0" w:color="000000"/>
              <w:bottom w:val="single" w:sz="4" w:space="0" w:color="000000"/>
              <w:right w:val="single" w:sz="4" w:space="0" w:color="000000"/>
            </w:tcBorders>
          </w:tcPr>
          <w:p w:rsidR="00203F6B" w:rsidRPr="00DA0244" w:rsidRDefault="00203F6B" w:rsidP="00DD662E">
            <w:pPr>
              <w:rPr>
                <w:rFonts w:ascii="GHEA Grapalat" w:hAnsi="GHEA Grapalat" w:cs="Sylfaen"/>
                <w:sz w:val="16"/>
                <w:szCs w:val="16"/>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203F6B" w:rsidRPr="00DA0244" w:rsidRDefault="00203F6B" w:rsidP="00DD662E">
            <w:pPr>
              <w:rPr>
                <w:rFonts w:ascii="GHEA Grapalat" w:hAnsi="GHEA Grapalat" w:cs="Sylfaen"/>
                <w:sz w:val="16"/>
                <w:szCs w:val="16"/>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203F6B" w:rsidRPr="00DA0244" w:rsidRDefault="00203F6B" w:rsidP="00DD662E">
            <w:pPr>
              <w:rPr>
                <w:rFonts w:ascii="GHEA Grapalat" w:hAnsi="GHEA Grapalat" w:cs="Sylfaen"/>
                <w:sz w:val="16"/>
                <w:szCs w:val="16"/>
                <w:lang w:val="ru-RU" w:eastAsia="ru-RU"/>
              </w:rPr>
            </w:pPr>
          </w:p>
        </w:tc>
      </w:tr>
    </w:tbl>
    <w:p w:rsidR="00203F6B" w:rsidRPr="00DA0244" w:rsidRDefault="00203F6B" w:rsidP="00203F6B">
      <w:pPr>
        <w:tabs>
          <w:tab w:val="left" w:pos="360"/>
          <w:tab w:val="left" w:pos="540"/>
        </w:tabs>
        <w:jc w:val="both"/>
        <w:rPr>
          <w:rFonts w:ascii="GHEA Grapalat" w:hAnsi="GHEA Grapalat" w:cs="Sylfaen"/>
          <w:sz w:val="16"/>
          <w:szCs w:val="16"/>
          <w:lang w:eastAsia="ru-RU"/>
        </w:rPr>
      </w:pPr>
    </w:p>
    <w:p w:rsidR="00203F6B" w:rsidRPr="00DA0244" w:rsidRDefault="00203F6B" w:rsidP="00203F6B">
      <w:pPr>
        <w:tabs>
          <w:tab w:val="left" w:pos="360"/>
          <w:tab w:val="left" w:pos="540"/>
        </w:tabs>
        <w:jc w:val="both"/>
        <w:rPr>
          <w:rFonts w:ascii="GHEA Grapalat" w:hAnsi="GHEA Grapalat" w:cs="Sylfaen"/>
          <w:sz w:val="16"/>
          <w:szCs w:val="16"/>
        </w:rPr>
      </w:pPr>
    </w:p>
    <w:p w:rsidR="00203F6B" w:rsidRPr="00DA0244" w:rsidRDefault="00203F6B" w:rsidP="00203F6B">
      <w:pPr>
        <w:tabs>
          <w:tab w:val="left" w:pos="360"/>
          <w:tab w:val="left" w:pos="540"/>
        </w:tabs>
        <w:jc w:val="both"/>
        <w:rPr>
          <w:rFonts w:ascii="GHEA Grapalat" w:hAnsi="GHEA Grapalat" w:cs="Sylfaen"/>
          <w:sz w:val="16"/>
          <w:szCs w:val="16"/>
          <w:lang w:val="hy-AM"/>
        </w:rPr>
      </w:pPr>
    </w:p>
    <w:p w:rsidR="00203F6B" w:rsidRPr="00DA0244" w:rsidRDefault="00203F6B" w:rsidP="00203F6B">
      <w:pPr>
        <w:tabs>
          <w:tab w:val="left" w:pos="360"/>
          <w:tab w:val="left" w:pos="540"/>
        </w:tabs>
        <w:jc w:val="both"/>
        <w:rPr>
          <w:rFonts w:ascii="GHEA Grapalat" w:hAnsi="GHEA Grapalat" w:cs="Sylfaen"/>
          <w:sz w:val="16"/>
          <w:szCs w:val="16"/>
          <w:lang w:val="hy-AM"/>
        </w:rPr>
      </w:pPr>
      <w:r w:rsidRPr="00DA0244">
        <w:rPr>
          <w:rFonts w:ascii="GHEA Grapalat" w:hAnsi="GHEA Grapalat" w:cs="Sylfaen"/>
          <w:sz w:val="16"/>
          <w:szCs w:val="16"/>
          <w:lang w:val="hy-AM"/>
        </w:rPr>
        <w:t>Սույն ակտը կազմված է 2 օրինակից, յուրաքանչյուր կողմին տրամադրվում է մեկական օրինակ:</w:t>
      </w:r>
    </w:p>
    <w:p w:rsidR="00203F6B" w:rsidRPr="00DA0244" w:rsidRDefault="00203F6B" w:rsidP="00203F6B">
      <w:pPr>
        <w:tabs>
          <w:tab w:val="left" w:pos="360"/>
          <w:tab w:val="left" w:pos="540"/>
        </w:tabs>
        <w:rPr>
          <w:rFonts w:ascii="GHEA Grapalat" w:hAnsi="GHEA Grapalat" w:cs="Sylfaen"/>
          <w:sz w:val="16"/>
          <w:szCs w:val="16"/>
          <w:lang w:val="hy-AM"/>
        </w:rPr>
      </w:pPr>
    </w:p>
    <w:p w:rsidR="00203F6B" w:rsidRPr="00DA0244" w:rsidRDefault="00203F6B" w:rsidP="00203F6B">
      <w:pPr>
        <w:jc w:val="center"/>
        <w:rPr>
          <w:rFonts w:ascii="GHEA Grapalat" w:hAnsi="GHEA Grapalat" w:cs="Sylfaen"/>
          <w:sz w:val="16"/>
          <w:szCs w:val="16"/>
          <w:lang w:val="hy-AM"/>
        </w:rPr>
      </w:pPr>
    </w:p>
    <w:p w:rsidR="00203F6B" w:rsidRPr="00DA0244" w:rsidRDefault="00203F6B" w:rsidP="00203F6B">
      <w:pPr>
        <w:jc w:val="center"/>
        <w:rPr>
          <w:rFonts w:ascii="GHEA Grapalat" w:hAnsi="GHEA Grapalat" w:cs="Sylfaen"/>
          <w:sz w:val="16"/>
          <w:szCs w:val="16"/>
          <w:lang w:val="hy-AM"/>
        </w:rPr>
      </w:pPr>
    </w:p>
    <w:p w:rsidR="00203F6B" w:rsidRPr="00DA0244" w:rsidRDefault="00203F6B" w:rsidP="00203F6B">
      <w:pPr>
        <w:jc w:val="center"/>
        <w:rPr>
          <w:rFonts w:ascii="GHEA Grapalat" w:hAnsi="GHEA Grapalat" w:cs="Sylfaen"/>
          <w:sz w:val="16"/>
          <w:szCs w:val="16"/>
          <w:lang w:val="hy-AM"/>
        </w:rPr>
      </w:pPr>
    </w:p>
    <w:p w:rsidR="00203F6B" w:rsidRPr="00DA0244" w:rsidRDefault="00203F6B" w:rsidP="00203F6B">
      <w:pPr>
        <w:jc w:val="center"/>
        <w:rPr>
          <w:rFonts w:ascii="GHEA Grapalat" w:hAnsi="GHEA Grapalat" w:cs="Sylfaen"/>
          <w:sz w:val="16"/>
          <w:szCs w:val="16"/>
        </w:rPr>
      </w:pPr>
      <w:r w:rsidRPr="00DA0244">
        <w:rPr>
          <w:rFonts w:ascii="GHEA Grapalat" w:hAnsi="GHEA Grapalat" w:cs="Sylfaen"/>
          <w:sz w:val="16"/>
          <w:szCs w:val="16"/>
        </w:rPr>
        <w:t>ԿՈՂՄԵՐԸ</w:t>
      </w:r>
    </w:p>
    <w:p w:rsidR="00203F6B" w:rsidRPr="00DA0244" w:rsidRDefault="00203F6B" w:rsidP="00203F6B">
      <w:pPr>
        <w:jc w:val="center"/>
        <w:rPr>
          <w:rFonts w:ascii="GHEA Grapalat" w:hAnsi="GHEA Grapalat" w:cs="Sylfaen"/>
          <w:sz w:val="16"/>
          <w:szCs w:val="16"/>
        </w:rPr>
      </w:pPr>
    </w:p>
    <w:p w:rsidR="00203F6B" w:rsidRPr="00DA0244" w:rsidRDefault="00203F6B" w:rsidP="00203F6B">
      <w:pPr>
        <w:tabs>
          <w:tab w:val="left" w:pos="360"/>
          <w:tab w:val="left" w:pos="540"/>
        </w:tabs>
        <w:rPr>
          <w:rFonts w:ascii="GHEA Grapalat" w:hAnsi="GHEA Grapalat" w:cs="Sylfaen"/>
          <w:sz w:val="16"/>
          <w:szCs w:val="16"/>
        </w:rPr>
      </w:pPr>
    </w:p>
    <w:p w:rsidR="00203F6B" w:rsidRPr="00DA0244" w:rsidRDefault="00203F6B" w:rsidP="00203F6B">
      <w:pPr>
        <w:tabs>
          <w:tab w:val="left" w:pos="360"/>
          <w:tab w:val="left" w:pos="540"/>
        </w:tabs>
        <w:rPr>
          <w:rFonts w:ascii="GHEA Grapalat" w:hAnsi="GHEA Grapalat" w:cs="Sylfaen"/>
          <w:sz w:val="16"/>
          <w:szCs w:val="16"/>
        </w:rPr>
      </w:pPr>
    </w:p>
    <w:tbl>
      <w:tblPr>
        <w:tblW w:w="0" w:type="auto"/>
        <w:tblLook w:val="00A0" w:firstRow="1" w:lastRow="0" w:firstColumn="1" w:lastColumn="0" w:noHBand="0" w:noVBand="0"/>
      </w:tblPr>
      <w:tblGrid>
        <w:gridCol w:w="4785"/>
        <w:gridCol w:w="5223"/>
      </w:tblGrid>
      <w:tr w:rsidR="00203F6B" w:rsidRPr="00DA0244" w:rsidTr="00DD662E">
        <w:tc>
          <w:tcPr>
            <w:tcW w:w="4785" w:type="dxa"/>
          </w:tcPr>
          <w:p w:rsidR="00203F6B" w:rsidRPr="00DA0244" w:rsidRDefault="00203F6B" w:rsidP="00DD662E">
            <w:pPr>
              <w:tabs>
                <w:tab w:val="left" w:pos="360"/>
                <w:tab w:val="left" w:pos="540"/>
              </w:tabs>
              <w:jc w:val="center"/>
              <w:rPr>
                <w:rFonts w:ascii="GHEA Grapalat" w:hAnsi="GHEA Grapalat" w:cs="Sylfaen"/>
                <w:b/>
                <w:bCs/>
                <w:sz w:val="16"/>
                <w:szCs w:val="16"/>
                <w:lang w:eastAsia="ru-RU"/>
              </w:rPr>
            </w:pPr>
            <w:r w:rsidRPr="00DA0244">
              <w:rPr>
                <w:rFonts w:ascii="GHEA Grapalat" w:hAnsi="GHEA Grapalat" w:cs="Sylfaen"/>
                <w:b/>
                <w:bCs/>
                <w:sz w:val="16"/>
                <w:szCs w:val="16"/>
              </w:rPr>
              <w:t>Հանձնեց</w:t>
            </w:r>
          </w:p>
        </w:tc>
        <w:tc>
          <w:tcPr>
            <w:tcW w:w="5223" w:type="dxa"/>
          </w:tcPr>
          <w:p w:rsidR="00203F6B" w:rsidRPr="00DA0244" w:rsidRDefault="00203F6B" w:rsidP="00DD662E">
            <w:pPr>
              <w:tabs>
                <w:tab w:val="left" w:pos="360"/>
                <w:tab w:val="left" w:pos="540"/>
              </w:tabs>
              <w:jc w:val="center"/>
              <w:rPr>
                <w:rFonts w:ascii="GHEA Grapalat" w:hAnsi="GHEA Grapalat" w:cs="Sylfaen"/>
                <w:b/>
                <w:bCs/>
                <w:sz w:val="16"/>
                <w:szCs w:val="16"/>
                <w:lang w:eastAsia="ru-RU"/>
              </w:rPr>
            </w:pPr>
            <w:r w:rsidRPr="00DA0244">
              <w:rPr>
                <w:rFonts w:ascii="GHEA Grapalat" w:hAnsi="GHEA Grapalat" w:cs="Sylfaen"/>
                <w:b/>
                <w:bCs/>
                <w:sz w:val="16"/>
                <w:szCs w:val="16"/>
              </w:rPr>
              <w:t xml:space="preserve">        Ընդունեց</w:t>
            </w:r>
          </w:p>
        </w:tc>
      </w:tr>
    </w:tbl>
    <w:p w:rsidR="00203F6B" w:rsidRPr="00DA0244" w:rsidRDefault="00203F6B" w:rsidP="00203F6B">
      <w:pPr>
        <w:tabs>
          <w:tab w:val="left" w:pos="360"/>
          <w:tab w:val="left" w:pos="540"/>
        </w:tabs>
        <w:rPr>
          <w:rFonts w:ascii="GHEA Grapalat" w:hAnsi="GHEA Grapalat" w:cs="Sylfaen"/>
          <w:sz w:val="16"/>
          <w:szCs w:val="16"/>
          <w:lang w:eastAsia="ru-RU"/>
        </w:rPr>
      </w:pPr>
      <w:r w:rsidRPr="00DA0244">
        <w:rPr>
          <w:rFonts w:ascii="GHEA Grapalat" w:hAnsi="GHEA Grapalat" w:cs="Sylfaen"/>
          <w:sz w:val="16"/>
          <w:szCs w:val="16"/>
          <w:lang w:eastAsia="ru-RU"/>
        </w:rPr>
        <w:t xml:space="preserve">                                                                                                  </w:t>
      </w:r>
      <w:proofErr w:type="gramStart"/>
      <w:r w:rsidRPr="00DA0244">
        <w:rPr>
          <w:rFonts w:ascii="GHEA Grapalat" w:hAnsi="GHEA Grapalat" w:cs="Sylfaen"/>
          <w:sz w:val="16"/>
          <w:szCs w:val="16"/>
          <w:lang w:eastAsia="ru-RU"/>
        </w:rPr>
        <w:t>հայտը</w:t>
      </w:r>
      <w:proofErr w:type="gramEnd"/>
      <w:r w:rsidRPr="00DA0244">
        <w:rPr>
          <w:rFonts w:ascii="GHEA Grapalat" w:hAnsi="GHEA Grapalat" w:cs="Sylfaen"/>
          <w:sz w:val="16"/>
          <w:szCs w:val="16"/>
          <w:lang w:eastAsia="ru-RU"/>
        </w:rPr>
        <w:t xml:space="preserve"> նախագծած ներկայացուցիչ`</w:t>
      </w:r>
    </w:p>
    <w:p w:rsidR="00203F6B" w:rsidRPr="00DA0244" w:rsidRDefault="00203F6B" w:rsidP="00203F6B">
      <w:pPr>
        <w:tabs>
          <w:tab w:val="left" w:pos="360"/>
          <w:tab w:val="left" w:pos="540"/>
        </w:tabs>
        <w:rPr>
          <w:rFonts w:ascii="GHEA Grapalat" w:hAnsi="GHEA Grapalat" w:cs="Sylfaen"/>
          <w:sz w:val="16"/>
          <w:szCs w:val="16"/>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203F6B" w:rsidRPr="00DA0244" w:rsidTr="00DD662E">
        <w:trPr>
          <w:tblCellSpacing w:w="7" w:type="dxa"/>
          <w:jc w:val="center"/>
        </w:trPr>
        <w:tc>
          <w:tcPr>
            <w:tcW w:w="0" w:type="auto"/>
            <w:vAlign w:val="center"/>
          </w:tcPr>
          <w:p w:rsidR="00203F6B" w:rsidRPr="00DA0244" w:rsidRDefault="00203F6B" w:rsidP="00DD662E">
            <w:pPr>
              <w:jc w:val="center"/>
              <w:rPr>
                <w:rFonts w:ascii="GHEA Grapalat" w:hAnsi="GHEA Grapalat" w:cs="GHEA Grapalat"/>
                <w:color w:val="000000"/>
                <w:sz w:val="16"/>
                <w:szCs w:val="16"/>
                <w:lang w:val="ru-RU" w:eastAsia="ru-RU"/>
              </w:rPr>
            </w:pPr>
            <w:r w:rsidRPr="00DA0244">
              <w:rPr>
                <w:rFonts w:ascii="GHEA Grapalat" w:hAnsi="GHEA Grapalat" w:cs="GHEA Grapalat"/>
                <w:color w:val="000000"/>
                <w:sz w:val="16"/>
                <w:szCs w:val="16"/>
              </w:rPr>
              <w:t xml:space="preserve">___________________________ </w:t>
            </w:r>
          </w:p>
          <w:p w:rsidR="00203F6B" w:rsidRPr="00DA0244" w:rsidRDefault="00203F6B" w:rsidP="00DD662E">
            <w:pPr>
              <w:jc w:val="center"/>
              <w:rPr>
                <w:rFonts w:ascii="GHEA Grapalat" w:hAnsi="GHEA Grapalat" w:cs="GHEA Grapalat"/>
                <w:color w:val="000000"/>
                <w:sz w:val="16"/>
                <w:szCs w:val="16"/>
                <w:lang w:val="ru-RU" w:eastAsia="ru-RU"/>
              </w:rPr>
            </w:pPr>
            <w:r w:rsidRPr="00DA0244">
              <w:rPr>
                <w:rFonts w:ascii="GHEA Grapalat" w:hAnsi="GHEA Grapalat" w:cs="GHEA Grapalat"/>
                <w:color w:val="000000"/>
                <w:sz w:val="16"/>
                <w:szCs w:val="16"/>
              </w:rPr>
              <w:t>ազգանուն, անուն</w:t>
            </w:r>
          </w:p>
        </w:tc>
        <w:tc>
          <w:tcPr>
            <w:tcW w:w="0" w:type="auto"/>
            <w:vAlign w:val="center"/>
          </w:tcPr>
          <w:p w:rsidR="00203F6B" w:rsidRPr="00DA0244" w:rsidRDefault="00203F6B" w:rsidP="00DD662E">
            <w:pPr>
              <w:jc w:val="center"/>
              <w:rPr>
                <w:rFonts w:ascii="GHEA Grapalat" w:hAnsi="GHEA Grapalat" w:cs="GHEA Grapalat"/>
                <w:color w:val="000000"/>
                <w:sz w:val="16"/>
                <w:szCs w:val="16"/>
                <w:lang w:val="ru-RU" w:eastAsia="ru-RU"/>
              </w:rPr>
            </w:pPr>
            <w:r w:rsidRPr="00DA0244">
              <w:rPr>
                <w:rFonts w:ascii="GHEA Grapalat" w:hAnsi="GHEA Grapalat" w:cs="GHEA Grapalat"/>
                <w:color w:val="000000"/>
                <w:sz w:val="16"/>
                <w:szCs w:val="16"/>
              </w:rPr>
              <w:t>___________________________</w:t>
            </w:r>
          </w:p>
          <w:p w:rsidR="00203F6B" w:rsidRPr="00DA0244" w:rsidRDefault="00203F6B" w:rsidP="00DD662E">
            <w:pPr>
              <w:jc w:val="center"/>
              <w:rPr>
                <w:rFonts w:ascii="GHEA Grapalat" w:hAnsi="GHEA Grapalat" w:cs="GHEA Grapalat"/>
                <w:color w:val="000000"/>
                <w:sz w:val="16"/>
                <w:szCs w:val="16"/>
                <w:lang w:val="ru-RU" w:eastAsia="ru-RU"/>
              </w:rPr>
            </w:pPr>
            <w:r w:rsidRPr="00DA0244">
              <w:rPr>
                <w:rFonts w:ascii="GHEA Grapalat" w:hAnsi="GHEA Grapalat" w:cs="GHEA Grapalat"/>
                <w:color w:val="000000"/>
                <w:sz w:val="16"/>
                <w:szCs w:val="16"/>
              </w:rPr>
              <w:t>ազգանուն, անուն</w:t>
            </w:r>
          </w:p>
        </w:tc>
      </w:tr>
      <w:tr w:rsidR="00203F6B" w:rsidRPr="00DA0244" w:rsidTr="00DD662E">
        <w:trPr>
          <w:tblCellSpacing w:w="7" w:type="dxa"/>
          <w:jc w:val="center"/>
        </w:trPr>
        <w:tc>
          <w:tcPr>
            <w:tcW w:w="0" w:type="auto"/>
            <w:vAlign w:val="center"/>
          </w:tcPr>
          <w:p w:rsidR="00203F6B" w:rsidRPr="00DA0244" w:rsidRDefault="00203F6B" w:rsidP="00DD662E">
            <w:pPr>
              <w:jc w:val="center"/>
              <w:rPr>
                <w:rFonts w:ascii="GHEA Grapalat" w:hAnsi="GHEA Grapalat" w:cs="GHEA Grapalat"/>
                <w:color w:val="000000"/>
                <w:sz w:val="16"/>
                <w:szCs w:val="16"/>
                <w:lang w:val="ru-RU" w:eastAsia="ru-RU"/>
              </w:rPr>
            </w:pPr>
            <w:r w:rsidRPr="00DA0244">
              <w:rPr>
                <w:rFonts w:ascii="GHEA Grapalat" w:hAnsi="GHEA Grapalat" w:cs="GHEA Grapalat"/>
                <w:color w:val="000000"/>
                <w:sz w:val="16"/>
                <w:szCs w:val="16"/>
              </w:rPr>
              <w:t xml:space="preserve">___________________________ </w:t>
            </w:r>
          </w:p>
          <w:p w:rsidR="00203F6B" w:rsidRPr="00DA0244" w:rsidRDefault="00203F6B" w:rsidP="00DD662E">
            <w:pPr>
              <w:jc w:val="center"/>
              <w:rPr>
                <w:rFonts w:ascii="GHEA Grapalat" w:hAnsi="GHEA Grapalat" w:cs="GHEA Grapalat"/>
                <w:color w:val="000000"/>
                <w:sz w:val="16"/>
                <w:szCs w:val="16"/>
                <w:lang w:val="ru-RU" w:eastAsia="ru-RU"/>
              </w:rPr>
            </w:pPr>
            <w:r w:rsidRPr="00DA0244">
              <w:rPr>
                <w:rFonts w:ascii="GHEA Grapalat" w:hAnsi="GHEA Grapalat" w:cs="GHEA Grapalat"/>
                <w:color w:val="000000"/>
                <w:sz w:val="16"/>
                <w:szCs w:val="16"/>
              </w:rPr>
              <w:t>ստորագրություն</w:t>
            </w:r>
          </w:p>
        </w:tc>
        <w:tc>
          <w:tcPr>
            <w:tcW w:w="0" w:type="auto"/>
            <w:vAlign w:val="center"/>
          </w:tcPr>
          <w:p w:rsidR="00203F6B" w:rsidRPr="00DA0244" w:rsidRDefault="00203F6B" w:rsidP="00DD662E">
            <w:pPr>
              <w:jc w:val="center"/>
              <w:rPr>
                <w:rFonts w:ascii="GHEA Grapalat" w:hAnsi="GHEA Grapalat" w:cs="GHEA Grapalat"/>
                <w:color w:val="000000"/>
                <w:sz w:val="16"/>
                <w:szCs w:val="16"/>
                <w:lang w:val="ru-RU" w:eastAsia="ru-RU"/>
              </w:rPr>
            </w:pPr>
            <w:r w:rsidRPr="00DA0244">
              <w:rPr>
                <w:rFonts w:ascii="GHEA Grapalat" w:hAnsi="GHEA Grapalat" w:cs="GHEA Grapalat"/>
                <w:color w:val="000000"/>
                <w:sz w:val="16"/>
                <w:szCs w:val="16"/>
              </w:rPr>
              <w:t>___________________________</w:t>
            </w:r>
          </w:p>
          <w:p w:rsidR="00203F6B" w:rsidRPr="00DA0244" w:rsidRDefault="00203F6B" w:rsidP="00DD662E">
            <w:pPr>
              <w:jc w:val="center"/>
              <w:rPr>
                <w:rFonts w:ascii="GHEA Grapalat" w:hAnsi="GHEA Grapalat" w:cs="GHEA Grapalat"/>
                <w:color w:val="000000"/>
                <w:sz w:val="16"/>
                <w:szCs w:val="16"/>
                <w:lang w:val="ru-RU" w:eastAsia="ru-RU"/>
              </w:rPr>
            </w:pPr>
            <w:r w:rsidRPr="00DA0244">
              <w:rPr>
                <w:rFonts w:ascii="GHEA Grapalat" w:hAnsi="GHEA Grapalat" w:cs="GHEA Grapalat"/>
                <w:color w:val="000000"/>
                <w:sz w:val="16"/>
                <w:szCs w:val="16"/>
              </w:rPr>
              <w:t>ստորագրություն</w:t>
            </w:r>
          </w:p>
        </w:tc>
      </w:tr>
    </w:tbl>
    <w:p w:rsidR="00203F6B" w:rsidRPr="00DA0244" w:rsidRDefault="00203F6B" w:rsidP="00203F6B">
      <w:pPr>
        <w:tabs>
          <w:tab w:val="left" w:pos="360"/>
          <w:tab w:val="left" w:pos="540"/>
        </w:tabs>
        <w:rPr>
          <w:rFonts w:ascii="Sylfaen" w:hAnsi="Sylfaen" w:cs="Sylfaen"/>
          <w:sz w:val="16"/>
          <w:szCs w:val="16"/>
          <w:lang w:val="hy-AM"/>
        </w:rPr>
      </w:pPr>
    </w:p>
    <w:p w:rsidR="00203F6B" w:rsidRPr="00DA0244" w:rsidRDefault="00203F6B" w:rsidP="00203F6B">
      <w:pPr>
        <w:rPr>
          <w:rFonts w:ascii="GHEA Grapalat" w:hAnsi="GHEA Grapalat"/>
          <w:sz w:val="16"/>
          <w:szCs w:val="16"/>
        </w:rPr>
      </w:pPr>
      <w:r w:rsidRPr="00DA0244">
        <w:rPr>
          <w:rFonts w:ascii="GHEA Grapalat" w:hAnsi="GHEA Grapalat"/>
          <w:noProof/>
          <w:sz w:val="16"/>
          <w:szCs w:val="16"/>
          <w:lang w:val="ru-RU" w:eastAsia="ru-RU"/>
        </w:rPr>
        <mc:AlternateContent>
          <mc:Choice Requires="wps">
            <w:drawing>
              <wp:anchor distT="0" distB="0" distL="114300" distR="114300" simplePos="0" relativeHeight="251660288" behindDoc="0" locked="0" layoutInCell="0" allowOverlap="1" wp14:anchorId="56519DC0" wp14:editId="141DACA3">
                <wp:simplePos x="0" y="0"/>
                <wp:positionH relativeFrom="column">
                  <wp:posOffset>2510688</wp:posOffset>
                </wp:positionH>
                <wp:positionV relativeFrom="paragraph">
                  <wp:posOffset>130632</wp:posOffset>
                </wp:positionV>
                <wp:extent cx="1324052" cy="1451788"/>
                <wp:effectExtent l="0" t="0" r="9525" b="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4052" cy="14517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0AD8" w:rsidRPr="00CA4668" w:rsidRDefault="00630AD8" w:rsidP="00203F6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197.7pt;margin-top:10.3pt;width:104.25pt;height:11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" o:allowincell="f" stroked="f">
                <v:textbox>
                  <w:txbxContent>
                    <w:p w:rsidR="00630AD8" w:rsidRPr="00CA4668" w:rsidRDefault="00630AD8" w:rsidP="00203F6B"/>
                  </w:txbxContent>
                </v:textbox>
              </v:rect>
            </w:pict>
          </mc:Fallback>
        </mc:AlternateContent>
      </w:r>
      <w:r w:rsidRPr="00DA0244">
        <w:rPr>
          <w:rFonts w:ascii="GHEA Grapalat" w:hAnsi="GHEA Grapalat"/>
          <w:noProof/>
          <w:sz w:val="16"/>
          <w:szCs w:val="16"/>
          <w:lang w:val="ru-RU" w:eastAsia="ru-RU"/>
        </w:rPr>
        <mc:AlternateContent>
          <mc:Choice Requires="wps">
            <w:drawing>
              <wp:anchor distT="0" distB="0" distL="114300" distR="114300" simplePos="0" relativeHeight="251659264" behindDoc="0" locked="0" layoutInCell="0" allowOverlap="1" wp14:anchorId="5174B38B" wp14:editId="0518BC88">
                <wp:simplePos x="0" y="0"/>
                <wp:positionH relativeFrom="column">
                  <wp:posOffset>12700</wp:posOffset>
                </wp:positionH>
                <wp:positionV relativeFrom="paragraph">
                  <wp:posOffset>50165</wp:posOffset>
                </wp:positionV>
                <wp:extent cx="2400300" cy="1417955"/>
                <wp:effectExtent l="3175" t="254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0AD8" w:rsidRPr="0026158D" w:rsidRDefault="00630AD8" w:rsidP="00203F6B">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7" style="position:absolute;margin-left:1pt;margin-top:3.95pt;width:189pt;height:11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" o:allowincell="f" stroked="f">
                <v:textbox>
                  <w:txbxContent>
                    <w:p w:rsidR="00630AD8" w:rsidRPr="0026158D" w:rsidRDefault="00630AD8" w:rsidP="00203F6B">
                      <w:pPr>
                        <w:rPr>
                          <w:rFonts w:ascii="GHEA Grapalat" w:hAnsi="GHEA Grapalat"/>
                        </w:rPr>
                      </w:pPr>
                    </w:p>
                  </w:txbxContent>
                </v:textbox>
              </v:rect>
            </w:pict>
          </mc:Fallback>
        </mc:AlternateContent>
      </w:r>
    </w:p>
    <w:p w:rsidR="00203F6B" w:rsidRPr="00DA0244" w:rsidRDefault="00203F6B" w:rsidP="00203F6B">
      <w:pPr>
        <w:rPr>
          <w:rFonts w:ascii="GHEA Grapalat" w:hAnsi="GHEA Grapalat"/>
          <w:sz w:val="16"/>
          <w:szCs w:val="16"/>
        </w:rPr>
      </w:pPr>
    </w:p>
    <w:p w:rsidR="00203F6B" w:rsidRPr="00DA0244" w:rsidRDefault="00203F6B" w:rsidP="00203F6B">
      <w:pPr>
        <w:rPr>
          <w:rFonts w:ascii="GHEA Grapalat" w:hAnsi="GHEA Grapalat"/>
          <w:sz w:val="16"/>
          <w:szCs w:val="16"/>
        </w:rPr>
      </w:pPr>
    </w:p>
    <w:p w:rsidR="00203F6B" w:rsidRPr="00DA0244" w:rsidRDefault="00203F6B" w:rsidP="00203F6B">
      <w:pPr>
        <w:jc w:val="right"/>
        <w:rPr>
          <w:rFonts w:ascii="GHEA Grapalat" w:hAnsi="GHEA Grapalat"/>
          <w:sz w:val="16"/>
          <w:szCs w:val="16"/>
        </w:rPr>
      </w:pPr>
    </w:p>
    <w:p w:rsidR="00203F6B" w:rsidRPr="00DA0244" w:rsidRDefault="00203F6B" w:rsidP="00203F6B">
      <w:pPr>
        <w:jc w:val="right"/>
        <w:rPr>
          <w:rFonts w:ascii="GHEA Grapalat" w:hAnsi="GHEA Grapalat"/>
          <w:sz w:val="16"/>
          <w:szCs w:val="16"/>
        </w:rPr>
      </w:pPr>
    </w:p>
    <w:p w:rsidR="00203F6B" w:rsidRPr="00DA0244" w:rsidRDefault="00203F6B" w:rsidP="00203F6B">
      <w:pPr>
        <w:jc w:val="right"/>
        <w:rPr>
          <w:rFonts w:ascii="GHEA Grapalat" w:hAnsi="GHEA Grapalat"/>
          <w:sz w:val="16"/>
          <w:szCs w:val="16"/>
        </w:rPr>
      </w:pPr>
    </w:p>
    <w:p w:rsidR="00203F6B" w:rsidRPr="00DA0244" w:rsidRDefault="00203F6B" w:rsidP="00203F6B">
      <w:pPr>
        <w:jc w:val="right"/>
        <w:rPr>
          <w:rFonts w:ascii="GHEA Grapalat" w:hAnsi="GHEA Grapalat"/>
          <w:sz w:val="16"/>
          <w:szCs w:val="16"/>
        </w:rPr>
      </w:pPr>
    </w:p>
    <w:p w:rsidR="00203F6B" w:rsidRPr="00DA0244" w:rsidRDefault="00203F6B" w:rsidP="00203F6B">
      <w:pPr>
        <w:jc w:val="right"/>
        <w:rPr>
          <w:rFonts w:ascii="GHEA Grapalat" w:hAnsi="GHEA Grapalat"/>
          <w:sz w:val="16"/>
          <w:szCs w:val="16"/>
        </w:rPr>
      </w:pPr>
    </w:p>
    <w:p w:rsidR="00203F6B" w:rsidRPr="00DA0244" w:rsidRDefault="00203F6B" w:rsidP="00203F6B">
      <w:pPr>
        <w:jc w:val="right"/>
        <w:rPr>
          <w:rFonts w:ascii="GHEA Grapalat" w:hAnsi="GHEA Grapalat"/>
          <w:sz w:val="16"/>
          <w:szCs w:val="16"/>
        </w:rPr>
      </w:pPr>
    </w:p>
    <w:p w:rsidR="00BD00BC" w:rsidRDefault="00BD00BC" w:rsidP="00203F6B">
      <w:pPr>
        <w:pStyle w:val="a3"/>
        <w:spacing w:line="240" w:lineRule="auto"/>
        <w:jc w:val="right"/>
        <w:rPr>
          <w:rFonts w:ascii="GHEA Grapalat" w:hAnsi="GHEA Grapalat" w:cs="Sylfaen"/>
          <w:i w:val="0"/>
          <w:sz w:val="16"/>
          <w:szCs w:val="16"/>
          <w:lang w:val="ru-RU"/>
        </w:rPr>
      </w:pPr>
    </w:p>
    <w:p w:rsidR="00BD00BC" w:rsidRDefault="00BD00BC" w:rsidP="00203F6B">
      <w:pPr>
        <w:pStyle w:val="a3"/>
        <w:spacing w:line="240" w:lineRule="auto"/>
        <w:jc w:val="right"/>
        <w:rPr>
          <w:rFonts w:ascii="GHEA Grapalat" w:hAnsi="GHEA Grapalat" w:cs="Sylfaen"/>
          <w:i w:val="0"/>
          <w:sz w:val="16"/>
          <w:szCs w:val="16"/>
          <w:lang w:val="ru-RU"/>
        </w:rPr>
      </w:pPr>
    </w:p>
    <w:p w:rsidR="00BD00BC" w:rsidRDefault="00BD00BC" w:rsidP="00203F6B">
      <w:pPr>
        <w:pStyle w:val="a3"/>
        <w:spacing w:line="240" w:lineRule="auto"/>
        <w:jc w:val="right"/>
        <w:rPr>
          <w:rFonts w:ascii="GHEA Grapalat" w:hAnsi="GHEA Grapalat" w:cs="Sylfaen"/>
          <w:i w:val="0"/>
          <w:sz w:val="16"/>
          <w:szCs w:val="16"/>
          <w:lang w:val="ru-RU"/>
        </w:rPr>
      </w:pPr>
    </w:p>
    <w:p w:rsidR="00BD00BC" w:rsidRDefault="00BD00BC" w:rsidP="00203F6B">
      <w:pPr>
        <w:pStyle w:val="a3"/>
        <w:spacing w:line="240" w:lineRule="auto"/>
        <w:jc w:val="right"/>
        <w:rPr>
          <w:rFonts w:ascii="GHEA Grapalat" w:hAnsi="GHEA Grapalat" w:cs="Sylfaen"/>
          <w:i w:val="0"/>
          <w:sz w:val="16"/>
          <w:szCs w:val="16"/>
          <w:lang w:val="ru-RU"/>
        </w:rPr>
      </w:pPr>
    </w:p>
    <w:p w:rsidR="00BD00BC" w:rsidRDefault="00BD00BC" w:rsidP="00203F6B">
      <w:pPr>
        <w:pStyle w:val="a3"/>
        <w:spacing w:line="240" w:lineRule="auto"/>
        <w:jc w:val="right"/>
        <w:rPr>
          <w:rFonts w:ascii="GHEA Grapalat" w:hAnsi="GHEA Grapalat" w:cs="Sylfaen"/>
          <w:i w:val="0"/>
          <w:sz w:val="16"/>
          <w:szCs w:val="16"/>
          <w:lang w:val="ru-RU"/>
        </w:rPr>
      </w:pPr>
    </w:p>
    <w:p w:rsidR="00BD00BC" w:rsidRDefault="00BD00BC" w:rsidP="00203F6B">
      <w:pPr>
        <w:pStyle w:val="a3"/>
        <w:spacing w:line="240" w:lineRule="auto"/>
        <w:jc w:val="right"/>
        <w:rPr>
          <w:rFonts w:ascii="GHEA Grapalat" w:hAnsi="GHEA Grapalat" w:cs="Sylfaen"/>
          <w:i w:val="0"/>
          <w:sz w:val="16"/>
          <w:szCs w:val="16"/>
          <w:lang w:val="ru-RU"/>
        </w:rPr>
      </w:pPr>
    </w:p>
    <w:p w:rsidR="00BD00BC" w:rsidRDefault="00BD00BC" w:rsidP="00203F6B">
      <w:pPr>
        <w:pStyle w:val="a3"/>
        <w:spacing w:line="240" w:lineRule="auto"/>
        <w:jc w:val="right"/>
        <w:rPr>
          <w:rFonts w:ascii="GHEA Grapalat" w:hAnsi="GHEA Grapalat" w:cs="Sylfaen"/>
          <w:i w:val="0"/>
          <w:sz w:val="16"/>
          <w:szCs w:val="16"/>
          <w:lang w:val="ru-RU"/>
        </w:rPr>
      </w:pPr>
    </w:p>
    <w:p w:rsidR="00BD00BC" w:rsidRDefault="00BD00BC" w:rsidP="00203F6B">
      <w:pPr>
        <w:pStyle w:val="a3"/>
        <w:spacing w:line="240" w:lineRule="auto"/>
        <w:jc w:val="right"/>
        <w:rPr>
          <w:rFonts w:ascii="GHEA Grapalat" w:hAnsi="GHEA Grapalat" w:cs="Sylfaen"/>
          <w:i w:val="0"/>
          <w:sz w:val="16"/>
          <w:szCs w:val="16"/>
          <w:lang w:val="ru-RU"/>
        </w:rPr>
      </w:pPr>
    </w:p>
    <w:p w:rsidR="00BD00BC" w:rsidRDefault="00BD00BC" w:rsidP="00203F6B">
      <w:pPr>
        <w:pStyle w:val="a3"/>
        <w:spacing w:line="240" w:lineRule="auto"/>
        <w:jc w:val="right"/>
        <w:rPr>
          <w:rFonts w:ascii="GHEA Grapalat" w:hAnsi="GHEA Grapalat" w:cs="Sylfaen"/>
          <w:i w:val="0"/>
          <w:sz w:val="16"/>
          <w:szCs w:val="16"/>
          <w:lang w:val="ru-RU"/>
        </w:rPr>
      </w:pPr>
    </w:p>
    <w:p w:rsidR="00BD00BC" w:rsidRDefault="00BD00BC" w:rsidP="00203F6B">
      <w:pPr>
        <w:pStyle w:val="a3"/>
        <w:spacing w:line="240" w:lineRule="auto"/>
        <w:jc w:val="right"/>
        <w:rPr>
          <w:rFonts w:ascii="GHEA Grapalat" w:hAnsi="GHEA Grapalat" w:cs="Sylfaen"/>
          <w:i w:val="0"/>
          <w:sz w:val="16"/>
          <w:szCs w:val="16"/>
          <w:lang w:val="ru-RU"/>
        </w:rPr>
      </w:pPr>
    </w:p>
    <w:p w:rsidR="00BD00BC" w:rsidRDefault="00BD00BC" w:rsidP="00203F6B">
      <w:pPr>
        <w:pStyle w:val="a3"/>
        <w:spacing w:line="240" w:lineRule="auto"/>
        <w:jc w:val="right"/>
        <w:rPr>
          <w:rFonts w:ascii="GHEA Grapalat" w:hAnsi="GHEA Grapalat" w:cs="Sylfaen"/>
          <w:i w:val="0"/>
          <w:sz w:val="16"/>
          <w:szCs w:val="16"/>
          <w:lang w:val="ru-RU"/>
        </w:rPr>
      </w:pPr>
    </w:p>
    <w:p w:rsidR="00BD00BC" w:rsidRDefault="00BD00BC" w:rsidP="00203F6B">
      <w:pPr>
        <w:pStyle w:val="a3"/>
        <w:spacing w:line="240" w:lineRule="auto"/>
        <w:jc w:val="right"/>
        <w:rPr>
          <w:rFonts w:ascii="GHEA Grapalat" w:hAnsi="GHEA Grapalat" w:cs="Sylfaen"/>
          <w:i w:val="0"/>
          <w:sz w:val="16"/>
          <w:szCs w:val="16"/>
          <w:lang w:val="ru-RU"/>
        </w:rPr>
      </w:pPr>
    </w:p>
    <w:p w:rsidR="00BD00BC" w:rsidRDefault="00BD00BC" w:rsidP="00203F6B">
      <w:pPr>
        <w:pStyle w:val="a3"/>
        <w:spacing w:line="240" w:lineRule="auto"/>
        <w:jc w:val="right"/>
        <w:rPr>
          <w:rFonts w:ascii="GHEA Grapalat" w:hAnsi="GHEA Grapalat" w:cs="Sylfaen"/>
          <w:i w:val="0"/>
          <w:sz w:val="16"/>
          <w:szCs w:val="16"/>
          <w:lang w:val="ru-RU"/>
        </w:rPr>
      </w:pPr>
    </w:p>
    <w:p w:rsidR="00BD00BC" w:rsidRDefault="00BD00BC" w:rsidP="00203F6B">
      <w:pPr>
        <w:pStyle w:val="a3"/>
        <w:spacing w:line="240" w:lineRule="auto"/>
        <w:jc w:val="right"/>
        <w:rPr>
          <w:rFonts w:ascii="GHEA Grapalat" w:hAnsi="GHEA Grapalat" w:cs="Sylfaen"/>
          <w:i w:val="0"/>
          <w:sz w:val="16"/>
          <w:szCs w:val="16"/>
          <w:lang w:val="en-US"/>
        </w:rPr>
      </w:pPr>
    </w:p>
    <w:p w:rsidR="003248A2" w:rsidRPr="003248A2" w:rsidRDefault="003248A2" w:rsidP="00203F6B">
      <w:pPr>
        <w:pStyle w:val="a3"/>
        <w:spacing w:line="240" w:lineRule="auto"/>
        <w:jc w:val="right"/>
        <w:rPr>
          <w:rFonts w:ascii="GHEA Grapalat" w:hAnsi="GHEA Grapalat" w:cs="Sylfaen"/>
          <w:i w:val="0"/>
          <w:sz w:val="16"/>
          <w:szCs w:val="16"/>
          <w:lang w:val="en-US"/>
        </w:rPr>
      </w:pPr>
    </w:p>
    <w:p w:rsidR="00BD00BC" w:rsidRDefault="00BD00BC" w:rsidP="00203F6B">
      <w:pPr>
        <w:pStyle w:val="a3"/>
        <w:spacing w:line="240" w:lineRule="auto"/>
        <w:jc w:val="right"/>
        <w:rPr>
          <w:rFonts w:ascii="GHEA Grapalat" w:hAnsi="GHEA Grapalat" w:cs="Sylfaen"/>
          <w:i w:val="0"/>
          <w:sz w:val="16"/>
          <w:szCs w:val="16"/>
          <w:lang w:val="ru-RU"/>
        </w:rPr>
      </w:pPr>
    </w:p>
    <w:p w:rsidR="00203F6B" w:rsidRPr="00DA0244" w:rsidRDefault="00203F6B" w:rsidP="00203F6B">
      <w:pPr>
        <w:pStyle w:val="a3"/>
        <w:spacing w:line="240" w:lineRule="auto"/>
        <w:jc w:val="right"/>
        <w:rPr>
          <w:rFonts w:ascii="GHEA Grapalat" w:hAnsi="GHEA Grapalat" w:cs="Sylfaen"/>
          <w:i w:val="0"/>
          <w:sz w:val="16"/>
          <w:szCs w:val="16"/>
          <w:lang w:val="hy-AM"/>
        </w:rPr>
      </w:pPr>
      <w:r w:rsidRPr="00DA0244">
        <w:rPr>
          <w:rFonts w:ascii="GHEA Grapalat" w:hAnsi="GHEA Grapalat" w:cs="Sylfaen"/>
          <w:i w:val="0"/>
          <w:sz w:val="16"/>
          <w:szCs w:val="16"/>
          <w:lang w:val="hy-AM"/>
        </w:rPr>
        <w:lastRenderedPageBreak/>
        <w:t xml:space="preserve">Հավելված </w:t>
      </w:r>
      <w:r w:rsidRPr="00BD00BC">
        <w:rPr>
          <w:rFonts w:ascii="GHEA Grapalat" w:hAnsi="GHEA Grapalat" w:cs="Sylfaen"/>
          <w:i w:val="0"/>
          <w:sz w:val="16"/>
          <w:szCs w:val="16"/>
          <w:lang w:val="ru-RU"/>
        </w:rPr>
        <w:t>5</w:t>
      </w:r>
    </w:p>
    <w:p w:rsidR="00203F6B" w:rsidRPr="00DA0244" w:rsidRDefault="00203F6B" w:rsidP="00203F6B">
      <w:pPr>
        <w:pStyle w:val="a3"/>
        <w:spacing w:line="240" w:lineRule="auto"/>
        <w:jc w:val="right"/>
        <w:rPr>
          <w:rFonts w:ascii="GHEA Grapalat" w:hAnsi="GHEA Grapalat" w:cs="Sylfaen"/>
          <w:i w:val="0"/>
          <w:sz w:val="16"/>
          <w:szCs w:val="16"/>
          <w:lang w:val="hy-AM"/>
        </w:rPr>
      </w:pPr>
      <w:r w:rsidRPr="00DA0244">
        <w:rPr>
          <w:rFonts w:ascii="GHEA Grapalat" w:hAnsi="GHEA Grapalat" w:cs="Sylfaen"/>
          <w:i w:val="0"/>
          <w:sz w:val="16"/>
          <w:szCs w:val="16"/>
          <w:lang w:val="hy-AM"/>
        </w:rPr>
        <w:t>«</w:t>
      </w:r>
      <w:r w:rsidR="003F195F">
        <w:rPr>
          <w:rFonts w:ascii="GHEA Grapalat" w:hAnsi="GHEA Grapalat" w:cs="Sylfaen"/>
          <w:i w:val="0"/>
          <w:sz w:val="16"/>
          <w:szCs w:val="16"/>
          <w:lang w:val="hy-AM"/>
        </w:rPr>
        <w:t>ՄՕՀԿ-ԳՀԱՇՁԲ-19/3</w:t>
      </w:r>
      <w:r w:rsidRPr="00DA0244">
        <w:rPr>
          <w:rFonts w:ascii="GHEA Grapalat" w:hAnsi="GHEA Grapalat" w:cs="Sylfaen"/>
          <w:i w:val="0"/>
          <w:sz w:val="16"/>
          <w:szCs w:val="16"/>
          <w:lang w:val="hy-AM"/>
        </w:rPr>
        <w:t>»*  ծածկագրով</w:t>
      </w:r>
    </w:p>
    <w:p w:rsidR="00203F6B" w:rsidRPr="00DA0244" w:rsidRDefault="00203F6B" w:rsidP="00203F6B">
      <w:pPr>
        <w:pStyle w:val="a3"/>
        <w:spacing w:line="240" w:lineRule="auto"/>
        <w:jc w:val="right"/>
        <w:rPr>
          <w:rFonts w:ascii="GHEA Grapalat" w:hAnsi="GHEA Grapalat" w:cs="Sylfaen"/>
          <w:i w:val="0"/>
          <w:sz w:val="16"/>
          <w:szCs w:val="16"/>
          <w:lang w:val="hy-AM"/>
        </w:rPr>
      </w:pPr>
      <w:proofErr w:type="gramStart"/>
      <w:r w:rsidRPr="00DA0244">
        <w:rPr>
          <w:rFonts w:ascii="GHEA Grapalat" w:hAnsi="GHEA Grapalat" w:cs="Sylfaen"/>
          <w:i w:val="0"/>
          <w:sz w:val="16"/>
          <w:szCs w:val="16"/>
          <w:lang w:val="en-US"/>
        </w:rPr>
        <w:t>գնանշման</w:t>
      </w:r>
      <w:proofErr w:type="gramEnd"/>
      <w:r w:rsidRPr="00BD00BC">
        <w:rPr>
          <w:rFonts w:ascii="GHEA Grapalat" w:hAnsi="GHEA Grapalat" w:cs="Sylfaen"/>
          <w:i w:val="0"/>
          <w:sz w:val="16"/>
          <w:szCs w:val="16"/>
          <w:lang w:val="ru-RU"/>
        </w:rPr>
        <w:t xml:space="preserve"> </w:t>
      </w:r>
      <w:r w:rsidRPr="00DA0244">
        <w:rPr>
          <w:rFonts w:ascii="GHEA Grapalat" w:hAnsi="GHEA Grapalat" w:cs="Sylfaen"/>
          <w:i w:val="0"/>
          <w:sz w:val="16"/>
          <w:szCs w:val="16"/>
          <w:lang w:val="en-US"/>
        </w:rPr>
        <w:t>հարցման</w:t>
      </w:r>
      <w:r w:rsidRPr="00BD00BC">
        <w:rPr>
          <w:rFonts w:ascii="GHEA Grapalat" w:hAnsi="GHEA Grapalat" w:cs="Sylfaen"/>
          <w:i w:val="0"/>
          <w:sz w:val="16"/>
          <w:szCs w:val="16"/>
          <w:lang w:val="ru-RU"/>
        </w:rPr>
        <w:t xml:space="preserve"> </w:t>
      </w:r>
      <w:r w:rsidRPr="00DA0244">
        <w:rPr>
          <w:rFonts w:ascii="GHEA Grapalat" w:hAnsi="GHEA Grapalat" w:cs="Sylfaen"/>
          <w:i w:val="0"/>
          <w:sz w:val="16"/>
          <w:szCs w:val="16"/>
          <w:lang w:val="hy-AM"/>
        </w:rPr>
        <w:t>հրավերի</w:t>
      </w:r>
    </w:p>
    <w:p w:rsidR="00203F6B" w:rsidRPr="00DA0244" w:rsidRDefault="00203F6B" w:rsidP="00203F6B">
      <w:pPr>
        <w:rPr>
          <w:rStyle w:val="af5"/>
          <w:rFonts w:ascii="GHEA Grapalat" w:hAnsi="GHEA Grapalat"/>
          <w:sz w:val="16"/>
          <w:szCs w:val="16"/>
          <w:lang w:val="hy-AM"/>
        </w:rPr>
      </w:pPr>
    </w:p>
    <w:p w:rsidR="00203F6B" w:rsidRPr="00DA0244" w:rsidRDefault="00203F6B" w:rsidP="00203F6B">
      <w:pPr>
        <w:rPr>
          <w:rStyle w:val="af5"/>
          <w:rFonts w:ascii="GHEA Grapalat" w:hAnsi="GHEA Grapalat"/>
          <w:sz w:val="16"/>
          <w:szCs w:val="16"/>
          <w:lang w:val="hy-AM"/>
        </w:rPr>
      </w:pPr>
    </w:p>
    <w:p w:rsidR="00203F6B" w:rsidRPr="00DA0244" w:rsidRDefault="00203F6B" w:rsidP="00203F6B">
      <w:pPr>
        <w:rPr>
          <w:rStyle w:val="af5"/>
          <w:rFonts w:ascii="GHEA Grapalat" w:hAnsi="GHEA Grapalat"/>
          <w:sz w:val="16"/>
          <w:szCs w:val="16"/>
          <w:lang w:val="hy-AM"/>
        </w:rPr>
      </w:pPr>
    </w:p>
    <w:p w:rsidR="00203F6B" w:rsidRPr="00DA0244" w:rsidRDefault="00203F6B" w:rsidP="00203F6B">
      <w:pPr>
        <w:rPr>
          <w:rStyle w:val="af5"/>
          <w:rFonts w:ascii="GHEA Grapalat" w:hAnsi="GHEA Grapalat"/>
          <w:sz w:val="16"/>
          <w:szCs w:val="16"/>
          <w:lang w:val="hy-AM"/>
        </w:rPr>
      </w:pPr>
    </w:p>
    <w:p w:rsidR="00203F6B" w:rsidRPr="00DA0244" w:rsidRDefault="00203F6B" w:rsidP="00203F6B">
      <w:pPr>
        <w:rPr>
          <w:rStyle w:val="af5"/>
          <w:rFonts w:ascii="GHEA Grapalat" w:hAnsi="GHEA Grapalat"/>
          <w:sz w:val="16"/>
          <w:szCs w:val="16"/>
          <w:lang w:val="hy-AM"/>
        </w:rPr>
      </w:pPr>
    </w:p>
    <w:p w:rsidR="00203F6B" w:rsidRPr="00DA0244" w:rsidRDefault="00203F6B" w:rsidP="00203F6B">
      <w:pPr>
        <w:rPr>
          <w:rStyle w:val="af5"/>
          <w:rFonts w:ascii="GHEA Grapalat" w:hAnsi="GHEA Grapalat"/>
          <w:sz w:val="16"/>
          <w:szCs w:val="16"/>
          <w:lang w:val="hy-AM"/>
        </w:rPr>
      </w:pPr>
    </w:p>
    <w:p w:rsidR="00203F6B" w:rsidRPr="00DA0244" w:rsidRDefault="00203F6B" w:rsidP="00203F6B">
      <w:pPr>
        <w:rPr>
          <w:rStyle w:val="af5"/>
          <w:rFonts w:ascii="GHEA Grapalat" w:hAnsi="GHEA Grapalat"/>
          <w:sz w:val="16"/>
          <w:szCs w:val="16"/>
          <w:lang w:val="hy-AM"/>
        </w:rPr>
      </w:pPr>
    </w:p>
    <w:p w:rsidR="00203F6B" w:rsidRPr="00DA0244" w:rsidRDefault="00203F6B" w:rsidP="00203F6B">
      <w:pPr>
        <w:jc w:val="center"/>
        <w:rPr>
          <w:rFonts w:ascii="GHEA Grapalat" w:hAnsi="GHEA Grapalat"/>
          <w:sz w:val="16"/>
          <w:szCs w:val="16"/>
          <w:lang w:val="hy-AM"/>
        </w:rPr>
      </w:pPr>
      <w:r w:rsidRPr="00DA0244">
        <w:rPr>
          <w:rFonts w:ascii="GHEA Grapalat" w:hAnsi="GHEA Grapalat"/>
          <w:sz w:val="16"/>
          <w:szCs w:val="16"/>
          <w:lang w:val="hy-AM"/>
        </w:rPr>
        <w:t>ՀԱՐՑՈՒՄ</w:t>
      </w:r>
    </w:p>
    <w:p w:rsidR="00203F6B" w:rsidRPr="00DA0244" w:rsidRDefault="00203F6B" w:rsidP="00203F6B">
      <w:pPr>
        <w:jc w:val="center"/>
        <w:rPr>
          <w:rFonts w:ascii="GHEA Grapalat" w:hAnsi="GHEA Grapalat"/>
          <w:sz w:val="16"/>
          <w:szCs w:val="16"/>
          <w:lang w:val="hy-AM"/>
        </w:rPr>
      </w:pPr>
      <w:r w:rsidRPr="00DA0244">
        <w:rPr>
          <w:rFonts w:ascii="GHEA Grapalat" w:hAnsi="GHEA Grapalat"/>
          <w:sz w:val="16"/>
          <w:szCs w:val="16"/>
          <w:lang w:val="hy-AM"/>
        </w:rPr>
        <w:t>ՀՀ կառավարության 2017թ. մայիսի 4-ի N 526-Ն որոշմամբ հաստատված "Գնումների գործընթացի կազմակերպման"</w:t>
      </w:r>
    </w:p>
    <w:p w:rsidR="00203F6B" w:rsidRPr="00DA0244" w:rsidRDefault="00203F6B" w:rsidP="00203F6B">
      <w:pPr>
        <w:jc w:val="center"/>
        <w:rPr>
          <w:rFonts w:ascii="GHEA Grapalat" w:hAnsi="GHEA Grapalat"/>
          <w:sz w:val="16"/>
          <w:szCs w:val="16"/>
          <w:lang w:val="hy-AM"/>
        </w:rPr>
      </w:pPr>
      <w:r w:rsidRPr="00DA0244">
        <w:rPr>
          <w:rFonts w:ascii="GHEA Grapalat" w:hAnsi="GHEA Grapalat"/>
          <w:sz w:val="16"/>
          <w:szCs w:val="16"/>
          <w:lang w:val="hy-AM"/>
        </w:rPr>
        <w:t xml:space="preserve"> կարգի 43-րդ կետի 3-րդ մասով նախատեսված տվյալների ճշտման մասին</w:t>
      </w:r>
    </w:p>
    <w:p w:rsidR="00203F6B" w:rsidRPr="00DA0244" w:rsidRDefault="00203F6B" w:rsidP="00203F6B">
      <w:pPr>
        <w:jc w:val="center"/>
        <w:rPr>
          <w:rFonts w:ascii="GHEA Grapalat" w:hAnsi="GHEA Grapalat"/>
          <w:sz w:val="16"/>
          <w:szCs w:val="16"/>
          <w:lang w:val="hy-AM"/>
        </w:rPr>
      </w:pPr>
    </w:p>
    <w:p w:rsidR="00203F6B" w:rsidRPr="00DA0244" w:rsidRDefault="00203F6B" w:rsidP="00203F6B">
      <w:pPr>
        <w:rPr>
          <w:rFonts w:ascii="GHEA Grapalat" w:hAnsi="GHEA Grapalat"/>
          <w:sz w:val="16"/>
          <w:szCs w:val="16"/>
          <w:lang w:val="hy-AM"/>
        </w:rPr>
      </w:pPr>
    </w:p>
    <w:p w:rsidR="00203F6B" w:rsidRPr="00DA0244" w:rsidRDefault="00203F6B" w:rsidP="00203F6B">
      <w:pPr>
        <w:jc w:val="both"/>
        <w:rPr>
          <w:rFonts w:ascii="GHEA Grapalat" w:hAnsi="GHEA Grapalat"/>
          <w:sz w:val="16"/>
          <w:szCs w:val="16"/>
          <w:lang w:val="hy-AM"/>
        </w:rPr>
      </w:pPr>
      <w:r w:rsidRPr="00DA0244">
        <w:rPr>
          <w:rFonts w:ascii="GHEA Grapalat" w:hAnsi="GHEA Grapalat"/>
          <w:sz w:val="16"/>
          <w:szCs w:val="16"/>
          <w:lang w:val="hy-AM"/>
        </w:rPr>
        <w:tab/>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r>
      <w:r w:rsidRPr="00DA0244">
        <w:rPr>
          <w:rFonts w:ascii="GHEA Grapalat" w:hAnsi="GHEA Grapalat"/>
          <w:sz w:val="16"/>
          <w:szCs w:val="16"/>
          <w:lang w:val="hy-AM"/>
        </w:rPr>
        <w:t xml:space="preserve">-ի կարիքների համար կազմակերպված </w:t>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t xml:space="preserve">    </w:t>
      </w:r>
    </w:p>
    <w:p w:rsidR="00203F6B" w:rsidRPr="00DA0244" w:rsidRDefault="00203F6B" w:rsidP="00203F6B">
      <w:pPr>
        <w:tabs>
          <w:tab w:val="left" w:pos="8550"/>
        </w:tabs>
        <w:jc w:val="both"/>
        <w:rPr>
          <w:rFonts w:ascii="GHEA Grapalat" w:hAnsi="GHEA Grapalat"/>
          <w:sz w:val="16"/>
          <w:szCs w:val="16"/>
          <w:vertAlign w:val="superscript"/>
          <w:lang w:val="hy-AM"/>
        </w:rPr>
      </w:pPr>
      <w:r w:rsidRPr="00DA0244">
        <w:rPr>
          <w:rFonts w:ascii="GHEA Grapalat" w:hAnsi="GHEA Grapalat"/>
          <w:sz w:val="16"/>
          <w:szCs w:val="16"/>
          <w:vertAlign w:val="superscript"/>
          <w:lang w:val="hy-AM"/>
        </w:rPr>
        <w:t xml:space="preserve">                                պատվիրատուի անվանումը</w:t>
      </w:r>
      <w:r w:rsidRPr="00DA0244">
        <w:rPr>
          <w:rFonts w:ascii="GHEA Grapalat" w:hAnsi="GHEA Grapalat"/>
          <w:sz w:val="16"/>
          <w:szCs w:val="16"/>
          <w:vertAlign w:val="superscript"/>
          <w:lang w:val="hy-AM"/>
        </w:rPr>
        <w:tab/>
        <w:t xml:space="preserve">                                  ընթացակարգի ծածկագիրը</w:t>
      </w:r>
    </w:p>
    <w:p w:rsidR="00203F6B" w:rsidRPr="00DA0244" w:rsidRDefault="00203F6B" w:rsidP="00203F6B">
      <w:pPr>
        <w:rPr>
          <w:rFonts w:ascii="GHEA Grapalat" w:hAnsi="GHEA Grapalat"/>
          <w:sz w:val="16"/>
          <w:szCs w:val="16"/>
          <w:lang w:val="hy-AM"/>
        </w:rPr>
      </w:pPr>
      <w:r w:rsidRPr="00DA0244">
        <w:rPr>
          <w:rFonts w:ascii="GHEA Grapalat" w:hAnsi="GHEA Grapalat"/>
          <w:sz w:val="16"/>
          <w:szCs w:val="16"/>
          <w:lang w:val="hy-AM"/>
        </w:rPr>
        <w:t xml:space="preserve">ծածկագրով գնման ընթացակարգի  գնահատող հանձնաժողովի 20 </w:t>
      </w:r>
      <w:r w:rsidRPr="00DA0244">
        <w:rPr>
          <w:rFonts w:ascii="GHEA Grapalat" w:hAnsi="GHEA Grapalat"/>
          <w:sz w:val="16"/>
          <w:szCs w:val="16"/>
          <w:u w:val="single"/>
          <w:lang w:val="hy-AM"/>
        </w:rPr>
        <w:t xml:space="preserve">      </w:t>
      </w:r>
      <w:r w:rsidRPr="00DA0244">
        <w:rPr>
          <w:rFonts w:ascii="GHEA Grapalat" w:hAnsi="GHEA Grapalat"/>
          <w:sz w:val="16"/>
          <w:szCs w:val="16"/>
          <w:lang w:val="hy-AM"/>
        </w:rPr>
        <w:t xml:space="preserve"> թվականի </w:t>
      </w:r>
      <w:r w:rsidRPr="00DA0244">
        <w:rPr>
          <w:rFonts w:ascii="GHEA Grapalat" w:hAnsi="GHEA Grapalat"/>
          <w:sz w:val="16"/>
          <w:szCs w:val="16"/>
          <w:u w:val="single"/>
          <w:lang w:val="hy-AM"/>
        </w:rPr>
        <w:t xml:space="preserve">                </w:t>
      </w:r>
      <w:r w:rsidRPr="00DA0244">
        <w:rPr>
          <w:rFonts w:ascii="GHEA Grapalat" w:hAnsi="GHEA Grapalat"/>
          <w:sz w:val="16"/>
          <w:szCs w:val="16"/>
          <w:lang w:val="hy-AM"/>
        </w:rPr>
        <w:t xml:space="preserve">-ի N </w:t>
      </w:r>
      <w:r w:rsidRPr="00DA0244">
        <w:rPr>
          <w:rFonts w:ascii="GHEA Grapalat" w:hAnsi="GHEA Grapalat"/>
          <w:sz w:val="16"/>
          <w:szCs w:val="16"/>
          <w:u w:val="single"/>
          <w:lang w:val="hy-AM"/>
        </w:rPr>
        <w:t xml:space="preserve">          </w:t>
      </w:r>
      <w:r w:rsidRPr="00DA0244">
        <w:rPr>
          <w:rFonts w:ascii="GHEA Grapalat" w:hAnsi="GHEA Grapalat"/>
          <w:sz w:val="16"/>
          <w:szCs w:val="16"/>
          <w:lang w:val="hy-AM"/>
        </w:rPr>
        <w:t xml:space="preserve">որոշմամբ 1-ին  տեղ է զբաղեցրել ներքոհիշյալ մասնակիցը (մասնակիցները)` </w:t>
      </w:r>
    </w:p>
    <w:p w:rsidR="00203F6B" w:rsidRPr="00DA0244" w:rsidRDefault="00203F6B" w:rsidP="00203F6B">
      <w:pPr>
        <w:jc w:val="both"/>
        <w:rPr>
          <w:rFonts w:ascii="GHEA Grapalat" w:hAnsi="GHEA Grapalat"/>
          <w:sz w:val="16"/>
          <w:szCs w:val="16"/>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4"/>
        <w:gridCol w:w="3005"/>
        <w:gridCol w:w="2888"/>
        <w:gridCol w:w="2997"/>
      </w:tblGrid>
      <w:tr w:rsidR="00203F6B" w:rsidRPr="00DA0244" w:rsidTr="00DD662E">
        <w:tc>
          <w:tcPr>
            <w:tcW w:w="1472" w:type="dxa"/>
            <w:vMerge w:val="restart"/>
            <w:shd w:val="clear" w:color="auto" w:fill="auto"/>
            <w:vAlign w:val="center"/>
          </w:tcPr>
          <w:p w:rsidR="00203F6B" w:rsidRPr="00DA0244" w:rsidRDefault="00203F6B" w:rsidP="00DD662E">
            <w:pPr>
              <w:ind w:right="390"/>
              <w:jc w:val="center"/>
              <w:rPr>
                <w:rFonts w:ascii="GHEA Grapalat" w:hAnsi="GHEA Grapalat"/>
                <w:sz w:val="16"/>
                <w:szCs w:val="16"/>
              </w:rPr>
            </w:pPr>
            <w:r w:rsidRPr="00DA0244">
              <w:rPr>
                <w:rFonts w:ascii="GHEA Grapalat" w:hAnsi="GHEA Grapalat"/>
                <w:sz w:val="16"/>
                <w:szCs w:val="16"/>
                <w:lang w:val="hy-AM"/>
              </w:rPr>
              <w:t xml:space="preserve">       </w:t>
            </w:r>
            <w:r w:rsidRPr="00DA0244">
              <w:rPr>
                <w:rFonts w:ascii="GHEA Grapalat" w:hAnsi="GHEA Grapalat"/>
                <w:sz w:val="16"/>
                <w:szCs w:val="16"/>
              </w:rPr>
              <w:t>N</w:t>
            </w:r>
          </w:p>
        </w:tc>
        <w:tc>
          <w:tcPr>
            <w:tcW w:w="12992" w:type="dxa"/>
            <w:gridSpan w:val="3"/>
            <w:shd w:val="clear" w:color="auto" w:fill="auto"/>
            <w:vAlign w:val="center"/>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Մասնակցի</w:t>
            </w:r>
          </w:p>
        </w:tc>
      </w:tr>
      <w:tr w:rsidR="00203F6B" w:rsidRPr="00DA0244" w:rsidTr="00DD662E">
        <w:tc>
          <w:tcPr>
            <w:tcW w:w="1472" w:type="dxa"/>
            <w:vMerge/>
            <w:shd w:val="clear" w:color="auto" w:fill="auto"/>
            <w:vAlign w:val="center"/>
          </w:tcPr>
          <w:p w:rsidR="00203F6B" w:rsidRPr="00DA0244" w:rsidRDefault="00203F6B" w:rsidP="00DD662E">
            <w:pPr>
              <w:jc w:val="center"/>
              <w:rPr>
                <w:rFonts w:ascii="GHEA Grapalat" w:hAnsi="GHEA Grapalat"/>
                <w:sz w:val="16"/>
                <w:szCs w:val="16"/>
              </w:rPr>
            </w:pPr>
          </w:p>
        </w:tc>
        <w:tc>
          <w:tcPr>
            <w:tcW w:w="4486" w:type="dxa"/>
            <w:shd w:val="clear" w:color="auto" w:fill="auto"/>
            <w:vAlign w:val="center"/>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անվանումը</w:t>
            </w:r>
          </w:p>
        </w:tc>
        <w:tc>
          <w:tcPr>
            <w:tcW w:w="4230" w:type="dxa"/>
            <w:shd w:val="clear" w:color="auto" w:fill="auto"/>
            <w:vAlign w:val="center"/>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հարկ վճարողի</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 xml:space="preserve">հաշվառման համարը </w:t>
            </w:r>
          </w:p>
        </w:tc>
        <w:tc>
          <w:tcPr>
            <w:tcW w:w="4276" w:type="dxa"/>
            <w:shd w:val="clear" w:color="auto" w:fill="auto"/>
            <w:vAlign w:val="center"/>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հայտը ներկայացվելու ամիսը, ամսաթիվը, տարեթիվը</w:t>
            </w:r>
          </w:p>
        </w:tc>
      </w:tr>
      <w:tr w:rsidR="00203F6B" w:rsidRPr="00DA0244" w:rsidTr="00DD662E">
        <w:tc>
          <w:tcPr>
            <w:tcW w:w="1472" w:type="dxa"/>
            <w:shd w:val="clear" w:color="auto" w:fill="auto"/>
          </w:tcPr>
          <w:p w:rsidR="00203F6B" w:rsidRPr="00DA0244" w:rsidRDefault="00203F6B" w:rsidP="00DD662E">
            <w:pPr>
              <w:jc w:val="center"/>
              <w:rPr>
                <w:rFonts w:ascii="GHEA Grapalat" w:hAnsi="GHEA Grapalat"/>
                <w:sz w:val="16"/>
                <w:szCs w:val="16"/>
              </w:rPr>
            </w:pPr>
          </w:p>
        </w:tc>
        <w:tc>
          <w:tcPr>
            <w:tcW w:w="4486" w:type="dxa"/>
            <w:shd w:val="clear" w:color="auto" w:fill="auto"/>
          </w:tcPr>
          <w:p w:rsidR="00203F6B" w:rsidRPr="00DA0244" w:rsidRDefault="00203F6B" w:rsidP="00DD662E">
            <w:pPr>
              <w:jc w:val="center"/>
              <w:rPr>
                <w:rFonts w:ascii="GHEA Grapalat" w:hAnsi="GHEA Grapalat"/>
                <w:sz w:val="16"/>
                <w:szCs w:val="16"/>
              </w:rPr>
            </w:pPr>
          </w:p>
        </w:tc>
        <w:tc>
          <w:tcPr>
            <w:tcW w:w="4230" w:type="dxa"/>
            <w:shd w:val="clear" w:color="auto" w:fill="auto"/>
          </w:tcPr>
          <w:p w:rsidR="00203F6B" w:rsidRPr="00DA0244" w:rsidRDefault="00203F6B" w:rsidP="00DD662E">
            <w:pPr>
              <w:jc w:val="center"/>
              <w:rPr>
                <w:rFonts w:ascii="GHEA Grapalat" w:hAnsi="GHEA Grapalat"/>
                <w:sz w:val="16"/>
                <w:szCs w:val="16"/>
              </w:rPr>
            </w:pPr>
          </w:p>
        </w:tc>
        <w:tc>
          <w:tcPr>
            <w:tcW w:w="4276" w:type="dxa"/>
            <w:shd w:val="clear" w:color="auto" w:fill="auto"/>
          </w:tcPr>
          <w:p w:rsidR="00203F6B" w:rsidRPr="00DA0244" w:rsidRDefault="00203F6B" w:rsidP="00DD662E">
            <w:pPr>
              <w:jc w:val="center"/>
              <w:rPr>
                <w:rFonts w:ascii="GHEA Grapalat" w:hAnsi="GHEA Grapalat"/>
                <w:sz w:val="16"/>
                <w:szCs w:val="16"/>
              </w:rPr>
            </w:pPr>
          </w:p>
        </w:tc>
      </w:tr>
      <w:tr w:rsidR="00203F6B" w:rsidRPr="00DA0244" w:rsidTr="00DD662E">
        <w:tc>
          <w:tcPr>
            <w:tcW w:w="1472" w:type="dxa"/>
            <w:shd w:val="clear" w:color="auto" w:fill="auto"/>
          </w:tcPr>
          <w:p w:rsidR="00203F6B" w:rsidRPr="00DA0244" w:rsidRDefault="00203F6B" w:rsidP="00DD662E">
            <w:pPr>
              <w:jc w:val="center"/>
              <w:rPr>
                <w:rFonts w:ascii="GHEA Grapalat" w:hAnsi="GHEA Grapalat"/>
                <w:sz w:val="16"/>
                <w:szCs w:val="16"/>
              </w:rPr>
            </w:pPr>
          </w:p>
        </w:tc>
        <w:tc>
          <w:tcPr>
            <w:tcW w:w="4486" w:type="dxa"/>
            <w:shd w:val="clear" w:color="auto" w:fill="auto"/>
          </w:tcPr>
          <w:p w:rsidR="00203F6B" w:rsidRPr="00DA0244" w:rsidRDefault="00203F6B" w:rsidP="00DD662E">
            <w:pPr>
              <w:jc w:val="center"/>
              <w:rPr>
                <w:rFonts w:ascii="GHEA Grapalat" w:hAnsi="GHEA Grapalat"/>
                <w:sz w:val="16"/>
                <w:szCs w:val="16"/>
              </w:rPr>
            </w:pPr>
          </w:p>
        </w:tc>
        <w:tc>
          <w:tcPr>
            <w:tcW w:w="4230" w:type="dxa"/>
            <w:shd w:val="clear" w:color="auto" w:fill="auto"/>
          </w:tcPr>
          <w:p w:rsidR="00203F6B" w:rsidRPr="00DA0244" w:rsidRDefault="00203F6B" w:rsidP="00DD662E">
            <w:pPr>
              <w:jc w:val="center"/>
              <w:rPr>
                <w:rFonts w:ascii="GHEA Grapalat" w:hAnsi="GHEA Grapalat"/>
                <w:sz w:val="16"/>
                <w:szCs w:val="16"/>
              </w:rPr>
            </w:pPr>
          </w:p>
        </w:tc>
        <w:tc>
          <w:tcPr>
            <w:tcW w:w="4276" w:type="dxa"/>
            <w:shd w:val="clear" w:color="auto" w:fill="auto"/>
          </w:tcPr>
          <w:p w:rsidR="00203F6B" w:rsidRPr="00DA0244" w:rsidRDefault="00203F6B" w:rsidP="00DD662E">
            <w:pPr>
              <w:jc w:val="center"/>
              <w:rPr>
                <w:rFonts w:ascii="GHEA Grapalat" w:hAnsi="GHEA Grapalat"/>
                <w:sz w:val="16"/>
                <w:szCs w:val="16"/>
              </w:rPr>
            </w:pPr>
          </w:p>
        </w:tc>
      </w:tr>
    </w:tbl>
    <w:p w:rsidR="00203F6B" w:rsidRPr="00DA0244" w:rsidRDefault="00203F6B" w:rsidP="00203F6B">
      <w:pPr>
        <w:jc w:val="both"/>
        <w:rPr>
          <w:rFonts w:ascii="GHEA Grapalat" w:hAnsi="GHEA Grapalat"/>
          <w:sz w:val="16"/>
          <w:szCs w:val="16"/>
          <w:lang w:val="hy-AM"/>
        </w:rPr>
      </w:pPr>
      <w:r w:rsidRPr="00DA0244">
        <w:rPr>
          <w:rFonts w:ascii="GHEA Grapalat" w:hAnsi="GHEA Grapalat"/>
          <w:sz w:val="16"/>
          <w:szCs w:val="16"/>
        </w:rPr>
        <w:tab/>
      </w:r>
    </w:p>
    <w:p w:rsidR="00203F6B" w:rsidRPr="00DA0244" w:rsidRDefault="00203F6B" w:rsidP="00203F6B">
      <w:pPr>
        <w:ind w:firstLine="708"/>
        <w:jc w:val="both"/>
        <w:rPr>
          <w:rFonts w:ascii="GHEA Grapalat" w:hAnsi="GHEA Grapalat"/>
          <w:sz w:val="16"/>
          <w:szCs w:val="16"/>
          <w:lang w:val="hy-AM"/>
        </w:rPr>
      </w:pPr>
      <w:r w:rsidRPr="00DA0244">
        <w:rPr>
          <w:rFonts w:ascii="GHEA Grapalat" w:hAnsi="GHEA Grapalat"/>
          <w:sz w:val="16"/>
          <w:szCs w:val="16"/>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203F6B" w:rsidRPr="00DA0244" w:rsidRDefault="00203F6B" w:rsidP="00203F6B">
      <w:pPr>
        <w:jc w:val="both"/>
        <w:rPr>
          <w:rFonts w:ascii="GHEA Grapalat" w:hAnsi="GHEA Grapalat"/>
          <w:sz w:val="16"/>
          <w:szCs w:val="16"/>
          <w:lang w:val="hy-AM"/>
        </w:rPr>
      </w:pPr>
    </w:p>
    <w:p w:rsidR="00203F6B" w:rsidRPr="00DA0244" w:rsidRDefault="00203F6B" w:rsidP="00203F6B">
      <w:pPr>
        <w:jc w:val="both"/>
        <w:rPr>
          <w:rFonts w:ascii="GHEA Grapalat" w:hAnsi="GHEA Grapalat"/>
          <w:sz w:val="16"/>
          <w:szCs w:val="16"/>
          <w:lang w:val="hy-AM"/>
        </w:rPr>
      </w:pPr>
    </w:p>
    <w:p w:rsidR="00203F6B" w:rsidRPr="00DA0244" w:rsidRDefault="00203F6B" w:rsidP="00203F6B">
      <w:pPr>
        <w:jc w:val="both"/>
        <w:rPr>
          <w:rFonts w:ascii="GHEA Grapalat" w:hAnsi="GHEA Grapalat"/>
          <w:sz w:val="16"/>
          <w:szCs w:val="16"/>
          <w:lang w:val="hy-AM"/>
        </w:rPr>
      </w:pPr>
    </w:p>
    <w:p w:rsidR="00203F6B" w:rsidRPr="00DA0244" w:rsidRDefault="00203F6B" w:rsidP="00203F6B">
      <w:pPr>
        <w:jc w:val="both"/>
        <w:rPr>
          <w:rFonts w:ascii="GHEA Grapalat" w:hAnsi="GHEA Grapalat"/>
          <w:sz w:val="16"/>
          <w:szCs w:val="16"/>
          <w:lang w:val="hy-AM"/>
        </w:rPr>
      </w:pPr>
    </w:p>
    <w:p w:rsidR="00203F6B" w:rsidRPr="00DA0244" w:rsidRDefault="00203F6B" w:rsidP="00203F6B">
      <w:pPr>
        <w:jc w:val="both"/>
        <w:rPr>
          <w:rFonts w:ascii="GHEA Grapalat" w:hAnsi="GHEA Grapalat"/>
          <w:sz w:val="16"/>
          <w:szCs w:val="16"/>
          <w:u w:val="single"/>
          <w:lang w:val="hy-AM"/>
        </w:rPr>
      </w:pPr>
      <w:r w:rsidRPr="00DA0244">
        <w:rPr>
          <w:rFonts w:ascii="GHEA Grapalat" w:hAnsi="GHEA Grapalat"/>
          <w:sz w:val="16"/>
          <w:szCs w:val="16"/>
          <w:u w:val="single"/>
          <w:lang w:val="hy-AM"/>
        </w:rPr>
        <w:tab/>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r>
      <w:r w:rsidRPr="00DA0244">
        <w:rPr>
          <w:rFonts w:ascii="GHEA Grapalat" w:hAnsi="GHEA Grapalat"/>
          <w:sz w:val="16"/>
          <w:szCs w:val="16"/>
          <w:lang w:val="hy-AM"/>
        </w:rPr>
        <w:t xml:space="preserve"> ծածկագրով գնահատող հանձնաժողովի քարտուղար </w:t>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r>
      <w:r w:rsidRPr="00DA0244">
        <w:rPr>
          <w:rFonts w:ascii="GHEA Grapalat" w:hAnsi="GHEA Grapalat"/>
          <w:sz w:val="16"/>
          <w:szCs w:val="16"/>
          <w:lang w:val="hy-AM"/>
        </w:rPr>
        <w:tab/>
      </w:r>
      <w:r w:rsidRPr="00DA0244">
        <w:rPr>
          <w:rFonts w:ascii="GHEA Grapalat" w:hAnsi="GHEA Grapalat"/>
          <w:sz w:val="16"/>
          <w:szCs w:val="16"/>
          <w:lang w:val="hy-AM"/>
        </w:rPr>
        <w:tab/>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r>
      <w:r w:rsidRPr="00DA0244">
        <w:rPr>
          <w:rFonts w:ascii="GHEA Grapalat" w:hAnsi="GHEA Grapalat"/>
          <w:sz w:val="16"/>
          <w:szCs w:val="16"/>
          <w:u w:val="single"/>
          <w:lang w:val="hy-AM"/>
        </w:rPr>
        <w:tab/>
      </w:r>
    </w:p>
    <w:p w:rsidR="00203F6B" w:rsidRPr="00DA0244" w:rsidRDefault="00203F6B" w:rsidP="00203F6B">
      <w:pPr>
        <w:tabs>
          <w:tab w:val="left" w:pos="8550"/>
        </w:tabs>
        <w:jc w:val="both"/>
        <w:rPr>
          <w:rFonts w:ascii="GHEA Grapalat" w:hAnsi="GHEA Grapalat"/>
          <w:sz w:val="16"/>
          <w:szCs w:val="16"/>
          <w:lang w:val="hy-AM"/>
        </w:rPr>
      </w:pPr>
      <w:r w:rsidRPr="00DA0244">
        <w:rPr>
          <w:rFonts w:ascii="GHEA Grapalat" w:hAnsi="GHEA Grapalat"/>
          <w:sz w:val="16"/>
          <w:szCs w:val="16"/>
          <w:vertAlign w:val="superscript"/>
          <w:lang w:val="hy-AM"/>
        </w:rPr>
        <w:t xml:space="preserve">      ընթացակարգի ծածկագիրը</w:t>
      </w:r>
      <w:r w:rsidRPr="00DA0244">
        <w:rPr>
          <w:rFonts w:ascii="GHEA Grapalat" w:hAnsi="GHEA Grapalat"/>
          <w:sz w:val="16"/>
          <w:szCs w:val="16"/>
          <w:lang w:val="hy-AM"/>
        </w:rPr>
        <w:t xml:space="preserve">                                                                                                      </w:t>
      </w:r>
      <w:r w:rsidRPr="00DA0244">
        <w:rPr>
          <w:rFonts w:ascii="GHEA Grapalat" w:hAnsi="GHEA Grapalat"/>
          <w:sz w:val="16"/>
          <w:szCs w:val="16"/>
          <w:vertAlign w:val="superscript"/>
          <w:lang w:val="hy-AM"/>
        </w:rPr>
        <w:t>անունը, ազգանունը</w:t>
      </w:r>
      <w:r w:rsidRPr="00DA0244">
        <w:rPr>
          <w:rFonts w:ascii="GHEA Grapalat" w:hAnsi="GHEA Grapalat"/>
          <w:sz w:val="16"/>
          <w:szCs w:val="16"/>
          <w:lang w:val="hy-AM"/>
        </w:rPr>
        <w:tab/>
      </w:r>
      <w:r w:rsidRPr="00DA0244">
        <w:rPr>
          <w:rFonts w:ascii="GHEA Grapalat" w:hAnsi="GHEA Grapalat"/>
          <w:sz w:val="16"/>
          <w:szCs w:val="16"/>
          <w:lang w:val="hy-AM"/>
        </w:rPr>
        <w:tab/>
      </w:r>
      <w:r w:rsidRPr="00DA0244">
        <w:rPr>
          <w:rFonts w:ascii="GHEA Grapalat" w:hAnsi="GHEA Grapalat"/>
          <w:sz w:val="16"/>
          <w:szCs w:val="16"/>
          <w:lang w:val="hy-AM"/>
        </w:rPr>
        <w:tab/>
      </w:r>
      <w:r w:rsidRPr="00DA0244">
        <w:rPr>
          <w:rFonts w:ascii="GHEA Grapalat" w:hAnsi="GHEA Grapalat"/>
          <w:sz w:val="16"/>
          <w:szCs w:val="16"/>
          <w:lang w:val="hy-AM"/>
        </w:rPr>
        <w:tab/>
      </w:r>
      <w:r w:rsidRPr="00DA0244">
        <w:rPr>
          <w:rFonts w:ascii="GHEA Grapalat" w:hAnsi="GHEA Grapalat"/>
          <w:sz w:val="16"/>
          <w:szCs w:val="16"/>
          <w:lang w:val="hy-AM"/>
        </w:rPr>
        <w:tab/>
        <w:t xml:space="preserve">    </w:t>
      </w:r>
      <w:r w:rsidRPr="00DA0244">
        <w:rPr>
          <w:rFonts w:ascii="GHEA Grapalat" w:hAnsi="GHEA Grapalat"/>
          <w:sz w:val="16"/>
          <w:szCs w:val="16"/>
          <w:vertAlign w:val="superscript"/>
          <w:lang w:val="hy-AM"/>
        </w:rPr>
        <w:t>ստորագրություն</w:t>
      </w:r>
      <w:r w:rsidRPr="00DA0244">
        <w:rPr>
          <w:rFonts w:ascii="GHEA Grapalat" w:hAnsi="GHEA Grapalat"/>
          <w:sz w:val="16"/>
          <w:szCs w:val="16"/>
          <w:lang w:val="hy-AM"/>
        </w:rPr>
        <w:tab/>
      </w:r>
    </w:p>
    <w:p w:rsidR="00203F6B" w:rsidRPr="00DA0244" w:rsidRDefault="00203F6B" w:rsidP="00203F6B">
      <w:pPr>
        <w:jc w:val="both"/>
        <w:rPr>
          <w:rFonts w:ascii="GHEA Grapalat" w:hAnsi="GHEA Grapalat"/>
          <w:sz w:val="16"/>
          <w:szCs w:val="16"/>
          <w:lang w:val="hy-AM"/>
        </w:rPr>
      </w:pPr>
      <w:r w:rsidRPr="00DA0244">
        <w:rPr>
          <w:rFonts w:ascii="GHEA Grapalat" w:hAnsi="GHEA Grapalat"/>
          <w:sz w:val="16"/>
          <w:szCs w:val="16"/>
          <w:lang w:val="hy-AM"/>
        </w:rPr>
        <w:tab/>
      </w:r>
    </w:p>
    <w:p w:rsidR="00203F6B" w:rsidRPr="00DA0244" w:rsidRDefault="00203F6B" w:rsidP="00203F6B">
      <w:pPr>
        <w:jc w:val="both"/>
        <w:rPr>
          <w:rFonts w:ascii="GHEA Grapalat" w:hAnsi="GHEA Grapalat"/>
          <w:sz w:val="16"/>
          <w:szCs w:val="16"/>
          <w:lang w:val="hy-AM"/>
        </w:rPr>
      </w:pPr>
    </w:p>
    <w:p w:rsidR="00203F6B" w:rsidRPr="00DA0244" w:rsidRDefault="00203F6B" w:rsidP="00203F6B">
      <w:pPr>
        <w:jc w:val="right"/>
        <w:rPr>
          <w:rFonts w:ascii="GHEA Grapalat" w:hAnsi="GHEA Grapalat"/>
          <w:sz w:val="16"/>
          <w:szCs w:val="16"/>
          <w:lang w:val="hy-AM"/>
        </w:rPr>
      </w:pPr>
      <w:r w:rsidRPr="00DA0244">
        <w:rPr>
          <w:rFonts w:ascii="GHEA Grapalat" w:hAnsi="GHEA Grapalat"/>
          <w:sz w:val="16"/>
          <w:szCs w:val="16"/>
          <w:u w:val="single"/>
          <w:lang w:val="hy-AM"/>
        </w:rPr>
        <w:t xml:space="preserve">        </w:t>
      </w:r>
      <w:r w:rsidRPr="00DA0244">
        <w:rPr>
          <w:rFonts w:ascii="GHEA Grapalat" w:hAnsi="GHEA Grapalat"/>
          <w:sz w:val="16"/>
          <w:szCs w:val="16"/>
          <w:lang w:val="hy-AM"/>
        </w:rPr>
        <w:t xml:space="preserve"> </w:t>
      </w:r>
      <w:r w:rsidRPr="00DA0244">
        <w:rPr>
          <w:rFonts w:ascii="GHEA Grapalat" w:hAnsi="GHEA Grapalat"/>
          <w:sz w:val="16"/>
          <w:szCs w:val="16"/>
          <w:u w:val="single"/>
          <w:lang w:val="hy-AM"/>
        </w:rPr>
        <w:t xml:space="preserve">                   </w:t>
      </w:r>
      <w:r w:rsidRPr="00DA0244">
        <w:rPr>
          <w:rFonts w:ascii="GHEA Grapalat" w:hAnsi="GHEA Grapalat"/>
          <w:sz w:val="16"/>
          <w:szCs w:val="16"/>
          <w:lang w:val="hy-AM"/>
        </w:rPr>
        <w:t xml:space="preserve"> 20   թ.</w:t>
      </w:r>
    </w:p>
    <w:p w:rsidR="00203F6B" w:rsidRPr="00DA0244" w:rsidRDefault="00203F6B" w:rsidP="00203F6B">
      <w:pPr>
        <w:pStyle w:val="31"/>
        <w:spacing w:line="240" w:lineRule="auto"/>
        <w:ind w:firstLine="0"/>
        <w:rPr>
          <w:rFonts w:ascii="GHEA Grapalat" w:hAnsi="GHEA Grapalat" w:cs="Sylfaen"/>
          <w:i/>
          <w:sz w:val="16"/>
          <w:szCs w:val="16"/>
          <w:lang w:eastAsia="ru-RU"/>
        </w:rPr>
      </w:pPr>
      <w:r w:rsidRPr="00DA0244">
        <w:rPr>
          <w:rFonts w:ascii="GHEA Grapalat" w:hAnsi="GHEA Grapalat" w:cs="Sylfaen"/>
          <w:i/>
          <w:sz w:val="16"/>
          <w:szCs w:val="16"/>
          <w:lang w:val="hy-AM" w:eastAsia="ru-RU"/>
        </w:rPr>
        <w:t>*</w:t>
      </w:r>
      <w:r w:rsidRPr="00DA0244">
        <w:rPr>
          <w:rFonts w:ascii="GHEA Grapalat" w:hAnsi="GHEA Grapalat"/>
          <w:i/>
          <w:sz w:val="16"/>
          <w:szCs w:val="16"/>
        </w:rPr>
        <w:t xml:space="preserve"> լրացվում է հանձնաժողովի քարտուղարի կողմից` մինչև հրավերը տեղեկագրում հրապարակելը</w:t>
      </w:r>
      <w:r w:rsidRPr="00DA0244">
        <w:rPr>
          <w:rFonts w:ascii="GHEA Grapalat" w:hAnsi="GHEA Grapalat"/>
          <w:i/>
          <w:sz w:val="16"/>
          <w:szCs w:val="16"/>
          <w:lang w:val="hy-AM"/>
        </w:rPr>
        <w:t>:</w:t>
      </w:r>
    </w:p>
    <w:p w:rsidR="00203F6B" w:rsidRPr="00DA0244" w:rsidRDefault="00203F6B" w:rsidP="00203F6B">
      <w:pPr>
        <w:rPr>
          <w:rStyle w:val="af5"/>
          <w:rFonts w:ascii="GHEA Grapalat" w:hAnsi="GHEA Grapalat"/>
          <w:sz w:val="16"/>
          <w:szCs w:val="16"/>
          <w:lang w:val="hy-AM"/>
        </w:rPr>
      </w:pPr>
      <w:r w:rsidRPr="00DA0244">
        <w:rPr>
          <w:rFonts w:ascii="GHEA Grapalat" w:hAnsi="GHEA Grapalat"/>
          <w:sz w:val="16"/>
          <w:szCs w:val="16"/>
          <w:lang w:val="hy-AM"/>
        </w:rPr>
        <w:br w:type="page"/>
      </w:r>
    </w:p>
    <w:p w:rsidR="00203F6B" w:rsidRPr="00DA0244" w:rsidRDefault="00203F6B" w:rsidP="00203F6B">
      <w:pPr>
        <w:rPr>
          <w:rStyle w:val="af5"/>
          <w:rFonts w:ascii="GHEA Grapalat" w:hAnsi="GHEA Grapalat"/>
          <w:sz w:val="16"/>
          <w:szCs w:val="16"/>
          <w:lang w:val="hy-AM"/>
        </w:rPr>
      </w:pPr>
    </w:p>
    <w:p w:rsidR="00203F6B" w:rsidRPr="00DA0244" w:rsidRDefault="00203F6B" w:rsidP="00203F6B">
      <w:pPr>
        <w:pStyle w:val="a3"/>
        <w:spacing w:line="240" w:lineRule="auto"/>
        <w:jc w:val="right"/>
        <w:rPr>
          <w:rFonts w:ascii="GHEA Grapalat" w:hAnsi="GHEA Grapalat" w:cs="Arial"/>
          <w:i w:val="0"/>
          <w:sz w:val="16"/>
          <w:szCs w:val="16"/>
          <w:lang w:val="hy-AM"/>
        </w:rPr>
      </w:pPr>
      <w:r w:rsidRPr="00DA0244">
        <w:rPr>
          <w:rFonts w:ascii="GHEA Grapalat" w:hAnsi="GHEA Grapalat" w:cs="Arial"/>
          <w:i w:val="0"/>
          <w:sz w:val="16"/>
          <w:szCs w:val="16"/>
          <w:lang w:val="hy-AM"/>
        </w:rPr>
        <w:t>Հավելված 6</w:t>
      </w:r>
    </w:p>
    <w:p w:rsidR="00203F6B" w:rsidRPr="00DA0244" w:rsidRDefault="00203F6B" w:rsidP="00203F6B">
      <w:pPr>
        <w:pStyle w:val="a3"/>
        <w:spacing w:line="240" w:lineRule="auto"/>
        <w:jc w:val="right"/>
        <w:rPr>
          <w:rFonts w:ascii="GHEA Grapalat" w:hAnsi="GHEA Grapalat" w:cs="Arial"/>
          <w:i w:val="0"/>
          <w:sz w:val="16"/>
          <w:szCs w:val="16"/>
          <w:lang w:val="hy-AM"/>
        </w:rPr>
      </w:pPr>
      <w:r w:rsidRPr="00DA0244">
        <w:rPr>
          <w:rFonts w:ascii="GHEA Grapalat" w:hAnsi="GHEA Grapalat" w:cs="Arial"/>
          <w:i w:val="0"/>
          <w:sz w:val="16"/>
          <w:szCs w:val="16"/>
          <w:lang w:val="hy-AM"/>
        </w:rPr>
        <w:t>«</w:t>
      </w:r>
      <w:r w:rsidR="003F195F">
        <w:rPr>
          <w:rFonts w:ascii="GHEA Grapalat" w:hAnsi="GHEA Grapalat" w:cs="Arial"/>
          <w:i w:val="0"/>
          <w:sz w:val="16"/>
          <w:szCs w:val="16"/>
          <w:lang w:val="hy-AM"/>
        </w:rPr>
        <w:t>ՄՕՀԿ-ԳՀԱՇՁԲ-19/3</w:t>
      </w:r>
      <w:r w:rsidRPr="00DA0244">
        <w:rPr>
          <w:rFonts w:ascii="GHEA Grapalat" w:hAnsi="GHEA Grapalat" w:cs="Arial"/>
          <w:i w:val="0"/>
          <w:sz w:val="16"/>
          <w:szCs w:val="16"/>
          <w:lang w:val="hy-AM"/>
        </w:rPr>
        <w:t>»*  ծածկագրով</w:t>
      </w:r>
    </w:p>
    <w:p w:rsidR="00203F6B" w:rsidRPr="00DA0244" w:rsidRDefault="00203F6B" w:rsidP="00203F6B">
      <w:pPr>
        <w:pStyle w:val="a3"/>
        <w:spacing w:line="240" w:lineRule="auto"/>
        <w:jc w:val="right"/>
        <w:rPr>
          <w:rFonts w:ascii="GHEA Grapalat" w:hAnsi="GHEA Grapalat" w:cs="Arial"/>
          <w:i w:val="0"/>
          <w:sz w:val="16"/>
          <w:szCs w:val="16"/>
          <w:lang w:val="hy-AM"/>
        </w:rPr>
      </w:pPr>
      <w:r w:rsidRPr="00DA0244">
        <w:rPr>
          <w:rFonts w:ascii="GHEA Grapalat" w:hAnsi="GHEA Grapalat" w:cs="Arial"/>
          <w:i w:val="0"/>
          <w:sz w:val="16"/>
          <w:szCs w:val="16"/>
          <w:lang w:val="hy-AM"/>
        </w:rPr>
        <w:t>գնանշման հարցման հրավերի</w:t>
      </w:r>
    </w:p>
    <w:p w:rsidR="00203F6B" w:rsidRPr="00DA0244" w:rsidRDefault="00203F6B" w:rsidP="00203F6B">
      <w:pPr>
        <w:pStyle w:val="a3"/>
        <w:spacing w:line="240" w:lineRule="auto"/>
        <w:jc w:val="right"/>
        <w:rPr>
          <w:rFonts w:ascii="GHEA Grapalat" w:hAnsi="GHEA Grapalat" w:cs="Sylfaen"/>
          <w:i w:val="0"/>
          <w:sz w:val="16"/>
          <w:szCs w:val="16"/>
          <w:lang w:val="hy-AM"/>
        </w:rPr>
      </w:pPr>
    </w:p>
    <w:p w:rsidR="00203F6B" w:rsidRPr="00DA0244" w:rsidRDefault="00203F6B" w:rsidP="00203F6B">
      <w:pPr>
        <w:pStyle w:val="a3"/>
        <w:spacing w:line="240" w:lineRule="auto"/>
        <w:jc w:val="right"/>
        <w:rPr>
          <w:rFonts w:ascii="GHEA Grapalat" w:hAnsi="GHEA Grapalat" w:cs="Sylfaen"/>
          <w:i w:val="0"/>
          <w:sz w:val="16"/>
          <w:szCs w:val="16"/>
          <w:lang w:val="hy-AM"/>
        </w:rPr>
      </w:pPr>
    </w:p>
    <w:p w:rsidR="00203F6B" w:rsidRPr="00DA0244" w:rsidRDefault="00203F6B" w:rsidP="00203F6B">
      <w:pPr>
        <w:pStyle w:val="a3"/>
        <w:spacing w:line="240" w:lineRule="auto"/>
        <w:jc w:val="right"/>
        <w:rPr>
          <w:rFonts w:ascii="GHEA Grapalat" w:hAnsi="GHEA Grapalat" w:cs="Sylfaen"/>
          <w:i w:val="0"/>
          <w:sz w:val="16"/>
          <w:szCs w:val="16"/>
          <w:lang w:val="hy-AM"/>
        </w:rPr>
      </w:pPr>
    </w:p>
    <w:p w:rsidR="00203F6B" w:rsidRPr="00DA0244" w:rsidRDefault="00203F6B" w:rsidP="00203F6B">
      <w:pPr>
        <w:jc w:val="center"/>
        <w:rPr>
          <w:rFonts w:ascii="GHEA Grapalat" w:hAnsi="GHEA Grapalat"/>
          <w:sz w:val="16"/>
          <w:szCs w:val="16"/>
          <w:lang w:val="hy-AM"/>
        </w:rPr>
      </w:pPr>
      <w:r w:rsidRPr="00DA0244">
        <w:rPr>
          <w:rFonts w:ascii="GHEA Grapalat" w:hAnsi="GHEA Grapalat"/>
          <w:sz w:val="16"/>
          <w:szCs w:val="16"/>
          <w:lang w:val="hy-AM"/>
        </w:rPr>
        <w:t>ՏԵՂԵԿԱՏՎՈՒԹՅՈՒՆ</w:t>
      </w:r>
    </w:p>
    <w:p w:rsidR="00203F6B" w:rsidRPr="00DA0244" w:rsidRDefault="00203F6B" w:rsidP="00203F6B">
      <w:pPr>
        <w:jc w:val="center"/>
        <w:rPr>
          <w:rFonts w:ascii="GHEA Grapalat" w:hAnsi="GHEA Grapalat"/>
          <w:sz w:val="16"/>
          <w:szCs w:val="16"/>
          <w:lang w:val="hy-AM"/>
        </w:rPr>
      </w:pPr>
      <w:r w:rsidRPr="00DA0244">
        <w:rPr>
          <w:rFonts w:ascii="GHEA Grapalat" w:hAnsi="GHEA Grapalat"/>
          <w:sz w:val="16"/>
          <w:szCs w:val="16"/>
          <w:lang w:val="hy-AM"/>
        </w:rPr>
        <w:t>ՀՀ կառավարության 2017թ. մայիսի 4-ի N 526-Ն որոշմամբ հաստատված "Գնումների գործընթացի կազմակերպման"</w:t>
      </w:r>
    </w:p>
    <w:p w:rsidR="00203F6B" w:rsidRPr="00DA0244" w:rsidRDefault="00203F6B" w:rsidP="00203F6B">
      <w:pPr>
        <w:jc w:val="center"/>
        <w:rPr>
          <w:rFonts w:ascii="GHEA Grapalat" w:hAnsi="GHEA Grapalat"/>
          <w:sz w:val="16"/>
          <w:szCs w:val="16"/>
          <w:lang w:val="hy-AM"/>
        </w:rPr>
      </w:pPr>
      <w:r w:rsidRPr="00DA0244">
        <w:rPr>
          <w:rFonts w:ascii="GHEA Grapalat" w:hAnsi="GHEA Grapalat"/>
          <w:sz w:val="16"/>
          <w:szCs w:val="16"/>
          <w:lang w:val="hy-AM"/>
        </w:rPr>
        <w:t xml:space="preserve"> կարգի 43-րդ կետի 3-րդ մասով նախատեսված հարցման մասին</w:t>
      </w:r>
    </w:p>
    <w:p w:rsidR="00203F6B" w:rsidRPr="00DA0244" w:rsidRDefault="00203F6B" w:rsidP="00203F6B">
      <w:pPr>
        <w:jc w:val="center"/>
        <w:rPr>
          <w:rFonts w:ascii="GHEA Grapalat" w:hAnsi="GHEA Grapalat"/>
          <w:sz w:val="16"/>
          <w:szCs w:val="16"/>
          <w:lang w:val="hy-AM"/>
        </w:rPr>
      </w:pPr>
    </w:p>
    <w:p w:rsidR="00203F6B" w:rsidRPr="00DA0244" w:rsidRDefault="00203F6B" w:rsidP="00203F6B">
      <w:pPr>
        <w:rPr>
          <w:rFonts w:ascii="GHEA Grapalat" w:hAnsi="GHEA Grapalat"/>
          <w:sz w:val="16"/>
          <w:szCs w:val="16"/>
          <w:lang w:val="hy-AM"/>
        </w:rPr>
      </w:pPr>
    </w:p>
    <w:p w:rsidR="00203F6B" w:rsidRPr="00DA0244" w:rsidRDefault="00203F6B" w:rsidP="00203F6B">
      <w:pPr>
        <w:rPr>
          <w:rFonts w:ascii="GHEA Grapalat" w:hAnsi="GHEA Grapalat"/>
          <w:sz w:val="16"/>
          <w:szCs w:val="16"/>
          <w:lang w:val="hy-AM"/>
        </w:rPr>
      </w:pPr>
    </w:p>
    <w:tbl>
      <w:tblPr>
        <w:tblW w:w="1072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953"/>
        <w:gridCol w:w="1843"/>
        <w:gridCol w:w="3686"/>
      </w:tblGrid>
      <w:tr w:rsidR="00203F6B" w:rsidRPr="00DA0244" w:rsidTr="00954ECA">
        <w:tc>
          <w:tcPr>
            <w:tcW w:w="1710" w:type="dxa"/>
            <w:vMerge w:val="restart"/>
            <w:shd w:val="clear" w:color="auto" w:fill="auto"/>
            <w:vAlign w:val="center"/>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Ընթացակարգի ծածկագիրը</w:t>
            </w:r>
          </w:p>
        </w:tc>
        <w:tc>
          <w:tcPr>
            <w:tcW w:w="1530" w:type="dxa"/>
            <w:vMerge w:val="restart"/>
            <w:shd w:val="clear" w:color="auto" w:fill="auto"/>
            <w:vAlign w:val="center"/>
          </w:tcPr>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lang w:val="hy-AM"/>
              </w:rPr>
              <w:t>Պատվիրատուի անվանումը</w:t>
            </w:r>
          </w:p>
        </w:tc>
        <w:tc>
          <w:tcPr>
            <w:tcW w:w="7482" w:type="dxa"/>
            <w:gridSpan w:val="3"/>
            <w:shd w:val="clear" w:color="auto" w:fill="auto"/>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 xml:space="preserve">Մասնակցի </w:t>
            </w:r>
          </w:p>
        </w:tc>
      </w:tr>
      <w:tr w:rsidR="00203F6B" w:rsidRPr="00DA0244" w:rsidTr="00954ECA">
        <w:trPr>
          <w:trHeight w:val="2348"/>
        </w:trPr>
        <w:tc>
          <w:tcPr>
            <w:tcW w:w="1710" w:type="dxa"/>
            <w:vMerge/>
            <w:shd w:val="clear" w:color="auto" w:fill="auto"/>
          </w:tcPr>
          <w:p w:rsidR="00203F6B" w:rsidRPr="00DA0244" w:rsidRDefault="00203F6B" w:rsidP="00DD662E">
            <w:pPr>
              <w:jc w:val="center"/>
              <w:rPr>
                <w:rFonts w:ascii="GHEA Grapalat" w:hAnsi="GHEA Grapalat"/>
                <w:sz w:val="16"/>
                <w:szCs w:val="16"/>
              </w:rPr>
            </w:pPr>
          </w:p>
        </w:tc>
        <w:tc>
          <w:tcPr>
            <w:tcW w:w="1530" w:type="dxa"/>
            <w:vMerge/>
            <w:shd w:val="clear" w:color="auto" w:fill="auto"/>
          </w:tcPr>
          <w:p w:rsidR="00203F6B" w:rsidRPr="00DA0244" w:rsidRDefault="00203F6B" w:rsidP="00DD662E">
            <w:pPr>
              <w:jc w:val="center"/>
              <w:rPr>
                <w:rFonts w:ascii="GHEA Grapalat" w:hAnsi="GHEA Grapalat"/>
                <w:sz w:val="16"/>
                <w:szCs w:val="16"/>
              </w:rPr>
            </w:pPr>
          </w:p>
        </w:tc>
        <w:tc>
          <w:tcPr>
            <w:tcW w:w="1953" w:type="dxa"/>
            <w:vMerge w:val="restart"/>
            <w:shd w:val="clear" w:color="auto" w:fill="auto"/>
            <w:vAlign w:val="center"/>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անվանումը</w:t>
            </w:r>
          </w:p>
        </w:tc>
        <w:tc>
          <w:tcPr>
            <w:tcW w:w="1843" w:type="dxa"/>
            <w:vMerge w:val="restart"/>
            <w:shd w:val="clear" w:color="auto" w:fill="auto"/>
            <w:vAlign w:val="center"/>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հարկ վճարողի հաշվառման համարը</w:t>
            </w:r>
          </w:p>
        </w:tc>
        <w:tc>
          <w:tcPr>
            <w:tcW w:w="3686" w:type="dxa"/>
            <w:vMerge w:val="restart"/>
            <w:shd w:val="clear" w:color="auto" w:fill="auto"/>
            <w:vAlign w:val="center"/>
          </w:tcPr>
          <w:p w:rsidR="00203F6B" w:rsidRPr="00DA0244" w:rsidRDefault="00203F6B" w:rsidP="00DD662E">
            <w:pPr>
              <w:jc w:val="both"/>
              <w:rPr>
                <w:rFonts w:ascii="GHEA Grapalat" w:hAnsi="GHEA Grapalat"/>
                <w:sz w:val="16"/>
                <w:szCs w:val="16"/>
              </w:rPr>
            </w:pPr>
            <w:r w:rsidRPr="00DA0244">
              <w:rPr>
                <w:rFonts w:ascii="GHEA Grapalat" w:hAnsi="GHEA Grapalat"/>
                <w:sz w:val="16"/>
                <w:szCs w:val="16"/>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203F6B" w:rsidRPr="00DA0244" w:rsidRDefault="00203F6B" w:rsidP="00DD662E">
            <w:pPr>
              <w:jc w:val="center"/>
              <w:rPr>
                <w:rFonts w:ascii="GHEA Grapalat" w:hAnsi="GHEA Grapalat"/>
                <w:sz w:val="16"/>
                <w:szCs w:val="16"/>
                <w:lang w:val="hy-AM"/>
              </w:rPr>
            </w:pPr>
          </w:p>
          <w:p w:rsidR="00203F6B" w:rsidRPr="00DA0244" w:rsidRDefault="00203F6B" w:rsidP="00DD662E">
            <w:pPr>
              <w:jc w:val="center"/>
              <w:rPr>
                <w:rFonts w:ascii="GHEA Grapalat" w:hAnsi="GHEA Grapalat"/>
                <w:sz w:val="16"/>
                <w:szCs w:val="16"/>
                <w:lang w:val="hy-AM"/>
              </w:rPr>
            </w:pPr>
          </w:p>
          <w:p w:rsidR="00203F6B" w:rsidRPr="00DA0244" w:rsidRDefault="00203F6B" w:rsidP="00DD662E">
            <w:pPr>
              <w:jc w:val="center"/>
              <w:rPr>
                <w:rFonts w:ascii="GHEA Grapalat" w:hAnsi="GHEA Grapalat"/>
                <w:sz w:val="16"/>
                <w:szCs w:val="16"/>
                <w:lang w:val="hy-AM"/>
              </w:rPr>
            </w:pPr>
          </w:p>
        </w:tc>
      </w:tr>
      <w:tr w:rsidR="00203F6B" w:rsidRPr="00DA0244" w:rsidTr="00954ECA">
        <w:trPr>
          <w:trHeight w:val="537"/>
        </w:trPr>
        <w:tc>
          <w:tcPr>
            <w:tcW w:w="1710" w:type="dxa"/>
            <w:vMerge/>
            <w:shd w:val="clear" w:color="auto" w:fill="auto"/>
          </w:tcPr>
          <w:p w:rsidR="00203F6B" w:rsidRPr="00DA0244" w:rsidRDefault="00203F6B" w:rsidP="00DD662E">
            <w:pPr>
              <w:jc w:val="center"/>
              <w:rPr>
                <w:rFonts w:ascii="GHEA Grapalat" w:hAnsi="GHEA Grapalat"/>
                <w:sz w:val="16"/>
                <w:szCs w:val="16"/>
                <w:lang w:val="hy-AM"/>
              </w:rPr>
            </w:pPr>
          </w:p>
        </w:tc>
        <w:tc>
          <w:tcPr>
            <w:tcW w:w="1530" w:type="dxa"/>
            <w:vMerge/>
            <w:shd w:val="clear" w:color="auto" w:fill="auto"/>
          </w:tcPr>
          <w:p w:rsidR="00203F6B" w:rsidRPr="00DA0244" w:rsidRDefault="00203F6B" w:rsidP="00DD662E">
            <w:pPr>
              <w:jc w:val="center"/>
              <w:rPr>
                <w:rFonts w:ascii="GHEA Grapalat" w:hAnsi="GHEA Grapalat"/>
                <w:sz w:val="16"/>
                <w:szCs w:val="16"/>
                <w:lang w:val="hy-AM"/>
              </w:rPr>
            </w:pPr>
          </w:p>
        </w:tc>
        <w:tc>
          <w:tcPr>
            <w:tcW w:w="1953" w:type="dxa"/>
            <w:vMerge/>
            <w:shd w:val="clear" w:color="auto" w:fill="auto"/>
          </w:tcPr>
          <w:p w:rsidR="00203F6B" w:rsidRPr="00DA0244" w:rsidRDefault="00203F6B" w:rsidP="00DD662E">
            <w:pPr>
              <w:jc w:val="center"/>
              <w:rPr>
                <w:rFonts w:ascii="GHEA Grapalat" w:hAnsi="GHEA Grapalat"/>
                <w:sz w:val="16"/>
                <w:szCs w:val="16"/>
                <w:lang w:val="hy-AM"/>
              </w:rPr>
            </w:pPr>
          </w:p>
        </w:tc>
        <w:tc>
          <w:tcPr>
            <w:tcW w:w="1843" w:type="dxa"/>
            <w:vMerge/>
            <w:shd w:val="clear" w:color="auto" w:fill="auto"/>
          </w:tcPr>
          <w:p w:rsidR="00203F6B" w:rsidRPr="00DA0244" w:rsidRDefault="00203F6B" w:rsidP="00DD662E">
            <w:pPr>
              <w:jc w:val="center"/>
              <w:rPr>
                <w:rFonts w:ascii="GHEA Grapalat" w:hAnsi="GHEA Grapalat"/>
                <w:sz w:val="16"/>
                <w:szCs w:val="16"/>
                <w:lang w:val="hy-AM"/>
              </w:rPr>
            </w:pPr>
          </w:p>
        </w:tc>
        <w:tc>
          <w:tcPr>
            <w:tcW w:w="3686" w:type="dxa"/>
            <w:vMerge/>
            <w:shd w:val="clear" w:color="auto" w:fill="auto"/>
          </w:tcPr>
          <w:p w:rsidR="00203F6B" w:rsidRPr="00DA0244" w:rsidRDefault="00203F6B" w:rsidP="00DD662E">
            <w:pPr>
              <w:jc w:val="center"/>
              <w:rPr>
                <w:rFonts w:ascii="GHEA Grapalat" w:hAnsi="GHEA Grapalat"/>
                <w:sz w:val="16"/>
                <w:szCs w:val="16"/>
                <w:lang w:val="hy-AM"/>
              </w:rPr>
            </w:pPr>
          </w:p>
        </w:tc>
      </w:tr>
      <w:tr w:rsidR="00203F6B" w:rsidRPr="00DA0244" w:rsidTr="00954ECA">
        <w:trPr>
          <w:trHeight w:val="247"/>
        </w:trPr>
        <w:tc>
          <w:tcPr>
            <w:tcW w:w="1710" w:type="dxa"/>
            <w:vMerge/>
            <w:shd w:val="clear" w:color="auto" w:fill="auto"/>
          </w:tcPr>
          <w:p w:rsidR="00203F6B" w:rsidRPr="00DA0244" w:rsidRDefault="00203F6B" w:rsidP="00DD662E">
            <w:pPr>
              <w:jc w:val="center"/>
              <w:rPr>
                <w:rFonts w:ascii="GHEA Grapalat" w:hAnsi="GHEA Grapalat"/>
                <w:sz w:val="16"/>
                <w:szCs w:val="16"/>
              </w:rPr>
            </w:pPr>
          </w:p>
        </w:tc>
        <w:tc>
          <w:tcPr>
            <w:tcW w:w="1530" w:type="dxa"/>
            <w:vMerge/>
            <w:shd w:val="clear" w:color="auto" w:fill="auto"/>
          </w:tcPr>
          <w:p w:rsidR="00203F6B" w:rsidRPr="00DA0244" w:rsidRDefault="00203F6B" w:rsidP="00DD662E">
            <w:pPr>
              <w:jc w:val="center"/>
              <w:rPr>
                <w:rFonts w:ascii="GHEA Grapalat" w:hAnsi="GHEA Grapalat"/>
                <w:sz w:val="16"/>
                <w:szCs w:val="16"/>
              </w:rPr>
            </w:pPr>
          </w:p>
        </w:tc>
        <w:tc>
          <w:tcPr>
            <w:tcW w:w="1953" w:type="dxa"/>
            <w:vMerge/>
            <w:shd w:val="clear" w:color="auto" w:fill="auto"/>
          </w:tcPr>
          <w:p w:rsidR="00203F6B" w:rsidRPr="00DA0244" w:rsidRDefault="00203F6B" w:rsidP="00DD662E">
            <w:pPr>
              <w:jc w:val="center"/>
              <w:rPr>
                <w:rFonts w:ascii="GHEA Grapalat" w:hAnsi="GHEA Grapalat"/>
                <w:sz w:val="16"/>
                <w:szCs w:val="16"/>
              </w:rPr>
            </w:pPr>
          </w:p>
        </w:tc>
        <w:tc>
          <w:tcPr>
            <w:tcW w:w="1843" w:type="dxa"/>
            <w:vMerge/>
            <w:shd w:val="clear" w:color="auto" w:fill="auto"/>
          </w:tcPr>
          <w:p w:rsidR="00203F6B" w:rsidRPr="00DA0244" w:rsidRDefault="00203F6B" w:rsidP="00DD662E">
            <w:pPr>
              <w:jc w:val="center"/>
              <w:rPr>
                <w:rFonts w:ascii="GHEA Grapalat" w:hAnsi="GHEA Grapalat"/>
                <w:sz w:val="16"/>
                <w:szCs w:val="16"/>
              </w:rPr>
            </w:pPr>
          </w:p>
        </w:tc>
        <w:tc>
          <w:tcPr>
            <w:tcW w:w="3686" w:type="dxa"/>
            <w:vMerge/>
            <w:shd w:val="clear" w:color="auto" w:fill="auto"/>
          </w:tcPr>
          <w:p w:rsidR="00203F6B" w:rsidRPr="00DA0244" w:rsidRDefault="00203F6B" w:rsidP="00DD662E">
            <w:pPr>
              <w:jc w:val="center"/>
              <w:rPr>
                <w:rFonts w:ascii="GHEA Grapalat" w:hAnsi="GHEA Grapalat"/>
                <w:sz w:val="16"/>
                <w:szCs w:val="16"/>
              </w:rPr>
            </w:pPr>
          </w:p>
        </w:tc>
      </w:tr>
      <w:tr w:rsidR="00203F6B" w:rsidRPr="00DA0244" w:rsidTr="00954ECA">
        <w:tc>
          <w:tcPr>
            <w:tcW w:w="3240" w:type="dxa"/>
            <w:gridSpan w:val="2"/>
            <w:shd w:val="clear" w:color="auto" w:fill="auto"/>
          </w:tcPr>
          <w:p w:rsidR="00203F6B" w:rsidRPr="00DA0244" w:rsidRDefault="00203F6B" w:rsidP="00DD662E">
            <w:pPr>
              <w:jc w:val="center"/>
              <w:rPr>
                <w:rFonts w:ascii="GHEA Grapalat" w:hAnsi="GHEA Grapalat"/>
                <w:sz w:val="16"/>
                <w:szCs w:val="16"/>
              </w:rPr>
            </w:pPr>
          </w:p>
        </w:tc>
        <w:tc>
          <w:tcPr>
            <w:tcW w:w="1953" w:type="dxa"/>
            <w:shd w:val="clear" w:color="auto" w:fill="auto"/>
          </w:tcPr>
          <w:p w:rsidR="00203F6B" w:rsidRPr="00DA0244" w:rsidRDefault="00203F6B" w:rsidP="00DD662E">
            <w:pPr>
              <w:jc w:val="center"/>
              <w:rPr>
                <w:rFonts w:ascii="GHEA Grapalat" w:hAnsi="GHEA Grapalat"/>
                <w:sz w:val="16"/>
                <w:szCs w:val="16"/>
              </w:rPr>
            </w:pPr>
          </w:p>
        </w:tc>
        <w:tc>
          <w:tcPr>
            <w:tcW w:w="1843" w:type="dxa"/>
            <w:shd w:val="clear" w:color="auto" w:fill="auto"/>
          </w:tcPr>
          <w:p w:rsidR="00203F6B" w:rsidRPr="00DA0244" w:rsidRDefault="00203F6B" w:rsidP="00DD662E">
            <w:pPr>
              <w:jc w:val="center"/>
              <w:rPr>
                <w:rFonts w:ascii="GHEA Grapalat" w:hAnsi="GHEA Grapalat"/>
                <w:sz w:val="16"/>
                <w:szCs w:val="16"/>
              </w:rPr>
            </w:pPr>
          </w:p>
        </w:tc>
        <w:tc>
          <w:tcPr>
            <w:tcW w:w="3686" w:type="dxa"/>
            <w:shd w:val="clear" w:color="auto" w:fill="auto"/>
          </w:tcPr>
          <w:p w:rsidR="00203F6B" w:rsidRPr="00DA0244" w:rsidRDefault="00203F6B" w:rsidP="00DD662E">
            <w:pPr>
              <w:jc w:val="center"/>
              <w:rPr>
                <w:rFonts w:ascii="GHEA Grapalat" w:hAnsi="GHEA Grapalat"/>
                <w:sz w:val="16"/>
                <w:szCs w:val="16"/>
              </w:rPr>
            </w:pPr>
          </w:p>
        </w:tc>
      </w:tr>
    </w:tbl>
    <w:p w:rsidR="00203F6B" w:rsidRPr="00DA0244" w:rsidRDefault="00203F6B" w:rsidP="00203F6B">
      <w:pPr>
        <w:jc w:val="center"/>
        <w:rPr>
          <w:rFonts w:ascii="GHEA Grapalat" w:hAnsi="GHEA Grapalat"/>
          <w:sz w:val="16"/>
          <w:szCs w:val="16"/>
        </w:rPr>
      </w:pPr>
    </w:p>
    <w:p w:rsidR="00203F6B" w:rsidRPr="00DA0244" w:rsidRDefault="00203F6B" w:rsidP="00203F6B">
      <w:pPr>
        <w:rPr>
          <w:rFonts w:ascii="GHEA Grapalat" w:hAnsi="GHEA Grapalat"/>
          <w:sz w:val="16"/>
          <w:szCs w:val="16"/>
        </w:rPr>
      </w:pPr>
    </w:p>
    <w:p w:rsidR="00203F6B" w:rsidRPr="00DA0244" w:rsidRDefault="00203F6B" w:rsidP="00203F6B">
      <w:pPr>
        <w:jc w:val="both"/>
        <w:rPr>
          <w:rFonts w:ascii="GHEA Grapalat" w:hAnsi="GHEA Grapalat"/>
          <w:sz w:val="16"/>
          <w:szCs w:val="16"/>
          <w:u w:val="single"/>
        </w:rPr>
      </w:pPr>
      <w:r w:rsidRPr="00DA0244">
        <w:rPr>
          <w:rFonts w:ascii="GHEA Grapalat" w:hAnsi="GHEA Grapalat"/>
          <w:sz w:val="16"/>
          <w:szCs w:val="16"/>
        </w:rPr>
        <w:t xml:space="preserve">Տեղեկատվությունը տրվել է </w:t>
      </w:r>
      <w:r w:rsidRPr="00DA0244">
        <w:rPr>
          <w:rFonts w:ascii="GHEA Grapalat" w:hAnsi="GHEA Grapalat"/>
          <w:i/>
          <w:sz w:val="16"/>
          <w:szCs w:val="16"/>
          <w:u w:val="single"/>
        </w:rPr>
        <w:tab/>
      </w:r>
      <w:r w:rsidRPr="00DA0244">
        <w:rPr>
          <w:rFonts w:ascii="GHEA Grapalat" w:hAnsi="GHEA Grapalat"/>
          <w:i/>
          <w:sz w:val="16"/>
          <w:szCs w:val="16"/>
          <w:u w:val="single"/>
        </w:rPr>
        <w:tab/>
      </w:r>
      <w:r w:rsidRPr="00DA0244">
        <w:rPr>
          <w:rFonts w:ascii="GHEA Grapalat" w:hAnsi="GHEA Grapalat"/>
          <w:i/>
          <w:sz w:val="16"/>
          <w:szCs w:val="16"/>
          <w:u w:val="single"/>
        </w:rPr>
        <w:tab/>
      </w:r>
      <w:r w:rsidRPr="00DA0244">
        <w:rPr>
          <w:rFonts w:ascii="GHEA Grapalat" w:hAnsi="GHEA Grapalat"/>
          <w:i/>
          <w:sz w:val="16"/>
          <w:szCs w:val="16"/>
          <w:u w:val="single"/>
        </w:rPr>
        <w:tab/>
      </w:r>
      <w:r w:rsidRPr="00DA0244">
        <w:rPr>
          <w:rFonts w:ascii="GHEA Grapalat" w:hAnsi="GHEA Grapalat"/>
          <w:i/>
          <w:sz w:val="16"/>
          <w:szCs w:val="16"/>
          <w:u w:val="single"/>
        </w:rPr>
        <w:tab/>
      </w:r>
      <w:r w:rsidRPr="00DA0244">
        <w:rPr>
          <w:rFonts w:ascii="GHEA Grapalat" w:hAnsi="GHEA Grapalat"/>
          <w:sz w:val="16"/>
          <w:szCs w:val="16"/>
        </w:rPr>
        <w:t xml:space="preserve"> վարչության աշխատակից </w:t>
      </w:r>
      <w:r w:rsidRPr="00DA0244">
        <w:rPr>
          <w:rFonts w:ascii="GHEA Grapalat" w:hAnsi="GHEA Grapalat"/>
          <w:sz w:val="16"/>
          <w:szCs w:val="16"/>
          <w:u w:val="single"/>
        </w:rPr>
        <w:tab/>
      </w:r>
      <w:r w:rsidRPr="00DA0244">
        <w:rPr>
          <w:rFonts w:ascii="GHEA Grapalat" w:hAnsi="GHEA Grapalat"/>
          <w:sz w:val="16"/>
          <w:szCs w:val="16"/>
          <w:u w:val="single"/>
        </w:rPr>
        <w:tab/>
      </w:r>
      <w:r w:rsidRPr="00DA0244">
        <w:rPr>
          <w:rFonts w:ascii="GHEA Grapalat" w:hAnsi="GHEA Grapalat"/>
          <w:sz w:val="16"/>
          <w:szCs w:val="16"/>
          <w:u w:val="single"/>
        </w:rPr>
        <w:tab/>
      </w:r>
      <w:r w:rsidRPr="00DA0244">
        <w:rPr>
          <w:rFonts w:ascii="GHEA Grapalat" w:hAnsi="GHEA Grapalat"/>
          <w:sz w:val="16"/>
          <w:szCs w:val="16"/>
          <w:u w:val="single"/>
        </w:rPr>
        <w:tab/>
      </w:r>
      <w:r w:rsidRPr="00DA0244">
        <w:rPr>
          <w:rFonts w:ascii="GHEA Grapalat" w:hAnsi="GHEA Grapalat"/>
          <w:sz w:val="16"/>
          <w:szCs w:val="16"/>
        </w:rPr>
        <w:t xml:space="preserve">-ի կողմից      </w:t>
      </w:r>
      <w:r w:rsidRPr="00DA0244">
        <w:rPr>
          <w:rFonts w:ascii="GHEA Grapalat" w:hAnsi="GHEA Grapalat"/>
          <w:sz w:val="16"/>
          <w:szCs w:val="16"/>
          <w:u w:val="single"/>
        </w:rPr>
        <w:tab/>
      </w:r>
      <w:r w:rsidRPr="00DA0244">
        <w:rPr>
          <w:rFonts w:ascii="GHEA Grapalat" w:hAnsi="GHEA Grapalat"/>
          <w:sz w:val="16"/>
          <w:szCs w:val="16"/>
          <w:u w:val="single"/>
        </w:rPr>
        <w:tab/>
      </w:r>
      <w:r w:rsidRPr="00DA0244">
        <w:rPr>
          <w:rFonts w:ascii="GHEA Grapalat" w:hAnsi="GHEA Grapalat"/>
          <w:sz w:val="16"/>
          <w:szCs w:val="16"/>
          <w:u w:val="single"/>
        </w:rPr>
        <w:tab/>
      </w:r>
      <w:r w:rsidRPr="00DA0244">
        <w:rPr>
          <w:rFonts w:ascii="GHEA Grapalat" w:hAnsi="GHEA Grapalat"/>
          <w:sz w:val="16"/>
          <w:szCs w:val="16"/>
          <w:u w:val="single"/>
        </w:rPr>
        <w:tab/>
      </w:r>
    </w:p>
    <w:p w:rsidR="00203F6B" w:rsidRPr="00DA0244" w:rsidRDefault="00203F6B" w:rsidP="00203F6B">
      <w:pPr>
        <w:jc w:val="both"/>
        <w:rPr>
          <w:rFonts w:ascii="GHEA Grapalat" w:hAnsi="GHEA Grapalat"/>
          <w:sz w:val="16"/>
          <w:szCs w:val="16"/>
        </w:rPr>
      </w:pPr>
      <w:r w:rsidRPr="00DA0244">
        <w:rPr>
          <w:rFonts w:ascii="GHEA Grapalat" w:hAnsi="GHEA Grapalat"/>
          <w:sz w:val="16"/>
          <w:szCs w:val="16"/>
        </w:rPr>
        <w:tab/>
      </w:r>
      <w:r w:rsidRPr="00DA0244">
        <w:rPr>
          <w:rFonts w:ascii="GHEA Grapalat" w:hAnsi="GHEA Grapalat"/>
          <w:sz w:val="16"/>
          <w:szCs w:val="16"/>
        </w:rPr>
        <w:tab/>
      </w:r>
      <w:r w:rsidRPr="00DA0244">
        <w:rPr>
          <w:rFonts w:ascii="GHEA Grapalat" w:hAnsi="GHEA Grapalat"/>
          <w:sz w:val="16"/>
          <w:szCs w:val="16"/>
        </w:rPr>
        <w:tab/>
        <w:t xml:space="preserve">                   </w:t>
      </w:r>
      <w:r w:rsidRPr="00DA0244">
        <w:rPr>
          <w:rFonts w:ascii="GHEA Grapalat" w:hAnsi="GHEA Grapalat"/>
          <w:sz w:val="16"/>
          <w:szCs w:val="16"/>
          <w:vertAlign w:val="superscript"/>
          <w:lang w:val="hy-AM"/>
        </w:rPr>
        <w:t>վարչության անվանումը</w:t>
      </w:r>
      <w:r w:rsidRPr="00DA0244">
        <w:rPr>
          <w:rFonts w:ascii="GHEA Grapalat" w:hAnsi="GHEA Grapalat"/>
          <w:sz w:val="16"/>
          <w:szCs w:val="16"/>
          <w:vertAlign w:val="superscript"/>
        </w:rPr>
        <w:tab/>
      </w:r>
      <w:r w:rsidRPr="00DA0244">
        <w:rPr>
          <w:rFonts w:ascii="GHEA Grapalat" w:hAnsi="GHEA Grapalat"/>
          <w:sz w:val="16"/>
          <w:szCs w:val="16"/>
          <w:vertAlign w:val="superscript"/>
        </w:rPr>
        <w:tab/>
      </w:r>
      <w:r w:rsidRPr="00DA0244">
        <w:rPr>
          <w:rFonts w:ascii="GHEA Grapalat" w:hAnsi="GHEA Grapalat"/>
          <w:sz w:val="16"/>
          <w:szCs w:val="16"/>
          <w:vertAlign w:val="superscript"/>
        </w:rPr>
        <w:tab/>
      </w:r>
      <w:r w:rsidRPr="00DA0244">
        <w:rPr>
          <w:rFonts w:ascii="GHEA Grapalat" w:hAnsi="GHEA Grapalat"/>
          <w:sz w:val="16"/>
          <w:szCs w:val="16"/>
          <w:vertAlign w:val="superscript"/>
        </w:rPr>
        <w:tab/>
      </w:r>
      <w:r w:rsidRPr="00DA0244">
        <w:rPr>
          <w:rFonts w:ascii="GHEA Grapalat" w:hAnsi="GHEA Grapalat"/>
          <w:sz w:val="16"/>
          <w:szCs w:val="16"/>
          <w:vertAlign w:val="superscript"/>
        </w:rPr>
        <w:tab/>
      </w:r>
      <w:r w:rsidRPr="00DA0244">
        <w:rPr>
          <w:rFonts w:ascii="GHEA Grapalat" w:hAnsi="GHEA Grapalat"/>
          <w:sz w:val="16"/>
          <w:szCs w:val="16"/>
          <w:vertAlign w:val="superscript"/>
        </w:rPr>
        <w:tab/>
        <w:t xml:space="preserve">    </w:t>
      </w:r>
      <w:r w:rsidRPr="00DA0244">
        <w:rPr>
          <w:rFonts w:ascii="GHEA Grapalat" w:hAnsi="GHEA Grapalat"/>
          <w:sz w:val="16"/>
          <w:szCs w:val="16"/>
          <w:vertAlign w:val="superscript"/>
          <w:lang w:val="hy-AM"/>
        </w:rPr>
        <w:t xml:space="preserve"> անունը, ազգանունը</w:t>
      </w:r>
      <w:r w:rsidRPr="00DA0244">
        <w:rPr>
          <w:rFonts w:ascii="GHEA Grapalat" w:hAnsi="GHEA Grapalat"/>
          <w:sz w:val="16"/>
          <w:szCs w:val="16"/>
        </w:rPr>
        <w:tab/>
      </w:r>
      <w:r w:rsidRPr="00DA0244">
        <w:rPr>
          <w:rFonts w:ascii="GHEA Grapalat" w:hAnsi="GHEA Grapalat"/>
          <w:sz w:val="16"/>
          <w:szCs w:val="16"/>
        </w:rPr>
        <w:tab/>
      </w:r>
      <w:r w:rsidRPr="00DA0244">
        <w:rPr>
          <w:rFonts w:ascii="GHEA Grapalat" w:hAnsi="GHEA Grapalat"/>
          <w:sz w:val="16"/>
          <w:szCs w:val="16"/>
        </w:rPr>
        <w:tab/>
      </w:r>
      <w:r w:rsidRPr="00DA0244">
        <w:rPr>
          <w:rFonts w:ascii="GHEA Grapalat" w:hAnsi="GHEA Grapalat"/>
          <w:sz w:val="16"/>
          <w:szCs w:val="16"/>
        </w:rPr>
        <w:tab/>
      </w:r>
      <w:r w:rsidRPr="00DA0244">
        <w:rPr>
          <w:rFonts w:ascii="GHEA Grapalat" w:hAnsi="GHEA Grapalat"/>
          <w:sz w:val="16"/>
          <w:szCs w:val="16"/>
        </w:rPr>
        <w:tab/>
      </w:r>
      <w:r w:rsidRPr="00DA0244">
        <w:rPr>
          <w:rFonts w:ascii="GHEA Grapalat" w:hAnsi="GHEA Grapalat"/>
          <w:sz w:val="16"/>
          <w:szCs w:val="16"/>
          <w:vertAlign w:val="superscript"/>
          <w:lang w:val="hy-AM"/>
        </w:rPr>
        <w:t>ստորագրություն</w:t>
      </w:r>
    </w:p>
    <w:p w:rsidR="00203F6B" w:rsidRPr="00DA0244" w:rsidRDefault="00203F6B" w:rsidP="00203F6B">
      <w:pPr>
        <w:jc w:val="both"/>
        <w:rPr>
          <w:rFonts w:ascii="GHEA Grapalat" w:hAnsi="GHEA Grapalat"/>
          <w:sz w:val="16"/>
          <w:szCs w:val="16"/>
        </w:rPr>
      </w:pPr>
    </w:p>
    <w:p w:rsidR="00203F6B" w:rsidRPr="00DA0244" w:rsidRDefault="00203F6B" w:rsidP="00203F6B">
      <w:pPr>
        <w:ind w:firstLine="540"/>
        <w:jc w:val="center"/>
        <w:rPr>
          <w:rFonts w:ascii="GHEA Grapalat" w:hAnsi="GHEA Grapalat" w:cs="Sylfaen"/>
          <w:b/>
          <w:sz w:val="16"/>
          <w:szCs w:val="16"/>
          <w:lang w:val="hy-AM"/>
        </w:rPr>
      </w:pPr>
    </w:p>
    <w:p w:rsidR="00203F6B" w:rsidRPr="00DA0244" w:rsidRDefault="00203F6B" w:rsidP="00203F6B">
      <w:pPr>
        <w:pStyle w:val="a3"/>
        <w:spacing w:line="240" w:lineRule="auto"/>
        <w:jc w:val="right"/>
        <w:rPr>
          <w:rFonts w:ascii="GHEA Grapalat" w:hAnsi="GHEA Grapalat"/>
          <w:b/>
          <w:sz w:val="16"/>
          <w:szCs w:val="16"/>
          <w:lang w:val="en-US"/>
        </w:rPr>
      </w:pPr>
    </w:p>
    <w:p w:rsidR="00203F6B" w:rsidRPr="00DA0244" w:rsidRDefault="00203F6B" w:rsidP="00203F6B">
      <w:pPr>
        <w:pStyle w:val="31"/>
        <w:spacing w:line="240" w:lineRule="auto"/>
        <w:ind w:firstLine="0"/>
        <w:rPr>
          <w:rFonts w:ascii="GHEA Grapalat" w:hAnsi="GHEA Grapalat" w:cs="Sylfaen"/>
          <w:i/>
          <w:sz w:val="16"/>
          <w:szCs w:val="16"/>
          <w:lang w:eastAsia="ru-RU"/>
        </w:rPr>
      </w:pPr>
      <w:r w:rsidRPr="00DA0244">
        <w:rPr>
          <w:rFonts w:ascii="GHEA Grapalat" w:hAnsi="GHEA Grapalat" w:cs="Sylfaen"/>
          <w:i/>
          <w:sz w:val="16"/>
          <w:szCs w:val="16"/>
          <w:lang w:val="hy-AM" w:eastAsia="ru-RU"/>
        </w:rPr>
        <w:t>*</w:t>
      </w:r>
      <w:r w:rsidRPr="00DA0244">
        <w:rPr>
          <w:rFonts w:ascii="GHEA Grapalat" w:hAnsi="GHEA Grapalat"/>
          <w:i/>
          <w:sz w:val="16"/>
          <w:szCs w:val="16"/>
        </w:rPr>
        <w:t xml:space="preserve"> լրացվում է հանձնաժողովի քարտուղարի կողմից` մինչև հրավերը տեղեկագրում հրապարակելը</w:t>
      </w:r>
      <w:r w:rsidRPr="00DA0244">
        <w:rPr>
          <w:rFonts w:ascii="GHEA Grapalat" w:hAnsi="GHEA Grapalat"/>
          <w:i/>
          <w:sz w:val="16"/>
          <w:szCs w:val="16"/>
          <w:lang w:val="hy-AM"/>
        </w:rPr>
        <w:t>:</w:t>
      </w:r>
    </w:p>
    <w:p w:rsidR="00203F6B" w:rsidRPr="00DA0244" w:rsidRDefault="00203F6B" w:rsidP="00203F6B">
      <w:pPr>
        <w:pStyle w:val="a3"/>
        <w:spacing w:line="240" w:lineRule="auto"/>
        <w:jc w:val="right"/>
        <w:rPr>
          <w:rFonts w:ascii="GHEA Grapalat" w:hAnsi="GHEA Grapalat"/>
          <w:b/>
          <w:sz w:val="16"/>
          <w:szCs w:val="16"/>
          <w:lang w:val="en-US"/>
        </w:rPr>
      </w:pPr>
    </w:p>
    <w:p w:rsidR="00203F6B" w:rsidRPr="00DA0244" w:rsidRDefault="00203F6B" w:rsidP="00203F6B">
      <w:pPr>
        <w:pStyle w:val="a3"/>
        <w:spacing w:line="240" w:lineRule="auto"/>
        <w:jc w:val="right"/>
        <w:rPr>
          <w:rFonts w:ascii="GHEA Grapalat" w:hAnsi="GHEA Grapalat"/>
          <w:b/>
          <w:sz w:val="16"/>
          <w:szCs w:val="16"/>
          <w:lang w:val="en-US"/>
        </w:rPr>
      </w:pPr>
    </w:p>
    <w:p w:rsidR="00203F6B" w:rsidRPr="00DA0244" w:rsidRDefault="00203F6B" w:rsidP="00203F6B">
      <w:pPr>
        <w:pStyle w:val="a3"/>
        <w:spacing w:line="240" w:lineRule="auto"/>
        <w:jc w:val="right"/>
        <w:rPr>
          <w:rFonts w:ascii="GHEA Grapalat" w:hAnsi="GHEA Grapalat"/>
          <w:b/>
          <w:sz w:val="16"/>
          <w:szCs w:val="16"/>
          <w:lang w:val="en-US"/>
        </w:rPr>
        <w:sectPr w:rsidR="00203F6B" w:rsidRPr="00DA0244" w:rsidSect="00B3017A">
          <w:pgSz w:w="11906" w:h="16838" w:code="9"/>
          <w:pgMar w:top="720" w:right="662" w:bottom="533" w:left="1138" w:header="562" w:footer="562" w:gutter="0"/>
          <w:cols w:space="720"/>
          <w:docGrid w:linePitch="326"/>
        </w:sectPr>
      </w:pPr>
    </w:p>
    <w:p w:rsidR="00203F6B" w:rsidRPr="00DA0244" w:rsidRDefault="00203F6B" w:rsidP="00203F6B">
      <w:pPr>
        <w:jc w:val="right"/>
        <w:rPr>
          <w:rFonts w:ascii="GHEA Grapalat" w:hAnsi="GHEA Grapalat" w:cs="GHEA Grapalat"/>
          <w:i/>
          <w:sz w:val="16"/>
          <w:szCs w:val="16"/>
        </w:rPr>
      </w:pPr>
      <w:r w:rsidRPr="00DA0244">
        <w:rPr>
          <w:rFonts w:ascii="GHEA Grapalat" w:hAnsi="GHEA Grapalat" w:cs="GHEA Grapalat"/>
          <w:i/>
          <w:sz w:val="16"/>
          <w:szCs w:val="16"/>
        </w:rPr>
        <w:lastRenderedPageBreak/>
        <w:t>Հավելված 7</w:t>
      </w:r>
    </w:p>
    <w:p w:rsidR="00203F6B" w:rsidRPr="00DA0244" w:rsidRDefault="00203F6B" w:rsidP="00203F6B">
      <w:pPr>
        <w:jc w:val="right"/>
        <w:rPr>
          <w:rFonts w:ascii="GHEA Grapalat" w:hAnsi="GHEA Grapalat" w:cs="GHEA Grapalat"/>
          <w:i/>
          <w:sz w:val="16"/>
          <w:szCs w:val="16"/>
        </w:rPr>
      </w:pPr>
      <w:r w:rsidRPr="00DA0244">
        <w:rPr>
          <w:rFonts w:ascii="GHEA Grapalat" w:hAnsi="GHEA Grapalat" w:cs="GHEA Grapalat"/>
          <w:i/>
          <w:sz w:val="16"/>
          <w:szCs w:val="16"/>
        </w:rPr>
        <w:t>«</w:t>
      </w:r>
      <w:r w:rsidR="003F195F">
        <w:rPr>
          <w:rFonts w:ascii="GHEA Grapalat" w:hAnsi="GHEA Grapalat" w:cs="GHEA Grapalat"/>
          <w:i/>
          <w:sz w:val="16"/>
          <w:szCs w:val="16"/>
        </w:rPr>
        <w:t>ՄՕՀԿ-ԳՀԱՇՁԲ-19/3</w:t>
      </w:r>
      <w:r w:rsidRPr="00DA0244">
        <w:rPr>
          <w:rFonts w:ascii="GHEA Grapalat" w:hAnsi="GHEA Grapalat" w:cs="GHEA Grapalat"/>
          <w:i/>
          <w:sz w:val="16"/>
          <w:szCs w:val="16"/>
        </w:rPr>
        <w:t>»</w:t>
      </w:r>
      <w:proofErr w:type="gramStart"/>
      <w:r w:rsidRPr="00DA0244">
        <w:rPr>
          <w:rFonts w:ascii="GHEA Grapalat" w:hAnsi="GHEA Grapalat" w:cs="GHEA Grapalat"/>
          <w:i/>
          <w:sz w:val="16"/>
          <w:szCs w:val="16"/>
        </w:rPr>
        <w:t>*  ծածկագրով</w:t>
      </w:r>
      <w:proofErr w:type="gramEnd"/>
    </w:p>
    <w:p w:rsidR="00203F6B" w:rsidRPr="00DA0244" w:rsidRDefault="00203F6B" w:rsidP="00203F6B">
      <w:pPr>
        <w:jc w:val="right"/>
        <w:rPr>
          <w:rFonts w:ascii="GHEA Grapalat" w:hAnsi="GHEA Grapalat" w:cs="GHEA Grapalat"/>
          <w:i/>
          <w:sz w:val="16"/>
          <w:szCs w:val="16"/>
        </w:rPr>
      </w:pPr>
      <w:proofErr w:type="gramStart"/>
      <w:r w:rsidRPr="00DA0244">
        <w:rPr>
          <w:rFonts w:ascii="GHEA Grapalat" w:hAnsi="GHEA Grapalat" w:cs="GHEA Grapalat"/>
          <w:i/>
          <w:sz w:val="16"/>
          <w:szCs w:val="16"/>
        </w:rPr>
        <w:t>գնանշման</w:t>
      </w:r>
      <w:proofErr w:type="gramEnd"/>
      <w:r w:rsidRPr="00DA0244">
        <w:rPr>
          <w:rFonts w:ascii="GHEA Grapalat" w:hAnsi="GHEA Grapalat" w:cs="GHEA Grapalat"/>
          <w:i/>
          <w:sz w:val="16"/>
          <w:szCs w:val="16"/>
        </w:rPr>
        <w:t xml:space="preserve"> հարցման հրավերի</w:t>
      </w:r>
    </w:p>
    <w:p w:rsidR="00203F6B" w:rsidRPr="00DA0244" w:rsidRDefault="00203F6B" w:rsidP="00203F6B">
      <w:pPr>
        <w:jc w:val="center"/>
        <w:rPr>
          <w:rFonts w:ascii="GHEA Grapalat" w:hAnsi="GHEA Grapalat" w:cs="GHEA Grapalat"/>
          <w:sz w:val="16"/>
          <w:szCs w:val="16"/>
          <w:lang w:val="hy-AM"/>
        </w:rPr>
      </w:pPr>
    </w:p>
    <w:p w:rsidR="00203F6B" w:rsidRPr="00DA0244" w:rsidRDefault="00203F6B" w:rsidP="00203F6B">
      <w:pPr>
        <w:jc w:val="center"/>
        <w:rPr>
          <w:rFonts w:ascii="GHEA Grapalat" w:hAnsi="GHEA Grapalat" w:cs="GHEA Grapalat"/>
          <w:b/>
          <w:sz w:val="16"/>
          <w:szCs w:val="16"/>
          <w:lang w:val="hy-AM"/>
        </w:rPr>
      </w:pPr>
      <w:r w:rsidRPr="00DA0244">
        <w:rPr>
          <w:rFonts w:ascii="GHEA Grapalat" w:hAnsi="GHEA Grapalat" w:cs="GHEA Grapalat"/>
          <w:b/>
          <w:sz w:val="16"/>
          <w:szCs w:val="16"/>
        </w:rPr>
        <w:t xml:space="preserve">       </w:t>
      </w:r>
      <w:r w:rsidRPr="00DA0244">
        <w:rPr>
          <w:rFonts w:ascii="GHEA Grapalat" w:hAnsi="GHEA Grapalat" w:cs="GHEA Grapalat"/>
          <w:b/>
          <w:sz w:val="16"/>
          <w:szCs w:val="16"/>
          <w:lang w:val="hy-AM"/>
        </w:rPr>
        <w:t xml:space="preserve">ՏՈւԺԱՆՔԻ ՄԱՍԻՆ ՀԱՄԱՁԱՅՆԱԳԻՐ </w:t>
      </w:r>
    </w:p>
    <w:p w:rsidR="00203F6B" w:rsidRPr="00783FBE" w:rsidRDefault="00203F6B" w:rsidP="00F4770B">
      <w:pPr>
        <w:jc w:val="center"/>
        <w:rPr>
          <w:rFonts w:ascii="GHEA Grapalat" w:hAnsi="GHEA Grapalat" w:cs="GHEA Grapalat"/>
          <w:b/>
          <w:sz w:val="16"/>
          <w:szCs w:val="16"/>
        </w:rPr>
      </w:pPr>
      <w:r w:rsidRPr="00DA0244">
        <w:rPr>
          <w:rFonts w:ascii="GHEA Grapalat" w:hAnsi="GHEA Grapalat" w:cs="GHEA Grapalat"/>
          <w:b/>
          <w:sz w:val="16"/>
          <w:szCs w:val="16"/>
          <w:lang w:val="hy-AM"/>
        </w:rPr>
        <w:t>(պայմանագրի կատարման ապահովում)</w:t>
      </w:r>
    </w:p>
    <w:p w:rsidR="00203F6B" w:rsidRPr="00DA0244" w:rsidRDefault="00203F6B" w:rsidP="00203F6B">
      <w:pPr>
        <w:rPr>
          <w:rFonts w:ascii="GHEA Grapalat" w:hAnsi="GHEA Grapalat" w:cs="GHEA Grapalat"/>
          <w:sz w:val="16"/>
          <w:szCs w:val="16"/>
          <w:lang w:val="hy-AM"/>
        </w:rPr>
      </w:pPr>
      <w:r w:rsidRPr="00DA0244">
        <w:rPr>
          <w:rFonts w:ascii="GHEA Grapalat" w:hAnsi="GHEA Grapalat" w:cs="GHEA Grapalat"/>
          <w:sz w:val="16"/>
          <w:szCs w:val="16"/>
          <w:lang w:val="hy-AM"/>
        </w:rPr>
        <w:t xml:space="preserve">     ք. Երևան</w:t>
      </w:r>
      <w:r w:rsidRPr="00DA0244">
        <w:rPr>
          <w:rFonts w:ascii="GHEA Grapalat" w:hAnsi="GHEA Grapalat" w:cs="GHEA Grapalat"/>
          <w:sz w:val="16"/>
          <w:szCs w:val="16"/>
          <w:lang w:val="hy-AM"/>
        </w:rPr>
        <w:tab/>
      </w:r>
      <w:r w:rsidRPr="00DA0244">
        <w:rPr>
          <w:rFonts w:ascii="GHEA Grapalat" w:hAnsi="GHEA Grapalat" w:cs="GHEA Grapalat"/>
          <w:sz w:val="16"/>
          <w:szCs w:val="16"/>
          <w:lang w:val="hy-AM"/>
        </w:rPr>
        <w:tab/>
      </w:r>
      <w:r w:rsidRPr="00DA0244">
        <w:rPr>
          <w:rFonts w:ascii="GHEA Grapalat" w:hAnsi="GHEA Grapalat" w:cs="GHEA Grapalat"/>
          <w:sz w:val="16"/>
          <w:szCs w:val="16"/>
          <w:lang w:val="hy-AM"/>
        </w:rPr>
        <w:tab/>
      </w:r>
      <w:r w:rsidRPr="00DA0244">
        <w:rPr>
          <w:rFonts w:ascii="GHEA Grapalat" w:hAnsi="GHEA Grapalat" w:cs="GHEA Grapalat"/>
          <w:sz w:val="16"/>
          <w:szCs w:val="16"/>
          <w:lang w:val="hy-AM"/>
        </w:rPr>
        <w:tab/>
      </w:r>
      <w:r w:rsidRPr="00DA0244">
        <w:rPr>
          <w:rFonts w:ascii="GHEA Grapalat" w:hAnsi="GHEA Grapalat" w:cs="GHEA Grapalat"/>
          <w:sz w:val="16"/>
          <w:szCs w:val="16"/>
          <w:lang w:val="hy-AM"/>
        </w:rPr>
        <w:tab/>
      </w:r>
      <w:r w:rsidRPr="00DA0244">
        <w:rPr>
          <w:rFonts w:ascii="GHEA Grapalat" w:hAnsi="GHEA Grapalat" w:cs="GHEA Grapalat"/>
          <w:sz w:val="16"/>
          <w:szCs w:val="16"/>
          <w:lang w:val="hy-AM"/>
        </w:rPr>
        <w:tab/>
        <w:t xml:space="preserve">            </w:t>
      </w:r>
      <w:r w:rsidRPr="00DA0244">
        <w:rPr>
          <w:rFonts w:ascii="GHEA Grapalat" w:hAnsi="GHEA Grapalat"/>
          <w:sz w:val="16"/>
          <w:szCs w:val="16"/>
          <w:lang w:val="hy-AM"/>
        </w:rPr>
        <w:t>«</w:t>
      </w:r>
      <w:r w:rsidRPr="00DA0244">
        <w:rPr>
          <w:rFonts w:ascii="GHEA Grapalat" w:hAnsi="GHEA Grapalat" w:cs="GHEA Grapalat"/>
          <w:sz w:val="16"/>
          <w:szCs w:val="16"/>
          <w:u w:val="single"/>
          <w:lang w:val="hy-AM"/>
        </w:rPr>
        <w:t xml:space="preserve">         </w:t>
      </w:r>
      <w:r w:rsidRPr="00DA0244">
        <w:rPr>
          <w:rFonts w:ascii="GHEA Grapalat" w:hAnsi="GHEA Grapalat"/>
          <w:sz w:val="16"/>
          <w:szCs w:val="16"/>
          <w:lang w:val="hy-AM"/>
        </w:rPr>
        <w:t>»</w:t>
      </w:r>
      <w:r w:rsidRPr="00DA0244">
        <w:rPr>
          <w:rFonts w:ascii="GHEA Grapalat" w:hAnsi="GHEA Grapalat" w:cs="GHEA Grapalat"/>
          <w:sz w:val="16"/>
          <w:szCs w:val="16"/>
          <w:u w:val="single"/>
          <w:lang w:val="hy-AM"/>
        </w:rPr>
        <w:t xml:space="preserve"> </w:t>
      </w:r>
      <w:r w:rsidRPr="00DA0244">
        <w:rPr>
          <w:rFonts w:ascii="GHEA Grapalat" w:hAnsi="GHEA Grapalat" w:cs="GHEA Grapalat"/>
          <w:sz w:val="16"/>
          <w:szCs w:val="16"/>
          <w:u w:val="single"/>
          <w:lang w:val="hy-AM"/>
        </w:rPr>
        <w:tab/>
      </w:r>
      <w:r w:rsidRPr="00DA0244">
        <w:rPr>
          <w:rFonts w:ascii="GHEA Grapalat" w:hAnsi="GHEA Grapalat" w:cs="GHEA Grapalat"/>
          <w:sz w:val="16"/>
          <w:szCs w:val="16"/>
          <w:u w:val="single"/>
          <w:lang w:val="hy-AM"/>
        </w:rPr>
        <w:tab/>
      </w:r>
      <w:r w:rsidRPr="00DA0244">
        <w:rPr>
          <w:rFonts w:ascii="GHEA Grapalat" w:hAnsi="GHEA Grapalat" w:cs="GHEA Grapalat"/>
          <w:sz w:val="16"/>
          <w:szCs w:val="16"/>
          <w:u w:val="single"/>
          <w:lang w:val="hy-AM"/>
        </w:rPr>
        <w:tab/>
      </w:r>
      <w:r w:rsidRPr="00DA0244">
        <w:rPr>
          <w:rFonts w:ascii="GHEA Grapalat" w:hAnsi="GHEA Grapalat" w:cs="GHEA Grapalat"/>
          <w:sz w:val="16"/>
          <w:szCs w:val="16"/>
          <w:lang w:val="hy-AM"/>
        </w:rPr>
        <w:t xml:space="preserve"> 20   թ.**</w:t>
      </w:r>
    </w:p>
    <w:p w:rsidR="00203F6B" w:rsidRPr="00DA0244" w:rsidRDefault="00203F6B" w:rsidP="00203F6B">
      <w:pPr>
        <w:rPr>
          <w:rFonts w:ascii="GHEA Grapalat" w:hAnsi="GHEA Grapalat" w:cs="GHEA Grapalat"/>
          <w:sz w:val="16"/>
          <w:szCs w:val="16"/>
          <w:lang w:val="hy-AM"/>
        </w:rPr>
      </w:pPr>
    </w:p>
    <w:p w:rsidR="00203F6B" w:rsidRPr="00DA0244" w:rsidRDefault="00203F6B" w:rsidP="00203F6B">
      <w:pPr>
        <w:jc w:val="both"/>
        <w:rPr>
          <w:rFonts w:ascii="GHEA Grapalat" w:hAnsi="GHEA Grapalat" w:cs="GHEA Grapalat"/>
          <w:sz w:val="16"/>
          <w:szCs w:val="16"/>
          <w:u w:val="single"/>
          <w:vertAlign w:val="subscript"/>
          <w:lang w:val="hy-AM"/>
        </w:rPr>
      </w:pPr>
      <w:r w:rsidRPr="00DA0244">
        <w:rPr>
          <w:rFonts w:ascii="GHEA Grapalat" w:hAnsi="GHEA Grapalat" w:cs="GHEA Grapalat"/>
          <w:sz w:val="16"/>
          <w:szCs w:val="16"/>
          <w:u w:val="single"/>
          <w:vertAlign w:val="subscript"/>
          <w:lang w:val="hy-AM"/>
        </w:rPr>
        <w:tab/>
      </w:r>
      <w:r w:rsidRPr="00DA0244">
        <w:rPr>
          <w:rFonts w:ascii="GHEA Grapalat" w:hAnsi="GHEA Grapalat" w:cs="GHEA Grapalat"/>
          <w:sz w:val="16"/>
          <w:szCs w:val="16"/>
          <w:u w:val="single"/>
          <w:vertAlign w:val="subscript"/>
          <w:lang w:val="hy-AM"/>
        </w:rPr>
        <w:tab/>
      </w:r>
      <w:r w:rsidRPr="00DA0244">
        <w:rPr>
          <w:rFonts w:ascii="GHEA Grapalat" w:hAnsi="GHEA Grapalat" w:cs="GHEA Grapalat"/>
          <w:sz w:val="16"/>
          <w:szCs w:val="16"/>
          <w:u w:val="single"/>
          <w:vertAlign w:val="subscript"/>
          <w:lang w:val="hy-AM"/>
        </w:rPr>
        <w:tab/>
      </w:r>
      <w:r w:rsidRPr="00DA0244">
        <w:rPr>
          <w:rFonts w:ascii="GHEA Grapalat" w:hAnsi="GHEA Grapalat" w:cs="GHEA Grapalat"/>
          <w:sz w:val="16"/>
          <w:szCs w:val="16"/>
          <w:vertAlign w:val="subscript"/>
          <w:lang w:val="hy-AM"/>
        </w:rPr>
        <w:t xml:space="preserve">, </w:t>
      </w:r>
      <w:r w:rsidRPr="00DA0244">
        <w:rPr>
          <w:rFonts w:ascii="GHEA Grapalat" w:hAnsi="GHEA Grapalat" w:cs="GHEA Grapalat"/>
          <w:sz w:val="16"/>
          <w:szCs w:val="16"/>
          <w:lang w:val="hy-AM"/>
        </w:rPr>
        <w:t xml:space="preserve">ի դեմս Ընկերության տնօրեն </w:t>
      </w:r>
      <w:r w:rsidRPr="00DA0244">
        <w:rPr>
          <w:rFonts w:ascii="GHEA Grapalat" w:hAnsi="GHEA Grapalat" w:cs="GHEA Grapalat"/>
          <w:sz w:val="16"/>
          <w:szCs w:val="16"/>
          <w:u w:val="single"/>
          <w:lang w:val="hy-AM"/>
        </w:rPr>
        <w:tab/>
      </w:r>
      <w:r w:rsidRPr="00DA0244">
        <w:rPr>
          <w:rFonts w:ascii="GHEA Grapalat" w:hAnsi="GHEA Grapalat" w:cs="GHEA Grapalat"/>
          <w:sz w:val="16"/>
          <w:szCs w:val="16"/>
          <w:u w:val="single"/>
          <w:lang w:val="hy-AM"/>
        </w:rPr>
        <w:tab/>
      </w:r>
      <w:r w:rsidRPr="00DA0244">
        <w:rPr>
          <w:rFonts w:ascii="GHEA Grapalat" w:hAnsi="GHEA Grapalat" w:cs="GHEA Grapalat"/>
          <w:sz w:val="16"/>
          <w:szCs w:val="16"/>
          <w:u w:val="single"/>
          <w:lang w:val="hy-AM"/>
        </w:rPr>
        <w:tab/>
      </w:r>
      <w:r w:rsidRPr="00DA0244">
        <w:rPr>
          <w:rFonts w:ascii="GHEA Grapalat" w:hAnsi="GHEA Grapalat" w:cs="GHEA Grapalat"/>
          <w:sz w:val="16"/>
          <w:szCs w:val="16"/>
          <w:u w:val="single"/>
          <w:lang w:val="hy-AM"/>
        </w:rPr>
        <w:tab/>
      </w:r>
      <w:r w:rsidRPr="00DA0244">
        <w:rPr>
          <w:rFonts w:ascii="GHEA Grapalat" w:hAnsi="GHEA Grapalat" w:cs="GHEA Grapalat"/>
          <w:sz w:val="16"/>
          <w:szCs w:val="16"/>
          <w:u w:val="single"/>
          <w:lang w:val="hy-AM"/>
        </w:rPr>
        <w:tab/>
      </w:r>
      <w:r w:rsidRPr="00DA0244">
        <w:rPr>
          <w:rFonts w:ascii="GHEA Grapalat" w:hAnsi="GHEA Grapalat" w:cs="GHEA Grapalat"/>
          <w:sz w:val="16"/>
          <w:szCs w:val="16"/>
          <w:u w:val="single"/>
          <w:lang w:val="hy-AM"/>
        </w:rPr>
        <w:tab/>
      </w:r>
      <w:r w:rsidRPr="00DA0244">
        <w:rPr>
          <w:rFonts w:ascii="GHEA Grapalat" w:hAnsi="GHEA Grapalat" w:cs="GHEA Grapalat"/>
          <w:sz w:val="16"/>
          <w:szCs w:val="16"/>
          <w:u w:val="single"/>
          <w:lang w:val="hy-AM"/>
        </w:rPr>
        <w:tab/>
      </w:r>
    </w:p>
    <w:p w:rsidR="00203F6B" w:rsidRPr="00F4770B" w:rsidRDefault="00203F6B" w:rsidP="00F4770B">
      <w:pPr>
        <w:jc w:val="both"/>
        <w:rPr>
          <w:rFonts w:ascii="GHEA Grapalat" w:hAnsi="GHEA Grapalat" w:cs="GHEA Grapalat"/>
          <w:sz w:val="16"/>
          <w:szCs w:val="16"/>
          <w:lang w:val="hy-AM"/>
        </w:rPr>
      </w:pPr>
      <w:r w:rsidRPr="00DA0244">
        <w:rPr>
          <w:rFonts w:ascii="GHEA Grapalat" w:hAnsi="GHEA Grapalat"/>
          <w:sz w:val="16"/>
          <w:szCs w:val="16"/>
          <w:vertAlign w:val="superscript"/>
          <w:lang w:val="hy-AM"/>
        </w:rPr>
        <w:t xml:space="preserve">       Ընկերության անվանումը</w:t>
      </w:r>
      <w:r w:rsidRPr="00DA0244">
        <w:rPr>
          <w:rFonts w:ascii="GHEA Grapalat" w:hAnsi="GHEA Grapalat" w:cs="GHEA Grapalat"/>
          <w:sz w:val="16"/>
          <w:szCs w:val="16"/>
          <w:vertAlign w:val="subscript"/>
          <w:lang w:val="hy-AM"/>
        </w:rPr>
        <w:tab/>
      </w:r>
      <w:r w:rsidRPr="00DA0244">
        <w:rPr>
          <w:rFonts w:ascii="GHEA Grapalat" w:hAnsi="GHEA Grapalat" w:cs="GHEA Grapalat"/>
          <w:sz w:val="16"/>
          <w:szCs w:val="16"/>
          <w:vertAlign w:val="subscript"/>
          <w:lang w:val="hy-AM"/>
        </w:rPr>
        <w:tab/>
      </w:r>
      <w:r w:rsidRPr="00DA0244">
        <w:rPr>
          <w:rFonts w:ascii="GHEA Grapalat" w:hAnsi="GHEA Grapalat" w:cs="GHEA Grapalat"/>
          <w:sz w:val="16"/>
          <w:szCs w:val="16"/>
          <w:vertAlign w:val="subscript"/>
          <w:lang w:val="hy-AM"/>
        </w:rPr>
        <w:tab/>
      </w:r>
      <w:r w:rsidRPr="00DA0244">
        <w:rPr>
          <w:rFonts w:ascii="GHEA Grapalat" w:hAnsi="GHEA Grapalat" w:cs="GHEA Grapalat"/>
          <w:sz w:val="16"/>
          <w:szCs w:val="16"/>
          <w:vertAlign w:val="subscript"/>
          <w:lang w:val="hy-AM"/>
        </w:rPr>
        <w:tab/>
      </w:r>
      <w:r w:rsidRPr="00DA0244">
        <w:rPr>
          <w:rFonts w:ascii="GHEA Grapalat" w:hAnsi="GHEA Grapalat" w:cs="GHEA Grapalat"/>
          <w:sz w:val="16"/>
          <w:szCs w:val="16"/>
          <w:vertAlign w:val="subscript"/>
          <w:lang w:val="hy-AM"/>
        </w:rPr>
        <w:tab/>
        <w:t xml:space="preserve">    </w:t>
      </w:r>
      <w:r w:rsidRPr="00DA0244">
        <w:rPr>
          <w:rFonts w:ascii="GHEA Grapalat" w:hAnsi="GHEA Grapalat"/>
          <w:sz w:val="16"/>
          <w:szCs w:val="16"/>
          <w:vertAlign w:val="superscript"/>
          <w:lang w:val="hy-AM"/>
        </w:rPr>
        <w:t>Ընկերության տնօրենի անուն ազգանունը, անձնագրային տվյալները</w:t>
      </w:r>
      <w:r w:rsidRPr="00DA0244">
        <w:rPr>
          <w:rFonts w:ascii="GHEA Grapalat" w:hAnsi="GHEA Grapalat" w:cs="GHEA Grapalat"/>
          <w:sz w:val="16"/>
          <w:szCs w:val="16"/>
          <w:vertAlign w:val="subscript"/>
          <w:lang w:val="hy-AM"/>
        </w:rPr>
        <w:t xml:space="preserve">, </w:t>
      </w:r>
      <w:r w:rsidRPr="00DA0244">
        <w:rPr>
          <w:rFonts w:ascii="GHEA Grapalat" w:hAnsi="GHEA Grapalat" w:cs="GHEA Grapalat"/>
          <w:sz w:val="16"/>
          <w:szCs w:val="16"/>
          <w:lang w:val="hy-AM"/>
        </w:rPr>
        <w:t>որը գործում է Ընկերության կանոնադրության հիման վրա` (այսուհետև` Ընկերություն), սույնով միակողմանի սահմանում է հետևյալ տու</w:t>
      </w:r>
      <w:r w:rsidR="00F4770B">
        <w:rPr>
          <w:rFonts w:ascii="GHEA Grapalat" w:hAnsi="GHEA Grapalat" w:cs="GHEA Grapalat"/>
          <w:sz w:val="16"/>
          <w:szCs w:val="16"/>
          <w:lang w:val="hy-AM"/>
        </w:rPr>
        <w:t>ժանքի վճարման համաձայնությունը.</w:t>
      </w:r>
    </w:p>
    <w:p w:rsidR="00203F6B" w:rsidRPr="00DA0244" w:rsidRDefault="00203F6B" w:rsidP="00203F6B">
      <w:pPr>
        <w:numPr>
          <w:ilvl w:val="0"/>
          <w:numId w:val="6"/>
        </w:numPr>
        <w:jc w:val="center"/>
        <w:rPr>
          <w:rFonts w:ascii="GHEA Grapalat" w:hAnsi="GHEA Grapalat" w:cs="GHEA Grapalat"/>
          <w:b/>
          <w:bCs/>
          <w:sz w:val="16"/>
          <w:szCs w:val="16"/>
          <w:lang w:val="pt-BR"/>
        </w:rPr>
      </w:pPr>
      <w:r w:rsidRPr="00DA0244">
        <w:rPr>
          <w:rFonts w:ascii="GHEA Grapalat" w:hAnsi="GHEA Grapalat" w:cs="GHEA Grapalat"/>
          <w:b/>
          <w:sz w:val="16"/>
          <w:szCs w:val="16"/>
          <w:lang w:val="hy-AM"/>
        </w:rPr>
        <w:t xml:space="preserve"> Հ</w:t>
      </w:r>
      <w:r w:rsidRPr="00DA0244">
        <w:rPr>
          <w:rFonts w:ascii="GHEA Grapalat" w:hAnsi="GHEA Grapalat" w:cs="GHEA Grapalat"/>
          <w:b/>
          <w:sz w:val="16"/>
          <w:szCs w:val="16"/>
        </w:rPr>
        <w:t>ամաձայնության առարկան</w:t>
      </w:r>
    </w:p>
    <w:p w:rsidR="00203F6B" w:rsidRPr="00DA0244" w:rsidRDefault="00203F6B" w:rsidP="00203F6B">
      <w:pPr>
        <w:numPr>
          <w:ilvl w:val="1"/>
          <w:numId w:val="7"/>
        </w:numPr>
        <w:ind w:left="0" w:firstLine="426"/>
        <w:jc w:val="both"/>
        <w:rPr>
          <w:rFonts w:ascii="GHEA Grapalat" w:hAnsi="GHEA Grapalat" w:cs="GHEA Grapalat"/>
          <w:sz w:val="16"/>
          <w:szCs w:val="16"/>
          <w:lang w:val="pt-BR"/>
        </w:rPr>
      </w:pPr>
      <w:r w:rsidRPr="00DA0244">
        <w:rPr>
          <w:rFonts w:ascii="GHEA Grapalat" w:hAnsi="GHEA Grapalat" w:cs="GHEA Grapalat"/>
          <w:sz w:val="16"/>
          <w:szCs w:val="16"/>
          <w:lang w:val="pt-BR"/>
        </w:rPr>
        <w:t xml:space="preserve">Ընկերությունը մասնակցում է </w:t>
      </w:r>
      <w:r w:rsidRPr="00DA0244">
        <w:rPr>
          <w:rFonts w:ascii="GHEA Grapalat" w:hAnsi="GHEA Grapalat" w:cs="GHEA Grapalat"/>
          <w:sz w:val="16"/>
          <w:szCs w:val="16"/>
          <w:u w:val="single"/>
          <w:lang w:val="pt-BR"/>
        </w:rPr>
        <w:tab/>
      </w:r>
      <w:r w:rsidRPr="00DA0244">
        <w:rPr>
          <w:rFonts w:ascii="GHEA Grapalat" w:hAnsi="GHEA Grapalat" w:cs="GHEA Grapalat"/>
          <w:sz w:val="16"/>
          <w:szCs w:val="16"/>
          <w:u w:val="single"/>
          <w:lang w:val="pt-BR"/>
        </w:rPr>
        <w:tab/>
      </w:r>
      <w:r w:rsidRPr="00DA0244">
        <w:rPr>
          <w:rFonts w:ascii="GHEA Grapalat" w:hAnsi="GHEA Grapalat" w:cs="GHEA Grapalat"/>
          <w:sz w:val="16"/>
          <w:szCs w:val="16"/>
          <w:u w:val="single"/>
          <w:lang w:val="pt-BR"/>
        </w:rPr>
        <w:tab/>
        <w:t xml:space="preserve">    </w:t>
      </w:r>
      <w:r w:rsidRPr="00DA0244">
        <w:rPr>
          <w:rFonts w:ascii="GHEA Grapalat" w:hAnsi="GHEA Grapalat" w:cs="GHEA Grapalat"/>
          <w:sz w:val="16"/>
          <w:szCs w:val="16"/>
          <w:u w:val="single"/>
          <w:lang w:val="pt-BR"/>
        </w:rPr>
        <w:tab/>
        <w:t xml:space="preserve">           </w:t>
      </w:r>
      <w:r w:rsidRPr="00DA0244">
        <w:rPr>
          <w:rFonts w:ascii="GHEA Grapalat" w:hAnsi="GHEA Grapalat" w:cs="GHEA Grapalat"/>
          <w:sz w:val="16"/>
          <w:szCs w:val="16"/>
          <w:u w:val="single"/>
          <w:lang w:val="pt-BR"/>
        </w:rPr>
        <w:tab/>
      </w:r>
      <w:r w:rsidRPr="00DA0244">
        <w:rPr>
          <w:rFonts w:ascii="GHEA Grapalat" w:hAnsi="GHEA Grapalat" w:cs="GHEA Grapalat"/>
          <w:sz w:val="16"/>
          <w:szCs w:val="16"/>
          <w:lang w:val="pt-BR"/>
        </w:rPr>
        <w:t xml:space="preserve">*  (այսուհետ` Պատվիրատու) կողմից </w:t>
      </w:r>
    </w:p>
    <w:p w:rsidR="00203F6B" w:rsidRPr="00DA0244" w:rsidRDefault="00203F6B" w:rsidP="00203F6B">
      <w:pPr>
        <w:jc w:val="both"/>
        <w:rPr>
          <w:rFonts w:ascii="GHEA Grapalat" w:hAnsi="GHEA Grapalat" w:cs="GHEA Grapalat"/>
          <w:sz w:val="16"/>
          <w:szCs w:val="16"/>
          <w:lang w:val="pt-BR"/>
        </w:rPr>
      </w:pPr>
      <w:r w:rsidRPr="00DA0244">
        <w:rPr>
          <w:rFonts w:ascii="GHEA Grapalat" w:hAnsi="GHEA Grapalat" w:cs="GHEA Grapalat"/>
          <w:sz w:val="16"/>
          <w:szCs w:val="16"/>
          <w:lang w:val="pt-BR"/>
        </w:rPr>
        <w:t xml:space="preserve">կազմակերպված` </w:t>
      </w:r>
      <w:r w:rsidRPr="00DA0244">
        <w:rPr>
          <w:rFonts w:ascii="GHEA Grapalat" w:hAnsi="GHEA Grapalat" w:cs="GHEA Grapalat"/>
          <w:sz w:val="16"/>
          <w:szCs w:val="16"/>
          <w:u w:val="single"/>
          <w:lang w:val="pt-BR"/>
        </w:rPr>
        <w:t xml:space="preserve"> </w:t>
      </w:r>
      <w:r w:rsidRPr="00DA0244">
        <w:rPr>
          <w:rFonts w:ascii="GHEA Grapalat" w:hAnsi="GHEA Grapalat" w:cs="GHEA Grapalat"/>
          <w:sz w:val="16"/>
          <w:szCs w:val="16"/>
          <w:u w:val="single"/>
          <w:lang w:val="pt-BR"/>
        </w:rPr>
        <w:tab/>
        <w:t xml:space="preserve">                                             </w:t>
      </w:r>
      <w:r w:rsidRPr="00DA0244">
        <w:rPr>
          <w:rFonts w:ascii="GHEA Grapalat" w:hAnsi="GHEA Grapalat" w:cs="GHEA Grapalat"/>
          <w:sz w:val="16"/>
          <w:szCs w:val="16"/>
          <w:lang w:val="pt-BR"/>
        </w:rPr>
        <w:t>* ծածկագրով գնման ընթացակարգին:</w:t>
      </w:r>
    </w:p>
    <w:p w:rsidR="00203F6B" w:rsidRPr="00DA0244" w:rsidRDefault="00203F6B" w:rsidP="00203F6B">
      <w:pPr>
        <w:numPr>
          <w:ilvl w:val="1"/>
          <w:numId w:val="7"/>
        </w:numPr>
        <w:ind w:left="0" w:firstLine="450"/>
        <w:jc w:val="both"/>
        <w:rPr>
          <w:rFonts w:ascii="GHEA Grapalat" w:hAnsi="GHEA Grapalat" w:cs="GHEA Grapalat"/>
          <w:color w:val="5B9BD5"/>
          <w:sz w:val="16"/>
          <w:szCs w:val="16"/>
          <w:lang w:val="hy-AM"/>
        </w:rPr>
      </w:pPr>
      <w:r w:rsidRPr="00DA0244">
        <w:rPr>
          <w:rFonts w:ascii="GHEA Grapalat" w:hAnsi="GHEA Grapalat" w:cs="GHEA Grapalat"/>
          <w:sz w:val="16"/>
          <w:szCs w:val="16"/>
          <w:lang w:val="pt-BR"/>
        </w:rPr>
        <w:t xml:space="preserve">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203F6B" w:rsidRPr="00DA0244" w:rsidRDefault="00203F6B" w:rsidP="00203F6B">
      <w:pPr>
        <w:numPr>
          <w:ilvl w:val="1"/>
          <w:numId w:val="7"/>
        </w:numPr>
        <w:ind w:left="0" w:firstLine="426"/>
        <w:jc w:val="both"/>
        <w:rPr>
          <w:rFonts w:ascii="GHEA Grapalat" w:hAnsi="GHEA Grapalat" w:cs="GHEA Grapalat"/>
          <w:color w:val="000000"/>
          <w:sz w:val="16"/>
          <w:szCs w:val="16"/>
          <w:lang w:val="pt-BR"/>
        </w:rPr>
      </w:pPr>
      <w:r w:rsidRPr="00DA0244">
        <w:rPr>
          <w:rFonts w:ascii="GHEA Grapalat" w:hAnsi="GHEA Grapalat" w:cs="GHEA Grapalat"/>
          <w:color w:val="000000"/>
          <w:sz w:val="16"/>
          <w:szCs w:val="16"/>
          <w:lang w:val="pt-BR"/>
        </w:rPr>
        <w:t>Ընկերությունը</w:t>
      </w:r>
      <w:r w:rsidRPr="00DA0244">
        <w:rPr>
          <w:rFonts w:ascii="GHEA Grapalat" w:hAnsi="GHEA Grapalat" w:cs="GHEA Grapalat"/>
          <w:color w:val="000000"/>
          <w:sz w:val="16"/>
          <w:szCs w:val="16"/>
          <w:lang w:val="hy-AM"/>
        </w:rPr>
        <w:t xml:space="preserve"> սույն </w:t>
      </w:r>
      <w:r w:rsidRPr="00DA0244">
        <w:rPr>
          <w:rFonts w:ascii="GHEA Grapalat" w:hAnsi="GHEA Grapalat" w:cs="GHEA Grapalat"/>
          <w:color w:val="000000"/>
          <w:sz w:val="16"/>
          <w:szCs w:val="16"/>
          <w:lang w:val="pt-BR"/>
        </w:rPr>
        <w:t>տուժանքի համաձայնագ</w:t>
      </w:r>
      <w:r w:rsidRPr="00DA0244">
        <w:rPr>
          <w:rFonts w:ascii="GHEA Grapalat" w:hAnsi="GHEA Grapalat" w:cs="GHEA Grapalat"/>
          <w:color w:val="000000"/>
          <w:sz w:val="16"/>
          <w:szCs w:val="16"/>
          <w:lang w:val="hy-AM"/>
        </w:rPr>
        <w:t>ր</w:t>
      </w:r>
      <w:r w:rsidRPr="00DA0244">
        <w:rPr>
          <w:rFonts w:ascii="GHEA Grapalat" w:hAnsi="GHEA Grapalat" w:cs="GHEA Grapalat"/>
          <w:color w:val="000000"/>
          <w:sz w:val="16"/>
          <w:szCs w:val="16"/>
          <w:lang w:val="pt-BR"/>
        </w:rPr>
        <w:t>ի</w:t>
      </w:r>
      <w:r w:rsidRPr="00DA0244">
        <w:rPr>
          <w:rFonts w:ascii="GHEA Grapalat" w:hAnsi="GHEA Grapalat" w:cs="GHEA Grapalat"/>
          <w:color w:val="000000"/>
          <w:sz w:val="16"/>
          <w:szCs w:val="16"/>
          <w:lang w:val="hy-AM"/>
        </w:rPr>
        <w:t xml:space="preserve">ն կից ներկայացվող վճարման պահանջագրի /այսուհետ` Պահանջագիր/ ստորագրմամբ անհետկանչելիորեն  համաձայնվում է, որ </w:t>
      </w:r>
    </w:p>
    <w:p w:rsidR="00203F6B" w:rsidRPr="00DA0244" w:rsidRDefault="00203F6B" w:rsidP="00203F6B">
      <w:pPr>
        <w:ind w:firstLine="426"/>
        <w:jc w:val="both"/>
        <w:rPr>
          <w:rFonts w:ascii="GHEA Grapalat" w:hAnsi="GHEA Grapalat" w:cs="GHEA Grapalat"/>
          <w:color w:val="000000"/>
          <w:sz w:val="16"/>
          <w:szCs w:val="16"/>
          <w:lang w:val="hy-AM"/>
        </w:rPr>
      </w:pPr>
      <w:r w:rsidRPr="00DA0244">
        <w:rPr>
          <w:rFonts w:ascii="GHEA Grapalat" w:hAnsi="GHEA Grapalat" w:cs="GHEA Grapalat"/>
          <w:color w:val="000000"/>
          <w:sz w:val="16"/>
          <w:szCs w:val="16"/>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203F6B" w:rsidRPr="00DA0244" w:rsidRDefault="00203F6B" w:rsidP="00203F6B">
      <w:pPr>
        <w:ind w:firstLine="426"/>
        <w:jc w:val="both"/>
        <w:rPr>
          <w:rFonts w:ascii="GHEA Grapalat" w:hAnsi="GHEA Grapalat" w:cs="GHEA Grapalat"/>
          <w:color w:val="000000"/>
          <w:sz w:val="16"/>
          <w:szCs w:val="16"/>
          <w:lang w:val="hy-AM"/>
        </w:rPr>
      </w:pPr>
      <w:r w:rsidRPr="00DA0244">
        <w:rPr>
          <w:rFonts w:ascii="GHEA Grapalat" w:hAnsi="GHEA Grapalat" w:cs="GHEA Grapalat"/>
          <w:color w:val="000000"/>
          <w:sz w:val="16"/>
          <w:szCs w:val="16"/>
          <w:lang w:val="hy-AM"/>
        </w:rPr>
        <w:t xml:space="preserve"> բ) Պահանջագիրը հիմք է հանդիսանում Վճարող Բանկի համար` Պահանջագրով նշված ամբողջ գումարը </w:t>
      </w:r>
      <w:r w:rsidRPr="00DA0244">
        <w:rPr>
          <w:rFonts w:ascii="GHEA Grapalat" w:hAnsi="GHEA Grapalat" w:cs="GHEA Grapalat"/>
          <w:color w:val="000000"/>
          <w:sz w:val="16"/>
          <w:szCs w:val="16"/>
          <w:lang w:val="pt-BR"/>
        </w:rPr>
        <w:t>Ընկերության</w:t>
      </w:r>
      <w:r w:rsidRPr="00DA0244">
        <w:rPr>
          <w:rFonts w:ascii="GHEA Grapalat" w:hAnsi="GHEA Grapalat" w:cs="GHEA Grapalat"/>
          <w:color w:val="000000"/>
          <w:sz w:val="16"/>
          <w:szCs w:val="16"/>
          <w:lang w:val="hy-AM"/>
        </w:rPr>
        <w:t xml:space="preserve"> հաշվից  գանձելու համար՝ առանց լրացուցիչ ակցեպտավորման: </w:t>
      </w:r>
    </w:p>
    <w:p w:rsidR="00203F6B" w:rsidRPr="00DA0244" w:rsidRDefault="00203F6B" w:rsidP="00203F6B">
      <w:pPr>
        <w:ind w:firstLine="426"/>
        <w:jc w:val="both"/>
        <w:rPr>
          <w:rFonts w:ascii="GHEA Grapalat" w:hAnsi="GHEA Grapalat" w:cs="GHEA Grapalat"/>
          <w:color w:val="000000"/>
          <w:sz w:val="16"/>
          <w:szCs w:val="16"/>
          <w:lang w:val="hy-AM"/>
        </w:rPr>
      </w:pPr>
      <w:r w:rsidRPr="00DA0244">
        <w:rPr>
          <w:rFonts w:ascii="GHEA Grapalat" w:hAnsi="GHEA Grapalat" w:cs="GHEA Grapalat"/>
          <w:color w:val="000000"/>
          <w:sz w:val="16"/>
          <w:szCs w:val="16"/>
          <w:lang w:val="hy-AM"/>
        </w:rPr>
        <w:t xml:space="preserve">գ)  </w:t>
      </w:r>
      <w:r w:rsidRPr="00DA0244">
        <w:rPr>
          <w:rFonts w:ascii="GHEA Grapalat" w:hAnsi="GHEA Grapalat" w:cs="GHEA Grapalat"/>
          <w:color w:val="000000"/>
          <w:sz w:val="16"/>
          <w:szCs w:val="16"/>
          <w:lang w:val="pt-BR"/>
        </w:rPr>
        <w:t>Ընկերությունը</w:t>
      </w:r>
      <w:r w:rsidRPr="00DA0244">
        <w:rPr>
          <w:rFonts w:ascii="GHEA Grapalat" w:hAnsi="GHEA Grapalat" w:cs="GHEA Grapalat"/>
          <w:color w:val="000000"/>
          <w:sz w:val="16"/>
          <w:szCs w:val="16"/>
          <w:lang w:val="hy-AM"/>
        </w:rPr>
        <w:t xml:space="preserve"> չի կարող գրավոր կամ այլ եղանակով Վճարող Բանկին կարգադրել Պահանջագրի վրա դրված իր ակցեպտը հետ կանչելու մասին:</w:t>
      </w:r>
    </w:p>
    <w:p w:rsidR="00203F6B" w:rsidRPr="00DA0244" w:rsidRDefault="00203F6B" w:rsidP="00203F6B">
      <w:pPr>
        <w:ind w:left="426"/>
        <w:jc w:val="both"/>
        <w:rPr>
          <w:rFonts w:ascii="GHEA Grapalat" w:hAnsi="GHEA Grapalat" w:cs="GHEA Grapalat"/>
          <w:color w:val="000000"/>
          <w:sz w:val="16"/>
          <w:szCs w:val="16"/>
          <w:lang w:val="hy-AM"/>
        </w:rPr>
      </w:pPr>
      <w:r w:rsidRPr="00DA0244">
        <w:rPr>
          <w:rFonts w:ascii="GHEA Grapalat" w:hAnsi="GHEA Grapalat" w:cs="GHEA Grapalat"/>
          <w:color w:val="000000"/>
          <w:sz w:val="16"/>
          <w:szCs w:val="16"/>
          <w:lang w:val="hy-AM"/>
        </w:rPr>
        <w:t xml:space="preserve">դ) </w:t>
      </w:r>
      <w:r w:rsidRPr="00DA0244">
        <w:rPr>
          <w:rFonts w:ascii="GHEA Grapalat" w:hAnsi="GHEA Grapalat" w:cs="GHEA Grapalat"/>
          <w:color w:val="000000"/>
          <w:sz w:val="16"/>
          <w:szCs w:val="16"/>
          <w:lang w:val="pt-BR"/>
        </w:rPr>
        <w:t>Ընկերությունը</w:t>
      </w:r>
      <w:r w:rsidRPr="00DA0244">
        <w:rPr>
          <w:rFonts w:ascii="GHEA Grapalat" w:hAnsi="GHEA Grapalat" w:cs="GHEA Grapalat"/>
          <w:color w:val="000000"/>
          <w:sz w:val="16"/>
          <w:szCs w:val="16"/>
          <w:lang w:val="hy-AM"/>
        </w:rPr>
        <w:t xml:space="preserve"> հավաստում է, որ Պահանջագիրը ակցեպտավորել է տուժանքի ամբողջ գումարով:</w:t>
      </w:r>
    </w:p>
    <w:p w:rsidR="00203F6B" w:rsidRPr="00DA0244" w:rsidRDefault="00203F6B" w:rsidP="00203F6B">
      <w:pPr>
        <w:ind w:firstLine="426"/>
        <w:jc w:val="both"/>
        <w:rPr>
          <w:rFonts w:ascii="GHEA Grapalat" w:hAnsi="GHEA Grapalat" w:cs="GHEA Grapalat"/>
          <w:sz w:val="16"/>
          <w:szCs w:val="16"/>
          <w:lang w:val="hy-AM"/>
        </w:rPr>
      </w:pPr>
      <w:r w:rsidRPr="00DA0244">
        <w:rPr>
          <w:rFonts w:ascii="GHEA Grapalat" w:hAnsi="GHEA Grapalat" w:cs="GHEA Grapalat"/>
          <w:sz w:val="16"/>
          <w:szCs w:val="16"/>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203F6B" w:rsidRPr="00DA0244" w:rsidRDefault="00203F6B" w:rsidP="00203F6B">
      <w:pPr>
        <w:numPr>
          <w:ilvl w:val="1"/>
          <w:numId w:val="7"/>
        </w:numPr>
        <w:ind w:left="0" w:firstLine="426"/>
        <w:jc w:val="both"/>
        <w:rPr>
          <w:rFonts w:ascii="GHEA Grapalat" w:hAnsi="GHEA Grapalat" w:cs="GHEA Grapalat"/>
          <w:sz w:val="16"/>
          <w:szCs w:val="16"/>
          <w:lang w:val="pt-BR"/>
        </w:rPr>
      </w:pPr>
      <w:r w:rsidRPr="00DA0244">
        <w:rPr>
          <w:rFonts w:ascii="GHEA Grapalat" w:hAnsi="GHEA Grapalat" w:cs="GHEA Grapalat"/>
          <w:sz w:val="16"/>
          <w:szCs w:val="16"/>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DA0244">
        <w:rPr>
          <w:rFonts w:ascii="GHEA Grapalat" w:hAnsi="GHEA Grapalat" w:cs="GHEA Grapalat"/>
          <w:sz w:val="16"/>
          <w:szCs w:val="16"/>
          <w:lang w:val="hy-AM"/>
        </w:rPr>
        <w:t xml:space="preserve">Պահանջագիրը բնօրինակներով </w:t>
      </w:r>
      <w:r w:rsidRPr="00DA0244">
        <w:rPr>
          <w:rFonts w:ascii="GHEA Grapalat" w:hAnsi="GHEA Grapalat" w:cs="GHEA Grapalat"/>
          <w:sz w:val="16"/>
          <w:szCs w:val="16"/>
          <w:lang w:val="pt-BR"/>
        </w:rPr>
        <w:t xml:space="preserve">ներկայացնում է </w:t>
      </w:r>
      <w:r w:rsidRPr="00DA0244">
        <w:rPr>
          <w:rFonts w:ascii="GHEA Grapalat" w:hAnsi="GHEA Grapalat" w:cs="GHEA Grapalat"/>
          <w:sz w:val="16"/>
          <w:szCs w:val="16"/>
          <w:lang w:val="hy-AM"/>
        </w:rPr>
        <w:t>Վճարող Բանկին</w:t>
      </w:r>
      <w:r w:rsidRPr="00DA0244">
        <w:rPr>
          <w:rFonts w:ascii="GHEA Grapalat" w:hAnsi="GHEA Grapalat" w:cs="GHEA Grapalat"/>
          <w:sz w:val="16"/>
          <w:szCs w:val="16"/>
          <w:lang w:val="pt-BR"/>
        </w:rPr>
        <w:t xml:space="preserve">` այդ մասին գրավոր տեղեկացնելով Ընկերությանը: Սույն տուժանքի համաձայնագիրը և կից </w:t>
      </w:r>
      <w:r w:rsidRPr="00DA0244">
        <w:rPr>
          <w:rFonts w:ascii="GHEA Grapalat" w:hAnsi="GHEA Grapalat" w:cs="GHEA Grapalat"/>
          <w:sz w:val="16"/>
          <w:szCs w:val="16"/>
          <w:lang w:val="hy-AM"/>
        </w:rPr>
        <w:t>Պահանջագիրը</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էլեկտրոնային</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թվային</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ստորագրությամբ</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հաստատված</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լինելու</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դեպքում</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դրանք</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Վճարող</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Բանկին</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են</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ներկայացվում</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էլեկտրոնային</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կրիչներով</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ինչպես</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նաև</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դրանցից</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արտատպված</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թղթային</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տարբերակներով</w:t>
      </w:r>
      <w:r w:rsidRPr="00DA0244">
        <w:rPr>
          <w:rFonts w:ascii="GHEA Grapalat" w:hAnsi="GHEA Grapalat" w:cs="GHEA Grapalat"/>
          <w:sz w:val="16"/>
          <w:szCs w:val="16"/>
          <w:lang w:val="pt-BR"/>
        </w:rPr>
        <w:t>:</w:t>
      </w:r>
    </w:p>
    <w:p w:rsidR="00203F6B" w:rsidRPr="00DA0244" w:rsidRDefault="00203F6B" w:rsidP="00203F6B">
      <w:pPr>
        <w:numPr>
          <w:ilvl w:val="1"/>
          <w:numId w:val="7"/>
        </w:numPr>
        <w:ind w:left="0" w:firstLine="426"/>
        <w:jc w:val="both"/>
        <w:rPr>
          <w:rFonts w:ascii="GHEA Grapalat" w:hAnsi="GHEA Grapalat" w:cs="GHEA Grapalat"/>
          <w:color w:val="000000"/>
          <w:sz w:val="16"/>
          <w:szCs w:val="16"/>
          <w:lang w:val="hy-AM"/>
        </w:rPr>
      </w:pPr>
      <w:r w:rsidRPr="00DA0244">
        <w:rPr>
          <w:rFonts w:ascii="GHEA Grapalat" w:hAnsi="GHEA Grapalat" w:cs="GHEA Grapalat"/>
          <w:color w:val="000000"/>
          <w:sz w:val="16"/>
          <w:szCs w:val="16"/>
          <w:lang w:val="hy-AM"/>
        </w:rPr>
        <w:t xml:space="preserve"> Պատվիրատուն Վճարող բանկին կարող է ներկայացնել այլ լրացուցիչ փաստաթղթեր:</w:t>
      </w:r>
    </w:p>
    <w:p w:rsidR="00203F6B" w:rsidRPr="00DA0244" w:rsidRDefault="00203F6B" w:rsidP="00203F6B">
      <w:pPr>
        <w:numPr>
          <w:ilvl w:val="1"/>
          <w:numId w:val="7"/>
        </w:numPr>
        <w:ind w:left="0" w:firstLine="426"/>
        <w:jc w:val="both"/>
        <w:rPr>
          <w:rFonts w:ascii="GHEA Grapalat" w:hAnsi="GHEA Grapalat" w:cs="GHEA Grapalat"/>
          <w:sz w:val="16"/>
          <w:szCs w:val="16"/>
          <w:lang w:val="pt-BR"/>
        </w:rPr>
      </w:pPr>
      <w:r w:rsidRPr="00DA0244">
        <w:rPr>
          <w:rFonts w:ascii="GHEA Grapalat" w:hAnsi="GHEA Grapalat" w:cs="GHEA Grapalat"/>
          <w:sz w:val="16"/>
          <w:szCs w:val="16"/>
          <w:lang w:val="hy-AM"/>
        </w:rPr>
        <w:t>Վճարող Բանկի կողմից Պ</w:t>
      </w:r>
      <w:r w:rsidRPr="00DA0244">
        <w:rPr>
          <w:rFonts w:ascii="GHEA Grapalat" w:hAnsi="GHEA Grapalat" w:cs="GHEA Grapalat"/>
          <w:sz w:val="16"/>
          <w:szCs w:val="16"/>
          <w:lang w:val="pt-BR"/>
        </w:rPr>
        <w:t xml:space="preserve">ահանջագրում նշված գումարի վճարման հետևանքով </w:t>
      </w:r>
      <w:r w:rsidRPr="00DA0244">
        <w:rPr>
          <w:rFonts w:ascii="GHEA Grapalat" w:hAnsi="GHEA Grapalat" w:cs="GHEA Grapalat"/>
          <w:sz w:val="16"/>
          <w:szCs w:val="16"/>
          <w:lang w:val="hy-AM"/>
        </w:rPr>
        <w:t xml:space="preserve">Ընկերության </w:t>
      </w:r>
      <w:r w:rsidRPr="00DA0244">
        <w:rPr>
          <w:rFonts w:ascii="GHEA Grapalat" w:hAnsi="GHEA Grapalat" w:cs="GHEA Grapalat"/>
          <w:sz w:val="16"/>
          <w:szCs w:val="16"/>
          <w:lang w:val="pt-BR"/>
        </w:rPr>
        <w:t xml:space="preserve">առաջացած ռիսկերի (Ընկերության կրած վնասների) </w:t>
      </w:r>
      <w:r w:rsidRPr="00DA0244">
        <w:rPr>
          <w:rFonts w:ascii="GHEA Grapalat" w:hAnsi="GHEA Grapalat" w:cs="GHEA Grapalat"/>
          <w:sz w:val="16"/>
          <w:szCs w:val="16"/>
          <w:lang w:val="hy-AM"/>
        </w:rPr>
        <w:t xml:space="preserve">և բացասական հետևանքների </w:t>
      </w:r>
      <w:r w:rsidRPr="00DA0244">
        <w:rPr>
          <w:rFonts w:ascii="GHEA Grapalat" w:hAnsi="GHEA Grapalat" w:cs="GHEA Grapalat"/>
          <w:sz w:val="16"/>
          <w:szCs w:val="16"/>
          <w:lang w:val="pt-BR"/>
        </w:rPr>
        <w:t>համար Բանկը</w:t>
      </w:r>
      <w:r w:rsidRPr="00DA0244">
        <w:rPr>
          <w:rFonts w:ascii="GHEA Grapalat" w:hAnsi="GHEA Grapalat" w:cs="GHEA Grapalat"/>
          <w:sz w:val="16"/>
          <w:szCs w:val="16"/>
          <w:lang w:val="hy-AM"/>
        </w:rPr>
        <w:t xml:space="preserve"> որևէ</w:t>
      </w:r>
      <w:r w:rsidRPr="00DA0244">
        <w:rPr>
          <w:rFonts w:ascii="GHEA Grapalat" w:hAnsi="GHEA Grapalat" w:cs="GHEA Grapalat"/>
          <w:sz w:val="16"/>
          <w:szCs w:val="16"/>
          <w:lang w:val="pt-BR"/>
        </w:rPr>
        <w:t xml:space="preserve"> պատասխանատվություն չի կրում</w:t>
      </w:r>
      <w:r w:rsidRPr="00DA0244">
        <w:rPr>
          <w:rFonts w:ascii="GHEA Grapalat" w:hAnsi="GHEA Grapalat" w:cs="GHEA Grapalat"/>
          <w:sz w:val="16"/>
          <w:szCs w:val="16"/>
          <w:lang w:val="hy-AM"/>
        </w:rPr>
        <w:t>:</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lang w:val="hy-AM"/>
        </w:rPr>
        <w:t>Բանկը պարտավոր չէ ստուգելու Ընկերության կողմից պայմանագրի պայմանները խախտելու փաստերը:</w:t>
      </w:r>
    </w:p>
    <w:p w:rsidR="00203F6B" w:rsidRPr="00DA0244" w:rsidRDefault="00203F6B" w:rsidP="00203F6B">
      <w:pPr>
        <w:numPr>
          <w:ilvl w:val="1"/>
          <w:numId w:val="7"/>
        </w:numPr>
        <w:ind w:left="0" w:firstLine="426"/>
        <w:jc w:val="both"/>
        <w:rPr>
          <w:rFonts w:ascii="GHEA Grapalat" w:hAnsi="GHEA Grapalat" w:cs="GHEA Grapalat"/>
          <w:sz w:val="16"/>
          <w:szCs w:val="16"/>
          <w:lang w:val="pt-BR"/>
        </w:rPr>
      </w:pPr>
      <w:r w:rsidRPr="00DA0244">
        <w:rPr>
          <w:rFonts w:ascii="GHEA Grapalat" w:hAnsi="GHEA Grapalat" w:cs="GHEA Grapalat"/>
          <w:sz w:val="16"/>
          <w:szCs w:val="16"/>
          <w:lang w:val="hy-AM"/>
        </w:rPr>
        <w:t>Այն դեպքում</w:t>
      </w:r>
      <w:r w:rsidRPr="00DA0244">
        <w:rPr>
          <w:rFonts w:ascii="GHEA Grapalat" w:hAnsi="GHEA Grapalat" w:cs="GHEA Grapalat"/>
          <w:sz w:val="16"/>
          <w:szCs w:val="16"/>
          <w:lang w:val="pt-BR"/>
        </w:rPr>
        <w:t>,</w:t>
      </w:r>
      <w:r w:rsidRPr="00DA0244">
        <w:rPr>
          <w:rFonts w:ascii="GHEA Grapalat" w:hAnsi="GHEA Grapalat" w:cs="GHEA Grapalat"/>
          <w:sz w:val="16"/>
          <w:szCs w:val="16"/>
          <w:lang w:val="hy-AM"/>
        </w:rPr>
        <w:t xml:space="preserve"> երբ Ընկերության հաշվի միջոցները չեն բավարարում</w:t>
      </w:r>
      <w:r w:rsidRPr="00DA0244">
        <w:rPr>
          <w:rFonts w:ascii="GHEA Grapalat" w:hAnsi="GHEA Grapalat" w:cs="GHEA Grapalat"/>
          <w:sz w:val="16"/>
          <w:szCs w:val="16"/>
        </w:rPr>
        <w:t>՝</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Վճարող</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բանկը</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վճարման</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պահանջագիրը</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ստանալուց</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հետո՝</w:t>
      </w:r>
      <w:r w:rsidRPr="00DA0244">
        <w:rPr>
          <w:rFonts w:ascii="GHEA Grapalat" w:hAnsi="GHEA Grapalat" w:cs="GHEA Grapalat"/>
          <w:sz w:val="16"/>
          <w:szCs w:val="16"/>
          <w:lang w:val="pt-BR"/>
        </w:rPr>
        <w:t xml:space="preserve"> 2 (</w:t>
      </w:r>
      <w:r w:rsidRPr="00DA0244">
        <w:rPr>
          <w:rFonts w:ascii="GHEA Grapalat" w:hAnsi="GHEA Grapalat" w:cs="GHEA Grapalat"/>
          <w:sz w:val="16"/>
          <w:szCs w:val="16"/>
        </w:rPr>
        <w:t>երկու</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աշխատանքային</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օրվա</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ընթացքում</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պետք</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է</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տեղեկացնի</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Պատվիրատուին՝</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գրավոր</w:t>
      </w:r>
      <w:r w:rsidRPr="00DA0244">
        <w:rPr>
          <w:rFonts w:ascii="GHEA Grapalat" w:hAnsi="GHEA Grapalat" w:cs="GHEA Grapalat"/>
          <w:sz w:val="16"/>
          <w:szCs w:val="16"/>
          <w:lang w:val="pt-BR"/>
        </w:rPr>
        <w:t xml:space="preserve"> </w:t>
      </w:r>
      <w:r w:rsidRPr="00DA0244">
        <w:rPr>
          <w:rFonts w:ascii="GHEA Grapalat" w:hAnsi="GHEA Grapalat" w:cs="GHEA Grapalat"/>
          <w:sz w:val="16"/>
          <w:szCs w:val="16"/>
        </w:rPr>
        <w:t>ձևով</w:t>
      </w:r>
      <w:r w:rsidRPr="00DA0244">
        <w:rPr>
          <w:rFonts w:ascii="GHEA Grapalat" w:hAnsi="GHEA Grapalat" w:cs="GHEA Grapalat"/>
          <w:sz w:val="16"/>
          <w:szCs w:val="16"/>
          <w:lang w:val="pt-BR"/>
        </w:rPr>
        <w:t>:</w:t>
      </w:r>
    </w:p>
    <w:p w:rsidR="00203F6B" w:rsidRPr="00DA0244" w:rsidRDefault="00203F6B" w:rsidP="00203F6B">
      <w:pPr>
        <w:numPr>
          <w:ilvl w:val="1"/>
          <w:numId w:val="7"/>
        </w:numPr>
        <w:ind w:left="0" w:firstLine="426"/>
        <w:jc w:val="both"/>
        <w:rPr>
          <w:rFonts w:ascii="GHEA Grapalat" w:hAnsi="GHEA Grapalat" w:cs="GHEA Grapalat"/>
          <w:sz w:val="16"/>
          <w:szCs w:val="16"/>
          <w:lang w:val="pt-BR"/>
        </w:rPr>
      </w:pPr>
      <w:r w:rsidRPr="00DA0244">
        <w:rPr>
          <w:rFonts w:ascii="GHEA Grapalat" w:hAnsi="GHEA Grapalat" w:cs="GHEA Grapalat"/>
          <w:sz w:val="16"/>
          <w:szCs w:val="16"/>
          <w:lang w:val="pt-BR"/>
        </w:rPr>
        <w:t xml:space="preserve"> Սույն համաձայնագիրը և կից </w:t>
      </w:r>
      <w:r w:rsidRPr="00DA0244">
        <w:rPr>
          <w:rFonts w:ascii="GHEA Grapalat" w:hAnsi="GHEA Grapalat" w:cs="GHEA Grapalat"/>
          <w:sz w:val="16"/>
          <w:szCs w:val="16"/>
          <w:lang w:val="hy-AM"/>
        </w:rPr>
        <w:t>Պ</w:t>
      </w:r>
      <w:r w:rsidRPr="00DA0244">
        <w:rPr>
          <w:rFonts w:ascii="GHEA Grapalat" w:hAnsi="GHEA Grapalat" w:cs="GHEA Grapalat"/>
          <w:sz w:val="16"/>
          <w:szCs w:val="16"/>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203F6B" w:rsidRPr="00DA0244" w:rsidRDefault="00203F6B" w:rsidP="00203F6B">
      <w:pPr>
        <w:jc w:val="both"/>
        <w:rPr>
          <w:rFonts w:ascii="GHEA Grapalat" w:hAnsi="GHEA Grapalat" w:cs="GHEA Grapalat"/>
          <w:sz w:val="16"/>
          <w:szCs w:val="16"/>
          <w:lang w:val="hy-AM"/>
        </w:rPr>
      </w:pPr>
    </w:p>
    <w:p w:rsidR="00203F6B" w:rsidRPr="00DA0244" w:rsidRDefault="00203F6B" w:rsidP="00203F6B">
      <w:pPr>
        <w:numPr>
          <w:ilvl w:val="0"/>
          <w:numId w:val="6"/>
        </w:numPr>
        <w:jc w:val="center"/>
        <w:rPr>
          <w:rFonts w:ascii="GHEA Grapalat" w:hAnsi="GHEA Grapalat" w:cs="GHEA Grapalat"/>
          <w:b/>
          <w:bCs/>
          <w:sz w:val="16"/>
          <w:szCs w:val="16"/>
        </w:rPr>
      </w:pPr>
      <w:r w:rsidRPr="00DA0244">
        <w:rPr>
          <w:rFonts w:ascii="GHEA Grapalat" w:hAnsi="GHEA Grapalat" w:cs="GHEA Grapalat"/>
          <w:b/>
          <w:bCs/>
          <w:sz w:val="16"/>
          <w:szCs w:val="16"/>
        </w:rPr>
        <w:t>Այլ պայմաններ</w:t>
      </w:r>
    </w:p>
    <w:p w:rsidR="00203F6B" w:rsidRPr="00DA0244" w:rsidRDefault="00203F6B" w:rsidP="00203F6B">
      <w:pPr>
        <w:ind w:firstLine="567"/>
        <w:jc w:val="both"/>
        <w:rPr>
          <w:rFonts w:ascii="GHEA Grapalat" w:hAnsi="GHEA Grapalat" w:cs="GHEA Grapalat"/>
          <w:sz w:val="16"/>
          <w:szCs w:val="16"/>
          <w:lang w:val="hy-AM"/>
        </w:rPr>
      </w:pPr>
      <w:r w:rsidRPr="00DA0244">
        <w:rPr>
          <w:rFonts w:ascii="GHEA Grapalat" w:hAnsi="GHEA Grapalat" w:cs="GHEA Grapalat"/>
          <w:sz w:val="16"/>
          <w:szCs w:val="16"/>
        </w:rPr>
        <w:t>2.1 Սույն համաձայնագիրը</w:t>
      </w:r>
      <w:r w:rsidRPr="00DA0244">
        <w:rPr>
          <w:rFonts w:ascii="GHEA Grapalat" w:hAnsi="GHEA Grapalat" w:cs="GHEA Grapalat"/>
          <w:sz w:val="16"/>
          <w:szCs w:val="16"/>
          <w:lang w:val="hy-AM"/>
        </w:rPr>
        <w:t xml:space="preserve"> և Պահանջագիրը անհետկանչելի են,</w:t>
      </w:r>
      <w:r w:rsidRPr="00DA0244">
        <w:rPr>
          <w:rFonts w:ascii="GHEA Grapalat" w:hAnsi="GHEA Grapalat" w:cs="GHEA Grapalat"/>
          <w:sz w:val="16"/>
          <w:szCs w:val="16"/>
        </w:rPr>
        <w:t xml:space="preserve"> ուժի մեջ </w:t>
      </w:r>
      <w:r w:rsidRPr="00DA0244">
        <w:rPr>
          <w:rFonts w:ascii="GHEA Grapalat" w:hAnsi="GHEA Grapalat" w:cs="GHEA Grapalat"/>
          <w:sz w:val="16"/>
          <w:szCs w:val="16"/>
          <w:lang w:val="hy-AM"/>
        </w:rPr>
        <w:t>են</w:t>
      </w:r>
      <w:r w:rsidRPr="00DA0244">
        <w:rPr>
          <w:rFonts w:ascii="GHEA Grapalat" w:hAnsi="GHEA Grapalat" w:cs="GHEA Grapalat"/>
          <w:sz w:val="16"/>
          <w:szCs w:val="16"/>
        </w:rPr>
        <w:t xml:space="preserve"> մտնում Ընկերության կողմից վավերացման պահից և ուժի մեջ</w:t>
      </w:r>
      <w:r w:rsidRPr="00DA0244">
        <w:rPr>
          <w:rFonts w:ascii="GHEA Grapalat" w:hAnsi="GHEA Grapalat" w:cs="GHEA Grapalat"/>
          <w:sz w:val="16"/>
          <w:szCs w:val="16"/>
          <w:lang w:val="hy-AM"/>
        </w:rPr>
        <w:t xml:space="preserve"> են մինչև </w:t>
      </w:r>
      <w:r w:rsidRPr="00DA0244">
        <w:rPr>
          <w:rFonts w:ascii="GHEA Grapalat" w:hAnsi="GHEA Grapalat" w:cs="GHEA Grapalat"/>
          <w:sz w:val="16"/>
          <w:szCs w:val="16"/>
        </w:rPr>
        <w:t>Ընկերության կողմից կնքվ</w:t>
      </w:r>
      <w:r w:rsidRPr="00DA0244">
        <w:rPr>
          <w:rFonts w:ascii="GHEA Grapalat" w:hAnsi="GHEA Grapalat" w:cs="GHEA Grapalat"/>
          <w:sz w:val="16"/>
          <w:szCs w:val="16"/>
          <w:lang w:val="hy-AM"/>
        </w:rPr>
        <w:t xml:space="preserve">ելիք </w:t>
      </w:r>
      <w:r w:rsidRPr="00DA0244">
        <w:rPr>
          <w:rFonts w:ascii="GHEA Grapalat" w:hAnsi="GHEA Grapalat" w:cs="GHEA Grapalat"/>
          <w:sz w:val="16"/>
          <w:szCs w:val="16"/>
        </w:rPr>
        <w:t xml:space="preserve">պայմանագրով </w:t>
      </w:r>
      <w:r w:rsidRPr="00DA0244">
        <w:rPr>
          <w:rFonts w:ascii="GHEA Grapalat" w:hAnsi="GHEA Grapalat" w:cs="GHEA Grapalat"/>
          <w:sz w:val="16"/>
          <w:szCs w:val="16"/>
          <w:lang w:val="hy-AM"/>
        </w:rPr>
        <w:t xml:space="preserve">ստանձնվող </w:t>
      </w:r>
      <w:r w:rsidRPr="00DA0244">
        <w:rPr>
          <w:rFonts w:ascii="GHEA Grapalat" w:hAnsi="GHEA Grapalat" w:cs="GHEA Grapalat"/>
          <w:sz w:val="16"/>
          <w:szCs w:val="16"/>
        </w:rPr>
        <w:t>պարտավորություններ</w:t>
      </w:r>
      <w:r w:rsidRPr="00DA0244">
        <w:rPr>
          <w:rFonts w:ascii="GHEA Grapalat" w:hAnsi="GHEA Grapalat" w:cs="GHEA Grapalat"/>
          <w:sz w:val="16"/>
          <w:szCs w:val="16"/>
          <w:lang w:val="hy-AM"/>
        </w:rPr>
        <w:t>ը</w:t>
      </w:r>
      <w:r w:rsidRPr="00DA0244">
        <w:rPr>
          <w:rFonts w:ascii="GHEA Grapalat" w:hAnsi="GHEA Grapalat" w:cs="GHEA Grapalat"/>
          <w:sz w:val="16"/>
          <w:szCs w:val="16"/>
        </w:rPr>
        <w:t xml:space="preserve"> ողջ ծավալով կատար</w:t>
      </w:r>
      <w:r w:rsidRPr="00DA0244">
        <w:rPr>
          <w:rFonts w:ascii="GHEA Grapalat" w:hAnsi="GHEA Grapalat" w:cs="GHEA Grapalat"/>
          <w:sz w:val="16"/>
          <w:szCs w:val="16"/>
          <w:lang w:val="hy-AM"/>
        </w:rPr>
        <w:t>ելու վերջին օրվան</w:t>
      </w:r>
      <w:r w:rsidRPr="00DA0244">
        <w:rPr>
          <w:rFonts w:ascii="GHEA Grapalat" w:hAnsi="GHEA Grapalat" w:cs="GHEA Grapalat"/>
          <w:sz w:val="16"/>
          <w:szCs w:val="16"/>
        </w:rPr>
        <w:t>, իսկ պայմանագրով երաշխիքային ժամկետ սահմանված լինելու դեպքում՝ երաշխիքային</w:t>
      </w:r>
      <w:r w:rsidRPr="00DA0244">
        <w:rPr>
          <w:rFonts w:ascii="GHEA Grapalat" w:hAnsi="GHEA Grapalat" w:cs="GHEA Grapalat"/>
          <w:sz w:val="16"/>
          <w:szCs w:val="16"/>
          <w:lang w:val="hy-AM"/>
        </w:rPr>
        <w:t xml:space="preserve"> </w:t>
      </w:r>
      <w:r w:rsidRPr="00DA0244">
        <w:rPr>
          <w:rFonts w:ascii="GHEA Grapalat" w:hAnsi="GHEA Grapalat" w:cs="GHEA Grapalat"/>
          <w:sz w:val="16"/>
          <w:szCs w:val="16"/>
        </w:rPr>
        <w:t xml:space="preserve">ժամկետի ավարտին </w:t>
      </w:r>
      <w:r w:rsidRPr="00DA0244">
        <w:rPr>
          <w:rFonts w:ascii="GHEA Grapalat" w:hAnsi="GHEA Grapalat" w:cs="GHEA Grapalat"/>
          <w:sz w:val="16"/>
          <w:szCs w:val="16"/>
          <w:lang w:val="hy-AM"/>
        </w:rPr>
        <w:t xml:space="preserve">հաջորդող </w:t>
      </w:r>
      <w:r w:rsidRPr="00DA0244">
        <w:rPr>
          <w:rFonts w:ascii="GHEA Grapalat" w:hAnsi="GHEA Grapalat" w:cs="GHEA Grapalat"/>
          <w:sz w:val="16"/>
          <w:szCs w:val="16"/>
        </w:rPr>
        <w:t>1</w:t>
      </w:r>
      <w:r w:rsidRPr="00DA0244">
        <w:rPr>
          <w:rFonts w:ascii="GHEA Grapalat" w:hAnsi="GHEA Grapalat" w:cs="GHEA Grapalat"/>
          <w:sz w:val="16"/>
          <w:szCs w:val="16"/>
          <w:lang w:val="hy-AM"/>
        </w:rPr>
        <w:t>0-րդ աշխատանքային օրը ներառյալ</w:t>
      </w:r>
      <w:r w:rsidRPr="00DA0244">
        <w:rPr>
          <w:rFonts w:ascii="GHEA Grapalat" w:hAnsi="GHEA Grapalat" w:cs="GHEA Grapalat"/>
          <w:sz w:val="16"/>
          <w:szCs w:val="16"/>
        </w:rPr>
        <w:t xml:space="preserve">։ </w:t>
      </w:r>
    </w:p>
    <w:p w:rsidR="00203F6B" w:rsidRPr="00DA0244" w:rsidRDefault="00203F6B" w:rsidP="00203F6B">
      <w:pPr>
        <w:ind w:firstLine="567"/>
        <w:jc w:val="both"/>
        <w:rPr>
          <w:rFonts w:ascii="GHEA Grapalat" w:hAnsi="GHEA Grapalat" w:cs="GHEA Grapalat"/>
          <w:sz w:val="16"/>
          <w:szCs w:val="16"/>
          <w:lang w:val="hy-AM"/>
        </w:rPr>
      </w:pPr>
      <w:r w:rsidRPr="00DA0244">
        <w:rPr>
          <w:rFonts w:ascii="GHEA Grapalat" w:hAnsi="GHEA Grapalat" w:cs="GHEA Grapalat"/>
          <w:sz w:val="16"/>
          <w:szCs w:val="16"/>
          <w:lang w:val="hy-AM"/>
        </w:rPr>
        <w:t xml:space="preserve"> 2.2.Սույն համաձայնագիրը և կից Պահանջագիրը Պատվիրատուի կողմից Վճարող Բանկին ներկայացնելով` </w:t>
      </w:r>
    </w:p>
    <w:p w:rsidR="00203F6B" w:rsidRPr="00DA0244" w:rsidRDefault="00203F6B" w:rsidP="00203F6B">
      <w:pPr>
        <w:ind w:firstLine="567"/>
        <w:jc w:val="both"/>
        <w:rPr>
          <w:rFonts w:ascii="GHEA Grapalat" w:hAnsi="GHEA Grapalat" w:cs="GHEA Grapalat"/>
          <w:sz w:val="16"/>
          <w:szCs w:val="16"/>
          <w:lang w:val="hy-AM"/>
        </w:rPr>
      </w:pPr>
      <w:r w:rsidRPr="00DA0244">
        <w:rPr>
          <w:rFonts w:ascii="GHEA Grapalat" w:hAnsi="GHEA Grapalat" w:cs="GHEA Grapalat"/>
          <w:sz w:val="16"/>
          <w:szCs w:val="16"/>
          <w:lang w:val="hy-AM"/>
        </w:rPr>
        <w:t>2.2.1. Պատվիրատուի կողմից հավաստվում է, որ Ընկերությունը թույլ է տվել պայմանագրային պարտավորությունների խախտում, իսկ</w:t>
      </w:r>
    </w:p>
    <w:p w:rsidR="00203F6B" w:rsidRPr="00DA0244" w:rsidDel="00A13215" w:rsidRDefault="00203F6B" w:rsidP="00203F6B">
      <w:pPr>
        <w:ind w:firstLine="567"/>
        <w:jc w:val="both"/>
        <w:rPr>
          <w:rFonts w:ascii="GHEA Grapalat" w:hAnsi="GHEA Grapalat" w:cs="GHEA Grapalat"/>
          <w:sz w:val="16"/>
          <w:szCs w:val="16"/>
          <w:lang w:val="hy-AM"/>
        </w:rPr>
      </w:pPr>
      <w:r w:rsidRPr="00DA0244">
        <w:rPr>
          <w:rFonts w:ascii="GHEA Grapalat" w:hAnsi="GHEA Grapalat" w:cs="GHEA Grapalat"/>
          <w:sz w:val="16"/>
          <w:szCs w:val="16"/>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03F6B" w:rsidRPr="00783FBE" w:rsidRDefault="00203F6B" w:rsidP="00F4770B">
      <w:pPr>
        <w:ind w:firstLine="567"/>
        <w:jc w:val="both"/>
        <w:rPr>
          <w:rFonts w:ascii="GHEA Grapalat" w:hAnsi="GHEA Grapalat" w:cs="GHEA Grapalat"/>
          <w:sz w:val="16"/>
          <w:szCs w:val="16"/>
          <w:lang w:val="hy-AM"/>
        </w:rPr>
      </w:pPr>
      <w:r w:rsidRPr="00DA0244">
        <w:rPr>
          <w:rFonts w:ascii="GHEA Grapalat" w:hAnsi="GHEA Grapalat" w:cs="GHEA Grapalat"/>
          <w:sz w:val="16"/>
          <w:szCs w:val="16"/>
          <w:lang w:val="hy-AM"/>
        </w:rPr>
        <w:t>2.3 Սույն Համաձայնագրի կապակցությամբ ծագած վեճերը լուծվում են բանակցությունների միջոցով։ Համաձայնություն ձեռք չբերելու դեպքում վեճ</w:t>
      </w:r>
      <w:r w:rsidR="00F4770B">
        <w:rPr>
          <w:rFonts w:ascii="GHEA Grapalat" w:hAnsi="GHEA Grapalat" w:cs="GHEA Grapalat"/>
          <w:sz w:val="16"/>
          <w:szCs w:val="16"/>
          <w:lang w:val="hy-AM"/>
        </w:rPr>
        <w:t>երը լուծվում են դատական կարգով։</w:t>
      </w:r>
    </w:p>
    <w:p w:rsidR="00203F6B" w:rsidRPr="00DA0244" w:rsidRDefault="00203F6B" w:rsidP="00203F6B">
      <w:pPr>
        <w:ind w:firstLine="567"/>
        <w:jc w:val="center"/>
        <w:rPr>
          <w:rFonts w:ascii="GHEA Grapalat" w:hAnsi="GHEA Grapalat" w:cs="GHEA Grapalat"/>
          <w:sz w:val="16"/>
          <w:szCs w:val="16"/>
          <w:lang w:val="hy-AM"/>
        </w:rPr>
      </w:pPr>
      <w:r w:rsidRPr="00DA0244">
        <w:rPr>
          <w:rFonts w:ascii="GHEA Grapalat" w:hAnsi="GHEA Grapalat" w:cs="GHEA Grapalat"/>
          <w:b/>
          <w:sz w:val="16"/>
          <w:szCs w:val="16"/>
          <w:lang w:val="hy-AM"/>
        </w:rPr>
        <w:t>3. Ընկերության հասցեն, բանկային վավերապայմանները`</w:t>
      </w:r>
    </w:p>
    <w:p w:rsidR="00203F6B" w:rsidRPr="00DA0244" w:rsidRDefault="00203F6B" w:rsidP="00203F6B">
      <w:pPr>
        <w:jc w:val="both"/>
        <w:rPr>
          <w:rFonts w:ascii="GHEA Grapalat" w:hAnsi="GHEA Grapalat" w:cs="GHEA Grapalat"/>
          <w:sz w:val="16"/>
          <w:szCs w:val="16"/>
          <w:u w:val="single"/>
          <w:lang w:val="hy-AM"/>
        </w:rPr>
      </w:pPr>
      <w:r w:rsidRPr="00DA0244">
        <w:rPr>
          <w:rFonts w:ascii="GHEA Grapalat" w:hAnsi="GHEA Grapalat" w:cs="GHEA Grapalat"/>
          <w:sz w:val="16"/>
          <w:szCs w:val="16"/>
          <w:u w:val="single"/>
          <w:lang w:val="hy-AM"/>
        </w:rPr>
        <w:tab/>
      </w:r>
      <w:r w:rsidRPr="00DA0244">
        <w:rPr>
          <w:rFonts w:ascii="GHEA Grapalat" w:hAnsi="GHEA Grapalat" w:cs="GHEA Grapalat"/>
          <w:sz w:val="16"/>
          <w:szCs w:val="16"/>
          <w:u w:val="single"/>
          <w:lang w:val="hy-AM"/>
        </w:rPr>
        <w:tab/>
      </w:r>
      <w:r w:rsidRPr="00DA0244">
        <w:rPr>
          <w:rFonts w:ascii="GHEA Grapalat" w:hAnsi="GHEA Grapalat" w:cs="GHEA Grapalat"/>
          <w:sz w:val="16"/>
          <w:szCs w:val="16"/>
          <w:u w:val="single"/>
          <w:lang w:val="hy-AM"/>
        </w:rPr>
        <w:tab/>
      </w:r>
      <w:r w:rsidRPr="00DA0244">
        <w:rPr>
          <w:rFonts w:ascii="GHEA Grapalat" w:hAnsi="GHEA Grapalat" w:cs="GHEA Grapalat"/>
          <w:sz w:val="16"/>
          <w:szCs w:val="16"/>
          <w:u w:val="single"/>
          <w:lang w:val="hy-AM"/>
        </w:rPr>
        <w:tab/>
      </w:r>
      <w:r w:rsidRPr="00DA0244">
        <w:rPr>
          <w:rFonts w:ascii="GHEA Grapalat" w:hAnsi="GHEA Grapalat" w:cs="GHEA Grapalat"/>
          <w:sz w:val="16"/>
          <w:szCs w:val="16"/>
          <w:u w:val="single"/>
          <w:lang w:val="hy-AM"/>
        </w:rPr>
        <w:tab/>
      </w:r>
    </w:p>
    <w:p w:rsidR="00203F6B" w:rsidRPr="00DA0244" w:rsidRDefault="00203F6B" w:rsidP="00203F6B">
      <w:pPr>
        <w:jc w:val="both"/>
        <w:rPr>
          <w:rFonts w:ascii="GHEA Grapalat" w:hAnsi="GHEA Grapalat"/>
          <w:sz w:val="16"/>
          <w:szCs w:val="16"/>
          <w:vertAlign w:val="superscript"/>
          <w:lang w:val="hy-AM"/>
        </w:rPr>
      </w:pPr>
      <w:r w:rsidRPr="00DA0244">
        <w:rPr>
          <w:rFonts w:ascii="GHEA Grapalat" w:hAnsi="GHEA Grapalat"/>
          <w:sz w:val="16"/>
          <w:szCs w:val="16"/>
          <w:vertAlign w:val="superscript"/>
          <w:lang w:val="hy-AM"/>
        </w:rPr>
        <w:t xml:space="preserve">                               ընկերության անվանումը</w:t>
      </w:r>
    </w:p>
    <w:p w:rsidR="00203F6B" w:rsidRPr="00DA0244" w:rsidRDefault="00203F6B" w:rsidP="00203F6B">
      <w:pPr>
        <w:jc w:val="both"/>
        <w:rPr>
          <w:rFonts w:ascii="GHEA Grapalat" w:hAnsi="GHEA Grapalat"/>
          <w:sz w:val="16"/>
          <w:szCs w:val="16"/>
          <w:u w:val="single"/>
          <w:vertAlign w:val="superscript"/>
          <w:lang w:val="hy-AM"/>
        </w:rPr>
      </w:pPr>
      <w:r w:rsidRPr="00DA0244">
        <w:rPr>
          <w:rFonts w:ascii="GHEA Grapalat" w:hAnsi="GHEA Grapalat"/>
          <w:sz w:val="16"/>
          <w:szCs w:val="16"/>
          <w:vertAlign w:val="superscript"/>
          <w:lang w:val="hy-AM"/>
        </w:rPr>
        <w:t xml:space="preserve"> </w:t>
      </w:r>
      <w:r w:rsidRPr="00DA0244">
        <w:rPr>
          <w:rFonts w:ascii="GHEA Grapalat" w:hAnsi="GHEA Grapalat"/>
          <w:sz w:val="16"/>
          <w:szCs w:val="16"/>
          <w:u w:val="single"/>
          <w:vertAlign w:val="superscript"/>
          <w:lang w:val="hy-AM"/>
        </w:rPr>
        <w:tab/>
      </w:r>
      <w:r w:rsidRPr="00DA0244">
        <w:rPr>
          <w:rFonts w:ascii="GHEA Grapalat" w:hAnsi="GHEA Grapalat"/>
          <w:sz w:val="16"/>
          <w:szCs w:val="16"/>
          <w:u w:val="single"/>
          <w:vertAlign w:val="superscript"/>
          <w:lang w:val="hy-AM"/>
        </w:rPr>
        <w:tab/>
      </w:r>
      <w:r w:rsidRPr="00DA0244">
        <w:rPr>
          <w:rFonts w:ascii="GHEA Grapalat" w:hAnsi="GHEA Grapalat"/>
          <w:sz w:val="16"/>
          <w:szCs w:val="16"/>
          <w:u w:val="single"/>
          <w:vertAlign w:val="superscript"/>
          <w:lang w:val="hy-AM"/>
        </w:rPr>
        <w:tab/>
      </w:r>
      <w:r w:rsidRPr="00DA0244">
        <w:rPr>
          <w:rFonts w:ascii="GHEA Grapalat" w:hAnsi="GHEA Grapalat"/>
          <w:sz w:val="16"/>
          <w:szCs w:val="16"/>
          <w:u w:val="single"/>
          <w:vertAlign w:val="superscript"/>
          <w:lang w:val="hy-AM"/>
        </w:rPr>
        <w:tab/>
      </w:r>
      <w:r w:rsidRPr="00DA0244">
        <w:rPr>
          <w:rFonts w:ascii="GHEA Grapalat" w:hAnsi="GHEA Grapalat"/>
          <w:sz w:val="16"/>
          <w:szCs w:val="16"/>
          <w:u w:val="single"/>
          <w:vertAlign w:val="superscript"/>
          <w:lang w:val="hy-AM"/>
        </w:rPr>
        <w:tab/>
      </w:r>
    </w:p>
    <w:p w:rsidR="00203F6B" w:rsidRPr="00DA0244" w:rsidRDefault="00203F6B" w:rsidP="00203F6B">
      <w:pPr>
        <w:jc w:val="both"/>
        <w:rPr>
          <w:rFonts w:ascii="GHEA Grapalat" w:hAnsi="GHEA Grapalat"/>
          <w:sz w:val="16"/>
          <w:szCs w:val="16"/>
          <w:vertAlign w:val="superscript"/>
          <w:lang w:val="hy-AM"/>
        </w:rPr>
      </w:pPr>
      <w:r w:rsidRPr="00DA0244">
        <w:rPr>
          <w:rFonts w:ascii="GHEA Grapalat" w:hAnsi="GHEA Grapalat"/>
          <w:sz w:val="16"/>
          <w:szCs w:val="16"/>
          <w:vertAlign w:val="superscript"/>
          <w:lang w:val="hy-AM"/>
        </w:rPr>
        <w:t xml:space="preserve">                              ընկերության հասցեն</w:t>
      </w:r>
    </w:p>
    <w:p w:rsidR="00203F6B" w:rsidRPr="00DA0244" w:rsidRDefault="00203F6B" w:rsidP="00203F6B">
      <w:pPr>
        <w:jc w:val="both"/>
        <w:rPr>
          <w:rFonts w:ascii="GHEA Grapalat" w:hAnsi="GHEA Grapalat"/>
          <w:sz w:val="16"/>
          <w:szCs w:val="16"/>
          <w:u w:val="single"/>
          <w:vertAlign w:val="superscript"/>
          <w:lang w:val="hy-AM"/>
        </w:rPr>
      </w:pPr>
      <w:r w:rsidRPr="00DA0244">
        <w:rPr>
          <w:rFonts w:ascii="GHEA Grapalat" w:hAnsi="GHEA Grapalat"/>
          <w:sz w:val="16"/>
          <w:szCs w:val="16"/>
          <w:u w:val="single"/>
          <w:vertAlign w:val="superscript"/>
          <w:lang w:val="hy-AM"/>
        </w:rPr>
        <w:tab/>
      </w:r>
      <w:r w:rsidRPr="00DA0244">
        <w:rPr>
          <w:rFonts w:ascii="GHEA Grapalat" w:hAnsi="GHEA Grapalat"/>
          <w:sz w:val="16"/>
          <w:szCs w:val="16"/>
          <w:u w:val="single"/>
          <w:vertAlign w:val="superscript"/>
          <w:lang w:val="hy-AM"/>
        </w:rPr>
        <w:tab/>
      </w:r>
      <w:r w:rsidRPr="00DA0244">
        <w:rPr>
          <w:rFonts w:ascii="GHEA Grapalat" w:hAnsi="GHEA Grapalat"/>
          <w:sz w:val="16"/>
          <w:szCs w:val="16"/>
          <w:u w:val="single"/>
          <w:vertAlign w:val="superscript"/>
          <w:lang w:val="hy-AM"/>
        </w:rPr>
        <w:tab/>
      </w:r>
      <w:r w:rsidRPr="00DA0244">
        <w:rPr>
          <w:rFonts w:ascii="GHEA Grapalat" w:hAnsi="GHEA Grapalat"/>
          <w:sz w:val="16"/>
          <w:szCs w:val="16"/>
          <w:u w:val="single"/>
          <w:vertAlign w:val="superscript"/>
          <w:lang w:val="hy-AM"/>
        </w:rPr>
        <w:tab/>
      </w:r>
      <w:r w:rsidRPr="00DA0244">
        <w:rPr>
          <w:rFonts w:ascii="GHEA Grapalat" w:hAnsi="GHEA Grapalat"/>
          <w:sz w:val="16"/>
          <w:szCs w:val="16"/>
          <w:u w:val="single"/>
          <w:vertAlign w:val="superscript"/>
          <w:lang w:val="hy-AM"/>
        </w:rPr>
        <w:tab/>
      </w:r>
    </w:p>
    <w:p w:rsidR="00203F6B" w:rsidRPr="00DA0244" w:rsidRDefault="00203F6B" w:rsidP="00203F6B">
      <w:pPr>
        <w:jc w:val="both"/>
        <w:rPr>
          <w:rFonts w:ascii="GHEA Grapalat" w:hAnsi="GHEA Grapalat"/>
          <w:sz w:val="16"/>
          <w:szCs w:val="16"/>
          <w:vertAlign w:val="superscript"/>
          <w:lang w:val="hy-AM"/>
        </w:rPr>
      </w:pPr>
      <w:r w:rsidRPr="00DA0244">
        <w:rPr>
          <w:rFonts w:ascii="GHEA Grapalat" w:hAnsi="GHEA Grapalat"/>
          <w:sz w:val="16"/>
          <w:szCs w:val="16"/>
          <w:vertAlign w:val="superscript"/>
          <w:lang w:val="hy-AM"/>
        </w:rPr>
        <w:t xml:space="preserve">              ընկերությանը սպասարկող բանկի անվանումը</w:t>
      </w:r>
    </w:p>
    <w:p w:rsidR="00203F6B" w:rsidRPr="00DA0244" w:rsidRDefault="00203F6B" w:rsidP="00203F6B">
      <w:pPr>
        <w:jc w:val="both"/>
        <w:rPr>
          <w:rFonts w:ascii="GHEA Grapalat" w:hAnsi="GHEA Grapalat"/>
          <w:sz w:val="16"/>
          <w:szCs w:val="16"/>
          <w:vertAlign w:val="superscript"/>
          <w:lang w:val="hy-AM"/>
        </w:rPr>
      </w:pPr>
      <w:r w:rsidRPr="00DA0244">
        <w:rPr>
          <w:rFonts w:ascii="GHEA Grapalat" w:hAnsi="GHEA Grapalat"/>
          <w:sz w:val="16"/>
          <w:szCs w:val="16"/>
          <w:u w:val="single"/>
          <w:vertAlign w:val="superscript"/>
          <w:lang w:val="hy-AM"/>
        </w:rPr>
        <w:tab/>
      </w:r>
      <w:r w:rsidRPr="00DA0244">
        <w:rPr>
          <w:rFonts w:ascii="GHEA Grapalat" w:hAnsi="GHEA Grapalat"/>
          <w:sz w:val="16"/>
          <w:szCs w:val="16"/>
          <w:u w:val="single"/>
          <w:vertAlign w:val="superscript"/>
          <w:lang w:val="hy-AM"/>
        </w:rPr>
        <w:tab/>
      </w:r>
      <w:r w:rsidRPr="00DA0244">
        <w:rPr>
          <w:rFonts w:ascii="GHEA Grapalat" w:hAnsi="GHEA Grapalat"/>
          <w:sz w:val="16"/>
          <w:szCs w:val="16"/>
          <w:u w:val="single"/>
          <w:vertAlign w:val="superscript"/>
          <w:lang w:val="hy-AM"/>
        </w:rPr>
        <w:tab/>
      </w:r>
      <w:r w:rsidRPr="00DA0244">
        <w:rPr>
          <w:rFonts w:ascii="GHEA Grapalat" w:hAnsi="GHEA Grapalat"/>
          <w:sz w:val="16"/>
          <w:szCs w:val="16"/>
          <w:u w:val="single"/>
          <w:vertAlign w:val="superscript"/>
          <w:lang w:val="hy-AM"/>
        </w:rPr>
        <w:tab/>
      </w:r>
      <w:r w:rsidRPr="00DA0244">
        <w:rPr>
          <w:rFonts w:ascii="GHEA Grapalat" w:hAnsi="GHEA Grapalat"/>
          <w:sz w:val="16"/>
          <w:szCs w:val="16"/>
          <w:u w:val="single"/>
          <w:vertAlign w:val="superscript"/>
          <w:lang w:val="hy-AM"/>
        </w:rPr>
        <w:tab/>
      </w:r>
    </w:p>
    <w:p w:rsidR="00203F6B" w:rsidRPr="00DA0244" w:rsidRDefault="00203F6B" w:rsidP="00203F6B">
      <w:pPr>
        <w:jc w:val="both"/>
        <w:rPr>
          <w:rFonts w:ascii="GHEA Grapalat" w:hAnsi="GHEA Grapalat"/>
          <w:sz w:val="16"/>
          <w:szCs w:val="16"/>
          <w:vertAlign w:val="superscript"/>
          <w:lang w:val="hy-AM"/>
        </w:rPr>
      </w:pPr>
      <w:r w:rsidRPr="00DA0244">
        <w:rPr>
          <w:rFonts w:ascii="GHEA Grapalat" w:hAnsi="GHEA Grapalat"/>
          <w:sz w:val="16"/>
          <w:szCs w:val="16"/>
          <w:vertAlign w:val="superscript"/>
          <w:lang w:val="hy-AM"/>
        </w:rPr>
        <w:t xml:space="preserve">                   ընկերության բանկային հաշվեհամարը</w:t>
      </w:r>
    </w:p>
    <w:p w:rsidR="00203F6B" w:rsidRPr="00DA0244" w:rsidRDefault="00203F6B" w:rsidP="00203F6B">
      <w:pPr>
        <w:jc w:val="both"/>
        <w:rPr>
          <w:rFonts w:ascii="GHEA Grapalat" w:hAnsi="GHEA Grapalat"/>
          <w:sz w:val="16"/>
          <w:szCs w:val="16"/>
          <w:vertAlign w:val="superscript"/>
          <w:lang w:val="hy-AM"/>
        </w:rPr>
      </w:pPr>
      <w:r w:rsidRPr="00DA0244">
        <w:rPr>
          <w:rFonts w:ascii="GHEA Grapalat" w:hAnsi="GHEA Grapalat"/>
          <w:sz w:val="16"/>
          <w:szCs w:val="16"/>
          <w:u w:val="single"/>
          <w:vertAlign w:val="superscript"/>
          <w:lang w:val="hy-AM"/>
        </w:rPr>
        <w:tab/>
      </w:r>
      <w:r w:rsidRPr="00DA0244">
        <w:rPr>
          <w:rFonts w:ascii="GHEA Grapalat" w:hAnsi="GHEA Grapalat"/>
          <w:sz w:val="16"/>
          <w:szCs w:val="16"/>
          <w:u w:val="single"/>
          <w:vertAlign w:val="superscript"/>
          <w:lang w:val="hy-AM"/>
        </w:rPr>
        <w:tab/>
      </w:r>
      <w:r w:rsidRPr="00DA0244">
        <w:rPr>
          <w:rFonts w:ascii="GHEA Grapalat" w:hAnsi="GHEA Grapalat"/>
          <w:sz w:val="16"/>
          <w:szCs w:val="16"/>
          <w:u w:val="single"/>
          <w:vertAlign w:val="superscript"/>
          <w:lang w:val="hy-AM"/>
        </w:rPr>
        <w:tab/>
      </w:r>
      <w:r w:rsidRPr="00DA0244">
        <w:rPr>
          <w:rFonts w:ascii="GHEA Grapalat" w:hAnsi="GHEA Grapalat"/>
          <w:sz w:val="16"/>
          <w:szCs w:val="16"/>
          <w:u w:val="single"/>
          <w:vertAlign w:val="superscript"/>
          <w:lang w:val="hy-AM"/>
        </w:rPr>
        <w:tab/>
      </w:r>
      <w:r w:rsidRPr="00DA0244">
        <w:rPr>
          <w:rFonts w:ascii="GHEA Grapalat" w:hAnsi="GHEA Grapalat"/>
          <w:sz w:val="16"/>
          <w:szCs w:val="16"/>
          <w:u w:val="single"/>
          <w:vertAlign w:val="superscript"/>
          <w:lang w:val="hy-AM"/>
        </w:rPr>
        <w:tab/>
      </w:r>
    </w:p>
    <w:p w:rsidR="00203F6B" w:rsidRPr="00DA0244" w:rsidRDefault="00203F6B" w:rsidP="00203F6B">
      <w:pPr>
        <w:jc w:val="both"/>
        <w:rPr>
          <w:rFonts w:ascii="GHEA Grapalat" w:hAnsi="GHEA Grapalat"/>
          <w:sz w:val="16"/>
          <w:szCs w:val="16"/>
          <w:vertAlign w:val="superscript"/>
          <w:lang w:val="hy-AM"/>
        </w:rPr>
      </w:pPr>
      <w:r w:rsidRPr="00DA0244">
        <w:rPr>
          <w:rFonts w:ascii="GHEA Grapalat" w:hAnsi="GHEA Grapalat"/>
          <w:sz w:val="16"/>
          <w:szCs w:val="16"/>
          <w:vertAlign w:val="superscript"/>
          <w:lang w:val="hy-AM"/>
        </w:rPr>
        <w:t xml:space="preserve">            ընկերության հարկ վճարողի հաշվառման համարը</w:t>
      </w:r>
    </w:p>
    <w:p w:rsidR="00203F6B" w:rsidRPr="00DA0244" w:rsidRDefault="00203F6B" w:rsidP="00203F6B">
      <w:pPr>
        <w:jc w:val="both"/>
        <w:rPr>
          <w:rFonts w:ascii="GHEA Grapalat" w:hAnsi="GHEA Grapalat"/>
          <w:sz w:val="16"/>
          <w:szCs w:val="16"/>
          <w:u w:val="single"/>
          <w:vertAlign w:val="superscript"/>
          <w:lang w:val="hy-AM"/>
        </w:rPr>
      </w:pPr>
      <w:r w:rsidRPr="00DA0244">
        <w:rPr>
          <w:rFonts w:ascii="GHEA Grapalat" w:hAnsi="GHEA Grapalat"/>
          <w:sz w:val="16"/>
          <w:szCs w:val="16"/>
          <w:u w:val="single"/>
          <w:vertAlign w:val="superscript"/>
          <w:lang w:val="hy-AM"/>
        </w:rPr>
        <w:tab/>
      </w:r>
      <w:r w:rsidRPr="00DA0244">
        <w:rPr>
          <w:rFonts w:ascii="GHEA Grapalat" w:hAnsi="GHEA Grapalat"/>
          <w:sz w:val="16"/>
          <w:szCs w:val="16"/>
          <w:u w:val="single"/>
          <w:vertAlign w:val="superscript"/>
          <w:lang w:val="hy-AM"/>
        </w:rPr>
        <w:tab/>
      </w:r>
      <w:r w:rsidRPr="00DA0244">
        <w:rPr>
          <w:rFonts w:ascii="GHEA Grapalat" w:hAnsi="GHEA Grapalat"/>
          <w:sz w:val="16"/>
          <w:szCs w:val="16"/>
          <w:u w:val="single"/>
          <w:vertAlign w:val="superscript"/>
          <w:lang w:val="hy-AM"/>
        </w:rPr>
        <w:tab/>
      </w:r>
      <w:r w:rsidRPr="00DA0244">
        <w:rPr>
          <w:rFonts w:ascii="GHEA Grapalat" w:hAnsi="GHEA Grapalat"/>
          <w:sz w:val="16"/>
          <w:szCs w:val="16"/>
          <w:u w:val="single"/>
          <w:vertAlign w:val="superscript"/>
          <w:lang w:val="hy-AM"/>
        </w:rPr>
        <w:tab/>
      </w:r>
      <w:r w:rsidRPr="00DA0244">
        <w:rPr>
          <w:rFonts w:ascii="GHEA Grapalat" w:hAnsi="GHEA Grapalat"/>
          <w:sz w:val="16"/>
          <w:szCs w:val="16"/>
          <w:u w:val="single"/>
          <w:vertAlign w:val="superscript"/>
          <w:lang w:val="hy-AM"/>
        </w:rPr>
        <w:tab/>
      </w:r>
    </w:p>
    <w:p w:rsidR="00203F6B" w:rsidRPr="00DA0244" w:rsidRDefault="00203F6B" w:rsidP="00203F6B">
      <w:pPr>
        <w:jc w:val="both"/>
        <w:rPr>
          <w:rFonts w:ascii="GHEA Grapalat" w:hAnsi="GHEA Grapalat"/>
          <w:sz w:val="16"/>
          <w:szCs w:val="16"/>
          <w:vertAlign w:val="superscript"/>
          <w:lang w:val="hy-AM"/>
        </w:rPr>
      </w:pPr>
      <w:r w:rsidRPr="00DA0244">
        <w:rPr>
          <w:rFonts w:ascii="GHEA Grapalat" w:hAnsi="GHEA Grapalat"/>
          <w:sz w:val="16"/>
          <w:szCs w:val="16"/>
          <w:vertAlign w:val="superscript"/>
          <w:lang w:val="hy-AM"/>
        </w:rPr>
        <w:t xml:space="preserve">       ընկերության տնօրենի անունը, ազգանունը և ստորագրությունը</w:t>
      </w:r>
    </w:p>
    <w:p w:rsidR="00203F6B" w:rsidRPr="00DA0244" w:rsidRDefault="00203F6B" w:rsidP="00203F6B">
      <w:pPr>
        <w:jc w:val="both"/>
        <w:rPr>
          <w:rFonts w:ascii="GHEA Grapalat" w:hAnsi="GHEA Grapalat"/>
          <w:sz w:val="16"/>
          <w:szCs w:val="16"/>
          <w:lang w:val="hy-AM"/>
        </w:rPr>
      </w:pPr>
      <w:r w:rsidRPr="00DA0244">
        <w:rPr>
          <w:rFonts w:ascii="GHEA Grapalat" w:hAnsi="GHEA Grapalat"/>
          <w:sz w:val="16"/>
          <w:szCs w:val="16"/>
          <w:lang w:val="hy-AM"/>
        </w:rPr>
        <w:t>Կ.Տ</w:t>
      </w:r>
    </w:p>
    <w:p w:rsidR="00203F6B" w:rsidRPr="00DA0244" w:rsidRDefault="00203F6B" w:rsidP="00203F6B">
      <w:pPr>
        <w:jc w:val="both"/>
        <w:rPr>
          <w:rFonts w:ascii="GHEA Grapalat" w:hAnsi="GHEA Grapalat"/>
          <w:sz w:val="16"/>
          <w:szCs w:val="16"/>
          <w:lang w:val="hy-AM"/>
        </w:rPr>
      </w:pPr>
    </w:p>
    <w:p w:rsidR="00203F6B" w:rsidRPr="00DA0244" w:rsidRDefault="00203F6B" w:rsidP="00203F6B">
      <w:pPr>
        <w:jc w:val="both"/>
        <w:rPr>
          <w:rFonts w:ascii="GHEA Grapalat" w:hAnsi="GHEA Grapalat"/>
          <w:sz w:val="16"/>
          <w:szCs w:val="16"/>
          <w:lang w:val="hy-AM"/>
        </w:rPr>
      </w:pPr>
      <w:r w:rsidRPr="00DA0244">
        <w:rPr>
          <w:rFonts w:ascii="GHEA Grapalat" w:hAnsi="GHEA Grapalat"/>
          <w:sz w:val="16"/>
          <w:szCs w:val="16"/>
          <w:lang w:val="hy-AM"/>
        </w:rPr>
        <w:t>Օր/ամիս/տարի</w:t>
      </w: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DA0244">
        <w:rPr>
          <w:rFonts w:ascii="GHEA Grapalat" w:hAnsi="GHEA Grapalat" w:cs="Sylfaen"/>
          <w:i/>
          <w:sz w:val="16"/>
          <w:szCs w:val="16"/>
          <w:lang w:val="hy-AM"/>
        </w:rPr>
        <w:t xml:space="preserve">* </w:t>
      </w:r>
      <w:r w:rsidRPr="00DA0244">
        <w:rPr>
          <w:rFonts w:ascii="GHEA Grapalat" w:hAnsi="GHEA Grapalat"/>
          <w:i/>
          <w:sz w:val="16"/>
          <w:szCs w:val="16"/>
          <w:lang w:val="hy-AM"/>
        </w:rPr>
        <w:t>լրացվում է հանձնաժողովի քարտուղարի կողմից` մինչև հրավերը տեղեկագրում հրապարակելը:</w:t>
      </w:r>
    </w:p>
    <w:tbl>
      <w:tblPr>
        <w:tblpPr w:leftFromText="180" w:rightFromText="180" w:vertAnchor="page" w:horzAnchor="margin" w:tblpXSpec="center" w:tblpY="478"/>
        <w:tblW w:w="10980" w:type="dxa"/>
        <w:tblLook w:val="0000" w:firstRow="0" w:lastRow="0" w:firstColumn="0" w:lastColumn="0" w:noHBand="0" w:noVBand="0"/>
      </w:tblPr>
      <w:tblGrid>
        <w:gridCol w:w="5616"/>
        <w:gridCol w:w="5364"/>
      </w:tblGrid>
      <w:tr w:rsidR="00F4770B" w:rsidRPr="00DA0244" w:rsidTr="00F477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4770B" w:rsidRPr="00DA0244" w:rsidRDefault="00F4770B" w:rsidP="00F4770B">
            <w:pPr>
              <w:rPr>
                <w:rFonts w:ascii="GHEA Grapalat" w:hAnsi="GHEA Grapalat" w:cs="Sylfaen"/>
                <w:b/>
                <w:bCs/>
                <w:sz w:val="16"/>
                <w:szCs w:val="16"/>
                <w:lang w:val="hy-AM"/>
              </w:rPr>
            </w:pPr>
            <w:r w:rsidRPr="00DA0244">
              <w:rPr>
                <w:rFonts w:ascii="GHEA Grapalat" w:hAnsi="GHEA Grapalat" w:cs="Sylfaen"/>
                <w:sz w:val="16"/>
                <w:szCs w:val="16"/>
              </w:rPr>
              <w:lastRenderedPageBreak/>
              <w:t xml:space="preserve">1.                                                              </w:t>
            </w:r>
            <w:r w:rsidRPr="00DA0244">
              <w:rPr>
                <w:rFonts w:ascii="GHEA Grapalat" w:hAnsi="GHEA Grapalat" w:cs="Sylfaen"/>
                <w:b/>
                <w:bCs/>
                <w:sz w:val="16"/>
                <w:szCs w:val="16"/>
              </w:rPr>
              <w:t>ՎՃԱՐՄԱՆ</w:t>
            </w:r>
            <w:r w:rsidRPr="00DA0244">
              <w:rPr>
                <w:rFonts w:ascii="GHEA Grapalat" w:hAnsi="GHEA Grapalat" w:cs="Arial"/>
                <w:b/>
                <w:bCs/>
                <w:sz w:val="16"/>
                <w:szCs w:val="16"/>
              </w:rPr>
              <w:t xml:space="preserve"> </w:t>
            </w:r>
            <w:r w:rsidRPr="00DA0244">
              <w:rPr>
                <w:rFonts w:ascii="GHEA Grapalat" w:hAnsi="GHEA Grapalat" w:cs="Sylfaen"/>
                <w:b/>
                <w:bCs/>
                <w:sz w:val="16"/>
                <w:szCs w:val="16"/>
              </w:rPr>
              <w:t>ՊԱՀԱՆՋԱԳԻՐ</w:t>
            </w:r>
            <w:r w:rsidRPr="00DA0244">
              <w:rPr>
                <w:rFonts w:ascii="GHEA Grapalat" w:hAnsi="GHEA Grapalat" w:cs="Sylfaen"/>
                <w:b/>
                <w:bCs/>
                <w:sz w:val="16"/>
                <w:szCs w:val="16"/>
                <w:vertAlign w:val="superscript"/>
              </w:rPr>
              <w:t>36</w:t>
            </w:r>
            <w:r w:rsidRPr="00DA0244">
              <w:rPr>
                <w:rStyle w:val="af6"/>
                <w:rFonts w:ascii="GHEA Grapalat" w:hAnsi="GHEA Grapalat" w:cs="Sylfaen"/>
                <w:b/>
                <w:bCs/>
                <w:color w:val="FFFFFF"/>
                <w:sz w:val="16"/>
                <w:szCs w:val="16"/>
              </w:rPr>
              <w:footnoteReference w:id="17"/>
            </w:r>
            <w:r w:rsidRPr="00DA0244">
              <w:rPr>
                <w:rFonts w:ascii="GHEA Grapalat" w:hAnsi="GHEA Grapalat" w:cs="Sylfaen"/>
                <w:b/>
                <w:bCs/>
                <w:sz w:val="16"/>
                <w:szCs w:val="16"/>
              </w:rPr>
              <w:t xml:space="preserve"> </w:t>
            </w:r>
          </w:p>
          <w:p w:rsidR="00F4770B" w:rsidRPr="00DA0244" w:rsidRDefault="00F4770B" w:rsidP="00F4770B">
            <w:pPr>
              <w:jc w:val="center"/>
              <w:rPr>
                <w:rFonts w:ascii="GHEA Grapalat" w:hAnsi="GHEA Grapalat" w:cs="Arial"/>
                <w:bCs/>
                <w:i/>
                <w:sz w:val="16"/>
                <w:szCs w:val="16"/>
              </w:rPr>
            </w:pPr>
          </w:p>
        </w:tc>
      </w:tr>
      <w:tr w:rsidR="00F4770B" w:rsidRPr="00DA0244" w:rsidTr="00F477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4770B" w:rsidRPr="00DA0244" w:rsidRDefault="00F4770B" w:rsidP="00F4770B">
            <w:pPr>
              <w:rPr>
                <w:rFonts w:ascii="GHEA Grapalat" w:hAnsi="GHEA Grapalat" w:cs="Sylfaen"/>
                <w:sz w:val="16"/>
                <w:szCs w:val="16"/>
                <w:lang w:val="hy-AM"/>
              </w:rPr>
            </w:pPr>
            <w:r w:rsidRPr="00DA0244">
              <w:rPr>
                <w:rFonts w:ascii="GHEA Grapalat" w:hAnsi="GHEA Grapalat" w:cs="Sylfaen"/>
                <w:sz w:val="16"/>
                <w:szCs w:val="16"/>
                <w:lang w:val="hy-AM"/>
              </w:rPr>
              <w:t>2</w:t>
            </w:r>
            <w:r w:rsidRPr="00DA0244">
              <w:rPr>
                <w:rFonts w:ascii="GHEA Grapalat" w:hAnsi="GHEA Grapalat" w:cs="Sylfaen"/>
                <w:sz w:val="16"/>
                <w:szCs w:val="16"/>
              </w:rPr>
              <w:t>.</w:t>
            </w:r>
            <w:r w:rsidRPr="00DA0244">
              <w:rPr>
                <w:rFonts w:ascii="GHEA Grapalat" w:hAnsi="GHEA Grapalat" w:cs="Sylfaen"/>
                <w:sz w:val="16"/>
                <w:szCs w:val="16"/>
                <w:lang w:val="hy-AM"/>
              </w:rPr>
              <w:t xml:space="preserve"> Թիվ </w:t>
            </w:r>
          </w:p>
        </w:tc>
      </w:tr>
      <w:tr w:rsidR="00F4770B" w:rsidRPr="00DA0244" w:rsidTr="00F4770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4770B" w:rsidRPr="00DA0244" w:rsidRDefault="00F4770B" w:rsidP="00F4770B">
            <w:pPr>
              <w:rPr>
                <w:rFonts w:ascii="GHEA Grapalat" w:hAnsi="GHEA Grapalat" w:cs="Sylfaen"/>
                <w:sz w:val="16"/>
                <w:szCs w:val="16"/>
              </w:rPr>
            </w:pPr>
            <w:r w:rsidRPr="00DA0244">
              <w:rPr>
                <w:rFonts w:ascii="GHEA Grapalat" w:hAnsi="GHEA Grapalat" w:cs="Sylfaen"/>
                <w:sz w:val="16"/>
                <w:szCs w:val="16"/>
                <w:lang w:val="hy-AM"/>
              </w:rPr>
              <w:t>3</w:t>
            </w:r>
            <w:r w:rsidRPr="00DA0244">
              <w:rPr>
                <w:rFonts w:ascii="GHEA Grapalat" w:hAnsi="GHEA Grapalat" w:cs="Sylfaen"/>
                <w:sz w:val="16"/>
                <w:szCs w:val="16"/>
              </w:rPr>
              <w:t>.                                                         Ներկայացման</w:t>
            </w:r>
            <w:r w:rsidRPr="00DA0244">
              <w:rPr>
                <w:rFonts w:ascii="GHEA Grapalat" w:hAnsi="GHEA Grapalat" w:cs="Arial"/>
                <w:sz w:val="16"/>
                <w:szCs w:val="16"/>
              </w:rPr>
              <w:t xml:space="preserve"> </w:t>
            </w:r>
            <w:r w:rsidRPr="00DA0244">
              <w:rPr>
                <w:rFonts w:ascii="GHEA Grapalat" w:hAnsi="GHEA Grapalat" w:cs="Sylfaen"/>
                <w:sz w:val="16"/>
                <w:szCs w:val="16"/>
              </w:rPr>
              <w:t>ամսաթիվը</w:t>
            </w:r>
            <w:r w:rsidRPr="00DA0244">
              <w:rPr>
                <w:rFonts w:ascii="GHEA Grapalat" w:hAnsi="GHEA Grapalat" w:cs="Arial"/>
                <w:sz w:val="16"/>
                <w:szCs w:val="16"/>
              </w:rPr>
              <w:t xml:space="preserve">` </w:t>
            </w:r>
            <w:r w:rsidRPr="00DA0244">
              <w:rPr>
                <w:rFonts w:ascii="GHEA Grapalat" w:hAnsi="GHEA Grapalat" w:cs="Tahoma"/>
                <w:color w:val="000000"/>
                <w:sz w:val="16"/>
                <w:szCs w:val="16"/>
              </w:rPr>
              <w:t xml:space="preserve">"___" </w:t>
            </w:r>
            <w:r w:rsidRPr="00DA0244">
              <w:rPr>
                <w:rFonts w:ascii="GHEA Grapalat" w:hAnsi="GHEA Grapalat" w:cs="Sylfaen"/>
                <w:color w:val="000000"/>
                <w:sz w:val="16"/>
                <w:szCs w:val="16"/>
              </w:rPr>
              <w:t xml:space="preserve">___ </w:t>
            </w:r>
            <w:r w:rsidRPr="00DA0244">
              <w:rPr>
                <w:rFonts w:ascii="GHEA Grapalat" w:hAnsi="GHEA Grapalat" w:cs="Tahoma"/>
                <w:color w:val="000000"/>
                <w:sz w:val="16"/>
                <w:szCs w:val="16"/>
              </w:rPr>
              <w:t>20___</w:t>
            </w:r>
            <w:r w:rsidRPr="00DA0244">
              <w:rPr>
                <w:rFonts w:ascii="GHEA Grapalat" w:hAnsi="GHEA Grapalat" w:cs="Sylfaen"/>
                <w:color w:val="000000"/>
                <w:sz w:val="16"/>
                <w:szCs w:val="16"/>
              </w:rPr>
              <w:t>թ.</w:t>
            </w:r>
          </w:p>
        </w:tc>
      </w:tr>
      <w:tr w:rsidR="00F4770B" w:rsidRPr="00DA0244" w:rsidTr="00F4770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4770B" w:rsidRPr="00DA0244" w:rsidRDefault="00F4770B" w:rsidP="00F4770B">
            <w:pPr>
              <w:rPr>
                <w:rFonts w:ascii="GHEA Grapalat" w:hAnsi="GHEA Grapalat" w:cs="Arial"/>
                <w:sz w:val="16"/>
                <w:szCs w:val="16"/>
              </w:rPr>
            </w:pPr>
            <w:r w:rsidRPr="00DA0244">
              <w:rPr>
                <w:rFonts w:ascii="GHEA Grapalat" w:hAnsi="GHEA Grapalat" w:cs="Sylfaen"/>
                <w:sz w:val="16"/>
                <w:szCs w:val="16"/>
                <w:lang w:val="hy-AM"/>
              </w:rPr>
              <w:t>4</w:t>
            </w:r>
            <w:r w:rsidRPr="00DA0244">
              <w:rPr>
                <w:rFonts w:ascii="GHEA Grapalat" w:hAnsi="GHEA Grapalat" w:cs="Sylfaen"/>
                <w:sz w:val="16"/>
                <w:szCs w:val="16"/>
              </w:rPr>
              <w:t xml:space="preserve">. </w:t>
            </w:r>
            <w:r w:rsidRPr="00DA0244">
              <w:rPr>
                <w:rFonts w:ascii="GHEA Grapalat" w:hAnsi="GHEA Grapalat" w:cs="Sylfaen"/>
                <w:sz w:val="16"/>
                <w:szCs w:val="16"/>
                <w:lang w:val="hy-AM"/>
              </w:rPr>
              <w:t>Վճարողի անվանումը</w:t>
            </w:r>
            <w:r w:rsidRPr="00DA0244">
              <w:rPr>
                <w:rFonts w:ascii="GHEA Grapalat" w:hAnsi="GHEA Grapalat" w:cs="Sylfaen"/>
                <w:sz w:val="16"/>
                <w:szCs w:val="16"/>
              </w:rPr>
              <w:t>,</w:t>
            </w:r>
            <w:r w:rsidRPr="00DA0244">
              <w:rPr>
                <w:rFonts w:ascii="GHEA Grapalat" w:hAnsi="GHEA Grapalat" w:cs="Sylfaen"/>
                <w:sz w:val="16"/>
                <w:szCs w:val="16"/>
                <w:lang w:val="hy-AM"/>
              </w:rPr>
              <w:t xml:space="preserve"> կամ անուն ազգանուն </w:t>
            </w:r>
            <w:r w:rsidRPr="00DA0244">
              <w:rPr>
                <w:rFonts w:ascii="GHEA Grapalat" w:hAnsi="GHEA Grapalat" w:cs="Sylfaen"/>
                <w:sz w:val="16"/>
                <w:szCs w:val="16"/>
              </w:rPr>
              <w:t xml:space="preserve">(Ընկերություն </w:t>
            </w:r>
            <w:r w:rsidRPr="00DA0244">
              <w:rPr>
                <w:rFonts w:ascii="GHEA Grapalat" w:hAnsi="GHEA Grapalat" w:cs="Arial"/>
                <w:sz w:val="16"/>
                <w:szCs w:val="16"/>
              </w:rPr>
              <w:t>`</w:t>
            </w:r>
          </w:p>
        </w:tc>
      </w:tr>
      <w:tr w:rsidR="00F4770B" w:rsidRPr="00DA0244" w:rsidTr="00F4770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4770B" w:rsidRPr="00DA0244" w:rsidRDefault="00F4770B" w:rsidP="00F4770B">
            <w:pPr>
              <w:rPr>
                <w:rFonts w:ascii="GHEA Grapalat" w:hAnsi="GHEA Grapalat" w:cs="Arial"/>
                <w:sz w:val="16"/>
                <w:szCs w:val="16"/>
              </w:rPr>
            </w:pPr>
            <w:r w:rsidRPr="00DA0244">
              <w:rPr>
                <w:rFonts w:ascii="GHEA Grapalat" w:hAnsi="GHEA Grapalat" w:cs="Sylfaen"/>
                <w:sz w:val="16"/>
                <w:szCs w:val="16"/>
                <w:lang w:val="hy-AM"/>
              </w:rPr>
              <w:t>5</w:t>
            </w:r>
            <w:r w:rsidRPr="00DA0244">
              <w:rPr>
                <w:rFonts w:ascii="GHEA Grapalat" w:hAnsi="GHEA Grapalat" w:cs="Sylfaen"/>
                <w:sz w:val="16"/>
                <w:szCs w:val="16"/>
              </w:rPr>
              <w:t>. Վճարողի</w:t>
            </w:r>
            <w:r w:rsidRPr="00DA0244">
              <w:rPr>
                <w:rFonts w:ascii="GHEA Grapalat" w:hAnsi="GHEA Grapalat" w:cs="Sylfaen"/>
                <w:sz w:val="16"/>
                <w:szCs w:val="16"/>
                <w:lang w:val="hy-AM"/>
              </w:rPr>
              <w:t xml:space="preserve">ն սպասարկող Ֆինանսական կազմակերպություն </w:t>
            </w:r>
            <w:r w:rsidRPr="00DA0244">
              <w:rPr>
                <w:rFonts w:ascii="GHEA Grapalat" w:hAnsi="GHEA Grapalat" w:cs="Sylfaen"/>
                <w:sz w:val="16"/>
                <w:szCs w:val="16"/>
              </w:rPr>
              <w:t>(</w:t>
            </w:r>
            <w:r w:rsidRPr="00DA0244">
              <w:rPr>
                <w:rFonts w:ascii="GHEA Grapalat" w:hAnsi="GHEA Grapalat" w:cs="Arial"/>
                <w:sz w:val="16"/>
                <w:szCs w:val="16"/>
              </w:rPr>
              <w:t xml:space="preserve"> </w:t>
            </w:r>
            <w:r w:rsidRPr="00DA0244">
              <w:rPr>
                <w:rFonts w:ascii="GHEA Grapalat" w:hAnsi="GHEA Grapalat" w:cs="Sylfaen"/>
                <w:sz w:val="16"/>
                <w:szCs w:val="16"/>
              </w:rPr>
              <w:t>բանկ)</w:t>
            </w:r>
            <w:r w:rsidRPr="00DA0244">
              <w:rPr>
                <w:rFonts w:ascii="GHEA Grapalat" w:hAnsi="GHEA Grapalat" w:cs="Arial"/>
                <w:sz w:val="16"/>
                <w:szCs w:val="16"/>
              </w:rPr>
              <w:t>`</w:t>
            </w:r>
          </w:p>
        </w:tc>
      </w:tr>
      <w:tr w:rsidR="00F4770B" w:rsidRPr="00DA0244" w:rsidTr="00F4770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4770B" w:rsidRPr="00DA0244" w:rsidRDefault="00F4770B" w:rsidP="00F4770B">
            <w:pPr>
              <w:rPr>
                <w:rFonts w:ascii="GHEA Grapalat" w:hAnsi="GHEA Grapalat" w:cs="Arial"/>
                <w:sz w:val="16"/>
                <w:szCs w:val="16"/>
              </w:rPr>
            </w:pPr>
            <w:r w:rsidRPr="00DA0244">
              <w:rPr>
                <w:rFonts w:ascii="GHEA Grapalat" w:hAnsi="GHEA Grapalat" w:cs="Sylfaen"/>
                <w:sz w:val="16"/>
                <w:szCs w:val="16"/>
                <w:lang w:val="hy-AM"/>
              </w:rPr>
              <w:t>6</w:t>
            </w:r>
            <w:r w:rsidRPr="00DA0244">
              <w:rPr>
                <w:rFonts w:ascii="GHEA Grapalat" w:hAnsi="GHEA Grapalat" w:cs="Sylfaen"/>
                <w:sz w:val="16"/>
                <w:szCs w:val="16"/>
              </w:rPr>
              <w:t>. Վճարողի</w:t>
            </w:r>
            <w:r w:rsidRPr="00DA0244">
              <w:rPr>
                <w:rFonts w:ascii="GHEA Grapalat" w:hAnsi="GHEA Grapalat" w:cs="Sylfaen"/>
                <w:sz w:val="16"/>
                <w:szCs w:val="16"/>
                <w:lang w:val="hy-AM"/>
              </w:rPr>
              <w:t xml:space="preserve"> </w:t>
            </w:r>
            <w:r w:rsidRPr="00DA0244">
              <w:rPr>
                <w:rFonts w:ascii="GHEA Grapalat" w:hAnsi="GHEA Grapalat" w:cs="Sylfaen"/>
                <w:sz w:val="16"/>
                <w:szCs w:val="16"/>
              </w:rPr>
              <w:t>հաշվի</w:t>
            </w:r>
            <w:r w:rsidRPr="00DA0244">
              <w:rPr>
                <w:rFonts w:ascii="GHEA Grapalat" w:hAnsi="GHEA Grapalat" w:cs="Arial"/>
                <w:sz w:val="16"/>
                <w:szCs w:val="16"/>
              </w:rPr>
              <w:t xml:space="preserve"> </w:t>
            </w:r>
            <w:r w:rsidRPr="00DA0244">
              <w:rPr>
                <w:rFonts w:ascii="GHEA Grapalat" w:hAnsi="GHEA Grapalat" w:cs="Sylfaen"/>
                <w:sz w:val="16"/>
                <w:szCs w:val="16"/>
              </w:rPr>
              <w:t>համարը</w:t>
            </w:r>
            <w:r w:rsidRPr="00DA0244">
              <w:rPr>
                <w:rFonts w:ascii="GHEA Grapalat" w:hAnsi="GHEA Grapalat" w:cs="Arial"/>
                <w:sz w:val="16"/>
                <w:szCs w:val="16"/>
              </w:rPr>
              <w:t>`</w:t>
            </w:r>
          </w:p>
        </w:tc>
      </w:tr>
      <w:tr w:rsidR="00F4770B" w:rsidRPr="00DA0244" w:rsidTr="00F477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4770B" w:rsidRPr="00DA0244" w:rsidRDefault="00F4770B" w:rsidP="00F4770B">
            <w:pPr>
              <w:rPr>
                <w:rFonts w:ascii="GHEA Grapalat" w:hAnsi="GHEA Grapalat" w:cs="Arial"/>
                <w:sz w:val="16"/>
                <w:szCs w:val="16"/>
              </w:rPr>
            </w:pPr>
            <w:r w:rsidRPr="00DA0244">
              <w:rPr>
                <w:rFonts w:ascii="GHEA Grapalat" w:hAnsi="GHEA Grapalat" w:cs="Sylfaen"/>
                <w:sz w:val="16"/>
                <w:szCs w:val="16"/>
                <w:lang w:val="hy-AM"/>
              </w:rPr>
              <w:t>7</w:t>
            </w:r>
            <w:r w:rsidRPr="00DA0244">
              <w:rPr>
                <w:rFonts w:ascii="GHEA Grapalat" w:hAnsi="GHEA Grapalat" w:cs="Sylfaen"/>
                <w:sz w:val="16"/>
                <w:szCs w:val="16"/>
              </w:rPr>
              <w:t>. Վճարողի</w:t>
            </w:r>
            <w:r w:rsidRPr="00DA0244">
              <w:rPr>
                <w:rFonts w:ascii="GHEA Grapalat" w:hAnsi="GHEA Grapalat" w:cs="Arial"/>
                <w:sz w:val="16"/>
                <w:szCs w:val="16"/>
              </w:rPr>
              <w:t xml:space="preserve"> </w:t>
            </w:r>
            <w:r w:rsidRPr="00DA0244">
              <w:rPr>
                <w:rFonts w:ascii="GHEA Grapalat" w:hAnsi="GHEA Grapalat" w:cs="Sylfaen"/>
                <w:sz w:val="16"/>
                <w:szCs w:val="16"/>
              </w:rPr>
              <w:t>ՀՎՀՀ</w:t>
            </w:r>
            <w:r w:rsidRPr="00DA0244">
              <w:rPr>
                <w:rFonts w:ascii="GHEA Grapalat" w:hAnsi="GHEA Grapalat" w:cs="Arial"/>
                <w:sz w:val="16"/>
                <w:szCs w:val="16"/>
              </w:rPr>
              <w:t>`</w:t>
            </w:r>
          </w:p>
        </w:tc>
      </w:tr>
      <w:tr w:rsidR="00F4770B" w:rsidRPr="00DA0244" w:rsidTr="00F477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4770B" w:rsidRPr="00DA0244" w:rsidRDefault="00F4770B" w:rsidP="00F4770B">
            <w:pPr>
              <w:rPr>
                <w:rFonts w:ascii="GHEA Grapalat" w:hAnsi="GHEA Grapalat" w:cs="Arial"/>
                <w:sz w:val="16"/>
                <w:szCs w:val="16"/>
              </w:rPr>
            </w:pPr>
            <w:r w:rsidRPr="00DA0244">
              <w:rPr>
                <w:rFonts w:ascii="GHEA Grapalat" w:hAnsi="GHEA Grapalat" w:cs="Sylfaen"/>
                <w:sz w:val="16"/>
                <w:szCs w:val="16"/>
                <w:lang w:val="hy-AM"/>
              </w:rPr>
              <w:t>8</w:t>
            </w:r>
            <w:r w:rsidRPr="00DA0244">
              <w:rPr>
                <w:rFonts w:ascii="GHEA Grapalat" w:hAnsi="GHEA Grapalat" w:cs="Sylfaen"/>
                <w:sz w:val="16"/>
                <w:szCs w:val="16"/>
              </w:rPr>
              <w:t>. Վճարողի</w:t>
            </w:r>
            <w:r w:rsidRPr="00DA0244">
              <w:rPr>
                <w:rFonts w:ascii="GHEA Grapalat" w:hAnsi="GHEA Grapalat" w:cs="Arial"/>
                <w:sz w:val="16"/>
                <w:szCs w:val="16"/>
              </w:rPr>
              <w:t xml:space="preserve"> </w:t>
            </w:r>
            <w:r w:rsidRPr="00DA0244">
              <w:rPr>
                <w:rFonts w:ascii="GHEA Grapalat" w:hAnsi="GHEA Grapalat" w:cs="Sylfaen"/>
                <w:sz w:val="16"/>
                <w:szCs w:val="16"/>
              </w:rPr>
              <w:t>ՀԾՀ</w:t>
            </w:r>
            <w:r w:rsidRPr="00DA0244">
              <w:rPr>
                <w:rFonts w:ascii="GHEA Grapalat" w:hAnsi="GHEA Grapalat" w:cs="Arial"/>
                <w:sz w:val="16"/>
                <w:szCs w:val="16"/>
              </w:rPr>
              <w:t>`</w:t>
            </w:r>
          </w:p>
        </w:tc>
      </w:tr>
      <w:tr w:rsidR="00F4770B" w:rsidRPr="00DA0244" w:rsidTr="00F477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4770B" w:rsidRPr="00B756FC" w:rsidRDefault="00F4770B" w:rsidP="00F4770B">
            <w:pPr>
              <w:rPr>
                <w:rFonts w:ascii="GHEA Grapalat" w:hAnsi="GHEA Grapalat" w:cs="Arial"/>
                <w:sz w:val="16"/>
                <w:szCs w:val="16"/>
              </w:rPr>
            </w:pPr>
            <w:r w:rsidRPr="00B756FC">
              <w:rPr>
                <w:rFonts w:ascii="GHEA Grapalat" w:hAnsi="GHEA Grapalat" w:cs="Sylfaen"/>
                <w:sz w:val="16"/>
                <w:szCs w:val="16"/>
                <w:lang w:val="hy-AM"/>
              </w:rPr>
              <w:t>9</w:t>
            </w:r>
            <w:r w:rsidRPr="00B756FC">
              <w:rPr>
                <w:rFonts w:ascii="GHEA Grapalat" w:hAnsi="GHEA Grapalat" w:cs="Sylfaen"/>
                <w:sz w:val="16"/>
                <w:szCs w:val="16"/>
              </w:rPr>
              <w:t>. Շահառու</w:t>
            </w:r>
            <w:r w:rsidRPr="00B756FC">
              <w:rPr>
                <w:rFonts w:ascii="GHEA Grapalat" w:hAnsi="GHEA Grapalat" w:cs="Sylfaen"/>
                <w:sz w:val="16"/>
                <w:szCs w:val="16"/>
                <w:lang w:val="hy-AM"/>
              </w:rPr>
              <w:t>ի  անվանումը</w:t>
            </w:r>
            <w:r w:rsidRPr="00B756FC">
              <w:rPr>
                <w:rFonts w:ascii="GHEA Grapalat" w:hAnsi="GHEA Grapalat" w:cs="Sylfaen"/>
                <w:sz w:val="16"/>
                <w:szCs w:val="16"/>
              </w:rPr>
              <w:t>,</w:t>
            </w:r>
            <w:r w:rsidRPr="00B756FC">
              <w:rPr>
                <w:rFonts w:ascii="GHEA Grapalat" w:hAnsi="GHEA Grapalat" w:cs="Sylfaen"/>
                <w:sz w:val="16"/>
                <w:szCs w:val="16"/>
                <w:lang w:val="hy-AM"/>
              </w:rPr>
              <w:t xml:space="preserve"> կամ անուն ազգանուն </w:t>
            </w:r>
            <w:r w:rsidRPr="00B756FC">
              <w:rPr>
                <w:rFonts w:ascii="GHEA Grapalat" w:hAnsi="GHEA Grapalat" w:cs="Arial"/>
                <w:sz w:val="16"/>
                <w:szCs w:val="16"/>
              </w:rPr>
              <w:t>`</w:t>
            </w:r>
            <w:r>
              <w:rPr>
                <w:rFonts w:ascii="GHEA Grapalat" w:hAnsi="GHEA Grapalat"/>
                <w:sz w:val="16"/>
                <w:szCs w:val="16"/>
                <w:lang w:val="es-ES"/>
              </w:rPr>
              <w:t xml:space="preserve"> ՀՀ ԱՆ «Մարդասիրական օգնության հանրապետական կենտրոն» ՊՈԱԿ</w:t>
            </w:r>
          </w:p>
        </w:tc>
      </w:tr>
      <w:tr w:rsidR="00F4770B" w:rsidRPr="00DA0244" w:rsidTr="00F477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4770B" w:rsidRPr="00B756FC" w:rsidRDefault="00F4770B" w:rsidP="00F4770B">
            <w:pPr>
              <w:rPr>
                <w:rFonts w:ascii="GHEA Grapalat" w:hAnsi="GHEA Grapalat" w:cs="Sylfaen"/>
                <w:sz w:val="16"/>
                <w:szCs w:val="16"/>
                <w:lang w:val="ru-RU"/>
              </w:rPr>
            </w:pPr>
            <w:r w:rsidRPr="00B756FC">
              <w:rPr>
                <w:rFonts w:ascii="GHEA Grapalat" w:hAnsi="GHEA Grapalat" w:cs="Sylfaen"/>
                <w:sz w:val="16"/>
                <w:szCs w:val="16"/>
                <w:lang w:val="ru-RU"/>
              </w:rPr>
              <w:t xml:space="preserve">10. </w:t>
            </w:r>
            <w:r w:rsidRPr="00B756FC">
              <w:rPr>
                <w:rFonts w:ascii="GHEA Grapalat" w:hAnsi="GHEA Grapalat" w:cs="Sylfaen"/>
                <w:sz w:val="16"/>
                <w:szCs w:val="16"/>
              </w:rPr>
              <w:t xml:space="preserve"> Շահառուի</w:t>
            </w:r>
            <w:r w:rsidRPr="00B756FC">
              <w:rPr>
                <w:rFonts w:ascii="GHEA Grapalat" w:hAnsi="GHEA Grapalat" w:cs="Arial"/>
                <w:sz w:val="16"/>
                <w:szCs w:val="16"/>
              </w:rPr>
              <w:t xml:space="preserve"> </w:t>
            </w:r>
            <w:r w:rsidRPr="00B756FC">
              <w:rPr>
                <w:rFonts w:ascii="GHEA Grapalat" w:hAnsi="GHEA Grapalat" w:cs="Sylfaen"/>
                <w:sz w:val="16"/>
                <w:szCs w:val="16"/>
              </w:rPr>
              <w:t xml:space="preserve"> ՀԾՀ</w:t>
            </w:r>
            <w:r w:rsidRPr="00B756FC">
              <w:rPr>
                <w:rFonts w:ascii="GHEA Grapalat" w:hAnsi="GHEA Grapalat" w:cs="Sylfaen"/>
                <w:sz w:val="16"/>
                <w:szCs w:val="16"/>
                <w:lang w:val="ru-RU"/>
              </w:rPr>
              <w:t xml:space="preserve"> (</w:t>
            </w:r>
            <w:r w:rsidRPr="00B756FC">
              <w:rPr>
                <w:rFonts w:ascii="GHEA Grapalat" w:hAnsi="GHEA Grapalat" w:cs="Sylfaen"/>
                <w:sz w:val="16"/>
                <w:szCs w:val="16"/>
                <w:lang w:val="hy-AM"/>
              </w:rPr>
              <w:t>չի լրացվում</w:t>
            </w:r>
            <w:r w:rsidRPr="00B756FC">
              <w:rPr>
                <w:rFonts w:ascii="GHEA Grapalat" w:hAnsi="GHEA Grapalat" w:cs="Sylfaen"/>
                <w:sz w:val="16"/>
                <w:szCs w:val="16"/>
                <w:lang w:val="ru-RU"/>
              </w:rPr>
              <w:t>)</w:t>
            </w:r>
          </w:p>
        </w:tc>
      </w:tr>
      <w:tr w:rsidR="00F4770B" w:rsidRPr="00DA0244" w:rsidTr="00F4770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4770B" w:rsidRPr="00B756FC" w:rsidRDefault="00F4770B" w:rsidP="00F4770B">
            <w:pPr>
              <w:rPr>
                <w:rFonts w:ascii="GHEA Grapalat" w:hAnsi="GHEA Grapalat" w:cs="Arial"/>
                <w:sz w:val="16"/>
                <w:szCs w:val="16"/>
                <w:lang w:val="ru-RU"/>
              </w:rPr>
            </w:pPr>
            <w:r w:rsidRPr="00B756FC">
              <w:rPr>
                <w:rFonts w:ascii="GHEA Grapalat" w:hAnsi="GHEA Grapalat" w:cs="Sylfaen"/>
                <w:sz w:val="16"/>
                <w:szCs w:val="16"/>
                <w:lang w:val="hy-AM"/>
              </w:rPr>
              <w:t>11</w:t>
            </w:r>
            <w:r w:rsidRPr="00B756FC">
              <w:rPr>
                <w:rFonts w:ascii="GHEA Grapalat" w:hAnsi="GHEA Grapalat" w:cs="Sylfaen"/>
                <w:sz w:val="16"/>
                <w:szCs w:val="16"/>
              </w:rPr>
              <w:t>. Շահառուի</w:t>
            </w:r>
            <w:r w:rsidRPr="00B756FC">
              <w:rPr>
                <w:rFonts w:ascii="GHEA Grapalat" w:hAnsi="GHEA Grapalat" w:cs="Arial"/>
                <w:sz w:val="16"/>
                <w:szCs w:val="16"/>
              </w:rPr>
              <w:t xml:space="preserve"> </w:t>
            </w:r>
            <w:r w:rsidRPr="00B756FC">
              <w:rPr>
                <w:rFonts w:ascii="GHEA Grapalat" w:hAnsi="GHEA Grapalat" w:cs="Sylfaen"/>
                <w:sz w:val="16"/>
                <w:szCs w:val="16"/>
              </w:rPr>
              <w:t>ՀՎՀՀ</w:t>
            </w:r>
            <w:r w:rsidRPr="00B756FC">
              <w:rPr>
                <w:rFonts w:ascii="GHEA Grapalat" w:hAnsi="GHEA Grapalat" w:cs="Arial"/>
                <w:sz w:val="16"/>
                <w:szCs w:val="16"/>
              </w:rPr>
              <w:t>`</w:t>
            </w:r>
            <w:r w:rsidRPr="00B756FC">
              <w:rPr>
                <w:rFonts w:ascii="GHEA Grapalat" w:hAnsi="GHEA Grapalat" w:cs="Arial"/>
                <w:sz w:val="16"/>
                <w:szCs w:val="16"/>
                <w:lang w:val="ru-RU"/>
              </w:rPr>
              <w:t xml:space="preserve">  </w:t>
            </w:r>
            <w:r>
              <w:rPr>
                <w:rFonts w:ascii="GHEA Grapalat" w:hAnsi="GHEA Grapalat" w:cs="Arial"/>
                <w:sz w:val="16"/>
                <w:szCs w:val="16"/>
                <w:lang w:val="ru-RU"/>
              </w:rPr>
              <w:t>0</w:t>
            </w:r>
            <w:r w:rsidRPr="00922079">
              <w:rPr>
                <w:rFonts w:ascii="GHEA Grapalat" w:hAnsi="GHEA Grapalat" w:cs="Arial"/>
                <w:sz w:val="16"/>
                <w:szCs w:val="16"/>
                <w:lang w:val="ru-RU"/>
              </w:rPr>
              <w:t>2508003</w:t>
            </w:r>
          </w:p>
        </w:tc>
      </w:tr>
      <w:tr w:rsidR="00F4770B" w:rsidRPr="00DA0244" w:rsidTr="00F4770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4770B" w:rsidRPr="00185D11" w:rsidRDefault="00F4770B" w:rsidP="00F4770B">
            <w:pPr>
              <w:rPr>
                <w:rFonts w:ascii="GHEA Grapalat" w:hAnsi="GHEA Grapalat" w:cs="Arial"/>
                <w:sz w:val="16"/>
                <w:szCs w:val="16"/>
              </w:rPr>
            </w:pPr>
            <w:proofErr w:type="gramStart"/>
            <w:r w:rsidRPr="00B756FC">
              <w:rPr>
                <w:rFonts w:ascii="GHEA Grapalat" w:hAnsi="GHEA Grapalat" w:cs="Sylfaen"/>
                <w:sz w:val="16"/>
                <w:szCs w:val="16"/>
              </w:rPr>
              <w:t>1</w:t>
            </w:r>
            <w:r w:rsidRPr="00B756FC">
              <w:rPr>
                <w:rFonts w:ascii="GHEA Grapalat" w:hAnsi="GHEA Grapalat" w:cs="Sylfaen"/>
                <w:sz w:val="16"/>
                <w:szCs w:val="16"/>
                <w:lang w:val="hy-AM"/>
              </w:rPr>
              <w:t>2</w:t>
            </w:r>
            <w:r w:rsidRPr="00B756FC">
              <w:rPr>
                <w:rFonts w:ascii="GHEA Grapalat" w:hAnsi="GHEA Grapalat" w:cs="Sylfaen"/>
                <w:sz w:val="16"/>
                <w:szCs w:val="16"/>
              </w:rPr>
              <w:t>.Շահառուի</w:t>
            </w:r>
            <w:r w:rsidRPr="00B756FC">
              <w:rPr>
                <w:rFonts w:ascii="GHEA Grapalat" w:hAnsi="GHEA Grapalat" w:cs="Sylfaen"/>
                <w:sz w:val="16"/>
                <w:szCs w:val="16"/>
                <w:lang w:val="hy-AM"/>
              </w:rPr>
              <w:t>ն</w:t>
            </w:r>
            <w:r w:rsidRPr="00B756FC">
              <w:rPr>
                <w:rFonts w:ascii="GHEA Grapalat" w:hAnsi="GHEA Grapalat" w:cs="Arial"/>
                <w:sz w:val="16"/>
                <w:szCs w:val="16"/>
              </w:rPr>
              <w:t xml:space="preserve"> </w:t>
            </w:r>
            <w:r w:rsidRPr="00B756FC">
              <w:rPr>
                <w:rFonts w:ascii="GHEA Grapalat" w:hAnsi="GHEA Grapalat" w:cs="Sylfaen"/>
                <w:sz w:val="16"/>
                <w:szCs w:val="16"/>
                <w:lang w:val="hy-AM"/>
              </w:rPr>
              <w:t xml:space="preserve"> սպասարկող</w:t>
            </w:r>
            <w:proofErr w:type="gramEnd"/>
            <w:r w:rsidRPr="00B756FC">
              <w:rPr>
                <w:rFonts w:ascii="GHEA Grapalat" w:hAnsi="GHEA Grapalat" w:cs="Sylfaen"/>
                <w:sz w:val="16"/>
                <w:szCs w:val="16"/>
                <w:lang w:val="hy-AM"/>
              </w:rPr>
              <w:t xml:space="preserve"> Ֆինանսական կազմակերպություն</w:t>
            </w:r>
            <w:r w:rsidRPr="00B756FC">
              <w:rPr>
                <w:rFonts w:ascii="GHEA Grapalat" w:hAnsi="GHEA Grapalat" w:cs="Sylfaen"/>
                <w:sz w:val="16"/>
                <w:szCs w:val="16"/>
              </w:rPr>
              <w:t xml:space="preserve"> (բանկ)</w:t>
            </w:r>
            <w:r w:rsidRPr="00B756FC">
              <w:rPr>
                <w:rFonts w:ascii="GHEA Grapalat" w:hAnsi="GHEA Grapalat" w:cs="Arial"/>
                <w:sz w:val="16"/>
                <w:szCs w:val="16"/>
              </w:rPr>
              <w:t xml:space="preserve">` </w:t>
            </w:r>
            <w:r w:rsidRPr="00B756FC">
              <w:rPr>
                <w:rFonts w:ascii="Sylfaen" w:hAnsi="Sylfaen" w:cs="Sylfaen"/>
                <w:sz w:val="16"/>
                <w:szCs w:val="16"/>
              </w:rPr>
              <w:t xml:space="preserve"> </w:t>
            </w:r>
            <w:r w:rsidRPr="00185D11">
              <w:rPr>
                <w:rFonts w:ascii="GHEA Grapalat" w:hAnsi="GHEA Grapalat" w:cs="Arial"/>
                <w:sz w:val="16"/>
                <w:szCs w:val="16"/>
                <w:lang w:val="ru-RU"/>
              </w:rPr>
              <w:t>ՀՀ</w:t>
            </w:r>
            <w:r w:rsidRPr="00185D11">
              <w:rPr>
                <w:rFonts w:ascii="GHEA Grapalat" w:hAnsi="GHEA Grapalat" w:cs="Arial"/>
                <w:sz w:val="16"/>
                <w:szCs w:val="16"/>
              </w:rPr>
              <w:t xml:space="preserve"> </w:t>
            </w:r>
            <w:r w:rsidRPr="00185D11">
              <w:rPr>
                <w:rFonts w:ascii="GHEA Grapalat" w:hAnsi="GHEA Grapalat" w:cs="Arial"/>
                <w:sz w:val="16"/>
                <w:szCs w:val="16"/>
                <w:lang w:val="ru-RU"/>
              </w:rPr>
              <w:t>Ֆին</w:t>
            </w:r>
            <w:r w:rsidRPr="00185D11">
              <w:rPr>
                <w:rFonts w:ascii="GHEA Grapalat" w:hAnsi="GHEA Grapalat" w:cs="Arial"/>
                <w:sz w:val="16"/>
                <w:szCs w:val="16"/>
              </w:rPr>
              <w:t xml:space="preserve">. </w:t>
            </w:r>
            <w:r w:rsidRPr="00185D11">
              <w:rPr>
                <w:rFonts w:ascii="GHEA Grapalat" w:hAnsi="GHEA Grapalat" w:cs="Arial"/>
                <w:sz w:val="16"/>
                <w:szCs w:val="16"/>
                <w:lang w:val="ru-RU"/>
              </w:rPr>
              <w:t>նախ</w:t>
            </w:r>
            <w:r w:rsidRPr="00185D11">
              <w:rPr>
                <w:rFonts w:ascii="GHEA Grapalat" w:hAnsi="GHEA Grapalat" w:cs="Arial"/>
                <w:sz w:val="16"/>
                <w:szCs w:val="16"/>
              </w:rPr>
              <w:t xml:space="preserve">. </w:t>
            </w:r>
            <w:r w:rsidRPr="00185D11">
              <w:rPr>
                <w:rFonts w:ascii="GHEA Grapalat" w:hAnsi="GHEA Grapalat" w:cs="Arial"/>
                <w:sz w:val="16"/>
                <w:szCs w:val="16"/>
                <w:lang w:val="ru-RU"/>
              </w:rPr>
              <w:t>գործառնական</w:t>
            </w:r>
            <w:r w:rsidRPr="00185D11">
              <w:rPr>
                <w:rFonts w:ascii="GHEA Grapalat" w:hAnsi="GHEA Grapalat" w:cs="Arial"/>
                <w:sz w:val="16"/>
                <w:szCs w:val="16"/>
              </w:rPr>
              <w:t xml:space="preserve"> </w:t>
            </w:r>
            <w:r w:rsidRPr="00185D11">
              <w:rPr>
                <w:rFonts w:ascii="GHEA Grapalat" w:hAnsi="GHEA Grapalat" w:cs="Arial"/>
                <w:sz w:val="16"/>
                <w:szCs w:val="16"/>
                <w:lang w:val="ru-RU"/>
              </w:rPr>
              <w:t>վարչություն</w:t>
            </w:r>
          </w:p>
          <w:p w:rsidR="00F4770B" w:rsidRPr="00B756FC" w:rsidRDefault="00F4770B" w:rsidP="00F4770B">
            <w:pPr>
              <w:rPr>
                <w:rFonts w:ascii="GHEA Grapalat" w:hAnsi="GHEA Grapalat" w:cs="Arial"/>
                <w:sz w:val="16"/>
                <w:szCs w:val="16"/>
              </w:rPr>
            </w:pPr>
          </w:p>
        </w:tc>
      </w:tr>
      <w:tr w:rsidR="00F4770B" w:rsidRPr="00DA0244" w:rsidTr="00F4770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4770B" w:rsidRPr="00185D11" w:rsidRDefault="00F4770B" w:rsidP="00F4770B">
            <w:pPr>
              <w:rPr>
                <w:rFonts w:ascii="GHEA Grapalat" w:hAnsi="GHEA Grapalat" w:cs="Arial"/>
                <w:sz w:val="16"/>
                <w:szCs w:val="16"/>
              </w:rPr>
            </w:pPr>
            <w:r w:rsidRPr="00B756FC">
              <w:rPr>
                <w:rFonts w:ascii="GHEA Grapalat" w:hAnsi="GHEA Grapalat" w:cs="Sylfaen"/>
                <w:sz w:val="16"/>
                <w:szCs w:val="16"/>
              </w:rPr>
              <w:t>1</w:t>
            </w:r>
            <w:r w:rsidRPr="00B756FC">
              <w:rPr>
                <w:rFonts w:ascii="GHEA Grapalat" w:hAnsi="GHEA Grapalat" w:cs="Sylfaen"/>
                <w:sz w:val="16"/>
                <w:szCs w:val="16"/>
                <w:lang w:val="hy-AM"/>
              </w:rPr>
              <w:t>3</w:t>
            </w:r>
            <w:r w:rsidRPr="00B756FC">
              <w:rPr>
                <w:rFonts w:ascii="GHEA Grapalat" w:hAnsi="GHEA Grapalat" w:cs="Sylfaen"/>
                <w:sz w:val="16"/>
                <w:szCs w:val="16"/>
              </w:rPr>
              <w:t>.Շահառուի</w:t>
            </w:r>
            <w:r w:rsidRPr="00B756FC">
              <w:rPr>
                <w:rFonts w:ascii="GHEA Grapalat" w:hAnsi="GHEA Grapalat" w:cs="Arial"/>
                <w:sz w:val="16"/>
                <w:szCs w:val="16"/>
              </w:rPr>
              <w:t xml:space="preserve"> </w:t>
            </w:r>
            <w:r w:rsidRPr="00B756FC">
              <w:rPr>
                <w:rFonts w:ascii="GHEA Grapalat" w:hAnsi="GHEA Grapalat" w:cs="Sylfaen"/>
                <w:sz w:val="16"/>
                <w:szCs w:val="16"/>
              </w:rPr>
              <w:t>հաշվի</w:t>
            </w:r>
            <w:r w:rsidRPr="00B756FC">
              <w:rPr>
                <w:rFonts w:ascii="GHEA Grapalat" w:hAnsi="GHEA Grapalat" w:cs="Arial"/>
                <w:sz w:val="16"/>
                <w:szCs w:val="16"/>
              </w:rPr>
              <w:t xml:space="preserve"> </w:t>
            </w:r>
            <w:r w:rsidRPr="00B756FC">
              <w:rPr>
                <w:rFonts w:ascii="GHEA Grapalat" w:hAnsi="GHEA Grapalat" w:cs="Sylfaen"/>
                <w:sz w:val="16"/>
                <w:szCs w:val="16"/>
              </w:rPr>
              <w:t>համարը</w:t>
            </w:r>
            <w:r w:rsidRPr="00B756FC">
              <w:rPr>
                <w:rFonts w:ascii="GHEA Grapalat" w:hAnsi="GHEA Grapalat" w:cs="Arial"/>
                <w:sz w:val="16"/>
                <w:szCs w:val="16"/>
              </w:rPr>
              <w:t xml:space="preserve"> (</w:t>
            </w:r>
            <w:r w:rsidRPr="00B756FC">
              <w:rPr>
                <w:rFonts w:ascii="GHEA Grapalat" w:hAnsi="GHEA Grapalat" w:cs="Sylfaen"/>
                <w:sz w:val="16"/>
                <w:szCs w:val="16"/>
              </w:rPr>
              <w:t>հշ</w:t>
            </w:r>
            <w:r w:rsidRPr="00B756FC">
              <w:rPr>
                <w:rFonts w:ascii="GHEA Grapalat" w:hAnsi="GHEA Grapalat" w:cs="Arial"/>
                <w:sz w:val="16"/>
                <w:szCs w:val="16"/>
              </w:rPr>
              <w:t xml:space="preserve">.N) </w:t>
            </w:r>
            <w:r w:rsidRPr="00B756FC">
              <w:rPr>
                <w:rFonts w:ascii="Sylfaen" w:hAnsi="Sylfaen" w:cs="Sylfaen"/>
                <w:sz w:val="16"/>
                <w:szCs w:val="16"/>
              </w:rPr>
              <w:t xml:space="preserve"> </w:t>
            </w:r>
            <w:r w:rsidRPr="00185D11">
              <w:rPr>
                <w:rFonts w:ascii="GHEA Grapalat" w:hAnsi="GHEA Grapalat" w:cs="Arial"/>
                <w:sz w:val="16"/>
                <w:szCs w:val="16"/>
              </w:rPr>
              <w:t xml:space="preserve"> </w:t>
            </w:r>
            <w:r w:rsidRPr="00185D11">
              <w:rPr>
                <w:rFonts w:ascii="GHEA Grapalat" w:hAnsi="GHEA Grapalat" w:cs="Arial"/>
                <w:sz w:val="16"/>
                <w:szCs w:val="16"/>
                <w:lang w:val="ru-RU"/>
              </w:rPr>
              <w:t>Հհ</w:t>
            </w:r>
            <w:r w:rsidRPr="00185D11">
              <w:rPr>
                <w:rFonts w:ascii="GHEA Grapalat" w:hAnsi="GHEA Grapalat" w:cs="Arial"/>
                <w:sz w:val="16"/>
                <w:szCs w:val="16"/>
              </w:rPr>
              <w:t xml:space="preserve"> </w:t>
            </w:r>
            <w:r w:rsidRPr="00922079">
              <w:rPr>
                <w:rFonts w:ascii="GHEA Grapalat" w:hAnsi="GHEA Grapalat" w:cs="Arial"/>
                <w:sz w:val="16"/>
                <w:szCs w:val="16"/>
              </w:rPr>
              <w:t>900018002593</w:t>
            </w:r>
          </w:p>
        </w:tc>
      </w:tr>
      <w:tr w:rsidR="00F4770B" w:rsidRPr="00DA0244" w:rsidTr="00F477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4770B" w:rsidRPr="00DA0244" w:rsidRDefault="00F4770B" w:rsidP="00F4770B">
            <w:pPr>
              <w:rPr>
                <w:rFonts w:ascii="GHEA Grapalat" w:hAnsi="GHEA Grapalat" w:cs="Arial"/>
                <w:sz w:val="16"/>
                <w:szCs w:val="16"/>
              </w:rPr>
            </w:pPr>
            <w:r w:rsidRPr="00DA0244">
              <w:rPr>
                <w:rFonts w:ascii="GHEA Grapalat" w:hAnsi="GHEA Grapalat" w:cs="Sylfaen"/>
                <w:sz w:val="16"/>
                <w:szCs w:val="16"/>
              </w:rPr>
              <w:t>1</w:t>
            </w:r>
            <w:r w:rsidRPr="00DA0244">
              <w:rPr>
                <w:rFonts w:ascii="GHEA Grapalat" w:hAnsi="GHEA Grapalat" w:cs="Sylfaen"/>
                <w:sz w:val="16"/>
                <w:szCs w:val="16"/>
                <w:lang w:val="hy-AM"/>
              </w:rPr>
              <w:t>4</w:t>
            </w:r>
            <w:r w:rsidRPr="00DA0244">
              <w:rPr>
                <w:rFonts w:ascii="GHEA Grapalat" w:hAnsi="GHEA Grapalat" w:cs="Sylfaen"/>
                <w:sz w:val="16"/>
                <w:szCs w:val="16"/>
              </w:rPr>
              <w:t>.Գումարը</w:t>
            </w:r>
            <w:r w:rsidRPr="00DA0244">
              <w:rPr>
                <w:rFonts w:ascii="GHEA Grapalat" w:hAnsi="GHEA Grapalat" w:cs="Arial"/>
                <w:sz w:val="16"/>
                <w:szCs w:val="16"/>
              </w:rPr>
              <w:t xml:space="preserve"> </w:t>
            </w:r>
            <w:r w:rsidRPr="00DA0244">
              <w:rPr>
                <w:rFonts w:ascii="GHEA Grapalat" w:hAnsi="GHEA Grapalat" w:cs="Arial"/>
                <w:sz w:val="16"/>
                <w:szCs w:val="16"/>
                <w:lang w:val="ru-RU"/>
              </w:rPr>
              <w:t>(</w:t>
            </w:r>
            <w:r w:rsidRPr="00DA0244">
              <w:rPr>
                <w:rFonts w:ascii="GHEA Grapalat" w:hAnsi="GHEA Grapalat" w:cs="Sylfaen"/>
                <w:sz w:val="16"/>
                <w:szCs w:val="16"/>
              </w:rPr>
              <w:t>թվերով</w:t>
            </w:r>
            <w:r w:rsidRPr="00DA0244">
              <w:rPr>
                <w:rFonts w:ascii="GHEA Grapalat" w:hAnsi="GHEA Grapalat" w:cs="Arial"/>
                <w:sz w:val="16"/>
                <w:szCs w:val="16"/>
              </w:rPr>
              <w:t xml:space="preserve"> </w:t>
            </w:r>
            <w:r w:rsidRPr="00DA0244">
              <w:rPr>
                <w:rFonts w:ascii="GHEA Grapalat" w:hAnsi="GHEA Grapalat" w:cs="Sylfaen"/>
                <w:sz w:val="16"/>
                <w:szCs w:val="16"/>
              </w:rPr>
              <w:t>և</w:t>
            </w:r>
            <w:r w:rsidRPr="00DA0244">
              <w:rPr>
                <w:rFonts w:ascii="GHEA Grapalat" w:hAnsi="GHEA Grapalat" w:cs="Arial"/>
                <w:sz w:val="16"/>
                <w:szCs w:val="16"/>
              </w:rPr>
              <w:t xml:space="preserve"> </w:t>
            </w:r>
            <w:r w:rsidRPr="00DA0244">
              <w:rPr>
                <w:rFonts w:ascii="GHEA Grapalat" w:hAnsi="GHEA Grapalat" w:cs="Sylfaen"/>
                <w:sz w:val="16"/>
                <w:szCs w:val="16"/>
              </w:rPr>
              <w:t>բառերով</w:t>
            </w:r>
            <w:r w:rsidRPr="00DA0244">
              <w:rPr>
                <w:rFonts w:ascii="GHEA Grapalat" w:hAnsi="GHEA Grapalat" w:cs="Sylfaen"/>
                <w:sz w:val="16"/>
                <w:szCs w:val="16"/>
                <w:lang w:val="ru-RU"/>
              </w:rPr>
              <w:t>)</w:t>
            </w:r>
            <w:r w:rsidRPr="00DA0244">
              <w:rPr>
                <w:rFonts w:ascii="GHEA Grapalat" w:hAnsi="GHEA Grapalat" w:cs="Arial"/>
                <w:sz w:val="16"/>
                <w:szCs w:val="16"/>
              </w:rPr>
              <w:t>`</w:t>
            </w:r>
          </w:p>
        </w:tc>
      </w:tr>
      <w:tr w:rsidR="00F4770B" w:rsidRPr="00DA0244" w:rsidTr="00F477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4770B" w:rsidRPr="00DA0244" w:rsidRDefault="00F4770B" w:rsidP="00F4770B">
            <w:pPr>
              <w:rPr>
                <w:rFonts w:ascii="GHEA Grapalat" w:hAnsi="GHEA Grapalat" w:cs="Sylfaen"/>
                <w:sz w:val="16"/>
                <w:szCs w:val="16"/>
              </w:rPr>
            </w:pPr>
            <w:r w:rsidRPr="00DA0244">
              <w:rPr>
                <w:rFonts w:ascii="GHEA Grapalat" w:hAnsi="GHEA Grapalat" w:cs="Sylfaen"/>
                <w:sz w:val="16"/>
                <w:szCs w:val="16"/>
              </w:rPr>
              <w:t xml:space="preserve">15. </w:t>
            </w:r>
            <w:r w:rsidRPr="00DA0244">
              <w:rPr>
                <w:rFonts w:ascii="GHEA Grapalat" w:hAnsi="GHEA Grapalat" w:cs="Sylfaen"/>
                <w:sz w:val="16"/>
                <w:szCs w:val="16"/>
                <w:lang w:val="hy-AM"/>
              </w:rPr>
              <w:t xml:space="preserve">Ակցեպտավորված գումարը՝ </w:t>
            </w:r>
            <w:r w:rsidRPr="00DA0244">
              <w:rPr>
                <w:rFonts w:ascii="GHEA Grapalat" w:hAnsi="GHEA Grapalat" w:cs="Sylfaen"/>
                <w:sz w:val="16"/>
                <w:szCs w:val="16"/>
              </w:rPr>
              <w:t xml:space="preserve"> (թվերով</w:t>
            </w:r>
            <w:r w:rsidRPr="00DA0244">
              <w:rPr>
                <w:rFonts w:ascii="GHEA Grapalat" w:hAnsi="GHEA Grapalat" w:cs="Arial"/>
                <w:sz w:val="16"/>
                <w:szCs w:val="16"/>
              </w:rPr>
              <w:t xml:space="preserve"> </w:t>
            </w:r>
            <w:r w:rsidRPr="00DA0244">
              <w:rPr>
                <w:rFonts w:ascii="GHEA Grapalat" w:hAnsi="GHEA Grapalat" w:cs="Sylfaen"/>
                <w:sz w:val="16"/>
                <w:szCs w:val="16"/>
              </w:rPr>
              <w:t>և</w:t>
            </w:r>
            <w:r w:rsidRPr="00DA0244">
              <w:rPr>
                <w:rFonts w:ascii="GHEA Grapalat" w:hAnsi="GHEA Grapalat" w:cs="Arial"/>
                <w:sz w:val="16"/>
                <w:szCs w:val="16"/>
              </w:rPr>
              <w:t xml:space="preserve"> </w:t>
            </w:r>
            <w:r w:rsidRPr="00DA0244">
              <w:rPr>
                <w:rFonts w:ascii="GHEA Grapalat" w:hAnsi="GHEA Grapalat" w:cs="Sylfaen"/>
                <w:sz w:val="16"/>
                <w:szCs w:val="16"/>
              </w:rPr>
              <w:t>բառերով)</w:t>
            </w:r>
            <w:r w:rsidRPr="00DA0244">
              <w:rPr>
                <w:rFonts w:ascii="GHEA Grapalat" w:hAnsi="GHEA Grapalat" w:cs="Sylfaen"/>
                <w:sz w:val="16"/>
                <w:szCs w:val="16"/>
                <w:lang w:val="hy-AM"/>
              </w:rPr>
              <w:t xml:space="preserve">  </w:t>
            </w:r>
            <w:r w:rsidRPr="00DA0244">
              <w:rPr>
                <w:rFonts w:ascii="GHEA Grapalat" w:hAnsi="GHEA Grapalat" w:cs="Sylfaen"/>
                <w:sz w:val="16"/>
                <w:szCs w:val="16"/>
              </w:rPr>
              <w:t>(</w:t>
            </w:r>
            <w:r w:rsidRPr="00DA0244">
              <w:rPr>
                <w:rFonts w:ascii="GHEA Grapalat" w:hAnsi="GHEA Grapalat" w:cs="Sylfaen"/>
                <w:sz w:val="16"/>
                <w:szCs w:val="16"/>
                <w:lang w:val="hy-AM"/>
              </w:rPr>
              <w:t>նախատեսված է նշված գումարի մասնակի ակցեպտի համար, որը չի կիրառվում</w:t>
            </w:r>
            <w:r w:rsidRPr="00DA0244">
              <w:rPr>
                <w:rFonts w:ascii="GHEA Grapalat" w:hAnsi="GHEA Grapalat" w:cs="Sylfaen"/>
                <w:sz w:val="16"/>
                <w:szCs w:val="16"/>
              </w:rPr>
              <w:t>)</w:t>
            </w:r>
          </w:p>
        </w:tc>
      </w:tr>
      <w:tr w:rsidR="00F4770B" w:rsidRPr="00DA0244" w:rsidTr="00F477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4770B" w:rsidRPr="00DA0244" w:rsidRDefault="00F4770B" w:rsidP="00F4770B">
            <w:pPr>
              <w:rPr>
                <w:rFonts w:ascii="GHEA Grapalat" w:hAnsi="GHEA Grapalat" w:cs="Arial"/>
                <w:sz w:val="16"/>
                <w:szCs w:val="16"/>
              </w:rPr>
            </w:pPr>
            <w:r w:rsidRPr="00DA0244">
              <w:rPr>
                <w:rFonts w:ascii="GHEA Grapalat" w:hAnsi="GHEA Grapalat" w:cs="Sylfaen"/>
                <w:sz w:val="16"/>
                <w:szCs w:val="16"/>
              </w:rPr>
              <w:t>1</w:t>
            </w:r>
            <w:r w:rsidRPr="00DA0244">
              <w:rPr>
                <w:rFonts w:ascii="GHEA Grapalat" w:hAnsi="GHEA Grapalat" w:cs="Sylfaen"/>
                <w:sz w:val="16"/>
                <w:szCs w:val="16"/>
                <w:lang w:val="ru-RU"/>
              </w:rPr>
              <w:t>6</w:t>
            </w:r>
            <w:r w:rsidRPr="00DA0244">
              <w:rPr>
                <w:rFonts w:ascii="GHEA Grapalat" w:hAnsi="GHEA Grapalat" w:cs="Sylfaen"/>
                <w:sz w:val="16"/>
                <w:szCs w:val="16"/>
              </w:rPr>
              <w:t>.Արժույթը</w:t>
            </w:r>
            <w:r w:rsidRPr="00DA0244">
              <w:rPr>
                <w:rFonts w:ascii="GHEA Grapalat" w:hAnsi="GHEA Grapalat" w:cs="Arial"/>
                <w:sz w:val="16"/>
                <w:szCs w:val="16"/>
              </w:rPr>
              <w:t xml:space="preserve"> (</w:t>
            </w:r>
            <w:r w:rsidRPr="00DA0244">
              <w:rPr>
                <w:rFonts w:ascii="GHEA Grapalat" w:hAnsi="GHEA Grapalat" w:cs="Sylfaen"/>
                <w:sz w:val="16"/>
                <w:szCs w:val="16"/>
              </w:rPr>
              <w:t>բառերով</w:t>
            </w:r>
            <w:r w:rsidRPr="00DA0244">
              <w:rPr>
                <w:rFonts w:ascii="GHEA Grapalat" w:hAnsi="GHEA Grapalat" w:cs="Arial"/>
                <w:sz w:val="16"/>
                <w:szCs w:val="16"/>
              </w:rPr>
              <w:t xml:space="preserve"> </w:t>
            </w:r>
            <w:r w:rsidRPr="00DA0244">
              <w:rPr>
                <w:rFonts w:ascii="GHEA Grapalat" w:hAnsi="GHEA Grapalat" w:cs="Sylfaen"/>
                <w:sz w:val="16"/>
                <w:szCs w:val="16"/>
              </w:rPr>
              <w:t>և</w:t>
            </w:r>
            <w:r w:rsidRPr="00DA0244">
              <w:rPr>
                <w:rFonts w:ascii="GHEA Grapalat" w:hAnsi="GHEA Grapalat" w:cs="Arial"/>
                <w:sz w:val="16"/>
                <w:szCs w:val="16"/>
              </w:rPr>
              <w:t xml:space="preserve"> </w:t>
            </w:r>
            <w:r w:rsidRPr="00DA0244">
              <w:rPr>
                <w:rFonts w:ascii="GHEA Grapalat" w:hAnsi="GHEA Grapalat" w:cs="Sylfaen"/>
                <w:sz w:val="16"/>
                <w:szCs w:val="16"/>
              </w:rPr>
              <w:t>կոդով</w:t>
            </w:r>
            <w:r w:rsidRPr="00DA0244">
              <w:rPr>
                <w:rFonts w:ascii="GHEA Grapalat" w:hAnsi="GHEA Grapalat" w:cs="Arial"/>
                <w:sz w:val="16"/>
                <w:szCs w:val="16"/>
              </w:rPr>
              <w:t>)`</w:t>
            </w:r>
          </w:p>
        </w:tc>
      </w:tr>
      <w:tr w:rsidR="00F4770B" w:rsidRPr="00DA0244" w:rsidTr="00F477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4770B" w:rsidRPr="00DA0244" w:rsidRDefault="00F4770B" w:rsidP="00F4770B">
            <w:pPr>
              <w:rPr>
                <w:rFonts w:ascii="GHEA Grapalat" w:hAnsi="GHEA Grapalat" w:cs="Arial"/>
                <w:sz w:val="16"/>
                <w:szCs w:val="16"/>
                <w:lang w:val="hy-AM"/>
              </w:rPr>
            </w:pPr>
            <w:r w:rsidRPr="00DA0244">
              <w:rPr>
                <w:rFonts w:ascii="GHEA Grapalat" w:hAnsi="GHEA Grapalat" w:cs="Sylfaen"/>
                <w:sz w:val="16"/>
                <w:szCs w:val="16"/>
              </w:rPr>
              <w:t>1</w:t>
            </w:r>
            <w:r w:rsidRPr="00DA0244">
              <w:rPr>
                <w:rFonts w:ascii="GHEA Grapalat" w:hAnsi="GHEA Grapalat" w:cs="Sylfaen"/>
                <w:sz w:val="16"/>
                <w:szCs w:val="16"/>
                <w:lang w:val="hy-AM"/>
              </w:rPr>
              <w:t>7</w:t>
            </w:r>
            <w:r w:rsidRPr="00DA0244">
              <w:rPr>
                <w:rFonts w:ascii="GHEA Grapalat" w:hAnsi="GHEA Grapalat" w:cs="Sylfaen"/>
                <w:sz w:val="16"/>
                <w:szCs w:val="16"/>
              </w:rPr>
              <w:t>.Գործարքի</w:t>
            </w:r>
            <w:r w:rsidRPr="00DA0244">
              <w:rPr>
                <w:rFonts w:ascii="GHEA Grapalat" w:hAnsi="GHEA Grapalat" w:cs="Arial"/>
                <w:sz w:val="16"/>
                <w:szCs w:val="16"/>
              </w:rPr>
              <w:t xml:space="preserve"> (</w:t>
            </w:r>
            <w:r w:rsidRPr="00DA0244">
              <w:rPr>
                <w:rFonts w:ascii="GHEA Grapalat" w:hAnsi="GHEA Grapalat" w:cs="Sylfaen"/>
                <w:sz w:val="16"/>
                <w:szCs w:val="16"/>
              </w:rPr>
              <w:t>վճարման</w:t>
            </w:r>
            <w:r w:rsidRPr="00DA0244">
              <w:rPr>
                <w:rFonts w:ascii="GHEA Grapalat" w:hAnsi="GHEA Grapalat" w:cs="Arial"/>
                <w:sz w:val="16"/>
                <w:szCs w:val="16"/>
              </w:rPr>
              <w:t xml:space="preserve">) </w:t>
            </w:r>
            <w:r w:rsidRPr="00DA0244">
              <w:rPr>
                <w:rFonts w:ascii="GHEA Grapalat" w:hAnsi="GHEA Grapalat" w:cs="Sylfaen"/>
                <w:sz w:val="16"/>
                <w:szCs w:val="16"/>
              </w:rPr>
              <w:t>նպատակը</w:t>
            </w:r>
            <w:r w:rsidRPr="00DA0244">
              <w:rPr>
                <w:rFonts w:ascii="GHEA Grapalat" w:hAnsi="GHEA Grapalat" w:cs="Arial"/>
                <w:sz w:val="16"/>
                <w:szCs w:val="16"/>
              </w:rPr>
              <w:t>`</w:t>
            </w:r>
            <w:r w:rsidRPr="00DA0244">
              <w:rPr>
                <w:rFonts w:ascii="GHEA Grapalat" w:hAnsi="GHEA Grapalat" w:cs="Arial"/>
                <w:sz w:val="16"/>
                <w:szCs w:val="16"/>
                <w:lang w:val="hy-AM"/>
              </w:rPr>
              <w:t xml:space="preserve">  </w:t>
            </w:r>
            <w:r w:rsidRPr="00DA0244">
              <w:rPr>
                <w:rFonts w:ascii="GHEA Grapalat" w:hAnsi="GHEA Grapalat" w:cs="Sylfaen"/>
                <w:bCs/>
                <w:i/>
                <w:sz w:val="16"/>
                <w:szCs w:val="16"/>
              </w:rPr>
              <w:t>(պայմանագրի կատարման ապահովմ</w:t>
            </w:r>
            <w:r w:rsidRPr="00DA0244">
              <w:rPr>
                <w:rFonts w:ascii="GHEA Grapalat" w:hAnsi="GHEA Grapalat" w:cs="Sylfaen"/>
                <w:bCs/>
                <w:i/>
                <w:sz w:val="16"/>
                <w:szCs w:val="16"/>
                <w:lang w:val="hy-AM"/>
              </w:rPr>
              <w:t>ան համար</w:t>
            </w:r>
            <w:r w:rsidRPr="00DA0244">
              <w:rPr>
                <w:rFonts w:ascii="GHEA Grapalat" w:hAnsi="GHEA Grapalat" w:cs="Sylfaen"/>
                <w:bCs/>
                <w:i/>
                <w:sz w:val="16"/>
                <w:szCs w:val="16"/>
              </w:rPr>
              <w:t>)</w:t>
            </w:r>
          </w:p>
        </w:tc>
      </w:tr>
      <w:tr w:rsidR="00F4770B" w:rsidRPr="00DA0244" w:rsidTr="00F4770B">
        <w:trPr>
          <w:trHeight w:val="424"/>
        </w:trPr>
        <w:tc>
          <w:tcPr>
            <w:tcW w:w="10980" w:type="dxa"/>
            <w:gridSpan w:val="2"/>
            <w:tcBorders>
              <w:top w:val="single" w:sz="4" w:space="0" w:color="auto"/>
              <w:left w:val="single" w:sz="4" w:space="0" w:color="auto"/>
              <w:right w:val="single" w:sz="4" w:space="0" w:color="000000"/>
            </w:tcBorders>
            <w:noWrap/>
            <w:vAlign w:val="bottom"/>
          </w:tcPr>
          <w:p w:rsidR="00F4770B" w:rsidRPr="00DA0244" w:rsidRDefault="00F4770B" w:rsidP="00F4770B">
            <w:pPr>
              <w:rPr>
                <w:rFonts w:ascii="GHEA Grapalat" w:hAnsi="GHEA Grapalat" w:cs="Arial"/>
                <w:sz w:val="16"/>
                <w:szCs w:val="16"/>
              </w:rPr>
            </w:pPr>
            <w:r w:rsidRPr="00DA0244">
              <w:rPr>
                <w:rFonts w:ascii="GHEA Grapalat" w:hAnsi="GHEA Grapalat" w:cs="Sylfaen"/>
                <w:sz w:val="16"/>
                <w:szCs w:val="16"/>
              </w:rPr>
              <w:t>1</w:t>
            </w:r>
            <w:r w:rsidRPr="00DA0244">
              <w:rPr>
                <w:rFonts w:ascii="GHEA Grapalat" w:hAnsi="GHEA Grapalat" w:cs="Sylfaen"/>
                <w:sz w:val="16"/>
                <w:szCs w:val="16"/>
                <w:lang w:val="hy-AM"/>
              </w:rPr>
              <w:t>8</w:t>
            </w:r>
            <w:r w:rsidRPr="00DA0244">
              <w:rPr>
                <w:rFonts w:ascii="GHEA Grapalat" w:hAnsi="GHEA Grapalat" w:cs="Sylfaen"/>
                <w:sz w:val="16"/>
                <w:szCs w:val="16"/>
              </w:rPr>
              <w:t xml:space="preserve">. </w:t>
            </w:r>
            <w:r w:rsidRPr="00DA0244">
              <w:rPr>
                <w:rFonts w:ascii="GHEA Grapalat" w:hAnsi="GHEA Grapalat" w:cs="Sylfaen"/>
                <w:sz w:val="16"/>
                <w:szCs w:val="16"/>
                <w:lang w:val="hy-AM"/>
              </w:rPr>
              <w:t xml:space="preserve">Վճարման կատարման հիմքերը՝ </w:t>
            </w:r>
            <w:r w:rsidRPr="00DA0244">
              <w:rPr>
                <w:rFonts w:ascii="GHEA Grapalat" w:hAnsi="GHEA Grapalat" w:cs="Sylfaen"/>
                <w:sz w:val="16"/>
                <w:szCs w:val="16"/>
              </w:rPr>
              <w:t>(</w:t>
            </w:r>
            <w:r w:rsidRPr="00DA0244">
              <w:rPr>
                <w:rFonts w:ascii="GHEA Grapalat" w:hAnsi="GHEA Grapalat" w:cs="Sylfaen"/>
                <w:sz w:val="16"/>
                <w:szCs w:val="16"/>
                <w:lang w:val="hy-AM"/>
              </w:rPr>
              <w:t>Փաստաթղթերի</w:t>
            </w:r>
            <w:r w:rsidRPr="00DA0244">
              <w:rPr>
                <w:rFonts w:ascii="GHEA Grapalat" w:hAnsi="GHEA Grapalat" w:cs="Arial"/>
                <w:sz w:val="16"/>
                <w:szCs w:val="16"/>
                <w:lang w:val="hy-AM"/>
              </w:rPr>
              <w:t xml:space="preserve"> անվանումը</w:t>
            </w:r>
            <w:r w:rsidRPr="00DA0244">
              <w:rPr>
                <w:rFonts w:ascii="GHEA Grapalat" w:hAnsi="GHEA Grapalat" w:cs="Arial"/>
                <w:sz w:val="16"/>
                <w:szCs w:val="16"/>
              </w:rPr>
              <w:t>,</w:t>
            </w:r>
            <w:r w:rsidRPr="00DA0244">
              <w:rPr>
                <w:rFonts w:ascii="GHEA Grapalat" w:hAnsi="GHEA Grapalat" w:cs="Arial"/>
                <w:sz w:val="16"/>
                <w:szCs w:val="16"/>
                <w:lang w:val="hy-AM"/>
              </w:rPr>
              <w:t xml:space="preserve"> այդ թվում՝ տուժանքի մասին համաձայնագիրը, </w:t>
            </w:r>
            <w:r w:rsidRPr="00DA0244">
              <w:rPr>
                <w:rFonts w:ascii="GHEA Grapalat" w:hAnsi="GHEA Grapalat" w:cs="Sylfaen"/>
                <w:sz w:val="16"/>
                <w:szCs w:val="16"/>
                <w:lang w:val="hy-AM"/>
              </w:rPr>
              <w:t>դրանց</w:t>
            </w:r>
            <w:r w:rsidRPr="00DA0244">
              <w:rPr>
                <w:rFonts w:ascii="GHEA Grapalat" w:hAnsi="GHEA Grapalat" w:cs="Arial"/>
                <w:sz w:val="16"/>
                <w:szCs w:val="16"/>
                <w:lang w:val="hy-AM"/>
              </w:rPr>
              <w:t xml:space="preserve"> </w:t>
            </w:r>
            <w:r w:rsidRPr="00DA0244">
              <w:rPr>
                <w:rFonts w:ascii="GHEA Grapalat" w:hAnsi="GHEA Grapalat" w:cs="Sylfaen"/>
                <w:sz w:val="16"/>
                <w:szCs w:val="16"/>
                <w:lang w:val="hy-AM"/>
              </w:rPr>
              <w:t>համարները</w:t>
            </w:r>
            <w:r w:rsidRPr="00DA0244">
              <w:rPr>
                <w:rFonts w:ascii="GHEA Grapalat" w:hAnsi="GHEA Grapalat" w:cs="Arial"/>
                <w:sz w:val="16"/>
                <w:szCs w:val="16"/>
                <w:lang w:val="hy-AM"/>
              </w:rPr>
              <w:t>,</w:t>
            </w:r>
            <w:r w:rsidRPr="00DA0244">
              <w:rPr>
                <w:rFonts w:ascii="GHEA Grapalat" w:hAnsi="GHEA Grapalat" w:cs="Arial"/>
                <w:sz w:val="16"/>
                <w:szCs w:val="16"/>
              </w:rPr>
              <w:t xml:space="preserve"> </w:t>
            </w:r>
            <w:r w:rsidRPr="00DA0244">
              <w:rPr>
                <w:rFonts w:ascii="GHEA Grapalat" w:hAnsi="GHEA Grapalat" w:cs="Sylfaen"/>
                <w:sz w:val="16"/>
                <w:szCs w:val="16"/>
                <w:lang w:val="hy-AM"/>
              </w:rPr>
              <w:t>պ</w:t>
            </w:r>
            <w:r w:rsidRPr="00DA0244">
              <w:rPr>
                <w:rFonts w:ascii="GHEA Grapalat" w:hAnsi="GHEA Grapalat" w:cs="Sylfaen"/>
                <w:sz w:val="16"/>
                <w:szCs w:val="16"/>
              </w:rPr>
              <w:t xml:space="preserve">այմանագրի </w:t>
            </w:r>
            <w:r w:rsidRPr="00DA0244">
              <w:rPr>
                <w:rFonts w:ascii="GHEA Grapalat" w:hAnsi="GHEA Grapalat" w:cs="Arial"/>
                <w:sz w:val="16"/>
                <w:szCs w:val="16"/>
              </w:rPr>
              <w:t xml:space="preserve"> </w:t>
            </w:r>
            <w:r w:rsidRPr="00DA0244">
              <w:rPr>
                <w:rFonts w:ascii="GHEA Grapalat" w:hAnsi="GHEA Grapalat" w:cs="Sylfaen"/>
                <w:sz w:val="16"/>
                <w:szCs w:val="16"/>
              </w:rPr>
              <w:t>ծածկագիրը</w:t>
            </w:r>
            <w:r w:rsidRPr="00DA0244">
              <w:rPr>
                <w:rFonts w:ascii="GHEA Grapalat" w:hAnsi="GHEA Grapalat" w:cs="Arial"/>
                <w:sz w:val="16"/>
                <w:szCs w:val="16"/>
                <w:lang w:val="hy-AM"/>
              </w:rPr>
              <w:t xml:space="preserve"> որի հիման վրա կատարվում է  գանձումը</w:t>
            </w:r>
            <w:r w:rsidRPr="00DA0244">
              <w:rPr>
                <w:rFonts w:ascii="GHEA Grapalat" w:hAnsi="GHEA Grapalat" w:cs="Arial"/>
                <w:sz w:val="16"/>
                <w:szCs w:val="16"/>
              </w:rPr>
              <w:t>)</w:t>
            </w:r>
            <w:r w:rsidRPr="00DA0244">
              <w:rPr>
                <w:rFonts w:ascii="GHEA Grapalat" w:hAnsi="GHEA Grapalat" w:cs="Sylfaen"/>
                <w:sz w:val="16"/>
                <w:szCs w:val="16"/>
              </w:rPr>
              <w:t>`</w:t>
            </w:r>
          </w:p>
          <w:p w:rsidR="00F4770B" w:rsidRPr="00DA0244" w:rsidRDefault="00F4770B" w:rsidP="00F4770B">
            <w:pPr>
              <w:rPr>
                <w:rFonts w:ascii="GHEA Grapalat" w:hAnsi="GHEA Grapalat" w:cs="Arial"/>
                <w:sz w:val="16"/>
                <w:szCs w:val="16"/>
              </w:rPr>
            </w:pPr>
          </w:p>
        </w:tc>
      </w:tr>
      <w:tr w:rsidR="00F4770B" w:rsidRPr="00DA0244" w:rsidTr="00F4770B">
        <w:trPr>
          <w:trHeight w:val="704"/>
        </w:trPr>
        <w:tc>
          <w:tcPr>
            <w:tcW w:w="10980" w:type="dxa"/>
            <w:gridSpan w:val="2"/>
            <w:tcBorders>
              <w:left w:val="single" w:sz="4" w:space="0" w:color="auto"/>
              <w:bottom w:val="single" w:sz="4" w:space="0" w:color="auto"/>
              <w:right w:val="single" w:sz="4" w:space="0" w:color="000000"/>
            </w:tcBorders>
            <w:noWrap/>
            <w:vAlign w:val="bottom"/>
          </w:tcPr>
          <w:p w:rsidR="00F4770B" w:rsidRPr="00DA0244" w:rsidRDefault="00F4770B" w:rsidP="00F4770B">
            <w:pPr>
              <w:rPr>
                <w:rFonts w:ascii="GHEA Grapalat" w:hAnsi="GHEA Grapalat" w:cs="Arial"/>
                <w:sz w:val="16"/>
                <w:szCs w:val="16"/>
                <w:lang w:val="hy-AM"/>
              </w:rPr>
            </w:pPr>
          </w:p>
        </w:tc>
      </w:tr>
      <w:tr w:rsidR="00F4770B" w:rsidRPr="00DA0244" w:rsidTr="00F4770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4770B" w:rsidRPr="00DA0244" w:rsidRDefault="00F4770B" w:rsidP="00F4770B">
            <w:pPr>
              <w:rPr>
                <w:rFonts w:ascii="GHEA Grapalat" w:hAnsi="GHEA Grapalat" w:cs="Sylfaen"/>
                <w:sz w:val="16"/>
                <w:szCs w:val="16"/>
                <w:lang w:val="hy-AM"/>
              </w:rPr>
            </w:pPr>
            <w:r w:rsidRPr="00DA0244">
              <w:rPr>
                <w:rFonts w:ascii="GHEA Grapalat" w:hAnsi="GHEA Grapalat" w:cs="Sylfaen"/>
                <w:sz w:val="16"/>
                <w:szCs w:val="16"/>
                <w:lang w:val="hy-AM"/>
              </w:rPr>
              <w:t>19. Վճարման պայմանները՝                                &lt;ակցեպտավորված վճարում&gt;</w:t>
            </w:r>
          </w:p>
          <w:p w:rsidR="00F4770B" w:rsidRPr="00DA0244" w:rsidRDefault="00F4770B" w:rsidP="00F4770B">
            <w:pPr>
              <w:rPr>
                <w:rFonts w:ascii="GHEA Grapalat" w:hAnsi="GHEA Grapalat" w:cs="Sylfaen"/>
                <w:sz w:val="16"/>
                <w:szCs w:val="16"/>
                <w:lang w:val="ru-RU"/>
              </w:rPr>
            </w:pPr>
          </w:p>
        </w:tc>
      </w:tr>
      <w:tr w:rsidR="00F4770B" w:rsidRPr="00DA0244" w:rsidTr="00F4770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4770B" w:rsidRPr="00DA0244" w:rsidRDefault="00F4770B" w:rsidP="00F4770B">
            <w:pPr>
              <w:rPr>
                <w:rFonts w:ascii="GHEA Grapalat" w:hAnsi="GHEA Grapalat" w:cs="Sylfaen"/>
                <w:sz w:val="16"/>
                <w:szCs w:val="16"/>
              </w:rPr>
            </w:pPr>
            <w:r w:rsidRPr="00DA0244">
              <w:rPr>
                <w:rFonts w:ascii="GHEA Grapalat" w:hAnsi="GHEA Grapalat" w:cs="Sylfaen"/>
                <w:sz w:val="16"/>
                <w:szCs w:val="16"/>
                <w:lang w:val="hy-AM"/>
              </w:rPr>
              <w:t xml:space="preserve">20. Առդիր էջերի քանակը՝    </w:t>
            </w:r>
            <w:r w:rsidRPr="00DA0244">
              <w:rPr>
                <w:rFonts w:ascii="GHEA Grapalat" w:hAnsi="GHEA Grapalat" w:cs="Arial"/>
                <w:sz w:val="16"/>
                <w:szCs w:val="16"/>
              </w:rPr>
              <w:t xml:space="preserve">--- </w:t>
            </w:r>
            <w:r w:rsidRPr="00DA0244">
              <w:rPr>
                <w:rFonts w:ascii="GHEA Grapalat" w:hAnsi="GHEA Grapalat" w:cs="Arial"/>
                <w:sz w:val="16"/>
                <w:szCs w:val="16"/>
                <w:lang w:val="hy-AM"/>
              </w:rPr>
              <w:t xml:space="preserve">    </w:t>
            </w:r>
            <w:r w:rsidRPr="00DA0244">
              <w:rPr>
                <w:rFonts w:ascii="GHEA Grapalat" w:hAnsi="GHEA Grapalat" w:cs="Sylfaen"/>
                <w:sz w:val="16"/>
                <w:szCs w:val="16"/>
              </w:rPr>
              <w:t>էջ</w:t>
            </w:r>
          </w:p>
          <w:p w:rsidR="00F4770B" w:rsidRPr="00DA0244" w:rsidRDefault="00F4770B" w:rsidP="00F4770B">
            <w:pPr>
              <w:rPr>
                <w:rFonts w:ascii="GHEA Grapalat" w:hAnsi="GHEA Grapalat" w:cs="Sylfaen"/>
                <w:sz w:val="16"/>
                <w:szCs w:val="16"/>
                <w:lang w:val="hy-AM"/>
              </w:rPr>
            </w:pPr>
          </w:p>
        </w:tc>
      </w:tr>
      <w:tr w:rsidR="00F4770B" w:rsidRPr="00DA0244" w:rsidTr="00F4770B">
        <w:trPr>
          <w:trHeight w:val="2194"/>
        </w:trPr>
        <w:tc>
          <w:tcPr>
            <w:tcW w:w="5616" w:type="dxa"/>
            <w:tcBorders>
              <w:top w:val="nil"/>
              <w:left w:val="single" w:sz="4" w:space="0" w:color="auto"/>
              <w:bottom w:val="single" w:sz="4" w:space="0" w:color="auto"/>
              <w:right w:val="single" w:sz="4" w:space="0" w:color="auto"/>
            </w:tcBorders>
            <w:noWrap/>
            <w:vAlign w:val="bottom"/>
          </w:tcPr>
          <w:p w:rsidR="00F4770B" w:rsidRPr="00DA0244" w:rsidRDefault="00F4770B" w:rsidP="00F4770B">
            <w:pPr>
              <w:rPr>
                <w:rFonts w:ascii="GHEA Grapalat" w:hAnsi="GHEA Grapalat" w:cs="Sylfaen"/>
                <w:sz w:val="16"/>
                <w:szCs w:val="16"/>
              </w:rPr>
            </w:pPr>
            <w:r w:rsidRPr="00DA0244">
              <w:rPr>
                <w:rFonts w:ascii="Courier New" w:hAnsi="Courier New" w:cs="Courier New"/>
                <w:sz w:val="16"/>
                <w:szCs w:val="16"/>
              </w:rPr>
              <w:t> </w:t>
            </w:r>
            <w:r w:rsidRPr="00DA0244">
              <w:rPr>
                <w:rFonts w:ascii="GHEA Grapalat" w:hAnsi="GHEA Grapalat" w:cs="Arial"/>
                <w:sz w:val="16"/>
                <w:szCs w:val="16"/>
                <w:lang w:val="hy-AM"/>
              </w:rPr>
              <w:t>22</w:t>
            </w:r>
            <w:r w:rsidRPr="00DA0244">
              <w:rPr>
                <w:rFonts w:ascii="GHEA Grapalat" w:hAnsi="GHEA Grapalat" w:cs="Arial"/>
                <w:sz w:val="16"/>
                <w:szCs w:val="16"/>
              </w:rPr>
              <w:t>.</w:t>
            </w:r>
            <w:r w:rsidRPr="00DA0244">
              <w:rPr>
                <w:rFonts w:ascii="GHEA Grapalat" w:hAnsi="GHEA Grapalat" w:cs="Sylfaen"/>
                <w:sz w:val="16"/>
                <w:szCs w:val="16"/>
              </w:rPr>
              <w:t>ա. Շահառուի ստորագրությունները</w:t>
            </w:r>
          </w:p>
          <w:p w:rsidR="00F4770B" w:rsidRPr="00DA0244" w:rsidRDefault="00F4770B" w:rsidP="00F4770B">
            <w:pPr>
              <w:rPr>
                <w:rFonts w:ascii="GHEA Grapalat" w:hAnsi="GHEA Grapalat" w:cs="Sylfaen"/>
                <w:sz w:val="16"/>
                <w:szCs w:val="16"/>
              </w:rPr>
            </w:pPr>
          </w:p>
          <w:p w:rsidR="00F4770B" w:rsidRPr="00DA0244" w:rsidRDefault="00F4770B" w:rsidP="00F4770B">
            <w:pPr>
              <w:jc w:val="right"/>
              <w:rPr>
                <w:rFonts w:ascii="GHEA Grapalat" w:hAnsi="GHEA Grapalat" w:cs="Tahoma"/>
                <w:color w:val="000000"/>
                <w:sz w:val="16"/>
                <w:szCs w:val="16"/>
              </w:rPr>
            </w:pPr>
            <w:r w:rsidRPr="00DA0244">
              <w:rPr>
                <w:rFonts w:ascii="GHEA Grapalat" w:hAnsi="GHEA Grapalat" w:cs="Tahoma"/>
                <w:color w:val="000000"/>
                <w:sz w:val="16"/>
                <w:szCs w:val="16"/>
              </w:rPr>
              <w:t>/____________________/</w:t>
            </w:r>
          </w:p>
          <w:p w:rsidR="00F4770B" w:rsidRPr="00DA0244" w:rsidRDefault="00F4770B" w:rsidP="00F4770B">
            <w:pPr>
              <w:rPr>
                <w:rFonts w:ascii="GHEA Grapalat" w:hAnsi="GHEA Grapalat" w:cs="Tahoma"/>
                <w:color w:val="000000"/>
                <w:sz w:val="16"/>
                <w:szCs w:val="16"/>
              </w:rPr>
            </w:pPr>
          </w:p>
          <w:p w:rsidR="00F4770B" w:rsidRPr="00DA0244" w:rsidRDefault="00F4770B" w:rsidP="00F4770B">
            <w:pPr>
              <w:rPr>
                <w:rFonts w:ascii="GHEA Grapalat" w:hAnsi="GHEA Grapalat" w:cs="Sylfaen"/>
                <w:sz w:val="16"/>
                <w:szCs w:val="16"/>
              </w:rPr>
            </w:pPr>
          </w:p>
          <w:p w:rsidR="00F4770B" w:rsidRPr="00DA0244" w:rsidRDefault="00F4770B" w:rsidP="00F4770B">
            <w:pPr>
              <w:jc w:val="right"/>
              <w:rPr>
                <w:rFonts w:ascii="GHEA Grapalat" w:hAnsi="GHEA Grapalat" w:cs="Sylfaen"/>
                <w:sz w:val="16"/>
                <w:szCs w:val="16"/>
              </w:rPr>
            </w:pPr>
            <w:r w:rsidRPr="00DA0244">
              <w:rPr>
                <w:rFonts w:ascii="GHEA Grapalat" w:hAnsi="GHEA Grapalat" w:cs="Tahoma"/>
                <w:color w:val="000000"/>
                <w:sz w:val="16"/>
                <w:szCs w:val="16"/>
              </w:rPr>
              <w:t>/____________________/</w:t>
            </w:r>
          </w:p>
          <w:p w:rsidR="00F4770B" w:rsidRPr="00DA0244" w:rsidRDefault="00F4770B" w:rsidP="00F4770B">
            <w:pPr>
              <w:rPr>
                <w:rFonts w:ascii="GHEA Grapalat" w:hAnsi="GHEA Grapalat" w:cs="Sylfaen"/>
                <w:sz w:val="16"/>
                <w:szCs w:val="16"/>
              </w:rPr>
            </w:pPr>
          </w:p>
          <w:p w:rsidR="00F4770B" w:rsidRPr="00DA0244" w:rsidRDefault="00F4770B" w:rsidP="00F4770B">
            <w:pPr>
              <w:rPr>
                <w:rFonts w:ascii="GHEA Grapalat" w:hAnsi="GHEA Grapalat" w:cs="Sylfaen"/>
                <w:sz w:val="16"/>
                <w:szCs w:val="16"/>
              </w:rPr>
            </w:pPr>
            <w:r w:rsidRPr="00DA0244">
              <w:rPr>
                <w:rFonts w:ascii="GHEA Grapalat" w:hAnsi="GHEA Grapalat" w:cs="Sylfaen"/>
                <w:sz w:val="16"/>
                <w:szCs w:val="16"/>
                <w:lang w:val="hy-AM"/>
              </w:rPr>
              <w:t>22</w:t>
            </w:r>
            <w:r w:rsidRPr="00DA0244">
              <w:rPr>
                <w:rFonts w:ascii="GHEA Grapalat" w:hAnsi="GHEA Grapalat" w:cs="Sylfaen"/>
                <w:sz w:val="16"/>
                <w:szCs w:val="16"/>
              </w:rPr>
              <w:t>.բ.</w:t>
            </w:r>
          </w:p>
          <w:p w:rsidR="00F4770B" w:rsidRPr="00DA0244" w:rsidRDefault="00F4770B" w:rsidP="00F4770B">
            <w:pPr>
              <w:rPr>
                <w:rFonts w:ascii="GHEA Grapalat" w:hAnsi="GHEA Grapalat" w:cs="Sylfaen"/>
                <w:sz w:val="16"/>
                <w:szCs w:val="16"/>
              </w:rPr>
            </w:pPr>
            <w:r w:rsidRPr="00DA0244">
              <w:rPr>
                <w:rFonts w:ascii="GHEA Grapalat" w:hAnsi="GHEA Grapalat" w:cs="Sylfaen"/>
                <w:sz w:val="16"/>
                <w:szCs w:val="16"/>
              </w:rPr>
              <w:t xml:space="preserve">                                                                             Կ.Տ.</w:t>
            </w:r>
          </w:p>
          <w:p w:rsidR="00F4770B" w:rsidRPr="00DA0244" w:rsidRDefault="00F4770B" w:rsidP="00F4770B">
            <w:pPr>
              <w:rPr>
                <w:rFonts w:ascii="GHEA Grapalat" w:hAnsi="GHEA Grapalat" w:cs="Sylfaen"/>
                <w:sz w:val="16"/>
                <w:szCs w:val="16"/>
              </w:rPr>
            </w:pPr>
          </w:p>
        </w:tc>
        <w:tc>
          <w:tcPr>
            <w:tcW w:w="5364" w:type="dxa"/>
            <w:tcBorders>
              <w:top w:val="nil"/>
              <w:left w:val="nil"/>
              <w:bottom w:val="single" w:sz="4" w:space="0" w:color="auto"/>
              <w:right w:val="single" w:sz="4" w:space="0" w:color="auto"/>
            </w:tcBorders>
            <w:noWrap/>
            <w:vAlign w:val="bottom"/>
          </w:tcPr>
          <w:p w:rsidR="00F4770B" w:rsidRPr="00DA0244" w:rsidRDefault="00F4770B" w:rsidP="00F4770B">
            <w:pPr>
              <w:rPr>
                <w:rFonts w:ascii="GHEA Grapalat" w:hAnsi="GHEA Grapalat" w:cs="Sylfaen"/>
                <w:sz w:val="16"/>
                <w:szCs w:val="16"/>
              </w:rPr>
            </w:pPr>
            <w:r w:rsidRPr="00DA0244">
              <w:rPr>
                <w:rFonts w:ascii="GHEA Grapalat" w:hAnsi="GHEA Grapalat" w:cs="Arial"/>
                <w:sz w:val="16"/>
                <w:szCs w:val="16"/>
                <w:lang w:val="hy-AM"/>
              </w:rPr>
              <w:t>2</w:t>
            </w:r>
            <w:r w:rsidRPr="00DA0244">
              <w:rPr>
                <w:rFonts w:ascii="GHEA Grapalat" w:hAnsi="GHEA Grapalat" w:cs="Arial"/>
                <w:sz w:val="16"/>
                <w:szCs w:val="16"/>
              </w:rPr>
              <w:t>1.</w:t>
            </w:r>
            <w:r w:rsidRPr="00DA0244">
              <w:rPr>
                <w:rFonts w:ascii="GHEA Grapalat" w:hAnsi="GHEA Grapalat" w:cs="Sylfaen"/>
                <w:sz w:val="16"/>
                <w:szCs w:val="16"/>
              </w:rPr>
              <w:t xml:space="preserve">ա. </w:t>
            </w:r>
            <w:r w:rsidRPr="00DA0244">
              <w:rPr>
                <w:rFonts w:ascii="Courier New" w:hAnsi="Courier New" w:cs="Courier New"/>
                <w:sz w:val="16"/>
                <w:szCs w:val="16"/>
              </w:rPr>
              <w:t> </w:t>
            </w:r>
            <w:r w:rsidRPr="00DA0244">
              <w:rPr>
                <w:rFonts w:ascii="GHEA Grapalat" w:hAnsi="GHEA Grapalat" w:cs="Sylfaen"/>
                <w:sz w:val="16"/>
                <w:szCs w:val="16"/>
              </w:rPr>
              <w:t>Վճարողի ստորագրությունները`</w:t>
            </w:r>
          </w:p>
          <w:p w:rsidR="00F4770B" w:rsidRPr="00DA0244" w:rsidRDefault="00F4770B" w:rsidP="00F4770B">
            <w:pPr>
              <w:jc w:val="right"/>
              <w:rPr>
                <w:rFonts w:ascii="GHEA Grapalat" w:hAnsi="GHEA Grapalat" w:cs="Sylfaen"/>
                <w:sz w:val="16"/>
                <w:szCs w:val="16"/>
              </w:rPr>
            </w:pPr>
          </w:p>
          <w:p w:rsidR="00F4770B" w:rsidRPr="00DA0244" w:rsidRDefault="00F4770B" w:rsidP="00F4770B">
            <w:pPr>
              <w:rPr>
                <w:rFonts w:ascii="GHEA Grapalat" w:hAnsi="GHEA Grapalat" w:cs="Sylfaen"/>
                <w:sz w:val="16"/>
                <w:szCs w:val="16"/>
              </w:rPr>
            </w:pPr>
            <w:r w:rsidRPr="00DA0244">
              <w:rPr>
                <w:rFonts w:ascii="GHEA Grapalat" w:hAnsi="GHEA Grapalat" w:cs="Tahoma"/>
                <w:color w:val="000000"/>
                <w:sz w:val="16"/>
                <w:szCs w:val="16"/>
              </w:rPr>
              <w:t xml:space="preserve">                                               /____________________/</w:t>
            </w:r>
          </w:p>
          <w:p w:rsidR="00F4770B" w:rsidRPr="00DA0244" w:rsidRDefault="00F4770B" w:rsidP="00F4770B">
            <w:pPr>
              <w:jc w:val="right"/>
              <w:rPr>
                <w:rFonts w:ascii="GHEA Grapalat" w:hAnsi="GHEA Grapalat" w:cs="Tahoma"/>
                <w:color w:val="000000"/>
                <w:sz w:val="16"/>
                <w:szCs w:val="16"/>
              </w:rPr>
            </w:pPr>
          </w:p>
          <w:p w:rsidR="00F4770B" w:rsidRPr="00DA0244" w:rsidRDefault="00F4770B" w:rsidP="00F4770B">
            <w:pPr>
              <w:jc w:val="right"/>
              <w:rPr>
                <w:rFonts w:ascii="GHEA Grapalat" w:hAnsi="GHEA Grapalat" w:cs="Tahoma"/>
                <w:color w:val="000000"/>
                <w:sz w:val="16"/>
                <w:szCs w:val="16"/>
              </w:rPr>
            </w:pPr>
          </w:p>
          <w:p w:rsidR="00F4770B" w:rsidRPr="00DA0244" w:rsidRDefault="00F4770B" w:rsidP="00F4770B">
            <w:pPr>
              <w:jc w:val="right"/>
              <w:rPr>
                <w:rFonts w:ascii="GHEA Grapalat" w:hAnsi="GHEA Grapalat" w:cs="Sylfaen"/>
                <w:sz w:val="16"/>
                <w:szCs w:val="16"/>
              </w:rPr>
            </w:pPr>
            <w:r w:rsidRPr="00DA0244">
              <w:rPr>
                <w:rFonts w:ascii="GHEA Grapalat" w:hAnsi="GHEA Grapalat" w:cs="Tahoma"/>
                <w:color w:val="000000"/>
                <w:sz w:val="16"/>
                <w:szCs w:val="16"/>
              </w:rPr>
              <w:t>/____________________/</w:t>
            </w:r>
          </w:p>
          <w:p w:rsidR="00F4770B" w:rsidRPr="00DA0244" w:rsidRDefault="00F4770B" w:rsidP="00F4770B">
            <w:pPr>
              <w:jc w:val="right"/>
              <w:rPr>
                <w:rFonts w:ascii="GHEA Grapalat" w:hAnsi="GHEA Grapalat" w:cs="Sylfaen"/>
                <w:sz w:val="16"/>
                <w:szCs w:val="16"/>
              </w:rPr>
            </w:pPr>
          </w:p>
          <w:p w:rsidR="00F4770B" w:rsidRPr="00DA0244" w:rsidRDefault="00F4770B" w:rsidP="00F4770B">
            <w:pPr>
              <w:jc w:val="right"/>
              <w:rPr>
                <w:rFonts w:ascii="GHEA Grapalat" w:hAnsi="GHEA Grapalat" w:cs="Sylfaen"/>
                <w:sz w:val="16"/>
                <w:szCs w:val="16"/>
              </w:rPr>
            </w:pPr>
            <w:r w:rsidRPr="00DA0244">
              <w:rPr>
                <w:rFonts w:ascii="GHEA Grapalat" w:hAnsi="GHEA Grapalat" w:cs="Sylfaen"/>
                <w:sz w:val="16"/>
                <w:szCs w:val="16"/>
                <w:lang w:val="hy-AM"/>
              </w:rPr>
              <w:t>2</w:t>
            </w:r>
            <w:r w:rsidRPr="00DA0244">
              <w:rPr>
                <w:rFonts w:ascii="GHEA Grapalat" w:hAnsi="GHEA Grapalat" w:cs="Sylfaen"/>
                <w:sz w:val="16"/>
                <w:szCs w:val="16"/>
              </w:rPr>
              <w:t>1.բ.                                                                    Կ.Տ.</w:t>
            </w:r>
          </w:p>
          <w:p w:rsidR="00F4770B" w:rsidRPr="00DA0244" w:rsidRDefault="00F4770B" w:rsidP="00F4770B">
            <w:pPr>
              <w:jc w:val="right"/>
              <w:rPr>
                <w:rFonts w:ascii="GHEA Grapalat" w:hAnsi="GHEA Grapalat" w:cs="Sylfaen"/>
                <w:sz w:val="16"/>
                <w:szCs w:val="16"/>
              </w:rPr>
            </w:pPr>
          </w:p>
        </w:tc>
      </w:tr>
      <w:tr w:rsidR="00F4770B" w:rsidRPr="00DA0244" w:rsidTr="00F4770B">
        <w:trPr>
          <w:trHeight w:val="2194"/>
        </w:trPr>
        <w:tc>
          <w:tcPr>
            <w:tcW w:w="5616" w:type="dxa"/>
            <w:tcBorders>
              <w:top w:val="single" w:sz="4" w:space="0" w:color="auto"/>
              <w:left w:val="single" w:sz="4" w:space="0" w:color="auto"/>
              <w:right w:val="single" w:sz="4" w:space="0" w:color="auto"/>
            </w:tcBorders>
            <w:noWrap/>
            <w:vAlign w:val="bottom"/>
          </w:tcPr>
          <w:p w:rsidR="00F4770B" w:rsidRPr="00DA0244" w:rsidRDefault="00F4770B" w:rsidP="00F4770B">
            <w:pPr>
              <w:rPr>
                <w:rFonts w:ascii="GHEA Grapalat" w:hAnsi="GHEA Grapalat" w:cs="Tahoma"/>
                <w:color w:val="000000"/>
                <w:sz w:val="16"/>
                <w:szCs w:val="16"/>
              </w:rPr>
            </w:pPr>
            <w:r w:rsidRPr="00DA0244">
              <w:rPr>
                <w:rFonts w:ascii="GHEA Grapalat" w:hAnsi="GHEA Grapalat" w:cs="Tahoma"/>
                <w:color w:val="000000"/>
                <w:sz w:val="16"/>
                <w:szCs w:val="16"/>
              </w:rPr>
              <w:t>2</w:t>
            </w:r>
            <w:r w:rsidRPr="00DA0244">
              <w:rPr>
                <w:rFonts w:ascii="GHEA Grapalat" w:hAnsi="GHEA Grapalat" w:cs="Tahoma"/>
                <w:color w:val="000000"/>
                <w:sz w:val="16"/>
                <w:szCs w:val="16"/>
                <w:lang w:val="hy-AM"/>
              </w:rPr>
              <w:t>4</w:t>
            </w:r>
            <w:r w:rsidRPr="00DA0244">
              <w:rPr>
                <w:rFonts w:ascii="GHEA Grapalat" w:hAnsi="GHEA Grapalat" w:cs="Tahoma"/>
                <w:color w:val="000000"/>
                <w:sz w:val="16"/>
                <w:szCs w:val="16"/>
              </w:rPr>
              <w:t xml:space="preserve">.ա.   </w:t>
            </w:r>
            <w:r w:rsidRPr="00DA0244">
              <w:rPr>
                <w:rFonts w:ascii="GHEA Grapalat" w:hAnsi="GHEA Grapalat" w:cs="Tahoma"/>
                <w:color w:val="000000"/>
                <w:sz w:val="16"/>
                <w:szCs w:val="16"/>
                <w:lang w:val="hy-AM"/>
              </w:rPr>
              <w:t>Շահառուին  սպասարկող ֆինանսական կազմակերպություն</w:t>
            </w:r>
            <w:r w:rsidRPr="00DA0244">
              <w:rPr>
                <w:rFonts w:ascii="GHEA Grapalat" w:hAnsi="GHEA Grapalat" w:cs="Tahoma"/>
                <w:color w:val="000000"/>
                <w:sz w:val="16"/>
                <w:szCs w:val="16"/>
              </w:rPr>
              <w:t xml:space="preserve"> </w:t>
            </w:r>
          </w:p>
          <w:p w:rsidR="00F4770B" w:rsidRPr="00DA0244" w:rsidRDefault="00F4770B" w:rsidP="00F4770B">
            <w:pPr>
              <w:rPr>
                <w:rFonts w:ascii="GHEA Grapalat" w:hAnsi="GHEA Grapalat" w:cs="Tahoma"/>
                <w:color w:val="000000"/>
                <w:sz w:val="16"/>
                <w:szCs w:val="16"/>
                <w:lang w:val="hy-AM"/>
              </w:rPr>
            </w:pPr>
            <w:r w:rsidRPr="00DA0244">
              <w:rPr>
                <w:rFonts w:ascii="GHEA Grapalat" w:hAnsi="GHEA Grapalat" w:cs="Tahoma"/>
                <w:color w:val="000000"/>
                <w:sz w:val="16"/>
                <w:szCs w:val="16"/>
              </w:rPr>
              <w:t xml:space="preserve">                             </w:t>
            </w:r>
            <w:r w:rsidRPr="00DA0244">
              <w:rPr>
                <w:rFonts w:ascii="GHEA Grapalat" w:hAnsi="GHEA Grapalat" w:cs="Tahoma"/>
                <w:color w:val="000000"/>
                <w:sz w:val="16"/>
                <w:szCs w:val="16"/>
                <w:lang w:val="hy-AM"/>
              </w:rPr>
              <w:t xml:space="preserve">                 </w:t>
            </w:r>
          </w:p>
          <w:p w:rsidR="00F4770B" w:rsidRPr="00DA0244" w:rsidRDefault="00F4770B" w:rsidP="00F4770B">
            <w:pPr>
              <w:rPr>
                <w:rFonts w:ascii="GHEA Grapalat" w:hAnsi="GHEA Grapalat" w:cs="Tahoma"/>
                <w:color w:val="000000"/>
                <w:sz w:val="16"/>
                <w:szCs w:val="16"/>
              </w:rPr>
            </w:pPr>
            <w:r w:rsidRPr="00DA0244">
              <w:rPr>
                <w:rFonts w:ascii="GHEA Grapalat" w:hAnsi="GHEA Grapalat" w:cs="Tahoma"/>
                <w:color w:val="000000"/>
                <w:sz w:val="16"/>
                <w:szCs w:val="16"/>
                <w:lang w:val="hy-AM"/>
              </w:rPr>
              <w:t xml:space="preserve">                                                 </w:t>
            </w:r>
            <w:r w:rsidRPr="00DA0244">
              <w:rPr>
                <w:rFonts w:ascii="GHEA Grapalat" w:hAnsi="GHEA Grapalat" w:cs="Tahoma"/>
                <w:color w:val="000000"/>
                <w:sz w:val="16"/>
                <w:szCs w:val="16"/>
              </w:rPr>
              <w:t xml:space="preserve">   /____________________/</w:t>
            </w:r>
          </w:p>
          <w:p w:rsidR="00F4770B" w:rsidRPr="00DA0244" w:rsidRDefault="00F4770B" w:rsidP="00F4770B">
            <w:pPr>
              <w:rPr>
                <w:rFonts w:ascii="GHEA Grapalat" w:hAnsi="GHEA Grapalat" w:cs="Sylfaen"/>
                <w:sz w:val="16"/>
                <w:szCs w:val="16"/>
              </w:rPr>
            </w:pPr>
            <w:r w:rsidRPr="00DA0244">
              <w:rPr>
                <w:rFonts w:ascii="GHEA Grapalat" w:hAnsi="GHEA Grapalat" w:cs="Sylfaen"/>
                <w:sz w:val="16"/>
                <w:szCs w:val="16"/>
              </w:rPr>
              <w:t xml:space="preserve">  </w:t>
            </w:r>
          </w:p>
          <w:p w:rsidR="00F4770B" w:rsidRPr="00DA0244" w:rsidRDefault="00F4770B" w:rsidP="00F4770B">
            <w:pPr>
              <w:rPr>
                <w:rFonts w:ascii="GHEA Grapalat" w:hAnsi="GHEA Grapalat" w:cs="Sylfaen"/>
                <w:sz w:val="16"/>
                <w:szCs w:val="16"/>
              </w:rPr>
            </w:pPr>
            <w:r w:rsidRPr="00DA0244">
              <w:rPr>
                <w:rFonts w:ascii="GHEA Grapalat" w:hAnsi="GHEA Grapalat" w:cs="Sylfaen"/>
                <w:sz w:val="16"/>
                <w:szCs w:val="16"/>
              </w:rPr>
              <w:t xml:space="preserve">                                                       /ստորագրություն/</w:t>
            </w:r>
          </w:p>
          <w:p w:rsidR="00F4770B" w:rsidRPr="00DA0244" w:rsidRDefault="00F4770B" w:rsidP="00F4770B">
            <w:pPr>
              <w:rPr>
                <w:rFonts w:ascii="GHEA Grapalat" w:hAnsi="GHEA Grapalat" w:cs="Tahoma"/>
                <w:color w:val="000000"/>
                <w:sz w:val="16"/>
                <w:szCs w:val="16"/>
              </w:rPr>
            </w:pPr>
          </w:p>
          <w:p w:rsidR="00F4770B" w:rsidRPr="00DA0244" w:rsidRDefault="00F4770B" w:rsidP="00F4770B">
            <w:pPr>
              <w:rPr>
                <w:rFonts w:ascii="GHEA Grapalat" w:hAnsi="GHEA Grapalat" w:cs="Arial"/>
                <w:sz w:val="16"/>
                <w:szCs w:val="16"/>
              </w:rPr>
            </w:pPr>
          </w:p>
        </w:tc>
        <w:tc>
          <w:tcPr>
            <w:tcW w:w="5364" w:type="dxa"/>
            <w:tcBorders>
              <w:top w:val="single" w:sz="4" w:space="0" w:color="auto"/>
              <w:left w:val="nil"/>
              <w:right w:val="single" w:sz="4" w:space="0" w:color="auto"/>
            </w:tcBorders>
            <w:noWrap/>
            <w:vAlign w:val="bottom"/>
          </w:tcPr>
          <w:p w:rsidR="00F4770B" w:rsidRPr="00DA0244" w:rsidRDefault="00F4770B" w:rsidP="00F4770B">
            <w:pPr>
              <w:rPr>
                <w:rFonts w:ascii="GHEA Grapalat" w:hAnsi="GHEA Grapalat" w:cs="Tahoma"/>
                <w:color w:val="000000"/>
                <w:sz w:val="16"/>
                <w:szCs w:val="16"/>
              </w:rPr>
            </w:pPr>
            <w:r w:rsidRPr="00DA0244">
              <w:rPr>
                <w:rFonts w:ascii="GHEA Grapalat" w:hAnsi="GHEA Grapalat" w:cs="Tahoma"/>
                <w:color w:val="000000"/>
                <w:sz w:val="16"/>
                <w:szCs w:val="16"/>
              </w:rPr>
              <w:t>2</w:t>
            </w:r>
            <w:r w:rsidRPr="00DA0244">
              <w:rPr>
                <w:rFonts w:ascii="GHEA Grapalat" w:hAnsi="GHEA Grapalat" w:cs="Tahoma"/>
                <w:color w:val="000000"/>
                <w:sz w:val="16"/>
                <w:szCs w:val="16"/>
                <w:lang w:val="hy-AM"/>
              </w:rPr>
              <w:t>3</w:t>
            </w:r>
            <w:r w:rsidRPr="00DA0244">
              <w:rPr>
                <w:rFonts w:ascii="GHEA Grapalat" w:hAnsi="GHEA Grapalat" w:cs="Tahoma"/>
                <w:color w:val="000000"/>
                <w:sz w:val="16"/>
                <w:szCs w:val="16"/>
              </w:rPr>
              <w:t xml:space="preserve">.ա.   </w:t>
            </w:r>
            <w:r w:rsidRPr="00DA0244">
              <w:rPr>
                <w:rFonts w:ascii="GHEA Grapalat" w:hAnsi="GHEA Grapalat" w:cs="Tahoma"/>
                <w:color w:val="000000"/>
                <w:sz w:val="16"/>
                <w:szCs w:val="16"/>
                <w:lang w:val="hy-AM"/>
              </w:rPr>
              <w:t>Վճարողին  սպասարկող ֆինանսական կազմակերպություն</w:t>
            </w:r>
            <w:r w:rsidRPr="00DA0244">
              <w:rPr>
                <w:rFonts w:ascii="GHEA Grapalat" w:hAnsi="GHEA Grapalat" w:cs="Tahoma"/>
                <w:color w:val="000000"/>
                <w:sz w:val="16"/>
                <w:szCs w:val="16"/>
              </w:rPr>
              <w:t xml:space="preserve"> </w:t>
            </w:r>
          </w:p>
          <w:p w:rsidR="00F4770B" w:rsidRPr="00DA0244" w:rsidRDefault="00F4770B" w:rsidP="00F4770B">
            <w:pPr>
              <w:jc w:val="right"/>
              <w:rPr>
                <w:rFonts w:ascii="GHEA Grapalat" w:hAnsi="GHEA Grapalat" w:cs="Tahoma"/>
                <w:color w:val="000000"/>
                <w:sz w:val="16"/>
                <w:szCs w:val="16"/>
              </w:rPr>
            </w:pPr>
          </w:p>
          <w:p w:rsidR="00F4770B" w:rsidRPr="00DA0244" w:rsidRDefault="00F4770B" w:rsidP="00F4770B">
            <w:pPr>
              <w:jc w:val="right"/>
              <w:rPr>
                <w:rFonts w:ascii="GHEA Grapalat" w:hAnsi="GHEA Grapalat" w:cs="Tahoma"/>
                <w:color w:val="000000"/>
                <w:sz w:val="16"/>
                <w:szCs w:val="16"/>
              </w:rPr>
            </w:pPr>
          </w:p>
          <w:p w:rsidR="00F4770B" w:rsidRPr="00DA0244" w:rsidRDefault="00F4770B" w:rsidP="00F4770B">
            <w:pPr>
              <w:jc w:val="right"/>
              <w:rPr>
                <w:rFonts w:ascii="GHEA Grapalat" w:hAnsi="GHEA Grapalat" w:cs="Tahoma"/>
                <w:color w:val="000000"/>
                <w:sz w:val="16"/>
                <w:szCs w:val="16"/>
              </w:rPr>
            </w:pPr>
            <w:r w:rsidRPr="00DA0244">
              <w:rPr>
                <w:rFonts w:ascii="GHEA Grapalat" w:hAnsi="GHEA Grapalat" w:cs="Tahoma"/>
                <w:color w:val="000000"/>
                <w:sz w:val="16"/>
                <w:szCs w:val="16"/>
              </w:rPr>
              <w:t>/____________________/</w:t>
            </w:r>
          </w:p>
          <w:p w:rsidR="00F4770B" w:rsidRPr="00DA0244" w:rsidRDefault="00F4770B" w:rsidP="00F4770B">
            <w:pPr>
              <w:jc w:val="center"/>
              <w:rPr>
                <w:rFonts w:ascii="GHEA Grapalat" w:hAnsi="GHEA Grapalat" w:cs="Sylfaen"/>
                <w:sz w:val="16"/>
                <w:szCs w:val="16"/>
              </w:rPr>
            </w:pPr>
            <w:r w:rsidRPr="00DA0244">
              <w:rPr>
                <w:rFonts w:ascii="GHEA Grapalat" w:hAnsi="GHEA Grapalat" w:cs="Tahoma"/>
                <w:color w:val="000000"/>
                <w:sz w:val="16"/>
                <w:szCs w:val="16"/>
              </w:rPr>
              <w:t xml:space="preserve">                                                   </w:t>
            </w:r>
            <w:r w:rsidRPr="00DA0244">
              <w:rPr>
                <w:rFonts w:ascii="GHEA Grapalat" w:hAnsi="GHEA Grapalat" w:cs="Sylfaen"/>
                <w:sz w:val="16"/>
                <w:szCs w:val="16"/>
              </w:rPr>
              <w:t>/ստորագրություն/</w:t>
            </w:r>
          </w:p>
          <w:p w:rsidR="00F4770B" w:rsidRPr="00DA0244" w:rsidRDefault="00F4770B" w:rsidP="00F4770B">
            <w:pPr>
              <w:jc w:val="right"/>
              <w:rPr>
                <w:rFonts w:ascii="GHEA Grapalat" w:hAnsi="GHEA Grapalat" w:cs="Arial"/>
                <w:sz w:val="16"/>
                <w:szCs w:val="16"/>
                <w:lang w:val="hy-AM"/>
              </w:rPr>
            </w:pPr>
          </w:p>
        </w:tc>
      </w:tr>
      <w:tr w:rsidR="00F4770B" w:rsidRPr="00DA0244" w:rsidTr="00F4770B">
        <w:trPr>
          <w:trHeight w:val="2194"/>
        </w:trPr>
        <w:tc>
          <w:tcPr>
            <w:tcW w:w="5616" w:type="dxa"/>
            <w:tcBorders>
              <w:top w:val="nil"/>
              <w:left w:val="single" w:sz="4" w:space="0" w:color="auto"/>
              <w:bottom w:val="single" w:sz="4" w:space="0" w:color="auto"/>
              <w:right w:val="single" w:sz="4" w:space="0" w:color="auto"/>
            </w:tcBorders>
            <w:noWrap/>
            <w:vAlign w:val="bottom"/>
          </w:tcPr>
          <w:p w:rsidR="00F4770B" w:rsidRPr="00DA0244" w:rsidRDefault="00F4770B" w:rsidP="00F4770B">
            <w:pPr>
              <w:rPr>
                <w:rFonts w:ascii="GHEA Grapalat" w:hAnsi="GHEA Grapalat" w:cs="Sylfaen"/>
                <w:sz w:val="16"/>
                <w:szCs w:val="16"/>
              </w:rPr>
            </w:pPr>
            <w:r w:rsidRPr="00DA0244">
              <w:rPr>
                <w:rFonts w:ascii="GHEA Grapalat" w:hAnsi="GHEA Grapalat" w:cs="Sylfaen"/>
                <w:sz w:val="16"/>
                <w:szCs w:val="16"/>
              </w:rPr>
              <w:lastRenderedPageBreak/>
              <w:t>24.բ.                                                       Կ.Տ.</w:t>
            </w:r>
          </w:p>
          <w:p w:rsidR="00F4770B" w:rsidRPr="00DA0244" w:rsidRDefault="00F4770B" w:rsidP="00F4770B">
            <w:pPr>
              <w:rPr>
                <w:rFonts w:ascii="GHEA Grapalat" w:hAnsi="GHEA Grapalat" w:cs="Sylfaen"/>
                <w:sz w:val="16"/>
                <w:szCs w:val="16"/>
              </w:rPr>
            </w:pPr>
          </w:p>
          <w:p w:rsidR="00F4770B" w:rsidRPr="00DA0244" w:rsidRDefault="00F4770B" w:rsidP="00F4770B">
            <w:pPr>
              <w:rPr>
                <w:rFonts w:ascii="GHEA Grapalat" w:hAnsi="GHEA Grapalat" w:cs="Sylfaen"/>
                <w:sz w:val="16"/>
                <w:szCs w:val="16"/>
              </w:rPr>
            </w:pPr>
          </w:p>
          <w:p w:rsidR="00F4770B" w:rsidRPr="00DA0244" w:rsidRDefault="00F4770B" w:rsidP="00F4770B">
            <w:pPr>
              <w:rPr>
                <w:rFonts w:ascii="GHEA Grapalat" w:hAnsi="GHEA Grapalat" w:cs="Sylfaen"/>
                <w:sz w:val="16"/>
                <w:szCs w:val="16"/>
              </w:rPr>
            </w:pPr>
            <w:r w:rsidRPr="00DA0244">
              <w:rPr>
                <w:rFonts w:ascii="GHEA Grapalat" w:hAnsi="GHEA Grapalat" w:cs="Tahoma"/>
                <w:color w:val="000000"/>
                <w:sz w:val="16"/>
                <w:szCs w:val="16"/>
              </w:rPr>
              <w:t xml:space="preserve"> </w:t>
            </w:r>
            <w:r w:rsidRPr="00DA0244">
              <w:rPr>
                <w:rFonts w:ascii="GHEA Grapalat" w:hAnsi="GHEA Grapalat" w:cs="Sylfaen"/>
                <w:sz w:val="16"/>
                <w:szCs w:val="16"/>
              </w:rPr>
              <w:t>2</w:t>
            </w:r>
            <w:r w:rsidRPr="00DA0244">
              <w:rPr>
                <w:rFonts w:ascii="GHEA Grapalat" w:hAnsi="GHEA Grapalat" w:cs="Sylfaen"/>
                <w:sz w:val="16"/>
                <w:szCs w:val="16"/>
                <w:lang w:val="hy-AM"/>
              </w:rPr>
              <w:t>4</w:t>
            </w:r>
            <w:r w:rsidRPr="00DA0244">
              <w:rPr>
                <w:rFonts w:ascii="GHEA Grapalat" w:hAnsi="GHEA Grapalat" w:cs="Sylfaen"/>
                <w:sz w:val="16"/>
                <w:szCs w:val="16"/>
              </w:rPr>
              <w:t>.</w:t>
            </w:r>
            <w:r w:rsidRPr="00DA0244">
              <w:rPr>
                <w:rFonts w:ascii="GHEA Grapalat" w:hAnsi="GHEA Grapalat" w:cs="Sylfaen"/>
                <w:sz w:val="16"/>
                <w:szCs w:val="16"/>
                <w:lang w:val="hy-AM"/>
              </w:rPr>
              <w:t>գ</w:t>
            </w:r>
            <w:r w:rsidRPr="00DA0244">
              <w:rPr>
                <w:rFonts w:ascii="GHEA Grapalat" w:hAnsi="GHEA Grapalat" w:cs="Tahoma"/>
                <w:color w:val="000000"/>
                <w:sz w:val="16"/>
                <w:szCs w:val="16"/>
              </w:rPr>
              <w:t xml:space="preserve">                                                 "___" </w:t>
            </w:r>
            <w:r w:rsidRPr="00DA0244">
              <w:rPr>
                <w:rFonts w:ascii="GHEA Grapalat" w:hAnsi="GHEA Grapalat" w:cs="Sylfaen"/>
                <w:color w:val="000000"/>
                <w:sz w:val="16"/>
                <w:szCs w:val="16"/>
              </w:rPr>
              <w:t xml:space="preserve">___ </w:t>
            </w:r>
            <w:r w:rsidRPr="00DA0244">
              <w:rPr>
                <w:rFonts w:ascii="GHEA Grapalat" w:hAnsi="GHEA Grapalat" w:cs="Tahoma"/>
                <w:color w:val="000000"/>
                <w:sz w:val="16"/>
                <w:szCs w:val="16"/>
              </w:rPr>
              <w:t xml:space="preserve">20___ </w:t>
            </w:r>
            <w:r w:rsidRPr="00DA0244">
              <w:rPr>
                <w:rFonts w:ascii="GHEA Grapalat" w:hAnsi="GHEA Grapalat" w:cs="Sylfaen"/>
                <w:color w:val="000000"/>
                <w:sz w:val="16"/>
                <w:szCs w:val="16"/>
              </w:rPr>
              <w:t>թ.</w:t>
            </w:r>
            <w:r w:rsidRPr="00DA0244">
              <w:rPr>
                <w:rFonts w:ascii="GHEA Grapalat" w:hAnsi="GHEA Grapalat" w:cs="Sylfaen"/>
                <w:sz w:val="16"/>
                <w:szCs w:val="16"/>
              </w:rPr>
              <w:t xml:space="preserve"> </w:t>
            </w:r>
          </w:p>
          <w:p w:rsidR="00F4770B" w:rsidRPr="00DA0244" w:rsidRDefault="00F4770B" w:rsidP="00F4770B">
            <w:pPr>
              <w:rPr>
                <w:rFonts w:ascii="GHEA Grapalat" w:hAnsi="GHEA Grapalat" w:cs="Sylfaen"/>
                <w:sz w:val="16"/>
                <w:szCs w:val="16"/>
              </w:rPr>
            </w:pPr>
          </w:p>
          <w:p w:rsidR="00F4770B" w:rsidRPr="00DA0244" w:rsidRDefault="00F4770B" w:rsidP="00F4770B">
            <w:pPr>
              <w:rPr>
                <w:rFonts w:ascii="GHEA Grapalat" w:hAnsi="GHEA Grapalat" w:cs="Sylfaen"/>
                <w:sz w:val="16"/>
                <w:szCs w:val="16"/>
              </w:rPr>
            </w:pPr>
            <w:r w:rsidRPr="00DA0244">
              <w:rPr>
                <w:rFonts w:ascii="GHEA Grapalat" w:hAnsi="GHEA Grapalat" w:cs="Sylfaen"/>
                <w:sz w:val="16"/>
                <w:szCs w:val="16"/>
              </w:rPr>
              <w:t xml:space="preserve">  </w:t>
            </w:r>
          </w:p>
          <w:p w:rsidR="00F4770B" w:rsidRPr="00DA0244" w:rsidRDefault="00F4770B" w:rsidP="00F4770B">
            <w:pPr>
              <w:rPr>
                <w:rFonts w:ascii="GHEA Grapalat" w:hAnsi="GHEA Grapalat" w:cs="Arial"/>
                <w:sz w:val="16"/>
                <w:szCs w:val="16"/>
              </w:rPr>
            </w:pPr>
          </w:p>
        </w:tc>
        <w:tc>
          <w:tcPr>
            <w:tcW w:w="5364" w:type="dxa"/>
            <w:tcBorders>
              <w:top w:val="nil"/>
              <w:left w:val="nil"/>
              <w:bottom w:val="single" w:sz="4" w:space="0" w:color="auto"/>
              <w:right w:val="single" w:sz="4" w:space="0" w:color="auto"/>
            </w:tcBorders>
            <w:noWrap/>
            <w:vAlign w:val="bottom"/>
          </w:tcPr>
          <w:p w:rsidR="00F4770B" w:rsidRPr="00DA0244" w:rsidRDefault="00F4770B" w:rsidP="00F4770B">
            <w:pPr>
              <w:rPr>
                <w:rFonts w:ascii="GHEA Grapalat" w:hAnsi="GHEA Grapalat" w:cs="Sylfaen"/>
                <w:sz w:val="16"/>
                <w:szCs w:val="16"/>
              </w:rPr>
            </w:pPr>
            <w:r w:rsidRPr="00DA0244">
              <w:rPr>
                <w:rFonts w:ascii="GHEA Grapalat" w:hAnsi="GHEA Grapalat" w:cs="Sylfaen"/>
                <w:sz w:val="16"/>
                <w:szCs w:val="16"/>
              </w:rPr>
              <w:t xml:space="preserve">23.բ.                                                                 Կ.Տ.    </w:t>
            </w:r>
          </w:p>
          <w:p w:rsidR="00F4770B" w:rsidRPr="00DA0244" w:rsidRDefault="00F4770B" w:rsidP="00F4770B">
            <w:pPr>
              <w:rPr>
                <w:rFonts w:ascii="GHEA Grapalat" w:hAnsi="GHEA Grapalat" w:cs="Sylfaen"/>
                <w:sz w:val="16"/>
                <w:szCs w:val="16"/>
              </w:rPr>
            </w:pPr>
          </w:p>
          <w:p w:rsidR="00F4770B" w:rsidRPr="00DA0244" w:rsidRDefault="00F4770B" w:rsidP="00F4770B">
            <w:pPr>
              <w:rPr>
                <w:rFonts w:ascii="GHEA Grapalat" w:hAnsi="GHEA Grapalat" w:cs="Sylfaen"/>
                <w:sz w:val="16"/>
                <w:szCs w:val="16"/>
              </w:rPr>
            </w:pPr>
            <w:r w:rsidRPr="00DA0244">
              <w:rPr>
                <w:rFonts w:ascii="GHEA Grapalat" w:hAnsi="GHEA Grapalat" w:cs="Sylfaen"/>
                <w:sz w:val="16"/>
                <w:szCs w:val="16"/>
              </w:rPr>
              <w:t xml:space="preserve">                     </w:t>
            </w:r>
          </w:p>
          <w:p w:rsidR="00F4770B" w:rsidRPr="00DA0244" w:rsidRDefault="00F4770B" w:rsidP="00F4770B">
            <w:pPr>
              <w:rPr>
                <w:rFonts w:ascii="GHEA Grapalat" w:hAnsi="GHEA Grapalat" w:cs="Sylfaen"/>
                <w:color w:val="000000"/>
                <w:sz w:val="16"/>
                <w:szCs w:val="16"/>
              </w:rPr>
            </w:pPr>
            <w:r w:rsidRPr="00DA0244">
              <w:rPr>
                <w:rFonts w:ascii="GHEA Grapalat" w:hAnsi="GHEA Grapalat" w:cs="Sylfaen"/>
                <w:sz w:val="16"/>
                <w:szCs w:val="16"/>
              </w:rPr>
              <w:t>23.</w:t>
            </w:r>
            <w:r w:rsidRPr="00DA0244">
              <w:rPr>
                <w:rFonts w:ascii="GHEA Grapalat" w:hAnsi="GHEA Grapalat" w:cs="Sylfaen"/>
                <w:sz w:val="16"/>
                <w:szCs w:val="16"/>
                <w:lang w:val="hy-AM"/>
              </w:rPr>
              <w:t>գ</w:t>
            </w:r>
            <w:r w:rsidRPr="00DA0244">
              <w:rPr>
                <w:rFonts w:ascii="GHEA Grapalat" w:hAnsi="GHEA Grapalat" w:cs="Sylfaen"/>
                <w:sz w:val="16"/>
                <w:szCs w:val="16"/>
              </w:rPr>
              <w:t xml:space="preserve">.Կատարման ամսաթիվը`           </w:t>
            </w:r>
            <w:r w:rsidRPr="00DA0244">
              <w:rPr>
                <w:rFonts w:ascii="GHEA Grapalat" w:hAnsi="GHEA Grapalat" w:cs="Tahoma"/>
                <w:color w:val="000000"/>
                <w:sz w:val="16"/>
                <w:szCs w:val="16"/>
              </w:rPr>
              <w:t xml:space="preserve">"___" </w:t>
            </w:r>
            <w:r w:rsidRPr="00DA0244">
              <w:rPr>
                <w:rFonts w:ascii="GHEA Grapalat" w:hAnsi="GHEA Grapalat" w:cs="Sylfaen"/>
                <w:color w:val="000000"/>
                <w:sz w:val="16"/>
                <w:szCs w:val="16"/>
              </w:rPr>
              <w:t xml:space="preserve">___ </w:t>
            </w:r>
            <w:r w:rsidRPr="00DA0244">
              <w:rPr>
                <w:rFonts w:ascii="GHEA Grapalat" w:hAnsi="GHEA Grapalat" w:cs="Tahoma"/>
                <w:color w:val="000000"/>
                <w:sz w:val="16"/>
                <w:szCs w:val="16"/>
              </w:rPr>
              <w:t>20___</w:t>
            </w:r>
            <w:r w:rsidRPr="00DA0244">
              <w:rPr>
                <w:rFonts w:ascii="GHEA Grapalat" w:hAnsi="GHEA Grapalat" w:cs="Sylfaen"/>
                <w:color w:val="000000"/>
                <w:sz w:val="16"/>
                <w:szCs w:val="16"/>
              </w:rPr>
              <w:t>թ.</w:t>
            </w:r>
          </w:p>
          <w:p w:rsidR="00F4770B" w:rsidRPr="00DA0244" w:rsidRDefault="00F4770B" w:rsidP="00F4770B">
            <w:pPr>
              <w:rPr>
                <w:rFonts w:ascii="GHEA Grapalat" w:hAnsi="GHEA Grapalat" w:cs="Sylfaen"/>
                <w:color w:val="000000"/>
                <w:sz w:val="16"/>
                <w:szCs w:val="16"/>
              </w:rPr>
            </w:pPr>
          </w:p>
          <w:p w:rsidR="00F4770B" w:rsidRPr="00DA0244" w:rsidRDefault="00F4770B" w:rsidP="00F4770B">
            <w:pPr>
              <w:rPr>
                <w:rFonts w:ascii="GHEA Grapalat" w:hAnsi="GHEA Grapalat" w:cs="Sylfaen"/>
                <w:sz w:val="16"/>
                <w:szCs w:val="16"/>
              </w:rPr>
            </w:pPr>
          </w:p>
          <w:p w:rsidR="00F4770B" w:rsidRPr="00DA0244" w:rsidRDefault="00F4770B" w:rsidP="00F4770B">
            <w:pPr>
              <w:jc w:val="right"/>
              <w:rPr>
                <w:rFonts w:ascii="GHEA Grapalat" w:hAnsi="GHEA Grapalat" w:cs="Arial"/>
                <w:sz w:val="16"/>
                <w:szCs w:val="16"/>
              </w:rPr>
            </w:pPr>
          </w:p>
        </w:tc>
      </w:tr>
    </w:tbl>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rPr>
      </w:pPr>
    </w:p>
    <w:p w:rsidR="00203F6B" w:rsidRPr="00DA0244" w:rsidRDefault="00203F6B" w:rsidP="00203F6B">
      <w:pPr>
        <w:rPr>
          <w:rFonts w:ascii="GHEA Grapalat" w:hAnsi="GHEA Grapalat"/>
          <w:vanish/>
          <w:sz w:val="16"/>
          <w:szCs w:val="16"/>
        </w:rPr>
      </w:pPr>
    </w:p>
    <w:p w:rsidR="00203F6B" w:rsidRPr="00DA0244" w:rsidRDefault="00203F6B" w:rsidP="00203F6B">
      <w:pPr>
        <w:jc w:val="center"/>
        <w:rPr>
          <w:rFonts w:ascii="GHEA Grapalat" w:hAnsi="GHEA Grapalat"/>
          <w:b/>
          <w:sz w:val="16"/>
          <w:szCs w:val="16"/>
        </w:rPr>
      </w:pPr>
    </w:p>
    <w:p w:rsidR="00203F6B" w:rsidRPr="00DA0244" w:rsidRDefault="00203F6B" w:rsidP="00203F6B">
      <w:pPr>
        <w:jc w:val="center"/>
        <w:rPr>
          <w:rFonts w:ascii="GHEA Grapalat" w:hAnsi="GHEA Grapalat"/>
          <w:b/>
          <w:sz w:val="16"/>
          <w:szCs w:val="16"/>
          <w:lang w:val="nl-NL"/>
        </w:rPr>
      </w:pPr>
      <w:r w:rsidRPr="00DA0244">
        <w:rPr>
          <w:rFonts w:ascii="GHEA Grapalat" w:hAnsi="GHEA Grapalat"/>
          <w:b/>
          <w:sz w:val="16"/>
          <w:szCs w:val="16"/>
        </w:rPr>
        <w:t>Վճարման</w:t>
      </w:r>
      <w:r w:rsidRPr="00DA0244">
        <w:rPr>
          <w:rFonts w:ascii="GHEA Grapalat" w:hAnsi="GHEA Grapalat"/>
          <w:b/>
          <w:sz w:val="16"/>
          <w:szCs w:val="16"/>
          <w:lang w:val="nl-NL"/>
        </w:rPr>
        <w:t xml:space="preserve"> </w:t>
      </w:r>
      <w:r w:rsidRPr="00DA0244">
        <w:rPr>
          <w:rFonts w:ascii="GHEA Grapalat" w:hAnsi="GHEA Grapalat"/>
          <w:b/>
          <w:sz w:val="16"/>
          <w:szCs w:val="16"/>
        </w:rPr>
        <w:t>պահանջագրի</w:t>
      </w:r>
      <w:r w:rsidRPr="00DA0244">
        <w:rPr>
          <w:rFonts w:ascii="GHEA Grapalat" w:hAnsi="GHEA Grapalat"/>
          <w:b/>
          <w:sz w:val="16"/>
          <w:szCs w:val="16"/>
          <w:lang w:val="nl-NL"/>
        </w:rPr>
        <w:t xml:space="preserve"> </w:t>
      </w:r>
      <w:r w:rsidRPr="00DA0244">
        <w:rPr>
          <w:rFonts w:ascii="GHEA Grapalat" w:hAnsi="GHEA Grapalat"/>
          <w:b/>
          <w:sz w:val="16"/>
          <w:szCs w:val="16"/>
        </w:rPr>
        <w:t>պարտադիր</w:t>
      </w:r>
      <w:r w:rsidRPr="00DA0244">
        <w:rPr>
          <w:rFonts w:ascii="GHEA Grapalat" w:hAnsi="GHEA Grapalat"/>
          <w:b/>
          <w:sz w:val="16"/>
          <w:szCs w:val="16"/>
          <w:lang w:val="nl-NL"/>
        </w:rPr>
        <w:t xml:space="preserve"> </w:t>
      </w:r>
      <w:r w:rsidRPr="00DA0244">
        <w:rPr>
          <w:rFonts w:ascii="GHEA Grapalat" w:hAnsi="GHEA Grapalat"/>
          <w:b/>
          <w:sz w:val="16"/>
          <w:szCs w:val="16"/>
        </w:rPr>
        <w:t>վավերապայմանները</w:t>
      </w:r>
      <w:r w:rsidRPr="00DA0244">
        <w:rPr>
          <w:rFonts w:ascii="GHEA Grapalat" w:hAnsi="GHEA Grapalat"/>
          <w:b/>
          <w:sz w:val="16"/>
          <w:szCs w:val="16"/>
          <w:lang w:val="nl-NL"/>
        </w:rPr>
        <w:t xml:space="preserve"> </w:t>
      </w:r>
      <w:r w:rsidRPr="00DA0244">
        <w:rPr>
          <w:rFonts w:ascii="GHEA Grapalat" w:hAnsi="GHEA Grapalat"/>
          <w:b/>
          <w:sz w:val="16"/>
          <w:szCs w:val="16"/>
        </w:rPr>
        <w:t>և</w:t>
      </w:r>
      <w:r w:rsidRPr="00DA0244">
        <w:rPr>
          <w:rFonts w:ascii="GHEA Grapalat" w:hAnsi="GHEA Grapalat"/>
          <w:b/>
          <w:sz w:val="16"/>
          <w:szCs w:val="16"/>
          <w:lang w:val="nl-NL"/>
        </w:rPr>
        <w:t xml:space="preserve"> </w:t>
      </w:r>
      <w:r w:rsidRPr="00DA0244">
        <w:rPr>
          <w:rFonts w:ascii="GHEA Grapalat" w:hAnsi="GHEA Grapalat"/>
          <w:b/>
          <w:sz w:val="16"/>
          <w:szCs w:val="16"/>
        </w:rPr>
        <w:t>լրացման</w:t>
      </w:r>
      <w:r w:rsidRPr="00DA0244">
        <w:rPr>
          <w:rFonts w:ascii="GHEA Grapalat" w:hAnsi="GHEA Grapalat"/>
          <w:b/>
          <w:sz w:val="16"/>
          <w:szCs w:val="16"/>
          <w:lang w:val="nl-NL"/>
        </w:rPr>
        <w:t xml:space="preserve"> </w:t>
      </w:r>
      <w:r w:rsidRPr="00DA0244">
        <w:rPr>
          <w:rFonts w:ascii="GHEA Grapalat" w:hAnsi="GHEA Grapalat"/>
          <w:b/>
          <w:sz w:val="16"/>
          <w:szCs w:val="16"/>
          <w:lang w:val="hy-AM"/>
        </w:rPr>
        <w:t>ուղեցույց</w:t>
      </w:r>
      <w:r w:rsidRPr="00DA0244">
        <w:rPr>
          <w:rFonts w:ascii="GHEA Grapalat" w:hAnsi="GHEA Grapalat"/>
          <w:b/>
          <w:sz w:val="16"/>
          <w:szCs w:val="16"/>
        </w:rPr>
        <w:t>ը</w:t>
      </w:r>
    </w:p>
    <w:p w:rsidR="00203F6B" w:rsidRPr="00DA0244" w:rsidRDefault="00203F6B" w:rsidP="00203F6B">
      <w:pPr>
        <w:jc w:val="center"/>
        <w:rPr>
          <w:rFonts w:ascii="GHEA Grapalat" w:hAnsi="GHEA Grapalat"/>
          <w:b/>
          <w:sz w:val="16"/>
          <w:szCs w:val="16"/>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both"/>
              <w:rPr>
                <w:rFonts w:ascii="GHEA Grapalat" w:hAnsi="GHEA Grapalat"/>
                <w:sz w:val="16"/>
                <w:szCs w:val="16"/>
              </w:rPr>
            </w:pPr>
            <w:r w:rsidRPr="00DA0244">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b/>
                <w:sz w:val="16"/>
                <w:szCs w:val="16"/>
              </w:rPr>
            </w:pPr>
            <w:r w:rsidRPr="00DA0244">
              <w:rPr>
                <w:rFonts w:ascii="GHEA Grapalat" w:hAnsi="GHEA Grapalat"/>
                <w:b/>
                <w:sz w:val="16"/>
                <w:szCs w:val="16"/>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b/>
                <w:sz w:val="16"/>
                <w:szCs w:val="16"/>
              </w:rPr>
            </w:pPr>
            <w:r w:rsidRPr="00DA0244">
              <w:rPr>
                <w:rFonts w:ascii="GHEA Grapalat" w:hAnsi="GHEA Grapalat"/>
                <w:b/>
                <w:sz w:val="16"/>
                <w:szCs w:val="16"/>
              </w:rPr>
              <w:t>Նշված դաշտի/</w:t>
            </w:r>
          </w:p>
          <w:p w:rsidR="00203F6B" w:rsidRPr="00DA0244" w:rsidRDefault="00203F6B" w:rsidP="00DD662E">
            <w:pPr>
              <w:jc w:val="center"/>
              <w:rPr>
                <w:rFonts w:ascii="GHEA Grapalat" w:hAnsi="GHEA Grapalat"/>
                <w:b/>
                <w:sz w:val="16"/>
                <w:szCs w:val="16"/>
              </w:rPr>
            </w:pPr>
            <w:r w:rsidRPr="00DA0244">
              <w:rPr>
                <w:rFonts w:ascii="GHEA Grapalat" w:hAnsi="GHEA Grapalat"/>
                <w:b/>
                <w:sz w:val="16"/>
                <w:szCs w:val="16"/>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b/>
                <w:sz w:val="16"/>
                <w:szCs w:val="16"/>
                <w:lang w:val="hy-AM"/>
              </w:rPr>
            </w:pPr>
            <w:r w:rsidRPr="00DA0244">
              <w:rPr>
                <w:rFonts w:ascii="GHEA Grapalat" w:hAnsi="GHEA Grapalat"/>
                <w:b/>
                <w:sz w:val="16"/>
                <w:szCs w:val="16"/>
              </w:rPr>
              <w:t>Վավերապայմանի լրացման պահանջը</w:t>
            </w:r>
            <w:r w:rsidRPr="00DA0244">
              <w:rPr>
                <w:rFonts w:ascii="GHEA Grapalat" w:hAnsi="GHEA Grapalat"/>
                <w:b/>
                <w:sz w:val="16"/>
                <w:szCs w:val="16"/>
                <w:lang w:val="hy-AM"/>
              </w:rPr>
              <w:t xml:space="preserve"> </w:t>
            </w:r>
          </w:p>
          <w:p w:rsidR="00203F6B" w:rsidRPr="00DA0244" w:rsidRDefault="00203F6B" w:rsidP="00DD662E">
            <w:pPr>
              <w:jc w:val="center"/>
              <w:rPr>
                <w:rFonts w:ascii="GHEA Grapalat" w:hAnsi="GHEA Grapalat"/>
                <w:b/>
                <w:sz w:val="16"/>
                <w:szCs w:val="16"/>
              </w:rPr>
            </w:pPr>
            <w:r w:rsidRPr="00DA0244">
              <w:rPr>
                <w:rFonts w:ascii="GHEA Grapalat" w:hAnsi="GHEA Grapalat"/>
                <w:b/>
                <w:sz w:val="16"/>
                <w:szCs w:val="16"/>
              </w:rPr>
              <w:t>(</w:t>
            </w:r>
            <w:r w:rsidRPr="00DA0244">
              <w:rPr>
                <w:rFonts w:ascii="GHEA Grapalat" w:hAnsi="GHEA Grapalat"/>
                <w:b/>
                <w:sz w:val="16"/>
                <w:szCs w:val="16"/>
                <w:lang w:val="hy-AM"/>
              </w:rPr>
              <w:t>գնումների գործընթացի հետ կապված</w:t>
            </w:r>
            <w:r w:rsidRPr="00DA0244">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ind w:left="-588" w:firstLine="588"/>
              <w:jc w:val="center"/>
              <w:rPr>
                <w:rFonts w:ascii="GHEA Grapalat" w:hAnsi="GHEA Grapalat"/>
                <w:b/>
                <w:sz w:val="16"/>
                <w:szCs w:val="16"/>
              </w:rPr>
            </w:pPr>
            <w:r w:rsidRPr="00DA0244">
              <w:rPr>
                <w:rFonts w:ascii="GHEA Grapalat" w:hAnsi="GHEA Grapalat"/>
                <w:b/>
                <w:sz w:val="16"/>
                <w:szCs w:val="16"/>
              </w:rPr>
              <w:t>Վավերապայմանը</w:t>
            </w:r>
          </w:p>
          <w:p w:rsidR="00203F6B" w:rsidRPr="00DA0244" w:rsidRDefault="00203F6B" w:rsidP="00DD662E">
            <w:pPr>
              <w:ind w:left="-588" w:firstLine="588"/>
              <w:jc w:val="center"/>
              <w:rPr>
                <w:rFonts w:ascii="GHEA Grapalat" w:hAnsi="GHEA Grapalat"/>
                <w:b/>
                <w:sz w:val="16"/>
                <w:szCs w:val="16"/>
              </w:rPr>
            </w:pPr>
            <w:r w:rsidRPr="00DA0244">
              <w:rPr>
                <w:rFonts w:ascii="GHEA Grapalat" w:hAnsi="GHEA Grapalat"/>
                <w:b/>
                <w:sz w:val="16"/>
                <w:szCs w:val="16"/>
              </w:rPr>
              <w:t xml:space="preserve">լրացնող կողմը` </w:t>
            </w:r>
          </w:p>
          <w:p w:rsidR="00203F6B" w:rsidRPr="00DA0244" w:rsidRDefault="00203F6B" w:rsidP="00DD662E">
            <w:pPr>
              <w:ind w:left="-588" w:firstLine="588"/>
              <w:jc w:val="center"/>
              <w:rPr>
                <w:rFonts w:ascii="GHEA Grapalat" w:hAnsi="GHEA Grapalat"/>
                <w:b/>
                <w:sz w:val="16"/>
                <w:szCs w:val="16"/>
              </w:rPr>
            </w:pPr>
            <w:r w:rsidRPr="00DA0244">
              <w:rPr>
                <w:rFonts w:ascii="GHEA Grapalat" w:hAnsi="GHEA Grapalat"/>
                <w:b/>
                <w:sz w:val="16"/>
                <w:szCs w:val="16"/>
              </w:rPr>
              <w:t>շահառուն կամ վճարողը</w:t>
            </w:r>
          </w:p>
          <w:p w:rsidR="00203F6B" w:rsidRPr="00DA0244" w:rsidRDefault="00203F6B" w:rsidP="00DD662E">
            <w:pPr>
              <w:ind w:left="-588" w:firstLine="588"/>
              <w:jc w:val="center"/>
              <w:rPr>
                <w:rFonts w:ascii="GHEA Grapalat" w:hAnsi="GHEA Grapalat"/>
                <w:b/>
                <w:sz w:val="16"/>
                <w:szCs w:val="16"/>
              </w:rPr>
            </w:pPr>
            <w:r w:rsidRPr="00DA0244">
              <w:rPr>
                <w:rFonts w:ascii="GHEA Grapalat" w:hAnsi="GHEA Grapalat"/>
                <w:b/>
                <w:sz w:val="16"/>
                <w:szCs w:val="16"/>
              </w:rPr>
              <w:t>(</w:t>
            </w:r>
            <w:r w:rsidRPr="00DA0244">
              <w:rPr>
                <w:rFonts w:ascii="GHEA Grapalat" w:hAnsi="GHEA Grapalat"/>
                <w:b/>
                <w:sz w:val="16"/>
                <w:szCs w:val="16"/>
                <w:lang w:val="hy-AM"/>
              </w:rPr>
              <w:t>գնումների գործընթացի հետ կապված</w:t>
            </w:r>
            <w:r w:rsidRPr="00DA0244">
              <w:rPr>
                <w:rFonts w:ascii="GHEA Grapalat" w:hAnsi="GHEA Grapalat"/>
                <w:b/>
                <w:sz w:val="16"/>
                <w:szCs w:val="16"/>
              </w:rPr>
              <w:t>)</w:t>
            </w: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b/>
                <w:sz w:val="16"/>
                <w:szCs w:val="16"/>
              </w:rPr>
            </w:pPr>
            <w:r w:rsidRPr="00DA0244">
              <w:rPr>
                <w:rFonts w:ascii="GHEA Grapalat" w:hAnsi="GHEA Grapalat"/>
                <w:b/>
                <w:sz w:val="16"/>
                <w:szCs w:val="16"/>
              </w:rPr>
              <w:lastRenderedPageBreak/>
              <w:t>1</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b/>
                <w:sz w:val="16"/>
                <w:szCs w:val="16"/>
              </w:rPr>
            </w:pPr>
            <w:r w:rsidRPr="00DA0244">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b/>
                <w:sz w:val="16"/>
                <w:szCs w:val="16"/>
              </w:rPr>
            </w:pPr>
            <w:r w:rsidRPr="00DA0244">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b/>
                <w:sz w:val="16"/>
                <w:szCs w:val="16"/>
              </w:rPr>
            </w:pPr>
            <w:r w:rsidRPr="00DA0244">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b/>
                <w:sz w:val="16"/>
                <w:szCs w:val="16"/>
              </w:rPr>
            </w:pPr>
            <w:r w:rsidRPr="00DA0244">
              <w:rPr>
                <w:rFonts w:ascii="GHEA Grapalat" w:hAnsi="GHEA Grapalat"/>
                <w:b/>
                <w:sz w:val="16"/>
                <w:szCs w:val="16"/>
              </w:rPr>
              <w:t>5</w:t>
            </w: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lang w:val="hy-AM"/>
              </w:rPr>
              <w:t>Փաստաթղթի վրա նախապես լրացված է &lt;Վճարման պահանջագիր&gt;</w:t>
            </w: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pStyle w:val="aff3"/>
              <w:numPr>
                <w:ilvl w:val="0"/>
                <w:numId w:val="18"/>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both"/>
              <w:rPr>
                <w:rFonts w:ascii="GHEA Grapalat" w:hAnsi="GHEA Grapalat"/>
                <w:sz w:val="16"/>
                <w:szCs w:val="16"/>
              </w:rPr>
            </w:pPr>
            <w:r w:rsidRPr="00DA0244">
              <w:rPr>
                <w:rFonts w:ascii="GHEA Grapalat" w:hAnsi="GHEA Grapalat"/>
                <w:sz w:val="16"/>
                <w:szCs w:val="16"/>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լրացվում է շահառուի կողմից` վճարողի բանկին վճարման պահանջագիրը ներկայացնելիս</w:t>
            </w: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pStyle w:val="aff3"/>
              <w:numPr>
                <w:ilvl w:val="0"/>
                <w:numId w:val="18"/>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both"/>
              <w:rPr>
                <w:rFonts w:ascii="GHEA Grapalat" w:hAnsi="GHEA Grapalat"/>
                <w:sz w:val="16"/>
                <w:szCs w:val="16"/>
              </w:rPr>
            </w:pPr>
            <w:r w:rsidRPr="00DA0244">
              <w:rPr>
                <w:rFonts w:ascii="GHEA Grapalat" w:hAnsi="GHEA Grapalat"/>
                <w:sz w:val="16"/>
                <w:szCs w:val="16"/>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p w:rsidR="00203F6B" w:rsidRPr="00DA0244" w:rsidRDefault="00203F6B" w:rsidP="00DD662E">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ind w:left="132" w:hanging="132"/>
              <w:jc w:val="center"/>
              <w:rPr>
                <w:rFonts w:ascii="GHEA Grapalat" w:hAnsi="GHEA Grapalat"/>
                <w:sz w:val="16"/>
                <w:szCs w:val="16"/>
                <w:lang w:val="hy-AM"/>
              </w:rPr>
            </w:pPr>
            <w:r w:rsidRPr="00DA0244">
              <w:rPr>
                <w:rFonts w:ascii="GHEA Grapalat" w:hAnsi="GHEA Grapalat"/>
                <w:sz w:val="16"/>
                <w:szCs w:val="16"/>
              </w:rPr>
              <w:t>լրացվում է շահառուի կողմից` վճարողի բանկին վճարման պահանջագրի ներկայացման օրը</w:t>
            </w:r>
            <w:r w:rsidRPr="00DA0244">
              <w:rPr>
                <w:rFonts w:ascii="GHEA Grapalat" w:hAnsi="GHEA Grapalat"/>
                <w:sz w:val="16"/>
                <w:szCs w:val="16"/>
                <w:lang w:val="hy-AM"/>
              </w:rPr>
              <w:t xml:space="preserve">: </w:t>
            </w: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pStyle w:val="aff3"/>
              <w:numPr>
                <w:ilvl w:val="0"/>
                <w:numId w:val="18"/>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both"/>
              <w:rPr>
                <w:rFonts w:ascii="GHEA Grapalat" w:hAnsi="GHEA Grapalat"/>
                <w:sz w:val="16"/>
                <w:szCs w:val="16"/>
              </w:rPr>
            </w:pPr>
            <w:r w:rsidRPr="00DA0244">
              <w:rPr>
                <w:rFonts w:ascii="GHEA Grapalat" w:hAnsi="GHEA Grapalat" w:cs="Sylfaen"/>
                <w:sz w:val="16"/>
                <w:szCs w:val="16"/>
                <w:lang w:val="hy-AM"/>
              </w:rPr>
              <w:t>Վճարողի անվանումը</w:t>
            </w:r>
            <w:r w:rsidRPr="00DA0244">
              <w:rPr>
                <w:rFonts w:ascii="GHEA Grapalat" w:hAnsi="GHEA Grapalat" w:cs="Sylfaen"/>
                <w:sz w:val="16"/>
                <w:szCs w:val="16"/>
              </w:rPr>
              <w:t>,</w:t>
            </w:r>
            <w:r w:rsidRPr="00DA0244">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A0244">
              <w:rPr>
                <w:rFonts w:ascii="GHEA Grapalat" w:hAnsi="GHEA Grapalat"/>
                <w:sz w:val="16"/>
                <w:szCs w:val="16"/>
                <w:lang w:val="hy-AM"/>
              </w:rPr>
              <w:t xml:space="preserve"> </w:t>
            </w:r>
            <w:r w:rsidRPr="00DA0244">
              <w:rPr>
                <w:rFonts w:ascii="GHEA Grapalat" w:hAnsi="GHEA Grapalat"/>
                <w:sz w:val="16"/>
                <w:szCs w:val="16"/>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ind w:left="252" w:hanging="252"/>
              <w:jc w:val="center"/>
              <w:rPr>
                <w:rFonts w:ascii="GHEA Grapalat" w:hAnsi="GHEA Grapalat"/>
                <w:sz w:val="16"/>
                <w:szCs w:val="16"/>
              </w:rPr>
            </w:pPr>
            <w:r w:rsidRPr="00DA0244">
              <w:rPr>
                <w:rFonts w:ascii="GHEA Grapalat" w:hAnsi="GHEA Grapalat"/>
                <w:sz w:val="16"/>
                <w:szCs w:val="16"/>
              </w:rPr>
              <w:t>լրացվում է վճարողի կողմից</w:t>
            </w: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լրացվում է վճարողի կողմից</w:t>
            </w: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լրացվում է վճարողի կողմից</w:t>
            </w: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ոչ պարտադիր</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լրացվում է վճարողի կողմից</w:t>
            </w: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վճարողի ՀԾՀ</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ոչ պարտադիր</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լրացվում է վճարողի կողմից</w:t>
            </w: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շահառու</w:t>
            </w:r>
            <w:r w:rsidRPr="00DA0244">
              <w:rPr>
                <w:rFonts w:ascii="GHEA Grapalat" w:hAnsi="GHEA Grapalat" w:cs="Sylfaen"/>
                <w:sz w:val="16"/>
                <w:szCs w:val="16"/>
                <w:lang w:val="hy-AM"/>
              </w:rPr>
              <w:t>ի  անվանումը</w:t>
            </w:r>
            <w:r w:rsidRPr="00DA0244">
              <w:rPr>
                <w:rFonts w:ascii="GHEA Grapalat" w:hAnsi="GHEA Grapalat" w:cs="Sylfaen"/>
                <w:sz w:val="16"/>
                <w:szCs w:val="16"/>
              </w:rPr>
              <w:t>,</w:t>
            </w:r>
            <w:r w:rsidRPr="00DA0244">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նախապես լրացվում է շահառուի կողմից` հրավերով</w:t>
            </w: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շահառուի Հ</w:t>
            </w:r>
            <w:r w:rsidRPr="00DA0244">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ոչ պարտադիր</w:t>
            </w:r>
          </w:p>
          <w:p w:rsidR="00203F6B" w:rsidRPr="00DA0244" w:rsidRDefault="00203F6B" w:rsidP="00DD662E">
            <w:pPr>
              <w:jc w:val="center"/>
              <w:rPr>
                <w:rFonts w:ascii="GHEA Grapalat" w:hAnsi="GHEA Grapalat"/>
                <w:sz w:val="16"/>
                <w:szCs w:val="16"/>
              </w:rPr>
            </w:pPr>
            <w:r w:rsidRPr="00DA0244">
              <w:rPr>
                <w:rFonts w:ascii="GHEA Grapalat" w:hAnsi="GHEA Grapalat" w:cs="Sylfaen"/>
                <w:sz w:val="16"/>
                <w:szCs w:val="16"/>
              </w:rPr>
              <w:t xml:space="preserve"> (</w:t>
            </w:r>
            <w:r w:rsidRPr="00DA0244">
              <w:rPr>
                <w:rFonts w:ascii="GHEA Grapalat" w:hAnsi="GHEA Grapalat" w:cs="Sylfaen"/>
                <w:sz w:val="16"/>
                <w:szCs w:val="16"/>
                <w:lang w:val="hy-AM"/>
              </w:rPr>
              <w:t>գնումների հետ կապված գործընթացում չի լրացվում</w:t>
            </w:r>
            <w:r w:rsidRPr="00DA0244">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cs="Sylfaen"/>
                <w:sz w:val="16"/>
                <w:szCs w:val="16"/>
                <w:lang w:val="ru-RU"/>
              </w:rPr>
              <w:t>(</w:t>
            </w:r>
            <w:r w:rsidRPr="00DA0244">
              <w:rPr>
                <w:rFonts w:ascii="GHEA Grapalat" w:hAnsi="GHEA Grapalat" w:cs="Sylfaen"/>
                <w:sz w:val="16"/>
                <w:szCs w:val="16"/>
                <w:lang w:val="hy-AM"/>
              </w:rPr>
              <w:t>չի լրացվում</w:t>
            </w:r>
            <w:r w:rsidRPr="00DA0244">
              <w:rPr>
                <w:rFonts w:ascii="GHEA Grapalat" w:hAnsi="GHEA Grapalat" w:cs="Sylfaen"/>
                <w:sz w:val="16"/>
                <w:szCs w:val="16"/>
                <w:lang w:val="ru-RU"/>
              </w:rPr>
              <w:t>)</w:t>
            </w: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ոչ պարտադիր</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նախապես լրացվում է շահառուի կողմից` հրավերով</w:t>
            </w: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նախապես լրացվում է շահառուի կողմից` հրավերով</w:t>
            </w: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lang w:val="hy-AM"/>
              </w:rPr>
              <w:t>13.</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լրացվում է շահառուի այն բանկային (</w:t>
            </w:r>
            <w:r w:rsidRPr="00DA0244">
              <w:rPr>
                <w:rFonts w:ascii="GHEA Grapalat" w:hAnsi="GHEA Grapalat"/>
                <w:sz w:val="16"/>
                <w:szCs w:val="16"/>
                <w:lang w:val="hy-AM"/>
              </w:rPr>
              <w:t>գանձապետական</w:t>
            </w:r>
            <w:r w:rsidRPr="00DA0244">
              <w:rPr>
                <w:rFonts w:ascii="GHEA Grapalat" w:hAnsi="GHEA Grapalat"/>
                <w:sz w:val="16"/>
                <w:szCs w:val="16"/>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նախապես լրացվում է շահառուի կողմից` հրավերով</w:t>
            </w: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rPr>
              <w:t>լրացվում է վճարողի կողմից</w:t>
            </w:r>
            <w:r w:rsidRPr="00DA0244">
              <w:rPr>
                <w:rFonts w:ascii="GHEA Grapalat" w:hAnsi="GHEA Grapalat"/>
                <w:sz w:val="16"/>
                <w:szCs w:val="16"/>
                <w:lang w:val="hy-AM"/>
              </w:rPr>
              <w:t xml:space="preserve"> </w:t>
            </w:r>
          </w:p>
        </w:tc>
      </w:tr>
      <w:tr w:rsidR="00203F6B" w:rsidRPr="00630AD8"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lang w:val="hy-AM"/>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lang w:val="hy-AM"/>
              </w:rPr>
            </w:pPr>
            <w:r w:rsidRPr="00DA0244">
              <w:rPr>
                <w:rFonts w:ascii="GHEA Grapalat" w:hAnsi="GHEA Grapalat" w:cs="Sylfaen"/>
                <w:sz w:val="16"/>
                <w:szCs w:val="16"/>
                <w:lang w:val="hy-AM"/>
              </w:rPr>
              <w:t>Ակցեպտավորված գումարը՝  (թվերով</w:t>
            </w:r>
            <w:r w:rsidRPr="00DA0244">
              <w:rPr>
                <w:rFonts w:ascii="GHEA Grapalat" w:hAnsi="GHEA Grapalat" w:cs="Arial"/>
                <w:sz w:val="16"/>
                <w:szCs w:val="16"/>
                <w:lang w:val="hy-AM"/>
              </w:rPr>
              <w:t xml:space="preserve"> </w:t>
            </w:r>
            <w:r w:rsidRPr="00DA0244">
              <w:rPr>
                <w:rFonts w:ascii="GHEA Grapalat" w:hAnsi="GHEA Grapalat" w:cs="Sylfaen"/>
                <w:sz w:val="16"/>
                <w:szCs w:val="16"/>
                <w:lang w:val="hy-AM"/>
              </w:rPr>
              <w:t>և</w:t>
            </w:r>
            <w:r w:rsidRPr="00DA0244">
              <w:rPr>
                <w:rFonts w:ascii="GHEA Grapalat" w:hAnsi="GHEA Grapalat" w:cs="Arial"/>
                <w:sz w:val="16"/>
                <w:szCs w:val="16"/>
                <w:lang w:val="hy-AM"/>
              </w:rPr>
              <w:t xml:space="preserve"> </w:t>
            </w:r>
            <w:r w:rsidRPr="00DA0244">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lang w:val="hy-AM"/>
              </w:rPr>
              <w:t>ոչ պարտադիր</w:t>
            </w:r>
          </w:p>
          <w:p w:rsidR="00203F6B" w:rsidRPr="00DA0244" w:rsidRDefault="00203F6B" w:rsidP="00DD662E">
            <w:pPr>
              <w:jc w:val="center"/>
              <w:rPr>
                <w:rFonts w:ascii="GHEA Grapalat" w:hAnsi="GHEA Grapalat"/>
                <w:sz w:val="16"/>
                <w:szCs w:val="16"/>
                <w:lang w:val="hy-AM"/>
              </w:rPr>
            </w:pPr>
            <w:r w:rsidRPr="00DA0244">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lang w:val="hy-AM"/>
              </w:rPr>
            </w:pPr>
            <w:r w:rsidRPr="00DA0244">
              <w:rPr>
                <w:rFonts w:ascii="GHEA Grapalat" w:hAnsi="GHEA Grapalat" w:cs="Sylfaen"/>
                <w:sz w:val="16"/>
                <w:szCs w:val="16"/>
                <w:lang w:val="hy-AM"/>
              </w:rPr>
              <w:t>(չի լրացվում եւ չի կիրառվում)</w:t>
            </w: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լրացվում է վճարողի կողմից</w:t>
            </w:r>
          </w:p>
        </w:tc>
      </w:tr>
      <w:tr w:rsidR="00203F6B" w:rsidRPr="00630AD8"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rPr>
              <w:t xml:space="preserve">Պարտադիր </w:t>
            </w:r>
            <w:r w:rsidRPr="00DA0244">
              <w:rPr>
                <w:rFonts w:ascii="GHEA Grapalat" w:hAnsi="GHEA Grapalat"/>
                <w:sz w:val="16"/>
                <w:szCs w:val="16"/>
                <w:lang w:val="hy-AM"/>
              </w:rPr>
              <w:t xml:space="preserve">լրացվում է </w:t>
            </w:r>
            <w:r w:rsidRPr="00DA0244">
              <w:rPr>
                <w:rFonts w:ascii="GHEA Grapalat" w:hAnsi="GHEA Grapalat"/>
                <w:sz w:val="16"/>
                <w:szCs w:val="16"/>
              </w:rPr>
              <w:t>«</w:t>
            </w:r>
            <w:r w:rsidRPr="00DA0244">
              <w:rPr>
                <w:rFonts w:ascii="GHEA Grapalat" w:hAnsi="GHEA Grapalat"/>
                <w:sz w:val="16"/>
                <w:szCs w:val="16"/>
                <w:lang w:val="hy-AM"/>
              </w:rPr>
              <w:t>պայմանագրի կատարման ապահովման համար</w:t>
            </w:r>
            <w:r w:rsidRPr="00DA0244">
              <w:rPr>
                <w:rFonts w:ascii="GHEA Grapalat" w:hAnsi="GHEA Grapalat"/>
                <w:sz w:val="16"/>
                <w:szCs w:val="16"/>
              </w:rPr>
              <w:t>»</w:t>
            </w:r>
            <w:r w:rsidRPr="00DA0244">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lang w:val="hy-AM"/>
              </w:rPr>
              <w:t>նախապես լրացվում է շահառուի կողմից` հրավերով</w:t>
            </w: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DA0244">
              <w:rPr>
                <w:rFonts w:ascii="GHEA Grapalat" w:hAnsi="GHEA Grapalat"/>
                <w:sz w:val="16"/>
                <w:szCs w:val="16"/>
                <w:lang w:val="hy-AM"/>
              </w:rPr>
              <w:t>,</w:t>
            </w:r>
            <w:r w:rsidRPr="00DA0244">
              <w:rPr>
                <w:rFonts w:ascii="GHEA Grapalat" w:hAnsi="GHEA Grapalat" w:cs="Arial"/>
                <w:sz w:val="16"/>
                <w:szCs w:val="16"/>
                <w:lang w:val="hy-AM"/>
              </w:rPr>
              <w:t xml:space="preserve"> </w:t>
            </w:r>
            <w:r w:rsidRPr="00DA0244">
              <w:rPr>
                <w:rFonts w:ascii="GHEA Grapalat" w:hAnsi="GHEA Grapalat"/>
                <w:sz w:val="16"/>
                <w:szCs w:val="16"/>
              </w:rPr>
              <w:t xml:space="preserve"> գնման ընթացակարգի ծածկագիրը</w:t>
            </w:r>
            <w:r w:rsidRPr="00DA0244">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rPr>
              <w:t xml:space="preserve">լրացվում է </w:t>
            </w:r>
            <w:r w:rsidRPr="00DA0244">
              <w:rPr>
                <w:rFonts w:ascii="GHEA Grapalat" w:hAnsi="GHEA Grapalat"/>
                <w:sz w:val="16"/>
                <w:szCs w:val="16"/>
                <w:lang w:val="hy-AM"/>
              </w:rPr>
              <w:t>շահառու</w:t>
            </w:r>
            <w:r w:rsidRPr="00DA0244">
              <w:rPr>
                <w:rFonts w:ascii="GHEA Grapalat" w:hAnsi="GHEA Grapalat"/>
                <w:sz w:val="16"/>
                <w:szCs w:val="16"/>
              </w:rPr>
              <w:t>ի կողմից</w:t>
            </w:r>
          </w:p>
        </w:tc>
      </w:tr>
      <w:tr w:rsidR="00203F6B" w:rsidRPr="00630AD8"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Del="0010680B" w:rsidRDefault="00203F6B" w:rsidP="00DD662E">
            <w:pPr>
              <w:jc w:val="center"/>
              <w:rPr>
                <w:rFonts w:ascii="GHEA Grapalat" w:hAnsi="GHEA Grapalat"/>
                <w:sz w:val="16"/>
                <w:szCs w:val="16"/>
                <w:lang w:val="hy-AM"/>
              </w:rPr>
            </w:pPr>
            <w:r w:rsidRPr="00DA0244">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cs="Sylfaen"/>
                <w:sz w:val="16"/>
                <w:szCs w:val="16"/>
                <w:lang w:val="hy-AM"/>
              </w:rPr>
            </w:pPr>
            <w:r w:rsidRPr="00DA0244">
              <w:rPr>
                <w:rFonts w:ascii="GHEA Grapalat" w:hAnsi="GHEA Grapalat"/>
                <w:sz w:val="16"/>
                <w:szCs w:val="16"/>
              </w:rPr>
              <w:t>պարտադիր</w:t>
            </w:r>
            <w:r w:rsidRPr="00DA0244">
              <w:rPr>
                <w:rFonts w:ascii="GHEA Grapalat" w:hAnsi="GHEA Grapalat" w:cs="Sylfaen"/>
                <w:sz w:val="16"/>
                <w:szCs w:val="16"/>
                <w:lang w:val="hy-AM"/>
              </w:rPr>
              <w:t xml:space="preserve"> </w:t>
            </w:r>
          </w:p>
          <w:p w:rsidR="00203F6B" w:rsidRPr="00DA0244" w:rsidRDefault="00203F6B" w:rsidP="00DD662E">
            <w:pPr>
              <w:jc w:val="center"/>
              <w:rPr>
                <w:rFonts w:ascii="GHEA Grapalat" w:hAnsi="GHEA Grapalat" w:cs="Sylfaen"/>
                <w:sz w:val="16"/>
                <w:szCs w:val="16"/>
                <w:lang w:val="hy-AM"/>
              </w:rPr>
            </w:pPr>
            <w:r w:rsidRPr="00DA0244">
              <w:rPr>
                <w:rFonts w:ascii="GHEA Grapalat" w:hAnsi="GHEA Grapalat" w:cs="Sylfaen"/>
                <w:sz w:val="16"/>
                <w:szCs w:val="16"/>
                <w:lang w:val="hy-AM"/>
              </w:rPr>
              <w:t xml:space="preserve">լրացվում է &lt;ակցեպտավորված վճարում&gt; բառերը, </w:t>
            </w:r>
          </w:p>
          <w:p w:rsidR="00203F6B" w:rsidRPr="00DA0244" w:rsidRDefault="00203F6B" w:rsidP="00DD662E">
            <w:pPr>
              <w:jc w:val="center"/>
              <w:rPr>
                <w:rFonts w:ascii="GHEA Grapalat" w:hAnsi="GHEA Grapalat"/>
                <w:sz w:val="16"/>
                <w:szCs w:val="16"/>
                <w:lang w:val="hy-AM"/>
              </w:rPr>
            </w:pPr>
            <w:r w:rsidRPr="00DA0244">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lang w:val="hy-AM"/>
              </w:rPr>
              <w:t xml:space="preserve">նախապես լրացվում է շահառուի կողմից </w:t>
            </w: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ոչ պարտադիր</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լրացվում է պահանջագրին կից ներկայացված փաստաթղթերի էջերի քանակը, որոնք պետք է տրամադրվեն վճարողին</w:t>
            </w:r>
            <w:r w:rsidRPr="00DA0244">
              <w:rPr>
                <w:rFonts w:ascii="GHEA Grapalat" w:hAnsi="GHEA Grapalat"/>
                <w:sz w:val="16"/>
                <w:szCs w:val="16"/>
                <w:lang w:val="hy-AM"/>
              </w:rPr>
              <w:t xml:space="preserve"> </w:t>
            </w:r>
            <w:r w:rsidRPr="00DA0244">
              <w:rPr>
                <w:rFonts w:ascii="GHEA Grapalat" w:hAnsi="GHEA Grapalat"/>
                <w:sz w:val="16"/>
                <w:szCs w:val="16"/>
              </w:rPr>
              <w:t>(</w:t>
            </w:r>
            <w:r w:rsidRPr="00DA0244">
              <w:rPr>
                <w:rFonts w:ascii="GHEA Grapalat" w:hAnsi="GHEA Grapalat"/>
                <w:sz w:val="16"/>
                <w:szCs w:val="16"/>
                <w:lang w:val="hy-AM"/>
              </w:rPr>
              <w:t>վճարողի բանկին</w:t>
            </w:r>
            <w:r w:rsidRPr="00DA0244">
              <w:rPr>
                <w:rFonts w:ascii="GHEA Grapalat" w:hAnsi="GHEA Grapalat"/>
                <w:sz w:val="16"/>
                <w:szCs w:val="16"/>
              </w:rPr>
              <w:t>)</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lang w:val="hy-AM"/>
              </w:rPr>
              <w:t>Եթ ե լրացվել է &lt;</w:t>
            </w:r>
            <w:r w:rsidRPr="00DA0244">
              <w:rPr>
                <w:rFonts w:ascii="GHEA Grapalat" w:hAnsi="GHEA Grapalat" w:cs="Sylfaen"/>
                <w:sz w:val="16"/>
                <w:szCs w:val="16"/>
                <w:lang w:val="hy-AM"/>
              </w:rPr>
              <w:t>Վճարման կատարման հիմքեր&gt; դաշտը ապա այս տվյալը պարտադիր լրացվում է</w:t>
            </w:r>
            <w:r w:rsidRPr="00DA0244">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լրացվում է շահառուի</w:t>
            </w:r>
            <w:r w:rsidRPr="00DA0244">
              <w:rPr>
                <w:rFonts w:ascii="GHEA Grapalat" w:hAnsi="GHEA Grapalat"/>
                <w:sz w:val="16"/>
                <w:szCs w:val="16"/>
                <w:lang w:val="hy-AM"/>
              </w:rPr>
              <w:t xml:space="preserve"> </w:t>
            </w:r>
            <w:r w:rsidRPr="00DA0244">
              <w:rPr>
                <w:rFonts w:ascii="GHEA Grapalat" w:hAnsi="GHEA Grapalat"/>
                <w:sz w:val="16"/>
                <w:szCs w:val="16"/>
              </w:rPr>
              <w:t>կողմից</w:t>
            </w:r>
          </w:p>
        </w:tc>
      </w:tr>
      <w:tr w:rsidR="00203F6B" w:rsidRPr="00630AD8"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lang w:val="hy-AM"/>
              </w:rPr>
              <w:t>2</w:t>
            </w:r>
            <w:r w:rsidRPr="00DA0244">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rPr>
              <w:t>այս դաշտը լրացվում</w:t>
            </w:r>
            <w:r w:rsidRPr="00DA0244">
              <w:rPr>
                <w:rFonts w:ascii="GHEA Grapalat" w:hAnsi="GHEA Grapalat"/>
                <w:sz w:val="16"/>
                <w:szCs w:val="16"/>
                <w:lang w:val="hy-AM"/>
              </w:rPr>
              <w:t xml:space="preserve"> է վճարողի կողմից պահանջագրի ներկայացման դեպքում: Ընդ որում</w:t>
            </w:r>
            <w:r w:rsidRPr="00DA0244">
              <w:rPr>
                <w:rFonts w:ascii="GHEA Grapalat" w:hAnsi="GHEA Grapalat"/>
                <w:sz w:val="16"/>
                <w:szCs w:val="16"/>
              </w:rPr>
              <w:t xml:space="preserve"> եթե </w:t>
            </w:r>
            <w:r w:rsidRPr="00DA0244">
              <w:rPr>
                <w:rFonts w:ascii="GHEA Grapalat" w:hAnsi="GHEA Grapalat" w:cs="Sylfaen"/>
                <w:sz w:val="16"/>
                <w:szCs w:val="16"/>
                <w:lang w:val="hy-AM"/>
              </w:rPr>
              <w:t xml:space="preserve">Վճարման պայմաններ դաշտում </w:t>
            </w:r>
            <w:r w:rsidRPr="00DA0244">
              <w:rPr>
                <w:rFonts w:ascii="GHEA Grapalat" w:hAnsi="GHEA Grapalat"/>
                <w:sz w:val="16"/>
                <w:szCs w:val="16"/>
                <w:lang w:val="hy-AM"/>
              </w:rPr>
              <w:t>նշված է &lt;ակցեպտավորված վճարում&gt; ապա</w:t>
            </w:r>
            <w:r w:rsidRPr="00DA0244">
              <w:rPr>
                <w:rFonts w:ascii="GHEA Grapalat" w:hAnsi="GHEA Grapalat" w:cs="Sylfaen"/>
                <w:sz w:val="16"/>
                <w:szCs w:val="16"/>
                <w:lang w:val="hy-AM"/>
              </w:rPr>
              <w:t xml:space="preserve"> </w:t>
            </w:r>
            <w:r w:rsidRPr="00DA0244">
              <w:rPr>
                <w:rFonts w:ascii="GHEA Grapalat" w:hAnsi="GHEA Grapalat"/>
                <w:sz w:val="16"/>
                <w:szCs w:val="16"/>
              </w:rPr>
              <w:t>վճարող</w:t>
            </w:r>
            <w:r w:rsidRPr="00DA0244">
              <w:rPr>
                <w:rFonts w:ascii="GHEA Grapalat" w:hAnsi="GHEA Grapalat"/>
                <w:sz w:val="16"/>
                <w:szCs w:val="16"/>
                <w:lang w:val="hy-AM"/>
              </w:rPr>
              <w:t xml:space="preserve">ը ստորագրելով՝ </w:t>
            </w:r>
            <w:r w:rsidRPr="00DA0244">
              <w:rPr>
                <w:rFonts w:ascii="GHEA Grapalat" w:hAnsi="GHEA Grapalat" w:cs="Sylfaen"/>
                <w:sz w:val="16"/>
                <w:szCs w:val="16"/>
                <w:lang w:val="hy-AM"/>
              </w:rPr>
              <w:t xml:space="preserve">նախապես </w:t>
            </w:r>
            <w:r w:rsidRPr="00DA0244">
              <w:rPr>
                <w:rFonts w:ascii="GHEA Grapalat" w:hAnsi="GHEA Grapalat"/>
                <w:sz w:val="16"/>
                <w:szCs w:val="16"/>
                <w:lang w:val="hy-AM"/>
              </w:rPr>
              <w:t xml:space="preserve">համաձայնվում  </w:t>
            </w:r>
            <w:r w:rsidRPr="00DA0244">
              <w:rPr>
                <w:rFonts w:ascii="GHEA Grapalat" w:hAnsi="GHEA Grapalat" w:cs="Sylfaen"/>
                <w:sz w:val="16"/>
                <w:szCs w:val="16"/>
                <w:lang w:val="hy-AM"/>
              </w:rPr>
              <w:t xml:space="preserve">  </w:t>
            </w:r>
            <w:r w:rsidRPr="00DA0244">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203F6B" w:rsidRPr="00DA0244" w:rsidRDefault="00203F6B" w:rsidP="00DD662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lang w:val="hy-AM"/>
              </w:rPr>
              <w:t xml:space="preserve">ստորագրվում է վճարողի կողմից կամ </w:t>
            </w:r>
          </w:p>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lang w:val="hy-AM"/>
              </w:rPr>
              <w:t>դրվում է վճարողի էլեկտրոնային ստորագրությունը</w:t>
            </w:r>
          </w:p>
          <w:p w:rsidR="00203F6B" w:rsidRPr="00DA0244" w:rsidRDefault="00203F6B" w:rsidP="00DD662E">
            <w:pPr>
              <w:jc w:val="center"/>
              <w:rPr>
                <w:rFonts w:ascii="GHEA Grapalat" w:hAnsi="GHEA Grapalat"/>
                <w:sz w:val="16"/>
                <w:szCs w:val="16"/>
                <w:lang w:val="hy-AM"/>
              </w:rPr>
            </w:pPr>
          </w:p>
        </w:tc>
      </w:tr>
      <w:tr w:rsidR="00203F6B" w:rsidRPr="00630AD8" w:rsidTr="00DD662E">
        <w:tc>
          <w:tcPr>
            <w:tcW w:w="720" w:type="dxa"/>
            <w:tcBorders>
              <w:top w:val="single" w:sz="4" w:space="0" w:color="auto"/>
              <w:left w:val="single" w:sz="4" w:space="0" w:color="auto"/>
              <w:bottom w:val="single" w:sz="4" w:space="0" w:color="auto"/>
              <w:right w:val="single" w:sz="4" w:space="0" w:color="auto"/>
            </w:tcBorders>
            <w:vAlign w:val="center"/>
          </w:tcPr>
          <w:p w:rsidR="00203F6B" w:rsidRPr="00DA0244" w:rsidRDefault="00203F6B" w:rsidP="00DD662E">
            <w:pPr>
              <w:rPr>
                <w:rFonts w:ascii="GHEA Grapalat" w:hAnsi="GHEA Grapalat"/>
                <w:sz w:val="16"/>
                <w:szCs w:val="16"/>
              </w:rPr>
            </w:pPr>
            <w:r w:rsidRPr="00DA0244">
              <w:rPr>
                <w:rFonts w:ascii="GHEA Grapalat" w:hAnsi="GHEA Grapalat"/>
                <w:sz w:val="16"/>
                <w:szCs w:val="16"/>
                <w:lang w:val="hy-AM"/>
              </w:rPr>
              <w:t>2</w:t>
            </w:r>
            <w:r w:rsidRPr="00DA0244">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 xml:space="preserve">պարտադիր` </w:t>
            </w:r>
          </w:p>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rPr>
              <w:t>կնիքի առկայության դեպքում</w:t>
            </w:r>
            <w:r w:rsidRPr="00DA0244">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lang w:val="hy-AM"/>
              </w:rPr>
              <w:t xml:space="preserve">կնքվում է վճարողի կողմից </w:t>
            </w:r>
          </w:p>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lang w:val="hy-AM"/>
              </w:rPr>
              <w:t>թղթային եղանակով ներկայացնելիս</w:t>
            </w: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lang w:val="hy-AM"/>
              </w:rPr>
              <w:t>22</w:t>
            </w:r>
            <w:r w:rsidRPr="00DA0244">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r w:rsidRPr="00DA0244">
              <w:rPr>
                <w:rFonts w:ascii="GHEA Grapalat" w:hAnsi="GHEA Grapalat"/>
                <w:sz w:val="16"/>
                <w:szCs w:val="16"/>
                <w:lang w:val="hy-AM"/>
              </w:rPr>
              <w:t>՝</w:t>
            </w:r>
            <w:r w:rsidRPr="00DA0244">
              <w:rPr>
                <w:rFonts w:ascii="GHEA Grapalat" w:hAnsi="GHEA Grapalat"/>
                <w:sz w:val="16"/>
                <w:szCs w:val="16"/>
              </w:rPr>
              <w:t xml:space="preserve"> </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ստորագրվում է շահառուի կողմից</w:t>
            </w: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vAlign w:val="center"/>
          </w:tcPr>
          <w:p w:rsidR="00203F6B" w:rsidRPr="00DA0244" w:rsidRDefault="00203F6B" w:rsidP="00DD662E">
            <w:pPr>
              <w:rPr>
                <w:rFonts w:ascii="GHEA Grapalat" w:hAnsi="GHEA Grapalat"/>
                <w:sz w:val="16"/>
                <w:szCs w:val="16"/>
              </w:rPr>
            </w:pPr>
            <w:r w:rsidRPr="00DA0244">
              <w:rPr>
                <w:rFonts w:ascii="GHEA Grapalat" w:hAnsi="GHEA Grapalat"/>
                <w:sz w:val="16"/>
                <w:szCs w:val="16"/>
                <w:lang w:val="hy-AM"/>
              </w:rPr>
              <w:t>22</w:t>
            </w:r>
            <w:r w:rsidRPr="00DA0244">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 xml:space="preserve">պարտադիր` </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rPr>
              <w:t>կնքվում է շահառուի կողմից</w:t>
            </w:r>
            <w:r w:rsidRPr="00DA0244">
              <w:rPr>
                <w:rFonts w:ascii="GHEA Grapalat" w:hAnsi="GHEA Grapalat"/>
                <w:sz w:val="16"/>
                <w:szCs w:val="16"/>
                <w:lang w:val="hy-AM"/>
              </w:rPr>
              <w:t xml:space="preserve"> </w:t>
            </w:r>
          </w:p>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lang w:val="hy-AM"/>
              </w:rPr>
              <w:t>թղթային եղանակով բանկ ներկայացնելիս</w:t>
            </w: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2</w:t>
            </w:r>
            <w:r w:rsidRPr="00DA0244">
              <w:rPr>
                <w:rFonts w:ascii="GHEA Grapalat" w:hAnsi="GHEA Grapalat"/>
                <w:sz w:val="16"/>
                <w:szCs w:val="16"/>
                <w:lang w:val="hy-AM"/>
              </w:rPr>
              <w:t>3</w:t>
            </w:r>
            <w:r w:rsidRPr="00DA0244">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վճարման պահանջագիրը վճարողին սպասարկող ֆինանսական կազմակերպության</w:t>
            </w:r>
            <w:r w:rsidRPr="00DA0244">
              <w:rPr>
                <w:rFonts w:ascii="GHEA Grapalat" w:hAnsi="GHEA Grapalat"/>
                <w:sz w:val="16"/>
                <w:szCs w:val="16"/>
                <w:lang w:val="hy-AM"/>
              </w:rPr>
              <w:t>ը</w:t>
            </w:r>
            <w:r w:rsidRPr="00DA0244">
              <w:rPr>
                <w:rFonts w:ascii="GHEA Grapalat" w:hAnsi="GHEA Grapalat"/>
                <w:sz w:val="16"/>
                <w:szCs w:val="16"/>
              </w:rPr>
              <w:t xml:space="preserve"> թղթային եղանակով </w:t>
            </w:r>
            <w:r w:rsidRPr="00DA0244">
              <w:rPr>
                <w:rFonts w:ascii="GHEA Grapalat" w:hAnsi="GHEA Grapalat"/>
                <w:sz w:val="16"/>
                <w:szCs w:val="16"/>
                <w:lang w:val="hy-AM"/>
              </w:rPr>
              <w:t xml:space="preserve"> </w:t>
            </w:r>
            <w:r w:rsidRPr="00DA0244">
              <w:rPr>
                <w:rFonts w:ascii="GHEA Grapalat" w:hAnsi="GHEA Grapalat"/>
                <w:sz w:val="16"/>
                <w:szCs w:val="16"/>
              </w:rPr>
              <w:t>ներկայաց</w:t>
            </w:r>
            <w:r w:rsidRPr="00DA0244">
              <w:rPr>
                <w:rFonts w:ascii="GHEA Grapalat" w:hAnsi="GHEA Grapalat"/>
                <w:sz w:val="16"/>
                <w:szCs w:val="16"/>
                <w:lang w:val="hy-AM"/>
              </w:rPr>
              <w:t>ված լի</w:t>
            </w:r>
            <w:r w:rsidRPr="00DA0244">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vAlign w:val="center"/>
          </w:tcPr>
          <w:p w:rsidR="00203F6B" w:rsidRPr="00DA0244" w:rsidRDefault="00203F6B" w:rsidP="00DD662E">
            <w:pPr>
              <w:rPr>
                <w:rFonts w:ascii="GHEA Grapalat" w:hAnsi="GHEA Grapalat"/>
                <w:sz w:val="16"/>
                <w:szCs w:val="16"/>
              </w:rPr>
            </w:pPr>
            <w:r w:rsidRPr="00DA0244">
              <w:rPr>
                <w:rFonts w:ascii="GHEA Grapalat" w:hAnsi="GHEA Grapalat"/>
                <w:sz w:val="16"/>
                <w:szCs w:val="16"/>
              </w:rPr>
              <w:t>2</w:t>
            </w:r>
            <w:r w:rsidRPr="00DA0244">
              <w:rPr>
                <w:rFonts w:ascii="GHEA Grapalat" w:hAnsi="GHEA Grapalat"/>
                <w:sz w:val="16"/>
                <w:szCs w:val="16"/>
                <w:lang w:val="hy-AM"/>
              </w:rPr>
              <w:t>3</w:t>
            </w:r>
            <w:r w:rsidRPr="00DA0244">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 xml:space="preserve">վճարողին սպասարկող ֆինանսական կազմակերպության (մասնաճյուղի) </w:t>
            </w:r>
            <w:r w:rsidRPr="00DA0244">
              <w:rPr>
                <w:rFonts w:ascii="GHEA Grapalat" w:hAnsi="GHEA Grapalat"/>
                <w:sz w:val="16"/>
                <w:szCs w:val="16"/>
                <w:lang w:val="hy-AM"/>
              </w:rPr>
              <w:t>դրոշմա</w:t>
            </w:r>
            <w:r w:rsidRPr="00DA0244">
              <w:rPr>
                <w:rFonts w:ascii="GHEA Grapalat" w:hAnsi="GHEA Grapalat"/>
                <w:sz w:val="16"/>
                <w:szCs w:val="16"/>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վճարման պահանջագիրը վճարողին սպասարկող ֆինանսական կազմակերպության</w:t>
            </w:r>
            <w:r w:rsidRPr="00DA0244">
              <w:rPr>
                <w:rFonts w:ascii="GHEA Grapalat" w:hAnsi="GHEA Grapalat"/>
                <w:sz w:val="16"/>
                <w:szCs w:val="16"/>
                <w:lang w:val="hy-AM"/>
              </w:rPr>
              <w:t>ը</w:t>
            </w:r>
            <w:r w:rsidRPr="00DA0244">
              <w:rPr>
                <w:rFonts w:ascii="GHEA Grapalat" w:hAnsi="GHEA Grapalat"/>
                <w:sz w:val="16"/>
                <w:szCs w:val="16"/>
              </w:rPr>
              <w:t xml:space="preserve"> թղթային եղանակով ներկայաց</w:t>
            </w:r>
            <w:r w:rsidRPr="00DA0244">
              <w:rPr>
                <w:rFonts w:ascii="GHEA Grapalat" w:hAnsi="GHEA Grapalat"/>
                <w:sz w:val="16"/>
                <w:szCs w:val="16"/>
                <w:lang w:val="hy-AM"/>
              </w:rPr>
              <w:t>ված լի</w:t>
            </w:r>
            <w:r w:rsidRPr="00DA0244">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rPr>
              <w:t>2</w:t>
            </w:r>
            <w:r w:rsidRPr="00DA0244">
              <w:rPr>
                <w:rFonts w:ascii="GHEA Grapalat" w:hAnsi="GHEA Grapalat"/>
                <w:sz w:val="16"/>
                <w:szCs w:val="16"/>
                <w:lang w:val="hy-AM"/>
              </w:rPr>
              <w:t>3</w:t>
            </w:r>
            <w:r w:rsidRPr="00DA0244">
              <w:rPr>
                <w:rFonts w:ascii="GHEA Grapalat" w:hAnsi="GHEA Grapalat"/>
                <w:sz w:val="16"/>
                <w:szCs w:val="16"/>
              </w:rPr>
              <w:t>.</w:t>
            </w:r>
            <w:r w:rsidRPr="00DA0244">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lang w:val="hy-AM"/>
              </w:rPr>
            </w:pPr>
            <w:r w:rsidRPr="00DA0244">
              <w:rPr>
                <w:rFonts w:ascii="GHEA Grapalat" w:hAnsi="GHEA Grapalat"/>
                <w:sz w:val="16"/>
                <w:szCs w:val="16"/>
                <w:lang w:val="hy-AM"/>
              </w:rPr>
              <w:t xml:space="preserve">վճարողին սպասարկող ֆինանսական </w:t>
            </w:r>
            <w:r w:rsidRPr="00DA0244">
              <w:rPr>
                <w:rFonts w:ascii="GHEA Grapalat" w:hAnsi="GHEA Grapalat"/>
                <w:sz w:val="16"/>
                <w:szCs w:val="16"/>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 xml:space="preserve">վճարողին սպասարկող ֆինանսական կազմակերպության (մասնաճյուղի) </w:t>
            </w:r>
            <w:r w:rsidRPr="00DA0244">
              <w:rPr>
                <w:rFonts w:ascii="GHEA Grapalat" w:hAnsi="GHEA Grapalat"/>
                <w:sz w:val="16"/>
                <w:szCs w:val="16"/>
              </w:rPr>
              <w:lastRenderedPageBreak/>
              <w:t>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lastRenderedPageBreak/>
              <w:t>2</w:t>
            </w:r>
            <w:r w:rsidRPr="00DA0244">
              <w:rPr>
                <w:rFonts w:ascii="GHEA Grapalat" w:hAnsi="GHEA Grapalat"/>
                <w:sz w:val="16"/>
                <w:szCs w:val="16"/>
                <w:lang w:val="hy-AM"/>
              </w:rPr>
              <w:t>4</w:t>
            </w:r>
            <w:r w:rsidRPr="00DA0244">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ոչ պարտադիր</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lang w:val="hy-AM"/>
              </w:rPr>
              <w:t xml:space="preserve">լրացվում է </w:t>
            </w:r>
            <w:r w:rsidRPr="00DA0244">
              <w:rPr>
                <w:rFonts w:ascii="GHEA Grapalat" w:hAnsi="GHEA Grapalat"/>
                <w:sz w:val="16"/>
                <w:szCs w:val="16"/>
              </w:rPr>
              <w:t>վճարման պահանջագիրը շահառուին սպասարկող ֆինանսական կազմակերպության</w:t>
            </w:r>
            <w:r w:rsidRPr="00DA0244">
              <w:rPr>
                <w:rFonts w:ascii="GHEA Grapalat" w:hAnsi="GHEA Grapalat"/>
                <w:sz w:val="16"/>
                <w:szCs w:val="16"/>
                <w:lang w:val="hy-AM"/>
              </w:rPr>
              <w:t xml:space="preserve">ը </w:t>
            </w:r>
            <w:r w:rsidRPr="00DA0244">
              <w:rPr>
                <w:rFonts w:ascii="GHEA Grapalat" w:hAnsi="GHEA Grapalat"/>
                <w:sz w:val="16"/>
                <w:szCs w:val="16"/>
              </w:rPr>
              <w:t xml:space="preserve"> ներկայաց</w:t>
            </w:r>
            <w:r w:rsidRPr="00DA0244">
              <w:rPr>
                <w:rFonts w:ascii="GHEA Grapalat" w:hAnsi="GHEA Grapalat"/>
                <w:sz w:val="16"/>
                <w:szCs w:val="16"/>
                <w:lang w:val="hy-AM"/>
              </w:rPr>
              <w:t>վ</w:t>
            </w:r>
            <w:r w:rsidRPr="00DA0244">
              <w:rPr>
                <w:rFonts w:ascii="GHEA Grapalat" w:hAnsi="GHEA Grapalat"/>
                <w:sz w:val="16"/>
                <w:szCs w:val="16"/>
              </w:rPr>
              <w:t>ելու դեպքում</w:t>
            </w:r>
            <w:r w:rsidRPr="00DA0244">
              <w:rPr>
                <w:rFonts w:ascii="GHEA Grapalat" w:hAnsi="GHEA Grapalat"/>
                <w:sz w:val="16"/>
                <w:szCs w:val="16"/>
                <w:lang w:val="hy-AM"/>
              </w:rPr>
              <w:t xml:space="preserve">, որտեղ </w:t>
            </w:r>
            <w:r w:rsidRPr="00DA0244" w:rsidDel="00DF049B">
              <w:rPr>
                <w:rFonts w:ascii="GHEA Grapalat" w:hAnsi="GHEA Grapalat"/>
                <w:sz w:val="16"/>
                <w:szCs w:val="16"/>
                <w:lang w:val="hy-AM"/>
              </w:rPr>
              <w:t xml:space="preserve"> </w:t>
            </w:r>
            <w:r w:rsidRPr="00DA0244">
              <w:rPr>
                <w:rFonts w:ascii="GHEA Grapalat" w:hAnsi="GHEA Grapalat"/>
                <w:sz w:val="16"/>
                <w:szCs w:val="16"/>
                <w:lang w:val="hy-AM"/>
              </w:rPr>
              <w:t xml:space="preserve"> </w:t>
            </w:r>
            <w:r w:rsidRPr="00DA0244">
              <w:rPr>
                <w:rFonts w:ascii="GHEA Grapalat" w:hAnsi="GHEA Grapalat"/>
                <w:sz w:val="16"/>
                <w:szCs w:val="16"/>
              </w:rPr>
              <w:t xml:space="preserve">աշխատակցի ստորագրությունը </w:t>
            </w:r>
            <w:r w:rsidRPr="00DA0244">
              <w:rPr>
                <w:rFonts w:ascii="GHEA Grapalat" w:hAnsi="GHEA Grapalat"/>
                <w:sz w:val="16"/>
                <w:szCs w:val="16"/>
                <w:lang w:val="hy-AM"/>
              </w:rPr>
              <w:t xml:space="preserve">դրվում է </w:t>
            </w:r>
            <w:r w:rsidRPr="00DA0244">
              <w:rPr>
                <w:rFonts w:ascii="GHEA Grapalat" w:hAnsi="GHEA Grapalat"/>
                <w:sz w:val="16"/>
                <w:szCs w:val="16"/>
              </w:rPr>
              <w:t>թղթային եղանակով ներկայաց</w:t>
            </w:r>
            <w:r w:rsidRPr="00DA0244">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2</w:t>
            </w:r>
            <w:r w:rsidRPr="00DA0244">
              <w:rPr>
                <w:rFonts w:ascii="GHEA Grapalat" w:hAnsi="GHEA Grapalat"/>
                <w:sz w:val="16"/>
                <w:szCs w:val="16"/>
                <w:lang w:val="hy-AM"/>
              </w:rPr>
              <w:t>4</w:t>
            </w:r>
            <w:r w:rsidRPr="00DA0244">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 xml:space="preserve">շահառռւին սպասարկող ֆինանսական կազմակերպության (մասնաճյուղի) </w:t>
            </w:r>
            <w:r w:rsidRPr="00DA0244">
              <w:rPr>
                <w:rFonts w:ascii="GHEA Grapalat" w:hAnsi="GHEA Grapalat"/>
                <w:sz w:val="16"/>
                <w:szCs w:val="16"/>
                <w:lang w:val="hy-AM"/>
              </w:rPr>
              <w:t>դրոշմա</w:t>
            </w:r>
            <w:r w:rsidRPr="00DA0244">
              <w:rPr>
                <w:rFonts w:ascii="GHEA Grapalat" w:hAnsi="GHEA Grapalat"/>
                <w:sz w:val="16"/>
                <w:szCs w:val="16"/>
              </w:rPr>
              <w:t>կնիքը</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lang w:val="hy-AM"/>
              </w:rPr>
              <w:t xml:space="preserve">ոչ </w:t>
            </w:r>
            <w:r w:rsidRPr="00DA0244">
              <w:rPr>
                <w:rFonts w:ascii="GHEA Grapalat" w:hAnsi="GHEA Grapalat"/>
                <w:sz w:val="16"/>
                <w:szCs w:val="16"/>
              </w:rPr>
              <w:t>պարտադիր</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lang w:val="hy-AM"/>
              </w:rPr>
              <w:t xml:space="preserve">լրացվում է </w:t>
            </w:r>
            <w:r w:rsidRPr="00DA0244">
              <w:rPr>
                <w:rFonts w:ascii="GHEA Grapalat" w:hAnsi="GHEA Grapalat"/>
                <w:sz w:val="16"/>
                <w:szCs w:val="16"/>
              </w:rPr>
              <w:t xml:space="preserve">վճարման պահանջագիրը </w:t>
            </w:r>
            <w:r w:rsidRPr="00DA0244">
              <w:rPr>
                <w:rFonts w:ascii="GHEA Grapalat" w:hAnsi="GHEA Grapalat"/>
                <w:sz w:val="16"/>
                <w:szCs w:val="16"/>
                <w:lang w:val="hy-AM"/>
              </w:rPr>
              <w:t xml:space="preserve">վերջինիս </w:t>
            </w:r>
            <w:r w:rsidRPr="00DA0244">
              <w:rPr>
                <w:rFonts w:ascii="GHEA Grapalat" w:hAnsi="GHEA Grapalat"/>
                <w:sz w:val="16"/>
                <w:szCs w:val="16"/>
              </w:rPr>
              <w:t>ներկայաց</w:t>
            </w:r>
            <w:r w:rsidRPr="00DA0244">
              <w:rPr>
                <w:rFonts w:ascii="GHEA Grapalat" w:hAnsi="GHEA Grapalat"/>
                <w:sz w:val="16"/>
                <w:szCs w:val="16"/>
                <w:lang w:val="hy-AM"/>
              </w:rPr>
              <w:t>վ</w:t>
            </w:r>
            <w:r w:rsidRPr="00DA0244">
              <w:rPr>
                <w:rFonts w:ascii="GHEA Grapalat" w:hAnsi="GHEA Grapalat"/>
                <w:sz w:val="16"/>
                <w:szCs w:val="16"/>
              </w:rPr>
              <w:t>ելու դեպքում</w:t>
            </w:r>
            <w:r w:rsidRPr="00DA0244">
              <w:rPr>
                <w:rFonts w:ascii="GHEA Grapalat" w:hAnsi="GHEA Grapalat"/>
                <w:sz w:val="16"/>
                <w:szCs w:val="16"/>
                <w:lang w:val="hy-AM"/>
              </w:rPr>
              <w:t xml:space="preserve">, որտեղ </w:t>
            </w:r>
            <w:r w:rsidRPr="00DA0244" w:rsidDel="00DF049B">
              <w:rPr>
                <w:rFonts w:ascii="GHEA Grapalat" w:hAnsi="GHEA Grapalat"/>
                <w:sz w:val="16"/>
                <w:szCs w:val="16"/>
                <w:lang w:val="hy-AM"/>
              </w:rPr>
              <w:t xml:space="preserve"> </w:t>
            </w:r>
            <w:r w:rsidRPr="00DA0244">
              <w:rPr>
                <w:rFonts w:ascii="GHEA Grapalat" w:hAnsi="GHEA Grapalat"/>
                <w:sz w:val="16"/>
                <w:szCs w:val="16"/>
                <w:lang w:val="hy-AM"/>
              </w:rPr>
              <w:t xml:space="preserve"> դրոշմակնիքը</w:t>
            </w:r>
            <w:r w:rsidRPr="00DA0244">
              <w:rPr>
                <w:rFonts w:ascii="GHEA Grapalat" w:hAnsi="GHEA Grapalat"/>
                <w:sz w:val="16"/>
                <w:szCs w:val="16"/>
              </w:rPr>
              <w:t xml:space="preserve"> </w:t>
            </w:r>
            <w:r w:rsidRPr="00DA0244">
              <w:rPr>
                <w:rFonts w:ascii="GHEA Grapalat" w:hAnsi="GHEA Grapalat"/>
                <w:sz w:val="16"/>
                <w:szCs w:val="16"/>
                <w:lang w:val="hy-AM"/>
              </w:rPr>
              <w:t xml:space="preserve">դրվում է </w:t>
            </w:r>
            <w:r w:rsidRPr="00DA0244">
              <w:rPr>
                <w:rFonts w:ascii="GHEA Grapalat" w:hAnsi="GHEA Grapalat"/>
                <w:sz w:val="16"/>
                <w:szCs w:val="16"/>
              </w:rPr>
              <w:t>թղթային եղանակով ներկայաց</w:t>
            </w:r>
            <w:r w:rsidRPr="00DA0244">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p>
        </w:tc>
      </w:tr>
      <w:tr w:rsidR="00203F6B" w:rsidRPr="00DA0244" w:rsidTr="00DD662E">
        <w:tc>
          <w:tcPr>
            <w:tcW w:w="72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2</w:t>
            </w:r>
            <w:r w:rsidRPr="00DA0244">
              <w:rPr>
                <w:rFonts w:ascii="GHEA Grapalat" w:hAnsi="GHEA Grapalat"/>
                <w:sz w:val="16"/>
                <w:szCs w:val="16"/>
                <w:lang w:val="hy-AM"/>
              </w:rPr>
              <w:t>4</w:t>
            </w:r>
            <w:r w:rsidRPr="00DA0244">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r w:rsidRPr="00DA0244">
              <w:rPr>
                <w:rFonts w:ascii="GHEA Grapalat" w:hAnsi="GHEA Grapalat"/>
                <w:sz w:val="16"/>
                <w:szCs w:val="16"/>
                <w:lang w:val="hy-AM"/>
              </w:rPr>
              <w:t xml:space="preserve">ոչ </w:t>
            </w:r>
            <w:r w:rsidRPr="00DA0244">
              <w:rPr>
                <w:rFonts w:ascii="GHEA Grapalat" w:hAnsi="GHEA Grapalat"/>
                <w:sz w:val="16"/>
                <w:szCs w:val="16"/>
              </w:rPr>
              <w:t>պարտադիր</w:t>
            </w:r>
          </w:p>
          <w:p w:rsidR="00203F6B" w:rsidRPr="00DA0244" w:rsidRDefault="00203F6B" w:rsidP="00DD662E">
            <w:pPr>
              <w:jc w:val="center"/>
              <w:rPr>
                <w:rFonts w:ascii="GHEA Grapalat" w:hAnsi="GHEA Grapalat"/>
                <w:sz w:val="16"/>
                <w:szCs w:val="16"/>
              </w:rPr>
            </w:pPr>
            <w:r w:rsidRPr="00DA0244">
              <w:rPr>
                <w:rFonts w:ascii="GHEA Grapalat" w:hAnsi="GHEA Grapalat"/>
                <w:sz w:val="16"/>
                <w:szCs w:val="16"/>
                <w:lang w:val="hy-AM"/>
              </w:rPr>
              <w:t xml:space="preserve">լրացվում է </w:t>
            </w:r>
            <w:r w:rsidRPr="00DA0244">
              <w:rPr>
                <w:rFonts w:ascii="GHEA Grapalat" w:hAnsi="GHEA Grapalat"/>
                <w:sz w:val="16"/>
                <w:szCs w:val="16"/>
              </w:rPr>
              <w:t xml:space="preserve">վճարման պահանջագիրը </w:t>
            </w:r>
            <w:r w:rsidRPr="00DA0244">
              <w:rPr>
                <w:rFonts w:ascii="GHEA Grapalat" w:hAnsi="GHEA Grapalat"/>
                <w:sz w:val="16"/>
                <w:szCs w:val="16"/>
                <w:lang w:val="hy-AM"/>
              </w:rPr>
              <w:t xml:space="preserve">վերջինիս </w:t>
            </w:r>
            <w:r w:rsidRPr="00DA0244">
              <w:rPr>
                <w:rFonts w:ascii="GHEA Grapalat" w:hAnsi="GHEA Grapalat"/>
                <w:sz w:val="16"/>
                <w:szCs w:val="16"/>
              </w:rPr>
              <w:t>ներկայաց</w:t>
            </w:r>
            <w:r w:rsidRPr="00DA0244">
              <w:rPr>
                <w:rFonts w:ascii="GHEA Grapalat" w:hAnsi="GHEA Grapalat"/>
                <w:sz w:val="16"/>
                <w:szCs w:val="16"/>
                <w:lang w:val="hy-AM"/>
              </w:rPr>
              <w:t>վ</w:t>
            </w:r>
            <w:r w:rsidRPr="00DA0244">
              <w:rPr>
                <w:rFonts w:ascii="GHEA Grapalat" w:hAnsi="GHEA Grapalat"/>
                <w:sz w:val="16"/>
                <w:szCs w:val="16"/>
              </w:rPr>
              <w:t>ելու դեպքում</w:t>
            </w:r>
            <w:r w:rsidRPr="00DA0244">
              <w:rPr>
                <w:rFonts w:ascii="GHEA Grapalat" w:hAnsi="GHEA Grapalat"/>
                <w:sz w:val="16"/>
                <w:szCs w:val="16"/>
                <w:lang w:val="hy-AM"/>
              </w:rPr>
              <w:t xml:space="preserve">,   որտեղ </w:t>
            </w:r>
            <w:r w:rsidRPr="00DA0244" w:rsidDel="00DF049B">
              <w:rPr>
                <w:rFonts w:ascii="GHEA Grapalat" w:hAnsi="GHEA Grapalat"/>
                <w:sz w:val="16"/>
                <w:szCs w:val="16"/>
                <w:lang w:val="hy-AM"/>
              </w:rPr>
              <w:t xml:space="preserve"> </w:t>
            </w:r>
            <w:r w:rsidRPr="00DA0244">
              <w:rPr>
                <w:rFonts w:ascii="GHEA Grapalat" w:hAnsi="GHEA Grapalat"/>
                <w:sz w:val="16"/>
                <w:szCs w:val="16"/>
                <w:lang w:val="hy-AM"/>
              </w:rPr>
              <w:t xml:space="preserve"> սույն տվյալները</w:t>
            </w:r>
            <w:r w:rsidRPr="00DA0244">
              <w:rPr>
                <w:rFonts w:ascii="GHEA Grapalat" w:hAnsi="GHEA Grapalat"/>
                <w:sz w:val="16"/>
                <w:szCs w:val="16"/>
              </w:rPr>
              <w:t xml:space="preserve"> </w:t>
            </w:r>
            <w:r w:rsidRPr="00DA0244">
              <w:rPr>
                <w:rFonts w:ascii="GHEA Grapalat" w:hAnsi="GHEA Grapalat"/>
                <w:sz w:val="16"/>
                <w:szCs w:val="16"/>
                <w:lang w:val="hy-AM"/>
              </w:rPr>
              <w:t xml:space="preserve">դրվում են </w:t>
            </w:r>
            <w:r w:rsidRPr="00DA0244">
              <w:rPr>
                <w:rFonts w:ascii="GHEA Grapalat" w:hAnsi="GHEA Grapalat"/>
                <w:sz w:val="16"/>
                <w:szCs w:val="16"/>
              </w:rPr>
              <w:t>թղթային եղանակով ներկայաց</w:t>
            </w:r>
            <w:r w:rsidRPr="00DA0244">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203F6B" w:rsidRPr="00DA0244" w:rsidRDefault="00203F6B" w:rsidP="00DD662E">
            <w:pPr>
              <w:jc w:val="center"/>
              <w:rPr>
                <w:rFonts w:ascii="GHEA Grapalat" w:hAnsi="GHEA Grapalat"/>
                <w:sz w:val="16"/>
                <w:szCs w:val="16"/>
              </w:rPr>
            </w:pPr>
          </w:p>
        </w:tc>
      </w:tr>
    </w:tbl>
    <w:p w:rsidR="00203F6B" w:rsidRPr="00DA0244" w:rsidRDefault="00203F6B" w:rsidP="00203F6B">
      <w:pPr>
        <w:pStyle w:val="a3"/>
        <w:jc w:val="right"/>
        <w:rPr>
          <w:rFonts w:ascii="GHEA Grapalat" w:hAnsi="GHEA Grapalat" w:cs="Sylfaen"/>
          <w:i w:val="0"/>
          <w:sz w:val="16"/>
          <w:szCs w:val="16"/>
          <w:lang w:val="en-US"/>
        </w:rPr>
      </w:pPr>
    </w:p>
    <w:p w:rsidR="00203F6B" w:rsidRPr="00DA0244" w:rsidRDefault="00203F6B" w:rsidP="00203F6B">
      <w:pPr>
        <w:pStyle w:val="a3"/>
        <w:jc w:val="right"/>
        <w:rPr>
          <w:rFonts w:ascii="GHEA Grapalat" w:hAnsi="GHEA Grapalat" w:cs="Sylfaen"/>
          <w:i w:val="0"/>
          <w:sz w:val="16"/>
          <w:szCs w:val="16"/>
          <w:lang w:val="en-US"/>
        </w:rPr>
      </w:pPr>
    </w:p>
    <w:p w:rsidR="00203F6B" w:rsidRPr="00DA0244" w:rsidRDefault="00203F6B" w:rsidP="00203F6B">
      <w:pPr>
        <w:pStyle w:val="a3"/>
        <w:jc w:val="right"/>
        <w:rPr>
          <w:rFonts w:ascii="GHEA Grapalat" w:hAnsi="GHEA Grapalat" w:cs="Sylfaen"/>
          <w:i w:val="0"/>
          <w:sz w:val="16"/>
          <w:szCs w:val="16"/>
          <w:lang w:val="en-US"/>
        </w:rPr>
      </w:pPr>
    </w:p>
    <w:p w:rsidR="00203F6B" w:rsidRPr="00DA0244" w:rsidRDefault="00203F6B" w:rsidP="00203F6B">
      <w:pPr>
        <w:pStyle w:val="a3"/>
        <w:jc w:val="right"/>
        <w:rPr>
          <w:rFonts w:ascii="GHEA Grapalat" w:hAnsi="GHEA Grapalat" w:cs="Sylfaen"/>
          <w:i w:val="0"/>
          <w:sz w:val="16"/>
          <w:szCs w:val="16"/>
          <w:lang w:val="en-US"/>
        </w:rPr>
      </w:pPr>
    </w:p>
    <w:p w:rsidR="00203F6B" w:rsidRPr="00DA0244" w:rsidRDefault="00203F6B" w:rsidP="00203F6B">
      <w:pPr>
        <w:pStyle w:val="a3"/>
        <w:jc w:val="right"/>
        <w:rPr>
          <w:rFonts w:ascii="GHEA Grapalat" w:hAnsi="GHEA Grapalat" w:cs="Sylfaen"/>
          <w:i w:val="0"/>
          <w:sz w:val="16"/>
          <w:szCs w:val="16"/>
          <w:lang w:val="en-US"/>
        </w:rPr>
      </w:pPr>
    </w:p>
    <w:p w:rsidR="00203F6B" w:rsidRPr="00DA0244" w:rsidRDefault="00203F6B" w:rsidP="00203F6B">
      <w:pPr>
        <w:rPr>
          <w:rFonts w:ascii="GHEA Grapalat" w:hAnsi="GHEA Grapalat"/>
          <w:sz w:val="16"/>
          <w:szCs w:val="16"/>
        </w:rPr>
      </w:pPr>
    </w:p>
    <w:p w:rsidR="00203F6B" w:rsidRPr="00DA0244" w:rsidRDefault="00203F6B" w:rsidP="00203F6B">
      <w:pPr>
        <w:pStyle w:val="a3"/>
        <w:jc w:val="right"/>
        <w:rPr>
          <w:rFonts w:ascii="GHEA Grapalat" w:hAnsi="GHEA Grapalat" w:cs="Sylfaen"/>
          <w:i w:val="0"/>
          <w:sz w:val="16"/>
          <w:szCs w:val="16"/>
          <w:lang w:val="en-US"/>
        </w:rPr>
      </w:pPr>
    </w:p>
    <w:p w:rsidR="00082804" w:rsidRPr="00DA0244" w:rsidRDefault="00082804">
      <w:pPr>
        <w:rPr>
          <w:sz w:val="16"/>
          <w:szCs w:val="16"/>
        </w:rPr>
      </w:pPr>
    </w:p>
    <w:sectPr w:rsidR="00082804" w:rsidRPr="00DA0244" w:rsidSect="00753800">
      <w:pgSz w:w="11906" w:h="16838" w:code="9"/>
      <w:pgMar w:top="142" w:right="663" w:bottom="533" w:left="1140"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303" w:rsidRDefault="00086303" w:rsidP="00203F6B">
      <w:r>
        <w:separator/>
      </w:r>
    </w:p>
  </w:endnote>
  <w:endnote w:type="continuationSeparator" w:id="0">
    <w:p w:rsidR="00086303" w:rsidRDefault="00086303" w:rsidP="00203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303" w:rsidRDefault="00086303" w:rsidP="00203F6B">
      <w:r>
        <w:separator/>
      </w:r>
    </w:p>
  </w:footnote>
  <w:footnote w:type="continuationSeparator" w:id="0">
    <w:p w:rsidR="00086303" w:rsidRDefault="00086303" w:rsidP="00203F6B">
      <w:r>
        <w:continuationSeparator/>
      </w:r>
    </w:p>
  </w:footnote>
  <w:footnote w:id="1">
    <w:p w:rsidR="00630AD8" w:rsidRPr="00320AC5" w:rsidRDefault="00630AD8" w:rsidP="00203F6B">
      <w:pPr>
        <w:jc w:val="both"/>
      </w:pPr>
      <w:r w:rsidRPr="00320AC5">
        <w:rPr>
          <w:rStyle w:val="af6"/>
          <w:rFonts w:ascii="Times Armenian" w:hAnsi="Times Armenian"/>
          <w:sz w:val="20"/>
          <w:szCs w:val="20"/>
          <w:lang w:eastAsia="ru-RU"/>
        </w:rPr>
        <w:footnoteRef/>
      </w:r>
      <w:r w:rsidRPr="00320AC5">
        <w:t xml:space="preserve"> </w:t>
      </w:r>
      <w:r w:rsidRPr="00320AC5">
        <w:rPr>
          <w:rFonts w:ascii="GHEA Grapalat" w:hAnsi="GHEA Grapalat" w:cs="Sylfaen"/>
          <w:i/>
          <w:sz w:val="16"/>
          <w:szCs w:val="16"/>
          <w:lang w:val="es-ES"/>
        </w:rPr>
        <w:t>եթե սույն հրավերով</w:t>
      </w:r>
      <w:r w:rsidRPr="00320AC5">
        <w:rPr>
          <w:rFonts w:ascii="GHEA Grapalat" w:hAnsi="GHEA Grapalat"/>
          <w:i/>
          <w:sz w:val="16"/>
          <w:szCs w:val="16"/>
          <w:lang w:val="af-ZA"/>
        </w:rPr>
        <w:t xml:space="preserve"> նման պահանջ </w:t>
      </w:r>
      <w:r w:rsidRPr="00320AC5">
        <w:rPr>
          <w:rFonts w:ascii="GHEA Grapalat" w:hAnsi="GHEA Grapalat" w:cs="Sylfaen"/>
          <w:i/>
          <w:sz w:val="16"/>
          <w:szCs w:val="16"/>
          <w:lang w:val="es-ES"/>
        </w:rPr>
        <w:t>նախատեսված է</w:t>
      </w:r>
    </w:p>
  </w:footnote>
  <w:footnote w:id="2">
    <w:p w:rsidR="00630AD8" w:rsidRPr="00F13748" w:rsidRDefault="00630AD8" w:rsidP="00203F6B">
      <w:pPr>
        <w:pStyle w:val="af2"/>
        <w:rPr>
          <w:lang w:val="en-US"/>
        </w:rPr>
      </w:pPr>
      <w:r w:rsidRPr="00320AC5">
        <w:rPr>
          <w:rStyle w:val="af6"/>
        </w:rPr>
        <w:footnoteRef/>
      </w:r>
      <w:bookmarkStart w:id="4" w:name="_Hlk9322721"/>
      <w:r w:rsidRPr="00320AC5">
        <w:rPr>
          <w:rFonts w:ascii="GHEA Grapalat" w:hAnsi="GHEA Grapalat" w:cs="Sylfaen"/>
          <w:i/>
          <w:sz w:val="16"/>
          <w:szCs w:val="16"/>
        </w:rPr>
        <w:t xml:space="preserve">Շինարարական ծրագրեր չհանդիսացող գնումների դեպքում սույն </w:t>
      </w:r>
      <w:r>
        <w:rPr>
          <w:rFonts w:ascii="GHEA Grapalat" w:hAnsi="GHEA Grapalat" w:cs="Sylfaen"/>
          <w:i/>
          <w:sz w:val="16"/>
          <w:szCs w:val="16"/>
        </w:rPr>
        <w:t xml:space="preserve">կետի «բ.» պարբերությունը </w:t>
      </w:r>
      <w:r w:rsidRPr="00320AC5">
        <w:rPr>
          <w:rFonts w:ascii="GHEA Grapalat" w:hAnsi="GHEA Grapalat" w:cs="Sylfaen"/>
          <w:i/>
          <w:sz w:val="16"/>
          <w:szCs w:val="16"/>
        </w:rPr>
        <w:t>հանվում է հրավերից:</w:t>
      </w:r>
    </w:p>
    <w:bookmarkEnd w:id="4"/>
  </w:footnote>
  <w:footnote w:id="3">
    <w:p w:rsidR="00630AD8" w:rsidRPr="00267EF7" w:rsidRDefault="00630AD8" w:rsidP="00203F6B">
      <w:pPr>
        <w:pStyle w:val="af2"/>
        <w:jc w:val="both"/>
        <w:rPr>
          <w:lang w:val="en-US"/>
        </w:rPr>
      </w:pPr>
      <w:r w:rsidRPr="00267EF7">
        <w:rPr>
          <w:rStyle w:val="af6"/>
        </w:rPr>
        <w:footnoteRef/>
      </w:r>
      <w:r w:rsidRPr="00267EF7">
        <w:t xml:space="preserve"> </w:t>
      </w:r>
      <w:r w:rsidRPr="00267EF7">
        <w:rPr>
          <w:rFonts w:ascii="GHEA Grapalat" w:hAnsi="GHEA Grapalat" w:cs="Sylfaen"/>
          <w:i/>
          <w:sz w:val="16"/>
          <w:szCs w:val="16"/>
        </w:rPr>
        <w:t xml:space="preserve">Եթե </w:t>
      </w:r>
      <w:r w:rsidRPr="00267EF7">
        <w:rPr>
          <w:rFonts w:ascii="GHEA Grapalat" w:hAnsi="GHEA Grapalat" w:cs="Sylfaen"/>
          <w:i/>
          <w:sz w:val="16"/>
          <w:szCs w:val="16"/>
          <w:lang w:val="en-US"/>
        </w:rPr>
        <w:t>տվյալ</w:t>
      </w:r>
      <w:r w:rsidRPr="00267EF7">
        <w:rPr>
          <w:rFonts w:ascii="GHEA Grapalat" w:hAnsi="GHEA Grapalat" w:cs="Sylfaen"/>
          <w:i/>
          <w:sz w:val="16"/>
          <w:szCs w:val="16"/>
        </w:rPr>
        <w:t xml:space="preserve"> ընթացակարգի չափաբաժինների քանակը գերազանցում է յոթանասունհինգ չափաբաժինը, ապա սույն նախադասությունը հրավերից հանվում է:</w:t>
      </w:r>
    </w:p>
  </w:footnote>
  <w:footnote w:id="4">
    <w:p w:rsidR="00630AD8" w:rsidRDefault="00630AD8" w:rsidP="00203F6B">
      <w:pPr>
        <w:pStyle w:val="af2"/>
      </w:pPr>
      <w:r w:rsidRPr="00267EF7">
        <w:rPr>
          <w:rStyle w:val="af6"/>
        </w:rPr>
        <w:footnoteRef/>
      </w:r>
      <w:r w:rsidRPr="00267EF7">
        <w:t xml:space="preserve"> </w:t>
      </w:r>
      <w:r w:rsidRPr="00267EF7">
        <w:rPr>
          <w:rFonts w:ascii="GHEA Grapalat" w:hAnsi="GHEA Grapalat" w:cs="Sylfaen"/>
          <w:i/>
          <w:sz w:val="16"/>
          <w:szCs w:val="16"/>
        </w:rPr>
        <w:t xml:space="preserve">Սահմանվում է </w:t>
      </w:r>
      <w:r w:rsidRPr="00267EF7">
        <w:rPr>
          <w:rFonts w:ascii="GHEA Grapalat" w:hAnsi="GHEA Grapalat" w:cs="Sylfaen"/>
          <w:i/>
          <w:sz w:val="16"/>
          <w:szCs w:val="16"/>
          <w:lang w:val="en-US"/>
        </w:rPr>
        <w:t>պ</w:t>
      </w:r>
      <w:r w:rsidRPr="00267EF7">
        <w:rPr>
          <w:rFonts w:ascii="GHEA Grapalat" w:hAnsi="GHEA Grapalat" w:cs="Sylfaen"/>
          <w:i/>
          <w:sz w:val="16"/>
          <w:szCs w:val="16"/>
        </w:rPr>
        <w:t>ատվիրատուի կողմից:</w:t>
      </w:r>
    </w:p>
  </w:footnote>
  <w:footnote w:id="5">
    <w:p w:rsidR="00630AD8" w:rsidRPr="002E31CA" w:rsidRDefault="00630AD8" w:rsidP="00203F6B">
      <w:pPr>
        <w:pStyle w:val="af2"/>
        <w:rPr>
          <w:rFonts w:ascii="Sylfaen" w:hAnsi="Sylfaen"/>
          <w:lang w:val="en-US"/>
        </w:rPr>
      </w:pPr>
      <w:r w:rsidRPr="00D17258">
        <w:rPr>
          <w:rFonts w:ascii="GHEA Grapalat" w:hAnsi="GHEA Grapalat" w:cs="Sylfaen"/>
          <w:i/>
          <w:sz w:val="16"/>
          <w:szCs w:val="16"/>
          <w:vertAlign w:val="superscript"/>
        </w:rPr>
        <w:footnoteRef/>
      </w:r>
      <w:r>
        <w:rPr>
          <w:rFonts w:ascii="GHEA Grapalat" w:hAnsi="GHEA Grapalat" w:cs="Sylfaen"/>
          <w:i/>
          <w:sz w:val="16"/>
          <w:szCs w:val="16"/>
          <w:vertAlign w:val="superscript"/>
          <w:lang w:val="en-US"/>
        </w:rP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6">
    <w:p w:rsidR="00630AD8" w:rsidRPr="00A10D1E" w:rsidRDefault="00630AD8" w:rsidP="00203F6B">
      <w:pPr>
        <w:pStyle w:val="af2"/>
        <w:rPr>
          <w:rFonts w:ascii="GHEA Grapalat" w:hAnsi="GHEA Grapalat"/>
          <w:lang w:val="en-US"/>
        </w:rPr>
      </w:pPr>
      <w:r w:rsidRPr="00AE679C">
        <w:rPr>
          <w:rFonts w:ascii="GHEA Grapalat" w:hAnsi="GHEA Grapalat" w:cs="Sylfaen"/>
          <w:i/>
          <w:sz w:val="16"/>
          <w:szCs w:val="16"/>
          <w:vertAlign w:val="superscript"/>
        </w:rPr>
        <w:footnoteRef/>
      </w:r>
      <w:r>
        <w:rPr>
          <w:rFonts w:ascii="GHEA Grapalat" w:hAnsi="GHEA Grapalat" w:cs="Sylfaen"/>
          <w:i/>
          <w:sz w:val="16"/>
          <w:szCs w:val="16"/>
          <w:lang w:val="en-US"/>
        </w:rPr>
        <w:t xml:space="preserve"> </w:t>
      </w:r>
      <w:r w:rsidRPr="00AE679C">
        <w:rPr>
          <w:rFonts w:ascii="GHEA Grapalat" w:hAnsi="GHEA Grapalat" w:cs="Sylfaen"/>
          <w:i/>
          <w:sz w:val="16"/>
          <w:szCs w:val="16"/>
        </w:rPr>
        <w:t xml:space="preserve">Սույն կետը խմբագրվում է ըստ </w:t>
      </w:r>
      <w:r w:rsidRPr="00DD5FB8">
        <w:rPr>
          <w:rFonts w:ascii="GHEA Grapalat" w:hAnsi="GHEA Grapalat" w:cs="Sylfaen"/>
          <w:i/>
          <w:sz w:val="16"/>
          <w:szCs w:val="16"/>
        </w:rPr>
        <w:t xml:space="preserve">համապատասխան </w:t>
      </w:r>
      <w:r w:rsidRPr="00DD5FB8">
        <w:rPr>
          <w:rFonts w:ascii="GHEA Grapalat" w:hAnsi="GHEA Grapalat" w:cs="Sylfaen"/>
          <w:i/>
          <w:sz w:val="16"/>
          <w:szCs w:val="16"/>
          <w:lang w:val="en-US"/>
        </w:rPr>
        <w:t>պ</w:t>
      </w:r>
      <w:r w:rsidRPr="00DD5FB8">
        <w:rPr>
          <w:rFonts w:ascii="GHEA Grapalat" w:hAnsi="GHEA Grapalat" w:cs="Sylfaen"/>
          <w:i/>
          <w:sz w:val="16"/>
          <w:szCs w:val="16"/>
        </w:rPr>
        <w:t>ատվիրատուի</w:t>
      </w:r>
      <w:r w:rsidRPr="00AE679C">
        <w:rPr>
          <w:rFonts w:ascii="GHEA Grapalat" w:hAnsi="GHEA Grapalat" w:cs="Sylfaen"/>
          <w:i/>
          <w:sz w:val="16"/>
          <w:szCs w:val="16"/>
        </w:rPr>
        <w:t>:</w:t>
      </w:r>
      <w:r>
        <w:rPr>
          <w:rFonts w:ascii="GHEA Grapalat" w:hAnsi="GHEA Grapalat"/>
          <w:lang w:val="en-US"/>
        </w:rPr>
        <w:t xml:space="preserve"> </w:t>
      </w:r>
    </w:p>
  </w:footnote>
  <w:footnote w:id="7">
    <w:p w:rsidR="00630AD8" w:rsidRDefault="00630AD8" w:rsidP="00203F6B">
      <w:pPr>
        <w:pStyle w:val="af2"/>
      </w:pPr>
      <w:r>
        <w:rPr>
          <w:rStyle w:val="af6"/>
        </w:rPr>
        <w:footnoteRef/>
      </w:r>
      <w:r w:rsidRPr="00FD7291">
        <w:rPr>
          <w:rFonts w:ascii="GHEA Grapalat" w:hAnsi="GHEA Grapalat" w:cs="Sylfaen"/>
          <w:i/>
          <w:sz w:val="16"/>
          <w:szCs w:val="16"/>
          <w:lang w:val="es-ES" w:eastAsia="en-US"/>
        </w:rPr>
        <w:t xml:space="preserve">Համատեղ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Pr>
          <w:rFonts w:ascii="GHEA Grapalat" w:hAnsi="GHEA Grapalat" w:cs="Sylfaen"/>
          <w:i/>
          <w:sz w:val="16"/>
          <w:szCs w:val="16"/>
        </w:rPr>
        <w:t>:</w:t>
      </w:r>
      <w:r>
        <w:rPr>
          <w:rFonts w:ascii="GHEA Grapalat" w:hAnsi="GHEA Grapalat" w:cs="Sylfaen"/>
          <w:i/>
          <w:sz w:val="16"/>
          <w:szCs w:val="16"/>
          <w:lang w:val="en-US"/>
        </w:rPr>
        <w:t xml:space="preserve"> </w:t>
      </w:r>
    </w:p>
  </w:footnote>
  <w:footnote w:id="8">
    <w:p w:rsidR="00630AD8" w:rsidRDefault="00630AD8" w:rsidP="00203F6B">
      <w:pPr>
        <w:pStyle w:val="af2"/>
      </w:pPr>
      <w:r w:rsidRPr="00FD7291">
        <w:rPr>
          <w:rStyle w:val="af6"/>
        </w:rPr>
        <w:footnoteRef/>
      </w:r>
      <w:r>
        <w:rPr>
          <w:rFonts w:ascii="GHEA Grapalat" w:hAnsi="GHEA Grapalat" w:cs="Sylfaen"/>
          <w:i/>
          <w:sz w:val="16"/>
          <w:szCs w:val="16"/>
          <w:lang w:val="en-US"/>
        </w:rPr>
        <w:t xml:space="preserve"> </w:t>
      </w:r>
      <w:r w:rsidRPr="000C5E1D">
        <w:rPr>
          <w:rFonts w:ascii="GHEA Grapalat" w:hAnsi="GHEA Grapalat" w:cs="Sylfaen"/>
          <w:i/>
          <w:sz w:val="16"/>
          <w:szCs w:val="16"/>
        </w:rPr>
        <w:t xml:space="preserve">Եթե հրավերով լիցենզիայի պահանջ չի սահմանվում, ապա սույն </w:t>
      </w:r>
      <w:r>
        <w:rPr>
          <w:rFonts w:ascii="GHEA Grapalat" w:hAnsi="GHEA Grapalat" w:cs="Sylfaen"/>
          <w:i/>
          <w:sz w:val="16"/>
          <w:szCs w:val="16"/>
          <w:lang w:val="hy-AM"/>
        </w:rPr>
        <w:t xml:space="preserve">կետը </w:t>
      </w:r>
      <w:r w:rsidRPr="000C5E1D">
        <w:rPr>
          <w:rFonts w:ascii="GHEA Grapalat" w:hAnsi="GHEA Grapalat" w:cs="Sylfaen"/>
          <w:i/>
          <w:sz w:val="16"/>
          <w:szCs w:val="16"/>
        </w:rPr>
        <w:t>հանվում է</w:t>
      </w:r>
      <w:r>
        <w:rPr>
          <w:rFonts w:ascii="GHEA Grapalat" w:hAnsi="GHEA Grapalat" w:cs="Sylfaen"/>
          <w:i/>
          <w:sz w:val="16"/>
          <w:szCs w:val="16"/>
          <w:lang w:val="hy-AM"/>
        </w:rPr>
        <w:t xml:space="preserve"> հրավերից</w:t>
      </w:r>
      <w:r w:rsidRPr="000C5E1D">
        <w:rPr>
          <w:rFonts w:ascii="GHEA Grapalat" w:hAnsi="GHEA Grapalat" w:cs="Sylfaen"/>
          <w:i/>
          <w:sz w:val="16"/>
          <w:szCs w:val="16"/>
        </w:rPr>
        <w:t>:</w:t>
      </w:r>
    </w:p>
    <w:p w:rsidR="00630AD8" w:rsidRPr="00E30EAE" w:rsidRDefault="00630AD8" w:rsidP="00203F6B">
      <w:pPr>
        <w:pStyle w:val="af2"/>
        <w:jc w:val="both"/>
        <w:rPr>
          <w:rFonts w:ascii="Sylfaen" w:hAnsi="Sylfaen" w:cs="Sylfaen"/>
          <w:lang w:val="en-US"/>
        </w:rPr>
      </w:pPr>
    </w:p>
  </w:footnote>
  <w:footnote w:id="9">
    <w:p w:rsidR="00630AD8" w:rsidRDefault="00630AD8" w:rsidP="00203F6B">
      <w:pPr>
        <w:jc w:val="both"/>
        <w:rPr>
          <w:rFonts w:ascii="GHEA Grapalat" w:hAnsi="GHEA Grapalat"/>
          <w:i/>
          <w:sz w:val="16"/>
          <w:szCs w:val="16"/>
        </w:rPr>
      </w:pPr>
      <w:r w:rsidRPr="00A65C38">
        <w:rPr>
          <w:rFonts w:ascii="GHEA Grapalat" w:hAnsi="GHEA Grapalat"/>
          <w:i/>
          <w:sz w:val="16"/>
          <w:szCs w:val="16"/>
          <w:lang w:val="hy-AM"/>
        </w:rPr>
        <w:t>*</w:t>
      </w:r>
      <w:r>
        <w:rPr>
          <w:rFonts w:ascii="GHEA Grapalat" w:hAnsi="GHEA Grapalat"/>
          <w:i/>
          <w:sz w:val="16"/>
          <w:szCs w:val="16"/>
        </w:rPr>
        <w:t>լրացվում</w:t>
      </w:r>
      <w:r w:rsidRPr="00AE0FC4">
        <w:rPr>
          <w:rFonts w:ascii="GHEA Grapalat" w:hAnsi="GHEA Grapalat"/>
          <w:i/>
          <w:sz w:val="16"/>
          <w:szCs w:val="16"/>
          <w:lang w:val="af-ZA"/>
        </w:rPr>
        <w:t xml:space="preserve"> </w:t>
      </w:r>
      <w:r>
        <w:rPr>
          <w:rFonts w:ascii="GHEA Grapalat" w:hAnsi="GHEA Grapalat"/>
          <w:i/>
          <w:sz w:val="16"/>
          <w:szCs w:val="16"/>
        </w:rPr>
        <w:t>է</w:t>
      </w:r>
      <w:r w:rsidRPr="00AE0FC4">
        <w:rPr>
          <w:rFonts w:ascii="GHEA Grapalat" w:hAnsi="GHEA Grapalat"/>
          <w:i/>
          <w:sz w:val="16"/>
          <w:szCs w:val="16"/>
          <w:lang w:val="af-ZA"/>
        </w:rPr>
        <w:t xml:space="preserve"> </w:t>
      </w:r>
      <w:r>
        <w:rPr>
          <w:rFonts w:ascii="GHEA Grapalat" w:hAnsi="GHEA Grapalat"/>
          <w:i/>
          <w:sz w:val="16"/>
          <w:szCs w:val="16"/>
        </w:rPr>
        <w:t>հանձնաժողովի</w:t>
      </w:r>
      <w:r w:rsidRPr="00AE0FC4">
        <w:rPr>
          <w:rFonts w:ascii="GHEA Grapalat" w:hAnsi="GHEA Grapalat"/>
          <w:i/>
          <w:sz w:val="16"/>
          <w:szCs w:val="16"/>
          <w:lang w:val="af-ZA"/>
        </w:rPr>
        <w:t xml:space="preserve"> </w:t>
      </w:r>
      <w:r>
        <w:rPr>
          <w:rFonts w:ascii="GHEA Grapalat" w:hAnsi="GHEA Grapalat"/>
          <w:i/>
          <w:sz w:val="16"/>
          <w:szCs w:val="16"/>
        </w:rPr>
        <w:t>քարտուղարի</w:t>
      </w:r>
      <w:r w:rsidRPr="00AE0FC4">
        <w:rPr>
          <w:rFonts w:ascii="GHEA Grapalat" w:hAnsi="GHEA Grapalat"/>
          <w:i/>
          <w:sz w:val="16"/>
          <w:szCs w:val="16"/>
          <w:lang w:val="af-ZA"/>
        </w:rPr>
        <w:t xml:space="preserve"> </w:t>
      </w:r>
      <w:r>
        <w:rPr>
          <w:rFonts w:ascii="GHEA Grapalat" w:hAnsi="GHEA Grapalat"/>
          <w:i/>
          <w:sz w:val="16"/>
          <w:szCs w:val="16"/>
        </w:rPr>
        <w:t>կողմից</w:t>
      </w:r>
      <w:r w:rsidRPr="00AE0FC4">
        <w:rPr>
          <w:rFonts w:ascii="GHEA Grapalat" w:hAnsi="GHEA Grapalat"/>
          <w:i/>
          <w:sz w:val="16"/>
          <w:szCs w:val="16"/>
          <w:lang w:val="af-ZA"/>
        </w:rPr>
        <w:t xml:space="preserve">` </w:t>
      </w:r>
      <w:r>
        <w:rPr>
          <w:rFonts w:ascii="GHEA Grapalat" w:hAnsi="GHEA Grapalat"/>
          <w:i/>
          <w:sz w:val="16"/>
          <w:szCs w:val="16"/>
        </w:rPr>
        <w:t>մինչև</w:t>
      </w:r>
      <w:r w:rsidRPr="00AE0FC4">
        <w:rPr>
          <w:rFonts w:ascii="GHEA Grapalat" w:hAnsi="GHEA Grapalat"/>
          <w:i/>
          <w:sz w:val="16"/>
          <w:szCs w:val="16"/>
          <w:lang w:val="af-ZA"/>
        </w:rPr>
        <w:t xml:space="preserve"> </w:t>
      </w:r>
      <w:r>
        <w:rPr>
          <w:rFonts w:ascii="GHEA Grapalat" w:hAnsi="GHEA Grapalat"/>
          <w:i/>
          <w:sz w:val="16"/>
          <w:szCs w:val="16"/>
        </w:rPr>
        <w:t>հրավերը</w:t>
      </w:r>
      <w:r w:rsidRPr="00AE0FC4">
        <w:rPr>
          <w:rFonts w:ascii="GHEA Grapalat" w:hAnsi="GHEA Grapalat"/>
          <w:i/>
          <w:sz w:val="16"/>
          <w:szCs w:val="16"/>
          <w:lang w:val="af-ZA"/>
        </w:rPr>
        <w:t xml:space="preserve"> </w:t>
      </w:r>
      <w:r>
        <w:rPr>
          <w:rFonts w:ascii="GHEA Grapalat" w:hAnsi="GHEA Grapalat"/>
          <w:i/>
          <w:sz w:val="16"/>
          <w:szCs w:val="16"/>
        </w:rPr>
        <w:t>տեղեկագրում</w:t>
      </w:r>
      <w:r w:rsidRPr="00AE0FC4">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630AD8" w:rsidRPr="00F57AA8" w:rsidRDefault="00630AD8" w:rsidP="00203F6B">
      <w:pPr>
        <w:jc w:val="both"/>
        <w:rPr>
          <w:rFonts w:ascii="GHEA Grapalat" w:hAnsi="GHEA Grapalat" w:cs="Sylfaen"/>
          <w:sz w:val="20"/>
          <w:lang w:val="af-ZA"/>
        </w:rPr>
      </w:pPr>
      <w:r w:rsidRPr="00F57AA8">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F57AA8">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p w:rsidR="00630AD8" w:rsidRPr="00662A16" w:rsidRDefault="00630AD8" w:rsidP="00203F6B">
      <w:pPr>
        <w:pStyle w:val="af2"/>
        <w:rPr>
          <w:lang w:val="en-US"/>
        </w:rPr>
      </w:pPr>
    </w:p>
    <w:p w:rsidR="00630AD8" w:rsidRPr="00AE0FC4" w:rsidDel="003817CF" w:rsidRDefault="00630AD8" w:rsidP="00203F6B">
      <w:pPr>
        <w:pStyle w:val="af2"/>
        <w:rPr>
          <w:del w:id="26" w:author="Sergey Shahnazaryan" w:date="2019-05-20T17:28:00Z"/>
          <w:rFonts w:ascii="GHEA Grapalat" w:hAnsi="GHEA Grapalat"/>
          <w:i/>
          <w:sz w:val="16"/>
          <w:szCs w:val="16"/>
          <w:lang w:val="af-ZA"/>
        </w:rPr>
      </w:pPr>
    </w:p>
  </w:footnote>
  <w:footnote w:id="10">
    <w:p w:rsidR="00630AD8" w:rsidRDefault="00630AD8" w:rsidP="00203F6B">
      <w:pPr>
        <w:pStyle w:val="31"/>
        <w:spacing w:line="240" w:lineRule="auto"/>
        <w:ind w:firstLine="0"/>
        <w:rPr>
          <w:rFonts w:ascii="GHEA Grapalat" w:hAnsi="GHEA Grapalat" w:cs="Sylfaen"/>
          <w:i/>
          <w:sz w:val="16"/>
          <w:szCs w:val="16"/>
          <w:lang w:eastAsia="ru-RU"/>
        </w:rPr>
      </w:pPr>
      <w:r w:rsidRPr="005E24FD">
        <w:rPr>
          <w:rFonts w:ascii="GHEA Grapalat" w:hAnsi="GHEA Grapalat" w:cs="Sylfaen"/>
          <w:i/>
          <w:sz w:val="16"/>
          <w:szCs w:val="16"/>
          <w:lang w:val="hy-AM" w:eastAsia="ru-RU"/>
        </w:rPr>
        <w:t>*</w:t>
      </w:r>
      <w:r w:rsidRPr="000D15E0">
        <w:rPr>
          <w:rFonts w:ascii="GHEA Grapalat" w:hAnsi="GHEA Grapalat"/>
          <w:i/>
          <w:sz w:val="16"/>
          <w:szCs w:val="16"/>
        </w:rPr>
        <w:t xml:space="preserve"> </w:t>
      </w:r>
      <w:r>
        <w:rPr>
          <w:rFonts w:ascii="GHEA Grapalat" w:hAnsi="GHEA Grapalat"/>
          <w:i/>
          <w:sz w:val="16"/>
          <w:szCs w:val="16"/>
        </w:rPr>
        <w:t>լրացվում է հանձնաժողովի քարտուղարի կողմից` մինչև հրավերը տեղեկագրում հրապարակելը</w:t>
      </w:r>
      <w:r w:rsidRPr="00A65C38">
        <w:rPr>
          <w:rFonts w:ascii="GHEA Grapalat" w:hAnsi="GHEA Grapalat"/>
          <w:i/>
          <w:sz w:val="16"/>
          <w:szCs w:val="16"/>
          <w:lang w:val="hy-AM"/>
        </w:rPr>
        <w:t>:</w:t>
      </w:r>
    </w:p>
    <w:p w:rsidR="00630AD8" w:rsidRPr="0015088E" w:rsidRDefault="00630AD8" w:rsidP="00203F6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C61944">
        <w:rPr>
          <w:rFonts w:ascii="GHEA Grapalat" w:hAnsi="GHEA Grapalat"/>
          <w:i/>
          <w:sz w:val="16"/>
          <w:szCs w:val="16"/>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p>
    <w:p w:rsidR="00630AD8" w:rsidRPr="004A3051" w:rsidDel="003817CF" w:rsidRDefault="00630AD8" w:rsidP="00203F6B">
      <w:pPr>
        <w:pStyle w:val="af2"/>
        <w:rPr>
          <w:del w:id="27" w:author="Sergey Shahnazaryan" w:date="2019-05-20T17:28:00Z"/>
          <w:i/>
          <w:lang w:val="en-US"/>
        </w:rPr>
      </w:pPr>
    </w:p>
  </w:footnote>
  <w:footnote w:id="11">
    <w:p w:rsidR="00630AD8" w:rsidRPr="00FC4820" w:rsidRDefault="00630AD8" w:rsidP="00203F6B">
      <w:pPr>
        <w:pStyle w:val="af2"/>
        <w:jc w:val="both"/>
        <w:rPr>
          <w:lang w:val="hy-AM"/>
        </w:rPr>
      </w:pPr>
      <w:r>
        <w:rPr>
          <w:vertAlign w:val="superscript"/>
          <w:lang w:val="en-US"/>
        </w:rPr>
        <w:t>15</w:t>
      </w:r>
      <w:r w:rsidRPr="005D7BDF">
        <w:rPr>
          <w:rStyle w:val="af6"/>
          <w:color w:val="FFFFFF"/>
        </w:rPr>
        <w:footnoteRef/>
      </w:r>
      <w:r w:rsidRPr="00605A6B">
        <w:rPr>
          <w:rFonts w:ascii="GHEA Grapalat" w:hAnsi="GHEA Grapalat"/>
          <w:i/>
          <w:sz w:val="16"/>
          <w:szCs w:val="24"/>
          <w:lang w:val="hy-AM" w:eastAsia="en-US"/>
        </w:rPr>
        <w:t xml:space="preserve">Սույն </w:t>
      </w:r>
      <w:r>
        <w:rPr>
          <w:rFonts w:ascii="GHEA Grapalat" w:hAnsi="GHEA Grapalat"/>
          <w:i/>
          <w:sz w:val="16"/>
          <w:szCs w:val="24"/>
          <w:lang w:val="hy-AM" w:eastAsia="en-US"/>
        </w:rPr>
        <w:t xml:space="preserve">պայմանագրի նախագծի 2.4.4 </w:t>
      </w:r>
      <w:r w:rsidRPr="00605A6B">
        <w:rPr>
          <w:rFonts w:ascii="GHEA Grapalat" w:hAnsi="GHEA Grapalat"/>
          <w:i/>
          <w:sz w:val="16"/>
          <w:szCs w:val="24"/>
          <w:lang w:val="hy-AM" w:eastAsia="en-US"/>
        </w:rPr>
        <w:t>կետը հանվում է պայմանագրի նախագծից, եթե գնման առարկա չեն հանդիսանում նախագծային փաստաթղթերի մշակման աշխատանքները:</w:t>
      </w:r>
    </w:p>
  </w:footnote>
  <w:footnote w:id="12">
    <w:p w:rsidR="00630AD8" w:rsidRPr="00AE0FC4" w:rsidRDefault="00630AD8" w:rsidP="00203F6B">
      <w:pPr>
        <w:pStyle w:val="af2"/>
        <w:rPr>
          <w:lang w:val="hy-AM"/>
        </w:rPr>
      </w:pPr>
      <w:r w:rsidRPr="005D7BDF">
        <w:rPr>
          <w:rStyle w:val="af6"/>
          <w:color w:val="FFFFFF"/>
        </w:rPr>
        <w:footnoteRef/>
      </w:r>
      <w:r w:rsidRPr="00DD662E">
        <w:rPr>
          <w:vertAlign w:val="superscript"/>
          <w:lang w:val="hy-AM"/>
        </w:rPr>
        <w:t>16</w:t>
      </w:r>
      <w:r>
        <w:rPr>
          <w:rFonts w:ascii="GHEA Grapalat" w:hAnsi="GHEA Grapalat"/>
          <w:i/>
          <w:sz w:val="16"/>
          <w:szCs w:val="24"/>
          <w:lang w:val="hy-AM" w:eastAsia="en-US"/>
        </w:rPr>
        <w:t xml:space="preserve">Եթե </w:t>
      </w:r>
      <w:r w:rsidRPr="00AE0FC4">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AE0FC4">
        <w:rPr>
          <w:rFonts w:ascii="GHEA Grapalat" w:hAnsi="GHEA Grapalat"/>
          <w:i/>
          <w:sz w:val="16"/>
          <w:szCs w:val="24"/>
          <w:lang w:val="hy-AM" w:eastAsia="en-US"/>
        </w:rPr>
        <w:t>ռաջարկը ներկայացվել է առանց ԱԱՀ-ի, ապա պայմանագիրը կնքելիս «ներառյալ ԱԱՀ-ն» բառերը հանվում են:</w:t>
      </w:r>
    </w:p>
  </w:footnote>
  <w:footnote w:id="13">
    <w:p w:rsidR="00630AD8" w:rsidRPr="00DD662E" w:rsidRDefault="00630AD8" w:rsidP="00203F6B">
      <w:pPr>
        <w:pStyle w:val="af2"/>
        <w:jc w:val="both"/>
        <w:rPr>
          <w:rFonts w:ascii="GHEA Grapalat" w:hAnsi="GHEA Grapalat"/>
          <w:i/>
          <w:sz w:val="16"/>
          <w:szCs w:val="24"/>
          <w:lang w:val="hy-AM" w:eastAsia="en-US"/>
        </w:rPr>
      </w:pPr>
      <w:r w:rsidRPr="005D7BDF">
        <w:rPr>
          <w:rStyle w:val="af6"/>
          <w:color w:val="FFFFFF"/>
        </w:rPr>
        <w:footnoteRef/>
      </w:r>
      <w:r w:rsidRPr="00DD662E">
        <w:rPr>
          <w:rFonts w:ascii="GHEA Grapalat" w:hAnsi="GHEA Grapalat"/>
          <w:i/>
          <w:sz w:val="16"/>
          <w:szCs w:val="24"/>
          <w:vertAlign w:val="superscript"/>
          <w:lang w:val="hy-AM" w:eastAsia="en-US"/>
        </w:rPr>
        <w:t xml:space="preserve">18 </w:t>
      </w:r>
      <w:r w:rsidRPr="00DD662E">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DD662E">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630AD8" w:rsidRPr="00607F23" w:rsidDel="0060516C" w:rsidRDefault="00630AD8" w:rsidP="00203F6B">
      <w:pPr>
        <w:pStyle w:val="af2"/>
        <w:jc w:val="both"/>
        <w:rPr>
          <w:del w:id="28" w:author="Sergey Shahnazaryan" w:date="2019-05-20T17:37:00Z"/>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4">
    <w:p w:rsidR="00630AD8" w:rsidRPr="00DE23F3" w:rsidRDefault="00630AD8" w:rsidP="00203F6B">
      <w:pPr>
        <w:pStyle w:val="af2"/>
        <w:jc w:val="both"/>
        <w:rPr>
          <w:lang w:val="hy-AM"/>
        </w:rPr>
      </w:pPr>
      <w:r w:rsidRPr="005D7BDF">
        <w:rPr>
          <w:rStyle w:val="af6"/>
          <w:color w:val="FFFFFF"/>
        </w:rPr>
        <w:footnoteRef/>
      </w:r>
      <w:r w:rsidRPr="00DD662E">
        <w:rPr>
          <w:vertAlign w:val="superscript"/>
          <w:lang w:val="hy-AM"/>
        </w:rPr>
        <w:t xml:space="preserve">19 </w:t>
      </w:r>
      <w:r w:rsidRPr="00D504DE">
        <w:rPr>
          <w:rFonts w:ascii="GHEA Grapalat" w:hAnsi="GHEA Grapalat"/>
          <w:i/>
          <w:sz w:val="16"/>
          <w:szCs w:val="24"/>
          <w:lang w:val="hy-AM" w:eastAsia="en-US"/>
        </w:rPr>
        <w:t>Եթե գնման առարկան չեն հանդիսանում նախագծային փաստաթղթերի մշակման աշխատանքները</w:t>
      </w:r>
      <w:r w:rsidRPr="00AE0FC4">
        <w:rPr>
          <w:rFonts w:ascii="GHEA Grapalat" w:hAnsi="GHEA Grapalat"/>
          <w:i/>
          <w:sz w:val="16"/>
          <w:szCs w:val="24"/>
          <w:lang w:val="hy-AM" w:eastAsia="en-US"/>
        </w:rPr>
        <w:t xml:space="preserve">, ապա սույն </w:t>
      </w:r>
      <w:r w:rsidRPr="00D504DE">
        <w:rPr>
          <w:rFonts w:ascii="GHEA Grapalat" w:hAnsi="GHEA Grapalat"/>
          <w:i/>
          <w:sz w:val="16"/>
          <w:szCs w:val="24"/>
          <w:lang w:val="hy-AM" w:eastAsia="en-US"/>
        </w:rPr>
        <w:t>կետը հանվում է պայմանագրի նախագծից:</w:t>
      </w:r>
    </w:p>
  </w:footnote>
  <w:footnote w:id="15">
    <w:p w:rsidR="00630AD8" w:rsidRPr="006411BD" w:rsidDel="00FA155C" w:rsidRDefault="00630AD8" w:rsidP="00203F6B">
      <w:pPr>
        <w:pStyle w:val="af2"/>
        <w:jc w:val="both"/>
        <w:rPr>
          <w:del w:id="29" w:author="Sergey Shahnazaryan" w:date="2019-05-21T08:34:00Z"/>
          <w:lang w:val="hy-AM"/>
        </w:rPr>
      </w:pPr>
      <w:r w:rsidRPr="005D7BDF">
        <w:rPr>
          <w:rStyle w:val="af6"/>
          <w:color w:val="FFFFFF"/>
        </w:rPr>
        <w:footnoteRef/>
      </w:r>
      <w:r w:rsidRPr="00DD662E">
        <w:rPr>
          <w:vertAlign w:val="superscript"/>
          <w:lang w:val="hy-AM"/>
        </w:rPr>
        <w:t xml:space="preserve">21 </w:t>
      </w:r>
      <w:r w:rsidRPr="003B6FB5">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w:t>
      </w:r>
      <w:r w:rsidRPr="003B6FB5">
        <w:rPr>
          <w:rFonts w:ascii="GHEA Grapalat" w:hAnsi="GHEA Grapalat"/>
          <w:i/>
          <w:sz w:val="16"/>
          <w:szCs w:val="24"/>
          <w:lang w:val="hy-AM" w:eastAsia="en-US"/>
        </w:rPr>
        <w:t>կետ</w:t>
      </w:r>
      <w:r w:rsidRPr="00FC4820">
        <w:rPr>
          <w:rFonts w:ascii="GHEA Grapalat" w:hAnsi="GHEA Grapalat"/>
          <w:i/>
          <w:sz w:val="16"/>
          <w:szCs w:val="24"/>
          <w:lang w:val="hy-AM" w:eastAsia="en-US"/>
        </w:rPr>
        <w:t>ը</w:t>
      </w:r>
      <w:r w:rsidRPr="003B6FB5">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DD662E">
        <w:rPr>
          <w:rFonts w:ascii="GHEA Grapalat" w:hAnsi="GHEA Grapalat"/>
          <w:i/>
          <w:sz w:val="16"/>
          <w:szCs w:val="24"/>
          <w:lang w:val="hy-AM" w:eastAsia="en-US"/>
        </w:rPr>
        <w:t xml:space="preserve">ենթակապալի </w:t>
      </w:r>
      <w:r w:rsidRPr="003B6FB5">
        <w:rPr>
          <w:rFonts w:ascii="GHEA Grapalat" w:hAnsi="GHEA Grapalat"/>
          <w:i/>
          <w:sz w:val="16"/>
          <w:szCs w:val="24"/>
          <w:lang w:val="hy-AM" w:eastAsia="en-US"/>
        </w:rPr>
        <w:t>պայմանագիր կնքելու միջոցով:</w:t>
      </w:r>
    </w:p>
  </w:footnote>
  <w:footnote w:id="16">
    <w:p w:rsidR="00630AD8" w:rsidRPr="00FC4820" w:rsidRDefault="00630AD8" w:rsidP="00203F6B">
      <w:pPr>
        <w:pStyle w:val="af2"/>
        <w:jc w:val="both"/>
        <w:rPr>
          <w:lang w:val="hy-AM"/>
        </w:rPr>
      </w:pPr>
      <w:r w:rsidRPr="005D7BDF">
        <w:rPr>
          <w:rStyle w:val="af6"/>
          <w:color w:val="FFFFFF"/>
        </w:rPr>
        <w:footnoteRef/>
      </w:r>
      <w:r w:rsidRPr="00DD662E">
        <w:rPr>
          <w:rFonts w:ascii="GHEA Grapalat" w:hAnsi="GHEA Grapalat"/>
          <w:i/>
          <w:sz w:val="16"/>
          <w:szCs w:val="24"/>
          <w:vertAlign w:val="superscript"/>
          <w:lang w:val="hy-AM" w:eastAsia="en-US"/>
        </w:rPr>
        <w:t xml:space="preserve">22 </w:t>
      </w:r>
      <w:r w:rsidRPr="00423486">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w:t>
      </w:r>
      <w:r w:rsidRPr="00423486">
        <w:rPr>
          <w:rFonts w:ascii="GHEA Grapalat" w:hAnsi="GHEA Grapalat"/>
          <w:i/>
          <w:sz w:val="16"/>
          <w:szCs w:val="24"/>
          <w:lang w:val="hy-AM" w:eastAsia="en-US"/>
        </w:rPr>
        <w:t>կետ</w:t>
      </w:r>
      <w:r w:rsidRPr="00FC4820">
        <w:rPr>
          <w:rFonts w:ascii="GHEA Grapalat" w:hAnsi="GHEA Grapalat"/>
          <w:i/>
          <w:sz w:val="16"/>
          <w:szCs w:val="24"/>
          <w:lang w:val="hy-AM" w:eastAsia="en-US"/>
        </w:rPr>
        <w:t>ը</w:t>
      </w:r>
      <w:r w:rsidRPr="00423486">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423486">
        <w:rPr>
          <w:rFonts w:ascii="GHEA Grapalat" w:hAnsi="GHEA Grapalat"/>
          <w:i/>
          <w:sz w:val="16"/>
          <w:szCs w:val="24"/>
          <w:lang w:val="hy-AM" w:eastAsia="en-US"/>
        </w:rPr>
        <w:t xml:space="preserve">, եթե պայմանագիրը չի իրականացվում </w:t>
      </w:r>
      <w:r w:rsidRPr="00FC4820">
        <w:rPr>
          <w:rFonts w:ascii="GHEA Grapalat" w:hAnsi="GHEA Grapalat"/>
          <w:i/>
          <w:sz w:val="16"/>
          <w:szCs w:val="24"/>
          <w:lang w:val="hy-AM" w:eastAsia="en-US"/>
        </w:rPr>
        <w:t>հ</w:t>
      </w:r>
      <w:r w:rsidRPr="00423486">
        <w:rPr>
          <w:rFonts w:ascii="GHEA Grapalat" w:hAnsi="GHEA Grapalat"/>
          <w:i/>
          <w:sz w:val="16"/>
          <w:szCs w:val="24"/>
          <w:lang w:val="hy-AM" w:eastAsia="en-US"/>
        </w:rPr>
        <w:t>ամատեղ գործունեության (կոնսորցիում</w:t>
      </w:r>
      <w:r w:rsidRPr="00FC4820">
        <w:rPr>
          <w:rFonts w:ascii="GHEA Grapalat" w:hAnsi="GHEA Grapalat"/>
          <w:i/>
          <w:sz w:val="16"/>
          <w:szCs w:val="24"/>
          <w:lang w:val="hy-AM" w:eastAsia="en-US"/>
        </w:rPr>
        <w:t>ի</w:t>
      </w:r>
      <w:r w:rsidRPr="00423486">
        <w:rPr>
          <w:rFonts w:ascii="GHEA Grapalat" w:hAnsi="GHEA Grapalat"/>
          <w:i/>
          <w:sz w:val="16"/>
          <w:szCs w:val="24"/>
          <w:lang w:val="hy-AM" w:eastAsia="en-US"/>
        </w:rPr>
        <w:t>) պայմանագիր կնքելու միջոցով:</w:t>
      </w:r>
    </w:p>
  </w:footnote>
  <w:footnote w:id="17">
    <w:p w:rsidR="00630AD8" w:rsidRPr="00DD662E" w:rsidRDefault="00630AD8" w:rsidP="00F4770B">
      <w:pPr>
        <w:rPr>
          <w:lang w:val="hy-AM"/>
        </w:rPr>
      </w:pPr>
      <w:r w:rsidRPr="005D7BDF">
        <w:rPr>
          <w:rStyle w:val="af6"/>
          <w:color w:val="FFFFFF"/>
        </w:rPr>
        <w:footnoteRef/>
      </w:r>
      <w:r w:rsidRPr="00DD662E">
        <w:rPr>
          <w:vertAlign w:val="superscript"/>
          <w:lang w:val="hy-AM"/>
        </w:rPr>
        <w:t xml:space="preserve">36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AA80CF8"/>
    <w:multiLevelType w:val="hybridMultilevel"/>
    <w:tmpl w:val="99086426"/>
    <w:lvl w:ilvl="0" w:tplc="9094E794">
      <w:numFmt w:val="bullet"/>
      <w:lvlText w:val="-"/>
      <w:lvlJc w:val="left"/>
      <w:pPr>
        <w:ind w:left="927" w:hanging="360"/>
      </w:pPr>
      <w:rPr>
        <w:rFonts w:ascii="GHEA Grapalat" w:eastAsia="Times New Roman" w:hAnsi="GHEA Grapalat"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1"/>
  </w:num>
  <w:num w:numId="2">
    <w:abstractNumId w:val="4"/>
  </w:num>
  <w:num w:numId="3">
    <w:abstractNumId w:val="9"/>
  </w:num>
  <w:num w:numId="4">
    <w:abstractNumId w:val="7"/>
  </w:num>
  <w:num w:numId="5">
    <w:abstractNumId w:val="12"/>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
  </w:num>
  <w:num w:numId="11">
    <w:abstractNumId w:val="3"/>
  </w:num>
  <w:num w:numId="12">
    <w:abstractNumId w:val="16"/>
  </w:num>
  <w:num w:numId="13">
    <w:abstractNumId w:val="14"/>
  </w:num>
  <w:num w:numId="14">
    <w:abstractNumId w:val="5"/>
  </w:num>
  <w:num w:numId="15">
    <w:abstractNumId w:val="15"/>
  </w:num>
  <w:num w:numId="16">
    <w:abstractNumId w:val="6"/>
  </w:num>
  <w:num w:numId="17">
    <w:abstractNumId w:val="10"/>
  </w:num>
  <w:num w:numId="18">
    <w:abstractNumId w:val="2"/>
  </w:num>
  <w:num w:numId="19">
    <w:abstractNumId w:val="1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CAF"/>
    <w:rsid w:val="000733EB"/>
    <w:rsid w:val="00082804"/>
    <w:rsid w:val="00083018"/>
    <w:rsid w:val="00086303"/>
    <w:rsid w:val="00096765"/>
    <w:rsid w:val="000B02F9"/>
    <w:rsid w:val="000C090B"/>
    <w:rsid w:val="000E03E1"/>
    <w:rsid w:val="00107252"/>
    <w:rsid w:val="00114A91"/>
    <w:rsid w:val="00144ADC"/>
    <w:rsid w:val="00145E4D"/>
    <w:rsid w:val="00182C74"/>
    <w:rsid w:val="001C6CE3"/>
    <w:rsid w:val="001F3254"/>
    <w:rsid w:val="00203F6B"/>
    <w:rsid w:val="002318AA"/>
    <w:rsid w:val="002319DB"/>
    <w:rsid w:val="0029618F"/>
    <w:rsid w:val="003248A2"/>
    <w:rsid w:val="00347C54"/>
    <w:rsid w:val="00350BA8"/>
    <w:rsid w:val="003536CB"/>
    <w:rsid w:val="003A668E"/>
    <w:rsid w:val="003F0F98"/>
    <w:rsid w:val="003F195F"/>
    <w:rsid w:val="003F3BD0"/>
    <w:rsid w:val="00465DC8"/>
    <w:rsid w:val="004661C9"/>
    <w:rsid w:val="004A291A"/>
    <w:rsid w:val="004B0530"/>
    <w:rsid w:val="004C0716"/>
    <w:rsid w:val="00510B9E"/>
    <w:rsid w:val="00550FA7"/>
    <w:rsid w:val="005A6AE1"/>
    <w:rsid w:val="005D0B9F"/>
    <w:rsid w:val="005E2E8B"/>
    <w:rsid w:val="005F7546"/>
    <w:rsid w:val="00606B91"/>
    <w:rsid w:val="00630AD8"/>
    <w:rsid w:val="00647A07"/>
    <w:rsid w:val="00652BE8"/>
    <w:rsid w:val="006710AC"/>
    <w:rsid w:val="00753800"/>
    <w:rsid w:val="00783FBE"/>
    <w:rsid w:val="007A27E2"/>
    <w:rsid w:val="007B231A"/>
    <w:rsid w:val="007C0B6D"/>
    <w:rsid w:val="007E5A5C"/>
    <w:rsid w:val="007F5FD6"/>
    <w:rsid w:val="00801502"/>
    <w:rsid w:val="00804B07"/>
    <w:rsid w:val="008A0BA4"/>
    <w:rsid w:val="008A4611"/>
    <w:rsid w:val="008A6683"/>
    <w:rsid w:val="008C732E"/>
    <w:rsid w:val="008D440B"/>
    <w:rsid w:val="008F4170"/>
    <w:rsid w:val="00954ECA"/>
    <w:rsid w:val="00995838"/>
    <w:rsid w:val="009E69F0"/>
    <w:rsid w:val="009F2A40"/>
    <w:rsid w:val="00A513E4"/>
    <w:rsid w:val="00A63115"/>
    <w:rsid w:val="00A63334"/>
    <w:rsid w:val="00A935E6"/>
    <w:rsid w:val="00A94D47"/>
    <w:rsid w:val="00AB29C5"/>
    <w:rsid w:val="00B10ED7"/>
    <w:rsid w:val="00B3017A"/>
    <w:rsid w:val="00B60788"/>
    <w:rsid w:val="00B60CAF"/>
    <w:rsid w:val="00B60DF3"/>
    <w:rsid w:val="00B62EDE"/>
    <w:rsid w:val="00B80FE6"/>
    <w:rsid w:val="00BB5485"/>
    <w:rsid w:val="00BB70AB"/>
    <w:rsid w:val="00BD00BC"/>
    <w:rsid w:val="00BD2217"/>
    <w:rsid w:val="00BE28E6"/>
    <w:rsid w:val="00C0184C"/>
    <w:rsid w:val="00C23923"/>
    <w:rsid w:val="00C54A30"/>
    <w:rsid w:val="00C72424"/>
    <w:rsid w:val="00D12A0E"/>
    <w:rsid w:val="00D468D3"/>
    <w:rsid w:val="00D7336F"/>
    <w:rsid w:val="00D8260F"/>
    <w:rsid w:val="00DA0244"/>
    <w:rsid w:val="00DB2EDE"/>
    <w:rsid w:val="00DD662E"/>
    <w:rsid w:val="00DF7817"/>
    <w:rsid w:val="00E00EEA"/>
    <w:rsid w:val="00E65F9F"/>
    <w:rsid w:val="00E66A7A"/>
    <w:rsid w:val="00EA02AC"/>
    <w:rsid w:val="00EA1E1A"/>
    <w:rsid w:val="00EA3C56"/>
    <w:rsid w:val="00EE2AA2"/>
    <w:rsid w:val="00EF502E"/>
    <w:rsid w:val="00F21FE2"/>
    <w:rsid w:val="00F4770B"/>
    <w:rsid w:val="00F70E92"/>
    <w:rsid w:val="00F93FB5"/>
    <w:rsid w:val="00FB4E30"/>
    <w:rsid w:val="00FD3ADE"/>
    <w:rsid w:val="00FE7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F6B"/>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03F6B"/>
    <w:pPr>
      <w:keepNext/>
      <w:jc w:val="center"/>
      <w:outlineLvl w:val="0"/>
    </w:pPr>
    <w:rPr>
      <w:rFonts w:ascii="Arial Armenian" w:hAnsi="Arial Armenian"/>
      <w:sz w:val="28"/>
      <w:szCs w:val="20"/>
      <w:lang w:eastAsia="ru-RU"/>
    </w:rPr>
  </w:style>
  <w:style w:type="paragraph" w:styleId="2">
    <w:name w:val="heading 2"/>
    <w:basedOn w:val="a"/>
    <w:next w:val="a"/>
    <w:link w:val="20"/>
    <w:qFormat/>
    <w:rsid w:val="00203F6B"/>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03F6B"/>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03F6B"/>
    <w:pPr>
      <w:keepNext/>
      <w:outlineLvl w:val="3"/>
    </w:pPr>
    <w:rPr>
      <w:rFonts w:ascii="Arial LatArm" w:hAnsi="Arial LatArm"/>
      <w:i/>
      <w:sz w:val="18"/>
      <w:szCs w:val="20"/>
    </w:rPr>
  </w:style>
  <w:style w:type="paragraph" w:styleId="5">
    <w:name w:val="heading 5"/>
    <w:basedOn w:val="a"/>
    <w:next w:val="a"/>
    <w:link w:val="50"/>
    <w:qFormat/>
    <w:rsid w:val="00203F6B"/>
    <w:pPr>
      <w:keepNext/>
      <w:jc w:val="center"/>
      <w:outlineLvl w:val="4"/>
    </w:pPr>
    <w:rPr>
      <w:rFonts w:ascii="Arial LatArm" w:hAnsi="Arial LatArm"/>
      <w:b/>
      <w:sz w:val="26"/>
      <w:szCs w:val="20"/>
      <w:lang w:eastAsia="ru-RU"/>
    </w:rPr>
  </w:style>
  <w:style w:type="paragraph" w:styleId="6">
    <w:name w:val="heading 6"/>
    <w:basedOn w:val="a"/>
    <w:next w:val="a"/>
    <w:link w:val="60"/>
    <w:qFormat/>
    <w:rsid w:val="00203F6B"/>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03F6B"/>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03F6B"/>
    <w:pPr>
      <w:keepNext/>
      <w:outlineLvl w:val="7"/>
    </w:pPr>
    <w:rPr>
      <w:rFonts w:ascii="Times Armenian" w:hAnsi="Times Armenian"/>
      <w:i/>
      <w:sz w:val="20"/>
      <w:szCs w:val="20"/>
      <w:lang w:val="nl-NL" w:eastAsia="x-none"/>
    </w:rPr>
  </w:style>
  <w:style w:type="paragraph" w:styleId="9">
    <w:name w:val="heading 9"/>
    <w:basedOn w:val="a"/>
    <w:next w:val="a"/>
    <w:link w:val="90"/>
    <w:qFormat/>
    <w:rsid w:val="00203F6B"/>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3F6B"/>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03F6B"/>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03F6B"/>
    <w:rPr>
      <w:rFonts w:ascii="Arial LatArm" w:eastAsia="Times New Roman" w:hAnsi="Arial LatArm" w:cs="Times New Roman"/>
      <w:i/>
      <w:sz w:val="20"/>
      <w:szCs w:val="20"/>
      <w:lang w:val="en-AU"/>
    </w:rPr>
  </w:style>
  <w:style w:type="character" w:customStyle="1" w:styleId="40">
    <w:name w:val="Заголовок 4 Знак"/>
    <w:basedOn w:val="a0"/>
    <w:link w:val="4"/>
    <w:rsid w:val="00203F6B"/>
    <w:rPr>
      <w:rFonts w:ascii="Arial LatArm" w:eastAsia="Times New Roman" w:hAnsi="Arial LatArm" w:cs="Times New Roman"/>
      <w:i/>
      <w:sz w:val="18"/>
      <w:szCs w:val="20"/>
      <w:lang w:val="en-US"/>
    </w:rPr>
  </w:style>
  <w:style w:type="character" w:customStyle="1" w:styleId="50">
    <w:name w:val="Заголовок 5 Знак"/>
    <w:basedOn w:val="a0"/>
    <w:link w:val="5"/>
    <w:rsid w:val="00203F6B"/>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03F6B"/>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03F6B"/>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03F6B"/>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03F6B"/>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203F6B"/>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203F6B"/>
    <w:rPr>
      <w:rFonts w:ascii="Arial LatArm" w:eastAsia="Times New Roman" w:hAnsi="Arial LatArm" w:cs="Times New Roman"/>
      <w:i/>
      <w:sz w:val="20"/>
      <w:szCs w:val="20"/>
      <w:lang w:val="en-AU"/>
    </w:rPr>
  </w:style>
  <w:style w:type="paragraph" w:styleId="a5">
    <w:name w:val="footer"/>
    <w:basedOn w:val="a"/>
    <w:link w:val="a6"/>
    <w:rsid w:val="00203F6B"/>
    <w:pPr>
      <w:tabs>
        <w:tab w:val="center" w:pos="4320"/>
        <w:tab w:val="right" w:pos="8640"/>
      </w:tabs>
    </w:pPr>
    <w:rPr>
      <w:sz w:val="20"/>
      <w:szCs w:val="20"/>
    </w:rPr>
  </w:style>
  <w:style w:type="character" w:customStyle="1" w:styleId="a6">
    <w:name w:val="Нижний колонтитул Знак"/>
    <w:basedOn w:val="a0"/>
    <w:link w:val="a5"/>
    <w:rsid w:val="00203F6B"/>
    <w:rPr>
      <w:rFonts w:ascii="Times New Roman" w:eastAsia="Times New Roman" w:hAnsi="Times New Roman" w:cs="Times New Roman"/>
      <w:sz w:val="20"/>
      <w:szCs w:val="20"/>
      <w:lang w:val="en-US"/>
    </w:rPr>
  </w:style>
  <w:style w:type="paragraph" w:styleId="31">
    <w:name w:val="Body Text Indent 3"/>
    <w:basedOn w:val="a"/>
    <w:link w:val="32"/>
    <w:rsid w:val="00203F6B"/>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03F6B"/>
    <w:rPr>
      <w:rFonts w:ascii="Times Armenian" w:eastAsia="Times New Roman" w:hAnsi="Times Armenian" w:cs="Times New Roman"/>
      <w:sz w:val="20"/>
      <w:szCs w:val="20"/>
      <w:lang w:val="x-none" w:eastAsia="x-none"/>
    </w:rPr>
  </w:style>
  <w:style w:type="paragraph" w:styleId="21">
    <w:name w:val="Body Text 2"/>
    <w:basedOn w:val="a"/>
    <w:link w:val="22"/>
    <w:rsid w:val="00203F6B"/>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03F6B"/>
    <w:rPr>
      <w:rFonts w:ascii="Arial LatArm" w:eastAsia="Times New Roman" w:hAnsi="Arial LatArm" w:cs="Times New Roman"/>
      <w:sz w:val="20"/>
      <w:szCs w:val="20"/>
      <w:lang w:val="en-US"/>
    </w:rPr>
  </w:style>
  <w:style w:type="paragraph" w:styleId="23">
    <w:name w:val="Body Text Indent 2"/>
    <w:basedOn w:val="a"/>
    <w:link w:val="24"/>
    <w:rsid w:val="00203F6B"/>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03F6B"/>
    <w:rPr>
      <w:rFonts w:ascii="Baltica" w:eastAsia="Times New Roman" w:hAnsi="Baltica" w:cs="Times New Roman"/>
      <w:sz w:val="20"/>
      <w:szCs w:val="20"/>
      <w:lang w:val="af-ZA"/>
    </w:rPr>
  </w:style>
  <w:style w:type="paragraph" w:customStyle="1" w:styleId="Char">
    <w:name w:val="Char"/>
    <w:basedOn w:val="a"/>
    <w:semiHidden/>
    <w:rsid w:val="00203F6B"/>
    <w:pPr>
      <w:spacing w:after="160" w:line="360" w:lineRule="auto"/>
      <w:ind w:firstLine="709"/>
      <w:jc w:val="both"/>
    </w:pPr>
    <w:rPr>
      <w:rFonts w:ascii="Arial AMU" w:hAnsi="Arial AMU" w:cs="Arial"/>
      <w:sz w:val="22"/>
      <w:szCs w:val="20"/>
    </w:rPr>
  </w:style>
  <w:style w:type="paragraph" w:customStyle="1" w:styleId="Default">
    <w:name w:val="Default"/>
    <w:rsid w:val="00203F6B"/>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203F6B"/>
    <w:rPr>
      <w:rFonts w:ascii="Tahoma" w:hAnsi="Tahoma"/>
      <w:sz w:val="16"/>
      <w:szCs w:val="16"/>
      <w:lang w:val="x-none" w:eastAsia="x-none"/>
    </w:rPr>
  </w:style>
  <w:style w:type="character" w:customStyle="1" w:styleId="a8">
    <w:name w:val="Текст выноски Знак"/>
    <w:basedOn w:val="a0"/>
    <w:link w:val="a7"/>
    <w:rsid w:val="00203F6B"/>
    <w:rPr>
      <w:rFonts w:ascii="Tahoma" w:eastAsia="Times New Roman" w:hAnsi="Tahoma" w:cs="Times New Roman"/>
      <w:sz w:val="16"/>
      <w:szCs w:val="16"/>
      <w:lang w:val="x-none" w:eastAsia="x-none"/>
    </w:rPr>
  </w:style>
  <w:style w:type="character" w:styleId="a9">
    <w:name w:val="Hyperlink"/>
    <w:rsid w:val="00203F6B"/>
    <w:rPr>
      <w:color w:val="0000FF"/>
      <w:u w:val="single"/>
    </w:rPr>
  </w:style>
  <w:style w:type="character" w:customStyle="1" w:styleId="CharChar1">
    <w:name w:val="Char Char1"/>
    <w:locked/>
    <w:rsid w:val="00203F6B"/>
    <w:rPr>
      <w:rFonts w:ascii="Arial LatArm" w:hAnsi="Arial LatArm"/>
      <w:i/>
      <w:lang w:val="en-AU" w:eastAsia="en-US" w:bidi="ar-SA"/>
    </w:rPr>
  </w:style>
  <w:style w:type="paragraph" w:styleId="aa">
    <w:name w:val="Body Text"/>
    <w:basedOn w:val="a"/>
    <w:link w:val="ab"/>
    <w:rsid w:val="00203F6B"/>
    <w:pPr>
      <w:spacing w:after="120"/>
    </w:pPr>
  </w:style>
  <w:style w:type="character" w:customStyle="1" w:styleId="ab">
    <w:name w:val="Основной текст Знак"/>
    <w:basedOn w:val="a0"/>
    <w:link w:val="aa"/>
    <w:rsid w:val="00203F6B"/>
    <w:rPr>
      <w:rFonts w:ascii="Times New Roman" w:eastAsia="Times New Roman" w:hAnsi="Times New Roman" w:cs="Times New Roman"/>
      <w:sz w:val="24"/>
      <w:szCs w:val="24"/>
      <w:lang w:val="en-US"/>
    </w:rPr>
  </w:style>
  <w:style w:type="paragraph" w:styleId="11">
    <w:name w:val="index 1"/>
    <w:basedOn w:val="a"/>
    <w:next w:val="a"/>
    <w:autoRedefine/>
    <w:semiHidden/>
    <w:rsid w:val="00203F6B"/>
    <w:pPr>
      <w:ind w:left="240" w:hanging="240"/>
    </w:pPr>
  </w:style>
  <w:style w:type="paragraph" w:styleId="ac">
    <w:name w:val="index heading"/>
    <w:basedOn w:val="a"/>
    <w:next w:val="11"/>
    <w:semiHidden/>
    <w:rsid w:val="00203F6B"/>
    <w:rPr>
      <w:sz w:val="20"/>
      <w:szCs w:val="20"/>
      <w:lang w:val="en-AU" w:eastAsia="ru-RU"/>
    </w:rPr>
  </w:style>
  <w:style w:type="paragraph" w:styleId="ad">
    <w:name w:val="header"/>
    <w:basedOn w:val="a"/>
    <w:link w:val="ae"/>
    <w:rsid w:val="00203F6B"/>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203F6B"/>
    <w:rPr>
      <w:rFonts w:ascii="Times New Roman" w:eastAsia="Times New Roman" w:hAnsi="Times New Roman" w:cs="Times New Roman"/>
      <w:sz w:val="20"/>
      <w:szCs w:val="20"/>
      <w:lang w:val="en-AU" w:eastAsia="ru-RU"/>
    </w:rPr>
  </w:style>
  <w:style w:type="paragraph" w:styleId="33">
    <w:name w:val="Body Text 3"/>
    <w:basedOn w:val="a"/>
    <w:link w:val="34"/>
    <w:rsid w:val="00203F6B"/>
    <w:pPr>
      <w:jc w:val="both"/>
    </w:pPr>
    <w:rPr>
      <w:rFonts w:ascii="Arial LatArm" w:hAnsi="Arial LatArm"/>
      <w:sz w:val="20"/>
      <w:szCs w:val="20"/>
      <w:lang w:eastAsia="ru-RU"/>
    </w:rPr>
  </w:style>
  <w:style w:type="character" w:customStyle="1" w:styleId="34">
    <w:name w:val="Основной текст 3 Знак"/>
    <w:basedOn w:val="a0"/>
    <w:link w:val="33"/>
    <w:rsid w:val="00203F6B"/>
    <w:rPr>
      <w:rFonts w:ascii="Arial LatArm" w:eastAsia="Times New Roman" w:hAnsi="Arial LatArm" w:cs="Times New Roman"/>
      <w:sz w:val="20"/>
      <w:szCs w:val="20"/>
      <w:lang w:val="en-US" w:eastAsia="ru-RU"/>
    </w:rPr>
  </w:style>
  <w:style w:type="paragraph" w:styleId="af">
    <w:name w:val="Title"/>
    <w:basedOn w:val="a"/>
    <w:link w:val="af0"/>
    <w:qFormat/>
    <w:rsid w:val="00203F6B"/>
    <w:pPr>
      <w:jc w:val="center"/>
    </w:pPr>
    <w:rPr>
      <w:rFonts w:ascii="Arial Armenian" w:hAnsi="Arial Armenian"/>
      <w:szCs w:val="20"/>
    </w:rPr>
  </w:style>
  <w:style w:type="character" w:customStyle="1" w:styleId="af0">
    <w:name w:val="Название Знак"/>
    <w:basedOn w:val="a0"/>
    <w:link w:val="af"/>
    <w:rsid w:val="00203F6B"/>
    <w:rPr>
      <w:rFonts w:ascii="Arial Armenian" w:eastAsia="Times New Roman" w:hAnsi="Arial Armenian" w:cs="Times New Roman"/>
      <w:sz w:val="24"/>
      <w:szCs w:val="20"/>
      <w:lang w:val="en-US"/>
    </w:rPr>
  </w:style>
  <w:style w:type="character" w:styleId="af1">
    <w:name w:val="page number"/>
    <w:basedOn w:val="a0"/>
    <w:rsid w:val="00203F6B"/>
  </w:style>
  <w:style w:type="paragraph" w:styleId="af2">
    <w:name w:val="footnote text"/>
    <w:basedOn w:val="a"/>
    <w:link w:val="af3"/>
    <w:semiHidden/>
    <w:rsid w:val="00203F6B"/>
    <w:rPr>
      <w:rFonts w:ascii="Times Armenian" w:hAnsi="Times Armenian"/>
      <w:sz w:val="20"/>
      <w:szCs w:val="20"/>
      <w:lang w:val="x-none" w:eastAsia="ru-RU"/>
    </w:rPr>
  </w:style>
  <w:style w:type="character" w:customStyle="1" w:styleId="af3">
    <w:name w:val="Текст сноски Знак"/>
    <w:basedOn w:val="a0"/>
    <w:link w:val="af2"/>
    <w:semiHidden/>
    <w:rsid w:val="00203F6B"/>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03F6B"/>
    <w:pPr>
      <w:spacing w:after="160" w:line="240" w:lineRule="exact"/>
    </w:pPr>
    <w:rPr>
      <w:rFonts w:ascii="Arial" w:hAnsi="Arial" w:cs="Arial"/>
      <w:sz w:val="20"/>
      <w:szCs w:val="20"/>
    </w:rPr>
  </w:style>
  <w:style w:type="paragraph" w:customStyle="1" w:styleId="norm">
    <w:name w:val="norm"/>
    <w:basedOn w:val="a"/>
    <w:rsid w:val="00203F6B"/>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03F6B"/>
    <w:rPr>
      <w:rFonts w:ascii="Arial Armenian" w:hAnsi="Arial Armenian"/>
      <w:sz w:val="22"/>
      <w:lang w:val="en-US" w:eastAsia="ru-RU" w:bidi="ar-SA"/>
    </w:rPr>
  </w:style>
  <w:style w:type="character" w:customStyle="1" w:styleId="CharCharChar">
    <w:name w:val="Char Char Char"/>
    <w:rsid w:val="00203F6B"/>
    <w:rPr>
      <w:rFonts w:ascii="Arial LatArm" w:hAnsi="Arial LatArm"/>
      <w:sz w:val="24"/>
      <w:lang w:eastAsia="ru-RU"/>
    </w:rPr>
  </w:style>
  <w:style w:type="paragraph" w:styleId="af4">
    <w:name w:val="Normal (Web)"/>
    <w:basedOn w:val="a"/>
    <w:uiPriority w:val="99"/>
    <w:rsid w:val="00203F6B"/>
    <w:pPr>
      <w:spacing w:before="100" w:beforeAutospacing="1" w:after="100" w:afterAutospacing="1"/>
    </w:pPr>
  </w:style>
  <w:style w:type="character" w:styleId="af5">
    <w:name w:val="Strong"/>
    <w:qFormat/>
    <w:rsid w:val="00203F6B"/>
    <w:rPr>
      <w:b/>
      <w:bCs/>
    </w:rPr>
  </w:style>
  <w:style w:type="character" w:styleId="af6">
    <w:name w:val="footnote reference"/>
    <w:semiHidden/>
    <w:rsid w:val="00203F6B"/>
    <w:rPr>
      <w:vertAlign w:val="superscript"/>
    </w:rPr>
  </w:style>
  <w:style w:type="character" w:customStyle="1" w:styleId="CharChar22">
    <w:name w:val="Char Char22"/>
    <w:rsid w:val="00203F6B"/>
    <w:rPr>
      <w:rFonts w:ascii="Arial Armenian" w:hAnsi="Arial Armenian"/>
      <w:sz w:val="28"/>
      <w:lang w:val="en-US"/>
    </w:rPr>
  </w:style>
  <w:style w:type="character" w:customStyle="1" w:styleId="CharChar20">
    <w:name w:val="Char Char20"/>
    <w:rsid w:val="00203F6B"/>
    <w:rPr>
      <w:rFonts w:ascii="Times LatArm" w:hAnsi="Times LatArm"/>
      <w:b/>
      <w:sz w:val="28"/>
      <w:lang w:val="en-US"/>
    </w:rPr>
  </w:style>
  <w:style w:type="character" w:customStyle="1" w:styleId="CharChar16">
    <w:name w:val="Char Char16"/>
    <w:rsid w:val="00203F6B"/>
    <w:rPr>
      <w:rFonts w:ascii="Times Armenian" w:hAnsi="Times Armenian"/>
      <w:b/>
      <w:lang w:val="hy-AM"/>
    </w:rPr>
  </w:style>
  <w:style w:type="character" w:customStyle="1" w:styleId="CharChar15">
    <w:name w:val="Char Char15"/>
    <w:rsid w:val="00203F6B"/>
    <w:rPr>
      <w:rFonts w:ascii="Times Armenian" w:hAnsi="Times Armenian"/>
      <w:i/>
      <w:lang w:val="nl-NL"/>
    </w:rPr>
  </w:style>
  <w:style w:type="character" w:customStyle="1" w:styleId="CharChar13">
    <w:name w:val="Char Char13"/>
    <w:rsid w:val="00203F6B"/>
    <w:rPr>
      <w:rFonts w:ascii="Arial Armenian" w:hAnsi="Arial Armenian"/>
      <w:lang w:val="en-US"/>
    </w:rPr>
  </w:style>
  <w:style w:type="character" w:styleId="af7">
    <w:name w:val="annotation reference"/>
    <w:semiHidden/>
    <w:rsid w:val="00203F6B"/>
    <w:rPr>
      <w:sz w:val="16"/>
      <w:szCs w:val="16"/>
    </w:rPr>
  </w:style>
  <w:style w:type="paragraph" w:styleId="af8">
    <w:name w:val="annotation text"/>
    <w:basedOn w:val="a"/>
    <w:link w:val="af9"/>
    <w:semiHidden/>
    <w:rsid w:val="00203F6B"/>
    <w:rPr>
      <w:rFonts w:ascii="Times Armenian" w:hAnsi="Times Armenian"/>
      <w:sz w:val="20"/>
      <w:szCs w:val="20"/>
      <w:lang w:val="x-none" w:eastAsia="ru-RU"/>
    </w:rPr>
  </w:style>
  <w:style w:type="character" w:customStyle="1" w:styleId="af9">
    <w:name w:val="Текст примечания Знак"/>
    <w:basedOn w:val="a0"/>
    <w:link w:val="af8"/>
    <w:semiHidden/>
    <w:rsid w:val="00203F6B"/>
    <w:rPr>
      <w:rFonts w:ascii="Times Armenian" w:eastAsia="Times New Roman" w:hAnsi="Times Armenian" w:cs="Times New Roman"/>
      <w:sz w:val="20"/>
      <w:szCs w:val="20"/>
      <w:lang w:val="x-none" w:eastAsia="ru-RU"/>
    </w:rPr>
  </w:style>
  <w:style w:type="paragraph" w:styleId="afa">
    <w:name w:val="annotation subject"/>
    <w:basedOn w:val="af8"/>
    <w:next w:val="af8"/>
    <w:link w:val="afb"/>
    <w:semiHidden/>
    <w:rsid w:val="00203F6B"/>
    <w:rPr>
      <w:b/>
      <w:bCs/>
    </w:rPr>
  </w:style>
  <w:style w:type="character" w:customStyle="1" w:styleId="afb">
    <w:name w:val="Тема примечания Знак"/>
    <w:basedOn w:val="af9"/>
    <w:link w:val="afa"/>
    <w:semiHidden/>
    <w:rsid w:val="00203F6B"/>
    <w:rPr>
      <w:rFonts w:ascii="Times Armenian" w:eastAsia="Times New Roman" w:hAnsi="Times Armenian" w:cs="Times New Roman"/>
      <w:b/>
      <w:bCs/>
      <w:sz w:val="20"/>
      <w:szCs w:val="20"/>
      <w:lang w:val="x-none" w:eastAsia="ru-RU"/>
    </w:rPr>
  </w:style>
  <w:style w:type="paragraph" w:styleId="afc">
    <w:name w:val="endnote text"/>
    <w:basedOn w:val="a"/>
    <w:link w:val="afd"/>
    <w:semiHidden/>
    <w:rsid w:val="00203F6B"/>
    <w:rPr>
      <w:rFonts w:ascii="Times Armenian" w:hAnsi="Times Armenian"/>
      <w:sz w:val="20"/>
      <w:szCs w:val="20"/>
      <w:lang w:val="x-none" w:eastAsia="ru-RU"/>
    </w:rPr>
  </w:style>
  <w:style w:type="character" w:customStyle="1" w:styleId="afd">
    <w:name w:val="Текст концевой сноски Знак"/>
    <w:basedOn w:val="a0"/>
    <w:link w:val="afc"/>
    <w:semiHidden/>
    <w:rsid w:val="00203F6B"/>
    <w:rPr>
      <w:rFonts w:ascii="Times Armenian" w:eastAsia="Times New Roman" w:hAnsi="Times Armenian" w:cs="Times New Roman"/>
      <w:sz w:val="20"/>
      <w:szCs w:val="20"/>
      <w:lang w:val="x-none" w:eastAsia="ru-RU"/>
    </w:rPr>
  </w:style>
  <w:style w:type="character" w:styleId="afe">
    <w:name w:val="endnote reference"/>
    <w:semiHidden/>
    <w:rsid w:val="00203F6B"/>
    <w:rPr>
      <w:vertAlign w:val="superscript"/>
    </w:rPr>
  </w:style>
  <w:style w:type="paragraph" w:styleId="aff">
    <w:name w:val="Document Map"/>
    <w:basedOn w:val="a"/>
    <w:link w:val="aff0"/>
    <w:semiHidden/>
    <w:rsid w:val="00203F6B"/>
    <w:pPr>
      <w:shd w:val="clear" w:color="auto" w:fill="000080"/>
    </w:pPr>
    <w:rPr>
      <w:rFonts w:ascii="Tahoma" w:hAnsi="Tahoma"/>
      <w:sz w:val="20"/>
      <w:szCs w:val="20"/>
      <w:lang w:val="x-none" w:eastAsia="ru-RU"/>
    </w:rPr>
  </w:style>
  <w:style w:type="character" w:customStyle="1" w:styleId="aff0">
    <w:name w:val="Схема документа Знак"/>
    <w:basedOn w:val="a0"/>
    <w:link w:val="aff"/>
    <w:semiHidden/>
    <w:rsid w:val="00203F6B"/>
    <w:rPr>
      <w:rFonts w:ascii="Tahoma" w:eastAsia="Times New Roman" w:hAnsi="Tahoma" w:cs="Times New Roman"/>
      <w:sz w:val="20"/>
      <w:szCs w:val="20"/>
      <w:shd w:val="clear" w:color="auto" w:fill="000080"/>
      <w:lang w:val="x-none" w:eastAsia="ru-RU"/>
    </w:rPr>
  </w:style>
  <w:style w:type="paragraph" w:styleId="aff1">
    <w:name w:val="Revision"/>
    <w:hidden/>
    <w:semiHidden/>
    <w:rsid w:val="00203F6B"/>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203F6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03F6B"/>
    <w:pPr>
      <w:spacing w:after="160" w:line="240" w:lineRule="exact"/>
    </w:pPr>
    <w:rPr>
      <w:rFonts w:ascii="Verdana" w:hAnsi="Verdana"/>
      <w:sz w:val="20"/>
      <w:szCs w:val="20"/>
    </w:rPr>
  </w:style>
  <w:style w:type="paragraph" w:customStyle="1" w:styleId="Style2">
    <w:name w:val="Style2"/>
    <w:basedOn w:val="a"/>
    <w:rsid w:val="00203F6B"/>
    <w:pPr>
      <w:jc w:val="center"/>
    </w:pPr>
    <w:rPr>
      <w:rFonts w:ascii="Arial Armenian" w:hAnsi="Arial Armenian"/>
      <w:w w:val="90"/>
      <w:sz w:val="22"/>
      <w:szCs w:val="20"/>
      <w:lang w:eastAsia="ru-RU"/>
    </w:rPr>
  </w:style>
  <w:style w:type="character" w:customStyle="1" w:styleId="CharChar23">
    <w:name w:val="Char Char23"/>
    <w:rsid w:val="00203F6B"/>
    <w:rPr>
      <w:rFonts w:ascii="Arial Armenian" w:hAnsi="Arial Armenian"/>
      <w:sz w:val="28"/>
      <w:lang w:val="en-US" w:eastAsia="ru-RU" w:bidi="ar-SA"/>
    </w:rPr>
  </w:style>
  <w:style w:type="character" w:customStyle="1" w:styleId="CharChar21">
    <w:name w:val="Char Char21"/>
    <w:rsid w:val="00203F6B"/>
    <w:rPr>
      <w:rFonts w:ascii="Arial LatArm" w:hAnsi="Arial LatArm"/>
      <w:b/>
      <w:color w:val="0000FF"/>
      <w:lang w:val="en-US" w:eastAsia="ru-RU" w:bidi="ar-SA"/>
    </w:rPr>
  </w:style>
  <w:style w:type="paragraph" w:styleId="aff3">
    <w:name w:val="List Paragraph"/>
    <w:basedOn w:val="a"/>
    <w:link w:val="aff4"/>
    <w:uiPriority w:val="34"/>
    <w:qFormat/>
    <w:rsid w:val="00203F6B"/>
    <w:pPr>
      <w:ind w:left="720"/>
    </w:pPr>
    <w:rPr>
      <w:rFonts w:ascii="Times Armenian" w:hAnsi="Times Armenian"/>
      <w:lang w:val="x-none" w:eastAsia="ru-RU"/>
    </w:rPr>
  </w:style>
  <w:style w:type="character" w:customStyle="1" w:styleId="CharChar25">
    <w:name w:val="Char Char25"/>
    <w:rsid w:val="00203F6B"/>
    <w:rPr>
      <w:rFonts w:ascii="Arial Armenian" w:hAnsi="Arial Armenian"/>
      <w:sz w:val="28"/>
      <w:lang w:val="en-US" w:eastAsia="ru-RU" w:bidi="ar-SA"/>
    </w:rPr>
  </w:style>
  <w:style w:type="character" w:customStyle="1" w:styleId="CharChar24">
    <w:name w:val="Char Char24"/>
    <w:rsid w:val="00203F6B"/>
    <w:rPr>
      <w:rFonts w:ascii="Arial LatArm" w:hAnsi="Arial LatArm"/>
      <w:b/>
      <w:color w:val="0000FF"/>
      <w:lang w:val="en-US" w:eastAsia="ru-RU" w:bidi="ar-SA"/>
    </w:rPr>
  </w:style>
  <w:style w:type="paragraph" w:styleId="aff5">
    <w:name w:val="Block Text"/>
    <w:basedOn w:val="a"/>
    <w:rsid w:val="00203F6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03F6B"/>
    <w:pPr>
      <w:autoSpaceDE w:val="0"/>
      <w:autoSpaceDN w:val="0"/>
      <w:adjustRightInd w:val="0"/>
    </w:pPr>
    <w:rPr>
      <w:rFonts w:ascii="Times Armenian" w:hAnsi="Times Armenian"/>
      <w:lang w:val="ru-RU" w:eastAsia="ru-RU"/>
    </w:rPr>
  </w:style>
  <w:style w:type="paragraph" w:customStyle="1" w:styleId="Normal2">
    <w:name w:val="Normal+2"/>
    <w:basedOn w:val="a"/>
    <w:next w:val="a"/>
    <w:rsid w:val="00203F6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03F6B"/>
    <w:pPr>
      <w:widowControl w:val="0"/>
      <w:bidi/>
      <w:adjustRightInd w:val="0"/>
      <w:spacing w:after="160" w:line="240" w:lineRule="exact"/>
    </w:pPr>
    <w:rPr>
      <w:sz w:val="20"/>
      <w:szCs w:val="20"/>
      <w:lang w:val="en-GB" w:eastAsia="ru-RU" w:bidi="he-IL"/>
    </w:rPr>
  </w:style>
  <w:style w:type="paragraph" w:customStyle="1" w:styleId="xl63">
    <w:name w:val="xl63"/>
    <w:basedOn w:val="a"/>
    <w:rsid w:val="00203F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03F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03F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03F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03F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03F6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03F6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03F6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03F6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03F6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03F6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03F6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03F6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03F6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03F6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03F6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03F6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03F6B"/>
    <w:pPr>
      <w:spacing w:before="100" w:beforeAutospacing="1" w:after="100" w:afterAutospacing="1"/>
    </w:pPr>
    <w:rPr>
      <w:rFonts w:eastAsia="Arial Unicode MS"/>
      <w:sz w:val="16"/>
      <w:szCs w:val="16"/>
    </w:rPr>
  </w:style>
  <w:style w:type="paragraph" w:customStyle="1" w:styleId="font13">
    <w:name w:val="font13"/>
    <w:basedOn w:val="a"/>
    <w:rsid w:val="00203F6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03F6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03F6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03F6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03F6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203F6B"/>
    <w:pPr>
      <w:suppressAutoHyphens/>
      <w:spacing w:line="100" w:lineRule="atLeast"/>
    </w:pPr>
    <w:rPr>
      <w:kern w:val="1"/>
      <w:sz w:val="20"/>
      <w:szCs w:val="20"/>
      <w:lang w:val="en-AU" w:eastAsia="ar-SA"/>
    </w:rPr>
  </w:style>
  <w:style w:type="character" w:styleId="aff6">
    <w:name w:val="FollowedHyperlink"/>
    <w:rsid w:val="00203F6B"/>
    <w:rPr>
      <w:color w:val="800080"/>
      <w:u w:val="single"/>
    </w:rPr>
  </w:style>
  <w:style w:type="character" w:customStyle="1" w:styleId="CharCharCharChar1">
    <w:name w:val="Char Char Char Char1"/>
    <w:aliases w:val=" Char Char Char Char Char Char"/>
    <w:rsid w:val="00203F6B"/>
    <w:rPr>
      <w:rFonts w:ascii="Arial LatArm" w:hAnsi="Arial LatArm"/>
      <w:sz w:val="24"/>
      <w:lang w:val="en-US" w:eastAsia="ru-RU" w:bidi="ar-SA"/>
    </w:rPr>
  </w:style>
  <w:style w:type="character" w:customStyle="1" w:styleId="CharChar">
    <w:name w:val="Char Char"/>
    <w:locked/>
    <w:rsid w:val="00203F6B"/>
    <w:rPr>
      <w:lang w:val="en-US" w:eastAsia="en-US" w:bidi="ar-SA"/>
    </w:rPr>
  </w:style>
  <w:style w:type="paragraph" w:customStyle="1" w:styleId="Char3CharCharChar">
    <w:name w:val="Char3 Char Char Char"/>
    <w:basedOn w:val="a"/>
    <w:next w:val="a"/>
    <w:semiHidden/>
    <w:rsid w:val="00203F6B"/>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203F6B"/>
    <w:rPr>
      <w:rFonts w:ascii="Times Armenian" w:eastAsia="Times New Roman" w:hAnsi="Times Armenian" w:cs="Times New Roman"/>
      <w:sz w:val="24"/>
      <w:szCs w:val="24"/>
      <w:lang w:val="x-none" w:eastAsia="ru-RU"/>
    </w:rPr>
  </w:style>
  <w:style w:type="character" w:customStyle="1" w:styleId="CharChar4">
    <w:name w:val="Char Char4"/>
    <w:locked/>
    <w:rsid w:val="00203F6B"/>
    <w:rPr>
      <w:sz w:val="24"/>
      <w:szCs w:val="24"/>
      <w:lang w:val="en-US" w:eastAsia="en-US" w:bidi="ar-SA"/>
    </w:rPr>
  </w:style>
  <w:style w:type="paragraph" w:customStyle="1" w:styleId="msonormalcxspmiddle">
    <w:name w:val="msonormalcxspmiddle"/>
    <w:basedOn w:val="a"/>
    <w:rsid w:val="00203F6B"/>
    <w:pPr>
      <w:spacing w:before="100" w:beforeAutospacing="1" w:after="100" w:afterAutospacing="1"/>
    </w:pPr>
  </w:style>
  <w:style w:type="character" w:customStyle="1" w:styleId="CharChar5">
    <w:name w:val="Char Char5"/>
    <w:locked/>
    <w:rsid w:val="00203F6B"/>
    <w:rPr>
      <w:sz w:val="24"/>
      <w:szCs w:val="24"/>
      <w:lang w:val="en-US" w:eastAsia="en-US" w:bidi="ar-SA"/>
    </w:rPr>
  </w:style>
  <w:style w:type="character" w:styleId="aff7">
    <w:name w:val="Emphasis"/>
    <w:qFormat/>
    <w:rsid w:val="00630AD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F6B"/>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03F6B"/>
    <w:pPr>
      <w:keepNext/>
      <w:jc w:val="center"/>
      <w:outlineLvl w:val="0"/>
    </w:pPr>
    <w:rPr>
      <w:rFonts w:ascii="Arial Armenian" w:hAnsi="Arial Armenian"/>
      <w:sz w:val="28"/>
      <w:szCs w:val="20"/>
      <w:lang w:eastAsia="ru-RU"/>
    </w:rPr>
  </w:style>
  <w:style w:type="paragraph" w:styleId="2">
    <w:name w:val="heading 2"/>
    <w:basedOn w:val="a"/>
    <w:next w:val="a"/>
    <w:link w:val="20"/>
    <w:qFormat/>
    <w:rsid w:val="00203F6B"/>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03F6B"/>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03F6B"/>
    <w:pPr>
      <w:keepNext/>
      <w:outlineLvl w:val="3"/>
    </w:pPr>
    <w:rPr>
      <w:rFonts w:ascii="Arial LatArm" w:hAnsi="Arial LatArm"/>
      <w:i/>
      <w:sz w:val="18"/>
      <w:szCs w:val="20"/>
    </w:rPr>
  </w:style>
  <w:style w:type="paragraph" w:styleId="5">
    <w:name w:val="heading 5"/>
    <w:basedOn w:val="a"/>
    <w:next w:val="a"/>
    <w:link w:val="50"/>
    <w:qFormat/>
    <w:rsid w:val="00203F6B"/>
    <w:pPr>
      <w:keepNext/>
      <w:jc w:val="center"/>
      <w:outlineLvl w:val="4"/>
    </w:pPr>
    <w:rPr>
      <w:rFonts w:ascii="Arial LatArm" w:hAnsi="Arial LatArm"/>
      <w:b/>
      <w:sz w:val="26"/>
      <w:szCs w:val="20"/>
      <w:lang w:eastAsia="ru-RU"/>
    </w:rPr>
  </w:style>
  <w:style w:type="paragraph" w:styleId="6">
    <w:name w:val="heading 6"/>
    <w:basedOn w:val="a"/>
    <w:next w:val="a"/>
    <w:link w:val="60"/>
    <w:qFormat/>
    <w:rsid w:val="00203F6B"/>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03F6B"/>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03F6B"/>
    <w:pPr>
      <w:keepNext/>
      <w:outlineLvl w:val="7"/>
    </w:pPr>
    <w:rPr>
      <w:rFonts w:ascii="Times Armenian" w:hAnsi="Times Armenian"/>
      <w:i/>
      <w:sz w:val="20"/>
      <w:szCs w:val="20"/>
      <w:lang w:val="nl-NL" w:eastAsia="x-none"/>
    </w:rPr>
  </w:style>
  <w:style w:type="paragraph" w:styleId="9">
    <w:name w:val="heading 9"/>
    <w:basedOn w:val="a"/>
    <w:next w:val="a"/>
    <w:link w:val="90"/>
    <w:qFormat/>
    <w:rsid w:val="00203F6B"/>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3F6B"/>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03F6B"/>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03F6B"/>
    <w:rPr>
      <w:rFonts w:ascii="Arial LatArm" w:eastAsia="Times New Roman" w:hAnsi="Arial LatArm" w:cs="Times New Roman"/>
      <w:i/>
      <w:sz w:val="20"/>
      <w:szCs w:val="20"/>
      <w:lang w:val="en-AU"/>
    </w:rPr>
  </w:style>
  <w:style w:type="character" w:customStyle="1" w:styleId="40">
    <w:name w:val="Заголовок 4 Знак"/>
    <w:basedOn w:val="a0"/>
    <w:link w:val="4"/>
    <w:rsid w:val="00203F6B"/>
    <w:rPr>
      <w:rFonts w:ascii="Arial LatArm" w:eastAsia="Times New Roman" w:hAnsi="Arial LatArm" w:cs="Times New Roman"/>
      <w:i/>
      <w:sz w:val="18"/>
      <w:szCs w:val="20"/>
      <w:lang w:val="en-US"/>
    </w:rPr>
  </w:style>
  <w:style w:type="character" w:customStyle="1" w:styleId="50">
    <w:name w:val="Заголовок 5 Знак"/>
    <w:basedOn w:val="a0"/>
    <w:link w:val="5"/>
    <w:rsid w:val="00203F6B"/>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03F6B"/>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03F6B"/>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03F6B"/>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03F6B"/>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203F6B"/>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203F6B"/>
    <w:rPr>
      <w:rFonts w:ascii="Arial LatArm" w:eastAsia="Times New Roman" w:hAnsi="Arial LatArm" w:cs="Times New Roman"/>
      <w:i/>
      <w:sz w:val="20"/>
      <w:szCs w:val="20"/>
      <w:lang w:val="en-AU"/>
    </w:rPr>
  </w:style>
  <w:style w:type="paragraph" w:styleId="a5">
    <w:name w:val="footer"/>
    <w:basedOn w:val="a"/>
    <w:link w:val="a6"/>
    <w:rsid w:val="00203F6B"/>
    <w:pPr>
      <w:tabs>
        <w:tab w:val="center" w:pos="4320"/>
        <w:tab w:val="right" w:pos="8640"/>
      </w:tabs>
    </w:pPr>
    <w:rPr>
      <w:sz w:val="20"/>
      <w:szCs w:val="20"/>
    </w:rPr>
  </w:style>
  <w:style w:type="character" w:customStyle="1" w:styleId="a6">
    <w:name w:val="Нижний колонтитул Знак"/>
    <w:basedOn w:val="a0"/>
    <w:link w:val="a5"/>
    <w:rsid w:val="00203F6B"/>
    <w:rPr>
      <w:rFonts w:ascii="Times New Roman" w:eastAsia="Times New Roman" w:hAnsi="Times New Roman" w:cs="Times New Roman"/>
      <w:sz w:val="20"/>
      <w:szCs w:val="20"/>
      <w:lang w:val="en-US"/>
    </w:rPr>
  </w:style>
  <w:style w:type="paragraph" w:styleId="31">
    <w:name w:val="Body Text Indent 3"/>
    <w:basedOn w:val="a"/>
    <w:link w:val="32"/>
    <w:rsid w:val="00203F6B"/>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03F6B"/>
    <w:rPr>
      <w:rFonts w:ascii="Times Armenian" w:eastAsia="Times New Roman" w:hAnsi="Times Armenian" w:cs="Times New Roman"/>
      <w:sz w:val="20"/>
      <w:szCs w:val="20"/>
      <w:lang w:val="x-none" w:eastAsia="x-none"/>
    </w:rPr>
  </w:style>
  <w:style w:type="paragraph" w:styleId="21">
    <w:name w:val="Body Text 2"/>
    <w:basedOn w:val="a"/>
    <w:link w:val="22"/>
    <w:rsid w:val="00203F6B"/>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03F6B"/>
    <w:rPr>
      <w:rFonts w:ascii="Arial LatArm" w:eastAsia="Times New Roman" w:hAnsi="Arial LatArm" w:cs="Times New Roman"/>
      <w:sz w:val="20"/>
      <w:szCs w:val="20"/>
      <w:lang w:val="en-US"/>
    </w:rPr>
  </w:style>
  <w:style w:type="paragraph" w:styleId="23">
    <w:name w:val="Body Text Indent 2"/>
    <w:basedOn w:val="a"/>
    <w:link w:val="24"/>
    <w:rsid w:val="00203F6B"/>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03F6B"/>
    <w:rPr>
      <w:rFonts w:ascii="Baltica" w:eastAsia="Times New Roman" w:hAnsi="Baltica" w:cs="Times New Roman"/>
      <w:sz w:val="20"/>
      <w:szCs w:val="20"/>
      <w:lang w:val="af-ZA"/>
    </w:rPr>
  </w:style>
  <w:style w:type="paragraph" w:customStyle="1" w:styleId="Char">
    <w:name w:val="Char"/>
    <w:basedOn w:val="a"/>
    <w:semiHidden/>
    <w:rsid w:val="00203F6B"/>
    <w:pPr>
      <w:spacing w:after="160" w:line="360" w:lineRule="auto"/>
      <w:ind w:firstLine="709"/>
      <w:jc w:val="both"/>
    </w:pPr>
    <w:rPr>
      <w:rFonts w:ascii="Arial AMU" w:hAnsi="Arial AMU" w:cs="Arial"/>
      <w:sz w:val="22"/>
      <w:szCs w:val="20"/>
    </w:rPr>
  </w:style>
  <w:style w:type="paragraph" w:customStyle="1" w:styleId="Default">
    <w:name w:val="Default"/>
    <w:rsid w:val="00203F6B"/>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203F6B"/>
    <w:rPr>
      <w:rFonts w:ascii="Tahoma" w:hAnsi="Tahoma"/>
      <w:sz w:val="16"/>
      <w:szCs w:val="16"/>
      <w:lang w:val="x-none" w:eastAsia="x-none"/>
    </w:rPr>
  </w:style>
  <w:style w:type="character" w:customStyle="1" w:styleId="a8">
    <w:name w:val="Текст выноски Знак"/>
    <w:basedOn w:val="a0"/>
    <w:link w:val="a7"/>
    <w:rsid w:val="00203F6B"/>
    <w:rPr>
      <w:rFonts w:ascii="Tahoma" w:eastAsia="Times New Roman" w:hAnsi="Tahoma" w:cs="Times New Roman"/>
      <w:sz w:val="16"/>
      <w:szCs w:val="16"/>
      <w:lang w:val="x-none" w:eastAsia="x-none"/>
    </w:rPr>
  </w:style>
  <w:style w:type="character" w:styleId="a9">
    <w:name w:val="Hyperlink"/>
    <w:rsid w:val="00203F6B"/>
    <w:rPr>
      <w:color w:val="0000FF"/>
      <w:u w:val="single"/>
    </w:rPr>
  </w:style>
  <w:style w:type="character" w:customStyle="1" w:styleId="CharChar1">
    <w:name w:val="Char Char1"/>
    <w:locked/>
    <w:rsid w:val="00203F6B"/>
    <w:rPr>
      <w:rFonts w:ascii="Arial LatArm" w:hAnsi="Arial LatArm"/>
      <w:i/>
      <w:lang w:val="en-AU" w:eastAsia="en-US" w:bidi="ar-SA"/>
    </w:rPr>
  </w:style>
  <w:style w:type="paragraph" w:styleId="aa">
    <w:name w:val="Body Text"/>
    <w:basedOn w:val="a"/>
    <w:link w:val="ab"/>
    <w:rsid w:val="00203F6B"/>
    <w:pPr>
      <w:spacing w:after="120"/>
    </w:pPr>
  </w:style>
  <w:style w:type="character" w:customStyle="1" w:styleId="ab">
    <w:name w:val="Основной текст Знак"/>
    <w:basedOn w:val="a0"/>
    <w:link w:val="aa"/>
    <w:rsid w:val="00203F6B"/>
    <w:rPr>
      <w:rFonts w:ascii="Times New Roman" w:eastAsia="Times New Roman" w:hAnsi="Times New Roman" w:cs="Times New Roman"/>
      <w:sz w:val="24"/>
      <w:szCs w:val="24"/>
      <w:lang w:val="en-US"/>
    </w:rPr>
  </w:style>
  <w:style w:type="paragraph" w:styleId="11">
    <w:name w:val="index 1"/>
    <w:basedOn w:val="a"/>
    <w:next w:val="a"/>
    <w:autoRedefine/>
    <w:semiHidden/>
    <w:rsid w:val="00203F6B"/>
    <w:pPr>
      <w:ind w:left="240" w:hanging="240"/>
    </w:pPr>
  </w:style>
  <w:style w:type="paragraph" w:styleId="ac">
    <w:name w:val="index heading"/>
    <w:basedOn w:val="a"/>
    <w:next w:val="11"/>
    <w:semiHidden/>
    <w:rsid w:val="00203F6B"/>
    <w:rPr>
      <w:sz w:val="20"/>
      <w:szCs w:val="20"/>
      <w:lang w:val="en-AU" w:eastAsia="ru-RU"/>
    </w:rPr>
  </w:style>
  <w:style w:type="paragraph" w:styleId="ad">
    <w:name w:val="header"/>
    <w:basedOn w:val="a"/>
    <w:link w:val="ae"/>
    <w:rsid w:val="00203F6B"/>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203F6B"/>
    <w:rPr>
      <w:rFonts w:ascii="Times New Roman" w:eastAsia="Times New Roman" w:hAnsi="Times New Roman" w:cs="Times New Roman"/>
      <w:sz w:val="20"/>
      <w:szCs w:val="20"/>
      <w:lang w:val="en-AU" w:eastAsia="ru-RU"/>
    </w:rPr>
  </w:style>
  <w:style w:type="paragraph" w:styleId="33">
    <w:name w:val="Body Text 3"/>
    <w:basedOn w:val="a"/>
    <w:link w:val="34"/>
    <w:rsid w:val="00203F6B"/>
    <w:pPr>
      <w:jc w:val="both"/>
    </w:pPr>
    <w:rPr>
      <w:rFonts w:ascii="Arial LatArm" w:hAnsi="Arial LatArm"/>
      <w:sz w:val="20"/>
      <w:szCs w:val="20"/>
      <w:lang w:eastAsia="ru-RU"/>
    </w:rPr>
  </w:style>
  <w:style w:type="character" w:customStyle="1" w:styleId="34">
    <w:name w:val="Основной текст 3 Знак"/>
    <w:basedOn w:val="a0"/>
    <w:link w:val="33"/>
    <w:rsid w:val="00203F6B"/>
    <w:rPr>
      <w:rFonts w:ascii="Arial LatArm" w:eastAsia="Times New Roman" w:hAnsi="Arial LatArm" w:cs="Times New Roman"/>
      <w:sz w:val="20"/>
      <w:szCs w:val="20"/>
      <w:lang w:val="en-US" w:eastAsia="ru-RU"/>
    </w:rPr>
  </w:style>
  <w:style w:type="paragraph" w:styleId="af">
    <w:name w:val="Title"/>
    <w:basedOn w:val="a"/>
    <w:link w:val="af0"/>
    <w:qFormat/>
    <w:rsid w:val="00203F6B"/>
    <w:pPr>
      <w:jc w:val="center"/>
    </w:pPr>
    <w:rPr>
      <w:rFonts w:ascii="Arial Armenian" w:hAnsi="Arial Armenian"/>
      <w:szCs w:val="20"/>
    </w:rPr>
  </w:style>
  <w:style w:type="character" w:customStyle="1" w:styleId="af0">
    <w:name w:val="Название Знак"/>
    <w:basedOn w:val="a0"/>
    <w:link w:val="af"/>
    <w:rsid w:val="00203F6B"/>
    <w:rPr>
      <w:rFonts w:ascii="Arial Armenian" w:eastAsia="Times New Roman" w:hAnsi="Arial Armenian" w:cs="Times New Roman"/>
      <w:sz w:val="24"/>
      <w:szCs w:val="20"/>
      <w:lang w:val="en-US"/>
    </w:rPr>
  </w:style>
  <w:style w:type="character" w:styleId="af1">
    <w:name w:val="page number"/>
    <w:basedOn w:val="a0"/>
    <w:rsid w:val="00203F6B"/>
  </w:style>
  <w:style w:type="paragraph" w:styleId="af2">
    <w:name w:val="footnote text"/>
    <w:basedOn w:val="a"/>
    <w:link w:val="af3"/>
    <w:semiHidden/>
    <w:rsid w:val="00203F6B"/>
    <w:rPr>
      <w:rFonts w:ascii="Times Armenian" w:hAnsi="Times Armenian"/>
      <w:sz w:val="20"/>
      <w:szCs w:val="20"/>
      <w:lang w:val="x-none" w:eastAsia="ru-RU"/>
    </w:rPr>
  </w:style>
  <w:style w:type="character" w:customStyle="1" w:styleId="af3">
    <w:name w:val="Текст сноски Знак"/>
    <w:basedOn w:val="a0"/>
    <w:link w:val="af2"/>
    <w:semiHidden/>
    <w:rsid w:val="00203F6B"/>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03F6B"/>
    <w:pPr>
      <w:spacing w:after="160" w:line="240" w:lineRule="exact"/>
    </w:pPr>
    <w:rPr>
      <w:rFonts w:ascii="Arial" w:hAnsi="Arial" w:cs="Arial"/>
      <w:sz w:val="20"/>
      <w:szCs w:val="20"/>
    </w:rPr>
  </w:style>
  <w:style w:type="paragraph" w:customStyle="1" w:styleId="norm">
    <w:name w:val="norm"/>
    <w:basedOn w:val="a"/>
    <w:rsid w:val="00203F6B"/>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03F6B"/>
    <w:rPr>
      <w:rFonts w:ascii="Arial Armenian" w:hAnsi="Arial Armenian"/>
      <w:sz w:val="22"/>
      <w:lang w:val="en-US" w:eastAsia="ru-RU" w:bidi="ar-SA"/>
    </w:rPr>
  </w:style>
  <w:style w:type="character" w:customStyle="1" w:styleId="CharCharChar">
    <w:name w:val="Char Char Char"/>
    <w:rsid w:val="00203F6B"/>
    <w:rPr>
      <w:rFonts w:ascii="Arial LatArm" w:hAnsi="Arial LatArm"/>
      <w:sz w:val="24"/>
      <w:lang w:eastAsia="ru-RU"/>
    </w:rPr>
  </w:style>
  <w:style w:type="paragraph" w:styleId="af4">
    <w:name w:val="Normal (Web)"/>
    <w:basedOn w:val="a"/>
    <w:uiPriority w:val="99"/>
    <w:rsid w:val="00203F6B"/>
    <w:pPr>
      <w:spacing w:before="100" w:beforeAutospacing="1" w:after="100" w:afterAutospacing="1"/>
    </w:pPr>
  </w:style>
  <w:style w:type="character" w:styleId="af5">
    <w:name w:val="Strong"/>
    <w:qFormat/>
    <w:rsid w:val="00203F6B"/>
    <w:rPr>
      <w:b/>
      <w:bCs/>
    </w:rPr>
  </w:style>
  <w:style w:type="character" w:styleId="af6">
    <w:name w:val="footnote reference"/>
    <w:semiHidden/>
    <w:rsid w:val="00203F6B"/>
    <w:rPr>
      <w:vertAlign w:val="superscript"/>
    </w:rPr>
  </w:style>
  <w:style w:type="character" w:customStyle="1" w:styleId="CharChar22">
    <w:name w:val="Char Char22"/>
    <w:rsid w:val="00203F6B"/>
    <w:rPr>
      <w:rFonts w:ascii="Arial Armenian" w:hAnsi="Arial Armenian"/>
      <w:sz w:val="28"/>
      <w:lang w:val="en-US"/>
    </w:rPr>
  </w:style>
  <w:style w:type="character" w:customStyle="1" w:styleId="CharChar20">
    <w:name w:val="Char Char20"/>
    <w:rsid w:val="00203F6B"/>
    <w:rPr>
      <w:rFonts w:ascii="Times LatArm" w:hAnsi="Times LatArm"/>
      <w:b/>
      <w:sz w:val="28"/>
      <w:lang w:val="en-US"/>
    </w:rPr>
  </w:style>
  <w:style w:type="character" w:customStyle="1" w:styleId="CharChar16">
    <w:name w:val="Char Char16"/>
    <w:rsid w:val="00203F6B"/>
    <w:rPr>
      <w:rFonts w:ascii="Times Armenian" w:hAnsi="Times Armenian"/>
      <w:b/>
      <w:lang w:val="hy-AM"/>
    </w:rPr>
  </w:style>
  <w:style w:type="character" w:customStyle="1" w:styleId="CharChar15">
    <w:name w:val="Char Char15"/>
    <w:rsid w:val="00203F6B"/>
    <w:rPr>
      <w:rFonts w:ascii="Times Armenian" w:hAnsi="Times Armenian"/>
      <w:i/>
      <w:lang w:val="nl-NL"/>
    </w:rPr>
  </w:style>
  <w:style w:type="character" w:customStyle="1" w:styleId="CharChar13">
    <w:name w:val="Char Char13"/>
    <w:rsid w:val="00203F6B"/>
    <w:rPr>
      <w:rFonts w:ascii="Arial Armenian" w:hAnsi="Arial Armenian"/>
      <w:lang w:val="en-US"/>
    </w:rPr>
  </w:style>
  <w:style w:type="character" w:styleId="af7">
    <w:name w:val="annotation reference"/>
    <w:semiHidden/>
    <w:rsid w:val="00203F6B"/>
    <w:rPr>
      <w:sz w:val="16"/>
      <w:szCs w:val="16"/>
    </w:rPr>
  </w:style>
  <w:style w:type="paragraph" w:styleId="af8">
    <w:name w:val="annotation text"/>
    <w:basedOn w:val="a"/>
    <w:link w:val="af9"/>
    <w:semiHidden/>
    <w:rsid w:val="00203F6B"/>
    <w:rPr>
      <w:rFonts w:ascii="Times Armenian" w:hAnsi="Times Armenian"/>
      <w:sz w:val="20"/>
      <w:szCs w:val="20"/>
      <w:lang w:val="x-none" w:eastAsia="ru-RU"/>
    </w:rPr>
  </w:style>
  <w:style w:type="character" w:customStyle="1" w:styleId="af9">
    <w:name w:val="Текст примечания Знак"/>
    <w:basedOn w:val="a0"/>
    <w:link w:val="af8"/>
    <w:semiHidden/>
    <w:rsid w:val="00203F6B"/>
    <w:rPr>
      <w:rFonts w:ascii="Times Armenian" w:eastAsia="Times New Roman" w:hAnsi="Times Armenian" w:cs="Times New Roman"/>
      <w:sz w:val="20"/>
      <w:szCs w:val="20"/>
      <w:lang w:val="x-none" w:eastAsia="ru-RU"/>
    </w:rPr>
  </w:style>
  <w:style w:type="paragraph" w:styleId="afa">
    <w:name w:val="annotation subject"/>
    <w:basedOn w:val="af8"/>
    <w:next w:val="af8"/>
    <w:link w:val="afb"/>
    <w:semiHidden/>
    <w:rsid w:val="00203F6B"/>
    <w:rPr>
      <w:b/>
      <w:bCs/>
    </w:rPr>
  </w:style>
  <w:style w:type="character" w:customStyle="1" w:styleId="afb">
    <w:name w:val="Тема примечания Знак"/>
    <w:basedOn w:val="af9"/>
    <w:link w:val="afa"/>
    <w:semiHidden/>
    <w:rsid w:val="00203F6B"/>
    <w:rPr>
      <w:rFonts w:ascii="Times Armenian" w:eastAsia="Times New Roman" w:hAnsi="Times Armenian" w:cs="Times New Roman"/>
      <w:b/>
      <w:bCs/>
      <w:sz w:val="20"/>
      <w:szCs w:val="20"/>
      <w:lang w:val="x-none" w:eastAsia="ru-RU"/>
    </w:rPr>
  </w:style>
  <w:style w:type="paragraph" w:styleId="afc">
    <w:name w:val="endnote text"/>
    <w:basedOn w:val="a"/>
    <w:link w:val="afd"/>
    <w:semiHidden/>
    <w:rsid w:val="00203F6B"/>
    <w:rPr>
      <w:rFonts w:ascii="Times Armenian" w:hAnsi="Times Armenian"/>
      <w:sz w:val="20"/>
      <w:szCs w:val="20"/>
      <w:lang w:val="x-none" w:eastAsia="ru-RU"/>
    </w:rPr>
  </w:style>
  <w:style w:type="character" w:customStyle="1" w:styleId="afd">
    <w:name w:val="Текст концевой сноски Знак"/>
    <w:basedOn w:val="a0"/>
    <w:link w:val="afc"/>
    <w:semiHidden/>
    <w:rsid w:val="00203F6B"/>
    <w:rPr>
      <w:rFonts w:ascii="Times Armenian" w:eastAsia="Times New Roman" w:hAnsi="Times Armenian" w:cs="Times New Roman"/>
      <w:sz w:val="20"/>
      <w:szCs w:val="20"/>
      <w:lang w:val="x-none" w:eastAsia="ru-RU"/>
    </w:rPr>
  </w:style>
  <w:style w:type="character" w:styleId="afe">
    <w:name w:val="endnote reference"/>
    <w:semiHidden/>
    <w:rsid w:val="00203F6B"/>
    <w:rPr>
      <w:vertAlign w:val="superscript"/>
    </w:rPr>
  </w:style>
  <w:style w:type="paragraph" w:styleId="aff">
    <w:name w:val="Document Map"/>
    <w:basedOn w:val="a"/>
    <w:link w:val="aff0"/>
    <w:semiHidden/>
    <w:rsid w:val="00203F6B"/>
    <w:pPr>
      <w:shd w:val="clear" w:color="auto" w:fill="000080"/>
    </w:pPr>
    <w:rPr>
      <w:rFonts w:ascii="Tahoma" w:hAnsi="Tahoma"/>
      <w:sz w:val="20"/>
      <w:szCs w:val="20"/>
      <w:lang w:val="x-none" w:eastAsia="ru-RU"/>
    </w:rPr>
  </w:style>
  <w:style w:type="character" w:customStyle="1" w:styleId="aff0">
    <w:name w:val="Схема документа Знак"/>
    <w:basedOn w:val="a0"/>
    <w:link w:val="aff"/>
    <w:semiHidden/>
    <w:rsid w:val="00203F6B"/>
    <w:rPr>
      <w:rFonts w:ascii="Tahoma" w:eastAsia="Times New Roman" w:hAnsi="Tahoma" w:cs="Times New Roman"/>
      <w:sz w:val="20"/>
      <w:szCs w:val="20"/>
      <w:shd w:val="clear" w:color="auto" w:fill="000080"/>
      <w:lang w:val="x-none" w:eastAsia="ru-RU"/>
    </w:rPr>
  </w:style>
  <w:style w:type="paragraph" w:styleId="aff1">
    <w:name w:val="Revision"/>
    <w:hidden/>
    <w:semiHidden/>
    <w:rsid w:val="00203F6B"/>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203F6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03F6B"/>
    <w:pPr>
      <w:spacing w:after="160" w:line="240" w:lineRule="exact"/>
    </w:pPr>
    <w:rPr>
      <w:rFonts w:ascii="Verdana" w:hAnsi="Verdana"/>
      <w:sz w:val="20"/>
      <w:szCs w:val="20"/>
    </w:rPr>
  </w:style>
  <w:style w:type="paragraph" w:customStyle="1" w:styleId="Style2">
    <w:name w:val="Style2"/>
    <w:basedOn w:val="a"/>
    <w:rsid w:val="00203F6B"/>
    <w:pPr>
      <w:jc w:val="center"/>
    </w:pPr>
    <w:rPr>
      <w:rFonts w:ascii="Arial Armenian" w:hAnsi="Arial Armenian"/>
      <w:w w:val="90"/>
      <w:sz w:val="22"/>
      <w:szCs w:val="20"/>
      <w:lang w:eastAsia="ru-RU"/>
    </w:rPr>
  </w:style>
  <w:style w:type="character" w:customStyle="1" w:styleId="CharChar23">
    <w:name w:val="Char Char23"/>
    <w:rsid w:val="00203F6B"/>
    <w:rPr>
      <w:rFonts w:ascii="Arial Armenian" w:hAnsi="Arial Armenian"/>
      <w:sz w:val="28"/>
      <w:lang w:val="en-US" w:eastAsia="ru-RU" w:bidi="ar-SA"/>
    </w:rPr>
  </w:style>
  <w:style w:type="character" w:customStyle="1" w:styleId="CharChar21">
    <w:name w:val="Char Char21"/>
    <w:rsid w:val="00203F6B"/>
    <w:rPr>
      <w:rFonts w:ascii="Arial LatArm" w:hAnsi="Arial LatArm"/>
      <w:b/>
      <w:color w:val="0000FF"/>
      <w:lang w:val="en-US" w:eastAsia="ru-RU" w:bidi="ar-SA"/>
    </w:rPr>
  </w:style>
  <w:style w:type="paragraph" w:styleId="aff3">
    <w:name w:val="List Paragraph"/>
    <w:basedOn w:val="a"/>
    <w:link w:val="aff4"/>
    <w:uiPriority w:val="34"/>
    <w:qFormat/>
    <w:rsid w:val="00203F6B"/>
    <w:pPr>
      <w:ind w:left="720"/>
    </w:pPr>
    <w:rPr>
      <w:rFonts w:ascii="Times Armenian" w:hAnsi="Times Armenian"/>
      <w:lang w:val="x-none" w:eastAsia="ru-RU"/>
    </w:rPr>
  </w:style>
  <w:style w:type="character" w:customStyle="1" w:styleId="CharChar25">
    <w:name w:val="Char Char25"/>
    <w:rsid w:val="00203F6B"/>
    <w:rPr>
      <w:rFonts w:ascii="Arial Armenian" w:hAnsi="Arial Armenian"/>
      <w:sz w:val="28"/>
      <w:lang w:val="en-US" w:eastAsia="ru-RU" w:bidi="ar-SA"/>
    </w:rPr>
  </w:style>
  <w:style w:type="character" w:customStyle="1" w:styleId="CharChar24">
    <w:name w:val="Char Char24"/>
    <w:rsid w:val="00203F6B"/>
    <w:rPr>
      <w:rFonts w:ascii="Arial LatArm" w:hAnsi="Arial LatArm"/>
      <w:b/>
      <w:color w:val="0000FF"/>
      <w:lang w:val="en-US" w:eastAsia="ru-RU" w:bidi="ar-SA"/>
    </w:rPr>
  </w:style>
  <w:style w:type="paragraph" w:styleId="aff5">
    <w:name w:val="Block Text"/>
    <w:basedOn w:val="a"/>
    <w:rsid w:val="00203F6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03F6B"/>
    <w:pPr>
      <w:autoSpaceDE w:val="0"/>
      <w:autoSpaceDN w:val="0"/>
      <w:adjustRightInd w:val="0"/>
    </w:pPr>
    <w:rPr>
      <w:rFonts w:ascii="Times Armenian" w:hAnsi="Times Armenian"/>
      <w:lang w:val="ru-RU" w:eastAsia="ru-RU"/>
    </w:rPr>
  </w:style>
  <w:style w:type="paragraph" w:customStyle="1" w:styleId="Normal2">
    <w:name w:val="Normal+2"/>
    <w:basedOn w:val="a"/>
    <w:next w:val="a"/>
    <w:rsid w:val="00203F6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03F6B"/>
    <w:pPr>
      <w:widowControl w:val="0"/>
      <w:bidi/>
      <w:adjustRightInd w:val="0"/>
      <w:spacing w:after="160" w:line="240" w:lineRule="exact"/>
    </w:pPr>
    <w:rPr>
      <w:sz w:val="20"/>
      <w:szCs w:val="20"/>
      <w:lang w:val="en-GB" w:eastAsia="ru-RU" w:bidi="he-IL"/>
    </w:rPr>
  </w:style>
  <w:style w:type="paragraph" w:customStyle="1" w:styleId="xl63">
    <w:name w:val="xl63"/>
    <w:basedOn w:val="a"/>
    <w:rsid w:val="00203F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03F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03F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03F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03F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03F6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03F6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03F6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03F6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03F6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03F6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03F6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03F6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03F6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03F6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03F6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03F6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03F6B"/>
    <w:pPr>
      <w:spacing w:before="100" w:beforeAutospacing="1" w:after="100" w:afterAutospacing="1"/>
    </w:pPr>
    <w:rPr>
      <w:rFonts w:eastAsia="Arial Unicode MS"/>
      <w:sz w:val="16"/>
      <w:szCs w:val="16"/>
    </w:rPr>
  </w:style>
  <w:style w:type="paragraph" w:customStyle="1" w:styleId="font13">
    <w:name w:val="font13"/>
    <w:basedOn w:val="a"/>
    <w:rsid w:val="00203F6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03F6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03F6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03F6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03F6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203F6B"/>
    <w:pPr>
      <w:suppressAutoHyphens/>
      <w:spacing w:line="100" w:lineRule="atLeast"/>
    </w:pPr>
    <w:rPr>
      <w:kern w:val="1"/>
      <w:sz w:val="20"/>
      <w:szCs w:val="20"/>
      <w:lang w:val="en-AU" w:eastAsia="ar-SA"/>
    </w:rPr>
  </w:style>
  <w:style w:type="character" w:styleId="aff6">
    <w:name w:val="FollowedHyperlink"/>
    <w:rsid w:val="00203F6B"/>
    <w:rPr>
      <w:color w:val="800080"/>
      <w:u w:val="single"/>
    </w:rPr>
  </w:style>
  <w:style w:type="character" w:customStyle="1" w:styleId="CharCharCharChar1">
    <w:name w:val="Char Char Char Char1"/>
    <w:aliases w:val=" Char Char Char Char Char Char"/>
    <w:rsid w:val="00203F6B"/>
    <w:rPr>
      <w:rFonts w:ascii="Arial LatArm" w:hAnsi="Arial LatArm"/>
      <w:sz w:val="24"/>
      <w:lang w:val="en-US" w:eastAsia="ru-RU" w:bidi="ar-SA"/>
    </w:rPr>
  </w:style>
  <w:style w:type="character" w:customStyle="1" w:styleId="CharChar">
    <w:name w:val="Char Char"/>
    <w:locked/>
    <w:rsid w:val="00203F6B"/>
    <w:rPr>
      <w:lang w:val="en-US" w:eastAsia="en-US" w:bidi="ar-SA"/>
    </w:rPr>
  </w:style>
  <w:style w:type="paragraph" w:customStyle="1" w:styleId="Char3CharCharChar">
    <w:name w:val="Char3 Char Char Char"/>
    <w:basedOn w:val="a"/>
    <w:next w:val="a"/>
    <w:semiHidden/>
    <w:rsid w:val="00203F6B"/>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203F6B"/>
    <w:rPr>
      <w:rFonts w:ascii="Times Armenian" w:eastAsia="Times New Roman" w:hAnsi="Times Armenian" w:cs="Times New Roman"/>
      <w:sz w:val="24"/>
      <w:szCs w:val="24"/>
      <w:lang w:val="x-none" w:eastAsia="ru-RU"/>
    </w:rPr>
  </w:style>
  <w:style w:type="character" w:customStyle="1" w:styleId="CharChar4">
    <w:name w:val="Char Char4"/>
    <w:locked/>
    <w:rsid w:val="00203F6B"/>
    <w:rPr>
      <w:sz w:val="24"/>
      <w:szCs w:val="24"/>
      <w:lang w:val="en-US" w:eastAsia="en-US" w:bidi="ar-SA"/>
    </w:rPr>
  </w:style>
  <w:style w:type="paragraph" w:customStyle="1" w:styleId="msonormalcxspmiddle">
    <w:name w:val="msonormalcxspmiddle"/>
    <w:basedOn w:val="a"/>
    <w:rsid w:val="00203F6B"/>
    <w:pPr>
      <w:spacing w:before="100" w:beforeAutospacing="1" w:after="100" w:afterAutospacing="1"/>
    </w:pPr>
  </w:style>
  <w:style w:type="character" w:customStyle="1" w:styleId="CharChar5">
    <w:name w:val="Char Char5"/>
    <w:locked/>
    <w:rsid w:val="00203F6B"/>
    <w:rPr>
      <w:sz w:val="24"/>
      <w:szCs w:val="24"/>
      <w:lang w:val="en-US" w:eastAsia="en-US" w:bidi="ar-SA"/>
    </w:rPr>
  </w:style>
  <w:style w:type="character" w:styleId="aff7">
    <w:name w:val="Emphasis"/>
    <w:qFormat/>
    <w:rsid w:val="00630AD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05210">
      <w:bodyDiv w:val="1"/>
      <w:marLeft w:val="0"/>
      <w:marRight w:val="0"/>
      <w:marTop w:val="0"/>
      <w:marBottom w:val="0"/>
      <w:divBdr>
        <w:top w:val="none" w:sz="0" w:space="0" w:color="auto"/>
        <w:left w:val="none" w:sz="0" w:space="0" w:color="auto"/>
        <w:bottom w:val="none" w:sz="0" w:space="0" w:color="auto"/>
        <w:right w:val="none" w:sz="0" w:space="0" w:color="auto"/>
      </w:divBdr>
    </w:div>
    <w:div w:id="536550870">
      <w:bodyDiv w:val="1"/>
      <w:marLeft w:val="0"/>
      <w:marRight w:val="0"/>
      <w:marTop w:val="0"/>
      <w:marBottom w:val="0"/>
      <w:divBdr>
        <w:top w:val="none" w:sz="0" w:space="0" w:color="auto"/>
        <w:left w:val="none" w:sz="0" w:space="0" w:color="auto"/>
        <w:bottom w:val="none" w:sz="0" w:space="0" w:color="auto"/>
        <w:right w:val="none" w:sz="0" w:space="0" w:color="auto"/>
      </w:divBdr>
      <w:divsChild>
        <w:div w:id="1692877026">
          <w:marLeft w:val="0"/>
          <w:marRight w:val="0"/>
          <w:marTop w:val="0"/>
          <w:marBottom w:val="0"/>
          <w:divBdr>
            <w:top w:val="none" w:sz="0" w:space="0" w:color="auto"/>
            <w:left w:val="none" w:sz="0" w:space="0" w:color="auto"/>
            <w:bottom w:val="none" w:sz="0" w:space="0" w:color="auto"/>
            <w:right w:val="none" w:sz="0" w:space="0" w:color="auto"/>
          </w:divBdr>
        </w:div>
        <w:div w:id="1080905635">
          <w:marLeft w:val="0"/>
          <w:marRight w:val="0"/>
          <w:marTop w:val="0"/>
          <w:marBottom w:val="0"/>
          <w:divBdr>
            <w:top w:val="none" w:sz="0" w:space="0" w:color="auto"/>
            <w:left w:val="none" w:sz="0" w:space="0" w:color="auto"/>
            <w:bottom w:val="none" w:sz="0" w:space="0" w:color="auto"/>
            <w:right w:val="none" w:sz="0" w:space="0" w:color="auto"/>
          </w:divBdr>
        </w:div>
        <w:div w:id="10202787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rocurement@minfi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or_mkrtchyan@taxservice.am" TargetMode="External"/><Relationship Id="rId5" Type="http://schemas.openxmlformats.org/officeDocument/2006/relationships/settings" Target="settings.xml"/><Relationship Id="rId10" Type="http://schemas.openxmlformats.org/officeDocument/2006/relationships/hyperlink" Target="mailto:karine_sargsyan@taxservice.am" TargetMode="External"/><Relationship Id="rId4" Type="http://schemas.microsoft.com/office/2007/relationships/stylesWithEffects" Target="stylesWithEffects.xml"/><Relationship Id="rId9" Type="http://schemas.openxmlformats.org/officeDocument/2006/relationships/hyperlink" Target="mailto:Lena_Najaryan@taxservice.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34670-EE90-4F87-857A-4F41B76D4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35</Pages>
  <Words>15636</Words>
  <Characters>89126</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78</cp:revision>
  <cp:lastPrinted>2019-07-23T05:06:00Z</cp:lastPrinted>
  <dcterms:created xsi:type="dcterms:W3CDTF">2019-06-20T11:12:00Z</dcterms:created>
  <dcterms:modified xsi:type="dcterms:W3CDTF">2019-09-03T12:35:00Z</dcterms:modified>
</cp:coreProperties>
</file>