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027B1F">
        <w:rPr>
          <w:rFonts w:ascii="GHEA Grapalat" w:hAnsi="GHEA Grapalat"/>
          <w:i w:val="0"/>
          <w:sz w:val="24"/>
          <w:szCs w:val="24"/>
        </w:rPr>
        <w:t>1</w:t>
      </w:r>
      <w:r w:rsidR="003B35CA" w:rsidRPr="003B35CA">
        <w:rPr>
          <w:rFonts w:ascii="GHEA Grapalat" w:hAnsi="GHEA Grapalat"/>
          <w:i w:val="0"/>
          <w:sz w:val="24"/>
          <w:szCs w:val="24"/>
        </w:rPr>
        <w:t>9</w:t>
      </w:r>
      <w:r w:rsidR="007B5C88" w:rsidRPr="00BE2046">
        <w:rPr>
          <w:rFonts w:ascii="GHEA Grapalat" w:hAnsi="GHEA Grapalat"/>
          <w:i w:val="0"/>
          <w:sz w:val="24"/>
          <w:szCs w:val="24"/>
        </w:rPr>
        <w:t xml:space="preserve">-го </w:t>
      </w:r>
      <w:r w:rsidR="00027B1F">
        <w:rPr>
          <w:rFonts w:ascii="GHEA Grapalat" w:hAnsi="GHEA Grapalat"/>
          <w:i w:val="0"/>
          <w:sz w:val="24"/>
          <w:szCs w:val="24"/>
        </w:rPr>
        <w:t>сентября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C389A" w:rsidRPr="002E28C9">
        <w:rPr>
          <w:rFonts w:ascii="GHEA Grapalat" w:hAnsi="GHEA Grapalat"/>
          <w:i w:val="0"/>
          <w:sz w:val="24"/>
          <w:szCs w:val="24"/>
        </w:rPr>
        <w:t>5</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3B35CA">
        <w:rPr>
          <w:rFonts w:ascii="GHEA Grapalat" w:hAnsi="GHEA Grapalat"/>
          <w:b/>
          <w:i w:val="0"/>
          <w:sz w:val="24"/>
          <w:szCs w:val="24"/>
        </w:rPr>
        <w:t>GHAPDzB-HVKAK-2025-64</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Pr>
          <w:rFonts w:ascii="GHEA Grapalat" w:hAnsi="GHEA Grapalat"/>
        </w:rPr>
        <w:t xml:space="preserve"> </w:t>
      </w:r>
      <w:r w:rsidRPr="00521A49">
        <w:rPr>
          <w:rFonts w:ascii="GHEA Grapalat" w:hAnsi="GHEA Grapalat"/>
        </w:rPr>
        <w:t>Ереван, ул. М.</w:t>
      </w:r>
      <w:r>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3B35CA">
        <w:rPr>
          <w:rFonts w:ascii="GHEA Grapalat" w:hAnsi="GHEA Grapalat"/>
          <w:b/>
        </w:rPr>
        <w:t>автозапчастей</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3B35CA">
        <w:rPr>
          <w:rFonts w:ascii="GHEA Grapalat" w:hAnsi="GHEA Grapalat"/>
          <w:b/>
          <w:i w:val="0"/>
          <w:spacing w:val="-6"/>
          <w:sz w:val="24"/>
          <w:szCs w:val="24"/>
        </w:rPr>
        <w:t>26 сентября</w:t>
      </w:r>
      <w:r>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sidRPr="00521A49">
        <w:rPr>
          <w:rFonts w:ascii="GHEA Grapalat" w:hAnsi="GHEA Grapalat"/>
          <w:b/>
          <w:i w:val="0"/>
          <w:sz w:val="24"/>
          <w:szCs w:val="24"/>
        </w:rPr>
        <w:t>.</w:t>
      </w:r>
    </w:p>
    <w:p w:rsidR="00027B1F" w:rsidRPr="00521A49" w:rsidRDefault="00027B1F" w:rsidP="00027B1F">
      <w:pPr>
        <w:ind w:firstLine="709"/>
        <w:contextualSpacing/>
        <w:rPr>
          <w:rFonts w:ascii="GHEA Grapalat" w:hAnsi="GHEA Grapalat"/>
        </w:rPr>
      </w:pPr>
    </w:p>
    <w:p w:rsidR="00027B1F" w:rsidRPr="00521A49" w:rsidRDefault="00027B1F" w:rsidP="00027B1F">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83 (6014), 091</w:t>
      </w:r>
      <w:r>
        <w:rPr>
          <w:rFonts w:ascii="GHEA Grapalat" w:hAnsi="GHEA Grapalat"/>
          <w:b/>
        </w:rPr>
        <w:t>-22-26-25</w:t>
      </w:r>
    </w:p>
    <w:p w:rsidR="00027B1F" w:rsidRPr="00521A49" w:rsidRDefault="00027B1F" w:rsidP="00027B1F">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027B1F" w:rsidRPr="00521A49" w:rsidRDefault="00027B1F" w:rsidP="00027B1F">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3B35CA">
        <w:rPr>
          <w:rFonts w:ascii="GHEA Grapalat" w:hAnsi="GHEA Grapalat"/>
          <w:b/>
        </w:rPr>
        <w:t>GHAPDzB-HVKAK-2025-64</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1 от </w:t>
      </w:r>
      <w:r w:rsidR="00E5203B">
        <w:rPr>
          <w:rFonts w:ascii="GHEA Grapalat" w:hAnsi="GHEA Grapalat"/>
        </w:rPr>
        <w:t>1</w:t>
      </w:r>
      <w:r w:rsidR="003B35CA">
        <w:rPr>
          <w:rFonts w:ascii="GHEA Grapalat" w:hAnsi="GHEA Grapalat"/>
        </w:rPr>
        <w:t>9</w:t>
      </w:r>
      <w:r w:rsidR="00E5203B">
        <w:rPr>
          <w:rFonts w:ascii="GHEA Grapalat" w:hAnsi="GHEA Grapalat"/>
        </w:rPr>
        <w:t xml:space="preserve"> сентября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3B35CA">
        <w:rPr>
          <w:rFonts w:ascii="GHEA Grapalat" w:hAnsi="GHEA Grapalat"/>
          <w:b/>
        </w:rPr>
        <w:t>АВТОЗАПЧАСТЕЙ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2915B4" w:rsidRPr="0041256C" w:rsidRDefault="002915B4" w:rsidP="002915B4">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AF78F7" w:rsidRPr="00521A49" w:rsidRDefault="00AF78F7">
      <w:pPr>
        <w:rPr>
          <w:rFonts w:ascii="GHEA Grapalat" w:hAnsi="GHEA Grapalat"/>
          <w:b/>
        </w:rPr>
      </w:pPr>
    </w:p>
    <w:p w:rsidR="002915B4" w:rsidRDefault="002915B4" w:rsidP="00962010">
      <w:pPr>
        <w:widowControl w:val="0"/>
        <w:spacing w:after="160"/>
        <w:ind w:firstLine="567"/>
        <w:jc w:val="center"/>
        <w:rPr>
          <w:rFonts w:ascii="GHEA Grapalat" w:hAnsi="GHEA Grapalat"/>
          <w:b/>
        </w:rPr>
      </w:pP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3B35CA">
        <w:rPr>
          <w:rFonts w:ascii="GHEA Grapalat" w:hAnsi="GHEA Grapalat"/>
          <w:b/>
        </w:rPr>
        <w:t>АВТОЗАПЧАСТЕЙ</w:t>
      </w:r>
      <w:r w:rsidR="008E3301" w:rsidRPr="008E3301">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3B35CA">
        <w:rPr>
          <w:rFonts w:ascii="GHEA Grapalat" w:hAnsi="GHEA Grapalat"/>
          <w:b/>
        </w:rPr>
        <w:t>GHAPDzB-HVKAK-2025-64</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3B35CA">
        <w:rPr>
          <w:rFonts w:ascii="GHEA Grapalat" w:hAnsi="GHEA Grapalat"/>
          <w:b/>
          <w:i w:val="0"/>
          <w:sz w:val="24"/>
          <w:szCs w:val="24"/>
        </w:rPr>
        <w:t>автозапчастей</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«Национальн</w:t>
      </w:r>
      <w:r w:rsidR="001D742E">
        <w:rPr>
          <w:rFonts w:ascii="GHEA Grapalat" w:hAnsi="GHEA Grapalat"/>
          <w:b/>
          <w:i w:val="0"/>
          <w:color w:val="0D0D0D" w:themeColor="text1" w:themeTint="F2"/>
          <w:sz w:val="24"/>
          <w:szCs w:val="24"/>
        </w:rPr>
        <w:t>ого центра</w:t>
      </w:r>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E5203B">
        <w:rPr>
          <w:rFonts w:ascii="GHEA Grapalat" w:hAnsi="GHEA Grapalat"/>
          <w:b/>
          <w:i w:val="0"/>
          <w:sz w:val="24"/>
          <w:szCs w:val="24"/>
        </w:rPr>
        <w:t>2 лота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A65C5D" w:rsidRPr="00C21CDD" w:rsidTr="00E25A50">
        <w:trPr>
          <w:jc w:val="center"/>
        </w:trPr>
        <w:tc>
          <w:tcPr>
            <w:tcW w:w="708" w:type="dxa"/>
            <w:vAlign w:val="center"/>
          </w:tcPr>
          <w:p w:rsidR="00A65C5D" w:rsidRPr="00C21CDD" w:rsidRDefault="00A65C5D" w:rsidP="00E5203B">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w:t>
            </w:r>
          </w:p>
        </w:tc>
        <w:tc>
          <w:tcPr>
            <w:tcW w:w="1726" w:type="dxa"/>
            <w:vAlign w:val="center"/>
          </w:tcPr>
          <w:p w:rsidR="00A65C5D" w:rsidRPr="00C21CDD" w:rsidRDefault="00A65C5D" w:rsidP="00A925C6">
            <w:pPr>
              <w:jc w:val="center"/>
              <w:rPr>
                <w:rFonts w:ascii="GHEA Grapalat" w:hAnsi="GHEA Grapalat" w:cs="Calibri"/>
                <w:color w:val="000000"/>
                <w:sz w:val="22"/>
                <w:szCs w:val="22"/>
              </w:rPr>
            </w:pPr>
            <w:r>
              <w:rPr>
                <w:rFonts w:ascii="GHEA Grapalat" w:hAnsi="GHEA Grapalat" w:cs="Calibri"/>
                <w:color w:val="000000"/>
                <w:sz w:val="22"/>
                <w:szCs w:val="22"/>
              </w:rPr>
              <w:t>41,000</w:t>
            </w:r>
          </w:p>
        </w:tc>
        <w:tc>
          <w:tcPr>
            <w:tcW w:w="7536" w:type="dxa"/>
            <w:vAlign w:val="center"/>
          </w:tcPr>
          <w:p w:rsidR="00A65C5D" w:rsidRPr="00A65C5D" w:rsidRDefault="00A65C5D" w:rsidP="00A65C5D">
            <w:pPr>
              <w:rPr>
                <w:rFonts w:ascii="GHEA Grapalat" w:hAnsi="GHEA Grapalat"/>
                <w:sz w:val="22"/>
                <w:szCs w:val="22"/>
              </w:rPr>
            </w:pPr>
            <w:r w:rsidRPr="00A65C5D">
              <w:rPr>
                <w:rFonts w:ascii="GHEA Grapalat" w:hAnsi="GHEA Grapalat"/>
                <w:sz w:val="22"/>
                <w:szCs w:val="22"/>
              </w:rPr>
              <w:t>Накопительный аккумулятор 45А</w:t>
            </w:r>
          </w:p>
        </w:tc>
      </w:tr>
      <w:tr w:rsidR="00A65C5D" w:rsidRPr="00C21CDD" w:rsidTr="00E25A50">
        <w:trPr>
          <w:jc w:val="center"/>
        </w:trPr>
        <w:tc>
          <w:tcPr>
            <w:tcW w:w="708" w:type="dxa"/>
            <w:vAlign w:val="center"/>
          </w:tcPr>
          <w:p w:rsidR="00A65C5D" w:rsidRPr="00C21CDD" w:rsidRDefault="00A65C5D" w:rsidP="00E5203B">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2</w:t>
            </w:r>
          </w:p>
        </w:tc>
        <w:tc>
          <w:tcPr>
            <w:tcW w:w="1726" w:type="dxa"/>
            <w:vAlign w:val="center"/>
          </w:tcPr>
          <w:p w:rsidR="00A65C5D" w:rsidRPr="00C21CDD" w:rsidRDefault="00A65C5D" w:rsidP="00A925C6">
            <w:pPr>
              <w:jc w:val="center"/>
              <w:rPr>
                <w:rFonts w:ascii="GHEA Grapalat" w:hAnsi="GHEA Grapalat" w:cs="Calibri"/>
                <w:color w:val="000000"/>
                <w:sz w:val="22"/>
                <w:szCs w:val="22"/>
              </w:rPr>
            </w:pPr>
            <w:r>
              <w:rPr>
                <w:rFonts w:ascii="GHEA Grapalat" w:hAnsi="GHEA Grapalat" w:cs="Calibri"/>
                <w:color w:val="000000"/>
                <w:sz w:val="22"/>
                <w:szCs w:val="22"/>
              </w:rPr>
              <w:t>700,000</w:t>
            </w:r>
          </w:p>
        </w:tc>
        <w:tc>
          <w:tcPr>
            <w:tcW w:w="7536" w:type="dxa"/>
            <w:vAlign w:val="center"/>
          </w:tcPr>
          <w:p w:rsidR="00A65C5D" w:rsidRPr="00A65C5D" w:rsidRDefault="00A65C5D" w:rsidP="00A65C5D">
            <w:pPr>
              <w:rPr>
                <w:rFonts w:ascii="GHEA Grapalat" w:hAnsi="GHEA Grapalat"/>
                <w:color w:val="000000"/>
                <w:sz w:val="22"/>
                <w:szCs w:val="22"/>
              </w:rPr>
            </w:pPr>
            <w:r w:rsidRPr="00A65C5D">
              <w:rPr>
                <w:rFonts w:ascii="GHEA Grapalat" w:hAnsi="GHEA Grapalat"/>
                <w:color w:val="000000"/>
                <w:sz w:val="22"/>
                <w:szCs w:val="22"/>
              </w:rPr>
              <w:t>Накопительный аккумулятор 75А</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proofErr w:type="gramStart"/>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w:t>
      </w:r>
      <w:proofErr w:type="gramEnd"/>
      <w:r w:rsidR="00753E6E" w:rsidRPr="00521A49">
        <w:rPr>
          <w:rFonts w:ascii="GHEA Grapalat" w:hAnsi="GHEA Grapalat"/>
        </w:rPr>
        <w:t xml:space="preserve">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proofErr w:type="spellStart"/>
      <w:r>
        <w:rPr>
          <w:rFonts w:ascii="GHEA Grapalat" w:hAnsi="GHEA Grapalat"/>
        </w:rPr>
        <w:t>o</w:t>
      </w:r>
      <w:proofErr w:type="spell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xml:space="preserve">, в период его нахождения автоматически приводит к ограничению права </w:t>
      </w:r>
      <w:proofErr w:type="spellStart"/>
      <w:r w:rsidR="006E58F4" w:rsidRPr="000B29DC">
        <w:rPr>
          <w:rFonts w:ascii="GHEA Grapalat" w:hAnsi="GHEA Grapalat"/>
        </w:rPr>
        <w:t>аффилированных</w:t>
      </w:r>
      <w:proofErr w:type="spellEnd"/>
      <w:r w:rsidR="006E58F4" w:rsidRPr="000B29DC">
        <w:rPr>
          <w:rFonts w:ascii="GHEA Grapalat" w:hAnsi="GHEA Grapalat"/>
        </w:rPr>
        <w:t xml:space="preserve">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proofErr w:type="gramStart"/>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006E58F4" w:rsidRPr="009044F1">
        <w:rPr>
          <w:rFonts w:ascii="GHEA Grapalat" w:hAnsi="GHEA Grapalat"/>
        </w:rPr>
        <w:t xml:space="preserve">, </w:t>
      </w:r>
      <w:proofErr w:type="gramStart"/>
      <w:r w:rsidR="006E58F4" w:rsidRPr="009044F1">
        <w:rPr>
          <w:rFonts w:ascii="GHEA Grapalat" w:hAnsi="GHEA Grapalat"/>
        </w:rPr>
        <w:t>учрежденных</w:t>
      </w:r>
      <w:proofErr w:type="gramEnd"/>
      <w:r w:rsidR="006E58F4"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E25A50">
        <w:rPr>
          <w:rFonts w:ascii="GHEA Grapalat" w:hAnsi="GHEA Grapalat"/>
          <w:b/>
          <w:sz w:val="24"/>
          <w:szCs w:val="24"/>
        </w:rPr>
        <w:t xml:space="preserve"> </w:t>
      </w:r>
      <w:r w:rsidR="00805C77" w:rsidRPr="00521A49">
        <w:rPr>
          <w:rFonts w:ascii="GHEA Grapalat" w:hAnsi="GHEA Grapalat"/>
          <w:b/>
          <w:sz w:val="24"/>
          <w:szCs w:val="24"/>
        </w:rPr>
        <w:t>Ереван, ул. М.</w:t>
      </w:r>
      <w:r w:rsidR="00E25A50">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E25A50">
        <w:rPr>
          <w:rFonts w:ascii="GHEA Grapalat" w:hAnsi="GHEA Grapalat"/>
          <w:b/>
          <w:sz w:val="24"/>
          <w:szCs w:val="24"/>
        </w:rPr>
        <w:t>0</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9D646A" w:rsidRPr="009D646A">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CA2C54">
        <w:rPr>
          <w:rFonts w:ascii="GHEA Grapalat" w:hAnsi="GHEA Grapalat"/>
          <w:b/>
          <w:sz w:val="24"/>
          <w:szCs w:val="24"/>
        </w:rPr>
        <w:t>Астгик</w:t>
      </w:r>
      <w:proofErr w:type="spellEnd"/>
      <w:r w:rsidR="00CA2C54">
        <w:rPr>
          <w:rFonts w:ascii="GHEA Grapalat" w:hAnsi="GHEA Grapalat"/>
          <w:b/>
          <w:sz w:val="24"/>
          <w:szCs w:val="24"/>
        </w:rPr>
        <w:t xml:space="preserve"> </w:t>
      </w:r>
      <w:proofErr w:type="spellStart"/>
      <w:r w:rsidR="00CA2C5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9D646A" w:rsidRPr="009D646A">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970E29">
        <w:rPr>
          <w:rFonts w:ascii="GHEA Grapalat" w:hAnsi="GHEA Grapalat"/>
          <w:b/>
          <w:sz w:val="24"/>
          <w:szCs w:val="24"/>
        </w:rPr>
        <w:t>1</w:t>
      </w:r>
      <w:r w:rsidR="00CA2C54">
        <w:rPr>
          <w:rFonts w:ascii="GHEA Grapalat" w:hAnsi="GHEA Grapalat"/>
          <w:b/>
          <w:sz w:val="24"/>
          <w:szCs w:val="24"/>
        </w:rPr>
        <w:t>0</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proofErr w:type="gramStart"/>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в электронной</w:t>
      </w:r>
      <w:proofErr w:type="gramEnd"/>
      <w:r>
        <w:rPr>
          <w:rFonts w:ascii="GHEA Grapalat" w:hAnsi="GHEA Grapalat"/>
        </w:rPr>
        <w:t xml:space="preserve">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w:t>
      </w:r>
      <w:proofErr w:type="gramStart"/>
      <w:r w:rsidRPr="0034742C">
        <w:rPr>
          <w:rFonts w:ascii="GHEA Grapalat" w:hAnsi="GHEA Grapalat" w:cs="Sylfaen"/>
          <w:sz w:val="24"/>
          <w:szCs w:val="24"/>
        </w:rPr>
        <w:t>,</w:t>
      </w:r>
      <w:proofErr w:type="gramEnd"/>
      <w:r w:rsidRPr="0034742C">
        <w:rPr>
          <w:rFonts w:ascii="GHEA Grapalat" w:hAnsi="GHEA Grapalat" w:cs="Sylfaen"/>
          <w:sz w:val="24"/>
          <w:szCs w:val="24"/>
        </w:rPr>
        <w:t xml:space="preserve">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 xml:space="preserve">на десятый </w:t>
      </w:r>
      <w:proofErr w:type="gramStart"/>
      <w:r>
        <w:rPr>
          <w:rFonts w:ascii="GHEA Grapalat" w:hAnsi="GHEA Grapalat"/>
        </w:rPr>
        <w:t>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proofErr w:type="gramStart"/>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w:t>
      </w:r>
      <w:proofErr w:type="gramEnd"/>
      <w:r>
        <w:rPr>
          <w:rFonts w:ascii="GHEA Grapalat" w:hAnsi="GHEA Grapalat"/>
        </w:rPr>
        <w:t xml:space="preserve">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Pr="00357DB8">
        <w:rPr>
          <w:rFonts w:ascii="GHEA Grapalat" w:hAnsi="GHEA Grapalat"/>
        </w:rPr>
        <w:t>-н</w:t>
      </w:r>
      <w:proofErr w:type="gramEnd"/>
      <w:r w:rsidRPr="00357DB8">
        <w:rPr>
          <w:rFonts w:ascii="GHEA Grapalat" w:hAnsi="GHEA Grapalat"/>
        </w:rPr>
        <w:t>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proofErr w:type="gramStart"/>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w:t>
      </w:r>
      <w:proofErr w:type="gramEnd"/>
      <w:r w:rsidRPr="00544A12">
        <w:rPr>
          <w:rFonts w:ascii="GHEA Grapalat" w:hAnsi="GHEA Grapalat" w:cs="Sylfaen"/>
        </w:rPr>
        <w:t xml:space="preserve"> </w:t>
      </w:r>
      <w:proofErr w:type="gramStart"/>
      <w:r w:rsidRPr="00544A12">
        <w:rPr>
          <w:rFonts w:ascii="GHEA Grapalat" w:hAnsi="GHEA Grapalat" w:cs="Sylfaen"/>
        </w:rPr>
        <w:t>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w:t>
      </w:r>
      <w:proofErr w:type="gramEnd"/>
      <w:r w:rsidRPr="00637CD2">
        <w:rPr>
          <w:rFonts w:ascii="GHEA Grapalat" w:hAnsi="GHEA Grapalat" w:cs="Sylfaen"/>
        </w:rPr>
        <w:t xml:space="preserve">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3B35CA">
        <w:rPr>
          <w:rFonts w:ascii="GHEA Grapalat" w:hAnsi="GHEA Grapalat"/>
          <w:b/>
          <w:sz w:val="22"/>
          <w:szCs w:val="22"/>
        </w:rPr>
        <w:t>GHAPDzB-HVKAK-2025-64</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3"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4"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4249A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4249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4249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4249A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4249A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4249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4249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4249A5"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4249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4249A5"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4249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4249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3B35CA">
        <w:rPr>
          <w:rFonts w:ascii="GHEA Grapalat" w:hAnsi="GHEA Grapalat"/>
          <w:b/>
          <w:sz w:val="22"/>
          <w:szCs w:val="22"/>
        </w:rPr>
        <w:t>GHAPDzB-HVKAK-2025-64</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3B35CA">
        <w:rPr>
          <w:rFonts w:ascii="GHEA Grapalat" w:hAnsi="GHEA Grapalat"/>
          <w:b/>
          <w:sz w:val="22"/>
          <w:szCs w:val="22"/>
        </w:rPr>
        <w:t>GHAPDzB-HVKAK-2025-64</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3B35CA">
        <w:rPr>
          <w:rFonts w:ascii="GHEA Grapalat" w:hAnsi="GHEA Grapalat"/>
          <w:b/>
          <w:sz w:val="22"/>
          <w:szCs w:val="22"/>
        </w:rPr>
        <w:t>GHAPDzB-HVKAK-2025-64</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3B35CA">
        <w:rPr>
          <w:rFonts w:ascii="GHEA Grapalat" w:hAnsi="GHEA Grapalat"/>
          <w:b/>
          <w:sz w:val="22"/>
          <w:szCs w:val="22"/>
        </w:rPr>
        <w:t>GHAPDzB-HVKAK-2025-64</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w:t>
      </w:r>
      <w:r w:rsidR="00EF168F">
        <w:rPr>
          <w:rFonts w:ascii="GHEA Grapalat" w:hAnsi="GHEA Grapalat"/>
          <w:b/>
        </w:rPr>
        <w:t xml:space="preserve">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1D742E" w:rsidRPr="00460824" w:rsidRDefault="001D742E" w:rsidP="004F1E7A">
      <w:pPr>
        <w:widowControl w:val="0"/>
        <w:tabs>
          <w:tab w:val="left" w:pos="1276"/>
        </w:tabs>
        <w:ind w:firstLine="567"/>
        <w:contextualSpacing/>
        <w:jc w:val="both"/>
        <w:rPr>
          <w:rFonts w:ascii="GHEA Grapalat" w:hAnsi="GHEA Grapalat"/>
        </w:rPr>
      </w:pPr>
      <w:r>
        <w:rPr>
          <w:rFonts w:ascii="GHEA Grapalat" w:hAnsi="GHEA Grapalat"/>
          <w:b/>
        </w:rPr>
        <w:t xml:space="preserve">8.16 </w:t>
      </w:r>
      <w:r w:rsidR="004D7C49">
        <w:rPr>
          <w:rFonts w:ascii="GHEA Grapalat" w:hAnsi="GHEA Grapalat"/>
          <w:b/>
        </w:rPr>
        <w:t>Поставка</w:t>
      </w:r>
      <w:r w:rsidRPr="00854622">
        <w:rPr>
          <w:rFonts w:ascii="GHEA Grapalat" w:hAnsi="GHEA Grapalat"/>
          <w:b/>
        </w:rPr>
        <w:t xml:space="preserve"> предусмотренных договором </w:t>
      </w:r>
      <w:proofErr w:type="spellStart"/>
      <w:r w:rsidR="004D7C49">
        <w:rPr>
          <w:rFonts w:ascii="GHEA Grapalat" w:hAnsi="GHEA Grapalat"/>
          <w:b/>
        </w:rPr>
        <w:t>товароя</w:t>
      </w:r>
      <w:proofErr w:type="spellEnd"/>
      <w:r w:rsidRPr="00854622">
        <w:rPr>
          <w:rFonts w:ascii="GHEA Grapalat" w:hAnsi="GHEA Grapalat"/>
          <w:b/>
        </w:rPr>
        <w:t xml:space="preserve">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54622">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Pr="00854622">
        <w:rPr>
          <w:rFonts w:ascii="GHEA Grapalat" w:hAnsi="GHEA Grapalat"/>
          <w:b/>
          <w:color w:val="000000" w:themeColor="text1"/>
        </w:rPr>
        <w:t>предусмотрения</w:t>
      </w:r>
      <w:proofErr w:type="spellEnd"/>
      <w:r w:rsidRPr="00854622">
        <w:rPr>
          <w:rFonts w:ascii="GHEA Grapalat" w:hAnsi="GHEA Grapalat"/>
          <w:b/>
          <w:color w:val="000000" w:themeColor="text1"/>
        </w:rPr>
        <w:t xml:space="preserve"> финансовых сре</w:t>
      </w:r>
      <w:proofErr w:type="gramStart"/>
      <w:r w:rsidRPr="00854622">
        <w:rPr>
          <w:rFonts w:ascii="GHEA Grapalat" w:hAnsi="GHEA Grapalat"/>
          <w:b/>
          <w:color w:val="000000" w:themeColor="text1"/>
        </w:rPr>
        <w:t>дств дл</w:t>
      </w:r>
      <w:proofErr w:type="gramEnd"/>
      <w:r w:rsidRPr="00854622">
        <w:rPr>
          <w:rFonts w:ascii="GHEA Grapalat" w:hAnsi="GHEA Grapalat"/>
          <w:b/>
          <w:color w:val="000000" w:themeColor="text1"/>
        </w:rPr>
        <w:t xml:space="preserve">я заключения каждого последующего соглашения, начинается со дня принятия заказчиком в полном объеме результата </w:t>
      </w:r>
      <w:r w:rsidR="00602225">
        <w:rPr>
          <w:rFonts w:ascii="GHEA Grapalat" w:hAnsi="GHEA Grapalat"/>
          <w:b/>
          <w:color w:val="000000" w:themeColor="text1"/>
        </w:rPr>
        <w:t>поставки товара</w:t>
      </w:r>
      <w:r w:rsidRPr="00854622">
        <w:rPr>
          <w:rFonts w:ascii="GHEA Grapalat" w:hAnsi="GHEA Grapalat"/>
          <w:b/>
          <w:color w:val="000000" w:themeColor="text1"/>
        </w:rPr>
        <w:t>, установленного предыдущим соглашением.</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bookmarkStart w:id="6" w:name="_GoBack"/>
      <w:bookmarkEnd w:id="6"/>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proofErr w:type="gramStart"/>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 xml:space="preserve">закупках", и цена Договора не превышает </w:t>
      </w:r>
      <w:proofErr w:type="spellStart"/>
      <w:r w:rsidRPr="00545E75">
        <w:rPr>
          <w:rFonts w:ascii="GHEA Grapalat" w:hAnsi="GHEA Grapalat"/>
          <w:i/>
          <w:sz w:val="16"/>
          <w:szCs w:val="16"/>
        </w:rPr>
        <w:t>двадцатипятикратный</w:t>
      </w:r>
      <w:proofErr w:type="spellEnd"/>
      <w:r w:rsidRPr="00545E75">
        <w:rPr>
          <w:rFonts w:ascii="GHEA Grapalat" w:hAnsi="GHEA Grapalat"/>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roofErr w:type="gramEnd"/>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225" w:rsidRDefault="00602225">
      <w:r>
        <w:separator/>
      </w:r>
    </w:p>
  </w:endnote>
  <w:endnote w:type="continuationSeparator" w:id="0">
    <w:p w:rsidR="00602225" w:rsidRDefault="006022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602225" w:rsidRPr="00C861E9" w:rsidRDefault="0060222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17795">
          <w:rPr>
            <w:rFonts w:ascii="GHEA Grapalat" w:hAnsi="GHEA Grapalat"/>
            <w:noProof/>
            <w:sz w:val="24"/>
            <w:szCs w:val="24"/>
          </w:rPr>
          <w:t>71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225" w:rsidRDefault="00602225">
      <w:r>
        <w:separator/>
      </w:r>
    </w:p>
  </w:footnote>
  <w:footnote w:type="continuationSeparator" w:id="0">
    <w:p w:rsidR="00602225" w:rsidRDefault="00602225">
      <w:r>
        <w:continuationSeparator/>
      </w:r>
    </w:p>
  </w:footnote>
  <w:footnote w:id="1">
    <w:p w:rsidR="00602225" w:rsidRPr="002D0715" w:rsidRDefault="00602225">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602225" w:rsidRPr="00E72E35" w:rsidRDefault="00602225">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602225" w:rsidRPr="00816F7D" w:rsidRDefault="00602225"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02225" w:rsidRPr="00DA04BC" w:rsidRDefault="00602225"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602225" w:rsidRPr="00DA04BC" w:rsidRDefault="00602225"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602225" w:rsidRPr="00DA04BC" w:rsidRDefault="00602225"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602225" w:rsidRPr="00DA04BC" w:rsidRDefault="00602225" w:rsidP="00DA04BC">
      <w:pPr>
        <w:jc w:val="both"/>
        <w:rPr>
          <w:rFonts w:ascii="Sylfaen" w:hAnsi="Sylfaen"/>
          <w:i/>
          <w:sz w:val="16"/>
          <w:szCs w:val="16"/>
        </w:rPr>
      </w:pPr>
    </w:p>
  </w:footnote>
  <w:footnote w:id="4">
    <w:p w:rsidR="00602225" w:rsidRPr="00967242" w:rsidRDefault="00602225"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602225" w:rsidRPr="00D3436F" w:rsidRDefault="00602225">
      <w:pPr>
        <w:pStyle w:val="af2"/>
        <w:rPr>
          <w:lang w:val="es-ES"/>
        </w:rPr>
      </w:pPr>
    </w:p>
  </w:footnote>
  <w:footnote w:id="5">
    <w:p w:rsidR="00602225" w:rsidRPr="008842CE" w:rsidRDefault="00602225" w:rsidP="003D2FE2">
      <w:pPr>
        <w:pStyle w:val="af2"/>
        <w:jc w:val="both"/>
      </w:pPr>
    </w:p>
  </w:footnote>
  <w:footnote w:id="6">
    <w:p w:rsidR="00602225" w:rsidRPr="002B6C9D" w:rsidRDefault="00602225"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602225" w:rsidRPr="002B6C9D" w:rsidRDefault="00602225" w:rsidP="00D3436F">
      <w:pPr>
        <w:pStyle w:val="af2"/>
        <w:widowControl w:val="0"/>
        <w:jc w:val="both"/>
        <w:rPr>
          <w:rFonts w:ascii="Sylfaen" w:hAnsi="Sylfaen"/>
          <w:sz w:val="16"/>
          <w:szCs w:val="16"/>
          <w:lang w:val="hy-AM"/>
        </w:rPr>
      </w:pPr>
    </w:p>
  </w:footnote>
  <w:footnote w:id="7">
    <w:p w:rsidR="00602225" w:rsidRPr="00D3436F" w:rsidRDefault="00602225"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02225" w:rsidRPr="0095788C" w:rsidRDefault="00602225"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02225" w:rsidRPr="0095788C" w:rsidRDefault="00602225">
      <w:pPr>
        <w:pStyle w:val="af2"/>
        <w:rPr>
          <w:rFonts w:ascii="Sylfaen" w:hAnsi="Sylfaen"/>
          <w:sz w:val="16"/>
          <w:szCs w:val="16"/>
          <w:lang w:val="hy-AM"/>
        </w:rPr>
      </w:pPr>
    </w:p>
  </w:footnote>
  <w:footnote w:id="9">
    <w:p w:rsidR="00602225" w:rsidRPr="004F3AE2" w:rsidRDefault="00602225"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602225" w:rsidRPr="008842CE" w:rsidRDefault="00602225"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A36687"/>
    <w:multiLevelType w:val="multilevel"/>
    <w:tmpl w:val="0409001D"/>
    <w:numStyleLink w:val="Style3"/>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121443A"/>
    <w:multiLevelType w:val="multilevel"/>
    <w:tmpl w:val="66E4C332"/>
    <w:numStyleLink w:val="Style1"/>
  </w:abstractNum>
  <w:abstractNum w:abstractNumId="21">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3612718"/>
    <w:multiLevelType w:val="multilevel"/>
    <w:tmpl w:val="0409001D"/>
    <w:numStyleLink w:val="Style3"/>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83969"/>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2E38"/>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2E"/>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5B4"/>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5CA"/>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795"/>
    <w:rsid w:val="00417E48"/>
    <w:rsid w:val="00417F33"/>
    <w:rsid w:val="00421AEB"/>
    <w:rsid w:val="00422009"/>
    <w:rsid w:val="00422802"/>
    <w:rsid w:val="004237F4"/>
    <w:rsid w:val="004249A5"/>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D7C49"/>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2225"/>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147"/>
    <w:rsid w:val="00A61746"/>
    <w:rsid w:val="00A617A7"/>
    <w:rsid w:val="00A619F2"/>
    <w:rsid w:val="00A62933"/>
    <w:rsid w:val="00A633A9"/>
    <w:rsid w:val="00A63445"/>
    <w:rsid w:val="00A63D83"/>
    <w:rsid w:val="00A63EB8"/>
    <w:rsid w:val="00A64339"/>
    <w:rsid w:val="00A65307"/>
    <w:rsid w:val="00A65C38"/>
    <w:rsid w:val="00A65C5D"/>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9BD05-A941-478F-94E3-BE2FCA4C7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76</Pages>
  <Words>16302</Words>
  <Characters>119765</Characters>
  <Application>Microsoft Office Word</Application>
  <DocSecurity>0</DocSecurity>
  <Lines>998</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135796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90</cp:revision>
  <cp:lastPrinted>2018-02-16T07:12:00Z</cp:lastPrinted>
  <dcterms:created xsi:type="dcterms:W3CDTF">2024-02-14T10:29:00Z</dcterms:created>
  <dcterms:modified xsi:type="dcterms:W3CDTF">2025-09-19T08:05:00Z</dcterms:modified>
</cp:coreProperties>
</file>