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AE52CD" w14:textId="77777777" w:rsidR="00CB5B4C" w:rsidRPr="00CB5B4C" w:rsidRDefault="00CB5B4C" w:rsidP="00CB5B4C">
      <w:pPr>
        <w:pStyle w:val="aa"/>
        <w:ind w:right="-7" w:firstLine="567"/>
        <w:jc w:val="right"/>
        <w:rPr>
          <w:rFonts w:ascii="GHEA Grapalat" w:hAnsi="GHEA Grapalat" w:cs="Sylfaen"/>
          <w:i/>
          <w:sz w:val="18"/>
          <w:lang w:val="af-ZA"/>
        </w:rPr>
      </w:pPr>
      <w:r w:rsidRPr="00CB5B4C">
        <w:rPr>
          <w:rFonts w:ascii="GHEA Grapalat" w:hAnsi="GHEA Grapalat" w:cs="Sylfaen"/>
          <w:i/>
          <w:sz w:val="18"/>
          <w:lang w:val="af-ZA"/>
        </w:rPr>
        <w:t xml:space="preserve">                                                                                 </w:t>
      </w:r>
    </w:p>
    <w:p w14:paraId="7EAB37AB" w14:textId="77777777" w:rsidR="00CB5B4C" w:rsidRPr="00E6597C" w:rsidRDefault="00CB5B4C" w:rsidP="00CB5B4C">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098399FA" w14:textId="02A46807" w:rsidR="00CB5B4C" w:rsidRDefault="00AF2E05" w:rsidP="00CB5B4C">
      <w:pPr>
        <w:pStyle w:val="a3"/>
        <w:spacing w:line="240" w:lineRule="auto"/>
        <w:jc w:val="center"/>
        <w:rPr>
          <w:rFonts w:ascii="GHEA Grapalat" w:hAnsi="GHEA Grapalat"/>
          <w:i w:val="0"/>
          <w:lang w:val="af-ZA"/>
        </w:rPr>
      </w:pPr>
      <w:r>
        <w:rPr>
          <w:rFonts w:ascii="GHEA Grapalat" w:hAnsi="GHEA Grapalat"/>
          <w:i w:val="0"/>
          <w:lang w:val="af-ZA"/>
        </w:rPr>
        <w:t>ԲԱՑ ՄՐՑՈՒՅԹԻ</w:t>
      </w:r>
      <w:r w:rsidR="00CB5B4C" w:rsidRPr="00E6597C">
        <w:rPr>
          <w:rFonts w:ascii="GHEA Grapalat" w:hAnsi="GHEA Grapalat"/>
          <w:i w:val="0"/>
          <w:lang w:val="af-ZA"/>
        </w:rPr>
        <w:t xml:space="preserve"> ՄԱՍԻՆ</w:t>
      </w:r>
    </w:p>
    <w:p w14:paraId="18B6D33B" w14:textId="77777777" w:rsidR="00CB5B4C" w:rsidRDefault="00CB5B4C" w:rsidP="00CB5B4C">
      <w:pPr>
        <w:pStyle w:val="a3"/>
        <w:spacing w:line="240" w:lineRule="auto"/>
        <w:jc w:val="center"/>
        <w:rPr>
          <w:rFonts w:ascii="GHEA Grapalat" w:hAnsi="GHEA Grapalat"/>
          <w:i w:val="0"/>
          <w:lang w:val="af-ZA"/>
        </w:rPr>
      </w:pPr>
    </w:p>
    <w:p w14:paraId="38D235E2" w14:textId="77777777" w:rsidR="00CB5B4C" w:rsidRPr="00E6597C" w:rsidRDefault="00CB5B4C" w:rsidP="00CB5B4C">
      <w:pPr>
        <w:pStyle w:val="a3"/>
        <w:spacing w:line="240" w:lineRule="auto"/>
        <w:jc w:val="center"/>
        <w:rPr>
          <w:rFonts w:ascii="GHEA Grapalat" w:hAnsi="GHEA Grapalat"/>
          <w:i w:val="0"/>
          <w:lang w:val="af-ZA"/>
        </w:rPr>
      </w:pPr>
      <w:r w:rsidRPr="00E6597C">
        <w:rPr>
          <w:rFonts w:ascii="GHEA Grapalat" w:hAnsi="GHEA Grapalat"/>
          <w:i w:val="0"/>
          <w:lang w:val="af-ZA"/>
        </w:rPr>
        <w:t>Հայտարարության սույն տեքստը հաստատված է գնահատող հանձնաժողովի</w:t>
      </w:r>
    </w:p>
    <w:p w14:paraId="7369E276" w14:textId="10DA40D2" w:rsidR="00CB5B4C" w:rsidRPr="00E6597C" w:rsidRDefault="00CB5B4C" w:rsidP="00CB5B4C">
      <w:pPr>
        <w:pStyle w:val="a3"/>
        <w:spacing w:line="240" w:lineRule="auto"/>
        <w:jc w:val="center"/>
        <w:rPr>
          <w:rFonts w:ascii="GHEA Grapalat" w:hAnsi="GHEA Grapalat"/>
          <w:i w:val="0"/>
          <w:lang w:val="af-ZA"/>
        </w:rPr>
      </w:pPr>
      <w:r w:rsidRPr="00E6597C">
        <w:rPr>
          <w:rFonts w:ascii="GHEA Grapalat" w:hAnsi="GHEA Grapalat"/>
          <w:i w:val="0"/>
          <w:lang w:val="af-ZA"/>
        </w:rPr>
        <w:t>20</w:t>
      </w:r>
      <w:r w:rsidR="008262D8">
        <w:rPr>
          <w:rFonts w:ascii="GHEA Grapalat" w:hAnsi="GHEA Grapalat"/>
          <w:i w:val="0"/>
          <w:lang w:val="af-ZA"/>
        </w:rPr>
        <w:t>2</w:t>
      </w:r>
      <w:r w:rsidR="002125BE">
        <w:rPr>
          <w:rFonts w:ascii="GHEA Grapalat" w:hAnsi="GHEA Grapalat"/>
          <w:i w:val="0"/>
          <w:lang w:val="hy-AM"/>
        </w:rPr>
        <w:t>4</w:t>
      </w:r>
      <w:r w:rsidRPr="00E6597C">
        <w:rPr>
          <w:rFonts w:ascii="GHEA Grapalat" w:hAnsi="GHEA Grapalat"/>
          <w:i w:val="0"/>
          <w:lang w:val="af-ZA"/>
        </w:rPr>
        <w:t xml:space="preserve"> թվականի </w:t>
      </w:r>
      <w:r w:rsidR="007521A1">
        <w:rPr>
          <w:rFonts w:ascii="GHEA Grapalat" w:hAnsi="GHEA Grapalat"/>
          <w:i w:val="0"/>
          <w:lang w:val="hy-AM"/>
        </w:rPr>
        <w:t xml:space="preserve"> հոկտեմբերի 11</w:t>
      </w:r>
      <w:r w:rsidR="00A3175E">
        <w:rPr>
          <w:rFonts w:ascii="GHEA Grapalat" w:hAnsi="GHEA Grapalat"/>
          <w:i w:val="0"/>
          <w:lang w:val="hy-AM"/>
        </w:rPr>
        <w:t>-</w:t>
      </w:r>
      <w:r>
        <w:rPr>
          <w:rFonts w:ascii="GHEA Grapalat" w:hAnsi="GHEA Grapalat"/>
          <w:i w:val="0"/>
          <w:lang w:val="af-ZA"/>
        </w:rPr>
        <w:t>ի</w:t>
      </w:r>
      <w:r w:rsidRPr="00E6597C">
        <w:rPr>
          <w:rFonts w:ascii="GHEA Grapalat" w:hAnsi="GHEA Grapalat"/>
          <w:i w:val="0"/>
          <w:lang w:val="af-ZA"/>
        </w:rPr>
        <w:t xml:space="preserve"> </w:t>
      </w:r>
      <w:r>
        <w:rPr>
          <w:rFonts w:ascii="GHEA Grapalat" w:hAnsi="GHEA Grapalat"/>
          <w:i w:val="0"/>
          <w:lang w:val="af-ZA"/>
        </w:rPr>
        <w:t>թիվ 1</w:t>
      </w:r>
      <w:r w:rsidRPr="00E6597C">
        <w:rPr>
          <w:rFonts w:ascii="GHEA Grapalat" w:hAnsi="GHEA Grapalat"/>
          <w:i w:val="0"/>
          <w:lang w:val="af-ZA"/>
        </w:rPr>
        <w:t xml:space="preserve"> որոշմամբ </w:t>
      </w:r>
    </w:p>
    <w:p w14:paraId="4021AE05" w14:textId="77777777" w:rsidR="00CB5B4C" w:rsidRPr="00E6597C" w:rsidRDefault="00CB5B4C" w:rsidP="00CB5B4C">
      <w:pPr>
        <w:pStyle w:val="a3"/>
        <w:spacing w:line="240" w:lineRule="auto"/>
        <w:jc w:val="center"/>
        <w:rPr>
          <w:rFonts w:ascii="GHEA Grapalat" w:hAnsi="GHEA Grapalat"/>
          <w:i w:val="0"/>
          <w:lang w:val="af-ZA"/>
        </w:rPr>
      </w:pPr>
    </w:p>
    <w:p w14:paraId="671DD80C" w14:textId="3F8042F9" w:rsidR="00CB5B4C" w:rsidRDefault="00CB5B4C" w:rsidP="00CB5B4C">
      <w:pPr>
        <w:pStyle w:val="a3"/>
        <w:spacing w:line="240" w:lineRule="auto"/>
        <w:jc w:val="center"/>
        <w:rPr>
          <w:rFonts w:ascii="GHEA Grapalat" w:hAnsi="GHEA Grapalat"/>
          <w:i w:val="0"/>
          <w:u w:val="single"/>
          <w:lang w:val="af-ZA"/>
        </w:rPr>
      </w:pPr>
      <w:r w:rsidRPr="00E6597C">
        <w:rPr>
          <w:rFonts w:ascii="GHEA Grapalat" w:hAnsi="GHEA Grapalat"/>
          <w:i w:val="0"/>
          <w:lang w:val="af-ZA"/>
        </w:rPr>
        <w:t xml:space="preserve">Ընթացակարգի ծածկագիրը`  </w:t>
      </w:r>
      <w:r>
        <w:rPr>
          <w:rFonts w:ascii="GHEA Grapalat" w:hAnsi="GHEA Grapalat"/>
          <w:i w:val="0"/>
          <w:lang w:val="af-ZA"/>
        </w:rPr>
        <w:t>«</w:t>
      </w:r>
      <w:r w:rsidR="007521A1">
        <w:rPr>
          <w:rFonts w:ascii="GHEA Grapalat" w:hAnsi="GHEA Grapalat"/>
          <w:i w:val="0"/>
          <w:lang w:val="af-ZA"/>
        </w:rPr>
        <w:t>ԱՄՓՀ-ԲՄԾՁԲ-56/24</w:t>
      </w:r>
      <w:r>
        <w:rPr>
          <w:rFonts w:ascii="GHEA Grapalat" w:hAnsi="GHEA Grapalat"/>
          <w:i w:val="0"/>
          <w:lang w:val="af-ZA"/>
        </w:rPr>
        <w:t>»</w:t>
      </w:r>
      <w:r w:rsidRPr="00E6597C">
        <w:rPr>
          <w:rFonts w:ascii="GHEA Grapalat" w:hAnsi="GHEA Grapalat"/>
          <w:i w:val="0"/>
          <w:u w:val="single"/>
          <w:lang w:val="af-ZA"/>
        </w:rPr>
        <w:t xml:space="preserve">    </w:t>
      </w:r>
    </w:p>
    <w:p w14:paraId="7EF62337" w14:textId="77777777" w:rsidR="00CB5B4C" w:rsidRPr="00E6597C" w:rsidRDefault="00CB5B4C" w:rsidP="00CB5B4C">
      <w:pPr>
        <w:pStyle w:val="a3"/>
        <w:spacing w:line="240" w:lineRule="auto"/>
        <w:rPr>
          <w:rFonts w:ascii="GHEA Grapalat" w:hAnsi="GHEA Grapalat"/>
          <w:i w:val="0"/>
          <w:lang w:val="af-ZA"/>
        </w:rPr>
      </w:pPr>
    </w:p>
    <w:p w14:paraId="43B1F389" w14:textId="7837858B" w:rsidR="00CB5B4C" w:rsidRPr="00E6597C" w:rsidRDefault="00CB5B4C" w:rsidP="00CB5B4C">
      <w:pPr>
        <w:pStyle w:val="a3"/>
        <w:spacing w:line="240" w:lineRule="auto"/>
        <w:ind w:firstLine="708"/>
        <w:rPr>
          <w:rFonts w:ascii="GHEA Grapalat" w:hAnsi="GHEA Grapalat"/>
          <w:i w:val="0"/>
          <w:lang w:val="af-ZA"/>
        </w:rPr>
      </w:pPr>
      <w:r w:rsidRPr="00E6597C">
        <w:rPr>
          <w:rFonts w:ascii="GHEA Grapalat" w:hAnsi="GHEA Grapalat"/>
          <w:i w:val="0"/>
          <w:lang w:val="af-ZA"/>
        </w:rPr>
        <w:t xml:space="preserve">Պատվիրատուն` </w:t>
      </w:r>
      <w:r>
        <w:rPr>
          <w:rFonts w:ascii="GHEA Grapalat" w:hAnsi="GHEA Grapalat"/>
          <w:i w:val="0"/>
          <w:lang w:val="hy-AM"/>
        </w:rPr>
        <w:t xml:space="preserve">ՀՀ </w:t>
      </w:r>
      <w:r>
        <w:rPr>
          <w:rFonts w:ascii="GHEA Grapalat" w:hAnsi="GHEA Grapalat"/>
          <w:i w:val="0"/>
          <w:lang w:val="af-ZA"/>
        </w:rPr>
        <w:t>Արմավիրի մարզի Փարաքարի  համայնքապետարանը</w:t>
      </w:r>
      <w:r w:rsidRPr="00E6597C">
        <w:rPr>
          <w:rFonts w:ascii="GHEA Grapalat" w:hAnsi="GHEA Grapalat"/>
          <w:i w:val="0"/>
          <w:lang w:val="af-ZA"/>
        </w:rPr>
        <w:t>, որը գտնվում է</w:t>
      </w:r>
      <w:r>
        <w:rPr>
          <w:rFonts w:ascii="GHEA Grapalat" w:hAnsi="GHEA Grapalat"/>
          <w:i w:val="0"/>
          <w:lang w:val="af-ZA"/>
        </w:rPr>
        <w:t xml:space="preserve"> </w:t>
      </w:r>
      <w:r>
        <w:rPr>
          <w:rFonts w:ascii="GHEA Grapalat" w:hAnsi="GHEA Grapalat"/>
          <w:i w:val="0"/>
          <w:lang w:val="hy-AM"/>
        </w:rPr>
        <w:t xml:space="preserve">ՀՀ </w:t>
      </w:r>
      <w:r>
        <w:rPr>
          <w:rFonts w:ascii="GHEA Grapalat" w:hAnsi="GHEA Grapalat"/>
          <w:i w:val="0"/>
          <w:lang w:val="af-ZA"/>
        </w:rPr>
        <w:t>Արմավիրի մարզ, Փարաքար համայնք, Նաիրի փողոց 42</w:t>
      </w:r>
      <w:r w:rsidRPr="00E6597C">
        <w:rPr>
          <w:rFonts w:ascii="GHEA Grapalat" w:hAnsi="GHEA Grapalat"/>
          <w:i w:val="0"/>
          <w:lang w:val="af-ZA"/>
        </w:rPr>
        <w:t xml:space="preserve"> հասցեում,</w:t>
      </w:r>
      <w:r>
        <w:rPr>
          <w:rFonts w:ascii="GHEA Grapalat" w:hAnsi="GHEA Grapalat"/>
          <w:i w:val="0"/>
          <w:lang w:val="af-ZA"/>
        </w:rPr>
        <w:t xml:space="preserve"> </w:t>
      </w:r>
      <w:r w:rsidRPr="00E6597C">
        <w:rPr>
          <w:rFonts w:ascii="GHEA Grapalat" w:hAnsi="GHEA Grapalat"/>
          <w:i w:val="0"/>
          <w:lang w:val="af-ZA"/>
        </w:rPr>
        <w:t xml:space="preserve">հայտարարում է </w:t>
      </w:r>
      <w:r w:rsidR="00AF2E05">
        <w:rPr>
          <w:rFonts w:ascii="GHEA Grapalat" w:hAnsi="GHEA Grapalat"/>
          <w:i w:val="0"/>
          <w:lang w:val="hy-AM"/>
        </w:rPr>
        <w:t>բաց մրցույթ</w:t>
      </w:r>
      <w:r w:rsidRPr="00E6597C">
        <w:rPr>
          <w:rFonts w:ascii="GHEA Grapalat" w:hAnsi="GHEA Grapalat"/>
          <w:i w:val="0"/>
          <w:lang w:val="af-ZA"/>
        </w:rPr>
        <w:t>, որն իրականացվում է մեկ փուլով:</w:t>
      </w:r>
    </w:p>
    <w:p w14:paraId="1CD8A0AB" w14:textId="77777777" w:rsidR="00CB5B4C" w:rsidRPr="00E6597C" w:rsidRDefault="00CB5B4C" w:rsidP="00CB5B4C">
      <w:pPr>
        <w:pStyle w:val="a3"/>
        <w:spacing w:line="240" w:lineRule="auto"/>
        <w:ind w:firstLine="0"/>
        <w:rPr>
          <w:rFonts w:ascii="GHEA Grapalat" w:hAnsi="GHEA Grapalat"/>
          <w:i w:val="0"/>
          <w:lang w:val="af-ZA"/>
        </w:rPr>
      </w:pPr>
      <w:r w:rsidRPr="00E6597C">
        <w:rPr>
          <w:rFonts w:ascii="GHEA Grapalat" w:hAnsi="GHEA Grapalat"/>
          <w:i w:val="0"/>
          <w:lang w:val="af-ZA"/>
        </w:rPr>
        <w:tab/>
      </w:r>
      <w:bookmarkStart w:id="0" w:name="_Hlk23167417"/>
      <w:r w:rsidRPr="00E6597C">
        <w:rPr>
          <w:rFonts w:ascii="GHEA Grapalat" w:hAnsi="GHEA Grapalat"/>
          <w:i w:val="0"/>
          <w:lang w:val="af-ZA"/>
        </w:rPr>
        <w:t>Սույն ընթացակարգի</w:t>
      </w:r>
      <w:bookmarkEnd w:id="0"/>
      <w:r w:rsidRPr="00E6597C">
        <w:rPr>
          <w:rFonts w:ascii="GHEA Grapalat" w:hAnsi="GHEA Grapalat"/>
          <w:i w:val="0"/>
          <w:lang w:val="af-ZA"/>
        </w:rPr>
        <w:t xml:space="preserve"> արդյունքում </w:t>
      </w:r>
      <w:r w:rsidRPr="00E6597C">
        <w:rPr>
          <w:rFonts w:ascii="GHEA Grapalat" w:hAnsi="GHEA Grapalat"/>
          <w:i w:val="0"/>
          <w:lang w:val="hy-AM"/>
        </w:rPr>
        <w:t>ընտրված</w:t>
      </w:r>
      <w:r w:rsidRPr="00E6597C">
        <w:rPr>
          <w:rFonts w:ascii="GHEA Grapalat" w:hAnsi="GHEA Grapalat"/>
          <w:i w:val="0"/>
          <w:lang w:val="af-ZA"/>
        </w:rPr>
        <w:t xml:space="preserve"> մասնակցին սահմանված կարգով կառաջարկվի կնքել</w:t>
      </w:r>
      <w:r>
        <w:rPr>
          <w:rFonts w:ascii="GHEA Grapalat" w:hAnsi="GHEA Grapalat"/>
          <w:i w:val="0"/>
          <w:lang w:val="af-ZA"/>
        </w:rPr>
        <w:t xml:space="preserve"> </w:t>
      </w:r>
      <w:r w:rsidRPr="00354228">
        <w:rPr>
          <w:rFonts w:ascii="GHEA Grapalat" w:hAnsi="GHEA Grapalat"/>
          <w:b/>
          <w:i w:val="0"/>
          <w:lang w:val="af-ZA"/>
        </w:rPr>
        <w:t xml:space="preserve">նախագծա-նախահաշվային փաստաթղթերի կազմման խորհրդատվական </w:t>
      </w:r>
      <w:r>
        <w:rPr>
          <w:rFonts w:ascii="GHEA Grapalat" w:hAnsi="GHEA Grapalat"/>
          <w:b/>
          <w:i w:val="0"/>
          <w:lang w:val="hy-AM"/>
        </w:rPr>
        <w:t>ծառայությունների</w:t>
      </w:r>
      <w:r w:rsidRPr="00354228">
        <w:rPr>
          <w:rFonts w:ascii="GHEA Grapalat" w:hAnsi="GHEA Grapalat"/>
          <w:b/>
          <w:i w:val="0"/>
          <w:lang w:val="af-ZA"/>
        </w:rPr>
        <w:t xml:space="preserve"> ձեռքբերման</w:t>
      </w:r>
      <w:r>
        <w:rPr>
          <w:rFonts w:ascii="GHEA Grapalat" w:hAnsi="GHEA Grapalat"/>
          <w:i w:val="0"/>
          <w:lang w:val="af-ZA"/>
        </w:rPr>
        <w:t xml:space="preserve"> </w:t>
      </w:r>
      <w:r w:rsidRPr="00E6597C">
        <w:rPr>
          <w:rFonts w:ascii="GHEA Grapalat" w:hAnsi="GHEA Grapalat"/>
          <w:i w:val="0"/>
          <w:lang w:val="af-ZA"/>
        </w:rPr>
        <w:t xml:space="preserve">   պայմանագիր (այսուհետ` </w:t>
      </w:r>
      <w:r>
        <w:rPr>
          <w:rFonts w:ascii="GHEA Grapalat" w:hAnsi="GHEA Grapalat"/>
          <w:i w:val="0"/>
          <w:sz w:val="16"/>
          <w:szCs w:val="16"/>
          <w:lang w:val="af-ZA"/>
        </w:rPr>
        <w:t xml:space="preserve"> </w:t>
      </w:r>
      <w:r w:rsidRPr="00E6597C">
        <w:rPr>
          <w:rFonts w:ascii="GHEA Grapalat" w:hAnsi="GHEA Grapalat"/>
          <w:i w:val="0"/>
          <w:lang w:val="af-ZA"/>
        </w:rPr>
        <w:t xml:space="preserve">պայմանագիր)։ </w:t>
      </w:r>
    </w:p>
    <w:p w14:paraId="3D98880D" w14:textId="77777777" w:rsidR="00357D48" w:rsidRPr="00064ADD" w:rsidRDefault="00642EFE" w:rsidP="00CB5B4C">
      <w:pPr>
        <w:pStyle w:val="a3"/>
        <w:spacing w:line="240" w:lineRule="auto"/>
        <w:rPr>
          <w:rFonts w:ascii="GHEA Grapalat" w:hAnsi="GHEA Grapalat"/>
          <w:i w:val="0"/>
          <w:lang w:val="af-ZA"/>
        </w:rPr>
      </w:pPr>
      <w:r w:rsidRPr="00064ADD">
        <w:rPr>
          <w:rFonts w:ascii="GHEA Grapalat" w:hAnsi="GHEA Grapalat"/>
          <w:i w:val="0"/>
          <w:sz w:val="16"/>
          <w:szCs w:val="16"/>
          <w:lang w:val="af-ZA"/>
        </w:rPr>
        <w:t xml:space="preserve"> </w:t>
      </w:r>
      <w:r w:rsidR="00A20B69"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14:paraId="1FA842F3" w14:textId="77777777" w:rsidR="00A20B69" w:rsidRPr="00064ADD" w:rsidRDefault="00496E18" w:rsidP="00CB5B4C">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14:paraId="151D3128" w14:textId="77777777" w:rsidR="00357D48" w:rsidRPr="00064ADD" w:rsidRDefault="00EE73A8" w:rsidP="00CB5B4C">
      <w:pPr>
        <w:pStyle w:val="a3"/>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1" w:name="_Hlk23167512"/>
      <w:r w:rsidR="00496E18" w:rsidRPr="00064ADD">
        <w:rPr>
          <w:rFonts w:ascii="GHEA Grapalat" w:hAnsi="GHEA Grapalat"/>
          <w:i w:val="0"/>
          <w:lang w:val="af-ZA"/>
        </w:rPr>
        <w:t xml:space="preserve">ոչ գնային պայմաններով բավարար գնահատված </w:t>
      </w:r>
      <w:bookmarkEnd w:id="1"/>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14:paraId="1BF38CF2" w14:textId="46EBB58E" w:rsidR="000E2427" w:rsidRPr="00064ADD" w:rsidRDefault="000E2427" w:rsidP="00CB5B4C">
      <w:pPr>
        <w:pStyle w:val="a3"/>
        <w:spacing w:line="240" w:lineRule="auto"/>
        <w:rPr>
          <w:rFonts w:ascii="GHEA Grapalat" w:hAnsi="GHEA Grapalat"/>
          <w:i w:val="0"/>
          <w:lang w:val="af-ZA"/>
        </w:rPr>
      </w:pPr>
      <w:r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 </w:t>
      </w:r>
      <w:r w:rsidRPr="00064ADD">
        <w:rPr>
          <w:rFonts w:ascii="GHEA Grapalat" w:hAnsi="GHEA Grapalat"/>
          <w:i w:val="0"/>
          <w:lang w:val="af-ZA"/>
        </w:rPr>
        <w:t>նկատմամբ կիրառվում են Առևտրի համաշխարհային կազմակերպության պետական գնումների համաձայնագրի դրույթները:</w:t>
      </w:r>
    </w:p>
    <w:p w14:paraId="6972E957" w14:textId="77777777" w:rsidR="0067579A" w:rsidRDefault="00357D48" w:rsidP="00EF3662">
      <w:pPr>
        <w:pStyle w:val="a3"/>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14:paraId="786EAF1B" w14:textId="2D34A4DA" w:rsidR="003E7559" w:rsidRPr="00064ADD" w:rsidRDefault="003E7559" w:rsidP="003E7559">
      <w:pPr>
        <w:pStyle w:val="a3"/>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CB5B4C" w:rsidRPr="00CB5B4C">
        <w:rPr>
          <w:rFonts w:ascii="GHEA Grapalat" w:hAnsi="GHEA Grapalat"/>
          <w:i w:val="0"/>
          <w:lang w:val="hy-AM"/>
        </w:rPr>
        <w:t xml:space="preserve">ՀՀ </w:t>
      </w:r>
      <w:r w:rsidR="00CB5B4C" w:rsidRPr="00CB5B4C">
        <w:rPr>
          <w:rFonts w:ascii="GHEA Grapalat" w:hAnsi="GHEA Grapalat"/>
          <w:i w:val="0"/>
          <w:lang w:val="af-ZA"/>
        </w:rPr>
        <w:t>Արմավիրի մարզ, Փարաքար համայնք, Նաիրի փողոց 42</w:t>
      </w:r>
      <w:r w:rsidRPr="00064ADD">
        <w:rPr>
          <w:rFonts w:ascii="GHEA Grapalat" w:hAnsi="GHEA Grapalat"/>
          <w:i w:val="0"/>
          <w:lang w:val="af-ZA"/>
        </w:rPr>
        <w:t xml:space="preserve"> հասցեով, փաստաթղթային ձևով մինչև սույն հայտարարության հրապարակման օրվանից հաշված </w:t>
      </w:r>
      <w:r w:rsidRPr="003117AD">
        <w:rPr>
          <w:rFonts w:ascii="GHEA Grapalat" w:hAnsi="GHEA Grapalat"/>
          <w:i w:val="0"/>
          <w:lang w:val="af-ZA"/>
        </w:rPr>
        <w:t xml:space="preserve">         </w:t>
      </w:r>
      <w:r w:rsidR="007521A1">
        <w:rPr>
          <w:rFonts w:ascii="GHEA Grapalat" w:hAnsi="GHEA Grapalat"/>
          <w:i w:val="0"/>
          <w:lang w:val="hy-AM"/>
        </w:rPr>
        <w:t>40</w:t>
      </w:r>
      <w:r w:rsidRPr="00064ADD">
        <w:rPr>
          <w:rFonts w:ascii="GHEA Grapalat" w:hAnsi="GHEA Grapalat"/>
          <w:i w:val="0"/>
          <w:lang w:val="af-ZA"/>
        </w:rPr>
        <w:t xml:space="preserve">-րդ օրվա ժամը </w:t>
      </w:r>
      <w:r w:rsidR="00923BC1">
        <w:rPr>
          <w:rFonts w:ascii="GHEA Grapalat" w:hAnsi="GHEA Grapalat"/>
          <w:i w:val="0"/>
          <w:lang w:val="hy-AM"/>
        </w:rPr>
        <w:t>09</w:t>
      </w:r>
      <w:r w:rsidR="001E3409">
        <w:rPr>
          <w:rFonts w:ascii="GHEA Grapalat" w:hAnsi="GHEA Grapalat"/>
          <w:i w:val="0"/>
          <w:lang w:val="af-ZA"/>
        </w:rPr>
        <w:t>։</w:t>
      </w:r>
      <w:r w:rsidR="00923BC1">
        <w:rPr>
          <w:rFonts w:ascii="GHEA Grapalat" w:hAnsi="GHEA Grapalat"/>
          <w:i w:val="0"/>
          <w:lang w:val="hy-AM"/>
        </w:rPr>
        <w:t>3</w:t>
      </w:r>
      <w:r w:rsidR="00EB04E4">
        <w:rPr>
          <w:rFonts w:ascii="GHEA Grapalat" w:hAnsi="GHEA Grapalat"/>
          <w:i w:val="0"/>
          <w:lang w:val="hy-AM"/>
        </w:rPr>
        <w:t>0</w:t>
      </w:r>
      <w:r w:rsidR="00CB5B4C">
        <w:rPr>
          <w:rFonts w:ascii="GHEA Grapalat" w:hAnsi="GHEA Grapalat"/>
          <w:i w:val="0"/>
          <w:lang w:val="af-ZA"/>
        </w:rPr>
        <w:t>-ն</w:t>
      </w:r>
      <w:r w:rsidRPr="00064ADD">
        <w:rPr>
          <w:rFonts w:ascii="GHEA Grapalat" w:hAnsi="GHEA Grapalat"/>
          <w:i w:val="0"/>
          <w:lang w:val="af-ZA"/>
        </w:rPr>
        <w:t xml:space="preserve">: Հայտերը, հայերենից բացի, կարող են ներկայացվել նաև անգլերեն կամ ռուսերեն: </w:t>
      </w:r>
    </w:p>
    <w:p w14:paraId="49408C5B" w14:textId="40B15192" w:rsidR="00F028A1" w:rsidRDefault="003E7559" w:rsidP="003117AD">
      <w:pPr>
        <w:pStyle w:val="a3"/>
        <w:spacing w:line="240" w:lineRule="auto"/>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CB5B4C" w:rsidRPr="003117AD">
        <w:rPr>
          <w:rFonts w:ascii="GHEA Grapalat" w:hAnsi="GHEA Grapalat"/>
          <w:i w:val="0"/>
          <w:lang w:val="af-ZA"/>
        </w:rPr>
        <w:t xml:space="preserve">ՀՀ </w:t>
      </w:r>
      <w:r w:rsidR="00CB5B4C" w:rsidRPr="00CB5B4C">
        <w:rPr>
          <w:rFonts w:ascii="GHEA Grapalat" w:hAnsi="GHEA Grapalat"/>
          <w:i w:val="0"/>
          <w:lang w:val="af-ZA"/>
        </w:rPr>
        <w:t>Արմավիրի մարզ, Փարաքար համայնք, Նաիրի փողոց 42</w:t>
      </w:r>
      <w:r w:rsidR="00CB5B4C" w:rsidRPr="003117AD">
        <w:rPr>
          <w:rFonts w:ascii="GHEA Grapalat" w:hAnsi="GHEA Grapalat"/>
          <w:i w:val="0"/>
          <w:lang w:val="af-ZA"/>
        </w:rPr>
        <w:t xml:space="preserve"> </w:t>
      </w:r>
      <w:r w:rsidRPr="00064ADD">
        <w:rPr>
          <w:rFonts w:ascii="GHEA Grapalat" w:hAnsi="GHEA Grapalat"/>
          <w:i w:val="0"/>
          <w:lang w:val="af-ZA"/>
        </w:rPr>
        <w:t xml:space="preserve">հասցեում,  </w:t>
      </w:r>
      <w:r w:rsidR="007521A1">
        <w:rPr>
          <w:rFonts w:ascii="GHEA Grapalat" w:hAnsi="GHEA Grapalat"/>
          <w:i w:val="0"/>
          <w:lang w:val="hy-AM"/>
        </w:rPr>
        <w:t>19</w:t>
      </w:r>
      <w:r w:rsidR="00923BC1">
        <w:rPr>
          <w:rFonts w:ascii="Cambria Math" w:hAnsi="Cambria Math"/>
          <w:i w:val="0"/>
          <w:lang w:val="hy-AM"/>
        </w:rPr>
        <w:t>․</w:t>
      </w:r>
      <w:r w:rsidR="007521A1" w:rsidRPr="007521A1">
        <w:rPr>
          <w:rFonts w:ascii="GHEA Grapalat" w:hAnsi="GHEA Grapalat"/>
          <w:i w:val="0"/>
          <w:lang w:val="hy-AM"/>
        </w:rPr>
        <w:t>11</w:t>
      </w:r>
      <w:r w:rsidR="00923BC1" w:rsidRPr="00923BC1">
        <w:rPr>
          <w:rFonts w:ascii="Cambria Math" w:hAnsi="Cambria Math" w:cs="Cambria Math"/>
          <w:i w:val="0"/>
          <w:lang w:val="hy-AM"/>
        </w:rPr>
        <w:t>․</w:t>
      </w:r>
      <w:r w:rsidR="00A3175E" w:rsidRPr="00A3175E">
        <w:rPr>
          <w:rFonts w:ascii="GHEA Grapalat" w:hAnsi="GHEA Grapalat"/>
          <w:i w:val="0"/>
          <w:lang w:val="hy-AM"/>
        </w:rPr>
        <w:t>2024</w:t>
      </w:r>
      <w:r w:rsidR="00A3175E" w:rsidRPr="00A3175E">
        <w:rPr>
          <w:rFonts w:ascii="GHEA Grapalat" w:hAnsi="GHEA Grapalat" w:cs="GHEA Grapalat"/>
          <w:i w:val="0"/>
          <w:lang w:val="hy-AM"/>
        </w:rPr>
        <w:t>թ</w:t>
      </w:r>
      <w:r w:rsidR="00A3175E">
        <w:rPr>
          <w:rFonts w:ascii="Cambria Math" w:hAnsi="Cambria Math"/>
          <w:i w:val="0"/>
          <w:lang w:val="hy-AM"/>
        </w:rPr>
        <w:t>․</w:t>
      </w:r>
      <w:r w:rsidR="00B161BE" w:rsidRPr="00064ADD">
        <w:rPr>
          <w:rFonts w:ascii="GHEA Grapalat" w:hAnsi="GHEA Grapalat"/>
          <w:i w:val="0"/>
          <w:lang w:val="af-ZA"/>
        </w:rPr>
        <w:t xml:space="preserve"> ժամը </w:t>
      </w:r>
      <w:r w:rsidR="00923BC1">
        <w:rPr>
          <w:rFonts w:ascii="GHEA Grapalat" w:hAnsi="GHEA Grapalat"/>
          <w:i w:val="0"/>
          <w:lang w:val="hy-AM"/>
        </w:rPr>
        <w:t>9</w:t>
      </w:r>
      <w:r w:rsidR="00BC3FA5">
        <w:rPr>
          <w:rFonts w:ascii="GHEA Grapalat" w:hAnsi="GHEA Grapalat"/>
          <w:i w:val="0"/>
          <w:lang w:val="hy-AM"/>
        </w:rPr>
        <w:t>։</w:t>
      </w:r>
      <w:r w:rsidR="00923BC1">
        <w:rPr>
          <w:rFonts w:ascii="GHEA Grapalat" w:hAnsi="GHEA Grapalat"/>
          <w:i w:val="0"/>
          <w:lang w:val="hy-AM"/>
        </w:rPr>
        <w:t>3</w:t>
      </w:r>
      <w:r w:rsidR="00EB04E4">
        <w:rPr>
          <w:rFonts w:ascii="GHEA Grapalat" w:hAnsi="GHEA Grapalat"/>
          <w:i w:val="0"/>
          <w:lang w:val="hy-AM"/>
        </w:rPr>
        <w:t>0</w:t>
      </w:r>
      <w:r w:rsidRPr="00064ADD">
        <w:rPr>
          <w:rFonts w:ascii="GHEA Grapalat" w:hAnsi="GHEA Grapalat"/>
          <w:i w:val="0"/>
          <w:lang w:val="af-ZA"/>
        </w:rPr>
        <w:t xml:space="preserve">-ին։  </w:t>
      </w:r>
    </w:p>
    <w:p w14:paraId="7EBC5E31" w14:textId="77777777"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14:paraId="1B767FF4" w14:textId="77777777" w:rsidR="00754697" w:rsidRPr="003117AD" w:rsidRDefault="00754697" w:rsidP="00EF3662">
      <w:pPr>
        <w:pStyle w:val="a3"/>
        <w:spacing w:line="240" w:lineRule="auto"/>
        <w:rPr>
          <w:rFonts w:ascii="GHEA Grapalat" w:hAnsi="GHEA Grapalat"/>
          <w:i w:val="0"/>
          <w:lang w:val="hy-AM"/>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գնահատող հանձնաժողովի քարտուղար</w:t>
      </w:r>
      <w:r w:rsidRPr="00064ADD">
        <w:rPr>
          <w:rFonts w:ascii="GHEA Grapalat" w:hAnsi="GHEA Grapalat"/>
          <w:i w:val="0"/>
          <w:lang w:val="af-ZA"/>
        </w:rPr>
        <w:t>`</w:t>
      </w:r>
      <w:r w:rsidR="003117AD">
        <w:rPr>
          <w:rFonts w:ascii="GHEA Grapalat" w:hAnsi="GHEA Grapalat"/>
          <w:i w:val="0"/>
          <w:lang w:val="hy-AM"/>
        </w:rPr>
        <w:t xml:space="preserve"> </w:t>
      </w:r>
      <w:r w:rsidR="003117AD" w:rsidRPr="003117AD">
        <w:rPr>
          <w:rFonts w:ascii="GHEA Grapalat" w:hAnsi="GHEA Grapalat"/>
          <w:i w:val="0"/>
          <w:lang w:val="af-ZA"/>
        </w:rPr>
        <w:t>Ն</w:t>
      </w:r>
      <w:r w:rsidR="003117AD" w:rsidRPr="003117AD">
        <w:rPr>
          <w:rFonts w:ascii="Cambria Math" w:hAnsi="Cambria Math" w:cs="Cambria Math"/>
          <w:i w:val="0"/>
          <w:lang w:val="af-ZA"/>
        </w:rPr>
        <w:t>․</w:t>
      </w:r>
      <w:r w:rsidR="003117AD" w:rsidRPr="003117AD">
        <w:rPr>
          <w:rFonts w:ascii="GHEA Grapalat" w:hAnsi="GHEA Grapalat"/>
          <w:i w:val="0"/>
          <w:lang w:val="af-ZA"/>
        </w:rPr>
        <w:t xml:space="preserve"> </w:t>
      </w:r>
      <w:r w:rsidR="003117AD" w:rsidRPr="003117AD">
        <w:rPr>
          <w:rFonts w:ascii="GHEA Grapalat" w:hAnsi="GHEA Grapalat" w:cs="GHEA Grapalat"/>
          <w:i w:val="0"/>
          <w:lang w:val="af-ZA"/>
        </w:rPr>
        <w:t>Տիգրան</w:t>
      </w:r>
      <w:r w:rsidR="003117AD" w:rsidRPr="003117AD">
        <w:rPr>
          <w:rFonts w:ascii="GHEA Grapalat" w:hAnsi="GHEA Grapalat"/>
          <w:i w:val="0"/>
          <w:lang w:val="af-ZA"/>
        </w:rPr>
        <w:t>յանին</w:t>
      </w:r>
      <w:r w:rsidR="003117AD">
        <w:rPr>
          <w:rFonts w:ascii="GHEA Grapalat" w:hAnsi="GHEA Grapalat"/>
          <w:i w:val="0"/>
          <w:lang w:val="hy-AM"/>
        </w:rPr>
        <w:t>։</w:t>
      </w:r>
    </w:p>
    <w:p w14:paraId="2C177AC0" w14:textId="77777777" w:rsidR="009F18D0" w:rsidRPr="00064ADD" w:rsidRDefault="009F18D0" w:rsidP="00EF3662">
      <w:pPr>
        <w:pStyle w:val="a3"/>
        <w:spacing w:line="240" w:lineRule="auto"/>
        <w:ind w:firstLine="0"/>
        <w:rPr>
          <w:rFonts w:ascii="GHEA Grapalat" w:hAnsi="GHEA Grapalat"/>
          <w:i w:val="0"/>
          <w:lang w:val="af-ZA"/>
        </w:rPr>
      </w:pP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r w:rsidRPr="00064ADD">
        <w:rPr>
          <w:rFonts w:ascii="GHEA Grapalat" w:hAnsi="GHEA Grapalat"/>
          <w:i w:val="0"/>
          <w:lang w:val="af-ZA"/>
        </w:rPr>
        <w:tab/>
      </w:r>
    </w:p>
    <w:p w14:paraId="1BCCD9B0" w14:textId="77777777" w:rsidR="003117AD" w:rsidRDefault="003117AD" w:rsidP="003117AD">
      <w:pPr>
        <w:pStyle w:val="a3"/>
        <w:spacing w:line="240" w:lineRule="auto"/>
        <w:jc w:val="center"/>
        <w:rPr>
          <w:rFonts w:ascii="GHEA Grapalat" w:hAnsi="GHEA Grapalat"/>
          <w:i w:val="0"/>
          <w:lang w:val="af-ZA"/>
        </w:rPr>
      </w:pPr>
    </w:p>
    <w:p w14:paraId="1CC808C9" w14:textId="54CCFE96" w:rsidR="00754697" w:rsidRPr="003117AD" w:rsidRDefault="00754697" w:rsidP="003117AD">
      <w:pPr>
        <w:pStyle w:val="a3"/>
        <w:spacing w:line="240" w:lineRule="auto"/>
        <w:jc w:val="center"/>
        <w:rPr>
          <w:rFonts w:ascii="GHEA Grapalat" w:hAnsi="GHEA Grapalat"/>
          <w:i w:val="0"/>
          <w:lang w:val="hy-AM"/>
        </w:rPr>
      </w:pPr>
      <w:r w:rsidRPr="003117AD">
        <w:rPr>
          <w:rFonts w:ascii="GHEA Grapalat" w:hAnsi="GHEA Grapalat"/>
          <w:i w:val="0"/>
          <w:lang w:val="af-ZA"/>
        </w:rPr>
        <w:t>Հեռախոս</w:t>
      </w:r>
      <w:r w:rsidR="009F18D0" w:rsidRPr="003117AD">
        <w:rPr>
          <w:rFonts w:ascii="GHEA Grapalat" w:hAnsi="GHEA Grapalat"/>
          <w:i w:val="0"/>
          <w:lang w:val="af-ZA"/>
        </w:rPr>
        <w:t xml:space="preserve"> </w:t>
      </w:r>
      <w:r w:rsidR="001E3409">
        <w:rPr>
          <w:rFonts w:ascii="GHEA Grapalat" w:hAnsi="GHEA Grapalat"/>
          <w:i w:val="0"/>
          <w:lang w:val="hy-AM"/>
        </w:rPr>
        <w:t>077</w:t>
      </w:r>
      <w:r w:rsidR="003117AD" w:rsidRPr="003117AD">
        <w:rPr>
          <w:rFonts w:ascii="GHEA Grapalat" w:hAnsi="GHEA Grapalat"/>
          <w:i w:val="0"/>
          <w:lang w:val="hy-AM"/>
        </w:rPr>
        <w:t xml:space="preserve"> 9</w:t>
      </w:r>
      <w:r w:rsidR="001E3409">
        <w:rPr>
          <w:rFonts w:ascii="GHEA Grapalat" w:hAnsi="GHEA Grapalat"/>
          <w:i w:val="0"/>
          <w:lang w:val="hy-AM"/>
        </w:rPr>
        <w:t>1</w:t>
      </w:r>
      <w:r w:rsidR="003117AD" w:rsidRPr="003117AD">
        <w:rPr>
          <w:rFonts w:ascii="GHEA Grapalat" w:hAnsi="GHEA Grapalat"/>
          <w:i w:val="0"/>
          <w:lang w:val="hy-AM"/>
        </w:rPr>
        <w:t>-9</w:t>
      </w:r>
      <w:r w:rsidR="001E3409">
        <w:rPr>
          <w:rFonts w:ascii="GHEA Grapalat" w:hAnsi="GHEA Grapalat"/>
          <w:i w:val="0"/>
          <w:lang w:val="hy-AM"/>
        </w:rPr>
        <w:t>8</w:t>
      </w:r>
      <w:r w:rsidR="003117AD" w:rsidRPr="003117AD">
        <w:rPr>
          <w:rFonts w:ascii="GHEA Grapalat" w:hAnsi="GHEA Grapalat"/>
          <w:i w:val="0"/>
          <w:lang w:val="hy-AM"/>
        </w:rPr>
        <w:t>-8</w:t>
      </w:r>
      <w:r w:rsidR="001E3409">
        <w:rPr>
          <w:rFonts w:ascii="GHEA Grapalat" w:hAnsi="GHEA Grapalat"/>
          <w:i w:val="0"/>
          <w:lang w:val="hy-AM"/>
        </w:rPr>
        <w:t>0</w:t>
      </w:r>
    </w:p>
    <w:p w14:paraId="4105C450" w14:textId="77777777" w:rsidR="004E2FC6" w:rsidRPr="003117AD" w:rsidRDefault="004E2FC6" w:rsidP="003117AD">
      <w:pPr>
        <w:pStyle w:val="a3"/>
        <w:spacing w:line="240" w:lineRule="auto"/>
        <w:jc w:val="center"/>
        <w:rPr>
          <w:rFonts w:ascii="GHEA Grapalat" w:hAnsi="GHEA Grapalat"/>
          <w:i w:val="0"/>
          <w:lang w:val="af-ZA"/>
        </w:rPr>
      </w:pPr>
    </w:p>
    <w:p w14:paraId="1548FADF" w14:textId="77777777" w:rsidR="00754697" w:rsidRPr="003117AD" w:rsidRDefault="00754697" w:rsidP="003117AD">
      <w:pPr>
        <w:pStyle w:val="a3"/>
        <w:spacing w:line="240" w:lineRule="auto"/>
        <w:jc w:val="center"/>
        <w:rPr>
          <w:rFonts w:ascii="GHEA Grapalat" w:hAnsi="GHEA Grapalat"/>
          <w:i w:val="0"/>
          <w:lang w:val="af-ZA"/>
        </w:rPr>
      </w:pPr>
      <w:r w:rsidRPr="003117AD">
        <w:rPr>
          <w:rFonts w:ascii="GHEA Grapalat" w:hAnsi="GHEA Grapalat"/>
          <w:i w:val="0"/>
          <w:lang w:val="af-ZA"/>
        </w:rPr>
        <w:t>Էլ.</w:t>
      </w:r>
      <w:r w:rsidR="009F18D0" w:rsidRPr="003117AD">
        <w:rPr>
          <w:rFonts w:ascii="GHEA Grapalat" w:hAnsi="GHEA Grapalat"/>
          <w:i w:val="0"/>
          <w:lang w:val="af-ZA"/>
        </w:rPr>
        <w:t xml:space="preserve"> </w:t>
      </w:r>
      <w:r w:rsidRPr="003117AD">
        <w:rPr>
          <w:rFonts w:ascii="GHEA Grapalat" w:hAnsi="GHEA Grapalat"/>
          <w:i w:val="0"/>
          <w:lang w:val="af-ZA"/>
        </w:rPr>
        <w:t>փոստ</w:t>
      </w:r>
      <w:r w:rsidR="009F18D0" w:rsidRPr="003117AD">
        <w:rPr>
          <w:rFonts w:ascii="GHEA Grapalat" w:hAnsi="GHEA Grapalat"/>
          <w:i w:val="0"/>
          <w:lang w:val="af-ZA"/>
        </w:rPr>
        <w:t xml:space="preserve"> </w:t>
      </w:r>
      <w:r w:rsidR="003117AD" w:rsidRPr="003117AD">
        <w:rPr>
          <w:rFonts w:ascii="GHEA Grapalat" w:hAnsi="GHEA Grapalat"/>
          <w:i w:val="0"/>
          <w:lang w:val="af-ZA"/>
        </w:rPr>
        <w:t>info.garikllc@mail.ru</w:t>
      </w:r>
    </w:p>
    <w:p w14:paraId="2BCCED44" w14:textId="77777777" w:rsidR="009F18D0" w:rsidRPr="00064ADD" w:rsidRDefault="009F18D0" w:rsidP="003117AD">
      <w:pPr>
        <w:pStyle w:val="a3"/>
        <w:spacing w:line="240" w:lineRule="auto"/>
        <w:jc w:val="center"/>
        <w:rPr>
          <w:rFonts w:ascii="GHEA Grapalat" w:hAnsi="GHEA Grapalat"/>
          <w:i w:val="0"/>
          <w:lang w:val="af-ZA"/>
        </w:rPr>
      </w:pPr>
    </w:p>
    <w:p w14:paraId="6FB722A4" w14:textId="77777777" w:rsidR="009F18D0" w:rsidRPr="003117AD" w:rsidRDefault="00754697" w:rsidP="003117AD">
      <w:pPr>
        <w:pStyle w:val="a3"/>
        <w:spacing w:line="240" w:lineRule="auto"/>
        <w:ind w:firstLine="0"/>
        <w:jc w:val="center"/>
        <w:rPr>
          <w:rFonts w:ascii="GHEA Grapalat" w:hAnsi="GHEA Grapalat"/>
          <w:i w:val="0"/>
          <w:lang w:val="af-ZA"/>
        </w:rPr>
      </w:pPr>
      <w:r w:rsidRPr="00064ADD">
        <w:rPr>
          <w:rFonts w:ascii="GHEA Grapalat" w:hAnsi="GHEA Grapalat"/>
          <w:i w:val="0"/>
          <w:lang w:val="af-ZA"/>
        </w:rPr>
        <w:t>Պատվիրատու</w:t>
      </w:r>
      <w:r w:rsidR="003117AD">
        <w:rPr>
          <w:rFonts w:ascii="GHEA Grapalat" w:hAnsi="GHEA Grapalat"/>
          <w:i w:val="0"/>
          <w:lang w:val="hy-AM"/>
        </w:rPr>
        <w:t>՝</w:t>
      </w:r>
      <w:r w:rsidR="009F18D0" w:rsidRPr="00064ADD">
        <w:rPr>
          <w:rFonts w:ascii="GHEA Grapalat" w:hAnsi="GHEA Grapalat"/>
          <w:i w:val="0"/>
          <w:lang w:val="af-ZA"/>
        </w:rPr>
        <w:t xml:space="preserve"> </w:t>
      </w:r>
      <w:r w:rsidR="003117AD">
        <w:rPr>
          <w:rFonts w:ascii="GHEA Grapalat" w:hAnsi="GHEA Grapalat"/>
          <w:i w:val="0"/>
          <w:lang w:val="af-ZA"/>
        </w:rPr>
        <w:t>Փարաքարի  համայնքապետարան</w:t>
      </w:r>
    </w:p>
    <w:p w14:paraId="5FB8DEB8" w14:textId="77777777" w:rsidR="00754697" w:rsidRPr="00064ADD" w:rsidRDefault="00754697" w:rsidP="00EF3662">
      <w:pPr>
        <w:pStyle w:val="31"/>
        <w:spacing w:after="240" w:line="240" w:lineRule="auto"/>
        <w:ind w:firstLine="709"/>
        <w:rPr>
          <w:rFonts w:ascii="GHEA Grapalat" w:hAnsi="GHEA Grapalat" w:cs="Sylfaen"/>
          <w:b/>
          <w:lang w:val="es-ES"/>
        </w:rPr>
      </w:pPr>
    </w:p>
    <w:p w14:paraId="52451D79" w14:textId="77777777" w:rsidR="00754697" w:rsidRPr="00064ADD" w:rsidRDefault="00754697" w:rsidP="00EF3662">
      <w:pPr>
        <w:pStyle w:val="a3"/>
        <w:spacing w:line="240" w:lineRule="auto"/>
        <w:ind w:left="1404"/>
        <w:rPr>
          <w:rFonts w:ascii="GHEA Grapalat" w:hAnsi="GHEA Grapalat"/>
          <w:i w:val="0"/>
          <w:lang w:val="af-ZA"/>
        </w:rPr>
      </w:pPr>
    </w:p>
    <w:p w14:paraId="408882A0" w14:textId="77777777" w:rsidR="00A12C95" w:rsidRPr="00064ADD" w:rsidRDefault="00A12C95" w:rsidP="00EF3662">
      <w:pPr>
        <w:pStyle w:val="a3"/>
        <w:spacing w:line="240" w:lineRule="auto"/>
        <w:ind w:left="1404"/>
        <w:rPr>
          <w:rFonts w:ascii="GHEA Grapalat" w:hAnsi="GHEA Grapalat"/>
          <w:i w:val="0"/>
          <w:lang w:val="af-ZA"/>
        </w:rPr>
      </w:pPr>
    </w:p>
    <w:p w14:paraId="5007FB88" w14:textId="77777777" w:rsidR="00055CC2" w:rsidRPr="00064ADD" w:rsidRDefault="00055CC2" w:rsidP="00EF3662">
      <w:pPr>
        <w:pStyle w:val="aa"/>
        <w:ind w:right="-7" w:firstLine="567"/>
        <w:jc w:val="right"/>
        <w:rPr>
          <w:rFonts w:ascii="GHEA Grapalat" w:hAnsi="GHEA Grapalat" w:cs="Sylfaen"/>
          <w:i/>
          <w:sz w:val="22"/>
          <w:lang w:val="af-ZA"/>
        </w:rPr>
      </w:pPr>
    </w:p>
    <w:p w14:paraId="5D496E37" w14:textId="77777777" w:rsidR="00055CC2" w:rsidRPr="00064ADD" w:rsidRDefault="00055CC2" w:rsidP="00EF3662">
      <w:pPr>
        <w:pStyle w:val="aa"/>
        <w:ind w:right="-7" w:firstLine="567"/>
        <w:jc w:val="right"/>
        <w:rPr>
          <w:rFonts w:ascii="GHEA Grapalat" w:hAnsi="GHEA Grapalat" w:cs="Sylfaen"/>
          <w:i/>
          <w:sz w:val="22"/>
          <w:lang w:val="af-ZA"/>
        </w:rPr>
      </w:pPr>
    </w:p>
    <w:p w14:paraId="65161DB4" w14:textId="77777777" w:rsidR="00055CC2" w:rsidRPr="00064ADD" w:rsidRDefault="00055CC2" w:rsidP="00EF3662">
      <w:pPr>
        <w:pStyle w:val="aa"/>
        <w:ind w:right="-7" w:firstLine="567"/>
        <w:jc w:val="right"/>
        <w:rPr>
          <w:rFonts w:ascii="GHEA Grapalat" w:hAnsi="GHEA Grapalat" w:cs="Sylfaen"/>
          <w:i/>
          <w:sz w:val="22"/>
          <w:lang w:val="af-ZA"/>
        </w:rPr>
      </w:pPr>
    </w:p>
    <w:p w14:paraId="1C7E678C" w14:textId="77777777" w:rsidR="000164C6" w:rsidRDefault="007D01A8" w:rsidP="00EF3662">
      <w:pPr>
        <w:pStyle w:val="aa"/>
        <w:spacing w:after="0"/>
        <w:ind w:firstLine="567"/>
        <w:jc w:val="right"/>
        <w:rPr>
          <w:rFonts w:ascii="GHEA Grapalat" w:hAnsi="GHEA Grapalat" w:cs="Sylfaen"/>
          <w:i/>
          <w:sz w:val="20"/>
          <w:szCs w:val="20"/>
          <w:lang w:val="af-ZA"/>
        </w:rPr>
      </w:pPr>
      <w:r w:rsidRPr="00064ADD">
        <w:rPr>
          <w:rFonts w:ascii="GHEA Grapalat" w:hAnsi="GHEA Grapalat" w:cs="Sylfaen"/>
          <w:i/>
          <w:sz w:val="20"/>
          <w:szCs w:val="20"/>
          <w:lang w:val="af-ZA"/>
        </w:rPr>
        <w:br w:type="page"/>
      </w:r>
    </w:p>
    <w:p w14:paraId="38572194" w14:textId="77777777" w:rsidR="001E1D2F" w:rsidRPr="00323C9A" w:rsidRDefault="001E1D2F" w:rsidP="000164C6">
      <w:pPr>
        <w:pStyle w:val="aa"/>
        <w:ind w:firstLine="567"/>
        <w:jc w:val="center"/>
        <w:rPr>
          <w:rFonts w:ascii="GHEA Grapalat" w:hAnsi="GHEA Grapalat" w:cs="Sylfaen"/>
          <w:sz w:val="20"/>
          <w:szCs w:val="20"/>
          <w:lang w:val="af-ZA"/>
        </w:rPr>
      </w:pPr>
    </w:p>
    <w:p w14:paraId="01AFFBB1" w14:textId="77777777" w:rsidR="00096865" w:rsidRPr="00064ADD" w:rsidRDefault="00096865" w:rsidP="00EF3662">
      <w:pPr>
        <w:pStyle w:val="aa"/>
        <w:spacing w:after="0"/>
        <w:ind w:firstLine="567"/>
        <w:jc w:val="right"/>
        <w:rPr>
          <w:rFonts w:ascii="GHEA Grapalat" w:hAnsi="GHEA Grapalat" w:cs="Sylfaen"/>
          <w:i/>
          <w:sz w:val="20"/>
          <w:szCs w:val="20"/>
          <w:lang w:val="af-ZA"/>
        </w:rPr>
      </w:pPr>
      <w:r w:rsidRPr="00064ADD">
        <w:rPr>
          <w:rFonts w:ascii="GHEA Grapalat" w:hAnsi="GHEA Grapalat" w:cs="Sylfaen"/>
          <w:i/>
          <w:sz w:val="20"/>
          <w:szCs w:val="20"/>
        </w:rPr>
        <w:t>Հաստատված</w:t>
      </w:r>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14:paraId="57576F5E" w14:textId="380F93E3" w:rsidR="00096865" w:rsidRPr="00064ADD" w:rsidRDefault="003117AD" w:rsidP="00EF3662">
      <w:pPr>
        <w:pStyle w:val="aa"/>
        <w:spacing w:after="0"/>
        <w:ind w:firstLine="567"/>
        <w:jc w:val="right"/>
        <w:rPr>
          <w:rFonts w:ascii="GHEA Grapalat" w:hAnsi="GHEA Grapalat" w:cs="Sylfaen"/>
          <w:i/>
          <w:sz w:val="20"/>
          <w:szCs w:val="20"/>
          <w:lang w:val="af-ZA"/>
        </w:rPr>
      </w:pPr>
      <w:r w:rsidRPr="003117AD">
        <w:rPr>
          <w:rFonts w:ascii="GHEA Grapalat" w:hAnsi="GHEA Grapalat" w:cs="Times Armenian"/>
          <w:i/>
          <w:sz w:val="20"/>
          <w:szCs w:val="20"/>
          <w:lang w:val="af-ZA"/>
        </w:rPr>
        <w:t>«</w:t>
      </w:r>
      <w:r w:rsidR="007521A1">
        <w:rPr>
          <w:rFonts w:ascii="GHEA Grapalat" w:hAnsi="GHEA Grapalat" w:cs="Times Armenian"/>
          <w:i/>
          <w:sz w:val="20"/>
          <w:szCs w:val="20"/>
          <w:lang w:val="af-ZA"/>
        </w:rPr>
        <w:t>ԱՄՓՀ-ԲՄԾՁԲ-56/24</w:t>
      </w:r>
      <w:r w:rsidRPr="003117AD">
        <w:rPr>
          <w:rFonts w:ascii="GHEA Grapalat" w:hAnsi="GHEA Grapalat" w:cs="Times Armenian"/>
          <w:i/>
          <w:sz w:val="20"/>
          <w:szCs w:val="20"/>
          <w:lang w:val="af-ZA"/>
        </w:rPr>
        <w:t xml:space="preserve">» </w:t>
      </w:r>
      <w:r w:rsidR="009F18D0" w:rsidRPr="003117AD">
        <w:rPr>
          <w:rFonts w:ascii="GHEA Grapalat" w:hAnsi="GHEA Grapalat" w:cs="Times Armenian"/>
          <w:i/>
          <w:sz w:val="20"/>
          <w:szCs w:val="20"/>
          <w:lang w:val="af-ZA"/>
        </w:rPr>
        <w:t xml:space="preserve">  </w:t>
      </w:r>
      <w:r w:rsidR="00096865" w:rsidRPr="003117AD">
        <w:rPr>
          <w:rFonts w:ascii="GHEA Grapalat" w:hAnsi="GHEA Grapalat" w:cs="Times Armenian"/>
          <w:i/>
          <w:sz w:val="20"/>
          <w:szCs w:val="20"/>
          <w:lang w:val="af-ZA"/>
        </w:rPr>
        <w:t>ծա</w:t>
      </w:r>
      <w:r w:rsidR="00096865" w:rsidRPr="00064ADD">
        <w:rPr>
          <w:rFonts w:ascii="GHEA Grapalat" w:hAnsi="GHEA Grapalat" w:cs="Sylfaen"/>
          <w:i/>
          <w:sz w:val="20"/>
          <w:szCs w:val="20"/>
        </w:rPr>
        <w:t>ծկա</w:t>
      </w:r>
      <w:r w:rsidR="00096865" w:rsidRPr="00064ADD">
        <w:rPr>
          <w:rFonts w:ascii="GHEA Grapalat" w:hAnsi="GHEA Grapalat" w:cs="Times Armenian"/>
          <w:i/>
          <w:sz w:val="20"/>
          <w:szCs w:val="20"/>
        </w:rPr>
        <w:t>գ</w:t>
      </w:r>
      <w:r w:rsidR="00096865" w:rsidRPr="00064ADD">
        <w:rPr>
          <w:rFonts w:ascii="GHEA Grapalat" w:hAnsi="GHEA Grapalat" w:cs="Sylfaen"/>
          <w:i/>
          <w:sz w:val="20"/>
          <w:szCs w:val="20"/>
        </w:rPr>
        <w:t>րով</w:t>
      </w:r>
      <w:r w:rsidR="00096865" w:rsidRPr="00064ADD">
        <w:rPr>
          <w:rFonts w:ascii="GHEA Grapalat" w:hAnsi="GHEA Grapalat" w:cs="Times Armenian"/>
          <w:i/>
          <w:sz w:val="20"/>
          <w:szCs w:val="20"/>
          <w:lang w:val="af-ZA"/>
        </w:rPr>
        <w:t xml:space="preserve"> </w:t>
      </w:r>
    </w:p>
    <w:p w14:paraId="50586096" w14:textId="50BCB9CD" w:rsidR="00096865" w:rsidRPr="00064ADD" w:rsidRDefault="00AF2E05" w:rsidP="00EF3662">
      <w:pPr>
        <w:pStyle w:val="aa"/>
        <w:spacing w:after="0"/>
        <w:ind w:firstLine="567"/>
        <w:jc w:val="right"/>
        <w:rPr>
          <w:rFonts w:ascii="GHEA Grapalat" w:hAnsi="GHEA Grapalat" w:cs="Times Armenian"/>
          <w:i/>
          <w:sz w:val="20"/>
          <w:szCs w:val="20"/>
          <w:lang w:val="af-ZA"/>
        </w:rPr>
      </w:pPr>
      <w:r>
        <w:rPr>
          <w:rFonts w:ascii="GHEA Grapalat" w:hAnsi="GHEA Grapalat" w:cs="Sylfaen"/>
          <w:i/>
          <w:sz w:val="20"/>
          <w:szCs w:val="20"/>
        </w:rPr>
        <w:t>ԲԱՑ</w:t>
      </w:r>
      <w:r w:rsidRPr="00ED15FA">
        <w:rPr>
          <w:rFonts w:ascii="GHEA Grapalat" w:hAnsi="GHEA Grapalat" w:cs="Sylfaen"/>
          <w:i/>
          <w:sz w:val="20"/>
          <w:szCs w:val="20"/>
          <w:lang w:val="af-ZA"/>
        </w:rPr>
        <w:t xml:space="preserve"> </w:t>
      </w:r>
      <w:r>
        <w:rPr>
          <w:rFonts w:ascii="GHEA Grapalat" w:hAnsi="GHEA Grapalat" w:cs="Sylfaen"/>
          <w:i/>
          <w:sz w:val="20"/>
          <w:szCs w:val="20"/>
        </w:rPr>
        <w:t>ՄՐՑՈՒՅԹԻ</w:t>
      </w:r>
      <w:r w:rsidR="003117AD" w:rsidRPr="003117AD">
        <w:rPr>
          <w:rFonts w:ascii="GHEA Grapalat" w:hAnsi="GHEA Grapalat" w:cs="Sylfaen"/>
          <w:i/>
          <w:sz w:val="20"/>
          <w:szCs w:val="20"/>
          <w:lang w:val="af-ZA"/>
        </w:rPr>
        <w:t xml:space="preserve"> </w:t>
      </w:r>
      <w:r w:rsidR="00096865" w:rsidRPr="00064ADD">
        <w:rPr>
          <w:rFonts w:ascii="GHEA Grapalat" w:hAnsi="GHEA Grapalat" w:cs="Times Armenian"/>
          <w:i/>
          <w:sz w:val="20"/>
          <w:szCs w:val="20"/>
          <w:lang w:val="af-ZA"/>
        </w:rPr>
        <w:t xml:space="preserve"> </w:t>
      </w:r>
      <w:r w:rsidR="00EE5855" w:rsidRPr="00064ADD">
        <w:rPr>
          <w:rFonts w:ascii="GHEA Grapalat" w:hAnsi="GHEA Grapalat" w:cs="Times Armenian"/>
          <w:i/>
          <w:sz w:val="20"/>
          <w:szCs w:val="20"/>
          <w:lang w:val="af-ZA"/>
        </w:rPr>
        <w:t xml:space="preserve">գնահատող </w:t>
      </w:r>
      <w:r w:rsidR="00096865" w:rsidRPr="00064ADD">
        <w:rPr>
          <w:rFonts w:ascii="GHEA Grapalat" w:hAnsi="GHEA Grapalat" w:cs="Sylfaen"/>
          <w:i/>
          <w:sz w:val="20"/>
          <w:szCs w:val="20"/>
        </w:rPr>
        <w:t>հանձնաժողովի</w:t>
      </w:r>
    </w:p>
    <w:p w14:paraId="697E3980" w14:textId="22013F62" w:rsidR="00096865" w:rsidRPr="00064ADD" w:rsidRDefault="00A3175E" w:rsidP="00EF3662">
      <w:pPr>
        <w:pStyle w:val="aa"/>
        <w:spacing w:after="0"/>
        <w:ind w:firstLine="567"/>
        <w:jc w:val="right"/>
        <w:rPr>
          <w:rFonts w:ascii="GHEA Grapalat" w:hAnsi="GHEA Grapalat"/>
          <w:i/>
          <w:sz w:val="20"/>
          <w:szCs w:val="20"/>
          <w:lang w:val="af-ZA"/>
        </w:rPr>
      </w:pPr>
      <w:r>
        <w:rPr>
          <w:rFonts w:ascii="GHEA Grapalat" w:hAnsi="GHEA Grapalat" w:cs="Sylfaen"/>
          <w:i/>
          <w:sz w:val="20"/>
          <w:szCs w:val="20"/>
          <w:lang w:val="af-ZA"/>
        </w:rPr>
        <w:t xml:space="preserve"> 202</w:t>
      </w:r>
      <w:r>
        <w:rPr>
          <w:rFonts w:ascii="GHEA Grapalat" w:hAnsi="GHEA Grapalat" w:cs="Sylfaen"/>
          <w:i/>
          <w:sz w:val="20"/>
          <w:szCs w:val="20"/>
          <w:lang w:val="hy-AM"/>
        </w:rPr>
        <w:t>4</w:t>
      </w:r>
      <w:r w:rsidR="00096865" w:rsidRPr="00064ADD">
        <w:rPr>
          <w:rFonts w:ascii="GHEA Grapalat" w:hAnsi="GHEA Grapalat" w:cs="Sylfaen"/>
          <w:i/>
          <w:sz w:val="20"/>
          <w:szCs w:val="20"/>
        </w:rPr>
        <w:t>թ</w:t>
      </w:r>
      <w:r w:rsidR="00096865" w:rsidRPr="00064ADD">
        <w:rPr>
          <w:rFonts w:ascii="GHEA Grapalat" w:hAnsi="GHEA Grapalat" w:cs="Times Armenian"/>
          <w:i/>
          <w:sz w:val="20"/>
          <w:szCs w:val="20"/>
          <w:lang w:val="af-ZA"/>
        </w:rPr>
        <w:t>.</w:t>
      </w:r>
      <w:r w:rsidR="007521A1">
        <w:rPr>
          <w:rFonts w:ascii="GHEA Grapalat" w:hAnsi="GHEA Grapalat" w:cs="Times Armenian"/>
          <w:i/>
          <w:sz w:val="20"/>
          <w:szCs w:val="20"/>
          <w:lang w:val="hy-AM"/>
        </w:rPr>
        <w:t xml:space="preserve"> Հոկտեմբերի 11</w:t>
      </w:r>
      <w:r w:rsidR="003117AD">
        <w:rPr>
          <w:rFonts w:ascii="GHEA Grapalat" w:hAnsi="GHEA Grapalat" w:cs="Times Armenian"/>
          <w:i/>
          <w:sz w:val="20"/>
          <w:szCs w:val="20"/>
          <w:lang w:val="hy-AM"/>
        </w:rPr>
        <w:t>-ի</w:t>
      </w:r>
      <w:r w:rsidR="005C6159" w:rsidRPr="00064ADD">
        <w:rPr>
          <w:rFonts w:ascii="GHEA Grapalat" w:hAnsi="GHEA Grapalat" w:cs="Times Armenian"/>
          <w:i/>
          <w:sz w:val="20"/>
          <w:szCs w:val="20"/>
          <w:lang w:val="af-ZA"/>
        </w:rPr>
        <w:t xml:space="preserve"> </w:t>
      </w:r>
      <w:r w:rsidR="00096865" w:rsidRPr="00064ADD">
        <w:rPr>
          <w:rFonts w:ascii="GHEA Grapalat" w:hAnsi="GHEA Grapalat" w:cs="Times Armenian"/>
          <w:i/>
          <w:sz w:val="20"/>
          <w:szCs w:val="20"/>
          <w:vertAlign w:val="subscript"/>
          <w:lang w:val="af-ZA"/>
        </w:rPr>
        <w:t xml:space="preserve"> </w:t>
      </w:r>
      <w:r w:rsidR="005C6159" w:rsidRPr="00064ADD">
        <w:rPr>
          <w:rFonts w:ascii="GHEA Grapalat" w:hAnsi="GHEA Grapalat" w:cs="Times Armenian"/>
          <w:i/>
          <w:sz w:val="20"/>
          <w:szCs w:val="20"/>
          <w:lang w:val="af-ZA"/>
        </w:rPr>
        <w:t xml:space="preserve">N </w:t>
      </w:r>
      <w:r w:rsidR="005C6159" w:rsidRPr="003117AD">
        <w:rPr>
          <w:rFonts w:ascii="GHEA Grapalat" w:hAnsi="GHEA Grapalat" w:cs="Times Armenian"/>
          <w:i/>
          <w:sz w:val="20"/>
          <w:szCs w:val="20"/>
          <w:lang w:val="af-ZA"/>
        </w:rPr>
        <w:t xml:space="preserve"> </w:t>
      </w:r>
      <w:r w:rsidR="003117AD" w:rsidRPr="003117AD">
        <w:rPr>
          <w:rFonts w:ascii="GHEA Grapalat" w:hAnsi="GHEA Grapalat" w:cs="Times Armenian"/>
          <w:i/>
          <w:sz w:val="20"/>
          <w:szCs w:val="20"/>
          <w:lang w:val="hy-AM"/>
        </w:rPr>
        <w:t xml:space="preserve">1 </w:t>
      </w:r>
      <w:r w:rsidR="00096865" w:rsidRPr="00323C9A">
        <w:rPr>
          <w:rFonts w:ascii="GHEA Grapalat" w:hAnsi="GHEA Grapalat" w:cs="Sylfaen"/>
          <w:i/>
          <w:sz w:val="20"/>
          <w:szCs w:val="20"/>
          <w:lang w:val="hy-AM"/>
        </w:rPr>
        <w:t>որոշմամբ</w:t>
      </w:r>
    </w:p>
    <w:p w14:paraId="2A70C9A1" w14:textId="77777777" w:rsidR="00096865" w:rsidRPr="00064ADD" w:rsidRDefault="00096865" w:rsidP="00EF3662">
      <w:pPr>
        <w:pStyle w:val="aa"/>
        <w:ind w:right="-7" w:firstLine="567"/>
        <w:jc w:val="center"/>
        <w:rPr>
          <w:rFonts w:ascii="GHEA Grapalat" w:hAnsi="GHEA Grapalat"/>
          <w:lang w:val="af-ZA"/>
        </w:rPr>
      </w:pPr>
    </w:p>
    <w:p w14:paraId="43F3EF11" w14:textId="77777777" w:rsidR="00096865" w:rsidRPr="00064ADD" w:rsidRDefault="00096865" w:rsidP="00EF3662">
      <w:pPr>
        <w:pStyle w:val="aa"/>
        <w:ind w:right="-7" w:firstLine="567"/>
        <w:jc w:val="center"/>
        <w:rPr>
          <w:rFonts w:ascii="GHEA Grapalat" w:hAnsi="GHEA Grapalat"/>
          <w:lang w:val="af-ZA"/>
        </w:rPr>
      </w:pPr>
    </w:p>
    <w:p w14:paraId="00274741" w14:textId="77777777" w:rsidR="00096865" w:rsidRPr="00064ADD" w:rsidRDefault="00096865" w:rsidP="00EF3662">
      <w:pPr>
        <w:pStyle w:val="aa"/>
        <w:ind w:right="-7" w:firstLine="567"/>
        <w:jc w:val="center"/>
        <w:rPr>
          <w:rFonts w:ascii="GHEA Grapalat" w:hAnsi="GHEA Grapalat"/>
          <w:lang w:val="af-ZA"/>
        </w:rPr>
      </w:pPr>
    </w:p>
    <w:p w14:paraId="7DE5478D" w14:textId="77777777" w:rsidR="00096865" w:rsidRPr="00064ADD" w:rsidRDefault="00096865" w:rsidP="00EF3662">
      <w:pPr>
        <w:pStyle w:val="aa"/>
        <w:ind w:right="-7" w:firstLine="567"/>
        <w:jc w:val="center"/>
        <w:rPr>
          <w:rFonts w:ascii="GHEA Grapalat" w:hAnsi="GHEA Grapalat"/>
          <w:lang w:val="af-ZA"/>
        </w:rPr>
      </w:pPr>
    </w:p>
    <w:p w14:paraId="5FF6DC3E" w14:textId="77777777" w:rsidR="00096865" w:rsidRPr="00064ADD" w:rsidRDefault="00096865" w:rsidP="00EF3662">
      <w:pPr>
        <w:pStyle w:val="aa"/>
        <w:ind w:right="-7" w:firstLine="567"/>
        <w:jc w:val="center"/>
        <w:rPr>
          <w:rFonts w:ascii="GHEA Grapalat" w:hAnsi="GHEA Grapalat"/>
          <w:lang w:val="af-ZA"/>
        </w:rPr>
      </w:pPr>
    </w:p>
    <w:p w14:paraId="1C6C0DAB" w14:textId="77777777" w:rsidR="00096865" w:rsidRPr="003633FA" w:rsidRDefault="003117AD" w:rsidP="003117AD">
      <w:pPr>
        <w:pStyle w:val="aa"/>
        <w:tabs>
          <w:tab w:val="left" w:pos="5968"/>
        </w:tabs>
        <w:ind w:right="-7" w:firstLine="567"/>
        <w:jc w:val="center"/>
        <w:rPr>
          <w:rFonts w:ascii="GHEA Grapalat" w:hAnsi="GHEA Grapalat"/>
          <w:b/>
          <w:sz w:val="32"/>
          <w:szCs w:val="32"/>
          <w:lang w:val="af-ZA"/>
        </w:rPr>
      </w:pPr>
      <w:r w:rsidRPr="003633FA">
        <w:rPr>
          <w:rFonts w:ascii="GHEA Grapalat" w:hAnsi="GHEA Grapalat"/>
          <w:b/>
          <w:sz w:val="32"/>
          <w:szCs w:val="32"/>
          <w:lang w:val="af-ZA"/>
        </w:rPr>
        <w:t>Փարաքարի  համայնքապետարան</w:t>
      </w:r>
    </w:p>
    <w:p w14:paraId="7855161C" w14:textId="77777777" w:rsidR="00096865" w:rsidRPr="00064ADD" w:rsidRDefault="00096865" w:rsidP="00EF3662">
      <w:pPr>
        <w:pStyle w:val="aa"/>
        <w:ind w:right="-7" w:firstLine="567"/>
        <w:jc w:val="center"/>
        <w:rPr>
          <w:rFonts w:ascii="GHEA Grapalat" w:hAnsi="GHEA Grapalat"/>
          <w:lang w:val="af-ZA"/>
        </w:rPr>
      </w:pPr>
    </w:p>
    <w:p w14:paraId="733E2AD4" w14:textId="77777777" w:rsidR="00096865" w:rsidRPr="00064ADD" w:rsidRDefault="00096865" w:rsidP="00EF3662">
      <w:pPr>
        <w:pStyle w:val="aa"/>
        <w:ind w:right="-7" w:firstLine="567"/>
        <w:jc w:val="center"/>
        <w:rPr>
          <w:rFonts w:ascii="GHEA Grapalat" w:hAnsi="GHEA Grapalat"/>
          <w:lang w:val="af-ZA"/>
        </w:rPr>
      </w:pPr>
    </w:p>
    <w:p w14:paraId="32FDEE31" w14:textId="77777777" w:rsidR="00CE0D95" w:rsidRPr="00064ADD" w:rsidRDefault="00CE0D95" w:rsidP="00EF3662">
      <w:pPr>
        <w:pStyle w:val="aa"/>
        <w:ind w:right="-7" w:firstLine="567"/>
        <w:jc w:val="center"/>
        <w:rPr>
          <w:rFonts w:ascii="GHEA Grapalat" w:hAnsi="GHEA Grapalat"/>
          <w:lang w:val="af-ZA"/>
        </w:rPr>
      </w:pPr>
    </w:p>
    <w:p w14:paraId="52A7AC49" w14:textId="77777777" w:rsidR="00096865" w:rsidRPr="00064ADD" w:rsidRDefault="00096865" w:rsidP="00EF3662">
      <w:pPr>
        <w:pStyle w:val="aa"/>
        <w:ind w:right="-7" w:firstLine="567"/>
        <w:jc w:val="center"/>
        <w:rPr>
          <w:rFonts w:ascii="GHEA Grapalat" w:hAnsi="GHEA Grapalat"/>
          <w:lang w:val="af-ZA"/>
        </w:rPr>
      </w:pPr>
    </w:p>
    <w:p w14:paraId="0589483C" w14:textId="77777777" w:rsidR="00096865" w:rsidRPr="00064ADD" w:rsidRDefault="00096865" w:rsidP="00EF3662">
      <w:pPr>
        <w:pStyle w:val="aa"/>
        <w:ind w:right="-7" w:firstLine="567"/>
        <w:jc w:val="center"/>
        <w:rPr>
          <w:rFonts w:ascii="GHEA Grapalat" w:hAnsi="GHEA Grapalat" w:cs="Sylfaen"/>
          <w:lang w:val="af-ZA"/>
        </w:rPr>
      </w:pPr>
      <w:r w:rsidRPr="00064ADD">
        <w:rPr>
          <w:rFonts w:ascii="GHEA Grapalat" w:hAnsi="GHEA Grapalat" w:cs="Sylfaen"/>
        </w:rPr>
        <w:t>Հ</w:t>
      </w:r>
      <w:r w:rsidRPr="00064ADD">
        <w:rPr>
          <w:rFonts w:ascii="GHEA Grapalat" w:hAnsi="GHEA Grapalat" w:cs="Times Armenian"/>
          <w:lang w:val="af-ZA"/>
        </w:rPr>
        <w:t xml:space="preserve"> </w:t>
      </w:r>
      <w:r w:rsidRPr="00064ADD">
        <w:rPr>
          <w:rFonts w:ascii="GHEA Grapalat" w:hAnsi="GHEA Grapalat" w:cs="Sylfaen"/>
        </w:rPr>
        <w:t>Ր</w:t>
      </w:r>
      <w:r w:rsidRPr="00064ADD">
        <w:rPr>
          <w:rFonts w:ascii="GHEA Grapalat" w:hAnsi="GHEA Grapalat" w:cs="Times Armenian"/>
          <w:lang w:val="af-ZA"/>
        </w:rPr>
        <w:t xml:space="preserve"> </w:t>
      </w:r>
      <w:r w:rsidRPr="00064ADD">
        <w:rPr>
          <w:rFonts w:ascii="GHEA Grapalat" w:hAnsi="GHEA Grapalat" w:cs="Sylfaen"/>
        </w:rPr>
        <w:t>Ա</w:t>
      </w:r>
      <w:r w:rsidRPr="00064ADD">
        <w:rPr>
          <w:rFonts w:ascii="GHEA Grapalat" w:hAnsi="GHEA Grapalat" w:cs="Times Armenian"/>
          <w:lang w:val="af-ZA"/>
        </w:rPr>
        <w:t xml:space="preserve"> </w:t>
      </w:r>
      <w:r w:rsidRPr="00064ADD">
        <w:rPr>
          <w:rFonts w:ascii="GHEA Grapalat" w:hAnsi="GHEA Grapalat" w:cs="Sylfaen"/>
        </w:rPr>
        <w:t>Վ</w:t>
      </w:r>
      <w:r w:rsidRPr="00064ADD">
        <w:rPr>
          <w:rFonts w:ascii="GHEA Grapalat" w:hAnsi="GHEA Grapalat" w:cs="Times Armenian"/>
          <w:lang w:val="af-ZA"/>
        </w:rPr>
        <w:t xml:space="preserve"> </w:t>
      </w:r>
      <w:r w:rsidRPr="00064ADD">
        <w:rPr>
          <w:rFonts w:ascii="GHEA Grapalat" w:hAnsi="GHEA Grapalat" w:cs="Sylfaen"/>
        </w:rPr>
        <w:t>Ե</w:t>
      </w:r>
      <w:r w:rsidRPr="00064ADD">
        <w:rPr>
          <w:rFonts w:ascii="GHEA Grapalat" w:hAnsi="GHEA Grapalat" w:cs="Times Armenian"/>
          <w:lang w:val="af-ZA"/>
        </w:rPr>
        <w:t xml:space="preserve"> </w:t>
      </w:r>
      <w:r w:rsidRPr="00064ADD">
        <w:rPr>
          <w:rFonts w:ascii="GHEA Grapalat" w:hAnsi="GHEA Grapalat" w:cs="Sylfaen"/>
        </w:rPr>
        <w:t>Ր</w:t>
      </w:r>
    </w:p>
    <w:p w14:paraId="7EA4E5DB" w14:textId="77777777" w:rsidR="00096865" w:rsidRPr="00064ADD" w:rsidRDefault="00096865" w:rsidP="00EF3662">
      <w:pPr>
        <w:pStyle w:val="aa"/>
        <w:ind w:right="-7" w:firstLine="567"/>
        <w:jc w:val="center"/>
        <w:rPr>
          <w:rFonts w:ascii="GHEA Grapalat" w:hAnsi="GHEA Grapalat" w:cs="Sylfaen"/>
          <w:lang w:val="af-ZA"/>
        </w:rPr>
      </w:pPr>
    </w:p>
    <w:p w14:paraId="17130E61" w14:textId="77777777" w:rsidR="00096865" w:rsidRPr="00064ADD" w:rsidRDefault="00096865" w:rsidP="00EF3662">
      <w:pPr>
        <w:pStyle w:val="aa"/>
        <w:ind w:right="-7" w:firstLine="567"/>
        <w:jc w:val="center"/>
        <w:rPr>
          <w:rFonts w:ascii="GHEA Grapalat" w:hAnsi="GHEA Grapalat" w:cs="Sylfaen"/>
          <w:lang w:val="af-ZA"/>
        </w:rPr>
      </w:pPr>
    </w:p>
    <w:p w14:paraId="0C18EB43" w14:textId="77777777" w:rsidR="0084442E" w:rsidRDefault="003117AD" w:rsidP="00EF3662">
      <w:pPr>
        <w:pStyle w:val="aa"/>
        <w:ind w:right="-7"/>
        <w:jc w:val="center"/>
        <w:rPr>
          <w:rFonts w:ascii="GHEA Grapalat" w:hAnsi="GHEA Grapalat" w:cs="Times Armenian"/>
          <w:lang w:val="af-ZA"/>
        </w:rPr>
      </w:pPr>
      <w:r w:rsidRPr="003117AD">
        <w:rPr>
          <w:rFonts w:ascii="GHEA Grapalat" w:hAnsi="GHEA Grapalat"/>
          <w:lang w:val="af-ZA"/>
        </w:rPr>
        <w:t>ՓԱՐԱՔԱՐԻ  ՀԱՄԱՅՆՔԱՊԵՏԱՐԱՆ</w:t>
      </w:r>
      <w:r w:rsidRPr="003117AD">
        <w:rPr>
          <w:rFonts w:ascii="GHEA Grapalat" w:hAnsi="GHEA Grapalat" w:cs="Sylfaen"/>
        </w:rPr>
        <w:t>Ի</w:t>
      </w:r>
      <w:r w:rsidRPr="003117AD">
        <w:rPr>
          <w:rFonts w:ascii="GHEA Grapalat" w:hAnsi="GHEA Grapalat" w:cs="Sylfaen"/>
          <w:lang w:val="af-ZA"/>
        </w:rPr>
        <w:t xml:space="preserve"> </w:t>
      </w:r>
      <w:r w:rsidRPr="003117AD">
        <w:rPr>
          <w:rFonts w:ascii="GHEA Grapalat" w:hAnsi="GHEA Grapalat" w:cs="Sylfaen"/>
        </w:rPr>
        <w:t>ԿԱՐԻՔՆԵՐԻ</w:t>
      </w:r>
      <w:r w:rsidRPr="003117AD">
        <w:rPr>
          <w:rFonts w:ascii="GHEA Grapalat" w:hAnsi="GHEA Grapalat" w:cs="Times Armenian"/>
          <w:lang w:val="af-ZA"/>
        </w:rPr>
        <w:t xml:space="preserve"> </w:t>
      </w:r>
      <w:r w:rsidRPr="003117AD">
        <w:rPr>
          <w:rFonts w:ascii="GHEA Grapalat" w:hAnsi="GHEA Grapalat" w:cs="Sylfaen"/>
        </w:rPr>
        <w:t>ՀԱՄԱՐ</w:t>
      </w:r>
      <w:r>
        <w:rPr>
          <w:rFonts w:ascii="GHEA Grapalat" w:hAnsi="GHEA Grapalat" w:cs="Times Armenian"/>
          <w:lang w:val="af-ZA"/>
        </w:rPr>
        <w:t xml:space="preserve"> </w:t>
      </w:r>
      <w:r w:rsidRPr="003117AD">
        <w:rPr>
          <w:rFonts w:ascii="GHEA Grapalat" w:hAnsi="GHEA Grapalat"/>
          <w:lang w:val="af-ZA"/>
        </w:rPr>
        <w:t xml:space="preserve">ՆԱԽԱԳԾԱ-ՆԱԽԱՀԱՇՎԱՅԻՆ ՓԱՍՏԱԹՂԹԵՐԻ ԿԱԶՄՄԱՆ ԽՈՐՀՐԴԱՏՎԱԿԱՆ </w:t>
      </w:r>
      <w:r w:rsidRPr="003117AD">
        <w:rPr>
          <w:rFonts w:ascii="GHEA Grapalat" w:hAnsi="GHEA Grapalat"/>
          <w:lang w:val="hy-AM"/>
        </w:rPr>
        <w:t xml:space="preserve">ԾԱՌԱՅՈՒԹՅՈՒՆՆԵՐԻ </w:t>
      </w:r>
      <w:r w:rsidRPr="003117AD">
        <w:rPr>
          <w:rFonts w:ascii="GHEA Grapalat" w:hAnsi="GHEA Grapalat" w:cs="Sylfaen"/>
        </w:rPr>
        <w:t>ՁԵՌՔԲԵՐՄԱՆ</w:t>
      </w:r>
      <w:r w:rsidRPr="003117AD">
        <w:rPr>
          <w:rFonts w:ascii="GHEA Grapalat" w:hAnsi="GHEA Grapalat" w:cs="Times Armenian"/>
          <w:lang w:val="af-ZA"/>
        </w:rPr>
        <w:t xml:space="preserve"> </w:t>
      </w:r>
      <w:r w:rsidRPr="003117AD">
        <w:rPr>
          <w:rFonts w:ascii="GHEA Grapalat" w:hAnsi="GHEA Grapalat" w:cs="Sylfaen"/>
        </w:rPr>
        <w:t>ՆՊԱՏԱԿՈՎ</w:t>
      </w:r>
      <w:r w:rsidRPr="003117AD">
        <w:rPr>
          <w:rFonts w:ascii="GHEA Grapalat" w:hAnsi="GHEA Grapalat" w:cs="Sylfaen"/>
          <w:lang w:val="af-ZA"/>
        </w:rPr>
        <w:t xml:space="preserve"> </w:t>
      </w:r>
      <w:r w:rsidRPr="003117AD">
        <w:rPr>
          <w:rFonts w:ascii="GHEA Grapalat" w:hAnsi="GHEA Grapalat" w:cs="Times Armenian"/>
          <w:lang w:val="af-ZA"/>
        </w:rPr>
        <w:t xml:space="preserve"> </w:t>
      </w:r>
      <w:r w:rsidRPr="003117AD">
        <w:rPr>
          <w:rFonts w:ascii="GHEA Grapalat" w:hAnsi="GHEA Grapalat" w:cs="Sylfaen"/>
        </w:rPr>
        <w:t>ՀԱՅՏԱՐԱՐՎԱԾ</w:t>
      </w:r>
      <w:r w:rsidRPr="003117AD">
        <w:rPr>
          <w:rFonts w:ascii="GHEA Grapalat" w:hAnsi="GHEA Grapalat" w:cs="Times Armenian"/>
          <w:lang w:val="af-ZA"/>
        </w:rPr>
        <w:t xml:space="preserve"> </w:t>
      </w:r>
    </w:p>
    <w:p w14:paraId="511B509E" w14:textId="0B13D55B" w:rsidR="00096865" w:rsidRPr="003117AD" w:rsidRDefault="00AF2E05" w:rsidP="00EF3662">
      <w:pPr>
        <w:pStyle w:val="aa"/>
        <w:ind w:right="-7"/>
        <w:jc w:val="center"/>
        <w:rPr>
          <w:rFonts w:ascii="GHEA Grapalat" w:hAnsi="GHEA Grapalat"/>
          <w:lang w:val="af-ZA"/>
        </w:rPr>
      </w:pPr>
      <w:r>
        <w:rPr>
          <w:rFonts w:ascii="GHEA Grapalat" w:hAnsi="GHEA Grapalat" w:cs="Sylfaen"/>
        </w:rPr>
        <w:t>ԲԱՑ</w:t>
      </w:r>
      <w:r w:rsidRPr="00ED15FA">
        <w:rPr>
          <w:rFonts w:ascii="GHEA Grapalat" w:hAnsi="GHEA Grapalat" w:cs="Sylfaen"/>
          <w:lang w:val="af-ZA"/>
        </w:rPr>
        <w:t xml:space="preserve"> </w:t>
      </w:r>
      <w:r>
        <w:rPr>
          <w:rFonts w:ascii="GHEA Grapalat" w:hAnsi="GHEA Grapalat" w:cs="Sylfaen"/>
        </w:rPr>
        <w:t>ՄՐՑՈՒՅԹԻ</w:t>
      </w:r>
      <w:r w:rsidR="003117AD" w:rsidRPr="003117AD">
        <w:rPr>
          <w:rFonts w:ascii="GHEA Grapalat" w:hAnsi="GHEA Grapalat" w:cs="Sylfaen"/>
          <w:lang w:val="af-ZA"/>
        </w:rPr>
        <w:t xml:space="preserve"> </w:t>
      </w:r>
    </w:p>
    <w:p w14:paraId="1FF08BC7" w14:textId="77777777" w:rsidR="00096865" w:rsidRPr="00064ADD" w:rsidRDefault="00096865" w:rsidP="00EF3662">
      <w:pPr>
        <w:pStyle w:val="aa"/>
        <w:ind w:right="-7"/>
        <w:jc w:val="center"/>
        <w:rPr>
          <w:rFonts w:ascii="GHEA Grapalat" w:hAnsi="GHEA Grapalat"/>
          <w:szCs w:val="22"/>
          <w:lang w:val="af-ZA"/>
        </w:rPr>
      </w:pPr>
    </w:p>
    <w:p w14:paraId="6A2F049E" w14:textId="77777777" w:rsidR="00096865" w:rsidRPr="00064ADD" w:rsidRDefault="00096865" w:rsidP="00EF3662">
      <w:pPr>
        <w:pStyle w:val="aa"/>
        <w:ind w:right="-7" w:firstLine="567"/>
        <w:jc w:val="center"/>
        <w:rPr>
          <w:rFonts w:ascii="GHEA Grapalat" w:hAnsi="GHEA Grapalat"/>
          <w:lang w:val="af-ZA"/>
        </w:rPr>
      </w:pPr>
    </w:p>
    <w:p w14:paraId="28D10B80" w14:textId="77777777" w:rsidR="00096865" w:rsidRPr="00064ADD" w:rsidRDefault="00096865" w:rsidP="00EF3662">
      <w:pPr>
        <w:pStyle w:val="aa"/>
        <w:ind w:right="-7" w:firstLine="567"/>
        <w:jc w:val="center"/>
        <w:rPr>
          <w:rFonts w:ascii="GHEA Grapalat" w:hAnsi="GHEA Grapalat"/>
          <w:lang w:val="af-ZA"/>
        </w:rPr>
      </w:pPr>
    </w:p>
    <w:p w14:paraId="76B2E8C4" w14:textId="77777777" w:rsidR="00096865" w:rsidRPr="00064ADD" w:rsidRDefault="00096865" w:rsidP="00EF3662">
      <w:pPr>
        <w:pStyle w:val="aa"/>
        <w:ind w:right="-7" w:firstLine="567"/>
        <w:jc w:val="center"/>
        <w:rPr>
          <w:rFonts w:ascii="GHEA Grapalat" w:hAnsi="GHEA Grapalat"/>
          <w:lang w:val="af-ZA"/>
        </w:rPr>
      </w:pPr>
    </w:p>
    <w:p w14:paraId="48989B0B" w14:textId="77777777" w:rsidR="00096865" w:rsidRPr="00064ADD" w:rsidRDefault="00096865" w:rsidP="00EF3662">
      <w:pPr>
        <w:pStyle w:val="aa"/>
        <w:ind w:right="-7" w:firstLine="567"/>
        <w:jc w:val="center"/>
        <w:rPr>
          <w:rFonts w:ascii="GHEA Grapalat" w:hAnsi="GHEA Grapalat"/>
          <w:lang w:val="af-ZA"/>
        </w:rPr>
      </w:pPr>
    </w:p>
    <w:p w14:paraId="2180C7F2" w14:textId="77777777" w:rsidR="00096865" w:rsidRPr="00064ADD" w:rsidRDefault="00096865" w:rsidP="00EF3662">
      <w:pPr>
        <w:pStyle w:val="aa"/>
        <w:ind w:right="-7" w:firstLine="567"/>
        <w:jc w:val="center"/>
        <w:rPr>
          <w:rFonts w:ascii="GHEA Grapalat" w:hAnsi="GHEA Grapalat"/>
          <w:lang w:val="af-ZA"/>
        </w:rPr>
      </w:pPr>
    </w:p>
    <w:p w14:paraId="6483454F" w14:textId="77777777" w:rsidR="00096865" w:rsidRPr="00064ADD" w:rsidRDefault="00096865" w:rsidP="00EF3662">
      <w:pPr>
        <w:pStyle w:val="aa"/>
        <w:ind w:right="-7" w:firstLine="567"/>
        <w:jc w:val="center"/>
        <w:rPr>
          <w:rFonts w:ascii="GHEA Grapalat" w:hAnsi="GHEA Grapalat"/>
          <w:lang w:val="af-ZA"/>
        </w:rPr>
      </w:pPr>
    </w:p>
    <w:p w14:paraId="1B06E2F5" w14:textId="77777777" w:rsidR="00096865" w:rsidRPr="00064ADD" w:rsidRDefault="00096865" w:rsidP="00EF3662">
      <w:pPr>
        <w:pStyle w:val="aa"/>
        <w:ind w:right="-7" w:firstLine="567"/>
        <w:jc w:val="center"/>
        <w:rPr>
          <w:rFonts w:ascii="GHEA Grapalat" w:hAnsi="GHEA Grapalat"/>
          <w:lang w:val="af-ZA"/>
        </w:rPr>
      </w:pPr>
    </w:p>
    <w:p w14:paraId="723DA31F" w14:textId="77777777" w:rsidR="00096865" w:rsidRPr="00064ADD" w:rsidRDefault="00096865" w:rsidP="00EF3662">
      <w:pPr>
        <w:pStyle w:val="aa"/>
        <w:ind w:right="-7" w:firstLine="567"/>
        <w:jc w:val="center"/>
        <w:rPr>
          <w:rFonts w:ascii="GHEA Grapalat" w:hAnsi="GHEA Grapalat"/>
          <w:lang w:val="af-ZA"/>
        </w:rPr>
      </w:pPr>
    </w:p>
    <w:p w14:paraId="41A7DF76" w14:textId="77777777" w:rsidR="002B32D6" w:rsidRPr="00064ADD" w:rsidRDefault="002B32D6" w:rsidP="00EF3662">
      <w:pPr>
        <w:pStyle w:val="aa"/>
        <w:ind w:right="-7" w:firstLine="567"/>
        <w:jc w:val="center"/>
        <w:rPr>
          <w:rFonts w:ascii="GHEA Grapalat" w:hAnsi="GHEA Grapalat"/>
          <w:lang w:val="af-ZA"/>
        </w:rPr>
      </w:pPr>
    </w:p>
    <w:p w14:paraId="60348DCD" w14:textId="77777777" w:rsidR="00096865" w:rsidRPr="00064ADD" w:rsidRDefault="00096865" w:rsidP="00EF3662">
      <w:pPr>
        <w:pStyle w:val="aa"/>
        <w:ind w:right="-7" w:firstLine="567"/>
        <w:jc w:val="center"/>
        <w:rPr>
          <w:rFonts w:ascii="GHEA Grapalat" w:hAnsi="GHEA Grapalat"/>
          <w:lang w:val="af-ZA"/>
        </w:rPr>
      </w:pPr>
    </w:p>
    <w:p w14:paraId="5B30ECCE" w14:textId="77777777" w:rsidR="00CE0D95" w:rsidRPr="00064ADD" w:rsidRDefault="00CE0D95" w:rsidP="00EF3662">
      <w:pPr>
        <w:pStyle w:val="aa"/>
        <w:ind w:right="-7" w:firstLine="567"/>
        <w:jc w:val="center"/>
        <w:rPr>
          <w:rFonts w:ascii="GHEA Grapalat" w:hAnsi="GHEA Grapalat"/>
          <w:lang w:val="af-ZA"/>
        </w:rPr>
      </w:pPr>
    </w:p>
    <w:p w14:paraId="7EF973EC" w14:textId="77777777" w:rsidR="00CE0D95" w:rsidRPr="00064ADD" w:rsidRDefault="00CE0D95" w:rsidP="00EF3662">
      <w:pPr>
        <w:pStyle w:val="aa"/>
        <w:ind w:right="-7" w:firstLine="567"/>
        <w:jc w:val="center"/>
        <w:rPr>
          <w:rFonts w:ascii="GHEA Grapalat" w:hAnsi="GHEA Grapalat"/>
          <w:lang w:val="af-ZA"/>
        </w:rPr>
      </w:pPr>
    </w:p>
    <w:p w14:paraId="42E123D0" w14:textId="77777777" w:rsidR="00CE0D95" w:rsidRPr="00064ADD" w:rsidRDefault="00CE0D95" w:rsidP="00EF3662">
      <w:pPr>
        <w:pStyle w:val="aa"/>
        <w:ind w:right="-7" w:firstLine="567"/>
        <w:jc w:val="center"/>
        <w:rPr>
          <w:rFonts w:ascii="GHEA Grapalat" w:hAnsi="GHEA Grapalat"/>
          <w:lang w:val="af-ZA"/>
        </w:rPr>
      </w:pPr>
    </w:p>
    <w:p w14:paraId="5227BECC" w14:textId="77777777" w:rsidR="00096865" w:rsidRPr="00064ADD" w:rsidRDefault="00096865" w:rsidP="00EF3662">
      <w:pPr>
        <w:pStyle w:val="aa"/>
        <w:ind w:right="-7" w:firstLine="567"/>
        <w:jc w:val="center"/>
        <w:rPr>
          <w:rFonts w:ascii="GHEA Grapalat" w:hAnsi="GHEA Grapalat"/>
          <w:lang w:val="af-ZA"/>
        </w:rPr>
      </w:pPr>
    </w:p>
    <w:p w14:paraId="59CF88F3" w14:textId="77777777" w:rsidR="001A43A4" w:rsidRPr="00064ADD" w:rsidRDefault="006F0D3F" w:rsidP="00EF3662">
      <w:pPr>
        <w:ind w:firstLine="567"/>
        <w:jc w:val="both"/>
        <w:rPr>
          <w:rFonts w:ascii="GHEA Grapalat" w:hAnsi="GHEA Grapalat" w:cs="Sylfaen"/>
          <w:i/>
          <w:sz w:val="22"/>
          <w:szCs w:val="22"/>
          <w:lang w:val="af-ZA"/>
        </w:rPr>
      </w:pPr>
      <w:r w:rsidRPr="00064ADD">
        <w:rPr>
          <w:rFonts w:ascii="GHEA Grapalat" w:hAnsi="GHEA Grapalat" w:cs="Sylfaen"/>
          <w:i/>
          <w:sz w:val="22"/>
          <w:szCs w:val="22"/>
          <w:lang w:val="af-ZA"/>
        </w:rPr>
        <w:br w:type="page"/>
      </w:r>
      <w:r w:rsidR="00096865" w:rsidRPr="00064ADD">
        <w:rPr>
          <w:rFonts w:ascii="GHEA Grapalat" w:hAnsi="GHEA Grapalat" w:cs="Sylfaen"/>
          <w:i/>
          <w:sz w:val="22"/>
          <w:szCs w:val="22"/>
        </w:rPr>
        <w:lastRenderedPageBreak/>
        <w:t>Հարգելի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00096865" w:rsidRPr="00064ADD">
        <w:rPr>
          <w:rFonts w:ascii="GHEA Grapalat" w:hAnsi="GHEA Grapalat" w:cs="Sylfaen"/>
          <w:i/>
          <w:sz w:val="22"/>
          <w:szCs w:val="22"/>
        </w:rPr>
        <w:t>ախքան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կազմելը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և</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ներկայացնելը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խնդրում</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ենք</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մանրամասնորեն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ուսումնասիրել</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սույն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քանի</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որ</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հրավերին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չհամապատասխանող</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հայտերը</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ենթակա</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են</w:t>
      </w:r>
      <w:r w:rsidR="00096865" w:rsidRPr="00064ADD">
        <w:rPr>
          <w:rFonts w:ascii="GHEA Grapalat" w:hAnsi="GHEA Grapalat" w:cs="Times Armenian"/>
          <w:i/>
          <w:sz w:val="22"/>
          <w:szCs w:val="22"/>
          <w:lang w:val="af-ZA"/>
        </w:rPr>
        <w:t xml:space="preserve"> </w:t>
      </w:r>
      <w:r w:rsidR="00096865"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14:paraId="09C5C140" w14:textId="77777777" w:rsidR="00984BDB" w:rsidRPr="00064ADD" w:rsidRDefault="00984BDB" w:rsidP="0089384E">
      <w:pPr>
        <w:ind w:firstLine="567"/>
        <w:jc w:val="both"/>
        <w:rPr>
          <w:rFonts w:ascii="GHEA Grapalat" w:hAnsi="GHEA Grapalat"/>
          <w:i/>
          <w:sz w:val="20"/>
          <w:lang w:val="af-ZA"/>
        </w:rPr>
      </w:pPr>
    </w:p>
    <w:p w14:paraId="0293681B" w14:textId="77777777" w:rsidR="00096865" w:rsidRPr="00064ADD" w:rsidRDefault="00096865" w:rsidP="00EF3662">
      <w:pPr>
        <w:ind w:firstLine="567"/>
        <w:jc w:val="center"/>
        <w:rPr>
          <w:rFonts w:ascii="GHEA Grapalat" w:hAnsi="GHEA Grapalat"/>
          <w:b/>
          <w:sz w:val="20"/>
          <w:szCs w:val="22"/>
          <w:lang w:val="af-ZA"/>
        </w:rPr>
      </w:pPr>
    </w:p>
    <w:p w14:paraId="6C0D7B98" w14:textId="77777777" w:rsidR="00160AE4" w:rsidRPr="00064ADD" w:rsidRDefault="00160AE4" w:rsidP="00EF3662">
      <w:pPr>
        <w:ind w:firstLine="567"/>
        <w:jc w:val="center"/>
        <w:rPr>
          <w:rFonts w:ascii="GHEA Grapalat" w:hAnsi="GHEA Grapalat" w:cs="Sylfaen"/>
          <w:b/>
          <w:sz w:val="22"/>
          <w:szCs w:val="22"/>
          <w:lang w:val="af-ZA"/>
        </w:rPr>
      </w:pPr>
    </w:p>
    <w:p w14:paraId="5C4B615E" w14:textId="77777777" w:rsidR="00160AE4" w:rsidRPr="00064ADD" w:rsidRDefault="00160AE4" w:rsidP="00EF3662">
      <w:pPr>
        <w:ind w:firstLine="567"/>
        <w:jc w:val="center"/>
        <w:rPr>
          <w:rFonts w:ascii="GHEA Grapalat" w:hAnsi="GHEA Grapalat"/>
          <w:b/>
          <w:sz w:val="20"/>
          <w:szCs w:val="20"/>
          <w:lang w:val="af-ZA"/>
        </w:rPr>
      </w:pPr>
      <w:r w:rsidRPr="00064ADD">
        <w:rPr>
          <w:rFonts w:ascii="GHEA Grapalat" w:hAnsi="GHEA Grapalat" w:cs="Sylfaen"/>
          <w:b/>
          <w:sz w:val="20"/>
          <w:szCs w:val="20"/>
        </w:rPr>
        <w:t>ԲՈՎԱՆԴԱԿՈւԹՅՈւՆ</w:t>
      </w:r>
    </w:p>
    <w:p w14:paraId="52E33A53" w14:textId="77777777" w:rsidR="00160AE4" w:rsidRPr="00064ADD" w:rsidRDefault="00160AE4" w:rsidP="00EF3662">
      <w:pPr>
        <w:ind w:firstLine="567"/>
        <w:jc w:val="center"/>
        <w:rPr>
          <w:rFonts w:ascii="GHEA Grapalat" w:hAnsi="GHEA Grapalat"/>
          <w:i/>
          <w:sz w:val="20"/>
          <w:lang w:val="af-ZA"/>
        </w:rPr>
      </w:pPr>
    </w:p>
    <w:p w14:paraId="7241608F" w14:textId="12ECBFA1" w:rsidR="00096865" w:rsidRPr="00064ADD" w:rsidRDefault="003117AD" w:rsidP="00EF3662">
      <w:pPr>
        <w:ind w:firstLine="567"/>
        <w:jc w:val="center"/>
        <w:rPr>
          <w:rFonts w:ascii="GHEA Grapalat" w:hAnsi="GHEA Grapalat"/>
          <w:i/>
          <w:sz w:val="20"/>
          <w:lang w:val="af-ZA"/>
        </w:rPr>
      </w:pPr>
      <w:r w:rsidRPr="003117AD">
        <w:rPr>
          <w:rFonts w:ascii="GHEA Grapalat" w:hAnsi="GHEA Grapalat"/>
          <w:b/>
          <w:sz w:val="20"/>
          <w:lang w:val="af-ZA"/>
        </w:rPr>
        <w:t>ՓԱՐԱՔԱՐԻ  ՀԱՄԱՅՆՔԱՊԵՏԱՐԱՆԻ ԿԱՐԻՔՆԵՐԻ ՀԱՄԱՐ ՆԱԽԱԳԾԱ-ՆԱԽԱՀԱՇՎԱՅԻՆ ՓԱՍՏԱԹՂԹԵՐԻ ԿԱԶՄՄԱՆ ԽՈՐՀՐԴԱՏՎԱԿԱՆ ԾԱՌԱՅՈՒԹՅՈՒՆՆԵՐԻ</w:t>
      </w:r>
      <w:r w:rsidRPr="00064ADD">
        <w:rPr>
          <w:rFonts w:ascii="GHEA Grapalat" w:hAnsi="GHEA Grapalat"/>
          <w:b/>
          <w:sz w:val="20"/>
          <w:lang w:val="af-ZA"/>
        </w:rPr>
        <w:t xml:space="preserve"> </w:t>
      </w:r>
      <w:r w:rsidR="00160AE4" w:rsidRPr="00064ADD">
        <w:rPr>
          <w:rFonts w:ascii="GHEA Grapalat" w:hAnsi="GHEA Grapalat"/>
          <w:b/>
          <w:sz w:val="20"/>
          <w:lang w:val="af-ZA"/>
        </w:rPr>
        <w:t xml:space="preserve">ՁԵՌՔԲԵՐՄԱՆ ՆՊԱՏԱԿՈՎ ՀԱՅՏԱՐԱՐՎԱԾ </w:t>
      </w:r>
      <w:r w:rsidR="00AF2E05">
        <w:rPr>
          <w:rFonts w:ascii="GHEA Grapalat" w:hAnsi="GHEA Grapalat"/>
          <w:b/>
          <w:sz w:val="20"/>
          <w:lang w:val="af-ZA"/>
        </w:rPr>
        <w:t>ԲԱՑ ՄՐՑՈՒՅԹԻ</w:t>
      </w:r>
      <w:r>
        <w:rPr>
          <w:rFonts w:ascii="GHEA Grapalat" w:hAnsi="GHEA Grapalat"/>
          <w:b/>
          <w:sz w:val="20"/>
          <w:lang w:val="af-ZA"/>
        </w:rPr>
        <w:t xml:space="preserve"> </w:t>
      </w:r>
      <w:r w:rsidR="00160AE4" w:rsidRPr="00064ADD">
        <w:rPr>
          <w:rFonts w:ascii="GHEA Grapalat" w:hAnsi="GHEA Grapalat"/>
          <w:b/>
          <w:sz w:val="20"/>
          <w:lang w:val="af-ZA"/>
        </w:rPr>
        <w:t xml:space="preserve"> ՀՐԱՎԵՐԻ</w:t>
      </w:r>
    </w:p>
    <w:p w14:paraId="5122490E" w14:textId="77777777" w:rsidR="00C67E80" w:rsidRPr="00064ADD" w:rsidRDefault="00C67E80" w:rsidP="00EF3662">
      <w:pPr>
        <w:ind w:firstLine="567"/>
        <w:jc w:val="center"/>
        <w:rPr>
          <w:rFonts w:ascii="GHEA Grapalat" w:hAnsi="GHEA Grapalat" w:cs="Sylfaen"/>
          <w:b/>
          <w:sz w:val="20"/>
          <w:szCs w:val="22"/>
          <w:lang w:val="af-ZA"/>
        </w:rPr>
      </w:pPr>
    </w:p>
    <w:p w14:paraId="2B5988B6" w14:textId="77777777" w:rsidR="009F5D9B" w:rsidRPr="00064ADD" w:rsidRDefault="009F5D9B" w:rsidP="00EF3662">
      <w:pPr>
        <w:ind w:firstLine="567"/>
        <w:jc w:val="center"/>
        <w:rPr>
          <w:rFonts w:ascii="GHEA Grapalat" w:hAnsi="GHEA Grapalat" w:cs="Sylfaen"/>
          <w:b/>
          <w:sz w:val="20"/>
          <w:szCs w:val="22"/>
          <w:lang w:val="af-ZA"/>
        </w:rPr>
      </w:pPr>
    </w:p>
    <w:p w14:paraId="24DE73CD" w14:textId="77777777" w:rsidR="00096865" w:rsidRPr="00064ADD" w:rsidRDefault="00096865" w:rsidP="00EF3662">
      <w:pPr>
        <w:ind w:firstLine="567"/>
        <w:jc w:val="center"/>
        <w:rPr>
          <w:rFonts w:ascii="GHEA Grapalat" w:hAnsi="GHEA Grapalat"/>
          <w:sz w:val="20"/>
          <w:lang w:val="af-ZA"/>
        </w:rPr>
      </w:pPr>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
    <w:p w14:paraId="050D5678" w14:textId="77777777" w:rsidR="00096865" w:rsidRPr="00064ADD" w:rsidRDefault="00096865" w:rsidP="00EF3662">
      <w:pPr>
        <w:ind w:firstLine="567"/>
        <w:jc w:val="both"/>
        <w:rPr>
          <w:rFonts w:ascii="GHEA Grapalat" w:hAnsi="GHEA Grapalat"/>
          <w:sz w:val="20"/>
          <w:lang w:val="af-ZA"/>
        </w:rPr>
      </w:pPr>
    </w:p>
    <w:p w14:paraId="6BBAE8A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14:paraId="7C7C04D6"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14:paraId="3CD29288"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754C50EE" w14:textId="77777777"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14:paraId="0BC9BF63"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14:paraId="55BFF56E"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2965417A" w14:textId="77777777"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14:paraId="2C8DBA24"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14:paraId="542AC23B" w14:textId="77777777"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14:paraId="076A326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14:paraId="101C01D2"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14:paraId="1D7E8073" w14:textId="77777777" w:rsidR="00096865" w:rsidRPr="00064ADD" w:rsidRDefault="00096865" w:rsidP="00EF3662">
      <w:pPr>
        <w:ind w:firstLine="567"/>
        <w:jc w:val="both"/>
        <w:rPr>
          <w:rFonts w:ascii="GHEA Grapalat" w:hAnsi="GHEA Grapalat"/>
          <w:sz w:val="20"/>
          <w:lang w:val="af-ZA"/>
        </w:rPr>
      </w:pPr>
    </w:p>
    <w:p w14:paraId="1912873C" w14:textId="77777777" w:rsidR="00096865" w:rsidRPr="00064ADD" w:rsidRDefault="00096865" w:rsidP="00EF3662">
      <w:pPr>
        <w:ind w:firstLine="567"/>
        <w:jc w:val="both"/>
        <w:rPr>
          <w:rFonts w:ascii="GHEA Grapalat" w:hAnsi="GHEA Grapalat"/>
          <w:sz w:val="20"/>
          <w:lang w:val="af-ZA"/>
        </w:rPr>
      </w:pPr>
    </w:p>
    <w:p w14:paraId="76DAB8E6" w14:textId="7CA70AB8" w:rsidR="00096865" w:rsidRPr="00064ADD" w:rsidRDefault="00096865" w:rsidP="00EF3662">
      <w:pPr>
        <w:ind w:firstLine="567"/>
        <w:jc w:val="center"/>
        <w:rPr>
          <w:rFonts w:ascii="GHEA Grapalat" w:hAnsi="GHEA Grapalat"/>
          <w:b/>
          <w:sz w:val="20"/>
          <w:lang w:val="af-ZA"/>
        </w:rPr>
      </w:pPr>
      <w:r w:rsidRPr="00064ADD">
        <w:rPr>
          <w:rFonts w:ascii="GHEA Grapalat" w:hAnsi="GHEA Grapalat" w:cs="Sylfaen"/>
          <w:b/>
          <w:sz w:val="20"/>
        </w:rPr>
        <w:t>ՄԱՍ</w:t>
      </w:r>
      <w:r w:rsidRPr="00064ADD">
        <w:rPr>
          <w:rFonts w:ascii="GHEA Grapalat" w:hAnsi="GHEA Grapalat" w:cs="Times Armenian"/>
          <w:b/>
          <w:sz w:val="20"/>
          <w:lang w:val="af-ZA"/>
        </w:rPr>
        <w:t xml:space="preserve">  II.  </w:t>
      </w:r>
      <w:r w:rsidR="00AF2E05" w:rsidRPr="00AF2E05">
        <w:rPr>
          <w:rFonts w:ascii="GHEA Grapalat" w:hAnsi="GHEA Grapalat" w:cs="Sylfaen"/>
          <w:b/>
          <w:sz w:val="20"/>
          <w:lang w:val="af-ZA"/>
        </w:rPr>
        <w:t xml:space="preserve"> </w:t>
      </w:r>
      <w:r w:rsidR="00AF2E05">
        <w:rPr>
          <w:rFonts w:ascii="GHEA Grapalat" w:hAnsi="GHEA Grapalat" w:cs="Sylfaen"/>
          <w:b/>
          <w:sz w:val="20"/>
        </w:rPr>
        <w:t>ԲԱՑ</w:t>
      </w:r>
      <w:r w:rsidR="00AF2E05" w:rsidRPr="00AF2E05">
        <w:rPr>
          <w:rFonts w:ascii="GHEA Grapalat" w:hAnsi="GHEA Grapalat" w:cs="Sylfaen"/>
          <w:b/>
          <w:sz w:val="20"/>
          <w:lang w:val="af-ZA"/>
        </w:rPr>
        <w:t xml:space="preserve"> </w:t>
      </w:r>
      <w:r w:rsidR="00AF2E05">
        <w:rPr>
          <w:rFonts w:ascii="GHEA Grapalat" w:hAnsi="GHEA Grapalat" w:cs="Sylfaen"/>
          <w:b/>
          <w:sz w:val="20"/>
        </w:rPr>
        <w:t>ՄՐՑՈՒՅԹԻ</w:t>
      </w:r>
      <w:r w:rsidR="003117AD" w:rsidRPr="00674D33">
        <w:rPr>
          <w:rFonts w:ascii="GHEA Grapalat" w:hAnsi="GHEA Grapalat" w:cs="Sylfaen"/>
          <w:b/>
          <w:sz w:val="20"/>
          <w:lang w:val="af-ZA"/>
        </w:rPr>
        <w:t xml:space="preserve"> </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14:paraId="3FF440EC" w14:textId="77777777" w:rsidR="00096865" w:rsidRPr="00064ADD" w:rsidRDefault="00096865" w:rsidP="00EF3662">
      <w:pPr>
        <w:ind w:firstLine="567"/>
        <w:jc w:val="both"/>
        <w:rPr>
          <w:rFonts w:ascii="GHEA Grapalat" w:hAnsi="GHEA Grapalat"/>
          <w:sz w:val="20"/>
          <w:lang w:val="af-ZA"/>
        </w:rPr>
      </w:pPr>
    </w:p>
    <w:p w14:paraId="186B70D5"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r w:rsidRPr="00064ADD">
        <w:rPr>
          <w:rFonts w:ascii="GHEA Grapalat" w:hAnsi="GHEA Grapalat" w:cs="Times Armenian"/>
          <w:sz w:val="20"/>
          <w:lang w:val="af-ZA"/>
        </w:rPr>
        <w:tab/>
      </w:r>
    </w:p>
    <w:p w14:paraId="6CD45FB6" w14:textId="77777777"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14:paraId="2A68BC22" w14:textId="77777777"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14:paraId="0F06374D" w14:textId="1FA9A076"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674D33">
        <w:rPr>
          <w:rFonts w:ascii="GHEA Grapalat" w:hAnsi="GHEA Grapalat" w:cs="Sylfaen"/>
          <w:sz w:val="20"/>
          <w:lang w:val="af-ZA"/>
        </w:rPr>
        <w:t xml:space="preserve"> </w:t>
      </w:r>
      <w:r w:rsidR="003117AD" w:rsidRPr="00674D33">
        <w:rPr>
          <w:rFonts w:ascii="GHEA Grapalat" w:hAnsi="GHEA Grapalat" w:cs="Sylfaen"/>
          <w:sz w:val="20"/>
          <w:lang w:val="af-ZA"/>
        </w:rPr>
        <w:t>«</w:t>
      </w:r>
      <w:r w:rsidR="007521A1">
        <w:rPr>
          <w:rFonts w:ascii="GHEA Grapalat" w:hAnsi="GHEA Grapalat" w:cs="Sylfaen"/>
          <w:sz w:val="20"/>
        </w:rPr>
        <w:t>ԱՄՓՀ</w:t>
      </w:r>
      <w:r w:rsidR="007521A1" w:rsidRPr="007521A1">
        <w:rPr>
          <w:rFonts w:ascii="GHEA Grapalat" w:hAnsi="GHEA Grapalat" w:cs="Sylfaen"/>
          <w:sz w:val="20"/>
          <w:lang w:val="af-ZA"/>
        </w:rPr>
        <w:t>-</w:t>
      </w:r>
      <w:r w:rsidR="007521A1">
        <w:rPr>
          <w:rFonts w:ascii="GHEA Grapalat" w:hAnsi="GHEA Grapalat" w:cs="Sylfaen"/>
          <w:sz w:val="20"/>
        </w:rPr>
        <w:t>ԲՄԾՁԲ</w:t>
      </w:r>
      <w:r w:rsidR="007521A1" w:rsidRPr="007521A1">
        <w:rPr>
          <w:rFonts w:ascii="GHEA Grapalat" w:hAnsi="GHEA Grapalat" w:cs="Sylfaen"/>
          <w:sz w:val="20"/>
          <w:lang w:val="af-ZA"/>
        </w:rPr>
        <w:t>-56/24</w:t>
      </w:r>
      <w:r w:rsidR="003117AD" w:rsidRPr="00674D33">
        <w:rPr>
          <w:rFonts w:ascii="GHEA Grapalat" w:hAnsi="GHEA Grapalat" w:cs="Sylfaen"/>
          <w:sz w:val="20"/>
          <w:lang w:val="af-ZA"/>
        </w:rPr>
        <w:t xml:space="preserve">» </w:t>
      </w:r>
      <w:r w:rsidRPr="00674D33">
        <w:rPr>
          <w:rFonts w:ascii="GHEA Grapalat" w:hAnsi="GHEA Grapalat" w:cs="Sylfaen"/>
          <w:sz w:val="20"/>
          <w:lang w:val="af-ZA"/>
        </w:rPr>
        <w:t xml:space="preserve"> </w:t>
      </w:r>
      <w:r w:rsidRPr="00064ADD">
        <w:rPr>
          <w:rFonts w:ascii="GHEA Grapalat" w:hAnsi="GHEA Grapalat" w:cs="Sylfaen"/>
          <w:sz w:val="20"/>
        </w:rPr>
        <w:t>ծածկա</w:t>
      </w:r>
      <w:r w:rsidRPr="003117AD">
        <w:rPr>
          <w:rFonts w:ascii="GHEA Grapalat" w:hAnsi="GHEA Grapalat" w:cs="Sylfae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00AF2E05" w:rsidRPr="00AF2E05">
        <w:rPr>
          <w:rFonts w:ascii="GHEA Grapalat" w:hAnsi="GHEA Grapalat" w:cs="Sylfaen"/>
          <w:sz w:val="20"/>
          <w:lang w:val="af-ZA"/>
        </w:rPr>
        <w:t xml:space="preserve"> </w:t>
      </w:r>
      <w:r w:rsidR="00AF2E05">
        <w:rPr>
          <w:rFonts w:ascii="GHEA Grapalat" w:hAnsi="GHEA Grapalat" w:cs="Sylfaen"/>
          <w:sz w:val="20"/>
        </w:rPr>
        <w:t>ԲԱՑ</w:t>
      </w:r>
      <w:r w:rsidR="00AF2E05" w:rsidRPr="00AF2E05">
        <w:rPr>
          <w:rFonts w:ascii="GHEA Grapalat" w:hAnsi="GHEA Grapalat" w:cs="Sylfaen"/>
          <w:sz w:val="20"/>
          <w:lang w:val="af-ZA"/>
        </w:rPr>
        <w:t xml:space="preserve"> </w:t>
      </w:r>
      <w:r w:rsidR="00AF2E05">
        <w:rPr>
          <w:rFonts w:ascii="GHEA Grapalat" w:hAnsi="GHEA Grapalat" w:cs="Sylfaen"/>
          <w:sz w:val="20"/>
        </w:rPr>
        <w:t>ՄՐՑՈՒՅԹԻ</w:t>
      </w:r>
      <w:r w:rsidR="003117AD" w:rsidRPr="003117AD">
        <w:rPr>
          <w:rFonts w:ascii="GHEA Grapalat" w:hAnsi="GHEA Grapalat" w:cs="Sylfaen"/>
          <w:sz w:val="20"/>
          <w:lang w:val="af-ZA"/>
        </w:rPr>
        <w:t xml:space="preserve"> </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14:paraId="7C843B5E"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3117AD">
        <w:rPr>
          <w:rFonts w:ascii="GHEA Grapalat" w:hAnsi="GHEA Grapalat"/>
          <w:sz w:val="20"/>
          <w:lang w:val="hy-AM"/>
        </w:rPr>
        <w:t>Փարաքարի համայնքապետարան</w:t>
      </w:r>
      <w:r w:rsidR="00A00E74" w:rsidRPr="00064ADD">
        <w:rPr>
          <w:rFonts w:ascii="GHEA Grapalat" w:hAnsi="GHEA Grapalat"/>
          <w:sz w:val="20"/>
        </w:rPr>
        <w:t>ի</w:t>
      </w:r>
      <w:r w:rsidR="00A00E74" w:rsidRPr="00064ADD">
        <w:rPr>
          <w:rFonts w:ascii="GHEA Grapalat" w:hAnsi="GHEA Grapalat"/>
          <w:sz w:val="20"/>
          <w:lang w:val="af-ZA"/>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14:paraId="77E68067"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14:paraId="60D8E7FA" w14:textId="77777777"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14:paraId="7C4845B2" w14:textId="77777777" w:rsidR="003E1421" w:rsidRPr="003117AD" w:rsidRDefault="00A81DD5" w:rsidP="00EF3662">
      <w:pPr>
        <w:pStyle w:val="23"/>
        <w:spacing w:line="240" w:lineRule="auto"/>
        <w:ind w:firstLine="567"/>
        <w:rPr>
          <w:rFonts w:ascii="GHEA Grapalat" w:hAnsi="GHEA Grapalat" w:cs="Times Armenian"/>
          <w:szCs w:val="24"/>
        </w:rPr>
      </w:pPr>
      <w:r w:rsidRPr="00064ADD">
        <w:rPr>
          <w:rFonts w:ascii="GHEA Grapalat" w:hAnsi="GHEA Grapalat"/>
        </w:rPr>
        <w:t xml:space="preserve">Գնահատող հանձնաժողովի քարտուղարի </w:t>
      </w:r>
      <w:r w:rsidR="003E1421" w:rsidRPr="00064ADD">
        <w:rPr>
          <w:rFonts w:ascii="GHEA Grapalat" w:hAnsi="GHEA Grapalat"/>
        </w:rPr>
        <w:t>էլեկտրոնային փ</w:t>
      </w:r>
      <w:r w:rsidR="003E1421" w:rsidRPr="003117AD">
        <w:rPr>
          <w:rFonts w:ascii="GHEA Grapalat" w:hAnsi="GHEA Grapalat" w:cs="Times Armenian"/>
          <w:szCs w:val="24"/>
        </w:rPr>
        <w:t xml:space="preserve">ոստի հասցեն է` </w:t>
      </w:r>
      <w:r w:rsidR="003117AD" w:rsidRPr="003117AD">
        <w:rPr>
          <w:rFonts w:ascii="GHEA Grapalat" w:hAnsi="GHEA Grapalat" w:cs="Times Armenian"/>
          <w:szCs w:val="24"/>
        </w:rPr>
        <w:t>info.garikllc@mail.ru</w:t>
      </w:r>
    </w:p>
    <w:p w14:paraId="7BA6C2BC" w14:textId="77777777"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
    <w:p w14:paraId="478996EA" w14:textId="77777777" w:rsidR="00096865" w:rsidRPr="00064ADD" w:rsidRDefault="00096865" w:rsidP="00EF3662">
      <w:pPr>
        <w:pStyle w:val="3"/>
        <w:spacing w:line="240" w:lineRule="auto"/>
        <w:ind w:firstLine="567"/>
        <w:rPr>
          <w:rFonts w:ascii="GHEA Grapalat" w:hAnsi="GHEA Grapalat"/>
          <w:sz w:val="24"/>
          <w:szCs w:val="22"/>
          <w:lang w:val="af-ZA"/>
        </w:rPr>
      </w:pPr>
    </w:p>
    <w:p w14:paraId="046F6927" w14:textId="77777777"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14:paraId="41219DFD" w14:textId="77777777" w:rsidR="002B32D6" w:rsidRPr="00064ADD" w:rsidRDefault="002B32D6" w:rsidP="00EF3662">
      <w:pPr>
        <w:ind w:left="360"/>
        <w:jc w:val="center"/>
        <w:rPr>
          <w:rFonts w:ascii="GHEA Grapalat" w:hAnsi="GHEA Grapalat" w:cs="Sylfaen"/>
          <w:b/>
          <w:sz w:val="20"/>
        </w:rPr>
      </w:pPr>
    </w:p>
    <w:p w14:paraId="41B6BBD1" w14:textId="2B03A48C" w:rsidR="00096865" w:rsidRPr="003633FA" w:rsidRDefault="00845AA5" w:rsidP="00EF3662">
      <w:pPr>
        <w:pStyle w:val="3"/>
        <w:spacing w:line="240" w:lineRule="auto"/>
        <w:ind w:firstLine="567"/>
        <w:jc w:val="both"/>
        <w:rPr>
          <w:rFonts w:ascii="GHEA Grapalat" w:hAnsi="GHEA Grapalat" w:cs="Sylfaen"/>
          <w:i w:val="0"/>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3633FA">
        <w:rPr>
          <w:rFonts w:ascii="GHEA Grapalat" w:hAnsi="GHEA Grapalat" w:cs="Sylfaen"/>
          <w:i w:val="0"/>
        </w:rPr>
        <w:t xml:space="preserve"> </w:t>
      </w:r>
      <w:r w:rsidR="00096865" w:rsidRPr="00064ADD">
        <w:rPr>
          <w:rFonts w:ascii="GHEA Grapalat" w:hAnsi="GHEA Grapalat" w:cs="Sylfaen"/>
          <w:i w:val="0"/>
        </w:rPr>
        <w:t>հանդիսանում</w:t>
      </w:r>
      <w:r w:rsidR="00096865" w:rsidRPr="003633FA">
        <w:rPr>
          <w:rFonts w:ascii="GHEA Grapalat" w:hAnsi="GHEA Grapalat" w:cs="Sylfaen"/>
          <w:i w:val="0"/>
        </w:rPr>
        <w:t xml:space="preserve">  </w:t>
      </w:r>
      <w:r w:rsidR="003633FA" w:rsidRPr="003633FA">
        <w:rPr>
          <w:rFonts w:ascii="GHEA Grapalat" w:hAnsi="GHEA Grapalat" w:cs="Sylfaen"/>
          <w:i w:val="0"/>
        </w:rPr>
        <w:t>Փարաքարի  համայնքապետարանի</w:t>
      </w:r>
      <w:r w:rsidR="00096865" w:rsidRPr="003633FA">
        <w:rPr>
          <w:rFonts w:ascii="GHEA Grapalat" w:hAnsi="GHEA Grapalat" w:cs="Sylfaen"/>
          <w:i w:val="0"/>
        </w:rPr>
        <w:t xml:space="preserve"> </w:t>
      </w:r>
      <w:r w:rsidR="00096865" w:rsidRPr="00064ADD">
        <w:rPr>
          <w:rFonts w:ascii="GHEA Grapalat" w:hAnsi="GHEA Grapalat" w:cs="Sylfaen"/>
          <w:i w:val="0"/>
        </w:rPr>
        <w:t>կարիքների</w:t>
      </w:r>
      <w:r w:rsidR="00096865" w:rsidRPr="003633FA">
        <w:rPr>
          <w:rFonts w:ascii="GHEA Grapalat" w:hAnsi="GHEA Grapalat" w:cs="Sylfaen"/>
          <w:i w:val="0"/>
        </w:rPr>
        <w:t xml:space="preserve"> </w:t>
      </w:r>
      <w:r w:rsidR="00096865" w:rsidRPr="00064ADD">
        <w:rPr>
          <w:rFonts w:ascii="GHEA Grapalat" w:hAnsi="GHEA Grapalat" w:cs="Sylfaen"/>
          <w:i w:val="0"/>
        </w:rPr>
        <w:t>համար</w:t>
      </w:r>
      <w:r w:rsidR="00096865" w:rsidRPr="003633FA">
        <w:rPr>
          <w:rFonts w:ascii="GHEA Grapalat" w:hAnsi="GHEA Grapalat" w:cs="Sylfaen"/>
          <w:i w:val="0"/>
        </w:rPr>
        <w:t xml:space="preserve">` </w:t>
      </w:r>
      <w:r w:rsidR="003633FA" w:rsidRPr="003633FA">
        <w:rPr>
          <w:rFonts w:ascii="GHEA Grapalat" w:hAnsi="GHEA Grapalat" w:cs="Sylfaen"/>
          <w:i w:val="0"/>
        </w:rPr>
        <w:t>նախագծա-նախահաշվային փաստաթղթերի կազմման խորհրդատվական ծառայությունների</w:t>
      </w:r>
      <w:r w:rsidR="00096865" w:rsidRPr="003633FA">
        <w:rPr>
          <w:rFonts w:ascii="GHEA Grapalat" w:hAnsi="GHEA Grapalat" w:cs="Sylfaen"/>
          <w:i w:val="0"/>
        </w:rPr>
        <w:t xml:space="preserve"> ձեռքբերումը</w:t>
      </w:r>
      <w:r w:rsidR="00816505" w:rsidRPr="003633FA">
        <w:rPr>
          <w:rFonts w:ascii="GHEA Grapalat" w:hAnsi="GHEA Grapalat" w:cs="Sylfaen"/>
          <w:i w:val="0"/>
        </w:rPr>
        <w:t xml:space="preserve"> (այսուհետ` նաև </w:t>
      </w:r>
      <w:r w:rsidR="00DC39B5" w:rsidRPr="003633FA">
        <w:rPr>
          <w:rFonts w:ascii="GHEA Grapalat" w:hAnsi="GHEA Grapalat" w:cs="Sylfaen"/>
          <w:i w:val="0"/>
        </w:rPr>
        <w:t>ծառայություն</w:t>
      </w:r>
      <w:r w:rsidR="00816505" w:rsidRPr="003633FA">
        <w:rPr>
          <w:rFonts w:ascii="GHEA Grapalat" w:hAnsi="GHEA Grapalat" w:cs="Sylfaen"/>
          <w:i w:val="0"/>
        </w:rPr>
        <w:t>)</w:t>
      </w:r>
      <w:r w:rsidR="00C43524" w:rsidRPr="003633FA">
        <w:rPr>
          <w:rFonts w:ascii="GHEA Grapalat" w:hAnsi="GHEA Grapalat" w:cs="Sylfaen"/>
          <w:i w:val="0"/>
        </w:rPr>
        <w:t>,</w:t>
      </w:r>
      <w:r w:rsidR="00BC3FA5">
        <w:rPr>
          <w:rFonts w:ascii="GHEA Grapalat" w:hAnsi="GHEA Grapalat" w:cs="Sylfaen"/>
          <w:i w:val="0"/>
        </w:rPr>
        <w:t xml:space="preserve"> որ</w:t>
      </w:r>
      <w:r w:rsidR="00BC3FA5">
        <w:rPr>
          <w:rFonts w:ascii="GHEA Grapalat" w:hAnsi="GHEA Grapalat" w:cs="Sylfaen"/>
          <w:i w:val="0"/>
          <w:lang w:val="hy-AM"/>
        </w:rPr>
        <w:t>ը</w:t>
      </w:r>
      <w:r w:rsidR="00096865" w:rsidRPr="003633FA">
        <w:rPr>
          <w:rFonts w:ascii="GHEA Grapalat" w:hAnsi="GHEA Grapalat" w:cs="Sylfaen"/>
          <w:i w:val="0"/>
        </w:rPr>
        <w:t xml:space="preserve"> խմբավորված  </w:t>
      </w:r>
      <w:r w:rsidR="00BC3FA5">
        <w:rPr>
          <w:rFonts w:ascii="GHEA Grapalat" w:hAnsi="GHEA Grapalat" w:cs="Sylfaen"/>
          <w:i w:val="0"/>
          <w:lang w:val="hy-AM"/>
        </w:rPr>
        <w:t>է</w:t>
      </w:r>
      <w:r w:rsidR="00096865" w:rsidRPr="003633FA">
        <w:rPr>
          <w:rFonts w:ascii="GHEA Grapalat" w:hAnsi="GHEA Grapalat" w:cs="Sylfaen"/>
          <w:i w:val="0"/>
        </w:rPr>
        <w:t xml:space="preserve"> </w:t>
      </w:r>
      <w:r w:rsidR="00BC3FA5">
        <w:rPr>
          <w:rFonts w:ascii="GHEA Grapalat" w:hAnsi="GHEA Grapalat" w:cs="Sylfaen"/>
          <w:i w:val="0"/>
          <w:lang w:val="hy-AM"/>
        </w:rPr>
        <w:t>1</w:t>
      </w:r>
      <w:r w:rsidR="00096865" w:rsidRPr="003633FA">
        <w:rPr>
          <w:rFonts w:ascii="GHEA Grapalat" w:hAnsi="GHEA Grapalat" w:cs="Sylfaen"/>
          <w:i w:val="0"/>
        </w:rPr>
        <w:t xml:space="preserve"> </w:t>
      </w:r>
      <w:r w:rsidR="0034502E">
        <w:rPr>
          <w:rFonts w:ascii="GHEA Grapalat" w:hAnsi="GHEA Grapalat" w:cs="Sylfaen"/>
          <w:i w:val="0"/>
        </w:rPr>
        <w:t>չափաբաժն</w:t>
      </w:r>
      <w:r w:rsidR="00753E6E" w:rsidRPr="00064ADD">
        <w:rPr>
          <w:rFonts w:ascii="GHEA Grapalat" w:hAnsi="GHEA Grapalat" w:cs="Sylfaen"/>
          <w:i w:val="0"/>
        </w:rPr>
        <w:t>ում</w:t>
      </w:r>
      <w:r w:rsidR="00096865" w:rsidRPr="003633FA">
        <w:rPr>
          <w:rFonts w:ascii="GHEA Grapalat" w:hAnsi="GHEA Grapalat" w:cs="Sylfaen"/>
          <w:i w:val="0"/>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05"/>
        <w:gridCol w:w="1814"/>
        <w:gridCol w:w="7231"/>
      </w:tblGrid>
      <w:tr w:rsidR="005D26B6" w:rsidRPr="00064ADD" w14:paraId="47966D86" w14:textId="77777777" w:rsidTr="00993392">
        <w:trPr>
          <w:trHeight w:val="315"/>
        </w:trPr>
        <w:tc>
          <w:tcPr>
            <w:tcW w:w="3119" w:type="dxa"/>
            <w:gridSpan w:val="2"/>
            <w:vAlign w:val="center"/>
          </w:tcPr>
          <w:p w14:paraId="1A5010A7" w14:textId="77777777" w:rsidR="005D26B6" w:rsidRPr="00064ADD" w:rsidRDefault="005D26B6" w:rsidP="00C8495D">
            <w:pPr>
              <w:pStyle w:val="23"/>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231" w:type="dxa"/>
            <w:vMerge w:val="restart"/>
            <w:vAlign w:val="center"/>
          </w:tcPr>
          <w:p w14:paraId="0C9B9456" w14:textId="77777777" w:rsidR="005D26B6" w:rsidRPr="00064ADD" w:rsidRDefault="005D26B6" w:rsidP="00EF3662">
            <w:pPr>
              <w:pStyle w:val="23"/>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14:paraId="6B838ABC" w14:textId="77777777" w:rsidTr="00956171">
        <w:trPr>
          <w:trHeight w:val="166"/>
        </w:trPr>
        <w:tc>
          <w:tcPr>
            <w:tcW w:w="1305" w:type="dxa"/>
            <w:vAlign w:val="center"/>
          </w:tcPr>
          <w:p w14:paraId="70F4960D" w14:textId="77777777" w:rsidR="005D26B6" w:rsidRPr="00064ADD" w:rsidRDefault="00C8495D" w:rsidP="00EF3662">
            <w:pPr>
              <w:pStyle w:val="23"/>
              <w:spacing w:line="240" w:lineRule="auto"/>
              <w:jc w:val="center"/>
              <w:rPr>
                <w:rFonts w:ascii="GHEA Grapalat" w:hAnsi="GHEA Grapalat"/>
                <w:b/>
                <w:bCs/>
                <w:i/>
                <w:iCs/>
                <w:sz w:val="14"/>
                <w:szCs w:val="14"/>
              </w:rPr>
            </w:pPr>
            <w:r w:rsidRPr="00064ADD">
              <w:rPr>
                <w:rFonts w:ascii="GHEA Grapalat" w:hAnsi="GHEA Grapalat"/>
                <w:b/>
                <w:bCs/>
                <w:i/>
                <w:iCs/>
                <w:sz w:val="14"/>
                <w:szCs w:val="14"/>
              </w:rPr>
              <w:t>համարները</w:t>
            </w:r>
          </w:p>
        </w:tc>
        <w:tc>
          <w:tcPr>
            <w:tcW w:w="1814" w:type="dxa"/>
            <w:vAlign w:val="center"/>
          </w:tcPr>
          <w:p w14:paraId="722D71E5" w14:textId="77777777" w:rsidR="00AB5C0E" w:rsidRDefault="00C8495D" w:rsidP="00AB5C0E">
            <w:pPr>
              <w:pStyle w:val="23"/>
              <w:spacing w:line="240" w:lineRule="auto"/>
              <w:ind w:firstLine="0"/>
              <w:rPr>
                <w:rFonts w:ascii="GHEA Grapalat" w:hAnsi="GHEA Grapalat"/>
                <w:b/>
                <w:bCs/>
                <w:i/>
                <w:iCs/>
                <w:sz w:val="14"/>
                <w:szCs w:val="14"/>
                <w:lang w:val="hy-AM"/>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r w:rsidR="00AB5C0E">
              <w:rPr>
                <w:rFonts w:ascii="GHEA Grapalat" w:hAnsi="GHEA Grapalat"/>
                <w:b/>
                <w:bCs/>
                <w:i/>
                <w:iCs/>
                <w:sz w:val="14"/>
                <w:szCs w:val="14"/>
                <w:lang w:val="hy-AM"/>
              </w:rPr>
              <w:t xml:space="preserve"> </w:t>
            </w:r>
          </w:p>
          <w:p w14:paraId="54776416" w14:textId="77777777" w:rsidR="005D26B6" w:rsidRPr="00064ADD" w:rsidRDefault="00AB5C0E" w:rsidP="00AB5C0E">
            <w:pPr>
              <w:pStyle w:val="23"/>
              <w:spacing w:line="240" w:lineRule="auto"/>
              <w:ind w:firstLine="0"/>
              <w:rPr>
                <w:rFonts w:ascii="GHEA Grapalat" w:hAnsi="GHEA Grapalat"/>
                <w:b/>
                <w:bCs/>
                <w:i/>
                <w:iCs/>
                <w:sz w:val="14"/>
                <w:szCs w:val="14"/>
              </w:rPr>
            </w:pPr>
            <w:r>
              <w:rPr>
                <w:rFonts w:ascii="GHEA Grapalat" w:hAnsi="GHEA Grapalat"/>
                <w:b/>
                <w:bCs/>
                <w:i/>
                <w:iCs/>
                <w:sz w:val="14"/>
                <w:szCs w:val="14"/>
                <w:lang w:val="hy-AM"/>
              </w:rPr>
              <w:t>ՀՀ դրամ</w:t>
            </w:r>
          </w:p>
        </w:tc>
        <w:tc>
          <w:tcPr>
            <w:tcW w:w="7231" w:type="dxa"/>
            <w:vMerge/>
            <w:vAlign w:val="center"/>
          </w:tcPr>
          <w:p w14:paraId="0347909D" w14:textId="77777777" w:rsidR="005D26B6" w:rsidRPr="00064ADD" w:rsidRDefault="005D26B6" w:rsidP="00EF3662">
            <w:pPr>
              <w:pStyle w:val="23"/>
              <w:spacing w:line="240" w:lineRule="auto"/>
              <w:ind w:firstLine="0"/>
              <w:jc w:val="center"/>
              <w:rPr>
                <w:rFonts w:ascii="GHEA Grapalat" w:hAnsi="GHEA Grapalat"/>
                <w:b/>
                <w:bCs/>
                <w:i/>
                <w:iCs/>
              </w:rPr>
            </w:pPr>
          </w:p>
        </w:tc>
      </w:tr>
      <w:tr w:rsidR="00956171" w:rsidRPr="007521A1" w14:paraId="7FA69B2F" w14:textId="77777777" w:rsidTr="00A3175E">
        <w:tc>
          <w:tcPr>
            <w:tcW w:w="1305" w:type="dxa"/>
            <w:vAlign w:val="center"/>
          </w:tcPr>
          <w:p w14:paraId="306E34E1" w14:textId="77777777" w:rsidR="00956171" w:rsidRPr="00435710" w:rsidRDefault="00956171" w:rsidP="00956171">
            <w:pPr>
              <w:pStyle w:val="23"/>
              <w:spacing w:line="240" w:lineRule="auto"/>
              <w:ind w:firstLine="0"/>
              <w:jc w:val="center"/>
              <w:rPr>
                <w:rFonts w:ascii="GHEA Grapalat" w:hAnsi="GHEA Grapalat" w:cs="Calibri"/>
                <w:bCs/>
                <w:color w:val="000000"/>
              </w:rPr>
            </w:pPr>
            <w:r w:rsidRPr="00435710">
              <w:rPr>
                <w:rFonts w:ascii="GHEA Grapalat" w:hAnsi="GHEA Grapalat" w:cs="Calibri"/>
                <w:bCs/>
                <w:color w:val="000000"/>
              </w:rPr>
              <w:t>1</w:t>
            </w:r>
          </w:p>
        </w:tc>
        <w:tc>
          <w:tcPr>
            <w:tcW w:w="1814" w:type="dxa"/>
            <w:vAlign w:val="center"/>
          </w:tcPr>
          <w:p w14:paraId="500317DA" w14:textId="5C2500B0" w:rsidR="00BC3FA5" w:rsidRPr="00A3175E" w:rsidRDefault="00A3175E" w:rsidP="00A3175E">
            <w:pPr>
              <w:pStyle w:val="a3"/>
              <w:spacing w:line="240" w:lineRule="auto"/>
              <w:ind w:firstLine="0"/>
              <w:jc w:val="center"/>
              <w:rPr>
                <w:rFonts w:ascii="GHEA Grapalat" w:hAnsi="GHEA Grapalat"/>
                <w:b/>
                <w:bCs/>
                <w:i w:val="0"/>
                <w:sz w:val="22"/>
                <w:szCs w:val="22"/>
                <w:lang w:val="hy-AM"/>
              </w:rPr>
            </w:pPr>
            <w:r w:rsidRPr="00A3175E">
              <w:rPr>
                <w:rFonts w:ascii="GHEA Grapalat" w:hAnsi="GHEA Grapalat"/>
                <w:b/>
                <w:bCs/>
                <w:i w:val="0"/>
                <w:sz w:val="22"/>
                <w:szCs w:val="22"/>
                <w:lang w:val="hy-AM"/>
              </w:rPr>
              <w:t>700 000</w:t>
            </w:r>
          </w:p>
          <w:p w14:paraId="0EEF5968" w14:textId="2EBAD17B" w:rsidR="00956171" w:rsidRPr="00B161BE" w:rsidRDefault="00956171" w:rsidP="00A3175E">
            <w:pPr>
              <w:pStyle w:val="23"/>
              <w:spacing w:line="240" w:lineRule="auto"/>
              <w:ind w:firstLine="0"/>
              <w:jc w:val="center"/>
              <w:rPr>
                <w:rFonts w:ascii="GHEA Grapalat" w:hAnsi="GHEA Grapalat" w:cs="Calibri"/>
                <w:bCs/>
                <w:color w:val="000000"/>
                <w:lang w:val="hy-AM"/>
              </w:rPr>
            </w:pPr>
          </w:p>
        </w:tc>
        <w:tc>
          <w:tcPr>
            <w:tcW w:w="7231" w:type="dxa"/>
            <w:vAlign w:val="center"/>
          </w:tcPr>
          <w:p w14:paraId="0F45B111" w14:textId="0A038F8D" w:rsidR="00956171" w:rsidRPr="00A3175E" w:rsidRDefault="00A3175E" w:rsidP="00BC3FA5">
            <w:pPr>
              <w:rPr>
                <w:rFonts w:ascii="GHEA Grapalat" w:hAnsi="GHEA Grapalat"/>
                <w:sz w:val="18"/>
                <w:szCs w:val="18"/>
                <w:lang w:val="hy-AM"/>
              </w:rPr>
            </w:pPr>
            <w:r w:rsidRPr="00A3175E">
              <w:rPr>
                <w:rFonts w:ascii="GHEA Grapalat" w:hAnsi="GHEA Grapalat"/>
                <w:sz w:val="18"/>
                <w:szCs w:val="18"/>
                <w:lang w:val="hy-AM"/>
              </w:rPr>
              <w:t xml:space="preserve">Փարաքար համայնքի Փարաքար բնակավայրի Է. Թևոսյան, Բարեկամության, Սևանի, Էրեբունի, Ռ. Արշակյան փողոցներն իրար միացնող ճանապարհի ասֆալտապատման աշխատանքների </w:t>
            </w:r>
            <w:r w:rsidRPr="00A3175E">
              <w:rPr>
                <w:rFonts w:ascii="GHEA Grapalat" w:hAnsi="GHEA Grapalat" w:cs="Sylfaen"/>
                <w:color w:val="000000"/>
                <w:sz w:val="18"/>
                <w:szCs w:val="18"/>
                <w:lang w:val="hy-AM"/>
              </w:rPr>
              <w:t xml:space="preserve">նախագծանախահաշվային </w:t>
            </w:r>
            <w:r w:rsidRPr="00A3175E">
              <w:rPr>
                <w:rFonts w:ascii="GHEA Grapalat" w:hAnsi="GHEA Grapalat"/>
                <w:sz w:val="18"/>
                <w:szCs w:val="18"/>
                <w:lang w:val="es-ES"/>
              </w:rPr>
              <w:t xml:space="preserve"> </w:t>
            </w:r>
            <w:r w:rsidRPr="00A3175E">
              <w:rPr>
                <w:rFonts w:ascii="GHEA Grapalat" w:hAnsi="GHEA Grapalat"/>
                <w:sz w:val="18"/>
                <w:szCs w:val="18"/>
                <w:lang w:val="hy-AM"/>
              </w:rPr>
              <w:t>փաստաթղթերի</w:t>
            </w:r>
            <w:r w:rsidRPr="00A3175E">
              <w:rPr>
                <w:rFonts w:ascii="GHEA Grapalat" w:hAnsi="GHEA Grapalat"/>
                <w:sz w:val="18"/>
                <w:szCs w:val="18"/>
                <w:lang w:val="es-ES"/>
              </w:rPr>
              <w:t xml:space="preserve"> </w:t>
            </w:r>
            <w:r w:rsidRPr="00A3175E">
              <w:rPr>
                <w:rFonts w:ascii="GHEA Grapalat" w:hAnsi="GHEA Grapalat"/>
                <w:sz w:val="18"/>
                <w:szCs w:val="18"/>
                <w:lang w:val="hy-AM"/>
              </w:rPr>
              <w:t>կազմման</w:t>
            </w:r>
            <w:r w:rsidRPr="00A3175E">
              <w:rPr>
                <w:rFonts w:ascii="GHEA Grapalat" w:hAnsi="GHEA Grapalat"/>
                <w:sz w:val="18"/>
                <w:szCs w:val="18"/>
                <w:lang w:val="es-ES"/>
              </w:rPr>
              <w:t xml:space="preserve"> </w:t>
            </w:r>
            <w:r w:rsidRPr="00A3175E">
              <w:rPr>
                <w:rFonts w:ascii="GHEA Grapalat" w:hAnsi="GHEA Grapalat"/>
                <w:sz w:val="18"/>
                <w:szCs w:val="18"/>
                <w:lang w:val="hy-AM"/>
              </w:rPr>
              <w:t>ծառայությունների ձեռքբերում</w:t>
            </w:r>
          </w:p>
        </w:tc>
      </w:tr>
    </w:tbl>
    <w:p w14:paraId="3C6BBFCA" w14:textId="77777777" w:rsidR="00096865" w:rsidRPr="00064ADD" w:rsidRDefault="007F0755" w:rsidP="00EF3662">
      <w:pPr>
        <w:pStyle w:val="23"/>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14:paraId="0CA970D8" w14:textId="77777777" w:rsidR="0085236E" w:rsidRPr="00064ADD" w:rsidRDefault="0085236E" w:rsidP="00EF3662">
      <w:pPr>
        <w:pStyle w:val="23"/>
        <w:spacing w:line="240" w:lineRule="auto"/>
        <w:ind w:firstLine="567"/>
        <w:rPr>
          <w:rFonts w:ascii="GHEA Grapalat" w:hAnsi="GHEA Grapalat"/>
        </w:rPr>
      </w:pPr>
      <w:r w:rsidRPr="00064ADD">
        <w:rPr>
          <w:rFonts w:ascii="GHEA Grapalat" w:hAnsi="GHEA Grapalat"/>
        </w:rPr>
        <w:t xml:space="preserve"> </w:t>
      </w:r>
    </w:p>
    <w:p w14:paraId="5B5AB462" w14:textId="77777777" w:rsidR="00096865" w:rsidRPr="00064ADD" w:rsidRDefault="00096865" w:rsidP="00EF3662">
      <w:pPr>
        <w:ind w:firstLine="567"/>
        <w:rPr>
          <w:rFonts w:ascii="GHEA Grapalat" w:hAnsi="GHEA Grapalat" w:cs="Sylfaen"/>
          <w:i/>
          <w:sz w:val="20"/>
          <w:lang w:val="es-ES"/>
        </w:rPr>
      </w:pPr>
    </w:p>
    <w:p w14:paraId="41C6E9FE" w14:textId="77777777" w:rsidR="00845AA5" w:rsidRPr="00064ADD" w:rsidRDefault="00845AA5" w:rsidP="00EF3662">
      <w:pPr>
        <w:ind w:firstLine="567"/>
        <w:rPr>
          <w:rFonts w:ascii="GHEA Grapalat" w:hAnsi="GHEA Grapalat" w:cs="Sylfaen"/>
          <w:i/>
          <w:sz w:val="20"/>
          <w:lang w:val="es-ES"/>
        </w:rPr>
      </w:pPr>
    </w:p>
    <w:p w14:paraId="070B9FAD" w14:textId="77777777"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r w:rsidRPr="00064ADD">
        <w:rPr>
          <w:rFonts w:ascii="GHEA Grapalat" w:hAnsi="GHEA Grapalat" w:cs="Sylfaen"/>
          <w:b/>
          <w:sz w:val="20"/>
        </w:rPr>
        <w:t>ՉԱՓԱՆԻՇՆԵՐԸ</w:t>
      </w:r>
      <w:r w:rsidRPr="00064ADD">
        <w:rPr>
          <w:rFonts w:ascii="GHEA Grapalat" w:hAnsi="GHEA Grapalat"/>
          <w:b/>
          <w:sz w:val="20"/>
          <w:lang w:val="es-ES"/>
        </w:rPr>
        <w:t xml:space="preserve">  ԵՎ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14:paraId="63F960A0" w14:textId="77777777" w:rsidR="00096865" w:rsidRPr="00064ADD" w:rsidRDefault="00096865" w:rsidP="00EF3662">
      <w:pPr>
        <w:ind w:firstLine="567"/>
        <w:jc w:val="both"/>
        <w:rPr>
          <w:rFonts w:ascii="GHEA Grapalat" w:hAnsi="GHEA Grapalat"/>
          <w:szCs w:val="22"/>
          <w:lang w:val="es-ES"/>
        </w:rPr>
      </w:pPr>
    </w:p>
    <w:p w14:paraId="70FCBD7A" w14:textId="77777777"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 xml:space="preserve">ընթացակարգին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14:paraId="2AFDEBFB"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14:paraId="6A52BCFF"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հանված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14:paraId="0329610D" w14:textId="77777777"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14:paraId="657CDE1A" w14:textId="77777777"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14:paraId="02617600" w14:textId="77777777"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FF88D5A" w14:textId="77777777"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2D53AE1C"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E4B2EAD" w14:textId="77777777" w:rsidR="003331DA" w:rsidRPr="00064ADD"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14:paraId="254AA021" w14:textId="77777777"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14:paraId="3AEDE070" w14:textId="77777777" w:rsidR="00BA3554" w:rsidRPr="00064ADD" w:rsidRDefault="00BA3554"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2.</w:t>
      </w:r>
      <w:r w:rsidR="007968A3" w:rsidRPr="00064ADD">
        <w:rPr>
          <w:rFonts w:ascii="GHEA Grapalat" w:hAnsi="GHEA Grapalat" w:cs="Tahoma"/>
          <w:sz w:val="20"/>
          <w:szCs w:val="20"/>
          <w:lang w:val="es-ES"/>
        </w:rPr>
        <w:t>3</w:t>
      </w:r>
      <w:r w:rsidR="00EB487B" w:rsidRPr="00064ADD">
        <w:rPr>
          <w:rFonts w:ascii="GHEA Grapalat" w:hAnsi="GHEA Grapalat" w:cs="Tahoma"/>
          <w:sz w:val="20"/>
          <w:szCs w:val="20"/>
          <w:lang w:val="es-ES"/>
        </w:rPr>
        <w:t xml:space="preserve"> </w:t>
      </w:r>
      <w:r w:rsidRPr="00064ADD">
        <w:rPr>
          <w:rFonts w:ascii="GHEA Grapalat" w:hAnsi="GHEA Grapalat" w:cs="Sylfaen"/>
          <w:sz w:val="20"/>
          <w:szCs w:val="20"/>
        </w:rPr>
        <w:t>Արգելվում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փոխկապակցված</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ավելի</w:t>
      </w:r>
      <w:r w:rsidRPr="00064ADD">
        <w:rPr>
          <w:rFonts w:ascii="GHEA Grapalat" w:hAnsi="GHEA Grapalat"/>
          <w:sz w:val="20"/>
          <w:szCs w:val="20"/>
          <w:lang w:val="es-ES"/>
        </w:rPr>
        <w:t xml:space="preserve"> </w:t>
      </w:r>
      <w:r w:rsidRPr="00064ADD">
        <w:rPr>
          <w:rFonts w:ascii="GHEA Grapalat" w:hAnsi="GHEA Grapalat" w:cs="Sylfaen"/>
          <w:sz w:val="20"/>
          <w:szCs w:val="20"/>
        </w:rPr>
        <w:t>քան</w:t>
      </w:r>
      <w:r w:rsidRPr="00064ADD">
        <w:rPr>
          <w:rFonts w:ascii="GHEA Grapalat" w:hAnsi="GHEA Grapalat"/>
          <w:sz w:val="20"/>
          <w:szCs w:val="20"/>
          <w:lang w:val="es-ES"/>
        </w:rPr>
        <w:t xml:space="preserve"> </w:t>
      </w:r>
      <w:r w:rsidRPr="00064ADD">
        <w:rPr>
          <w:rFonts w:ascii="GHEA Grapalat" w:hAnsi="GHEA Grapalat" w:cs="Sylfaen"/>
          <w:sz w:val="20"/>
          <w:szCs w:val="20"/>
        </w:rPr>
        <w:t>հիսուն</w:t>
      </w:r>
      <w:r w:rsidRPr="00064ADD">
        <w:rPr>
          <w:rFonts w:ascii="GHEA Grapalat" w:hAnsi="GHEA Grapalat"/>
          <w:sz w:val="20"/>
          <w:szCs w:val="20"/>
          <w:lang w:val="es-ES"/>
        </w:rPr>
        <w:t xml:space="preserve"> </w:t>
      </w:r>
      <w:r w:rsidRPr="00064ADD">
        <w:rPr>
          <w:rFonts w:ascii="GHEA Grapalat" w:hAnsi="GHEA Grapalat" w:cs="Sylfaen"/>
          <w:sz w:val="20"/>
          <w:szCs w:val="20"/>
        </w:rPr>
        <w:t>տոկոս</w:t>
      </w:r>
      <w:r w:rsidRPr="00064ADD">
        <w:rPr>
          <w:rFonts w:ascii="GHEA Grapalat" w:hAnsi="GHEA Grapalat"/>
          <w:sz w:val="20"/>
          <w:szCs w:val="20"/>
          <w:lang w:val="es-ES"/>
        </w:rPr>
        <w:t xml:space="preserve"> </w:t>
      </w:r>
      <w:r w:rsidRPr="00064ADD">
        <w:rPr>
          <w:rFonts w:ascii="GHEA Grapalat" w:hAnsi="GHEA Grapalat" w:cs="Sylfaen"/>
          <w:sz w:val="20"/>
          <w:szCs w:val="20"/>
        </w:rPr>
        <w:t>միևնույն</w:t>
      </w:r>
      <w:r w:rsidRPr="00064ADD">
        <w:rPr>
          <w:rFonts w:ascii="GHEA Grapalat" w:hAnsi="GHEA Grapalat"/>
          <w:sz w:val="20"/>
          <w:szCs w:val="20"/>
          <w:lang w:val="es-ES"/>
        </w:rPr>
        <w:t xml:space="preserve"> </w:t>
      </w:r>
      <w:r w:rsidRPr="00064ADD">
        <w:rPr>
          <w:rFonts w:ascii="GHEA Grapalat" w:hAnsi="GHEA Grapalat" w:cs="Sylfaen"/>
          <w:sz w:val="20"/>
          <w:szCs w:val="20"/>
        </w:rPr>
        <w:t>անձի</w:t>
      </w:r>
      <w:r w:rsidRPr="00064ADD">
        <w:rPr>
          <w:rFonts w:ascii="GHEA Grapalat" w:hAnsi="GHEA Grapalat"/>
          <w:sz w:val="20"/>
          <w:szCs w:val="20"/>
          <w:lang w:val="es-ES"/>
        </w:rPr>
        <w:t xml:space="preserve"> (</w:t>
      </w:r>
      <w:r w:rsidRPr="00064ADD">
        <w:rPr>
          <w:rFonts w:ascii="GHEA Grapalat" w:hAnsi="GHEA Grapalat" w:cs="Sylfaen"/>
          <w:sz w:val="20"/>
          <w:szCs w:val="20"/>
        </w:rPr>
        <w:t>անձանց</w:t>
      </w:r>
      <w:r w:rsidRPr="00064ADD">
        <w:rPr>
          <w:rFonts w:ascii="GHEA Grapalat" w:hAnsi="GHEA Grapalat"/>
          <w:sz w:val="20"/>
          <w:szCs w:val="20"/>
          <w:lang w:val="es-ES"/>
        </w:rPr>
        <w:t xml:space="preserve">) </w:t>
      </w:r>
      <w:r w:rsidRPr="00064ADD">
        <w:rPr>
          <w:rFonts w:ascii="GHEA Grapalat" w:hAnsi="GHEA Grapalat" w:cs="Sylfaen"/>
          <w:sz w:val="20"/>
          <w:szCs w:val="20"/>
        </w:rPr>
        <w:t>պատկանող</w:t>
      </w:r>
      <w:r w:rsidRPr="00064ADD">
        <w:rPr>
          <w:rFonts w:ascii="GHEA Grapalat" w:hAnsi="GHEA Grapalat"/>
          <w:sz w:val="20"/>
          <w:szCs w:val="20"/>
          <w:lang w:val="es-ES"/>
        </w:rPr>
        <w:t xml:space="preserve"> </w:t>
      </w:r>
      <w:r w:rsidRPr="00064ADD">
        <w:rPr>
          <w:rFonts w:ascii="GHEA Grapalat" w:hAnsi="GHEA Grapalat" w:cs="Sylfaen"/>
          <w:sz w:val="20"/>
          <w:szCs w:val="20"/>
        </w:rPr>
        <w:t>բաժնեմաս</w:t>
      </w:r>
      <w:r w:rsidRPr="00064ADD">
        <w:rPr>
          <w:rFonts w:ascii="GHEA Grapalat" w:hAnsi="GHEA Grapalat"/>
          <w:sz w:val="20"/>
          <w:szCs w:val="20"/>
          <w:lang w:val="es-ES"/>
        </w:rPr>
        <w:t xml:space="preserve"> </w:t>
      </w:r>
      <w:r w:rsidR="001B0D9A" w:rsidRPr="00064ADD">
        <w:rPr>
          <w:rFonts w:ascii="GHEA Grapalat" w:hAnsi="GHEA Grapalat"/>
          <w:sz w:val="20"/>
          <w:szCs w:val="20"/>
          <w:lang w:val="es-ES"/>
        </w:rPr>
        <w:lastRenderedPageBreak/>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Pr="00064ADD">
        <w:rPr>
          <w:rFonts w:ascii="GHEA Grapalat" w:hAnsi="GHEA Grapalat" w:cs="Sylfaen"/>
          <w:sz w:val="20"/>
          <w:szCs w:val="20"/>
        </w:rPr>
        <w:t>ունեցող</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sz w:val="20"/>
          <w:szCs w:val="20"/>
          <w:lang w:val="es-ES"/>
        </w:rPr>
        <w:t xml:space="preserve"> </w:t>
      </w:r>
      <w:r w:rsidRPr="00064ADD">
        <w:rPr>
          <w:rFonts w:ascii="GHEA Grapalat" w:hAnsi="GHEA Grapalat" w:cs="Sylfaen"/>
          <w:sz w:val="20"/>
          <w:szCs w:val="20"/>
        </w:rPr>
        <w:t>միաժամանակյա</w:t>
      </w:r>
      <w:r w:rsidRPr="00064ADD">
        <w:rPr>
          <w:rFonts w:ascii="GHEA Grapalat" w:hAnsi="GHEA Grapalat"/>
          <w:sz w:val="20"/>
          <w:szCs w:val="20"/>
          <w:lang w:val="es-ES"/>
        </w:rPr>
        <w:t xml:space="preserve"> </w:t>
      </w:r>
      <w:r w:rsidRPr="00064ADD">
        <w:rPr>
          <w:rFonts w:ascii="GHEA Grapalat" w:hAnsi="GHEA Grapalat" w:cs="Sylfaen"/>
          <w:sz w:val="20"/>
          <w:szCs w:val="20"/>
        </w:rPr>
        <w:t>մասնակցությունը</w:t>
      </w:r>
      <w:r w:rsidRPr="00064ADD">
        <w:rPr>
          <w:rFonts w:ascii="GHEA Grapalat" w:hAnsi="GHEA Grapalat"/>
          <w:sz w:val="20"/>
          <w:szCs w:val="20"/>
          <w:lang w:val="es-ES"/>
        </w:rPr>
        <w:t xml:space="preserve"> </w:t>
      </w:r>
      <w:r w:rsidR="00EB487B" w:rsidRPr="00064ADD">
        <w:rPr>
          <w:rFonts w:ascii="GHEA Grapalat" w:hAnsi="GHEA Grapalat"/>
          <w:sz w:val="20"/>
          <w:szCs w:val="20"/>
        </w:rPr>
        <w:t>սույն</w:t>
      </w:r>
      <w:r w:rsidR="00EB487B"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պետության</w:t>
      </w:r>
      <w:r w:rsidRPr="00064ADD">
        <w:rPr>
          <w:rFonts w:ascii="GHEA Grapalat" w:hAnsi="GHEA Grapalat"/>
          <w:sz w:val="20"/>
          <w:szCs w:val="20"/>
          <w:lang w:val="es-ES"/>
        </w:rPr>
        <w:t xml:space="preserve"> </w:t>
      </w:r>
      <w:r w:rsidRPr="00064ADD">
        <w:rPr>
          <w:rFonts w:ascii="GHEA Grapalat" w:hAnsi="GHEA Grapalat" w:cs="Sylfaen"/>
          <w:sz w:val="20"/>
          <w:szCs w:val="20"/>
        </w:rPr>
        <w:t>կամ</w:t>
      </w:r>
      <w:r w:rsidRPr="00064ADD">
        <w:rPr>
          <w:rFonts w:ascii="GHEA Grapalat" w:hAnsi="GHEA Grapalat"/>
          <w:sz w:val="20"/>
          <w:szCs w:val="20"/>
          <w:lang w:val="es-ES"/>
        </w:rPr>
        <w:t xml:space="preserve"> </w:t>
      </w:r>
      <w:r w:rsidRPr="00064ADD">
        <w:rPr>
          <w:rFonts w:ascii="GHEA Grapalat" w:hAnsi="GHEA Grapalat" w:cs="Sylfaen"/>
          <w:sz w:val="20"/>
          <w:szCs w:val="20"/>
        </w:rPr>
        <w:t>համայնքների</w:t>
      </w:r>
      <w:r w:rsidRPr="00064ADD">
        <w:rPr>
          <w:rFonts w:ascii="GHEA Grapalat" w:hAnsi="GHEA Grapalat"/>
          <w:sz w:val="20"/>
          <w:szCs w:val="20"/>
          <w:lang w:val="es-ES"/>
        </w:rPr>
        <w:t xml:space="preserve"> </w:t>
      </w:r>
      <w:r w:rsidRPr="00064ADD">
        <w:rPr>
          <w:rFonts w:ascii="GHEA Grapalat" w:hAnsi="GHEA Grapalat" w:cs="Sylfaen"/>
          <w:sz w:val="20"/>
          <w:szCs w:val="20"/>
        </w:rPr>
        <w:t>կողմից</w:t>
      </w:r>
      <w:r w:rsidRPr="00064ADD">
        <w:rPr>
          <w:rFonts w:ascii="GHEA Grapalat" w:hAnsi="GHEA Grapalat"/>
          <w:sz w:val="20"/>
          <w:szCs w:val="20"/>
          <w:lang w:val="es-ES"/>
        </w:rPr>
        <w:t xml:space="preserve"> </w:t>
      </w:r>
      <w:r w:rsidRPr="00064ADD">
        <w:rPr>
          <w:rFonts w:ascii="GHEA Grapalat" w:hAnsi="GHEA Grapalat" w:cs="Sylfaen"/>
          <w:sz w:val="20"/>
          <w:szCs w:val="20"/>
        </w:rPr>
        <w:t>հիմնադրված</w:t>
      </w:r>
      <w:r w:rsidRPr="00064ADD">
        <w:rPr>
          <w:rFonts w:ascii="GHEA Grapalat" w:hAnsi="GHEA Grapalat"/>
          <w:sz w:val="20"/>
          <w:szCs w:val="20"/>
          <w:lang w:val="es-ES"/>
        </w:rPr>
        <w:t xml:space="preserve"> </w:t>
      </w:r>
      <w:r w:rsidRPr="00064ADD">
        <w:rPr>
          <w:rFonts w:ascii="GHEA Grapalat" w:hAnsi="GHEA Grapalat" w:cs="Sylfaen"/>
          <w:sz w:val="20"/>
          <w:szCs w:val="20"/>
        </w:rPr>
        <w:t>կազմակերպությունների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և</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rPr>
        <w:t>համատեղ</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ործունեության</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ով</w:t>
      </w:r>
      <w:r w:rsidRPr="00064ADD">
        <w:rPr>
          <w:rFonts w:ascii="GHEA Grapalat" w:hAnsi="GHEA Grapalat" w:cs="Sylfaen"/>
          <w:sz w:val="20"/>
          <w:lang w:val="af-ZA"/>
        </w:rPr>
        <w:t xml:space="preserve"> </w:t>
      </w:r>
      <w:r w:rsidRPr="00064ADD">
        <w:rPr>
          <w:rFonts w:ascii="GHEA Grapalat" w:hAnsi="GHEA Grapalat" w:cs="Times Armenian"/>
          <w:sz w:val="20"/>
          <w:lang w:val="af-ZA"/>
        </w:rPr>
        <w:t>(</w:t>
      </w:r>
      <w:r w:rsidRPr="00064ADD">
        <w:rPr>
          <w:rFonts w:ascii="GHEA Grapalat" w:hAnsi="GHEA Grapalat" w:cs="Sylfaen"/>
          <w:sz w:val="20"/>
        </w:rPr>
        <w:t>կոնսորցիումով</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ործընթացին</w:t>
      </w:r>
      <w:r w:rsidRPr="00064ADD">
        <w:rPr>
          <w:rFonts w:ascii="GHEA Grapalat" w:hAnsi="GHEA Grapalat" w:cs="Sylfaen"/>
          <w:sz w:val="20"/>
          <w:lang w:val="es-ES"/>
        </w:rPr>
        <w:t xml:space="preserve"> </w:t>
      </w:r>
      <w:r w:rsidRPr="00064ADD">
        <w:rPr>
          <w:rFonts w:ascii="GHEA Grapalat" w:hAnsi="GHEA Grapalat" w:cs="Sylfaen"/>
          <w:sz w:val="20"/>
          <w:szCs w:val="20"/>
        </w:rPr>
        <w:t>մասնակցության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cs="Sylfaen"/>
          <w:sz w:val="20"/>
          <w:szCs w:val="20"/>
          <w:lang w:val="es-ES"/>
        </w:rPr>
        <w:t>:</w:t>
      </w:r>
    </w:p>
    <w:p w14:paraId="52C80958" w14:textId="77777777" w:rsidR="00D5674E" w:rsidRPr="00064ADD" w:rsidRDefault="009F18D0" w:rsidP="00EF3662">
      <w:pPr>
        <w:pStyle w:val="af4"/>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14:paraId="5F1B5AF2"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377CD7E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B7442B0"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462F3E7E"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D7D3879"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67EC457C"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6E32837B"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14:paraId="22EAF2EE"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2A766802" w14:textId="77777777" w:rsidR="00D5674E" w:rsidRPr="00064ADD"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1B80DC83" w14:textId="77777777" w:rsidR="00D5674E" w:rsidRPr="00064ADD" w:rsidRDefault="00D5674E" w:rsidP="00EF3662">
      <w:pPr>
        <w:pStyle w:val="af4"/>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39984184" w14:textId="77777777" w:rsidR="00D5674E" w:rsidRPr="00064ADD"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21163A13" w14:textId="77777777"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6CBEAB90" w14:textId="77777777" w:rsidR="00C02D7B" w:rsidRPr="00D96A76" w:rsidRDefault="00C02D7B" w:rsidP="00C02D7B">
      <w:pPr>
        <w:pStyle w:val="23"/>
        <w:spacing w:line="240" w:lineRule="auto"/>
        <w:rPr>
          <w:rFonts w:ascii="GHEA Grapalat" w:hAnsi="GHEA Grapalat" w:cs="Arial Armenian"/>
          <w:b/>
          <w:lang w:val="hy-AM"/>
        </w:rPr>
      </w:pPr>
      <w:r w:rsidRPr="00D96A76">
        <w:rPr>
          <w:rFonts w:ascii="GHEA Grapalat" w:hAnsi="GHEA Grapalat" w:cs="Arial Armenian"/>
          <w:b/>
          <w:lang w:val="hy-AM"/>
        </w:rPr>
        <w:t>2.4 Ոչ գնային պայմանների գնահատման չափանիշները`</w:t>
      </w:r>
    </w:p>
    <w:p w14:paraId="69C8AA26" w14:textId="77777777" w:rsidR="00C02D7B" w:rsidRPr="00D96A76" w:rsidRDefault="00C02D7B" w:rsidP="00C02D7B">
      <w:pPr>
        <w:pStyle w:val="23"/>
        <w:spacing w:line="240" w:lineRule="auto"/>
        <w:rPr>
          <w:rFonts w:ascii="GHEA Grapalat" w:hAnsi="GHEA Grapalat" w:cs="Arial Armenian"/>
        </w:rPr>
      </w:pPr>
      <w:r w:rsidRPr="00D96A76">
        <w:rPr>
          <w:rFonts w:ascii="GHEA Grapalat" w:hAnsi="GHEA Grapalat" w:cs="Arial Armenian"/>
          <w:lang w:val="hy-AM"/>
        </w:rPr>
        <w:t xml:space="preserve">   </w:t>
      </w:r>
      <w:r w:rsidRPr="00D96A76">
        <w:rPr>
          <w:rFonts w:ascii="GHEA Grapalat" w:hAnsi="GHEA Grapalat" w:cs="Arial Armenian"/>
        </w:rPr>
        <w:t>«</w:t>
      </w:r>
      <w:r w:rsidRPr="00D96A76">
        <w:rPr>
          <w:rFonts w:ascii="GHEA Grapalat" w:hAnsi="GHEA Grapalat" w:cs="Arial Armenian"/>
          <w:lang w:val="hy-AM"/>
        </w:rPr>
        <w:t>Մասնագիտական</w:t>
      </w:r>
      <w:r w:rsidRPr="00D96A76">
        <w:rPr>
          <w:rFonts w:ascii="GHEA Grapalat" w:hAnsi="GHEA Grapalat" w:cs="Arial Armenian"/>
        </w:rPr>
        <w:t xml:space="preserve"> </w:t>
      </w:r>
      <w:r w:rsidRPr="00D96A76">
        <w:rPr>
          <w:rFonts w:ascii="GHEA Grapalat" w:hAnsi="GHEA Grapalat" w:cs="Arial Armenian"/>
          <w:lang w:val="hy-AM"/>
        </w:rPr>
        <w:t>փորձառություն</w:t>
      </w:r>
      <w:r w:rsidRPr="00D96A76">
        <w:rPr>
          <w:rFonts w:ascii="GHEA Grapalat" w:hAnsi="GHEA Grapalat" w:cs="Arial Armenian"/>
        </w:rPr>
        <w:t xml:space="preserve">» </w:t>
      </w:r>
      <w:r w:rsidRPr="00D96A76">
        <w:rPr>
          <w:rFonts w:ascii="GHEA Grapalat" w:hAnsi="GHEA Grapalat" w:cs="Arial Armenian"/>
          <w:lang w:val="hy-AM"/>
        </w:rPr>
        <w:t>չափանիշի</w:t>
      </w:r>
      <w:r w:rsidRPr="00D96A76">
        <w:rPr>
          <w:rFonts w:ascii="GHEA Grapalat" w:hAnsi="GHEA Grapalat" w:cs="Arial Armenian"/>
        </w:rPr>
        <w:t xml:space="preserve"> </w:t>
      </w:r>
      <w:r w:rsidRPr="00D96A76">
        <w:rPr>
          <w:rFonts w:ascii="GHEA Grapalat" w:hAnsi="GHEA Grapalat" w:cs="Arial Armenian"/>
          <w:lang w:val="hy-AM"/>
        </w:rPr>
        <w:t>մասով</w:t>
      </w:r>
      <w:r w:rsidRPr="00D96A76">
        <w:rPr>
          <w:rFonts w:ascii="GHEA Grapalat" w:hAnsi="GHEA Grapalat" w:cs="Arial Armenian"/>
        </w:rPr>
        <w:t xml:space="preserve"> </w:t>
      </w:r>
      <w:r w:rsidRPr="00D96A76">
        <w:rPr>
          <w:rFonts w:ascii="GHEA Grapalat" w:hAnsi="GHEA Grapalat" w:cs="Arial Armenian"/>
          <w:lang w:val="hy-AM"/>
        </w:rPr>
        <w:t>հրավերի</w:t>
      </w:r>
      <w:r w:rsidRPr="00D96A76">
        <w:rPr>
          <w:rFonts w:ascii="GHEA Grapalat" w:hAnsi="GHEA Grapalat" w:cs="Arial Armenian"/>
        </w:rPr>
        <w:t xml:space="preserve"> </w:t>
      </w:r>
      <w:r w:rsidRPr="00D96A76">
        <w:rPr>
          <w:rFonts w:ascii="GHEA Grapalat" w:hAnsi="GHEA Grapalat" w:cs="Arial Armenian"/>
          <w:lang w:val="hy-AM"/>
        </w:rPr>
        <w:t>պահանջներին</w:t>
      </w:r>
      <w:r w:rsidRPr="00D96A76">
        <w:rPr>
          <w:rFonts w:ascii="GHEA Grapalat" w:hAnsi="GHEA Grapalat" w:cs="Arial Armenian"/>
        </w:rPr>
        <w:t xml:space="preserve"> </w:t>
      </w:r>
      <w:r w:rsidRPr="00D96A76">
        <w:rPr>
          <w:rFonts w:ascii="GHEA Grapalat" w:hAnsi="GHEA Grapalat" w:cs="Arial Armenian"/>
          <w:lang w:val="hy-AM"/>
        </w:rPr>
        <w:t>առավելագույնս</w:t>
      </w:r>
      <w:r w:rsidRPr="00D96A76">
        <w:rPr>
          <w:rFonts w:ascii="GHEA Grapalat" w:hAnsi="GHEA Grapalat" w:cs="Arial Armenian"/>
        </w:rPr>
        <w:t xml:space="preserve"> </w:t>
      </w:r>
      <w:r w:rsidRPr="00D96A76">
        <w:rPr>
          <w:rFonts w:ascii="GHEA Grapalat" w:hAnsi="GHEA Grapalat" w:cs="Arial Armenian"/>
          <w:lang w:val="hy-AM"/>
        </w:rPr>
        <w:t>համապատասխանող</w:t>
      </w:r>
      <w:r w:rsidRPr="00D96A76">
        <w:rPr>
          <w:rFonts w:ascii="GHEA Grapalat" w:hAnsi="GHEA Grapalat" w:cs="Arial Armenian"/>
        </w:rPr>
        <w:t xml:space="preserve"> </w:t>
      </w:r>
      <w:r w:rsidRPr="00D96A76">
        <w:rPr>
          <w:rFonts w:ascii="GHEA Grapalat" w:hAnsi="GHEA Grapalat" w:cs="Arial Armenian"/>
          <w:lang w:val="hy-AM"/>
        </w:rPr>
        <w:t>մասնակցի</w:t>
      </w:r>
      <w:r w:rsidRPr="00D96A76">
        <w:rPr>
          <w:rFonts w:ascii="GHEA Grapalat" w:hAnsi="GHEA Grapalat" w:cs="Arial Armenian"/>
        </w:rPr>
        <w:t xml:space="preserve"> </w:t>
      </w:r>
      <w:r w:rsidRPr="00D96A76">
        <w:rPr>
          <w:rFonts w:ascii="GHEA Grapalat" w:hAnsi="GHEA Grapalat" w:cs="Arial Armenian"/>
          <w:lang w:val="hy-AM"/>
        </w:rPr>
        <w:t>որակավորումը</w:t>
      </w:r>
      <w:r w:rsidRPr="00D96A76">
        <w:rPr>
          <w:rFonts w:ascii="GHEA Grapalat" w:hAnsi="GHEA Grapalat" w:cs="Arial Armenian"/>
        </w:rPr>
        <w:t xml:space="preserve"> </w:t>
      </w:r>
      <w:r w:rsidRPr="00D96A76">
        <w:rPr>
          <w:rFonts w:ascii="GHEA Grapalat" w:hAnsi="GHEA Grapalat" w:cs="Arial Armenian"/>
          <w:lang w:val="hy-AM"/>
        </w:rPr>
        <w:t>գնահատվում</w:t>
      </w:r>
      <w:r w:rsidRPr="00D96A76">
        <w:rPr>
          <w:rFonts w:ascii="GHEA Grapalat" w:hAnsi="GHEA Grapalat" w:cs="Arial Armenian"/>
        </w:rPr>
        <w:t xml:space="preserve"> </w:t>
      </w:r>
      <w:r w:rsidRPr="00D96A76">
        <w:rPr>
          <w:rFonts w:ascii="GHEA Grapalat" w:hAnsi="GHEA Grapalat" w:cs="Arial Armenian"/>
          <w:lang w:val="hy-AM"/>
        </w:rPr>
        <w:t>է</w:t>
      </w:r>
      <w:r w:rsidRPr="00D96A76">
        <w:rPr>
          <w:rFonts w:ascii="GHEA Grapalat" w:hAnsi="GHEA Grapalat" w:cs="Arial Armenian"/>
        </w:rPr>
        <w:t xml:space="preserve"> «</w:t>
      </w:r>
      <w:r w:rsidRPr="00D96A76">
        <w:rPr>
          <w:rFonts w:ascii="GHEA Grapalat" w:hAnsi="GHEA Grapalat" w:cs="Arial Armenian"/>
          <w:lang w:val="hy-AM"/>
        </w:rPr>
        <w:t>40</w:t>
      </w:r>
      <w:r w:rsidRPr="00D96A76">
        <w:rPr>
          <w:rFonts w:ascii="GHEA Grapalat" w:hAnsi="GHEA Grapalat" w:cs="Arial Armenian"/>
        </w:rPr>
        <w:t xml:space="preserve">» </w:t>
      </w:r>
      <w:r w:rsidRPr="00D96A76">
        <w:rPr>
          <w:rFonts w:ascii="GHEA Grapalat" w:hAnsi="GHEA Grapalat" w:cs="Arial Armenian"/>
          <w:lang w:val="hy-AM"/>
        </w:rPr>
        <w:t>միավոր</w:t>
      </w:r>
      <w:r w:rsidRPr="00D96A76">
        <w:rPr>
          <w:rFonts w:ascii="GHEA Grapalat" w:hAnsi="GHEA Grapalat" w:cs="Arial Armenian"/>
        </w:rPr>
        <w:t xml:space="preserve">` </w:t>
      </w:r>
      <w:r w:rsidRPr="00D96A76">
        <w:rPr>
          <w:rFonts w:ascii="GHEA Grapalat" w:hAnsi="GHEA Grapalat" w:cs="Arial Armenian"/>
          <w:lang w:val="hy-AM"/>
        </w:rPr>
        <w:t>լավագույն</w:t>
      </w:r>
      <w:r w:rsidRPr="00D96A76">
        <w:rPr>
          <w:rFonts w:ascii="GHEA Grapalat" w:hAnsi="GHEA Grapalat" w:cs="Arial Armenian"/>
        </w:rPr>
        <w:t xml:space="preserve"> </w:t>
      </w:r>
      <w:r w:rsidRPr="00D96A76">
        <w:rPr>
          <w:rFonts w:ascii="GHEA Grapalat" w:hAnsi="GHEA Grapalat" w:cs="Arial Armenian"/>
          <w:lang w:val="hy-AM"/>
        </w:rPr>
        <w:t>առաջարկ</w:t>
      </w:r>
      <w:r w:rsidRPr="00D96A76">
        <w:rPr>
          <w:rFonts w:ascii="GHEA Grapalat" w:hAnsi="GHEA Grapalat" w:cs="Arial Armenian"/>
        </w:rPr>
        <w:t xml:space="preserve">: </w:t>
      </w:r>
      <w:r w:rsidRPr="00D96A76">
        <w:rPr>
          <w:rFonts w:ascii="GHEA Grapalat" w:hAnsi="GHEA Grapalat" w:cs="Arial Armenian"/>
          <w:lang w:val="hy-AM"/>
        </w:rPr>
        <w:t>Լավագույն</w:t>
      </w:r>
      <w:r w:rsidRPr="00D96A76">
        <w:rPr>
          <w:rFonts w:ascii="GHEA Grapalat" w:hAnsi="GHEA Grapalat" w:cs="Arial Armenian"/>
        </w:rPr>
        <w:t xml:space="preserve"> </w:t>
      </w:r>
      <w:r w:rsidRPr="00D96A76">
        <w:rPr>
          <w:rFonts w:ascii="GHEA Grapalat" w:hAnsi="GHEA Grapalat" w:cs="Arial Armenian"/>
          <w:lang w:val="hy-AM"/>
        </w:rPr>
        <w:t>առաջարկի</w:t>
      </w:r>
      <w:r w:rsidRPr="00D96A76">
        <w:rPr>
          <w:rFonts w:ascii="GHEA Grapalat" w:hAnsi="GHEA Grapalat" w:cs="Arial Armenian"/>
        </w:rPr>
        <w:t xml:space="preserve"> </w:t>
      </w:r>
      <w:r w:rsidRPr="00D96A76">
        <w:rPr>
          <w:rFonts w:ascii="GHEA Grapalat" w:hAnsi="GHEA Grapalat" w:cs="Arial Armenian"/>
          <w:lang w:val="hy-AM"/>
        </w:rPr>
        <w:t>համեմատությամբ</w:t>
      </w:r>
      <w:r w:rsidRPr="00D96A76">
        <w:rPr>
          <w:rFonts w:ascii="GHEA Grapalat" w:hAnsi="GHEA Grapalat" w:cs="Arial Armenian"/>
        </w:rPr>
        <w:t xml:space="preserve"> </w:t>
      </w:r>
      <w:r w:rsidRPr="00D96A76">
        <w:rPr>
          <w:rFonts w:ascii="GHEA Grapalat" w:hAnsi="GHEA Grapalat" w:cs="Arial Armenian"/>
          <w:lang w:val="hy-AM"/>
        </w:rPr>
        <w:t>գնահատվում</w:t>
      </w:r>
      <w:r w:rsidRPr="00D96A76">
        <w:rPr>
          <w:rFonts w:ascii="GHEA Grapalat" w:hAnsi="GHEA Grapalat" w:cs="Arial Armenian"/>
        </w:rPr>
        <w:t xml:space="preserve"> </w:t>
      </w:r>
      <w:r w:rsidRPr="00D96A76">
        <w:rPr>
          <w:rFonts w:ascii="GHEA Grapalat" w:hAnsi="GHEA Grapalat" w:cs="Arial Armenian"/>
          <w:lang w:val="hy-AM"/>
        </w:rPr>
        <w:t>են</w:t>
      </w:r>
      <w:r w:rsidRPr="00D96A76">
        <w:rPr>
          <w:rFonts w:ascii="GHEA Grapalat" w:hAnsi="GHEA Grapalat" w:cs="Arial Armenian"/>
        </w:rPr>
        <w:t xml:space="preserve"> </w:t>
      </w:r>
      <w:r w:rsidRPr="00D96A76">
        <w:rPr>
          <w:rFonts w:ascii="GHEA Grapalat" w:hAnsi="GHEA Grapalat" w:cs="Arial Armenian"/>
          <w:lang w:val="hy-AM"/>
        </w:rPr>
        <w:t>մնացած</w:t>
      </w:r>
      <w:r w:rsidRPr="00D96A76">
        <w:rPr>
          <w:rFonts w:ascii="GHEA Grapalat" w:hAnsi="GHEA Grapalat" w:cs="Arial Armenian"/>
        </w:rPr>
        <w:t xml:space="preserve"> </w:t>
      </w:r>
      <w:r w:rsidRPr="00D96A76">
        <w:rPr>
          <w:rFonts w:ascii="GHEA Grapalat" w:hAnsi="GHEA Grapalat" w:cs="Arial Armenian"/>
          <w:lang w:val="hy-AM"/>
        </w:rPr>
        <w:t>բոլոր</w:t>
      </w:r>
      <w:r w:rsidRPr="00D96A76">
        <w:rPr>
          <w:rFonts w:ascii="GHEA Grapalat" w:hAnsi="GHEA Grapalat" w:cs="Arial Armenian"/>
        </w:rPr>
        <w:t xml:space="preserve"> </w:t>
      </w:r>
      <w:r w:rsidRPr="00D96A76">
        <w:rPr>
          <w:rFonts w:ascii="GHEA Grapalat" w:hAnsi="GHEA Grapalat" w:cs="Arial Armenian"/>
          <w:lang w:val="hy-AM"/>
        </w:rPr>
        <w:t>մասնակիցների</w:t>
      </w:r>
      <w:r w:rsidRPr="00D96A76">
        <w:rPr>
          <w:rFonts w:ascii="GHEA Grapalat" w:hAnsi="GHEA Grapalat" w:cs="Arial Armenian"/>
        </w:rPr>
        <w:t xml:space="preserve"> </w:t>
      </w:r>
      <w:r w:rsidRPr="00D96A76">
        <w:rPr>
          <w:rFonts w:ascii="GHEA Grapalat" w:hAnsi="GHEA Grapalat" w:cs="Arial Armenian"/>
          <w:lang w:val="hy-AM"/>
        </w:rPr>
        <w:t>որակավորումները</w:t>
      </w:r>
      <w:r w:rsidRPr="00D96A76">
        <w:rPr>
          <w:rFonts w:ascii="GHEA Grapalat" w:hAnsi="GHEA Grapalat" w:cs="Arial Armenian"/>
        </w:rPr>
        <w:t>,</w:t>
      </w:r>
    </w:p>
    <w:p w14:paraId="523450F1" w14:textId="77777777" w:rsidR="00C02D7B" w:rsidRPr="00D96A76" w:rsidRDefault="00C02D7B" w:rsidP="00C02D7B">
      <w:pPr>
        <w:pStyle w:val="23"/>
        <w:spacing w:line="240" w:lineRule="auto"/>
        <w:rPr>
          <w:rFonts w:ascii="GHEA Grapalat" w:hAnsi="GHEA Grapalat" w:cs="Arial Armenian"/>
        </w:rPr>
      </w:pPr>
      <w:r w:rsidRPr="00D96A76">
        <w:rPr>
          <w:rFonts w:ascii="GHEA Grapalat" w:hAnsi="GHEA Grapalat" w:cs="Arial Armenian"/>
        </w:rPr>
        <w:t>«</w:t>
      </w:r>
      <w:r w:rsidRPr="00D96A76">
        <w:rPr>
          <w:rFonts w:ascii="GHEA Grapalat" w:hAnsi="GHEA Grapalat" w:cs="Arial Armenian"/>
          <w:lang w:val="en-US"/>
        </w:rPr>
        <w:t>Մասնագիտական</w:t>
      </w:r>
      <w:r w:rsidRPr="00D96A76">
        <w:rPr>
          <w:rFonts w:ascii="GHEA Grapalat" w:hAnsi="GHEA Grapalat" w:cs="Arial Armenian"/>
        </w:rPr>
        <w:t xml:space="preserve"> </w:t>
      </w:r>
      <w:r w:rsidRPr="00D96A76">
        <w:rPr>
          <w:rFonts w:ascii="GHEA Grapalat" w:hAnsi="GHEA Grapalat" w:cs="Arial Armenian"/>
          <w:lang w:val="en-US"/>
        </w:rPr>
        <w:t>փորձառություն</w:t>
      </w:r>
      <w:r w:rsidRPr="00D96A76">
        <w:rPr>
          <w:rFonts w:ascii="GHEA Grapalat" w:hAnsi="GHEA Grapalat" w:cs="Arial Armenian"/>
        </w:rPr>
        <w:t xml:space="preserve">» </w:t>
      </w:r>
      <w:r w:rsidRPr="00D96A76">
        <w:rPr>
          <w:rFonts w:ascii="GHEA Grapalat" w:hAnsi="GHEA Grapalat" w:cs="Arial Armenian"/>
          <w:lang w:val="en-US"/>
        </w:rPr>
        <w:t>չափանիշը</w:t>
      </w:r>
      <w:r w:rsidRPr="00D96A76">
        <w:rPr>
          <w:rFonts w:ascii="GHEA Grapalat" w:hAnsi="GHEA Grapalat" w:cs="Arial Armenian"/>
        </w:rPr>
        <w:t xml:space="preserve"> </w:t>
      </w:r>
      <w:r w:rsidRPr="00D96A76">
        <w:rPr>
          <w:rFonts w:ascii="GHEA Grapalat" w:hAnsi="GHEA Grapalat" w:cs="Arial Armenian"/>
          <w:lang w:val="en-US"/>
        </w:rPr>
        <w:t>գնահատվում</w:t>
      </w:r>
      <w:r w:rsidRPr="00D96A76">
        <w:rPr>
          <w:rFonts w:ascii="GHEA Grapalat" w:hAnsi="GHEA Grapalat" w:cs="Arial Armenian"/>
        </w:rPr>
        <w:t xml:space="preserve"> </w:t>
      </w:r>
      <w:r w:rsidRPr="00D96A76">
        <w:rPr>
          <w:rFonts w:ascii="GHEA Grapalat" w:hAnsi="GHEA Grapalat" w:cs="Arial Armenian"/>
          <w:lang w:val="en-US"/>
        </w:rPr>
        <w:t>է</w:t>
      </w:r>
      <w:r w:rsidRPr="00D96A76">
        <w:rPr>
          <w:rFonts w:ascii="GHEA Grapalat" w:hAnsi="GHEA Grapalat" w:cs="Arial Armenian"/>
        </w:rPr>
        <w:t xml:space="preserve"> </w:t>
      </w:r>
      <w:r w:rsidRPr="00D96A76">
        <w:rPr>
          <w:rFonts w:ascii="GHEA Grapalat" w:hAnsi="GHEA Grapalat" w:cs="Arial Armenian"/>
          <w:lang w:val="en-US"/>
        </w:rPr>
        <w:t>հետևյալ</w:t>
      </w:r>
      <w:r w:rsidRPr="00D96A76">
        <w:rPr>
          <w:rFonts w:ascii="GHEA Grapalat" w:hAnsi="GHEA Grapalat" w:cs="Arial Armenian"/>
        </w:rPr>
        <w:t xml:space="preserve"> </w:t>
      </w:r>
      <w:r w:rsidRPr="00D96A76">
        <w:rPr>
          <w:rFonts w:ascii="GHEA Grapalat" w:hAnsi="GHEA Grapalat" w:cs="Arial Armenian"/>
          <w:lang w:val="en-US"/>
        </w:rPr>
        <w:t>կարգով</w:t>
      </w:r>
      <w:r w:rsidRPr="00D96A76">
        <w:rPr>
          <w:rFonts w:ascii="GHEA Grapalat" w:hAnsi="GHEA Grapalat" w:cs="Arial Armenian"/>
        </w:rPr>
        <w:t>.</w:t>
      </w:r>
    </w:p>
    <w:p w14:paraId="3C11FEEC" w14:textId="77777777" w:rsidR="00C02D7B" w:rsidRPr="00D96A76" w:rsidRDefault="00C02D7B" w:rsidP="00C02D7B">
      <w:pPr>
        <w:pStyle w:val="23"/>
        <w:spacing w:line="240" w:lineRule="auto"/>
        <w:rPr>
          <w:rFonts w:ascii="GHEA Grapalat" w:hAnsi="GHEA Grapalat" w:cs="Arial Armenian"/>
          <w:lang w:val="hy-AM"/>
        </w:rPr>
      </w:pPr>
      <w:r w:rsidRPr="00D96A76">
        <w:rPr>
          <w:rFonts w:ascii="GHEA Grapalat" w:hAnsi="GHEA Grapalat" w:cs="Arial Armenian"/>
          <w:lang w:val="hy-AM"/>
        </w:rPr>
        <w:t>ա. մասնակիցը պետք է հայտը ներկայացնելու տարվա և դրան նախորդող երեք տարվա ընթացքում պատշաճ ձևով իրականացրած լինի նմանատիպ առնվազն մեկ պայմանագիր: Նախկինում կատարված պայմանագիրը (կամ պայմանագրերը) գնահատվում է (կամ գնահատվում են) նմանատիպ, եթե դրա (դրանց) շրջանակներում մատուցված ծառայության ծավալը (կամ հանրագումարային ծավալը)` գումարային արտահայտությամբ, պակաս չէ սույն ընթա</w:t>
      </w:r>
      <w:r w:rsidRPr="00D96A76">
        <w:rPr>
          <w:rFonts w:ascii="GHEA Grapalat" w:hAnsi="GHEA Grapalat" w:cs="Arial Armenian"/>
          <w:lang w:val="hy-AM"/>
        </w:rPr>
        <w:softHyphen/>
        <w:t>ցա</w:t>
      </w:r>
      <w:r w:rsidRPr="00D96A76">
        <w:rPr>
          <w:rFonts w:ascii="GHEA Grapalat" w:hAnsi="GHEA Grapalat" w:cs="Arial Armenian"/>
          <w:lang w:val="hy-AM"/>
        </w:rPr>
        <w:softHyphen/>
        <w:t>կարգի շրջանակում մասնակցի ներկայացրած գնային առաջարկից</w:t>
      </w:r>
      <w:r w:rsidRPr="00D96A76">
        <w:rPr>
          <w:rFonts w:ascii="GHEA Grapalat" w:hAnsi="GHEA Grapalat" w:cs="Arial Armenian"/>
          <w:b/>
          <w:bCs/>
          <w:lang w:val="hy-AM"/>
        </w:rPr>
        <w:t>: Ընդ որում առնվազն մեկ պայմանագրի շրջանակում մատուցված ծառայության ծավալը գումարային արտահայ</w:t>
      </w:r>
      <w:r w:rsidRPr="00D96A76">
        <w:rPr>
          <w:rFonts w:ascii="GHEA Grapalat" w:hAnsi="GHEA Grapalat" w:cs="Arial Armenian"/>
          <w:b/>
          <w:bCs/>
          <w:lang w:val="hy-AM"/>
        </w:rPr>
        <w:softHyphen/>
        <w:t>տությամբ պետք է պակաս չլինի սույն ընթացակարգի շրջանակում մասնակցի ներկայացրած գնային առաջարկի հիսուն տոկոսից:</w:t>
      </w:r>
      <w:r w:rsidRPr="00D96A76">
        <w:rPr>
          <w:rFonts w:ascii="GHEA Grapalat" w:hAnsi="GHEA Grapalat" w:cs="Arial Armenian"/>
          <w:lang w:val="hy-AM"/>
        </w:rPr>
        <w:t xml:space="preserve"> </w:t>
      </w:r>
    </w:p>
    <w:p w14:paraId="196D879E" w14:textId="77777777" w:rsidR="00C02D7B" w:rsidRPr="00D96A76" w:rsidRDefault="00C02D7B" w:rsidP="00C02D7B">
      <w:pPr>
        <w:pStyle w:val="23"/>
        <w:spacing w:line="240" w:lineRule="auto"/>
        <w:rPr>
          <w:rFonts w:ascii="GHEA Grapalat" w:hAnsi="GHEA Grapalat" w:cs="Arial Armenian"/>
          <w:b/>
          <w:lang w:val="hy-AM"/>
        </w:rPr>
      </w:pPr>
      <w:r w:rsidRPr="00D96A76">
        <w:rPr>
          <w:rFonts w:ascii="GHEA Grapalat" w:hAnsi="GHEA Grapalat" w:cs="Arial Armenian"/>
          <w:lang w:val="hy-AM"/>
        </w:rPr>
        <w:t xml:space="preserve">Սույն ընթացակարգի իմաստով նմանատիպ են </w:t>
      </w:r>
      <w:r w:rsidRPr="00D96A76">
        <w:rPr>
          <w:rFonts w:ascii="GHEA Grapalat" w:hAnsi="GHEA Grapalat" w:cs="Arial Armenian"/>
          <w:b/>
          <w:lang w:val="hy-AM"/>
        </w:rPr>
        <w:t xml:space="preserve">համարվում Նախագծա-նախահաշվային փաստաթղթերի կազմման ծառայությունների մատուցման պայմանագրերը։  </w:t>
      </w:r>
    </w:p>
    <w:p w14:paraId="19F870BF" w14:textId="77777777" w:rsidR="00C02D7B" w:rsidRPr="00D96A76" w:rsidRDefault="00C02D7B" w:rsidP="00C02D7B">
      <w:pPr>
        <w:pStyle w:val="23"/>
        <w:spacing w:line="240" w:lineRule="auto"/>
        <w:rPr>
          <w:rFonts w:ascii="GHEA Grapalat" w:hAnsi="GHEA Grapalat" w:cs="Arial Armenian"/>
          <w:lang w:val="hy-AM"/>
        </w:rPr>
      </w:pPr>
      <w:r w:rsidRPr="00D96A76">
        <w:rPr>
          <w:rFonts w:ascii="GHEA Grapalat" w:hAnsi="GHEA Grapalat" w:cs="Arial Armenian"/>
          <w:lang w:val="hy-AM"/>
        </w:rPr>
        <w:t>բ. սույն ենթակետի ա) պարբերությամբ նախատեսված պահանջներին իր համապատասխանությունը հիմնավորելու համար մասնակիցը հայտով ներկայացնում է նախկինում կատարած պայմանագրի (պայմանագրերի, համաձայնագրերի) պատճենները:</w:t>
      </w:r>
    </w:p>
    <w:p w14:paraId="6B0A19A3" w14:textId="77777777" w:rsidR="00C02D7B" w:rsidRPr="00D96A76" w:rsidRDefault="00C02D7B" w:rsidP="00C02D7B">
      <w:pPr>
        <w:pStyle w:val="23"/>
        <w:spacing w:line="240" w:lineRule="auto"/>
        <w:rPr>
          <w:rFonts w:ascii="GHEA Grapalat" w:hAnsi="GHEA Grapalat" w:cs="Arial Armenian"/>
          <w:lang w:val="hy-AM"/>
        </w:rPr>
      </w:pPr>
      <w:r w:rsidRPr="00D96A76">
        <w:rPr>
          <w:rFonts w:ascii="GHEA Grapalat" w:hAnsi="GHEA Grapalat" w:cs="Arial Armenian"/>
          <w:lang w:val="hy-AM"/>
        </w:rPr>
        <w:lastRenderedPageBreak/>
        <w:t>բ. «Աշխատանքային ռեսուրսներ» չափանիշի մասով հրավերի պահանջներին առավելագույնս համապատասխանող մասնակցի որակավորումը գնահատվում է «30» միավոր` լավագույն առաջարկ: Լավագույն առաջարկի համեմատությամբ գնահատվում են մնացած բոլոր մասնակիցների որակավորումները,</w:t>
      </w:r>
    </w:p>
    <w:p w14:paraId="7D8682A3" w14:textId="77777777" w:rsidR="00C02D7B" w:rsidRPr="00D96A76" w:rsidRDefault="00C02D7B" w:rsidP="00C02D7B">
      <w:pPr>
        <w:pStyle w:val="23"/>
        <w:spacing w:line="240" w:lineRule="auto"/>
        <w:rPr>
          <w:rFonts w:ascii="GHEA Grapalat" w:hAnsi="GHEA Grapalat" w:cs="Arial Armenian"/>
        </w:rPr>
      </w:pPr>
      <w:r w:rsidRPr="00D96A76">
        <w:rPr>
          <w:rFonts w:ascii="GHEA Grapalat" w:hAnsi="GHEA Grapalat" w:cs="Arial Armenian"/>
          <w:lang w:val="hy-AM"/>
        </w:rPr>
        <w:t>«Աշխատանքային ռեսուրսներ» չափանիշը</w:t>
      </w:r>
      <w:r w:rsidRPr="00D96A76">
        <w:rPr>
          <w:rFonts w:ascii="GHEA Grapalat" w:hAnsi="GHEA Grapalat" w:cs="Arial Armenian"/>
        </w:rPr>
        <w:t xml:space="preserve"> </w:t>
      </w:r>
      <w:r w:rsidRPr="00D96A76">
        <w:rPr>
          <w:rFonts w:ascii="GHEA Grapalat" w:hAnsi="GHEA Grapalat" w:cs="Arial Armenian"/>
          <w:lang w:val="hy-AM"/>
        </w:rPr>
        <w:t>գնահատվում</w:t>
      </w:r>
      <w:r w:rsidRPr="00D96A76">
        <w:rPr>
          <w:rFonts w:ascii="GHEA Grapalat" w:hAnsi="GHEA Grapalat" w:cs="Arial Armenian"/>
        </w:rPr>
        <w:t xml:space="preserve"> </w:t>
      </w:r>
      <w:r w:rsidRPr="00D96A76">
        <w:rPr>
          <w:rFonts w:ascii="GHEA Grapalat" w:hAnsi="GHEA Grapalat" w:cs="Arial Armenian"/>
          <w:lang w:val="hy-AM"/>
        </w:rPr>
        <w:t>է</w:t>
      </w:r>
      <w:r w:rsidRPr="00D96A76">
        <w:rPr>
          <w:rFonts w:ascii="GHEA Grapalat" w:hAnsi="GHEA Grapalat" w:cs="Arial Armenian"/>
        </w:rPr>
        <w:t xml:space="preserve"> </w:t>
      </w:r>
      <w:r w:rsidRPr="00D96A76">
        <w:rPr>
          <w:rFonts w:ascii="GHEA Grapalat" w:hAnsi="GHEA Grapalat" w:cs="Arial Armenian"/>
          <w:lang w:val="hy-AM"/>
        </w:rPr>
        <w:t>հետևյալ</w:t>
      </w:r>
      <w:r w:rsidRPr="00D96A76">
        <w:rPr>
          <w:rFonts w:ascii="GHEA Grapalat" w:hAnsi="GHEA Grapalat" w:cs="Arial Armenian"/>
        </w:rPr>
        <w:t xml:space="preserve"> </w:t>
      </w:r>
      <w:r w:rsidRPr="00D96A76">
        <w:rPr>
          <w:rFonts w:ascii="GHEA Grapalat" w:hAnsi="GHEA Grapalat" w:cs="Arial Armenian"/>
          <w:lang w:val="hy-AM"/>
        </w:rPr>
        <w:t>կարգով</w:t>
      </w:r>
      <w:r w:rsidRPr="00D96A76">
        <w:rPr>
          <w:rFonts w:ascii="GHEA Grapalat" w:hAnsi="GHEA Grapalat" w:cs="Arial Armenian"/>
        </w:rPr>
        <w:t>.</w:t>
      </w:r>
    </w:p>
    <w:p w14:paraId="2C4EB44E" w14:textId="77777777" w:rsidR="00C02D7B" w:rsidRPr="00D96A76" w:rsidRDefault="00C02D7B" w:rsidP="00C02D7B">
      <w:pPr>
        <w:pStyle w:val="23"/>
        <w:spacing w:line="240" w:lineRule="auto"/>
        <w:rPr>
          <w:rFonts w:ascii="GHEA Grapalat" w:hAnsi="GHEA Grapalat" w:cs="Arial Armenian"/>
          <w:lang w:val="hy-AM"/>
        </w:rPr>
      </w:pPr>
      <w:r w:rsidRPr="00D96A76">
        <w:rPr>
          <w:rFonts w:ascii="GHEA Grapalat" w:hAnsi="GHEA Grapalat" w:cs="Arial Armenian"/>
          <w:lang w:val="hy-AM"/>
        </w:rPr>
        <w:t>ա</w:t>
      </w:r>
      <w:r w:rsidRPr="00D96A76">
        <w:rPr>
          <w:rFonts w:ascii="GHEA Grapalat" w:hAnsi="GHEA Grapalat" w:cs="Arial Armenian"/>
        </w:rPr>
        <w:t>)</w:t>
      </w:r>
      <w:r w:rsidRPr="00D96A76">
        <w:rPr>
          <w:rFonts w:ascii="GHEA Grapalat" w:hAnsi="GHEA Grapalat" w:cs="Arial Armenian"/>
          <w:lang w:val="hy-AM"/>
        </w:rPr>
        <w:t xml:space="preserve"> աշխատակազմում պետք է ներգրավված լինի առնվազն </w:t>
      </w:r>
      <w:r w:rsidRPr="00D96A76">
        <w:rPr>
          <w:rFonts w:ascii="GHEA Grapalat" w:hAnsi="GHEA Grapalat" w:cs="Arial Armenian"/>
          <w:b/>
          <w:bCs/>
          <w:lang w:val="hy-AM"/>
        </w:rPr>
        <w:t>1 ինժեներ-ճարտարագետ</w:t>
      </w:r>
      <w:r w:rsidRPr="00D96A76">
        <w:rPr>
          <w:rFonts w:ascii="GHEA Grapalat" w:hAnsi="GHEA Grapalat" w:cs="Arial Armenian"/>
          <w:lang w:val="hy-AM"/>
        </w:rPr>
        <w:t xml:space="preserve"> անձնակազմ՝ առնվազն 3 տարվա մասնագիտական աշխատանքային փորձով։</w:t>
      </w:r>
    </w:p>
    <w:p w14:paraId="6267EF5F" w14:textId="77777777" w:rsidR="00C02D7B" w:rsidRPr="00D96A76" w:rsidRDefault="00C02D7B" w:rsidP="00C02D7B">
      <w:pPr>
        <w:pStyle w:val="23"/>
        <w:spacing w:line="240" w:lineRule="auto"/>
        <w:rPr>
          <w:rFonts w:ascii="GHEA Grapalat" w:hAnsi="GHEA Grapalat" w:cs="Arial Armenian"/>
          <w:lang w:val="hy-AM"/>
        </w:rPr>
      </w:pPr>
      <w:r w:rsidRPr="00D96A76">
        <w:rPr>
          <w:rFonts w:ascii="GHEA Grapalat" w:hAnsi="GHEA Grapalat" w:cs="Arial Armenian"/>
          <w:lang w:val="hy-AM"/>
        </w:rPr>
        <w:t>բ</w:t>
      </w:r>
      <w:r w:rsidRPr="00D96A76">
        <w:rPr>
          <w:rFonts w:ascii="GHEA Grapalat" w:hAnsi="GHEA Grapalat" w:cs="Arial Armenian"/>
        </w:rPr>
        <w:t>)</w:t>
      </w:r>
      <w:r w:rsidRPr="00D96A76">
        <w:rPr>
          <w:rFonts w:ascii="GHEA Grapalat" w:hAnsi="GHEA Grapalat" w:cs="Arial Armenian"/>
          <w:lang w:val="hy-AM"/>
        </w:rPr>
        <w:t xml:space="preserve"> մասնակիցը 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1782"/>
        <w:gridCol w:w="1560"/>
        <w:gridCol w:w="2693"/>
        <w:gridCol w:w="2268"/>
      </w:tblGrid>
      <w:tr w:rsidR="00C02D7B" w:rsidRPr="00D96A76" w14:paraId="4D3F6575" w14:textId="77777777" w:rsidTr="00674D33">
        <w:tc>
          <w:tcPr>
            <w:tcW w:w="10031" w:type="dxa"/>
            <w:gridSpan w:val="5"/>
          </w:tcPr>
          <w:p w14:paraId="485703F3" w14:textId="77777777" w:rsidR="00C02D7B" w:rsidRPr="00D96A76" w:rsidRDefault="00C02D7B" w:rsidP="00674D33">
            <w:pPr>
              <w:pStyle w:val="23"/>
              <w:spacing w:line="240" w:lineRule="auto"/>
              <w:rPr>
                <w:rFonts w:ascii="GHEA Grapalat" w:hAnsi="GHEA Grapalat" w:cs="Arial Armenian"/>
                <w:lang w:val="en-US"/>
              </w:rPr>
            </w:pPr>
            <w:bookmarkStart w:id="2" w:name="_Hlk49439215"/>
            <w:r w:rsidRPr="00D96A76">
              <w:rPr>
                <w:rFonts w:ascii="GHEA Grapalat" w:hAnsi="GHEA Grapalat" w:cs="Arial Armenian"/>
                <w:lang w:val="en-US"/>
              </w:rPr>
              <w:t>Հիմնական աշխատակազմում ներառված մասնագետների</w:t>
            </w:r>
          </w:p>
        </w:tc>
      </w:tr>
      <w:tr w:rsidR="00C02D7B" w:rsidRPr="00D96A76" w14:paraId="7B7168DD" w14:textId="77777777" w:rsidTr="00674D33">
        <w:tc>
          <w:tcPr>
            <w:tcW w:w="1728" w:type="dxa"/>
            <w:vMerge w:val="restart"/>
            <w:vAlign w:val="center"/>
          </w:tcPr>
          <w:p w14:paraId="14240DBA"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անունը, ազգանունը</w:t>
            </w:r>
          </w:p>
        </w:tc>
        <w:tc>
          <w:tcPr>
            <w:tcW w:w="1782" w:type="dxa"/>
            <w:vMerge w:val="restart"/>
            <w:vAlign w:val="center"/>
          </w:tcPr>
          <w:p w14:paraId="462F5257"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որակավորումը</w:t>
            </w:r>
          </w:p>
        </w:tc>
        <w:tc>
          <w:tcPr>
            <w:tcW w:w="4253" w:type="dxa"/>
            <w:gridSpan w:val="2"/>
          </w:tcPr>
          <w:p w14:paraId="2076AF2C"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 xml:space="preserve">աշխատանքային փորձը </w:t>
            </w:r>
          </w:p>
        </w:tc>
        <w:tc>
          <w:tcPr>
            <w:tcW w:w="2268" w:type="dxa"/>
            <w:vMerge w:val="restart"/>
          </w:tcPr>
          <w:p w14:paraId="042ADD1E"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գործատուի անվանումը</w:t>
            </w:r>
          </w:p>
        </w:tc>
      </w:tr>
      <w:tr w:rsidR="00C02D7B" w:rsidRPr="00D96A76" w14:paraId="4CA185D7" w14:textId="77777777" w:rsidTr="00674D33">
        <w:tc>
          <w:tcPr>
            <w:tcW w:w="1728" w:type="dxa"/>
            <w:vMerge/>
          </w:tcPr>
          <w:p w14:paraId="48D0E37D" w14:textId="77777777" w:rsidR="00C02D7B" w:rsidRPr="00D96A76" w:rsidRDefault="00C02D7B" w:rsidP="00674D33">
            <w:pPr>
              <w:pStyle w:val="23"/>
              <w:spacing w:line="240" w:lineRule="auto"/>
              <w:rPr>
                <w:rFonts w:ascii="GHEA Grapalat" w:hAnsi="GHEA Grapalat" w:cs="Arial Armenian"/>
                <w:lang w:val="en-US"/>
              </w:rPr>
            </w:pPr>
          </w:p>
        </w:tc>
        <w:tc>
          <w:tcPr>
            <w:tcW w:w="1782" w:type="dxa"/>
            <w:vMerge/>
          </w:tcPr>
          <w:p w14:paraId="10B42055" w14:textId="77777777" w:rsidR="00C02D7B" w:rsidRPr="00D96A76" w:rsidRDefault="00C02D7B" w:rsidP="00674D33">
            <w:pPr>
              <w:pStyle w:val="23"/>
              <w:spacing w:line="240" w:lineRule="auto"/>
              <w:rPr>
                <w:rFonts w:ascii="GHEA Grapalat" w:hAnsi="GHEA Grapalat" w:cs="Arial Armenian"/>
                <w:lang w:val="en-US"/>
              </w:rPr>
            </w:pPr>
          </w:p>
        </w:tc>
        <w:tc>
          <w:tcPr>
            <w:tcW w:w="1560" w:type="dxa"/>
          </w:tcPr>
          <w:p w14:paraId="69492243"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ժամանակահատվածը</w:t>
            </w:r>
          </w:p>
        </w:tc>
        <w:tc>
          <w:tcPr>
            <w:tcW w:w="2693" w:type="dxa"/>
            <w:vAlign w:val="center"/>
          </w:tcPr>
          <w:p w14:paraId="35B445D3"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գործունեության ոլորտը և կատարած աշխատանքը</w:t>
            </w:r>
          </w:p>
        </w:tc>
        <w:tc>
          <w:tcPr>
            <w:tcW w:w="2268" w:type="dxa"/>
            <w:vMerge/>
          </w:tcPr>
          <w:p w14:paraId="5FE76F31" w14:textId="77777777" w:rsidR="00C02D7B" w:rsidRPr="00D96A76" w:rsidRDefault="00C02D7B" w:rsidP="00674D33">
            <w:pPr>
              <w:pStyle w:val="23"/>
              <w:spacing w:line="240" w:lineRule="auto"/>
              <w:rPr>
                <w:rFonts w:ascii="GHEA Grapalat" w:hAnsi="GHEA Grapalat" w:cs="Arial Armenian"/>
                <w:lang w:val="en-US"/>
              </w:rPr>
            </w:pPr>
          </w:p>
        </w:tc>
      </w:tr>
      <w:tr w:rsidR="00C02D7B" w:rsidRPr="00D96A76" w14:paraId="312A8EF0" w14:textId="77777777" w:rsidTr="00674D33">
        <w:tc>
          <w:tcPr>
            <w:tcW w:w="1728" w:type="dxa"/>
          </w:tcPr>
          <w:p w14:paraId="6B98572E"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1</w:t>
            </w:r>
          </w:p>
        </w:tc>
        <w:tc>
          <w:tcPr>
            <w:tcW w:w="1782" w:type="dxa"/>
          </w:tcPr>
          <w:p w14:paraId="4E5563E4"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2</w:t>
            </w:r>
          </w:p>
        </w:tc>
        <w:tc>
          <w:tcPr>
            <w:tcW w:w="1560" w:type="dxa"/>
          </w:tcPr>
          <w:p w14:paraId="3CE5F61F"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3</w:t>
            </w:r>
          </w:p>
        </w:tc>
        <w:tc>
          <w:tcPr>
            <w:tcW w:w="2693" w:type="dxa"/>
          </w:tcPr>
          <w:p w14:paraId="5D1FEA5D"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4</w:t>
            </w:r>
          </w:p>
        </w:tc>
        <w:tc>
          <w:tcPr>
            <w:tcW w:w="2268" w:type="dxa"/>
          </w:tcPr>
          <w:p w14:paraId="2C6EC93A"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5</w:t>
            </w:r>
          </w:p>
        </w:tc>
      </w:tr>
      <w:tr w:rsidR="00C02D7B" w:rsidRPr="00D96A76" w14:paraId="3DE7A3FE" w14:textId="77777777" w:rsidTr="00674D33">
        <w:tc>
          <w:tcPr>
            <w:tcW w:w="1728" w:type="dxa"/>
          </w:tcPr>
          <w:p w14:paraId="48BA50FF"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1.</w:t>
            </w:r>
          </w:p>
        </w:tc>
        <w:tc>
          <w:tcPr>
            <w:tcW w:w="1782" w:type="dxa"/>
          </w:tcPr>
          <w:p w14:paraId="2EC22F3D" w14:textId="77777777" w:rsidR="00C02D7B" w:rsidRPr="00D96A76" w:rsidRDefault="00C02D7B" w:rsidP="00674D33">
            <w:pPr>
              <w:pStyle w:val="23"/>
              <w:spacing w:line="240" w:lineRule="auto"/>
              <w:rPr>
                <w:rFonts w:ascii="GHEA Grapalat" w:hAnsi="GHEA Grapalat" w:cs="Arial Armenian"/>
                <w:lang w:val="en-US"/>
              </w:rPr>
            </w:pPr>
          </w:p>
        </w:tc>
        <w:tc>
          <w:tcPr>
            <w:tcW w:w="1560" w:type="dxa"/>
          </w:tcPr>
          <w:p w14:paraId="6A9B0083" w14:textId="77777777" w:rsidR="00C02D7B" w:rsidRPr="00D96A76" w:rsidRDefault="00C02D7B" w:rsidP="00674D33">
            <w:pPr>
              <w:pStyle w:val="23"/>
              <w:spacing w:line="240" w:lineRule="auto"/>
              <w:rPr>
                <w:rFonts w:ascii="GHEA Grapalat" w:hAnsi="GHEA Grapalat" w:cs="Arial Armenian"/>
                <w:lang w:val="en-US"/>
              </w:rPr>
            </w:pPr>
          </w:p>
        </w:tc>
        <w:tc>
          <w:tcPr>
            <w:tcW w:w="2693" w:type="dxa"/>
          </w:tcPr>
          <w:p w14:paraId="576F9B1F" w14:textId="77777777" w:rsidR="00C02D7B" w:rsidRPr="00D96A76" w:rsidRDefault="00C02D7B" w:rsidP="00674D33">
            <w:pPr>
              <w:pStyle w:val="23"/>
              <w:spacing w:line="240" w:lineRule="auto"/>
              <w:rPr>
                <w:rFonts w:ascii="GHEA Grapalat" w:hAnsi="GHEA Grapalat" w:cs="Arial Armenian"/>
                <w:lang w:val="en-US"/>
              </w:rPr>
            </w:pPr>
          </w:p>
        </w:tc>
        <w:tc>
          <w:tcPr>
            <w:tcW w:w="2268" w:type="dxa"/>
          </w:tcPr>
          <w:p w14:paraId="6F9EE5ED" w14:textId="77777777" w:rsidR="00C02D7B" w:rsidRPr="00D96A76" w:rsidRDefault="00C02D7B" w:rsidP="00674D33">
            <w:pPr>
              <w:pStyle w:val="23"/>
              <w:spacing w:line="240" w:lineRule="auto"/>
              <w:rPr>
                <w:rFonts w:ascii="GHEA Grapalat" w:hAnsi="GHEA Grapalat" w:cs="Arial Armenian"/>
                <w:lang w:val="en-US"/>
              </w:rPr>
            </w:pPr>
          </w:p>
        </w:tc>
      </w:tr>
      <w:tr w:rsidR="00C02D7B" w:rsidRPr="00D96A76" w14:paraId="7EA28990" w14:textId="77777777" w:rsidTr="00674D33">
        <w:tc>
          <w:tcPr>
            <w:tcW w:w="1728" w:type="dxa"/>
          </w:tcPr>
          <w:p w14:paraId="7A8B1A84"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2.</w:t>
            </w:r>
          </w:p>
        </w:tc>
        <w:tc>
          <w:tcPr>
            <w:tcW w:w="1782" w:type="dxa"/>
          </w:tcPr>
          <w:p w14:paraId="45853296" w14:textId="77777777" w:rsidR="00C02D7B" w:rsidRPr="00D96A76" w:rsidRDefault="00C02D7B" w:rsidP="00674D33">
            <w:pPr>
              <w:pStyle w:val="23"/>
              <w:spacing w:line="240" w:lineRule="auto"/>
              <w:rPr>
                <w:rFonts w:ascii="GHEA Grapalat" w:hAnsi="GHEA Grapalat" w:cs="Arial Armenian"/>
                <w:lang w:val="en-US"/>
              </w:rPr>
            </w:pPr>
          </w:p>
        </w:tc>
        <w:tc>
          <w:tcPr>
            <w:tcW w:w="1560" w:type="dxa"/>
          </w:tcPr>
          <w:p w14:paraId="21F28F6B" w14:textId="77777777" w:rsidR="00C02D7B" w:rsidRPr="00D96A76" w:rsidRDefault="00C02D7B" w:rsidP="00674D33">
            <w:pPr>
              <w:pStyle w:val="23"/>
              <w:spacing w:line="240" w:lineRule="auto"/>
              <w:rPr>
                <w:rFonts w:ascii="GHEA Grapalat" w:hAnsi="GHEA Grapalat" w:cs="Arial Armenian"/>
                <w:lang w:val="en-US"/>
              </w:rPr>
            </w:pPr>
          </w:p>
        </w:tc>
        <w:tc>
          <w:tcPr>
            <w:tcW w:w="2693" w:type="dxa"/>
          </w:tcPr>
          <w:p w14:paraId="7174B710" w14:textId="77777777" w:rsidR="00C02D7B" w:rsidRPr="00D96A76" w:rsidRDefault="00C02D7B" w:rsidP="00674D33">
            <w:pPr>
              <w:pStyle w:val="23"/>
              <w:spacing w:line="240" w:lineRule="auto"/>
              <w:rPr>
                <w:rFonts w:ascii="GHEA Grapalat" w:hAnsi="GHEA Grapalat" w:cs="Arial Armenian"/>
                <w:lang w:val="en-US"/>
              </w:rPr>
            </w:pPr>
          </w:p>
        </w:tc>
        <w:tc>
          <w:tcPr>
            <w:tcW w:w="2268" w:type="dxa"/>
          </w:tcPr>
          <w:p w14:paraId="259FCDAF" w14:textId="77777777" w:rsidR="00C02D7B" w:rsidRPr="00D96A76" w:rsidRDefault="00C02D7B" w:rsidP="00674D33">
            <w:pPr>
              <w:pStyle w:val="23"/>
              <w:spacing w:line="240" w:lineRule="auto"/>
              <w:rPr>
                <w:rFonts w:ascii="GHEA Grapalat" w:hAnsi="GHEA Grapalat" w:cs="Arial Armenian"/>
                <w:lang w:val="en-US"/>
              </w:rPr>
            </w:pPr>
          </w:p>
        </w:tc>
      </w:tr>
      <w:tr w:rsidR="00C02D7B" w:rsidRPr="00D96A76" w14:paraId="41C66FBB" w14:textId="77777777" w:rsidTr="00674D33">
        <w:tc>
          <w:tcPr>
            <w:tcW w:w="1728" w:type="dxa"/>
          </w:tcPr>
          <w:p w14:paraId="3C845518"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w:t>
            </w:r>
          </w:p>
        </w:tc>
        <w:tc>
          <w:tcPr>
            <w:tcW w:w="1782" w:type="dxa"/>
          </w:tcPr>
          <w:p w14:paraId="3BC15641" w14:textId="77777777" w:rsidR="00C02D7B" w:rsidRPr="00D96A76" w:rsidRDefault="00C02D7B" w:rsidP="00674D33">
            <w:pPr>
              <w:pStyle w:val="23"/>
              <w:spacing w:line="240" w:lineRule="auto"/>
              <w:rPr>
                <w:rFonts w:ascii="GHEA Grapalat" w:hAnsi="GHEA Grapalat" w:cs="Arial Armenian"/>
                <w:lang w:val="en-US"/>
              </w:rPr>
            </w:pPr>
          </w:p>
        </w:tc>
        <w:tc>
          <w:tcPr>
            <w:tcW w:w="1560" w:type="dxa"/>
          </w:tcPr>
          <w:p w14:paraId="0316E1F8" w14:textId="77777777" w:rsidR="00C02D7B" w:rsidRPr="00D96A76" w:rsidRDefault="00C02D7B" w:rsidP="00674D33">
            <w:pPr>
              <w:pStyle w:val="23"/>
              <w:spacing w:line="240" w:lineRule="auto"/>
              <w:rPr>
                <w:rFonts w:ascii="GHEA Grapalat" w:hAnsi="GHEA Grapalat" w:cs="Arial Armenian"/>
                <w:lang w:val="en-US"/>
              </w:rPr>
            </w:pPr>
          </w:p>
        </w:tc>
        <w:tc>
          <w:tcPr>
            <w:tcW w:w="2693" w:type="dxa"/>
          </w:tcPr>
          <w:p w14:paraId="1FE79F38" w14:textId="77777777" w:rsidR="00C02D7B" w:rsidRPr="00D96A76" w:rsidRDefault="00C02D7B" w:rsidP="00674D33">
            <w:pPr>
              <w:pStyle w:val="23"/>
              <w:spacing w:line="240" w:lineRule="auto"/>
              <w:rPr>
                <w:rFonts w:ascii="GHEA Grapalat" w:hAnsi="GHEA Grapalat" w:cs="Arial Armenian"/>
                <w:lang w:val="en-US"/>
              </w:rPr>
            </w:pPr>
          </w:p>
        </w:tc>
        <w:tc>
          <w:tcPr>
            <w:tcW w:w="2268" w:type="dxa"/>
          </w:tcPr>
          <w:p w14:paraId="13D3DCB3" w14:textId="77777777" w:rsidR="00C02D7B" w:rsidRPr="00D96A76" w:rsidRDefault="00C02D7B" w:rsidP="00674D33">
            <w:pPr>
              <w:pStyle w:val="23"/>
              <w:spacing w:line="240" w:lineRule="auto"/>
              <w:rPr>
                <w:rFonts w:ascii="GHEA Grapalat" w:hAnsi="GHEA Grapalat" w:cs="Arial Armenian"/>
                <w:lang w:val="en-US"/>
              </w:rPr>
            </w:pPr>
          </w:p>
        </w:tc>
      </w:tr>
    </w:tbl>
    <w:bookmarkEnd w:id="2"/>
    <w:p w14:paraId="74B93551"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Ընդ որում աշխատանքային ռեսուրսների առկայությունը հիմնավորելու համար Մասնակիցը ներկայացնում է առաջադրված աշխատակազմում ներգրավված մաս</w:t>
      </w:r>
      <w:r w:rsidRPr="00D96A76">
        <w:rPr>
          <w:rFonts w:ascii="GHEA Grapalat" w:hAnsi="GHEA Grapalat" w:cs="Arial Armenian"/>
          <w:lang w:val="en-US"/>
        </w:rPr>
        <w:softHyphen/>
        <w:t>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և այլն) պատճենները.</w:t>
      </w:r>
    </w:p>
    <w:p w14:paraId="003F6335"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hy-AM"/>
        </w:rPr>
        <w:t>Հ</w:t>
      </w:r>
      <w:r w:rsidRPr="00D96A76">
        <w:rPr>
          <w:rFonts w:ascii="GHEA Grapalat" w:hAnsi="GHEA Grapalat" w:cs="Arial Armenian"/>
          <w:lang w:val="en-US"/>
        </w:rPr>
        <w:t>այտեր</w:t>
      </w:r>
      <w:r w:rsidRPr="00D96A76">
        <w:rPr>
          <w:rFonts w:ascii="GHEA Grapalat" w:hAnsi="GHEA Grapalat" w:cs="Arial Armenian"/>
          <w:lang w:val="hy-AM"/>
        </w:rPr>
        <w:t>ի</w:t>
      </w:r>
      <w:r w:rsidRPr="00D96A76">
        <w:rPr>
          <w:rFonts w:ascii="GHEA Grapalat" w:hAnsi="GHEA Grapalat" w:cs="Arial Armenian"/>
          <w:lang w:val="en-US"/>
        </w:rPr>
        <w:t xml:space="preserve"> գնահատ</w:t>
      </w:r>
      <w:r w:rsidRPr="00D96A76">
        <w:rPr>
          <w:rFonts w:ascii="GHEA Grapalat" w:hAnsi="GHEA Grapalat" w:cs="Arial Armenian"/>
          <w:lang w:val="hy-AM"/>
        </w:rPr>
        <w:t>ման</w:t>
      </w:r>
      <w:r w:rsidRPr="00D96A76">
        <w:rPr>
          <w:rFonts w:ascii="GHEA Grapalat" w:hAnsi="GHEA Grapalat" w:cs="Arial Armenian"/>
          <w:lang w:val="en-US"/>
        </w:rPr>
        <w:t xml:space="preserve"> </w:t>
      </w:r>
      <w:r w:rsidRPr="00D96A76">
        <w:rPr>
          <w:rFonts w:ascii="GHEA Grapalat" w:hAnsi="GHEA Grapalat" w:cs="Arial Armenian"/>
          <w:lang w:val="hy-AM"/>
        </w:rPr>
        <w:t>չափանիշները</w:t>
      </w:r>
      <w:r w:rsidRPr="00D96A76">
        <w:rPr>
          <w:rFonts w:ascii="GHEA Grapalat" w:hAnsi="GHEA Grapalat" w:cs="Arial Armenian"/>
          <w:lang w:val="en-US"/>
        </w:rPr>
        <w:t>`</w:t>
      </w:r>
    </w:p>
    <w:tbl>
      <w:tblPr>
        <w:tblW w:w="8632" w:type="dxa"/>
        <w:jc w:val="center"/>
        <w:tblCellSpacing w:w="0"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5184"/>
        <w:gridCol w:w="3448"/>
      </w:tblGrid>
      <w:tr w:rsidR="00C02D7B" w:rsidRPr="00D96A76" w14:paraId="1C111548" w14:textId="77777777" w:rsidTr="00674D3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1ACDA89F" w14:textId="77777777" w:rsidR="00C02D7B" w:rsidRPr="00D96A76" w:rsidRDefault="00C02D7B" w:rsidP="00674D33">
            <w:pPr>
              <w:pStyle w:val="23"/>
              <w:spacing w:line="240" w:lineRule="auto"/>
              <w:rPr>
                <w:rFonts w:ascii="GHEA Grapalat" w:hAnsi="GHEA Grapalat" w:cs="Arial Armenian"/>
                <w:lang w:val="en-US"/>
              </w:rPr>
            </w:pPr>
            <w:bookmarkStart w:id="3" w:name="_Hlk49440392"/>
            <w:r w:rsidRPr="00D96A76">
              <w:rPr>
                <w:rFonts w:ascii="GHEA Grapalat" w:hAnsi="GHEA Grapalat" w:cs="Arial Armenian"/>
                <w:lang w:val="en-US"/>
              </w:rPr>
              <w:t>Գնահատման չափանիշը</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5ECA905C"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Առավելագույն միավորը</w:t>
            </w:r>
          </w:p>
        </w:tc>
      </w:tr>
      <w:tr w:rsidR="00C02D7B" w:rsidRPr="00D96A76" w14:paraId="1E1D8FF8" w14:textId="77777777" w:rsidTr="00674D3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566A284C"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1</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4198CDD7" w14:textId="77777777" w:rsidR="00C02D7B" w:rsidRPr="00D96A76" w:rsidRDefault="00C02D7B" w:rsidP="00674D33">
            <w:pPr>
              <w:pStyle w:val="23"/>
              <w:spacing w:line="240" w:lineRule="auto"/>
              <w:rPr>
                <w:rFonts w:ascii="GHEA Grapalat" w:hAnsi="GHEA Grapalat" w:cs="Arial Armenian"/>
                <w:lang w:val="hy-AM"/>
              </w:rPr>
            </w:pPr>
            <w:r w:rsidRPr="00D96A76">
              <w:rPr>
                <w:rFonts w:ascii="GHEA Grapalat" w:hAnsi="GHEA Grapalat" w:cs="Arial Armenian"/>
                <w:lang w:val="hy-AM"/>
              </w:rPr>
              <w:t>2</w:t>
            </w:r>
          </w:p>
        </w:tc>
      </w:tr>
      <w:tr w:rsidR="00C02D7B" w:rsidRPr="00D96A76" w14:paraId="3BBCFFEA" w14:textId="77777777" w:rsidTr="00674D33">
        <w:trPr>
          <w:trHeight w:val="525"/>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6F28CEEB" w14:textId="77777777" w:rsidR="00C02D7B" w:rsidRPr="00D96A76" w:rsidRDefault="00C02D7B" w:rsidP="00674D33">
            <w:pPr>
              <w:pStyle w:val="23"/>
              <w:spacing w:line="240" w:lineRule="auto"/>
              <w:rPr>
                <w:rFonts w:ascii="GHEA Grapalat" w:hAnsi="GHEA Grapalat" w:cs="Arial Armenian"/>
                <w:lang w:val="hy-AM"/>
              </w:rPr>
            </w:pPr>
            <w:r w:rsidRPr="00D96A76">
              <w:rPr>
                <w:rFonts w:ascii="GHEA Grapalat" w:hAnsi="GHEA Grapalat" w:cs="Arial Armenian"/>
                <w:lang w:val="en-US"/>
              </w:rPr>
              <w:t>Մասնագիտական փորձառություն</w:t>
            </w:r>
            <w:r w:rsidRPr="00D96A76">
              <w:rPr>
                <w:rFonts w:ascii="GHEA Grapalat" w:hAnsi="GHEA Grapalat" w:cs="Arial Armenian"/>
                <w:lang w:val="hy-AM"/>
              </w:rPr>
              <w:t xml:space="preserve">, </w:t>
            </w:r>
            <w:r w:rsidRPr="00D96A76">
              <w:rPr>
                <w:rFonts w:ascii="GHEA Grapalat" w:hAnsi="GHEA Grapalat" w:cs="Arial Armenian"/>
                <w:lang w:val="en-US"/>
              </w:rPr>
              <w:t>Աշխատանքային ռեսուրսներ</w:t>
            </w:r>
          </w:p>
        </w:tc>
        <w:tc>
          <w:tcPr>
            <w:tcW w:w="3448" w:type="dxa"/>
            <w:tcBorders>
              <w:top w:val="outset" w:sz="6" w:space="0" w:color="auto"/>
              <w:left w:val="outset" w:sz="6" w:space="0" w:color="auto"/>
              <w:bottom w:val="outset" w:sz="6" w:space="0" w:color="auto"/>
              <w:right w:val="outset" w:sz="6" w:space="0" w:color="auto"/>
            </w:tcBorders>
            <w:shd w:val="clear" w:color="auto" w:fill="FFFFFF"/>
            <w:vAlign w:val="center"/>
          </w:tcPr>
          <w:p w14:paraId="0B97058F"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hy-AM"/>
              </w:rPr>
              <w:t>7</w:t>
            </w:r>
            <w:r w:rsidRPr="00D96A76">
              <w:rPr>
                <w:rFonts w:ascii="GHEA Grapalat" w:hAnsi="GHEA Grapalat" w:cs="Arial Armenian"/>
                <w:lang w:val="en-US"/>
              </w:rPr>
              <w:t>0</w:t>
            </w:r>
          </w:p>
        </w:tc>
      </w:tr>
      <w:tr w:rsidR="00C02D7B" w:rsidRPr="00D96A76" w14:paraId="5BC2843A" w14:textId="77777777" w:rsidTr="00674D3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hideMark/>
          </w:tcPr>
          <w:p w14:paraId="5CB279FD"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Գնային պայման</w:t>
            </w:r>
          </w:p>
        </w:tc>
        <w:tc>
          <w:tcPr>
            <w:tcW w:w="3448" w:type="dxa"/>
            <w:tcBorders>
              <w:top w:val="outset" w:sz="6" w:space="0" w:color="auto"/>
              <w:left w:val="outset" w:sz="6" w:space="0" w:color="auto"/>
              <w:bottom w:val="outset" w:sz="6" w:space="0" w:color="auto"/>
              <w:right w:val="outset" w:sz="6" w:space="0" w:color="auto"/>
            </w:tcBorders>
            <w:shd w:val="clear" w:color="auto" w:fill="FFFFFF"/>
            <w:hideMark/>
          </w:tcPr>
          <w:p w14:paraId="45FED1C6" w14:textId="77777777" w:rsidR="00C02D7B" w:rsidRPr="00D96A76" w:rsidRDefault="00C02D7B" w:rsidP="00674D33">
            <w:pPr>
              <w:pStyle w:val="23"/>
              <w:spacing w:line="240" w:lineRule="auto"/>
              <w:rPr>
                <w:rFonts w:ascii="GHEA Grapalat" w:hAnsi="GHEA Grapalat" w:cs="Arial Armenian"/>
                <w:lang w:val="en-US"/>
              </w:rPr>
            </w:pPr>
            <w:r w:rsidRPr="00D96A76">
              <w:rPr>
                <w:rFonts w:ascii="GHEA Grapalat" w:hAnsi="GHEA Grapalat" w:cs="Arial Armenian"/>
                <w:lang w:val="en-US"/>
              </w:rPr>
              <w:t>30</w:t>
            </w:r>
          </w:p>
        </w:tc>
      </w:tr>
      <w:tr w:rsidR="00C02D7B" w:rsidRPr="00D96A76" w14:paraId="5F7760B1" w14:textId="77777777" w:rsidTr="00674D33">
        <w:trPr>
          <w:tblCellSpacing w:w="0" w:type="dxa"/>
          <w:jc w:val="center"/>
        </w:trPr>
        <w:tc>
          <w:tcPr>
            <w:tcW w:w="5184" w:type="dxa"/>
            <w:tcBorders>
              <w:top w:val="outset" w:sz="6" w:space="0" w:color="auto"/>
              <w:left w:val="outset" w:sz="6" w:space="0" w:color="auto"/>
              <w:bottom w:val="outset" w:sz="6" w:space="0" w:color="auto"/>
              <w:right w:val="outset" w:sz="6" w:space="0" w:color="auto"/>
            </w:tcBorders>
            <w:shd w:val="clear" w:color="auto" w:fill="FFFFFF"/>
          </w:tcPr>
          <w:p w14:paraId="5057831B" w14:textId="77777777" w:rsidR="00C02D7B" w:rsidRPr="00D96A76" w:rsidRDefault="00C02D7B" w:rsidP="00674D33">
            <w:pPr>
              <w:pStyle w:val="23"/>
              <w:spacing w:line="240" w:lineRule="auto"/>
              <w:rPr>
                <w:rFonts w:ascii="GHEA Grapalat" w:hAnsi="GHEA Grapalat" w:cs="Arial Armenian"/>
                <w:b/>
                <w:bCs/>
                <w:lang w:val="en-US"/>
              </w:rPr>
            </w:pPr>
            <w:r w:rsidRPr="00D96A76">
              <w:rPr>
                <w:rFonts w:ascii="GHEA Grapalat" w:hAnsi="GHEA Grapalat" w:cs="Arial Armenian"/>
                <w:b/>
                <w:bCs/>
                <w:lang w:val="en-US"/>
              </w:rPr>
              <w:t>Ընդամենը</w:t>
            </w:r>
          </w:p>
        </w:tc>
        <w:tc>
          <w:tcPr>
            <w:tcW w:w="3448" w:type="dxa"/>
            <w:tcBorders>
              <w:top w:val="outset" w:sz="6" w:space="0" w:color="auto"/>
              <w:left w:val="outset" w:sz="6" w:space="0" w:color="auto"/>
              <w:bottom w:val="outset" w:sz="6" w:space="0" w:color="auto"/>
              <w:right w:val="outset" w:sz="6" w:space="0" w:color="auto"/>
            </w:tcBorders>
            <w:shd w:val="clear" w:color="auto" w:fill="FFFFFF"/>
          </w:tcPr>
          <w:p w14:paraId="484D7B13" w14:textId="77777777" w:rsidR="00C02D7B" w:rsidRPr="00D96A76" w:rsidRDefault="00C02D7B" w:rsidP="00674D33">
            <w:pPr>
              <w:pStyle w:val="23"/>
              <w:spacing w:line="240" w:lineRule="auto"/>
              <w:rPr>
                <w:rFonts w:ascii="GHEA Grapalat" w:hAnsi="GHEA Grapalat" w:cs="Arial Armenian"/>
                <w:b/>
                <w:bCs/>
                <w:lang w:val="en-US"/>
              </w:rPr>
            </w:pPr>
            <w:r w:rsidRPr="00D96A76">
              <w:rPr>
                <w:rFonts w:ascii="GHEA Grapalat" w:hAnsi="GHEA Grapalat" w:cs="Arial Armenian"/>
                <w:b/>
                <w:bCs/>
                <w:lang w:val="en-US"/>
              </w:rPr>
              <w:t>100</w:t>
            </w:r>
          </w:p>
        </w:tc>
      </w:tr>
      <w:bookmarkEnd w:id="3"/>
    </w:tbl>
    <w:p w14:paraId="01C54983" w14:textId="77777777" w:rsidR="00C02D7B" w:rsidRPr="00D96A76" w:rsidRDefault="00C02D7B" w:rsidP="00C02D7B">
      <w:pPr>
        <w:pStyle w:val="23"/>
        <w:spacing w:line="240" w:lineRule="auto"/>
        <w:rPr>
          <w:rFonts w:ascii="GHEA Grapalat" w:hAnsi="GHEA Grapalat" w:cs="Arial Armenian"/>
          <w:lang w:val="en-US"/>
        </w:rPr>
      </w:pPr>
    </w:p>
    <w:p w14:paraId="08A1C697"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hy-AM"/>
        </w:rPr>
        <w:t>Մ</w:t>
      </w:r>
      <w:r w:rsidRPr="00D96A76">
        <w:rPr>
          <w:rFonts w:ascii="GHEA Grapalat" w:hAnsi="GHEA Grapalat" w:cs="Arial Armenian"/>
          <w:lang w:val="en-US"/>
        </w:rPr>
        <w:t>ասնակիցների հայտերը գնահատվում են հետևյալ կարգով`</w:t>
      </w:r>
    </w:p>
    <w:p w14:paraId="414C317A"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 xml:space="preserve">ա. նվազագույն գնային առաջարկ ներկայացրած մասնակցի ֆինանսական առաջարկը գնահատվում է </w:t>
      </w:r>
      <w:r w:rsidRPr="00D96A76">
        <w:rPr>
          <w:rFonts w:ascii="GHEA Grapalat" w:hAnsi="GHEA Grapalat" w:cs="Arial Armenian"/>
          <w:lang w:val="hy-AM"/>
        </w:rPr>
        <w:t>երեսուն</w:t>
      </w:r>
      <w:r w:rsidRPr="00D96A76">
        <w:rPr>
          <w:rFonts w:ascii="GHEA Grapalat" w:hAnsi="GHEA Grapalat" w:cs="Arial Armenian"/>
          <w:lang w:val="en-US"/>
        </w:rPr>
        <w:t xml:space="preserve"> միավոր, իսկ մյուս մասնակիցների ֆինանսական առաջարկներին տրվող միավորները հաշվարկվում են հետևյալ բանաձևով`</w:t>
      </w:r>
    </w:p>
    <w:p w14:paraId="2312DCA5" w14:textId="77777777" w:rsidR="00C02D7B" w:rsidRPr="00D96A76" w:rsidRDefault="00C02D7B" w:rsidP="00C02D7B">
      <w:pPr>
        <w:pStyle w:val="23"/>
        <w:spacing w:line="240" w:lineRule="auto"/>
        <w:rPr>
          <w:rFonts w:ascii="GHEA Grapalat" w:hAnsi="GHEA Grapalat" w:cs="Arial Armenian"/>
          <w:lang w:val="en-US"/>
        </w:rPr>
      </w:pPr>
      <w:r w:rsidRPr="00D96A76">
        <w:rPr>
          <w:rFonts w:ascii="Calibri" w:hAnsi="Calibri" w:cs="Calibri"/>
          <w:lang w:val="en-US"/>
        </w:rPr>
        <w:t> </w:t>
      </w:r>
    </w:p>
    <w:p w14:paraId="25A76D80"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 xml:space="preserve">ԳՄ= ՆԳ X </w:t>
      </w:r>
      <w:r w:rsidRPr="00D96A76">
        <w:rPr>
          <w:rFonts w:ascii="GHEA Grapalat" w:hAnsi="GHEA Grapalat" w:cs="Arial Armenian"/>
          <w:lang w:val="hy-AM"/>
        </w:rPr>
        <w:t>100</w:t>
      </w:r>
      <w:r w:rsidRPr="00D96A76">
        <w:rPr>
          <w:rFonts w:ascii="GHEA Grapalat" w:hAnsi="GHEA Grapalat" w:cs="Arial Armenian"/>
          <w:lang w:val="en-US"/>
        </w:rPr>
        <w:t>/ԳԳ,</w:t>
      </w:r>
    </w:p>
    <w:p w14:paraId="23208CE3" w14:textId="77777777" w:rsidR="00C02D7B" w:rsidRPr="00D96A76" w:rsidRDefault="00C02D7B" w:rsidP="00C02D7B">
      <w:pPr>
        <w:pStyle w:val="23"/>
        <w:spacing w:line="240" w:lineRule="auto"/>
        <w:rPr>
          <w:rFonts w:ascii="GHEA Grapalat" w:hAnsi="GHEA Grapalat" w:cs="Arial Armenian"/>
          <w:lang w:val="en-US"/>
        </w:rPr>
      </w:pPr>
      <w:r w:rsidRPr="00D96A76">
        <w:rPr>
          <w:rFonts w:ascii="Calibri" w:hAnsi="Calibri" w:cs="Calibri"/>
          <w:lang w:val="en-US"/>
        </w:rPr>
        <w:t> </w:t>
      </w:r>
    </w:p>
    <w:p w14:paraId="32C99B96"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որտեղ`</w:t>
      </w:r>
    </w:p>
    <w:p w14:paraId="7B628907"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ԳՄ-ն գնային առաջարկին տրվող միավորն է,</w:t>
      </w:r>
    </w:p>
    <w:p w14:paraId="0E2FD2F3"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ՆԳ-ն նվազագույն գինն է,</w:t>
      </w:r>
    </w:p>
    <w:p w14:paraId="5BBC5C10"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ԳԳ-ն գնահատվող մասնակցի առաջարկած գինն է,</w:t>
      </w:r>
    </w:p>
    <w:p w14:paraId="6424BCF5"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բ. բավարար գնահատված յուրաքանչյուր մասնակցին տրվող գնահատականը հաշվարկվում է հետևյալ բանաձևով`</w:t>
      </w:r>
    </w:p>
    <w:p w14:paraId="7071F977" w14:textId="77777777" w:rsidR="00C02D7B" w:rsidRPr="00D96A76" w:rsidRDefault="00C02D7B" w:rsidP="00C02D7B">
      <w:pPr>
        <w:pStyle w:val="23"/>
        <w:spacing w:line="240" w:lineRule="auto"/>
        <w:rPr>
          <w:rFonts w:ascii="GHEA Grapalat" w:hAnsi="GHEA Grapalat" w:cs="Arial Armenian"/>
          <w:lang w:val="en-US"/>
        </w:rPr>
      </w:pPr>
      <w:r w:rsidRPr="00D96A76">
        <w:rPr>
          <w:rFonts w:ascii="Calibri" w:hAnsi="Calibri" w:cs="Calibri"/>
          <w:lang w:val="en-US"/>
        </w:rPr>
        <w:t> </w:t>
      </w:r>
    </w:p>
    <w:p w14:paraId="5F7C2ABD" w14:textId="77777777" w:rsidR="00C02D7B" w:rsidRPr="00D96A76" w:rsidRDefault="00C02D7B" w:rsidP="00C02D7B">
      <w:pPr>
        <w:pStyle w:val="23"/>
        <w:spacing w:line="240" w:lineRule="auto"/>
        <w:rPr>
          <w:rFonts w:ascii="GHEA Grapalat" w:hAnsi="GHEA Grapalat" w:cs="Arial Armenian"/>
          <w:lang w:val="en-US"/>
        </w:rPr>
      </w:pPr>
      <w:r w:rsidRPr="00D96A76">
        <w:rPr>
          <w:rFonts w:ascii="Calibri" w:hAnsi="Calibri" w:cs="Calibri"/>
          <w:lang w:val="en-US"/>
        </w:rPr>
        <w:t> </w:t>
      </w:r>
      <w:r w:rsidRPr="00D96A76">
        <w:rPr>
          <w:rFonts w:ascii="GHEA Grapalat" w:hAnsi="GHEA Grapalat" w:cs="Arial Armenian"/>
          <w:lang w:val="en-US"/>
        </w:rPr>
        <w:t>ՄԳ = (ԳՄ X 0.7) + (ՏԱ X 0.3),</w:t>
      </w:r>
    </w:p>
    <w:p w14:paraId="39806CB4" w14:textId="77777777" w:rsidR="00C02D7B" w:rsidRPr="00D96A76" w:rsidRDefault="00C02D7B" w:rsidP="00C02D7B">
      <w:pPr>
        <w:pStyle w:val="23"/>
        <w:spacing w:line="240" w:lineRule="auto"/>
        <w:rPr>
          <w:rFonts w:ascii="GHEA Grapalat" w:hAnsi="GHEA Grapalat" w:cs="Arial Armenian"/>
          <w:lang w:val="en-US"/>
        </w:rPr>
      </w:pPr>
      <w:r w:rsidRPr="00D96A76">
        <w:rPr>
          <w:rFonts w:ascii="Calibri" w:hAnsi="Calibri" w:cs="Calibri"/>
          <w:lang w:val="en-US"/>
        </w:rPr>
        <w:t> </w:t>
      </w:r>
    </w:p>
    <w:p w14:paraId="0ED6F947"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որտեղ`</w:t>
      </w:r>
    </w:p>
    <w:p w14:paraId="6825E1FF"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ՄԳ-ն մասնակցին տրվող գնահատականն է,</w:t>
      </w:r>
    </w:p>
    <w:p w14:paraId="105BDF3D" w14:textId="77777777" w:rsidR="00C02D7B" w:rsidRPr="00D96A76" w:rsidRDefault="00C02D7B" w:rsidP="00C02D7B">
      <w:pPr>
        <w:pStyle w:val="23"/>
        <w:spacing w:line="240" w:lineRule="auto"/>
        <w:rPr>
          <w:rFonts w:ascii="GHEA Grapalat" w:hAnsi="GHEA Grapalat" w:cs="Arial Armenian"/>
          <w:lang w:val="en-US"/>
        </w:rPr>
      </w:pPr>
      <w:r w:rsidRPr="00D96A76">
        <w:rPr>
          <w:rFonts w:ascii="GHEA Grapalat" w:hAnsi="GHEA Grapalat" w:cs="Arial Armenian"/>
          <w:lang w:val="en-US"/>
        </w:rPr>
        <w:t>ԳՄ-ն մասնակցի գնային առաջարկին տրված միավորն է,</w:t>
      </w:r>
    </w:p>
    <w:p w14:paraId="2F8FD458" w14:textId="77777777" w:rsidR="00C02D7B" w:rsidRPr="00D96A76" w:rsidRDefault="00C02D7B" w:rsidP="00C02D7B">
      <w:pPr>
        <w:pStyle w:val="23"/>
        <w:spacing w:line="240" w:lineRule="auto"/>
        <w:rPr>
          <w:rFonts w:ascii="GHEA Grapalat" w:hAnsi="GHEA Grapalat" w:cs="Sylfaen"/>
          <w:lang w:val="en-US"/>
        </w:rPr>
      </w:pPr>
      <w:r w:rsidRPr="00D96A76">
        <w:rPr>
          <w:rFonts w:ascii="GHEA Grapalat" w:hAnsi="GHEA Grapalat" w:cs="Arial Armenian"/>
          <w:lang w:val="en-US"/>
        </w:rPr>
        <w:t xml:space="preserve">ՏԱ-ն </w:t>
      </w:r>
      <w:r w:rsidRPr="00D96A76">
        <w:rPr>
          <w:rFonts w:ascii="GHEA Grapalat" w:hAnsi="GHEA Grapalat" w:cs="Sylfaen"/>
          <w:lang w:val="en-US"/>
        </w:rPr>
        <w:t>մասնակցի որակավորման հատկանիշներին և տեխնիկական առաջարկին տրված միավորն է.</w:t>
      </w:r>
    </w:p>
    <w:p w14:paraId="3BD1FBC0" w14:textId="77777777" w:rsidR="00C02D7B" w:rsidRDefault="00C02D7B" w:rsidP="00C02D7B">
      <w:pPr>
        <w:pStyle w:val="23"/>
        <w:spacing w:line="240" w:lineRule="auto"/>
        <w:rPr>
          <w:rFonts w:ascii="GHEA Grapalat" w:hAnsi="GHEA Grapalat" w:cs="Sylfaen"/>
          <w:lang w:val="en-US"/>
        </w:rPr>
      </w:pPr>
      <w:r w:rsidRPr="00D96A76">
        <w:rPr>
          <w:rFonts w:ascii="GHEA Grapalat" w:hAnsi="GHEA Grapalat" w:cs="Sylfaen"/>
          <w:lang w:val="en-US"/>
        </w:rPr>
        <w:t>ընտրված մասնակից է ճանաչվում այն մասնակիցը, որին տրված գնահատականը (ՄԳ) ամենաբարձրն է.</w:t>
      </w:r>
    </w:p>
    <w:p w14:paraId="01B3CF0B" w14:textId="77777777" w:rsidR="00C02D7B" w:rsidRPr="00D96A76" w:rsidRDefault="00C02D7B" w:rsidP="00C02D7B">
      <w:pPr>
        <w:pStyle w:val="23"/>
        <w:spacing w:line="240" w:lineRule="auto"/>
        <w:rPr>
          <w:rFonts w:ascii="GHEA Grapalat" w:hAnsi="GHEA Grapalat" w:cs="Sylfaen"/>
          <w:lang w:val="en-US"/>
        </w:rPr>
      </w:pPr>
    </w:p>
    <w:p w14:paraId="6A1A87C0" w14:textId="77777777"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14:paraId="16D6B7C8" w14:textId="77777777" w:rsidR="000A6B75" w:rsidRPr="00064ADD" w:rsidRDefault="000A6B75" w:rsidP="00EF3662">
      <w:pPr>
        <w:pStyle w:val="23"/>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14:paraId="465534C5" w14:textId="77777777" w:rsidR="000A6B75" w:rsidRPr="00064ADD" w:rsidRDefault="00712340" w:rsidP="00EF3662">
      <w:pPr>
        <w:pStyle w:val="23"/>
        <w:spacing w:line="240" w:lineRule="auto"/>
        <w:rPr>
          <w:rFonts w:ascii="GHEA Grapalat" w:hAnsi="GHEA Grapalat" w:cs="Sylfaen"/>
          <w:szCs w:val="24"/>
        </w:rPr>
      </w:pPr>
      <w:r w:rsidRPr="00064ADD">
        <w:rPr>
          <w:rFonts w:ascii="GHEA Grapalat" w:hAnsi="GHEA Grapalat" w:cs="Sylfaen"/>
          <w:szCs w:val="24"/>
        </w:rPr>
        <w:lastRenderedPageBreak/>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14:paraId="4DD63D7C" w14:textId="77777777" w:rsidR="000A6B75" w:rsidRPr="00064ADD" w:rsidRDefault="00712340"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14:paraId="2F01A8AC" w14:textId="77777777" w:rsidR="00581DC3" w:rsidRPr="00064ADD" w:rsidRDefault="00581DC3" w:rsidP="00EF3662">
      <w:pPr>
        <w:ind w:firstLine="567"/>
        <w:jc w:val="both"/>
        <w:rPr>
          <w:rFonts w:ascii="GHEA Grapalat" w:hAnsi="GHEA Grapalat"/>
          <w:b/>
          <w:sz w:val="20"/>
          <w:lang w:val="af-ZA"/>
        </w:rPr>
      </w:pPr>
    </w:p>
    <w:p w14:paraId="6DB0942A" w14:textId="77777777" w:rsidR="00581DC3" w:rsidRPr="00064ADD" w:rsidRDefault="00581DC3" w:rsidP="00EF3662">
      <w:pPr>
        <w:ind w:firstLine="567"/>
        <w:jc w:val="both"/>
        <w:rPr>
          <w:rFonts w:ascii="GHEA Grapalat" w:hAnsi="GHEA Grapalat"/>
          <w:b/>
          <w:sz w:val="20"/>
          <w:lang w:val="af-ZA"/>
        </w:rPr>
      </w:pPr>
    </w:p>
    <w:p w14:paraId="2A310C9D" w14:textId="77777777"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14:paraId="36BDB887" w14:textId="77777777" w:rsidR="00096865" w:rsidRPr="00064ADD" w:rsidRDefault="00096865" w:rsidP="00EF3662">
      <w:pPr>
        <w:jc w:val="center"/>
        <w:rPr>
          <w:rFonts w:ascii="GHEA Grapalat" w:hAnsi="GHEA Grapalat"/>
          <w:b/>
          <w:sz w:val="20"/>
          <w:lang w:val="af-ZA"/>
        </w:rPr>
      </w:pPr>
    </w:p>
    <w:p w14:paraId="275CF68D" w14:textId="77777777"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14:paraId="346B3B17" w14:textId="77777777" w:rsidR="00096865" w:rsidRPr="002A386F" w:rsidRDefault="00096865" w:rsidP="00EF3662">
      <w:pPr>
        <w:autoSpaceDE w:val="0"/>
        <w:autoSpaceDN w:val="0"/>
        <w:adjustRightInd w:val="0"/>
        <w:ind w:firstLine="567"/>
        <w:jc w:val="both"/>
        <w:rPr>
          <w:rFonts w:ascii="GHEA Grapalat" w:hAnsi="GHEA Grapalat"/>
          <w:sz w:val="20"/>
          <w:lang w:val="hy-AM"/>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w:t>
      </w:r>
      <w:r w:rsidR="002A386F">
        <w:rPr>
          <w:rFonts w:ascii="GHEA Grapalat" w:hAnsi="GHEA Grapalat" w:cs="Sylfaen"/>
          <w:sz w:val="20"/>
          <w:lang w:val="hy-AM"/>
        </w:rPr>
        <w:t>մ։</w:t>
      </w:r>
    </w:p>
    <w:p w14:paraId="10C6C038" w14:textId="77777777"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674D33">
        <w:rPr>
          <w:rFonts w:ascii="GHEA Grapalat" w:hAnsi="GHEA Grapalat" w:cs="Sylfaen"/>
          <w:sz w:val="20"/>
          <w:lang w:val="hy-AM"/>
        </w:rPr>
        <w:t>Հարցման</w:t>
      </w:r>
      <w:r w:rsidRPr="00064ADD">
        <w:rPr>
          <w:rFonts w:ascii="GHEA Grapalat" w:hAnsi="GHEA Grapalat" w:cs="Arial"/>
          <w:sz w:val="20"/>
          <w:lang w:val="af-ZA"/>
        </w:rPr>
        <w:t xml:space="preserve"> </w:t>
      </w:r>
      <w:r w:rsidRPr="00674D33">
        <w:rPr>
          <w:rFonts w:ascii="GHEA Grapalat" w:hAnsi="GHEA Grapalat" w:cs="Sylfaen"/>
          <w:sz w:val="20"/>
          <w:lang w:val="hy-AM"/>
        </w:rPr>
        <w:t>և</w:t>
      </w:r>
      <w:r w:rsidRPr="00064ADD">
        <w:rPr>
          <w:rFonts w:ascii="GHEA Grapalat" w:hAnsi="GHEA Grapalat" w:cs="Arial"/>
          <w:sz w:val="20"/>
          <w:lang w:val="af-ZA"/>
        </w:rPr>
        <w:t xml:space="preserve"> </w:t>
      </w:r>
      <w:r w:rsidRPr="00674D33">
        <w:rPr>
          <w:rFonts w:ascii="GHEA Grapalat" w:hAnsi="GHEA Grapalat" w:cs="Sylfaen"/>
          <w:sz w:val="20"/>
          <w:lang w:val="hy-AM"/>
        </w:rPr>
        <w:t>պարզաբանումների</w:t>
      </w:r>
      <w:r w:rsidRPr="00064ADD">
        <w:rPr>
          <w:rFonts w:ascii="GHEA Grapalat" w:hAnsi="GHEA Grapalat" w:cs="Arial"/>
          <w:sz w:val="20"/>
          <w:lang w:val="af-ZA"/>
        </w:rPr>
        <w:t xml:space="preserve"> </w:t>
      </w:r>
      <w:r w:rsidRPr="00674D33">
        <w:rPr>
          <w:rFonts w:ascii="GHEA Grapalat" w:hAnsi="GHEA Grapalat" w:cs="Sylfaen"/>
          <w:sz w:val="20"/>
          <w:lang w:val="hy-AM"/>
        </w:rPr>
        <w:t>բովանդակության</w:t>
      </w:r>
      <w:r w:rsidRPr="00064ADD">
        <w:rPr>
          <w:rFonts w:ascii="GHEA Grapalat" w:hAnsi="GHEA Grapalat" w:cs="Arial"/>
          <w:sz w:val="20"/>
          <w:lang w:val="af-ZA"/>
        </w:rPr>
        <w:t xml:space="preserve"> </w:t>
      </w:r>
      <w:r w:rsidRPr="00674D33">
        <w:rPr>
          <w:rFonts w:ascii="GHEA Grapalat" w:hAnsi="GHEA Grapalat" w:cs="Sylfaen"/>
          <w:sz w:val="20"/>
          <w:lang w:val="hy-AM"/>
        </w:rPr>
        <w:t>մասին</w:t>
      </w:r>
      <w:r w:rsidRPr="00064ADD">
        <w:rPr>
          <w:rFonts w:ascii="GHEA Grapalat" w:hAnsi="GHEA Grapalat" w:cs="Arial"/>
          <w:sz w:val="20"/>
          <w:lang w:val="af-ZA"/>
        </w:rPr>
        <w:t xml:space="preserve"> </w:t>
      </w:r>
      <w:r w:rsidRPr="00674D33">
        <w:rPr>
          <w:rFonts w:ascii="GHEA Grapalat" w:hAnsi="GHEA Grapalat" w:cs="Sylfaen"/>
          <w:sz w:val="20"/>
          <w:lang w:val="hy-AM"/>
        </w:rPr>
        <w:t>հայտարարությունը</w:t>
      </w:r>
      <w:r w:rsidRPr="00064ADD">
        <w:rPr>
          <w:rFonts w:ascii="GHEA Grapalat" w:hAnsi="GHEA Grapalat" w:cs="Arial"/>
          <w:sz w:val="20"/>
          <w:lang w:val="af-ZA"/>
        </w:rPr>
        <w:t xml:space="preserve"> </w:t>
      </w:r>
      <w:r w:rsidR="00781688" w:rsidRPr="00674D33">
        <w:rPr>
          <w:rFonts w:ascii="GHEA Grapalat" w:hAnsi="GHEA Grapalat" w:cs="Arial"/>
          <w:sz w:val="20"/>
          <w:lang w:val="hy-AM"/>
        </w:rPr>
        <w:t>պարզաբանումը</w:t>
      </w:r>
      <w:r w:rsidR="00781688" w:rsidRPr="00064ADD">
        <w:rPr>
          <w:rFonts w:ascii="GHEA Grapalat" w:hAnsi="GHEA Grapalat" w:cs="Arial"/>
          <w:sz w:val="20"/>
          <w:lang w:val="af-ZA"/>
        </w:rPr>
        <w:t xml:space="preserve"> </w:t>
      </w:r>
      <w:r w:rsidR="00781688" w:rsidRPr="00674D33">
        <w:rPr>
          <w:rFonts w:ascii="GHEA Grapalat" w:hAnsi="GHEA Grapalat" w:cs="Arial"/>
          <w:sz w:val="20"/>
          <w:lang w:val="hy-AM"/>
        </w:rPr>
        <w:t>տրամադրելու</w:t>
      </w:r>
      <w:r w:rsidR="00781688" w:rsidRPr="00064ADD">
        <w:rPr>
          <w:rFonts w:ascii="GHEA Grapalat" w:hAnsi="GHEA Grapalat" w:cs="Arial"/>
          <w:sz w:val="20"/>
          <w:lang w:val="af-ZA"/>
        </w:rPr>
        <w:t xml:space="preserve"> </w:t>
      </w:r>
      <w:r w:rsidR="00781688" w:rsidRPr="00674D33">
        <w:rPr>
          <w:rFonts w:ascii="GHEA Grapalat" w:hAnsi="GHEA Grapalat" w:cs="Arial"/>
          <w:sz w:val="20"/>
          <w:lang w:val="hy-AM"/>
        </w:rPr>
        <w:t>օրը</w:t>
      </w:r>
      <w:r w:rsidR="00781688" w:rsidRPr="00064ADD">
        <w:rPr>
          <w:rFonts w:ascii="GHEA Grapalat" w:hAnsi="GHEA Grapalat" w:cs="Arial"/>
          <w:sz w:val="20"/>
          <w:lang w:val="af-ZA"/>
        </w:rPr>
        <w:t xml:space="preserve"> </w:t>
      </w:r>
      <w:r w:rsidRPr="00674D33">
        <w:rPr>
          <w:rFonts w:ascii="GHEA Grapalat" w:hAnsi="GHEA Grapalat" w:cs="Sylfaen"/>
          <w:sz w:val="20"/>
          <w:lang w:val="hy-AM"/>
        </w:rPr>
        <w:t>հրապարակվում</w:t>
      </w:r>
      <w:r w:rsidRPr="00064ADD">
        <w:rPr>
          <w:rFonts w:ascii="GHEA Grapalat" w:hAnsi="GHEA Grapalat" w:cs="Arial"/>
          <w:sz w:val="20"/>
          <w:lang w:val="af-ZA"/>
        </w:rPr>
        <w:t xml:space="preserve"> </w:t>
      </w:r>
      <w:r w:rsidRPr="00674D33">
        <w:rPr>
          <w:rFonts w:ascii="GHEA Grapalat" w:hAnsi="GHEA Grapalat" w:cs="Sylfaen"/>
          <w:sz w:val="20"/>
          <w:lang w:val="hy-AM"/>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674D33">
        <w:rPr>
          <w:rFonts w:ascii="GHEA Grapalat" w:hAnsi="GHEA Grapalat" w:cs="Sylfaen"/>
          <w:sz w:val="20"/>
          <w:lang w:val="hy-AM"/>
        </w:rPr>
        <w:t>հասցեով</w:t>
      </w:r>
      <w:r w:rsidR="00757A3F" w:rsidRPr="00064ADD">
        <w:rPr>
          <w:rFonts w:ascii="GHEA Grapalat" w:hAnsi="GHEA Grapalat" w:cs="Sylfaen"/>
          <w:sz w:val="20"/>
          <w:lang w:val="af-ZA"/>
        </w:rPr>
        <w:t xml:space="preserve"> </w:t>
      </w:r>
      <w:r w:rsidR="00757A3F" w:rsidRPr="00674D33">
        <w:rPr>
          <w:rFonts w:ascii="GHEA Grapalat" w:hAnsi="GHEA Grapalat" w:cs="Sylfaen"/>
          <w:sz w:val="20"/>
          <w:lang w:val="hy-AM"/>
        </w:rPr>
        <w:t>գործող</w:t>
      </w:r>
      <w:r w:rsidR="00757A3F" w:rsidRPr="00064ADD">
        <w:rPr>
          <w:rFonts w:ascii="GHEA Grapalat" w:hAnsi="GHEA Grapalat" w:cs="Sylfaen"/>
          <w:sz w:val="20"/>
          <w:lang w:val="af-ZA"/>
        </w:rPr>
        <w:t xml:space="preserve"> </w:t>
      </w:r>
      <w:r w:rsidR="00757A3F" w:rsidRPr="00674D33">
        <w:rPr>
          <w:rFonts w:ascii="GHEA Grapalat" w:hAnsi="GHEA Grapalat" w:cs="Sylfaen"/>
          <w:sz w:val="20"/>
          <w:lang w:val="hy-AM"/>
        </w:rPr>
        <w:t>տեղեկագր</w:t>
      </w:r>
      <w:r w:rsidR="009A73D5" w:rsidRPr="00674D33">
        <w:rPr>
          <w:rFonts w:ascii="GHEA Grapalat" w:hAnsi="GHEA Grapalat" w:cs="Sylfaen"/>
          <w:sz w:val="20"/>
          <w:lang w:val="hy-AM"/>
        </w:rPr>
        <w:t>ի</w:t>
      </w:r>
      <w:r w:rsidR="009A73D5" w:rsidRPr="00064ADD">
        <w:rPr>
          <w:rFonts w:ascii="GHEA Grapalat" w:hAnsi="GHEA Grapalat" w:cs="Sylfaen"/>
          <w:sz w:val="20"/>
          <w:lang w:val="af-ZA"/>
        </w:rPr>
        <w:t xml:space="preserve"> (</w:t>
      </w:r>
      <w:r w:rsidR="009A73D5" w:rsidRPr="00674D33">
        <w:rPr>
          <w:rFonts w:ascii="GHEA Grapalat" w:hAnsi="GHEA Grapalat" w:cs="Sylfaen"/>
          <w:sz w:val="20"/>
          <w:lang w:val="hy-AM"/>
        </w:rPr>
        <w:t>այսուհետ</w:t>
      </w:r>
      <w:r w:rsidR="009A73D5" w:rsidRPr="00064ADD">
        <w:rPr>
          <w:rFonts w:ascii="GHEA Grapalat" w:hAnsi="GHEA Grapalat" w:cs="Sylfaen"/>
          <w:sz w:val="20"/>
          <w:lang w:val="af-ZA"/>
        </w:rPr>
        <w:t xml:space="preserve">` </w:t>
      </w:r>
      <w:r w:rsidR="009A73D5" w:rsidRPr="00674D33">
        <w:rPr>
          <w:rFonts w:ascii="GHEA Grapalat" w:hAnsi="GHEA Grapalat" w:cs="Sylfaen"/>
          <w:sz w:val="20"/>
          <w:lang w:val="hy-AM"/>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674D33">
        <w:rPr>
          <w:rFonts w:ascii="GHEA Grapalat" w:hAnsi="GHEA Grapalat" w:cs="Sylfaen"/>
          <w:sz w:val="20"/>
          <w:lang w:val="hy-AM"/>
        </w:rPr>
        <w:t>Գնումների</w:t>
      </w:r>
      <w:r w:rsidR="00051B7F" w:rsidRPr="00064ADD">
        <w:rPr>
          <w:rFonts w:ascii="GHEA Grapalat" w:hAnsi="GHEA Grapalat" w:cs="Sylfaen"/>
          <w:sz w:val="20"/>
          <w:lang w:val="af-ZA"/>
        </w:rPr>
        <w:t xml:space="preserve"> </w:t>
      </w:r>
      <w:r w:rsidR="00051B7F" w:rsidRPr="00674D33">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674D33">
        <w:rPr>
          <w:rFonts w:ascii="GHEA Grapalat" w:hAnsi="GHEA Grapalat" w:cs="Sylfaen"/>
          <w:sz w:val="20"/>
          <w:lang w:val="hy-AM"/>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674D33">
        <w:rPr>
          <w:rFonts w:ascii="GHEA Grapalat" w:hAnsi="GHEA Grapalat" w:cs="Sylfaen"/>
          <w:sz w:val="20"/>
          <w:lang w:val="hy-AM"/>
        </w:rPr>
        <w:t>Հրավերների</w:t>
      </w:r>
      <w:r w:rsidR="00051B7F" w:rsidRPr="00064ADD">
        <w:rPr>
          <w:rFonts w:ascii="GHEA Grapalat" w:hAnsi="GHEA Grapalat" w:cs="Sylfaen"/>
          <w:sz w:val="20"/>
          <w:lang w:val="af-ZA"/>
        </w:rPr>
        <w:t xml:space="preserve"> </w:t>
      </w:r>
      <w:r w:rsidR="00051B7F" w:rsidRPr="00674D33">
        <w:rPr>
          <w:rFonts w:ascii="GHEA Grapalat" w:hAnsi="GHEA Grapalat" w:cs="Sylfaen"/>
          <w:sz w:val="20"/>
          <w:lang w:val="hy-AM"/>
        </w:rPr>
        <w:t>պարզաբանումների</w:t>
      </w:r>
      <w:r w:rsidR="00051B7F" w:rsidRPr="00064ADD">
        <w:rPr>
          <w:rFonts w:ascii="GHEA Grapalat" w:hAnsi="GHEA Grapalat" w:cs="Sylfaen"/>
          <w:sz w:val="20"/>
          <w:lang w:val="af-ZA"/>
        </w:rPr>
        <w:t xml:space="preserve"> </w:t>
      </w:r>
      <w:r w:rsidR="00051B7F" w:rsidRPr="00674D33">
        <w:rPr>
          <w:rFonts w:ascii="GHEA Grapalat" w:hAnsi="GHEA Grapalat" w:cs="Sylfaen"/>
          <w:sz w:val="20"/>
          <w:lang w:val="hy-AM"/>
        </w:rPr>
        <w:t>վերաբերյալ</w:t>
      </w:r>
      <w:r w:rsidR="00051B7F" w:rsidRPr="00064ADD">
        <w:rPr>
          <w:rFonts w:ascii="GHEA Grapalat" w:hAnsi="GHEA Grapalat" w:cs="Sylfaen"/>
          <w:sz w:val="20"/>
          <w:lang w:val="af-ZA"/>
        </w:rPr>
        <w:t xml:space="preserve"> </w:t>
      </w:r>
      <w:r w:rsidR="00051B7F" w:rsidRPr="00674D33">
        <w:rPr>
          <w:rFonts w:ascii="GHEA Grapalat" w:hAnsi="GHEA Grapalat" w:cs="Sylfaen"/>
          <w:sz w:val="20"/>
          <w:lang w:val="hy-AM"/>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674D33">
        <w:rPr>
          <w:rFonts w:ascii="GHEA Grapalat" w:hAnsi="GHEA Grapalat" w:cs="Sylfaen"/>
          <w:sz w:val="20"/>
          <w:lang w:val="hy-AM"/>
        </w:rPr>
        <w:t>ենթաբա</w:t>
      </w:r>
      <w:r w:rsidR="009A73D5" w:rsidRPr="00674D33">
        <w:rPr>
          <w:rFonts w:ascii="GHEA Grapalat" w:hAnsi="GHEA Grapalat" w:cs="Sylfaen"/>
          <w:sz w:val="20"/>
          <w:lang w:val="hy-AM"/>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674D33">
        <w:rPr>
          <w:rFonts w:ascii="GHEA Grapalat" w:hAnsi="GHEA Grapalat" w:cs="Sylfaen"/>
          <w:sz w:val="20"/>
          <w:lang w:val="hy-AM"/>
        </w:rPr>
        <w:t>առանց</w:t>
      </w:r>
      <w:r w:rsidRPr="00064ADD">
        <w:rPr>
          <w:rFonts w:ascii="GHEA Grapalat" w:hAnsi="GHEA Grapalat" w:cs="Arial"/>
          <w:sz w:val="20"/>
          <w:lang w:val="af-ZA"/>
        </w:rPr>
        <w:t xml:space="preserve"> </w:t>
      </w:r>
      <w:r w:rsidRPr="00674D33">
        <w:rPr>
          <w:rFonts w:ascii="GHEA Grapalat" w:hAnsi="GHEA Grapalat" w:cs="Sylfaen"/>
          <w:sz w:val="20"/>
          <w:lang w:val="hy-AM"/>
        </w:rPr>
        <w:t>նշելու</w:t>
      </w:r>
      <w:r w:rsidRPr="00064ADD">
        <w:rPr>
          <w:rFonts w:ascii="GHEA Grapalat" w:hAnsi="GHEA Grapalat" w:cs="Arial"/>
          <w:sz w:val="20"/>
          <w:lang w:val="af-ZA"/>
        </w:rPr>
        <w:t xml:space="preserve"> </w:t>
      </w:r>
      <w:r w:rsidRPr="00674D33">
        <w:rPr>
          <w:rFonts w:ascii="GHEA Grapalat" w:hAnsi="GHEA Grapalat" w:cs="Sylfaen"/>
          <w:sz w:val="20"/>
          <w:lang w:val="hy-AM"/>
        </w:rPr>
        <w:t>հարցումը</w:t>
      </w:r>
      <w:r w:rsidRPr="00064ADD">
        <w:rPr>
          <w:rFonts w:ascii="GHEA Grapalat" w:hAnsi="GHEA Grapalat" w:cs="Arial"/>
          <w:sz w:val="20"/>
          <w:lang w:val="af-ZA"/>
        </w:rPr>
        <w:t xml:space="preserve"> </w:t>
      </w:r>
      <w:r w:rsidRPr="00674D33">
        <w:rPr>
          <w:rFonts w:ascii="GHEA Grapalat" w:hAnsi="GHEA Grapalat" w:cs="Sylfaen"/>
          <w:sz w:val="20"/>
          <w:lang w:val="hy-AM"/>
        </w:rPr>
        <w:t>կատարած</w:t>
      </w:r>
      <w:r w:rsidRPr="00064ADD">
        <w:rPr>
          <w:rFonts w:ascii="GHEA Grapalat" w:hAnsi="GHEA Grapalat" w:cs="Arial"/>
          <w:sz w:val="20"/>
          <w:lang w:val="af-ZA"/>
        </w:rPr>
        <w:t xml:space="preserve"> </w:t>
      </w:r>
      <w:r w:rsidR="00051B7F" w:rsidRPr="00674D33">
        <w:rPr>
          <w:rFonts w:ascii="GHEA Grapalat" w:hAnsi="GHEA Grapalat" w:cs="Arial"/>
          <w:sz w:val="20"/>
          <w:lang w:val="hy-AM"/>
        </w:rPr>
        <w:t>մ</w:t>
      </w:r>
      <w:r w:rsidRPr="00674D33">
        <w:rPr>
          <w:rFonts w:ascii="GHEA Grapalat" w:hAnsi="GHEA Grapalat" w:cs="Sylfaen"/>
          <w:sz w:val="20"/>
          <w:lang w:val="hy-AM"/>
        </w:rPr>
        <w:t>ասնակցի</w:t>
      </w:r>
      <w:r w:rsidRPr="00064ADD">
        <w:rPr>
          <w:rFonts w:ascii="GHEA Grapalat" w:hAnsi="GHEA Grapalat" w:cs="Arial"/>
          <w:sz w:val="20"/>
          <w:lang w:val="af-ZA"/>
        </w:rPr>
        <w:t xml:space="preserve"> </w:t>
      </w:r>
      <w:r w:rsidRPr="00674D33">
        <w:rPr>
          <w:rFonts w:ascii="GHEA Grapalat" w:hAnsi="GHEA Grapalat" w:cs="Sylfaen"/>
          <w:sz w:val="20"/>
          <w:lang w:val="hy-AM"/>
        </w:rPr>
        <w:t>տվյալները</w:t>
      </w:r>
      <w:r w:rsidR="004D5671" w:rsidRPr="00674D33">
        <w:rPr>
          <w:rFonts w:ascii="GHEA Grapalat" w:hAnsi="GHEA Grapalat" w:cs="Tahoma"/>
          <w:sz w:val="20"/>
          <w:lang w:val="hy-AM"/>
        </w:rPr>
        <w:t>։</w:t>
      </w:r>
      <w:r w:rsidR="00A93710" w:rsidRPr="00064ADD">
        <w:rPr>
          <w:rFonts w:ascii="GHEA Grapalat" w:hAnsi="GHEA Grapalat" w:cs="Tahoma"/>
          <w:sz w:val="20"/>
          <w:lang w:val="af-ZA"/>
        </w:rPr>
        <w:t xml:space="preserve"> </w:t>
      </w:r>
    </w:p>
    <w:p w14:paraId="33C8D62C" w14:textId="77777777"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14:paraId="3ACD27CF" w14:textId="77777777"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14:paraId="6B7CF129" w14:textId="77777777"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14:paraId="333C9E3E" w14:textId="77777777" w:rsidR="00B051BE" w:rsidRPr="002A386F" w:rsidRDefault="00096865" w:rsidP="002A386F">
      <w:pPr>
        <w:autoSpaceDE w:val="0"/>
        <w:autoSpaceDN w:val="0"/>
        <w:adjustRightInd w:val="0"/>
        <w:ind w:firstLine="567"/>
        <w:jc w:val="both"/>
        <w:rPr>
          <w:rFonts w:ascii="GHEA Grapalat" w:hAnsi="GHEA Grapalat" w:cs="Tahoma"/>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00051B7F" w:rsidRPr="00064ADD">
        <w:rPr>
          <w:rFonts w:ascii="GHEA Grapalat" w:hAnsi="GHEA Grapalat" w:cs="Sylfaen"/>
          <w:sz w:val="20"/>
          <w:lang w:val="hy-AM"/>
        </w:rPr>
        <w:t>մ</w:t>
      </w:r>
      <w:r w:rsidRPr="00064ADD">
        <w:rPr>
          <w:rFonts w:ascii="GHEA Grapalat" w:hAnsi="GHEA Grapalat" w:cs="Sylfaen"/>
          <w:sz w:val="20"/>
          <w:lang w:val="hy-AM"/>
        </w:rPr>
        <w:t>ասնակիցները</w:t>
      </w:r>
      <w:r w:rsidRPr="00064ADD">
        <w:rPr>
          <w:rFonts w:ascii="GHEA Grapalat" w:hAnsi="GHEA Grapalat" w:cs="Arial Unicode"/>
          <w:sz w:val="20"/>
          <w:lang w:val="hy-AM"/>
        </w:rPr>
        <w:t xml:space="preserve"> </w:t>
      </w:r>
      <w:r w:rsidRPr="00064ADD">
        <w:rPr>
          <w:rFonts w:ascii="GHEA Grapalat" w:hAnsi="GHEA Grapalat" w:cs="Sylfaen"/>
          <w:sz w:val="20"/>
          <w:lang w:val="hy-AM"/>
        </w:rPr>
        <w:t>պարտավոր</w:t>
      </w:r>
      <w:r w:rsidRPr="00064ADD">
        <w:rPr>
          <w:rFonts w:ascii="GHEA Grapalat" w:hAnsi="GHEA Grapalat" w:cs="Arial Unicode"/>
          <w:sz w:val="20"/>
          <w:lang w:val="hy-AM"/>
        </w:rPr>
        <w:t xml:space="preserve"> </w:t>
      </w:r>
      <w:r w:rsidRPr="00064ADD">
        <w:rPr>
          <w:rFonts w:ascii="GHEA Grapalat" w:hAnsi="GHEA Grapalat" w:cs="Sylfaen"/>
          <w:sz w:val="20"/>
          <w:lang w:val="hy-AM"/>
        </w:rPr>
        <w:t>են</w:t>
      </w:r>
      <w:r w:rsidRPr="00064ADD">
        <w:rPr>
          <w:rFonts w:ascii="GHEA Grapalat" w:hAnsi="GHEA Grapalat" w:cs="Arial Unicode"/>
          <w:sz w:val="20"/>
          <w:lang w:val="hy-AM"/>
        </w:rPr>
        <w:t xml:space="preserve"> </w:t>
      </w:r>
      <w:r w:rsidRPr="00064ADD">
        <w:rPr>
          <w:rFonts w:ascii="GHEA Grapalat" w:hAnsi="GHEA Grapalat" w:cs="Sylfaen"/>
          <w:sz w:val="20"/>
          <w:lang w:val="hy-AM"/>
        </w:rPr>
        <w:t>երկարաձգել</w:t>
      </w:r>
      <w:r w:rsidRPr="00064ADD">
        <w:rPr>
          <w:rFonts w:ascii="GHEA Grapalat" w:hAnsi="GHEA Grapalat" w:cs="Arial Unicode"/>
          <w:sz w:val="20"/>
          <w:lang w:val="hy-AM"/>
        </w:rPr>
        <w:t xml:space="preserve"> </w:t>
      </w:r>
      <w:r w:rsidRPr="00064ADD">
        <w:rPr>
          <w:rFonts w:ascii="GHEA Grapalat" w:hAnsi="GHEA Grapalat" w:cs="Sylfaen"/>
          <w:sz w:val="20"/>
          <w:lang w:val="hy-AM"/>
        </w:rPr>
        <w:t>իրենց</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ներկայացրած</w:t>
      </w:r>
      <w:r w:rsidRPr="00064ADD">
        <w:rPr>
          <w:rFonts w:ascii="GHEA Grapalat" w:hAnsi="GHEA Grapalat" w:cs="Arial Unicode"/>
          <w:sz w:val="20"/>
          <w:lang w:val="hy-AM"/>
        </w:rPr>
        <w:t xml:space="preserve"> </w:t>
      </w:r>
      <w:r w:rsidRPr="00064ADD">
        <w:rPr>
          <w:rFonts w:ascii="GHEA Grapalat" w:hAnsi="GHEA Grapalat" w:cs="Sylfaen"/>
          <w:sz w:val="20"/>
          <w:lang w:val="hy-AM"/>
        </w:rPr>
        <w:t>հայտի</w:t>
      </w:r>
      <w:r w:rsidRPr="00064ADD">
        <w:rPr>
          <w:rFonts w:ascii="GHEA Grapalat" w:hAnsi="GHEA Grapalat" w:cs="Arial Unicode"/>
          <w:sz w:val="20"/>
          <w:lang w:val="hy-AM"/>
        </w:rPr>
        <w:t xml:space="preserve"> </w:t>
      </w:r>
      <w:r w:rsidRPr="00064ADD">
        <w:rPr>
          <w:rFonts w:ascii="GHEA Grapalat" w:hAnsi="GHEA Grapalat" w:cs="Sylfaen"/>
          <w:sz w:val="20"/>
          <w:lang w:val="hy-AM"/>
        </w:rPr>
        <w:t>ապահովման</w:t>
      </w:r>
      <w:r w:rsidRPr="00064ADD">
        <w:rPr>
          <w:rFonts w:ascii="GHEA Grapalat" w:hAnsi="GHEA Grapalat" w:cs="Arial Unicode"/>
          <w:sz w:val="20"/>
          <w:lang w:val="hy-AM"/>
        </w:rPr>
        <w:t xml:space="preserve"> </w:t>
      </w:r>
      <w:r w:rsidR="00781688" w:rsidRPr="00064ADD">
        <w:rPr>
          <w:rFonts w:ascii="GHEA Grapalat" w:hAnsi="GHEA Grapalat" w:cs="Arial Unicode"/>
          <w:sz w:val="20"/>
          <w:lang w:val="hy-AM"/>
        </w:rPr>
        <w:t xml:space="preserve">վավերականության </w:t>
      </w:r>
      <w:r w:rsidRPr="00064ADD">
        <w:rPr>
          <w:rFonts w:ascii="GHEA Grapalat" w:hAnsi="GHEA Grapalat" w:cs="Sylfaen"/>
          <w:sz w:val="20"/>
          <w:lang w:val="hy-AM"/>
        </w:rPr>
        <w:t>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կամ</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w:t>
      </w:r>
      <w:r w:rsidRPr="00064ADD">
        <w:rPr>
          <w:rFonts w:ascii="GHEA Grapalat" w:hAnsi="GHEA Grapalat" w:cs="Arial Unicode"/>
          <w:sz w:val="20"/>
          <w:lang w:val="hy-AM"/>
        </w:rPr>
        <w:t xml:space="preserve"> </w:t>
      </w:r>
      <w:r w:rsidRPr="00064ADD">
        <w:rPr>
          <w:rFonts w:ascii="GHEA Grapalat" w:hAnsi="GHEA Grapalat" w:cs="Sylfaen"/>
          <w:sz w:val="20"/>
          <w:lang w:val="hy-AM"/>
        </w:rPr>
        <w:t>հայտի</w:t>
      </w:r>
      <w:r w:rsidRPr="00064ADD">
        <w:rPr>
          <w:rFonts w:ascii="GHEA Grapalat" w:hAnsi="GHEA Grapalat" w:cs="Arial Unicode"/>
          <w:sz w:val="20"/>
          <w:lang w:val="hy-AM"/>
        </w:rPr>
        <w:t xml:space="preserve"> </w:t>
      </w:r>
      <w:r w:rsidRPr="00064ADD">
        <w:rPr>
          <w:rFonts w:ascii="GHEA Grapalat" w:hAnsi="GHEA Grapalat" w:cs="Sylfaen"/>
          <w:sz w:val="20"/>
          <w:lang w:val="hy-AM"/>
        </w:rPr>
        <w:t>նոր</w:t>
      </w:r>
      <w:r w:rsidRPr="00064ADD">
        <w:rPr>
          <w:rFonts w:ascii="GHEA Grapalat" w:hAnsi="GHEA Grapalat" w:cs="Arial Unicode"/>
          <w:sz w:val="20"/>
          <w:lang w:val="hy-AM"/>
        </w:rPr>
        <w:t xml:space="preserve"> </w:t>
      </w:r>
      <w:r w:rsidRPr="00064ADD">
        <w:rPr>
          <w:rFonts w:ascii="GHEA Grapalat" w:hAnsi="GHEA Grapalat" w:cs="Sylfaen"/>
          <w:sz w:val="20"/>
          <w:lang w:val="hy-AM"/>
        </w:rPr>
        <w:t>ապահովու</w:t>
      </w:r>
      <w:r w:rsidR="002A386F">
        <w:rPr>
          <w:rFonts w:ascii="GHEA Grapalat" w:hAnsi="GHEA Grapalat" w:cs="Sylfaen"/>
          <w:sz w:val="20"/>
          <w:lang w:val="hy-AM"/>
        </w:rPr>
        <w:t>մ։</w:t>
      </w:r>
    </w:p>
    <w:p w14:paraId="378F7D2D" w14:textId="77777777" w:rsidR="002A386F" w:rsidRPr="00064ADD" w:rsidRDefault="002A386F" w:rsidP="002A386F">
      <w:pPr>
        <w:autoSpaceDE w:val="0"/>
        <w:autoSpaceDN w:val="0"/>
        <w:adjustRightInd w:val="0"/>
        <w:jc w:val="both"/>
        <w:rPr>
          <w:rFonts w:ascii="GHEA Grapalat" w:hAnsi="GHEA Grapalat"/>
          <w:b/>
          <w:sz w:val="20"/>
          <w:lang w:val="hy-AM"/>
        </w:rPr>
      </w:pPr>
    </w:p>
    <w:p w14:paraId="16C1FA39" w14:textId="77777777"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14:paraId="2AA90C23" w14:textId="77777777"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14:paraId="324373BB" w14:textId="77777777" w:rsidR="00A3468D" w:rsidRPr="00064ADD" w:rsidRDefault="00096865" w:rsidP="00A3468D">
      <w:pPr>
        <w:ind w:firstLine="567"/>
        <w:jc w:val="both"/>
        <w:rPr>
          <w:rFonts w:ascii="GHEA Grapalat" w:hAnsi="GHEA Grapalat"/>
          <w:sz w:val="20"/>
          <w:lang w:val="af-ZA"/>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14:paraId="60BB9EAE" w14:textId="77777777" w:rsidR="00486B55" w:rsidRPr="00064ADD" w:rsidRDefault="00096865" w:rsidP="00EF3662">
      <w:pPr>
        <w:pStyle w:val="23"/>
        <w:spacing w:line="240" w:lineRule="auto"/>
        <w:ind w:firstLine="567"/>
        <w:rPr>
          <w:rFonts w:ascii="GHEA Grapalat" w:hAnsi="GHEA Grapalat" w:cs="Sylfaen"/>
          <w:szCs w:val="24"/>
          <w:lang w:val="hy-AM"/>
        </w:rPr>
      </w:pPr>
      <w:r w:rsidRPr="00064ADD">
        <w:rPr>
          <w:rFonts w:ascii="GHEA Grapalat" w:hAnsi="GHEA Grapalat" w:cs="Sylfaen"/>
        </w:rPr>
        <w:t>Մասնակիցը</w:t>
      </w:r>
      <w:r w:rsidRPr="00064ADD">
        <w:rPr>
          <w:rFonts w:ascii="GHEA Grapalat" w:hAnsi="GHEA Grapalat"/>
          <w:lang w:val="hy-AM"/>
        </w:rPr>
        <w:t xml:space="preserve"> </w:t>
      </w:r>
      <w:r w:rsidRPr="00064ADD">
        <w:rPr>
          <w:rFonts w:ascii="GHEA Grapalat" w:hAnsi="GHEA Grapalat" w:cs="Sylfaen"/>
        </w:rPr>
        <w:t>կարող</w:t>
      </w:r>
      <w:r w:rsidRPr="00064ADD">
        <w:rPr>
          <w:rFonts w:ascii="GHEA Grapalat" w:hAnsi="GHEA Grapalat"/>
          <w:lang w:val="hy-AM"/>
        </w:rPr>
        <w:t xml:space="preserve"> </w:t>
      </w:r>
      <w:r w:rsidR="000946A3" w:rsidRPr="00064ADD">
        <w:rPr>
          <w:rFonts w:ascii="GHEA Grapalat" w:hAnsi="GHEA Grapalat" w:cs="Sylfaen"/>
        </w:rPr>
        <w:t>է</w:t>
      </w:r>
      <w:r w:rsidR="000946A3" w:rsidRPr="00064ADD">
        <w:rPr>
          <w:rFonts w:ascii="GHEA Grapalat" w:hAnsi="GHEA Grapalat"/>
          <w:lang w:val="hy-AM"/>
        </w:rPr>
        <w:t xml:space="preserve"> </w:t>
      </w:r>
      <w:r w:rsidRPr="00064ADD">
        <w:rPr>
          <w:rFonts w:ascii="GHEA Grapalat" w:hAnsi="GHEA Grapalat" w:cs="Sylfaen"/>
        </w:rPr>
        <w:t>հայտ</w:t>
      </w:r>
      <w:r w:rsidRPr="00064ADD">
        <w:rPr>
          <w:rFonts w:ascii="GHEA Grapalat" w:hAnsi="GHEA Grapalat"/>
          <w:lang w:val="hy-AM"/>
        </w:rPr>
        <w:t xml:space="preserve"> </w:t>
      </w:r>
      <w:r w:rsidRPr="00064ADD">
        <w:rPr>
          <w:rFonts w:ascii="GHEA Grapalat" w:hAnsi="GHEA Grapalat" w:cs="Sylfaen"/>
        </w:rPr>
        <w:t>ներկայացնել</w:t>
      </w:r>
      <w:r w:rsidRPr="00064ADD">
        <w:rPr>
          <w:rFonts w:ascii="GHEA Grapalat" w:hAnsi="GHEA Grapalat"/>
          <w:lang w:val="hy-AM"/>
        </w:rPr>
        <w:t xml:space="preserve"> </w:t>
      </w:r>
      <w:r w:rsidRPr="00064ADD">
        <w:rPr>
          <w:rFonts w:ascii="GHEA Grapalat" w:hAnsi="GHEA Grapalat" w:cs="Sylfaen"/>
        </w:rPr>
        <w:t>ինչպես</w:t>
      </w:r>
      <w:r w:rsidRPr="00064ADD">
        <w:rPr>
          <w:rFonts w:ascii="GHEA Grapalat" w:hAnsi="GHEA Grapalat"/>
          <w:lang w:val="hy-AM"/>
        </w:rPr>
        <w:t xml:space="preserve"> </w:t>
      </w:r>
      <w:r w:rsidRPr="00064ADD">
        <w:rPr>
          <w:rFonts w:ascii="GHEA Grapalat" w:hAnsi="GHEA Grapalat" w:cs="Sylfaen"/>
        </w:rPr>
        <w:t>յուրաքանչյուր</w:t>
      </w:r>
      <w:r w:rsidRPr="00064ADD">
        <w:rPr>
          <w:rFonts w:ascii="GHEA Grapalat" w:hAnsi="GHEA Grapalat"/>
          <w:lang w:val="hy-AM"/>
        </w:rPr>
        <w:t xml:space="preserve"> </w:t>
      </w:r>
      <w:r w:rsidRPr="00064ADD">
        <w:rPr>
          <w:rFonts w:ascii="GHEA Grapalat" w:hAnsi="GHEA Grapalat" w:cs="Sylfaen"/>
        </w:rPr>
        <w:t>չափաբաժնի</w:t>
      </w:r>
      <w:r w:rsidRPr="00064ADD">
        <w:rPr>
          <w:rFonts w:ascii="GHEA Grapalat" w:hAnsi="GHEA Grapalat"/>
          <w:lang w:val="hy-AM"/>
        </w:rPr>
        <w:t xml:space="preserve">, </w:t>
      </w:r>
      <w:r w:rsidRPr="00064ADD">
        <w:rPr>
          <w:rFonts w:ascii="GHEA Grapalat" w:hAnsi="GHEA Grapalat" w:cs="Sylfaen"/>
        </w:rPr>
        <w:t>այնպես</w:t>
      </w:r>
      <w:r w:rsidRPr="00064ADD">
        <w:rPr>
          <w:rFonts w:ascii="GHEA Grapalat" w:hAnsi="GHEA Grapalat"/>
          <w:lang w:val="hy-AM"/>
        </w:rPr>
        <w:t xml:space="preserve"> </w:t>
      </w:r>
      <w:r w:rsidRPr="00064ADD">
        <w:rPr>
          <w:rFonts w:ascii="GHEA Grapalat" w:hAnsi="GHEA Grapalat" w:cs="Sylfaen"/>
        </w:rPr>
        <w:t>էլ</w:t>
      </w:r>
      <w:r w:rsidRPr="00064ADD">
        <w:rPr>
          <w:rFonts w:ascii="GHEA Grapalat" w:hAnsi="GHEA Grapalat"/>
          <w:lang w:val="hy-AM"/>
        </w:rPr>
        <w:t xml:space="preserve"> </w:t>
      </w:r>
      <w:r w:rsidRPr="00064ADD">
        <w:rPr>
          <w:rFonts w:ascii="GHEA Grapalat" w:hAnsi="GHEA Grapalat" w:cs="Sylfaen"/>
        </w:rPr>
        <w:t>մի</w:t>
      </w:r>
      <w:r w:rsidRPr="00064ADD">
        <w:rPr>
          <w:rFonts w:ascii="GHEA Grapalat" w:hAnsi="GHEA Grapalat"/>
          <w:lang w:val="hy-AM"/>
        </w:rPr>
        <w:t xml:space="preserve"> </w:t>
      </w:r>
      <w:r w:rsidRPr="00064ADD">
        <w:rPr>
          <w:rFonts w:ascii="GHEA Grapalat" w:hAnsi="GHEA Grapalat" w:cs="Sylfaen"/>
        </w:rPr>
        <w:t>քանի</w:t>
      </w:r>
      <w:r w:rsidRPr="00064ADD">
        <w:rPr>
          <w:rFonts w:ascii="GHEA Grapalat" w:hAnsi="GHEA Grapalat"/>
          <w:lang w:val="hy-AM"/>
        </w:rPr>
        <w:t xml:space="preserve"> </w:t>
      </w:r>
      <w:r w:rsidRPr="00064ADD">
        <w:rPr>
          <w:rFonts w:ascii="GHEA Grapalat" w:hAnsi="GHEA Grapalat" w:cs="Sylfaen"/>
        </w:rPr>
        <w:t>կամ</w:t>
      </w:r>
      <w:r w:rsidRPr="00064ADD">
        <w:rPr>
          <w:rFonts w:ascii="GHEA Grapalat" w:hAnsi="GHEA Grapalat"/>
          <w:lang w:val="hy-AM"/>
        </w:rPr>
        <w:t xml:space="preserve"> </w:t>
      </w:r>
      <w:r w:rsidRPr="00064ADD">
        <w:rPr>
          <w:rFonts w:ascii="GHEA Grapalat" w:hAnsi="GHEA Grapalat" w:cs="Sylfaen"/>
        </w:rPr>
        <w:t>բոլոր</w:t>
      </w:r>
      <w:r w:rsidRPr="00064ADD">
        <w:rPr>
          <w:rFonts w:ascii="GHEA Grapalat" w:hAnsi="GHEA Grapalat"/>
        </w:rPr>
        <w:t xml:space="preserve"> </w:t>
      </w:r>
      <w:r w:rsidRPr="00064ADD">
        <w:rPr>
          <w:rFonts w:ascii="GHEA Grapalat" w:hAnsi="GHEA Grapalat" w:cs="Sylfaen"/>
        </w:rPr>
        <w:t>չափաբաժինների</w:t>
      </w:r>
      <w:r w:rsidRPr="00064ADD">
        <w:rPr>
          <w:rFonts w:ascii="GHEA Grapalat" w:hAnsi="GHEA Grapalat"/>
          <w:lang w:val="hy-AM"/>
        </w:rPr>
        <w:t xml:space="preserve"> </w:t>
      </w:r>
      <w:r w:rsidRPr="00064ADD">
        <w:rPr>
          <w:rFonts w:ascii="GHEA Grapalat" w:hAnsi="GHEA Grapalat" w:cs="Sylfaen"/>
        </w:rPr>
        <w:t>համար</w:t>
      </w:r>
      <w:r w:rsidR="004D5671" w:rsidRPr="00064ADD">
        <w:rPr>
          <w:rFonts w:ascii="GHEA Grapalat" w:hAnsi="GHEA Grapalat" w:cs="Sylfaen"/>
          <w:szCs w:val="24"/>
          <w:lang w:val="hy-AM"/>
        </w:rPr>
        <w:t>։</w:t>
      </w:r>
      <w:r w:rsidRPr="00064ADD">
        <w:rPr>
          <w:rFonts w:ascii="GHEA Grapalat" w:hAnsi="GHEA Grapalat" w:cs="Sylfaen"/>
          <w:szCs w:val="24"/>
          <w:lang w:val="hy-AM"/>
        </w:rPr>
        <w:t xml:space="preserve">  </w:t>
      </w:r>
    </w:p>
    <w:p w14:paraId="18C35992" w14:textId="77777777"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14:paraId="19500025" w14:textId="1F80467A" w:rsidR="00096865" w:rsidRPr="00064ADD" w:rsidRDefault="000946A3"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w:t>
      </w:r>
      <w:r w:rsidR="00AF2E05">
        <w:rPr>
          <w:rFonts w:ascii="GHEA Grapalat" w:hAnsi="GHEA Grapalat" w:cs="Sylfaen"/>
          <w:szCs w:val="24"/>
          <w:lang w:val="hy-AM"/>
        </w:rPr>
        <w:t xml:space="preserve"> ԲԱՑ ՄՐՑՈՒՅԹԻ</w:t>
      </w:r>
      <w:r w:rsidR="003117AD">
        <w:rPr>
          <w:rFonts w:ascii="GHEA Grapalat" w:hAnsi="GHEA Grapalat" w:cs="Sylfaen"/>
          <w:szCs w:val="24"/>
          <w:lang w:val="hy-AM"/>
        </w:rPr>
        <w:t xml:space="preserve"> </w:t>
      </w:r>
      <w:r w:rsidR="00AE26C8" w:rsidRPr="00064ADD">
        <w:rPr>
          <w:rFonts w:ascii="GHEA Grapalat" w:hAnsi="GHEA Grapalat" w:cs="Sylfaen"/>
          <w:szCs w:val="24"/>
          <w:lang w:val="hy-AM"/>
        </w:rPr>
        <w:t xml:space="preserve">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14:paraId="2D225792" w14:textId="28D289A8" w:rsidR="00A3468D" w:rsidRPr="00064ADD" w:rsidRDefault="00096865"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B3447F">
        <w:rPr>
          <w:rFonts w:ascii="GHEA Grapalat" w:hAnsi="GHEA Grapalat" w:cs="Sylfaen"/>
          <w:szCs w:val="24"/>
          <w:lang w:val="hy-AM"/>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923BC1">
        <w:rPr>
          <w:rFonts w:ascii="GHEA Grapalat" w:hAnsi="GHEA Grapalat" w:cs="Sylfaen"/>
          <w:szCs w:val="24"/>
          <w:lang w:val="hy-AM"/>
        </w:rPr>
        <w:t>4</w:t>
      </w:r>
      <w:r w:rsidR="007521A1">
        <w:rPr>
          <w:rFonts w:ascii="GHEA Grapalat" w:hAnsi="GHEA Grapalat" w:cs="Sylfaen"/>
          <w:szCs w:val="24"/>
          <w:lang w:val="hy-AM"/>
        </w:rPr>
        <w:t>0</w:t>
      </w:r>
      <w:r w:rsidR="00A3468D" w:rsidRPr="00064ADD">
        <w:rPr>
          <w:rFonts w:ascii="GHEA Grapalat" w:hAnsi="GHEA Grapalat" w:cs="Sylfaen"/>
          <w:szCs w:val="24"/>
          <w:lang w:val="hy-AM"/>
        </w:rPr>
        <w:t>»րդ օրվա ժամը «</w:t>
      </w:r>
      <w:r w:rsidR="00923BC1">
        <w:rPr>
          <w:rFonts w:ascii="GHEA Grapalat" w:hAnsi="GHEA Grapalat" w:cs="Sylfaen"/>
          <w:szCs w:val="24"/>
          <w:lang w:val="hy-AM"/>
        </w:rPr>
        <w:t>9։3</w:t>
      </w:r>
      <w:r w:rsidR="00BC031C">
        <w:rPr>
          <w:rFonts w:ascii="GHEA Grapalat" w:hAnsi="GHEA Grapalat" w:cs="Sylfaen"/>
          <w:szCs w:val="24"/>
          <w:lang w:val="hy-AM"/>
        </w:rPr>
        <w:t>0</w:t>
      </w:r>
      <w:r w:rsidR="00A3468D" w:rsidRPr="00064ADD">
        <w:rPr>
          <w:rFonts w:ascii="GHEA Grapalat" w:hAnsi="GHEA Grapalat" w:cs="Sylfaen"/>
          <w:szCs w:val="24"/>
          <w:lang w:val="hy-AM"/>
        </w:rPr>
        <w:t xml:space="preserve">»-ն, </w:t>
      </w:r>
      <w:r w:rsidR="00B3447F" w:rsidRPr="00B3447F">
        <w:rPr>
          <w:rFonts w:ascii="GHEA Grapalat" w:hAnsi="GHEA Grapalat" w:cs="Sylfaen"/>
          <w:szCs w:val="24"/>
          <w:lang w:val="hy-AM"/>
        </w:rPr>
        <w:t>ՀՀ Արմավիրի մարզ, Փարաքար համայնք, Նաիրի փողոց 42</w:t>
      </w:r>
      <w:r w:rsidR="00A3468D" w:rsidRPr="00064ADD">
        <w:rPr>
          <w:rFonts w:ascii="GHEA Grapalat" w:hAnsi="GHEA Grapalat" w:cs="Sylfaen"/>
          <w:szCs w:val="24"/>
          <w:lang w:val="hy-AM"/>
        </w:rPr>
        <w:t xml:space="preserve"> հասցեով:</w:t>
      </w:r>
    </w:p>
    <w:p w14:paraId="1986447F" w14:textId="77777777" w:rsidR="00A3468D" w:rsidRPr="00064ADD" w:rsidRDefault="00A3468D" w:rsidP="00A3468D">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2A386F" w:rsidRPr="002A386F">
        <w:rPr>
          <w:rFonts w:ascii="GHEA Grapalat" w:hAnsi="GHEA Grapalat" w:cs="Sylfaen"/>
          <w:szCs w:val="24"/>
          <w:lang w:val="hy-AM"/>
        </w:rPr>
        <w:t>Ն</w:t>
      </w:r>
      <w:r w:rsidR="002A386F" w:rsidRPr="002A386F">
        <w:rPr>
          <w:rFonts w:ascii="Cambria Math" w:hAnsi="Cambria Math" w:cs="Cambria Math"/>
          <w:szCs w:val="24"/>
          <w:lang w:val="hy-AM"/>
        </w:rPr>
        <w:t>․</w:t>
      </w:r>
      <w:r w:rsidR="002A386F" w:rsidRPr="002A386F">
        <w:rPr>
          <w:rFonts w:ascii="GHEA Grapalat" w:hAnsi="GHEA Grapalat" w:cs="Sylfaen"/>
          <w:szCs w:val="24"/>
          <w:lang w:val="hy-AM"/>
        </w:rPr>
        <w:t xml:space="preserve"> </w:t>
      </w:r>
      <w:r w:rsidR="002A386F" w:rsidRPr="002A386F">
        <w:rPr>
          <w:rFonts w:ascii="GHEA Grapalat" w:hAnsi="GHEA Grapalat" w:cs="GHEA Grapalat"/>
          <w:szCs w:val="24"/>
          <w:lang w:val="hy-AM"/>
        </w:rPr>
        <w:t>Տիգրան</w:t>
      </w:r>
      <w:r w:rsidR="002A386F" w:rsidRPr="002A386F">
        <w:rPr>
          <w:rFonts w:ascii="GHEA Grapalat" w:hAnsi="GHEA Grapalat" w:cs="Sylfaen"/>
          <w:szCs w:val="24"/>
          <w:lang w:val="hy-AM"/>
        </w:rPr>
        <w:t>յանը</w:t>
      </w:r>
      <w:r w:rsidRPr="00064ADD">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w:t>
      </w:r>
      <w:r w:rsidRPr="00064ADD">
        <w:rPr>
          <w:rFonts w:ascii="GHEA Grapalat" w:hAnsi="GHEA Grapalat" w:cs="Sylfaen"/>
          <w:szCs w:val="24"/>
          <w:lang w:val="hy-AM"/>
        </w:rPr>
        <w:lastRenderedPageBreak/>
        <w:t>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EFE886A" w14:textId="77777777" w:rsidR="00B67CCD" w:rsidRPr="00064ADD" w:rsidRDefault="00B67CCD"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14:paraId="15C420E7" w14:textId="77777777" w:rsidR="003850A0" w:rsidRPr="00064ADD" w:rsidRDefault="003850A0" w:rsidP="003850A0">
      <w:pPr>
        <w:pStyle w:val="23"/>
        <w:spacing w:line="240" w:lineRule="auto"/>
        <w:ind w:firstLine="567"/>
        <w:rPr>
          <w:rFonts w:ascii="GHEA Grapalat" w:hAnsi="GHEA Grapalat" w:cs="Sylfaen"/>
          <w:szCs w:val="24"/>
          <w:lang w:val="hy-AM"/>
        </w:rPr>
      </w:pPr>
      <w:bookmarkStart w:id="4"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14:paraId="202F01F5"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 տվյալների համապատասխանության մասին.</w:t>
      </w:r>
    </w:p>
    <w:p w14:paraId="466AC4C8" w14:textId="77777777"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EA68B2" w:rsidRPr="00064ADD">
        <w:rPr>
          <w:rFonts w:ascii="GHEA Grapalat" w:hAnsi="GHEA Grapalat" w:cs="Sylfaen"/>
          <w:sz w:val="20"/>
          <w:lang w:val="hy-AM"/>
        </w:rPr>
        <w:t xml:space="preserve">ի 1-ին մասի 2.4 կետով </w:t>
      </w:r>
      <w:r w:rsidR="00C63E1C" w:rsidRPr="00064ADD">
        <w:rPr>
          <w:rFonts w:ascii="GHEA Grapalat" w:hAnsi="GHEA Grapalat" w:cs="Sylfaen"/>
          <w:sz w:val="20"/>
          <w:lang w:val="hy-AM"/>
        </w:rPr>
        <w:t>սահմանված կարգով և ժամկետում, ներկայացրած գնային առաջարկի չափով 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14:paraId="090C1004" w14:textId="77777777" w:rsidR="003850A0" w:rsidRPr="00064ADD" w:rsidRDefault="003850A0" w:rsidP="003850A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2ECF1763" w14:textId="77777777" w:rsidR="0059404D" w:rsidRPr="00064ADD" w:rsidRDefault="003850A0" w:rsidP="003850A0">
      <w:pPr>
        <w:pStyle w:val="23"/>
        <w:spacing w:line="240" w:lineRule="auto"/>
        <w:ind w:firstLine="567"/>
        <w:rPr>
          <w:rFonts w:ascii="GHEA Grapalat" w:hAnsi="GHEA Grapalat" w:cs="Sylfaen"/>
          <w:szCs w:val="24"/>
          <w:lang w:val="hy-AM"/>
        </w:rPr>
      </w:pPr>
      <w:bookmarkStart w:id="5" w:name="_Hlk9261892"/>
      <w:bookmarkEnd w:id="4"/>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59C0F1B4" w14:textId="77777777" w:rsidR="0039302D" w:rsidRPr="00064ADD"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64ADD">
        <w:rPr>
          <w:rFonts w:ascii="Cambria Math" w:hAnsi="Cambria Math" w:cs="Sylfaen"/>
          <w:sz w:val="20"/>
          <w:lang w:val="hy-AM"/>
        </w:rPr>
        <w:t>․</w:t>
      </w:r>
    </w:p>
    <w:p w14:paraId="5A055DD5" w14:textId="77777777" w:rsidR="00B67CCD" w:rsidRPr="00064ADD" w:rsidRDefault="00AC16CF" w:rsidP="0039302D">
      <w:pPr>
        <w:pStyle w:val="norm"/>
        <w:spacing w:line="240" w:lineRule="auto"/>
        <w:ind w:firstLine="630"/>
        <w:rPr>
          <w:rFonts w:ascii="GHEA Grapalat" w:hAnsi="GHEA Grapalat" w:cs="Sylfaen"/>
          <w:sz w:val="20"/>
          <w:szCs w:val="24"/>
          <w:lang w:val="hy-AM" w:eastAsia="en-US"/>
        </w:rPr>
      </w:pPr>
      <w:r w:rsidRPr="00064ADD">
        <w:rPr>
          <w:rFonts w:ascii="GHEA Grapalat" w:hAnsi="GHEA Grapalat"/>
          <w:b/>
          <w:sz w:val="20"/>
          <w:lang w:val="hy-AM"/>
        </w:rPr>
        <w:t xml:space="preserve"> </w:t>
      </w:r>
      <w:bookmarkEnd w:id="5"/>
      <w:r w:rsidR="003850A0" w:rsidRPr="00064ADD">
        <w:rPr>
          <w:rFonts w:ascii="GHEA Grapalat" w:hAnsi="GHEA Grapalat" w:cs="Sylfaen"/>
          <w:sz w:val="20"/>
          <w:szCs w:val="24"/>
          <w:lang w:val="hy-AM" w:eastAsia="en-US"/>
        </w:rPr>
        <w:t>2</w:t>
      </w:r>
      <w:r w:rsidR="003E3FD0" w:rsidRPr="00064ADD">
        <w:rPr>
          <w:rFonts w:ascii="GHEA Grapalat" w:hAnsi="GHEA Grapalat" w:cs="Sylfaen"/>
          <w:sz w:val="20"/>
          <w:szCs w:val="24"/>
          <w:lang w:val="hy-AM" w:eastAsia="en-US"/>
        </w:rPr>
        <w:t>)</w:t>
      </w:r>
      <w:r w:rsidR="00B67CCD" w:rsidRPr="00064ADD">
        <w:rPr>
          <w:rFonts w:ascii="GHEA Grapalat" w:hAnsi="GHEA Grapalat" w:cs="Sylfaen"/>
          <w:sz w:val="20"/>
          <w:szCs w:val="24"/>
          <w:lang w:val="hy-AM" w:eastAsia="en-US"/>
        </w:rPr>
        <w:t xml:space="preserve"> </w:t>
      </w:r>
      <w:r w:rsidR="0047117B" w:rsidRPr="00064ADD">
        <w:rPr>
          <w:rFonts w:ascii="GHEA Grapalat" w:hAnsi="GHEA Grapalat" w:cs="Sylfaen"/>
          <w:sz w:val="20"/>
          <w:szCs w:val="24"/>
          <w:lang w:val="hy-AM" w:eastAsia="en-US"/>
        </w:rPr>
        <w:t xml:space="preserve">իր կողմից հաստատված </w:t>
      </w:r>
      <w:r w:rsidR="00B67CCD" w:rsidRPr="00064ADD">
        <w:rPr>
          <w:rFonts w:ascii="GHEA Grapalat" w:hAnsi="GHEA Grapalat" w:cs="Sylfaen"/>
          <w:sz w:val="20"/>
          <w:szCs w:val="24"/>
          <w:lang w:val="hy-AM" w:eastAsia="en-US"/>
        </w:rPr>
        <w:t>գնային առաջարկ</w:t>
      </w:r>
      <w:r w:rsidR="001F0EE2" w:rsidRPr="00064ADD">
        <w:rPr>
          <w:rFonts w:ascii="GHEA Grapalat" w:hAnsi="GHEA Grapalat" w:cs="Sylfaen"/>
          <w:sz w:val="20"/>
          <w:szCs w:val="24"/>
          <w:lang w:val="hy-AM" w:eastAsia="en-US"/>
        </w:rPr>
        <w:t>.</w:t>
      </w:r>
    </w:p>
    <w:p w14:paraId="1AED8D3F" w14:textId="77777777" w:rsidR="000845F6" w:rsidRPr="00064ADD" w:rsidRDefault="00E326DD" w:rsidP="002A386F">
      <w:pPr>
        <w:ind w:firstLine="567"/>
        <w:jc w:val="both"/>
        <w:rPr>
          <w:rFonts w:ascii="GHEA Grapalat" w:hAnsi="GHEA Grapalat" w:cs="Sylfaen"/>
          <w:sz w:val="20"/>
          <w:lang w:val="hy-AM"/>
        </w:rPr>
      </w:pPr>
      <w:r w:rsidRPr="00064ADD">
        <w:rPr>
          <w:rFonts w:ascii="GHEA Grapalat" w:hAnsi="GHEA Grapalat" w:cs="Sylfaen"/>
          <w:sz w:val="20"/>
          <w:lang w:val="hy-AM"/>
        </w:rPr>
        <w:t xml:space="preserve"> </w:t>
      </w:r>
      <w:r w:rsidR="001F0EE2" w:rsidRPr="00064ADD">
        <w:rPr>
          <w:rFonts w:ascii="GHEA Grapalat" w:hAnsi="GHEA Grapalat" w:cs="Sylfaen"/>
          <w:sz w:val="20"/>
          <w:lang w:val="hy-AM"/>
        </w:rPr>
        <w:t>4</w:t>
      </w:r>
      <w:r w:rsidR="003E3FD0" w:rsidRPr="00064ADD">
        <w:rPr>
          <w:rFonts w:ascii="GHEA Grapalat" w:hAnsi="GHEA Grapalat" w:cs="Sylfaen"/>
          <w:sz w:val="20"/>
          <w:lang w:val="hy-AM"/>
        </w:rPr>
        <w:t>)</w:t>
      </w:r>
      <w:r w:rsidR="000845F6" w:rsidRPr="00064ADD">
        <w:rPr>
          <w:rFonts w:ascii="GHEA Grapalat" w:hAnsi="GHEA Grapalat" w:cs="Sylfaen"/>
          <w:sz w:val="20"/>
          <w:lang w:val="hy-AM"/>
        </w:rPr>
        <w:t xml:space="preserve"> գործակալության պայմանագրի պատճենը և դրա կողմ հանդիսացող անձի տվյալները,  եթե </w:t>
      </w:r>
      <w:r w:rsidR="00F97D3E" w:rsidRPr="00064ADD">
        <w:rPr>
          <w:rFonts w:ascii="GHEA Grapalat" w:hAnsi="GHEA Grapalat" w:cs="Sylfaen"/>
          <w:sz w:val="20"/>
          <w:lang w:val="hy-AM"/>
        </w:rPr>
        <w:t xml:space="preserve">կնքվելիք </w:t>
      </w:r>
      <w:r w:rsidR="000845F6" w:rsidRPr="00064ADD">
        <w:rPr>
          <w:rFonts w:ascii="GHEA Grapalat" w:hAnsi="GHEA Grapalat" w:cs="Sylfaen"/>
          <w:sz w:val="20"/>
          <w:lang w:val="hy-AM"/>
        </w:rPr>
        <w:t>պայմանագիրն իրականացվելու է գործակալության միջոցով:</w:t>
      </w:r>
    </w:p>
    <w:p w14:paraId="26506DB3" w14:textId="77777777" w:rsidR="000845F6" w:rsidRPr="00064ADD" w:rsidRDefault="003850A0"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6</w:t>
      </w:r>
      <w:r w:rsidR="003E3FD0" w:rsidRPr="00064ADD">
        <w:rPr>
          <w:rFonts w:ascii="GHEA Grapalat" w:hAnsi="GHEA Grapalat" w:cs="Sylfaen"/>
          <w:sz w:val="20"/>
          <w:szCs w:val="24"/>
          <w:lang w:val="hy-AM" w:eastAsia="en-US"/>
        </w:rPr>
        <w:t>)</w:t>
      </w:r>
      <w:r w:rsidR="002B0AEA" w:rsidRPr="00064ADD">
        <w:rPr>
          <w:rFonts w:ascii="GHEA Grapalat" w:hAnsi="GHEA Grapalat" w:cs="Sylfaen"/>
          <w:sz w:val="20"/>
          <w:szCs w:val="24"/>
          <w:lang w:val="hy-AM" w:eastAsia="en-US"/>
        </w:rPr>
        <w:t xml:space="preserve"> համատեղ գործունեության պայմանագ</w:t>
      </w:r>
      <w:r w:rsidR="00B32124" w:rsidRPr="00064ADD">
        <w:rPr>
          <w:rFonts w:ascii="GHEA Grapalat" w:hAnsi="GHEA Grapalat" w:cs="Sylfaen"/>
          <w:sz w:val="20"/>
          <w:szCs w:val="24"/>
          <w:lang w:val="hy-AM" w:eastAsia="en-US"/>
        </w:rPr>
        <w:t>րի պատճենը</w:t>
      </w:r>
      <w:r w:rsidR="002B0AEA" w:rsidRPr="00064ADD">
        <w:rPr>
          <w:rFonts w:ascii="GHEA Grapalat" w:hAnsi="GHEA Grapalat" w:cs="Sylfaen"/>
          <w:sz w:val="20"/>
          <w:szCs w:val="24"/>
          <w:lang w:val="hy-AM" w:eastAsia="en-US"/>
        </w:rPr>
        <w:t xml:space="preserve">, եթե </w:t>
      </w:r>
      <w:r w:rsidR="00F97D3E" w:rsidRPr="00064ADD">
        <w:rPr>
          <w:rFonts w:ascii="GHEA Grapalat" w:hAnsi="GHEA Grapalat" w:cs="Sylfaen"/>
          <w:sz w:val="20"/>
          <w:szCs w:val="24"/>
          <w:lang w:val="hy-AM" w:eastAsia="en-US"/>
        </w:rPr>
        <w:t xml:space="preserve">մասնակիցները սույն </w:t>
      </w:r>
      <w:r w:rsidR="002B0AEA" w:rsidRPr="00064ADD">
        <w:rPr>
          <w:rFonts w:ascii="GHEA Grapalat" w:hAnsi="GHEA Grapalat" w:cs="Sylfaen"/>
          <w:sz w:val="20"/>
          <w:szCs w:val="24"/>
          <w:lang w:val="hy-AM" w:eastAsia="en-US"/>
        </w:rPr>
        <w:t xml:space="preserve">ընթացակարգին մասնակցում </w:t>
      </w:r>
      <w:r w:rsidR="00F97D3E" w:rsidRPr="00064ADD">
        <w:rPr>
          <w:rFonts w:ascii="GHEA Grapalat" w:hAnsi="GHEA Grapalat" w:cs="Sylfaen"/>
          <w:sz w:val="20"/>
          <w:szCs w:val="24"/>
          <w:lang w:val="hy-AM" w:eastAsia="en-US"/>
        </w:rPr>
        <w:t xml:space="preserve">են </w:t>
      </w:r>
      <w:r w:rsidR="002B0AEA" w:rsidRPr="00064ADD">
        <w:rPr>
          <w:rFonts w:ascii="GHEA Grapalat" w:hAnsi="GHEA Grapalat" w:cs="Sylfaen"/>
          <w:sz w:val="20"/>
          <w:szCs w:val="24"/>
          <w:lang w:val="hy-AM" w:eastAsia="en-US"/>
        </w:rPr>
        <w:t>համատեղ գործունեության կարգով (կոնսորցիումով):</w:t>
      </w:r>
    </w:p>
    <w:p w14:paraId="768D2E43" w14:textId="77777777" w:rsidR="00E410D5" w:rsidRPr="00064ADD" w:rsidRDefault="00E410D5" w:rsidP="00E410D5">
      <w:pPr>
        <w:pStyle w:val="norm"/>
        <w:spacing w:line="240" w:lineRule="auto"/>
        <w:rPr>
          <w:rFonts w:ascii="GHEA Grapalat" w:hAnsi="GHEA Grapalat" w:cs="Sylfaen"/>
          <w:sz w:val="20"/>
          <w:szCs w:val="24"/>
          <w:lang w:val="hy-AM" w:eastAsia="en-US"/>
        </w:rPr>
      </w:pPr>
      <w:bookmarkStart w:id="6" w:name="_Hlk9262052"/>
      <w:r w:rsidRPr="00064AD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2134B00F"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7D5302B1" w14:textId="77777777"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14:paraId="749B38EF" w14:textId="77777777" w:rsidR="00037DDE" w:rsidRPr="00064ADD" w:rsidRDefault="00037DDE" w:rsidP="00EF3662">
      <w:pPr>
        <w:pStyle w:val="norm"/>
        <w:spacing w:line="240" w:lineRule="auto"/>
        <w:rPr>
          <w:rFonts w:ascii="GHEA Grapalat" w:hAnsi="GHEA Grapalat" w:cs="Sylfaen"/>
          <w:sz w:val="20"/>
          <w:szCs w:val="24"/>
          <w:lang w:val="hy-AM" w:eastAsia="en-US"/>
        </w:rPr>
      </w:pPr>
    </w:p>
    <w:p w14:paraId="01E413C0" w14:textId="77777777"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r w:rsidR="00A45946" w:rsidRPr="00064ADD">
        <w:rPr>
          <w:rFonts w:ascii="GHEA Grapalat" w:hAnsi="GHEA Grapalat" w:cs="Arial"/>
          <w:b/>
          <w:sz w:val="20"/>
          <w:lang w:val="es-ES"/>
        </w:rPr>
        <w:t xml:space="preserve"> </w:t>
      </w:r>
    </w:p>
    <w:p w14:paraId="25D66805" w14:textId="77777777" w:rsidR="00A45946" w:rsidRPr="00064ADD" w:rsidRDefault="00A45946" w:rsidP="00EF3662">
      <w:pPr>
        <w:jc w:val="center"/>
        <w:rPr>
          <w:rFonts w:ascii="GHEA Grapalat" w:hAnsi="GHEA Grapalat" w:cs="Arial"/>
          <w:b/>
          <w:sz w:val="20"/>
          <w:lang w:val="es-ES"/>
        </w:rPr>
      </w:pPr>
    </w:p>
    <w:p w14:paraId="2D61554C" w14:textId="77777777"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14:paraId="0A12080C" w14:textId="77777777"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14:paraId="70CB7A1D" w14:textId="77777777"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14:paraId="4918AEDC" w14:textId="77777777"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14:paraId="52F8FF5E" w14:textId="77777777"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3569A3FF" w14:textId="77777777"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0C5483A" w14:textId="77777777"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14:paraId="1B70A3B4" w14:textId="77777777"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4B44E092" w14:textId="77777777"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2C681303" w14:textId="77777777"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14:paraId="2FAE28FE" w14:textId="77777777"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14:paraId="47675604" w14:textId="77777777" w:rsidR="00096865" w:rsidRPr="00064ADD" w:rsidRDefault="00096865" w:rsidP="00EF3662">
      <w:pPr>
        <w:pStyle w:val="23"/>
        <w:spacing w:line="240" w:lineRule="auto"/>
        <w:ind w:firstLine="567"/>
        <w:rPr>
          <w:rFonts w:ascii="GHEA Grapalat" w:hAnsi="GHEA Grapalat"/>
          <w:lang w:val="es-ES"/>
        </w:rPr>
      </w:pPr>
    </w:p>
    <w:p w14:paraId="625BA4B4" w14:textId="77777777"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14:paraId="70CA71A4" w14:textId="77777777"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14:paraId="2176A222" w14:textId="77777777" w:rsidR="00096865" w:rsidRPr="00064ADD" w:rsidRDefault="00096865" w:rsidP="00EF3662">
      <w:pPr>
        <w:pStyle w:val="a3"/>
        <w:spacing w:line="240" w:lineRule="auto"/>
        <w:ind w:firstLine="567"/>
        <w:rPr>
          <w:rFonts w:ascii="GHEA Grapalat" w:hAnsi="GHEA Grapalat"/>
          <w:b/>
          <w:lang w:val="af-ZA"/>
        </w:rPr>
      </w:pPr>
    </w:p>
    <w:p w14:paraId="5F36A813"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14:paraId="4EDAC3CF" w14:textId="77777777" w:rsidR="00096865" w:rsidRPr="00064ADD" w:rsidRDefault="00220C7C"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14:paraId="3996AD0C" w14:textId="77777777" w:rsidR="00FA0E41" w:rsidRPr="00064ADD" w:rsidRDefault="00FA0E41" w:rsidP="00EF3662">
      <w:pPr>
        <w:ind w:firstLine="567"/>
        <w:jc w:val="center"/>
        <w:rPr>
          <w:rFonts w:ascii="GHEA Grapalat" w:hAnsi="GHEA Grapalat"/>
          <w:b/>
          <w:sz w:val="20"/>
          <w:lang w:val="af-ZA"/>
        </w:rPr>
      </w:pPr>
    </w:p>
    <w:p w14:paraId="64797ED2" w14:textId="77777777" w:rsidR="00096865" w:rsidRPr="00064ADD" w:rsidRDefault="00096865" w:rsidP="00EF3662">
      <w:pPr>
        <w:ind w:firstLine="567"/>
        <w:jc w:val="both"/>
        <w:rPr>
          <w:rFonts w:ascii="GHEA Grapalat" w:hAnsi="GHEA Grapalat" w:cs="Sylfaen"/>
          <w:sz w:val="20"/>
          <w:lang w:val="af-ZA"/>
        </w:rPr>
      </w:pPr>
    </w:p>
    <w:p w14:paraId="240339D9" w14:textId="77777777"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14:paraId="2ACF0177" w14:textId="77777777"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14:paraId="6277FE95" w14:textId="77777777" w:rsidR="00096865" w:rsidRPr="00064ADD" w:rsidRDefault="00096865" w:rsidP="00EF3662">
      <w:pPr>
        <w:ind w:firstLine="567"/>
        <w:jc w:val="both"/>
        <w:rPr>
          <w:rFonts w:ascii="GHEA Grapalat" w:hAnsi="GHEA Grapalat"/>
          <w:b/>
          <w:sz w:val="20"/>
          <w:lang w:val="af-ZA"/>
        </w:rPr>
      </w:pPr>
    </w:p>
    <w:p w14:paraId="306E777E" w14:textId="75532D0D" w:rsidR="00A3468D" w:rsidRPr="00064ADD" w:rsidRDefault="00FD2748" w:rsidP="00A3468D">
      <w:pPr>
        <w:pStyle w:val="23"/>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sidDel="00B65C2F">
        <w:rPr>
          <w:rFonts w:ascii="GHEA Grapalat" w:hAnsi="GHEA Grapalat" w:cs="Sylfaen"/>
          <w:szCs w:val="24"/>
        </w:rPr>
        <w:t xml:space="preserve"> </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2A386F">
        <w:rPr>
          <w:rFonts w:ascii="GHEA Grapalat" w:hAnsi="GHEA Grapalat" w:cs="Sylfaen"/>
          <w:szCs w:val="24"/>
        </w:rPr>
        <w:t xml:space="preserve"> «</w:t>
      </w:r>
      <w:r w:rsidR="007521A1">
        <w:rPr>
          <w:rFonts w:ascii="GHEA Grapalat" w:hAnsi="GHEA Grapalat" w:cs="Sylfaen"/>
          <w:szCs w:val="24"/>
          <w:lang w:val="hy-AM"/>
        </w:rPr>
        <w:t>40</w:t>
      </w:r>
      <w:r w:rsidR="00A3468D" w:rsidRPr="00064ADD">
        <w:rPr>
          <w:rFonts w:ascii="GHEA Grapalat" w:hAnsi="GHEA Grapalat" w:cs="Sylfaen"/>
          <w:szCs w:val="24"/>
        </w:rPr>
        <w:t>»</w:t>
      </w:r>
      <w:r w:rsidR="00A3468D" w:rsidRPr="00064ADD">
        <w:rPr>
          <w:rFonts w:ascii="GHEA Grapalat" w:hAnsi="GHEA Grapalat" w:cs="Sylfaen"/>
          <w:szCs w:val="24"/>
          <w:lang w:val="ru-RU"/>
        </w:rPr>
        <w:t>րդ</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օրվա</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ժա</w:t>
      </w:r>
      <w:r w:rsidR="00A3468D" w:rsidRPr="002A386F">
        <w:rPr>
          <w:rFonts w:ascii="GHEA Grapalat" w:hAnsi="GHEA Grapalat" w:cs="Sylfaen"/>
          <w:szCs w:val="24"/>
          <w:lang w:val="hy-AM"/>
        </w:rPr>
        <w:t>մը «</w:t>
      </w:r>
      <w:r w:rsidR="00923BC1">
        <w:rPr>
          <w:rFonts w:ascii="GHEA Grapalat" w:hAnsi="GHEA Grapalat" w:cs="Sylfaen"/>
          <w:szCs w:val="24"/>
          <w:lang w:val="hy-AM"/>
        </w:rPr>
        <w:t>9։3</w:t>
      </w:r>
      <w:r w:rsidR="00BC031C">
        <w:rPr>
          <w:rFonts w:ascii="GHEA Grapalat" w:hAnsi="GHEA Grapalat" w:cs="Sylfaen"/>
          <w:szCs w:val="24"/>
          <w:lang w:val="hy-AM"/>
        </w:rPr>
        <w:t>0</w:t>
      </w:r>
      <w:r w:rsidR="00A3468D" w:rsidRPr="002A386F">
        <w:rPr>
          <w:rFonts w:ascii="GHEA Grapalat" w:hAnsi="GHEA Grapalat" w:cs="Sylfaen"/>
          <w:szCs w:val="24"/>
          <w:lang w:val="hy-AM"/>
        </w:rPr>
        <w:t>»-ի</w:t>
      </w:r>
      <w:r w:rsidR="00A3468D" w:rsidRPr="00DB445B">
        <w:rPr>
          <w:rFonts w:ascii="GHEA Grapalat" w:hAnsi="GHEA Grapalat" w:cs="Sylfaen"/>
          <w:szCs w:val="24"/>
          <w:lang w:val="hy-AM"/>
        </w:rPr>
        <w:t>ն։</w:t>
      </w:r>
      <w:r w:rsidR="00A3468D" w:rsidRPr="00064ADD">
        <w:rPr>
          <w:rFonts w:ascii="GHEA Grapalat" w:hAnsi="GHEA Grapalat" w:cs="Sylfaen"/>
          <w:szCs w:val="24"/>
        </w:rPr>
        <w:t xml:space="preserve"> </w:t>
      </w:r>
    </w:p>
    <w:p w14:paraId="18EADCB1" w14:textId="77777777" w:rsidR="00A3468D" w:rsidRPr="00064ADD" w:rsidRDefault="00A3468D" w:rsidP="00A3468D">
      <w:pPr>
        <w:ind w:firstLine="567"/>
        <w:jc w:val="both"/>
        <w:rPr>
          <w:rFonts w:ascii="GHEA Grapalat" w:hAnsi="GHEA Grapalat" w:cs="Sylfaen"/>
          <w:sz w:val="20"/>
          <w:lang w:val="af-ZA"/>
        </w:rPr>
      </w:pPr>
      <w:r w:rsidRPr="00DB445B">
        <w:rPr>
          <w:rFonts w:ascii="GHEA Grapalat" w:hAnsi="GHEA Grapalat" w:cs="Sylfaen"/>
          <w:sz w:val="20"/>
          <w:lang w:val="hy-AM"/>
        </w:rPr>
        <w:t>Հայտերի</w:t>
      </w:r>
      <w:r w:rsidRPr="00064ADD">
        <w:rPr>
          <w:rFonts w:ascii="GHEA Grapalat" w:hAnsi="GHEA Grapalat" w:cs="Sylfaen"/>
          <w:sz w:val="20"/>
          <w:lang w:val="af-ZA"/>
        </w:rPr>
        <w:t xml:space="preserve"> </w:t>
      </w:r>
      <w:r w:rsidRPr="00DB445B">
        <w:rPr>
          <w:rFonts w:ascii="GHEA Grapalat" w:hAnsi="GHEA Grapalat" w:cs="Sylfaen"/>
          <w:sz w:val="20"/>
          <w:lang w:val="hy-AM"/>
        </w:rPr>
        <w:t>բացման</w:t>
      </w:r>
      <w:r w:rsidRPr="00064ADD">
        <w:rPr>
          <w:rFonts w:ascii="GHEA Grapalat" w:hAnsi="GHEA Grapalat" w:cs="Sylfaen"/>
          <w:sz w:val="20"/>
          <w:lang w:val="af-ZA"/>
        </w:rPr>
        <w:t xml:space="preserve"> և գնահատման </w:t>
      </w:r>
      <w:r w:rsidRPr="00DB445B">
        <w:rPr>
          <w:rFonts w:ascii="GHEA Grapalat" w:hAnsi="GHEA Grapalat" w:cs="Sylfaen"/>
          <w:sz w:val="20"/>
          <w:lang w:val="hy-AM"/>
        </w:rPr>
        <w:t>նիստում՝</w:t>
      </w:r>
    </w:p>
    <w:p w14:paraId="05212375" w14:textId="77777777"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DB445B">
        <w:rPr>
          <w:rFonts w:ascii="GHEA Grapalat" w:hAnsi="GHEA Grapalat" w:cs="Sylfaen"/>
          <w:sz w:val="20"/>
          <w:lang w:val="hy-AM"/>
        </w:rPr>
        <w:t>հանձնաժողովի</w:t>
      </w:r>
      <w:r w:rsidRPr="00064ADD">
        <w:rPr>
          <w:rFonts w:ascii="GHEA Grapalat" w:hAnsi="GHEA Grapalat" w:cs="Sylfaen"/>
          <w:sz w:val="20"/>
          <w:lang w:val="af-ZA"/>
        </w:rPr>
        <w:t xml:space="preserve"> </w:t>
      </w:r>
      <w:r w:rsidRPr="00DB445B">
        <w:rPr>
          <w:rFonts w:ascii="GHEA Grapalat" w:hAnsi="GHEA Grapalat" w:cs="Sylfaen"/>
          <w:sz w:val="20"/>
          <w:lang w:val="hy-AM"/>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DB445B">
        <w:rPr>
          <w:rFonts w:ascii="GHEA Grapalat" w:hAnsi="GHEA Grapalat" w:cs="Sylfaen"/>
          <w:sz w:val="20"/>
          <w:lang w:val="hy-AM"/>
        </w:rPr>
        <w:t>սույն</w:t>
      </w:r>
      <w:r w:rsidRPr="00064ADD">
        <w:rPr>
          <w:rFonts w:ascii="GHEA Grapalat" w:hAnsi="GHEA Grapalat" w:cs="Sylfaen"/>
          <w:sz w:val="20"/>
          <w:lang w:val="af-ZA"/>
        </w:rPr>
        <w:t xml:space="preserve"> </w:t>
      </w:r>
      <w:r w:rsidRPr="00DB445B">
        <w:rPr>
          <w:rFonts w:ascii="GHEA Grapalat" w:hAnsi="GHEA Grapalat" w:cs="Sylfaen"/>
          <w:sz w:val="20"/>
          <w:lang w:val="hy-AM"/>
        </w:rPr>
        <w:t>ընթացակարգի</w:t>
      </w:r>
      <w:r w:rsidRPr="00064ADD">
        <w:rPr>
          <w:rFonts w:ascii="GHEA Grapalat" w:hAnsi="GHEA Grapalat" w:cs="Sylfaen"/>
          <w:sz w:val="20"/>
          <w:lang w:val="af-ZA"/>
        </w:rPr>
        <w:t xml:space="preserve"> </w:t>
      </w:r>
      <w:r w:rsidRPr="00DB445B">
        <w:rPr>
          <w:rFonts w:ascii="GHEA Grapalat" w:hAnsi="GHEA Grapalat" w:cs="Sylfaen"/>
          <w:sz w:val="20"/>
          <w:lang w:val="hy-AM"/>
        </w:rPr>
        <w:t>շրջանակում</w:t>
      </w:r>
      <w:r w:rsidRPr="00064ADD">
        <w:rPr>
          <w:rFonts w:ascii="GHEA Grapalat" w:hAnsi="GHEA Grapalat" w:cs="Sylfaen"/>
          <w:sz w:val="20"/>
          <w:lang w:val="af-ZA"/>
        </w:rPr>
        <w:t xml:space="preserve"> </w:t>
      </w:r>
      <w:r w:rsidRPr="00DB445B">
        <w:rPr>
          <w:rFonts w:ascii="GHEA Grapalat" w:hAnsi="GHEA Grapalat" w:cs="Sylfaen"/>
          <w:sz w:val="20"/>
          <w:lang w:val="hy-AM"/>
        </w:rPr>
        <w:t>գնվելիք</w:t>
      </w:r>
      <w:r w:rsidRPr="00064ADD">
        <w:rPr>
          <w:rFonts w:ascii="GHEA Grapalat" w:hAnsi="GHEA Grapalat" w:cs="Sylfaen"/>
          <w:sz w:val="20"/>
          <w:lang w:val="af-ZA"/>
        </w:rPr>
        <w:t xml:space="preserve"> </w:t>
      </w:r>
      <w:r w:rsidRPr="00DB445B">
        <w:rPr>
          <w:rFonts w:ascii="GHEA Grapalat" w:hAnsi="GHEA Grapalat" w:cs="Sylfaen"/>
          <w:sz w:val="20"/>
          <w:lang w:val="hy-AM"/>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DB445B">
        <w:rPr>
          <w:rFonts w:ascii="GHEA Grapalat" w:hAnsi="GHEA Grapalat" w:cs="Sylfaen"/>
          <w:sz w:val="20"/>
          <w:lang w:val="hy-AM"/>
        </w:rPr>
        <w:t>ինչպես</w:t>
      </w:r>
      <w:r w:rsidRPr="00064ADD">
        <w:rPr>
          <w:rFonts w:ascii="GHEA Grapalat" w:hAnsi="GHEA Grapalat" w:cs="Sylfaen"/>
          <w:sz w:val="20"/>
          <w:lang w:val="af-ZA"/>
        </w:rPr>
        <w:t xml:space="preserve"> </w:t>
      </w:r>
      <w:r w:rsidRPr="00DB445B">
        <w:rPr>
          <w:rFonts w:ascii="GHEA Grapalat" w:hAnsi="GHEA Grapalat" w:cs="Sylfaen"/>
          <w:sz w:val="20"/>
          <w:lang w:val="hy-AM"/>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14:paraId="6359F8F9" w14:textId="77777777"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14:paraId="0DB14E83"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14:paraId="661DBA33" w14:textId="77777777"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14:paraId="1D7D22BA" w14:textId="77777777"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14:paraId="64A9F822" w14:textId="77777777"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14:paraId="67A123E4" w14:textId="77777777"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DA10C9"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14:paraId="2BEABF1E" w14:textId="77777777"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14:paraId="67B29AD8" w14:textId="77777777" w:rsidR="00B514E8" w:rsidRPr="00064ADD" w:rsidRDefault="00FD2748" w:rsidP="00EF3662">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lastRenderedPageBreak/>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14:paraId="49EB2C1B" w14:textId="77777777"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2A386F">
        <w:rPr>
          <w:rFonts w:ascii="GHEA Grapalat" w:hAnsi="GHEA Grapalat" w:cs="Sylfaen"/>
          <w:i w:val="0"/>
          <w:szCs w:val="24"/>
          <w:lang w:val="af-ZA"/>
        </w:rPr>
        <w:t>ՀՀ կենտրոնական բանկի կողմից հայտերի բացման օրվա դրությամբ սահմանած</w:t>
      </w:r>
      <w:r w:rsidR="00F11794"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փոխարժեքով</w:t>
      </w:r>
      <w:r w:rsidR="004D5671" w:rsidRPr="00064ADD">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14:paraId="5E07E744" w14:textId="77777777" w:rsidR="00096865" w:rsidRPr="00064ADD" w:rsidRDefault="00FD274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5</w:t>
      </w:r>
      <w:r w:rsidR="00D7435F"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Հ</w:t>
      </w:r>
      <w:r w:rsidR="00096865" w:rsidRPr="00064ADD">
        <w:rPr>
          <w:rFonts w:ascii="GHEA Grapalat" w:hAnsi="GHEA Grapalat" w:cs="Sylfaen"/>
          <w:i w:val="0"/>
          <w:szCs w:val="24"/>
          <w:lang w:val="ru-RU"/>
        </w:rPr>
        <w:t>անձնաժողովի</w:t>
      </w:r>
      <w:r w:rsidR="00096865"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պ</w:t>
      </w:r>
      <w:r w:rsidR="00153C87" w:rsidRPr="00064ADD">
        <w:rPr>
          <w:rFonts w:ascii="GHEA Grapalat" w:hAnsi="GHEA Grapalat" w:cs="Sylfaen"/>
          <w:i w:val="0"/>
          <w:szCs w:val="24"/>
          <w:lang w:val="ru-RU"/>
        </w:rPr>
        <w:t>ատվիրատուի</w:t>
      </w:r>
      <w:r w:rsidR="00153C87"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և</w:t>
      </w:r>
      <w:r w:rsidR="00096865"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մ</w:t>
      </w:r>
      <w:r w:rsidR="00153C87" w:rsidRPr="00064ADD">
        <w:rPr>
          <w:rFonts w:ascii="GHEA Grapalat" w:hAnsi="GHEA Grapalat" w:cs="Sylfaen"/>
          <w:i w:val="0"/>
          <w:szCs w:val="24"/>
          <w:lang w:val="ru-RU"/>
        </w:rPr>
        <w:t>ասնակիցների</w:t>
      </w:r>
      <w:r w:rsidR="00153C87"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բանակցություններն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արգելվում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բացառությամբ</w:t>
      </w:r>
      <w:r w:rsidR="00096865" w:rsidRPr="00064ADD">
        <w:rPr>
          <w:rFonts w:ascii="GHEA Grapalat" w:hAnsi="GHEA Grapalat" w:cs="Sylfaen"/>
          <w:i w:val="0"/>
          <w:szCs w:val="24"/>
          <w:lang w:val="af-ZA"/>
        </w:rPr>
        <w:t>`</w:t>
      </w:r>
    </w:p>
    <w:p w14:paraId="70400546" w14:textId="77777777" w:rsidR="00096865" w:rsidRPr="00064ADD" w:rsidRDefault="00096865" w:rsidP="00EF3662">
      <w:pPr>
        <w:pStyle w:val="a3"/>
        <w:spacing w:line="240" w:lineRule="auto"/>
        <w:rPr>
          <w:rFonts w:ascii="GHEA Grapalat" w:hAnsi="GHEA Grapalat" w:cs="Sylfaen"/>
          <w:i w:val="0"/>
          <w:szCs w:val="24"/>
          <w:lang w:val="af-ZA"/>
        </w:rPr>
      </w:pPr>
      <w:r w:rsidRPr="00064ADD">
        <w:rPr>
          <w:rFonts w:ascii="GHEA Grapalat" w:hAnsi="GHEA Grapalat" w:cs="Sylfaen"/>
          <w:i w:val="0"/>
          <w:szCs w:val="24"/>
          <w:lang w:val="af-ZA"/>
        </w:rPr>
        <w:t xml:space="preserve">1) </w:t>
      </w:r>
      <w:r w:rsidRPr="00064ADD">
        <w:rPr>
          <w:rFonts w:ascii="GHEA Grapalat" w:hAnsi="GHEA Grapalat" w:cs="Sylfaen"/>
          <w:i w:val="0"/>
          <w:szCs w:val="24"/>
          <w:lang w:val="ru-RU"/>
        </w:rPr>
        <w:t>երբ</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ընթացակարգին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մասնակցել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մեկ</w:t>
      </w:r>
      <w:r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մ</w:t>
      </w:r>
      <w:r w:rsidR="00153C87" w:rsidRPr="00064ADD">
        <w:rPr>
          <w:rFonts w:ascii="GHEA Grapalat" w:hAnsi="GHEA Grapalat" w:cs="Sylfaen"/>
          <w:i w:val="0"/>
          <w:szCs w:val="24"/>
          <w:lang w:val="ru-RU"/>
        </w:rPr>
        <w:t>ասնակից</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որի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ներկայացրած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համապատասխանում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հրավերի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պահանջներին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գնահատման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արդյունքում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հրավերի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պահանջներին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համապատասխան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է</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գնահատվել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միայն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մեկ</w:t>
      </w:r>
      <w:r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af-ZA"/>
        </w:rPr>
        <w:t>մ</w:t>
      </w:r>
      <w:r w:rsidR="00153C87" w:rsidRPr="00064ADD">
        <w:rPr>
          <w:rFonts w:ascii="GHEA Grapalat" w:hAnsi="GHEA Grapalat" w:cs="Sylfaen"/>
          <w:i w:val="0"/>
          <w:szCs w:val="24"/>
          <w:lang w:val="ru-RU"/>
        </w:rPr>
        <w:t>ասնակցի</w:t>
      </w:r>
      <w:r w:rsidR="00153C87"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հայտ</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առաջարկված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նվազագույն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հավասարության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դեպքում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եթե</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ոչ</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գնային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պայմանները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բավարարող</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գնահատված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հայտեր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ներկայացրած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բոլոր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մասնակիցների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ներկայացրած</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գնային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առաջարկները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գերազանցում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այդ</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գնումը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կատարելու</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համար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նախատեսված</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սույն</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հրավերի</w:t>
      </w:r>
      <w:r w:rsidR="00153C87" w:rsidRPr="00064ADD">
        <w:rPr>
          <w:rFonts w:ascii="GHEA Grapalat" w:hAnsi="GHEA Grapalat" w:cs="Sylfaen"/>
          <w:i w:val="0"/>
          <w:szCs w:val="24"/>
          <w:lang w:val="af-ZA"/>
        </w:rPr>
        <w:t xml:space="preserve"> 1-</w:t>
      </w:r>
      <w:r w:rsidR="00153C87" w:rsidRPr="00064ADD">
        <w:rPr>
          <w:rFonts w:ascii="GHEA Grapalat" w:hAnsi="GHEA Grapalat" w:cs="Sylfaen"/>
          <w:i w:val="0"/>
          <w:szCs w:val="24"/>
          <w:lang w:val="en-US"/>
        </w:rPr>
        <w:t>ին</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մասի</w:t>
      </w:r>
      <w:r w:rsidR="00153C87" w:rsidRPr="00064ADD">
        <w:rPr>
          <w:rFonts w:ascii="GHEA Grapalat" w:hAnsi="GHEA Grapalat" w:cs="Sylfaen"/>
          <w:i w:val="0"/>
          <w:szCs w:val="24"/>
          <w:lang w:val="af-ZA"/>
        </w:rPr>
        <w:t xml:space="preserve"> </w:t>
      </w:r>
      <w:r w:rsidR="00A150A9" w:rsidRPr="00064ADD">
        <w:rPr>
          <w:rFonts w:ascii="GHEA Grapalat" w:hAnsi="GHEA Grapalat" w:cs="Sylfaen"/>
          <w:i w:val="0"/>
          <w:szCs w:val="24"/>
          <w:lang w:val="af-ZA"/>
        </w:rPr>
        <w:t>8</w:t>
      </w:r>
      <w:r w:rsidR="00153C87" w:rsidRPr="00064ADD">
        <w:rPr>
          <w:rFonts w:ascii="GHEA Grapalat" w:hAnsi="GHEA Grapalat" w:cs="Sylfaen"/>
          <w:i w:val="0"/>
          <w:szCs w:val="24"/>
          <w:lang w:val="af-ZA"/>
        </w:rPr>
        <w:t xml:space="preserve">.1 </w:t>
      </w:r>
      <w:r w:rsidR="00153C87" w:rsidRPr="00064ADD">
        <w:rPr>
          <w:rFonts w:ascii="GHEA Grapalat" w:hAnsi="GHEA Grapalat" w:cs="Sylfaen"/>
          <w:i w:val="0"/>
          <w:szCs w:val="24"/>
          <w:lang w:val="en-US"/>
        </w:rPr>
        <w:t>կետի</w:t>
      </w:r>
      <w:r w:rsidR="00153C87" w:rsidRPr="00064ADD">
        <w:rPr>
          <w:rFonts w:ascii="GHEA Grapalat" w:hAnsi="GHEA Grapalat" w:cs="Sylfaen"/>
          <w:i w:val="0"/>
          <w:szCs w:val="24"/>
          <w:lang w:val="af-ZA"/>
        </w:rPr>
        <w:t xml:space="preserve"> 2-</w:t>
      </w:r>
      <w:r w:rsidR="00153C87" w:rsidRPr="00064ADD">
        <w:rPr>
          <w:rFonts w:ascii="GHEA Grapalat" w:hAnsi="GHEA Grapalat" w:cs="Sylfaen"/>
          <w:i w:val="0"/>
          <w:szCs w:val="24"/>
          <w:lang w:val="en-US"/>
        </w:rPr>
        <w:t>րդ</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պարբերությամբ</w:t>
      </w:r>
      <w:r w:rsidR="00153C87" w:rsidRPr="00064ADD">
        <w:rPr>
          <w:rFonts w:ascii="GHEA Grapalat" w:hAnsi="GHEA Grapalat" w:cs="Sylfaen"/>
          <w:i w:val="0"/>
          <w:szCs w:val="24"/>
          <w:lang w:val="af-ZA"/>
        </w:rPr>
        <w:t xml:space="preserve"> </w:t>
      </w:r>
      <w:r w:rsidR="00153C87" w:rsidRPr="00064ADD">
        <w:rPr>
          <w:rFonts w:ascii="GHEA Grapalat" w:hAnsi="GHEA Grapalat" w:cs="Sylfaen"/>
          <w:i w:val="0"/>
          <w:szCs w:val="24"/>
          <w:lang w:val="en-US"/>
        </w:rPr>
        <w:t>նախատեսված</w:t>
      </w:r>
      <w:r w:rsidR="00153C87"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ֆինանսական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միջոցները</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կամ</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գնումն</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իրականացվում</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է</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Օրենքի</w:t>
      </w:r>
      <w:r w:rsidR="002D601F" w:rsidRPr="00064ADD">
        <w:rPr>
          <w:rFonts w:ascii="GHEA Grapalat" w:hAnsi="GHEA Grapalat" w:cs="Sylfaen"/>
          <w:i w:val="0"/>
          <w:szCs w:val="24"/>
          <w:lang w:val="af-ZA"/>
        </w:rPr>
        <w:t xml:space="preserve"> 15-</w:t>
      </w:r>
      <w:r w:rsidR="002D601F" w:rsidRPr="00064ADD">
        <w:rPr>
          <w:rFonts w:ascii="GHEA Grapalat" w:hAnsi="GHEA Grapalat" w:cs="Sylfaen"/>
          <w:i w:val="0"/>
          <w:szCs w:val="24"/>
          <w:lang w:val="ru-RU"/>
        </w:rPr>
        <w:t>րդ</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հոդվածի</w:t>
      </w:r>
      <w:r w:rsidR="002D601F" w:rsidRPr="00064ADD">
        <w:rPr>
          <w:rFonts w:ascii="GHEA Grapalat" w:hAnsi="GHEA Grapalat" w:cs="Sylfaen"/>
          <w:i w:val="0"/>
          <w:szCs w:val="24"/>
          <w:lang w:val="af-ZA"/>
        </w:rPr>
        <w:t xml:space="preserve"> 6-</w:t>
      </w:r>
      <w:r w:rsidR="002D601F" w:rsidRPr="00064ADD">
        <w:rPr>
          <w:rFonts w:ascii="GHEA Grapalat" w:hAnsi="GHEA Grapalat" w:cs="Sylfaen"/>
          <w:i w:val="0"/>
          <w:szCs w:val="24"/>
          <w:lang w:val="ru-RU"/>
        </w:rPr>
        <w:t>րդ</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մասի</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հիման</w:t>
      </w:r>
      <w:r w:rsidR="002D601F" w:rsidRPr="00064ADD">
        <w:rPr>
          <w:rFonts w:ascii="GHEA Grapalat" w:hAnsi="GHEA Grapalat" w:cs="Sylfaen"/>
          <w:i w:val="0"/>
          <w:szCs w:val="24"/>
          <w:lang w:val="af-ZA"/>
        </w:rPr>
        <w:t xml:space="preserve"> </w:t>
      </w:r>
      <w:r w:rsidR="002D601F" w:rsidRPr="00064ADD">
        <w:rPr>
          <w:rFonts w:ascii="GHEA Grapalat" w:hAnsi="GHEA Grapalat" w:cs="Sylfaen"/>
          <w:i w:val="0"/>
          <w:szCs w:val="24"/>
          <w:lang w:val="ru-RU"/>
        </w:rPr>
        <w:t>վրա</w:t>
      </w:r>
      <w:r w:rsidR="004D5671" w:rsidRPr="00064ADD">
        <w:rPr>
          <w:rFonts w:ascii="GHEA Grapalat" w:hAnsi="GHEA Grapalat" w:cs="Sylfaen"/>
          <w:i w:val="0"/>
          <w:szCs w:val="24"/>
          <w:lang w:val="ru-RU"/>
        </w:rPr>
        <w:t>։</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Սույն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կետի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համաձայն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վարվող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բանակցությունները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կարող</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են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հանգեցնել</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միայն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առաջարկված</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գնի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նվազեցմանը</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կամ</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վճարման</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պայմանների</w:t>
      </w:r>
      <w:r w:rsidRPr="00064ADD">
        <w:rPr>
          <w:rFonts w:ascii="GHEA Grapalat" w:hAnsi="GHEA Grapalat" w:cs="Sylfaen"/>
          <w:i w:val="0"/>
          <w:szCs w:val="24"/>
          <w:lang w:val="af-ZA"/>
        </w:rPr>
        <w:t xml:space="preserve"> </w:t>
      </w:r>
      <w:r w:rsidRPr="00064ADD">
        <w:rPr>
          <w:rFonts w:ascii="GHEA Grapalat" w:hAnsi="GHEA Grapalat" w:cs="Sylfaen"/>
          <w:i w:val="0"/>
          <w:szCs w:val="24"/>
          <w:lang w:val="ru-RU"/>
        </w:rPr>
        <w:t>փոփոխությանը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իսկ</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բանակցությունները</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վարվում</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են</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միաժամանակյա</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բոլոր</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մասնակիցների</w:t>
      </w:r>
      <w:r w:rsidR="00940C2A" w:rsidRPr="00064ADD">
        <w:rPr>
          <w:rFonts w:ascii="GHEA Grapalat" w:hAnsi="GHEA Grapalat" w:cs="Sylfaen"/>
          <w:i w:val="0"/>
          <w:szCs w:val="24"/>
          <w:lang w:val="af-ZA"/>
        </w:rPr>
        <w:t xml:space="preserve"> </w:t>
      </w:r>
      <w:r w:rsidR="00940C2A" w:rsidRPr="00064ADD">
        <w:rPr>
          <w:rFonts w:ascii="GHEA Grapalat" w:hAnsi="GHEA Grapalat" w:cs="Sylfaen"/>
          <w:i w:val="0"/>
          <w:szCs w:val="24"/>
          <w:lang w:val="ru-RU"/>
        </w:rPr>
        <w:t>հետ</w:t>
      </w:r>
      <w:r w:rsidRPr="00064ADD">
        <w:rPr>
          <w:rFonts w:ascii="GHEA Grapalat" w:hAnsi="GHEA Grapalat" w:cs="Sylfaen"/>
          <w:i w:val="0"/>
          <w:szCs w:val="24"/>
          <w:lang w:val="af-ZA"/>
        </w:rPr>
        <w:t>.</w:t>
      </w:r>
    </w:p>
    <w:p w14:paraId="63174C02" w14:textId="77777777" w:rsidR="00096865" w:rsidRPr="00064ADD" w:rsidDel="00992C40" w:rsidRDefault="00096865"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w:t>
      </w:r>
      <w:r w:rsidRPr="00064ADD">
        <w:rPr>
          <w:rFonts w:ascii="GHEA Grapalat" w:hAnsi="GHEA Grapalat" w:cs="Sylfaen"/>
          <w:szCs w:val="24"/>
          <w:lang w:val="ru-RU"/>
        </w:rPr>
        <w:t>Օրենքով</w:t>
      </w:r>
      <w:r w:rsidRPr="00064ADD">
        <w:rPr>
          <w:rFonts w:ascii="GHEA Grapalat" w:hAnsi="GHEA Grapalat" w:cs="Sylfaen"/>
          <w:szCs w:val="24"/>
        </w:rPr>
        <w:t xml:space="preserve"> </w:t>
      </w:r>
      <w:r w:rsidRPr="00064ADD">
        <w:rPr>
          <w:rFonts w:ascii="GHEA Grapalat" w:hAnsi="GHEA Grapalat" w:cs="Sylfaen"/>
          <w:szCs w:val="24"/>
          <w:lang w:val="ru-RU"/>
        </w:rPr>
        <w:t>նախատեսված</w:t>
      </w:r>
      <w:r w:rsidRPr="00064ADD">
        <w:rPr>
          <w:rFonts w:ascii="GHEA Grapalat" w:hAnsi="GHEA Grapalat" w:cs="Sylfaen"/>
          <w:szCs w:val="24"/>
        </w:rPr>
        <w:t xml:space="preserve"> </w:t>
      </w:r>
      <w:r w:rsidRPr="00064ADD">
        <w:rPr>
          <w:rFonts w:ascii="GHEA Grapalat" w:hAnsi="GHEA Grapalat" w:cs="Sylfaen"/>
          <w:szCs w:val="24"/>
          <w:lang w:val="ru-RU"/>
        </w:rPr>
        <w:t>այլ</w:t>
      </w:r>
      <w:r w:rsidRPr="00064ADD">
        <w:rPr>
          <w:rFonts w:ascii="GHEA Grapalat" w:hAnsi="GHEA Grapalat" w:cs="Sylfaen"/>
          <w:szCs w:val="24"/>
        </w:rPr>
        <w:t xml:space="preserve"> </w:t>
      </w:r>
      <w:r w:rsidRPr="00064ADD">
        <w:rPr>
          <w:rFonts w:ascii="GHEA Grapalat" w:hAnsi="GHEA Grapalat" w:cs="Sylfaen"/>
          <w:szCs w:val="24"/>
          <w:lang w:val="ru-RU"/>
        </w:rPr>
        <w:t>դեպքերի</w:t>
      </w:r>
      <w:r w:rsidR="004D5671" w:rsidRPr="00064ADD">
        <w:rPr>
          <w:rFonts w:ascii="GHEA Grapalat" w:hAnsi="GHEA Grapalat" w:cs="Sylfaen"/>
          <w:szCs w:val="24"/>
          <w:lang w:val="ru-RU"/>
        </w:rPr>
        <w:t>։</w:t>
      </w:r>
    </w:p>
    <w:p w14:paraId="0FCBD30E" w14:textId="77777777"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633389" w:rsidRPr="00064ADD">
        <w:rPr>
          <w:rFonts w:ascii="GHEA Grapalat" w:hAnsi="GHEA Grapalat"/>
          <w:sz w:val="20"/>
          <w:lang w:val="af-ZA" w:eastAsia="x-none"/>
        </w:rPr>
        <w:t>.</w:t>
      </w:r>
      <w:r w:rsidR="00733A58" w:rsidRPr="00064ADD">
        <w:rPr>
          <w:rFonts w:ascii="GHEA Grapalat" w:hAnsi="GHEA Grapalat"/>
          <w:sz w:val="20"/>
          <w:lang w:val="af-ZA" w:eastAsia="x-none"/>
        </w:rPr>
        <w:t>6</w:t>
      </w:r>
      <w:r w:rsidR="00D7435F" w:rsidRPr="00064ADD">
        <w:rPr>
          <w:rFonts w:ascii="GHEA Grapalat" w:hAnsi="GHEA Grapalat"/>
          <w:sz w:val="20"/>
          <w:lang w:val="af-ZA" w:eastAsia="x-none"/>
        </w:rPr>
        <w:t xml:space="preserve"> </w:t>
      </w:r>
      <w:r w:rsidR="00973FB1" w:rsidRPr="00064ADD">
        <w:rPr>
          <w:rFonts w:ascii="GHEA Grapalat" w:hAnsi="GHEA Grapalat"/>
          <w:sz w:val="20"/>
          <w:lang w:val="af-ZA" w:eastAsia="x-none"/>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կամ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եթե</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ոչ</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գնային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պայմաններին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բավարարող</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գնահատված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հայտեր</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ներկայացրած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բոլոր</w:t>
      </w:r>
      <w:r w:rsidR="009B6D58"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af-ZA" w:eastAsia="en-US"/>
        </w:rPr>
        <w:t>մ</w:t>
      </w:r>
      <w:r w:rsidR="009B6D58" w:rsidRPr="00064ADD">
        <w:rPr>
          <w:rFonts w:ascii="GHEA Grapalat" w:hAnsi="GHEA Grapalat" w:cs="Sylfaen"/>
          <w:sz w:val="20"/>
          <w:szCs w:val="24"/>
          <w:lang w:val="ru-RU" w:eastAsia="en-US"/>
        </w:rPr>
        <w:t>ասնակիցների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ներկայացրած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գնային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առաջարկները</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գերազանցում</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են</w:t>
      </w:r>
      <w:r w:rsidR="009B6D58"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սույն</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ընթացակարգի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շրջանակում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գնվելիք</w:t>
      </w:r>
      <w:r w:rsidR="00973FB1" w:rsidRPr="00064ADD">
        <w:rPr>
          <w:rFonts w:ascii="GHEA Grapalat" w:hAnsi="GHEA Grapalat" w:cs="Sylfaen"/>
          <w:sz w:val="20"/>
          <w:szCs w:val="24"/>
          <w:lang w:val="af-ZA" w:eastAsia="en-US"/>
        </w:rPr>
        <w:t xml:space="preserve"> </w:t>
      </w:r>
      <w:r w:rsidR="00B872AD" w:rsidRPr="00064ADD">
        <w:rPr>
          <w:rFonts w:ascii="GHEA Grapalat" w:hAnsi="GHEA Grapalat" w:cs="Sylfaen"/>
          <w:sz w:val="20"/>
          <w:szCs w:val="24"/>
          <w:lang w:val="af-ZA" w:eastAsia="en-US"/>
        </w:rPr>
        <w:t xml:space="preserve">ծառայությունների </w:t>
      </w:r>
      <w:r w:rsidR="00973FB1" w:rsidRPr="00064ADD">
        <w:rPr>
          <w:rFonts w:ascii="GHEA Grapalat" w:hAnsi="GHEA Grapalat" w:cs="Sylfaen"/>
          <w:sz w:val="20"/>
          <w:szCs w:val="24"/>
          <w:lang w:val="ru-RU" w:eastAsia="en-US"/>
        </w:rPr>
        <w:t>գնման</w:t>
      </w:r>
      <w:r w:rsidR="00973FB1" w:rsidRPr="00064ADD">
        <w:rPr>
          <w:rFonts w:ascii="GHEA Grapalat" w:hAnsi="GHEA Grapalat" w:cs="Sylfaen"/>
          <w:sz w:val="20"/>
          <w:szCs w:val="24"/>
          <w:lang w:val="af-ZA" w:eastAsia="en-US"/>
        </w:rPr>
        <w:t xml:space="preserve"> </w:t>
      </w:r>
      <w:r w:rsidR="00AF3CCA" w:rsidRPr="00064ADD">
        <w:rPr>
          <w:rFonts w:ascii="GHEA Grapalat" w:hAnsi="GHEA Grapalat" w:cs="Sylfaen"/>
          <w:sz w:val="20"/>
          <w:szCs w:val="24"/>
          <w:lang w:val="hy-AM" w:eastAsia="en-US"/>
        </w:rPr>
        <w:t xml:space="preserve"> </w:t>
      </w:r>
      <w:r w:rsidR="00973FB1" w:rsidRPr="00064ADD">
        <w:rPr>
          <w:rFonts w:ascii="GHEA Grapalat" w:hAnsi="GHEA Grapalat" w:cs="Sylfaen"/>
          <w:sz w:val="20"/>
          <w:szCs w:val="24"/>
          <w:lang w:val="ru-RU" w:eastAsia="en-US"/>
        </w:rPr>
        <w:t>գինը</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կամ</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գնումն</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իրականացվում</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է</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Օրենքի</w:t>
      </w:r>
      <w:r w:rsidR="00FF3E3D" w:rsidRPr="00064ADD">
        <w:rPr>
          <w:rFonts w:ascii="GHEA Grapalat" w:hAnsi="GHEA Grapalat" w:cs="Sylfaen"/>
          <w:sz w:val="20"/>
          <w:szCs w:val="24"/>
          <w:lang w:val="af-ZA" w:eastAsia="en-US"/>
        </w:rPr>
        <w:t xml:space="preserve"> 15-</w:t>
      </w:r>
      <w:r w:rsidR="00FF3E3D" w:rsidRPr="00064ADD">
        <w:rPr>
          <w:rFonts w:ascii="GHEA Grapalat" w:hAnsi="GHEA Grapalat" w:cs="Sylfaen"/>
          <w:sz w:val="20"/>
          <w:szCs w:val="24"/>
          <w:lang w:val="ru-RU" w:eastAsia="en-US"/>
        </w:rPr>
        <w:t>րդ</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հոդվածի</w:t>
      </w:r>
      <w:r w:rsidR="00FF3E3D" w:rsidRPr="00064ADD">
        <w:rPr>
          <w:rFonts w:ascii="GHEA Grapalat" w:hAnsi="GHEA Grapalat" w:cs="Sylfaen"/>
          <w:sz w:val="20"/>
          <w:szCs w:val="24"/>
          <w:lang w:val="af-ZA" w:eastAsia="en-US"/>
        </w:rPr>
        <w:t xml:space="preserve"> 6-</w:t>
      </w:r>
      <w:r w:rsidR="00FF3E3D" w:rsidRPr="00064ADD">
        <w:rPr>
          <w:rFonts w:ascii="GHEA Grapalat" w:hAnsi="GHEA Grapalat" w:cs="Sylfaen"/>
          <w:sz w:val="20"/>
          <w:szCs w:val="24"/>
          <w:lang w:val="ru-RU" w:eastAsia="en-US"/>
        </w:rPr>
        <w:t>րդ</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մասի</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հիման</w:t>
      </w:r>
      <w:r w:rsidR="00FF3E3D" w:rsidRPr="00064ADD">
        <w:rPr>
          <w:rFonts w:ascii="GHEA Grapalat" w:hAnsi="GHEA Grapalat" w:cs="Sylfaen"/>
          <w:sz w:val="20"/>
          <w:szCs w:val="24"/>
          <w:lang w:val="af-ZA" w:eastAsia="en-US"/>
        </w:rPr>
        <w:t xml:space="preserve"> </w:t>
      </w:r>
      <w:r w:rsidR="00FF3E3D" w:rsidRPr="00064ADD">
        <w:rPr>
          <w:rFonts w:ascii="GHEA Grapalat" w:hAnsi="GHEA Grapalat" w:cs="Sylfaen"/>
          <w:sz w:val="20"/>
          <w:szCs w:val="24"/>
          <w:lang w:val="ru-RU" w:eastAsia="en-US"/>
        </w:rPr>
        <w:t>վրա</w:t>
      </w:r>
      <w:r w:rsidR="009B6D58" w:rsidRPr="00064ADD">
        <w:rPr>
          <w:rFonts w:ascii="GHEA Grapalat" w:hAnsi="GHEA Grapalat" w:cs="Sylfaen"/>
          <w:sz w:val="20"/>
          <w:szCs w:val="24"/>
          <w:lang w:val="ru-RU" w:eastAsia="en-US"/>
        </w:rPr>
        <w:t>՝</w:t>
      </w:r>
      <w:r w:rsidR="009B6D58" w:rsidRPr="00064ADD">
        <w:rPr>
          <w:rFonts w:ascii="GHEA Grapalat" w:hAnsi="GHEA Grapalat" w:cs="Sylfaen"/>
          <w:sz w:val="20"/>
          <w:szCs w:val="24"/>
          <w:lang w:val="af-ZA" w:eastAsia="en-US"/>
        </w:rPr>
        <w:t xml:space="preserve"> </w:t>
      </w:r>
    </w:p>
    <w:p w14:paraId="196C69E6"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պայման</w:t>
      </w:r>
      <w:r w:rsidRPr="00064ADD">
        <w:rPr>
          <w:rFonts w:ascii="GHEA Grapalat" w:hAnsi="GHEA Grapalat" w:cs="Sylfaen"/>
          <w:sz w:val="20"/>
          <w:szCs w:val="24"/>
          <w:lang w:val="af-ZA" w:eastAsia="en-US"/>
        </w:rPr>
        <w:softHyphen/>
      </w:r>
      <w:r w:rsidRPr="00064ADD">
        <w:rPr>
          <w:rFonts w:ascii="GHEA Grapalat" w:hAnsi="GHEA Grapalat" w:cs="Sylfaen"/>
          <w:sz w:val="20"/>
          <w:szCs w:val="24"/>
          <w:lang w:val="ru-RU" w:eastAsia="en-US"/>
        </w:rPr>
        <w:t>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բավարարող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գնահատված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14:paraId="6F275DAA"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բավարար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գնահատված</w:t>
      </w:r>
      <w:r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հայտեր</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բոլոր</w:t>
      </w:r>
      <w:r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14:paraId="54413D0A" w14:textId="77777777"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14:paraId="65CF9341"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14:paraId="675110A8" w14:textId="77777777"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սահմանված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լրանալու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ըստ</w:t>
      </w:r>
      <w:r w:rsidR="00F4506C" w:rsidRPr="00064ADD">
        <w:rPr>
          <w:rFonts w:ascii="GHEA Grapalat" w:hAnsi="GHEA Grapalat" w:cs="Sylfaen"/>
          <w:sz w:val="20"/>
          <w:szCs w:val="24"/>
          <w:lang w:val="hy-AM" w:eastAsia="en-US"/>
        </w:rPr>
        <w:t xml:space="preserve"> դրան ներկա</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00A11BD0" w:rsidRPr="00064ADD">
        <w:rPr>
          <w:rFonts w:ascii="GHEA Grapalat" w:hAnsi="GHEA Grapalat" w:cs="Sylfaen"/>
          <w:sz w:val="20"/>
          <w:szCs w:val="24"/>
          <w:lang w:val="hy-AM" w:eastAsia="en-US"/>
        </w:rPr>
        <w:t>որոնք չեն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գերազանցում</w:t>
      </w:r>
      <w:r w:rsidR="00AB1DD6" w:rsidRPr="00064ADD">
        <w:rPr>
          <w:rFonts w:ascii="GHEA Grapalat" w:hAnsi="GHEA Grapalat" w:cs="Sylfaen"/>
          <w:sz w:val="20"/>
          <w:szCs w:val="24"/>
          <w:lang w:val="hy-AM" w:eastAsia="en-US"/>
        </w:rPr>
        <w:t xml:space="preserve"> գնման գինը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հայտարարվում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AB1DD6" w:rsidRPr="00064ADD">
        <w:rPr>
          <w:rFonts w:ascii="GHEA Grapalat" w:hAnsi="GHEA Grapalat" w:cs="Sylfaen"/>
          <w:sz w:val="20"/>
          <w:szCs w:val="24"/>
          <w:lang w:val="hy-AM" w:eastAsia="en-US"/>
        </w:rPr>
        <w:t>ընտրված</w:t>
      </w:r>
      <w:r w:rsidR="00AB1DD6" w:rsidRPr="00064ADD">
        <w:rPr>
          <w:rFonts w:ascii="GHEA Grapalat" w:hAnsi="GHEA Grapalat" w:cs="Sylfaen"/>
          <w:sz w:val="20"/>
          <w:szCs w:val="24"/>
          <w:lang w:val="af-ZA" w:eastAsia="en-US"/>
        </w:rPr>
        <w:t xml:space="preserve"> </w:t>
      </w:r>
      <w:r w:rsidR="00AF3CCA" w:rsidRPr="00064ADD">
        <w:rPr>
          <w:rFonts w:ascii="GHEA Grapalat" w:hAnsi="GHEA Grapalat" w:cs="Sylfaen"/>
          <w:sz w:val="20"/>
          <w:szCs w:val="24"/>
          <w:lang w:val="hy-AM" w:eastAsia="en-US"/>
        </w:rPr>
        <w:t xml:space="preserve"> և այդպիսին չճանաչված</w:t>
      </w:r>
      <w:r w:rsidR="00AF3CCA" w:rsidRPr="00064ADD" w:rsidDel="00AF3CCA">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w:t>
      </w:r>
    </w:p>
    <w:p w14:paraId="2BF8FA63" w14:textId="77777777" w:rsidR="00AF3CCA" w:rsidRPr="00064ADD" w:rsidRDefault="009B6D58" w:rsidP="00FC415D">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ru-RU"/>
        </w:rPr>
        <w:t>զ</w:t>
      </w:r>
      <w:r w:rsidRPr="00064ADD">
        <w:rPr>
          <w:rFonts w:ascii="GHEA Grapalat" w:hAnsi="GHEA Grapalat" w:cs="Sylfaen"/>
          <w:sz w:val="20"/>
          <w:lang w:val="af-ZA"/>
        </w:rPr>
        <w:t xml:space="preserve">. </w:t>
      </w:r>
      <w:r w:rsidR="005D3374" w:rsidRPr="00064ADD">
        <w:rPr>
          <w:rFonts w:ascii="GHEA Grapalat" w:hAnsi="GHEA Grapalat" w:cs="Sylfaen"/>
          <w:sz w:val="20"/>
          <w:lang w:val="ru-RU"/>
        </w:rPr>
        <w:t>բանակցությունների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սահմանված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վերջնաժամկետը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լրանալու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պահին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եթե</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դրան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մասնակիցների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ներկայացրած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գերազանցում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գինը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ապա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գնահատող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հանձնաժողովը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կարող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բանակցությունների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արդյունքում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ցածր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առաջարկ</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ներկայացրած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մասնակցին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հայտարարել</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ընտրված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մասնակից՝</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վերջինիս</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հետ</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պայմանագրով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կողմերի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իրավունքներն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պարտականություններն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ուժի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մեջ</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մտնում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գնման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գինը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գերազանցող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չափով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նախատեսվելու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դրա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հիման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վրա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կողմերի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համաձայնագիր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կնքելու</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դեպքում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Ընդ</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որում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համաձայնագիրը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նախատեսվելուն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հաջորդող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տասնհինգ</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աշխատանքային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ընթացքում՝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hy-AM"/>
        </w:rPr>
        <w:t xml:space="preserve">ծառայության մատուցման </w:t>
      </w:r>
      <w:r w:rsidR="005D3374" w:rsidRPr="00064ADD">
        <w:rPr>
          <w:rFonts w:ascii="GHEA Grapalat" w:hAnsi="GHEA Grapalat" w:cs="Sylfaen"/>
          <w:sz w:val="20"/>
          <w:lang w:val="ru-RU"/>
        </w:rPr>
        <w:t>ժամկետները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երկարաձգելով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օրվանից</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մինչև</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համաձայնագրի</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կնքման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ընկած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ժամանակահատվածով</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Սույն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պարբերության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համաձայն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կնքված</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պայմանագիրը</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լուծվում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է</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եթե</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կնքելուն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հաջորդող</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վաթսուն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օրացուցային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օրվա</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ընթացքում</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լրացուցիչ</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ֆինանսական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միջոցներ</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չեն</w:t>
      </w:r>
      <w:r w:rsidR="005D3374" w:rsidRPr="00064ADD">
        <w:rPr>
          <w:rFonts w:ascii="GHEA Grapalat" w:hAnsi="GHEA Grapalat" w:cs="Sylfaen"/>
          <w:sz w:val="20"/>
          <w:lang w:val="af-ZA"/>
        </w:rPr>
        <w:t xml:space="preserve"> </w:t>
      </w:r>
      <w:r w:rsidR="005D3374" w:rsidRPr="00064ADD">
        <w:rPr>
          <w:rFonts w:ascii="GHEA Grapalat" w:hAnsi="GHEA Grapalat" w:cs="Sylfaen"/>
          <w:sz w:val="20"/>
          <w:lang w:val="ru-RU"/>
        </w:rPr>
        <w:t>նախատեսվում</w:t>
      </w:r>
      <w:r w:rsidR="00AF3CCA" w:rsidRPr="00064ADD">
        <w:rPr>
          <w:rFonts w:ascii="GHEA Grapalat" w:hAnsi="GHEA Grapalat" w:cs="Sylfaen"/>
          <w:sz w:val="20"/>
          <w:lang w:val="hy-AM"/>
        </w:rPr>
        <w:t>:</w:t>
      </w:r>
    </w:p>
    <w:p w14:paraId="09AA7D63" w14:textId="77777777" w:rsidR="00AF3CCA" w:rsidRPr="00064ADD" w:rsidRDefault="00AF3CCA" w:rsidP="00AF3CCA">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Սույն</w:t>
      </w:r>
      <w:r w:rsidRPr="00064ADD">
        <w:rPr>
          <w:rFonts w:ascii="GHEA Grapalat" w:hAnsi="GHEA Grapalat" w:cs="Sylfaen"/>
          <w:sz w:val="20"/>
          <w:lang w:val="af-ZA"/>
        </w:rPr>
        <w:t xml:space="preserve"> </w:t>
      </w:r>
      <w:r w:rsidRPr="00064ADD">
        <w:rPr>
          <w:rFonts w:ascii="GHEA Grapalat" w:hAnsi="GHEA Grapalat" w:cs="Sylfaen"/>
          <w:sz w:val="20"/>
          <w:lang w:val="hy-AM"/>
        </w:rPr>
        <w:t>պարբերության</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պահանջները</w:t>
      </w:r>
      <w:r w:rsidRPr="00064ADD">
        <w:rPr>
          <w:rFonts w:ascii="GHEA Grapalat" w:hAnsi="GHEA Grapalat" w:cs="Sylfaen"/>
          <w:sz w:val="20"/>
          <w:lang w:val="af-ZA"/>
        </w:rPr>
        <w:t xml:space="preserve"> </w:t>
      </w:r>
      <w:r w:rsidRPr="00064ADD">
        <w:rPr>
          <w:rFonts w:ascii="GHEA Grapalat" w:hAnsi="GHEA Grapalat" w:cs="Sylfaen"/>
          <w:sz w:val="20"/>
          <w:lang w:val="hy-AM"/>
        </w:rPr>
        <w:t>չեն</w:t>
      </w:r>
      <w:r w:rsidRPr="00064ADD">
        <w:rPr>
          <w:rFonts w:ascii="GHEA Grapalat" w:hAnsi="GHEA Grapalat" w:cs="Sylfaen"/>
          <w:sz w:val="20"/>
          <w:lang w:val="af-ZA"/>
        </w:rPr>
        <w:t xml:space="preserve"> </w:t>
      </w:r>
      <w:r w:rsidRPr="00064ADD">
        <w:rPr>
          <w:rFonts w:ascii="GHEA Grapalat" w:hAnsi="GHEA Grapalat" w:cs="Sylfaen"/>
          <w:sz w:val="20"/>
          <w:lang w:val="hy-AM"/>
        </w:rPr>
        <w:t>կիրառվում</w:t>
      </w:r>
      <w:r w:rsidRPr="00064ADD">
        <w:rPr>
          <w:rFonts w:ascii="GHEA Grapalat" w:hAnsi="GHEA Grapalat" w:cs="Sylfaen"/>
          <w:sz w:val="20"/>
          <w:lang w:val="af-ZA"/>
        </w:rPr>
        <w:t xml:space="preserve"> </w:t>
      </w:r>
      <w:r w:rsidRPr="00064ADD">
        <w:rPr>
          <w:rFonts w:ascii="GHEA Grapalat" w:hAnsi="GHEA Grapalat" w:cs="Sylfaen"/>
          <w:sz w:val="20"/>
          <w:lang w:val="hy-AM"/>
        </w:rPr>
        <w:t>այն</w:t>
      </w:r>
      <w:r w:rsidRPr="00064ADD">
        <w:rPr>
          <w:rFonts w:ascii="GHEA Grapalat" w:hAnsi="GHEA Grapalat" w:cs="Sylfaen"/>
          <w:sz w:val="20"/>
          <w:lang w:val="af-ZA"/>
        </w:rPr>
        <w:t xml:space="preserve"> </w:t>
      </w:r>
      <w:r w:rsidRPr="00064ADD">
        <w:rPr>
          <w:rFonts w:ascii="GHEA Grapalat" w:hAnsi="GHEA Grapalat" w:cs="Sylfaen"/>
          <w:sz w:val="20"/>
          <w:lang w:val="hy-AM"/>
        </w:rPr>
        <w:t>դեպքում</w:t>
      </w:r>
      <w:r w:rsidRPr="00064ADD">
        <w:rPr>
          <w:rFonts w:ascii="GHEA Grapalat" w:hAnsi="GHEA Grapalat" w:cs="Sylfaen"/>
          <w:sz w:val="20"/>
          <w:lang w:val="af-ZA"/>
        </w:rPr>
        <w:t xml:space="preserve">, </w:t>
      </w:r>
      <w:r w:rsidRPr="00064ADD">
        <w:rPr>
          <w:rFonts w:ascii="GHEA Grapalat" w:hAnsi="GHEA Grapalat" w:cs="Sylfaen"/>
          <w:sz w:val="20"/>
          <w:lang w:val="hy-AM"/>
        </w:rPr>
        <w:t>երբ</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ներկայացել</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մասնակից</w:t>
      </w:r>
      <w:r w:rsidRPr="00064ADD">
        <w:rPr>
          <w:rFonts w:ascii="GHEA Grapalat" w:hAnsi="GHEA Grapalat" w:cs="Sylfaen"/>
          <w:sz w:val="20"/>
          <w:lang w:val="af-ZA"/>
        </w:rPr>
        <w:t xml:space="preserve"> </w:t>
      </w:r>
      <w:r w:rsidRPr="00064ADD">
        <w:rPr>
          <w:rFonts w:ascii="GHEA Grapalat" w:hAnsi="GHEA Grapalat" w:cs="Sylfaen"/>
          <w:sz w:val="20"/>
          <w:lang w:val="hy-AM"/>
        </w:rPr>
        <w:t>կամ</w:t>
      </w:r>
      <w:r w:rsidRPr="00064ADD">
        <w:rPr>
          <w:rFonts w:ascii="GHEA Grapalat" w:hAnsi="GHEA Grapalat" w:cs="Sylfaen"/>
          <w:sz w:val="20"/>
          <w:lang w:val="af-ZA"/>
        </w:rPr>
        <w:t xml:space="preserve"> </w:t>
      </w:r>
      <w:r w:rsidRPr="00064ADD">
        <w:rPr>
          <w:rFonts w:ascii="GHEA Grapalat" w:hAnsi="GHEA Grapalat" w:cs="Sylfaen"/>
          <w:sz w:val="20"/>
          <w:lang w:val="hy-AM"/>
        </w:rPr>
        <w:t>հրավերի</w:t>
      </w:r>
      <w:r w:rsidRPr="00064ADD">
        <w:rPr>
          <w:rFonts w:ascii="GHEA Grapalat" w:hAnsi="GHEA Grapalat" w:cs="Sylfaen"/>
          <w:sz w:val="20"/>
          <w:lang w:val="af-ZA"/>
        </w:rPr>
        <w:t xml:space="preserve"> </w:t>
      </w:r>
      <w:r w:rsidRPr="00064ADD">
        <w:rPr>
          <w:rFonts w:ascii="GHEA Grapalat" w:hAnsi="GHEA Grapalat" w:cs="Sylfaen"/>
          <w:sz w:val="20"/>
          <w:lang w:val="hy-AM"/>
        </w:rPr>
        <w:t>պահանջներին</w:t>
      </w:r>
      <w:r w:rsidRPr="00064ADD">
        <w:rPr>
          <w:rFonts w:ascii="GHEA Grapalat" w:hAnsi="GHEA Grapalat" w:cs="Sylfaen"/>
          <w:sz w:val="20"/>
          <w:lang w:val="af-ZA"/>
        </w:rPr>
        <w:t xml:space="preserve"> </w:t>
      </w:r>
      <w:r w:rsidRPr="00064ADD">
        <w:rPr>
          <w:rFonts w:ascii="GHEA Grapalat" w:hAnsi="GHEA Grapalat" w:cs="Sylfaen"/>
          <w:sz w:val="20"/>
          <w:lang w:val="hy-AM"/>
        </w:rPr>
        <w:t>բավարար</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գնահատվել</w:t>
      </w:r>
      <w:r w:rsidRPr="00064ADD">
        <w:rPr>
          <w:rFonts w:ascii="GHEA Grapalat" w:hAnsi="GHEA Grapalat" w:cs="Sylfaen"/>
          <w:sz w:val="20"/>
          <w:lang w:val="af-ZA"/>
        </w:rPr>
        <w:t xml:space="preserve"> </w:t>
      </w:r>
      <w:r w:rsidRPr="00064ADD">
        <w:rPr>
          <w:rFonts w:ascii="GHEA Grapalat" w:hAnsi="GHEA Grapalat" w:cs="Sylfaen"/>
          <w:sz w:val="20"/>
          <w:lang w:val="hy-AM"/>
        </w:rPr>
        <w:t>միայն</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մասնակցի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p>
    <w:p w14:paraId="6C98F523" w14:textId="77777777" w:rsidR="00387F66" w:rsidRPr="00064ADD" w:rsidRDefault="005D3374" w:rsidP="00FC415D">
      <w:pPr>
        <w:shd w:val="clear" w:color="auto" w:fill="FFFFFF"/>
        <w:ind w:firstLine="375"/>
        <w:jc w:val="both"/>
        <w:rPr>
          <w:rFonts w:ascii="GHEA Grapalat" w:hAnsi="GHEA Grapalat" w:cs="Sylfaen"/>
          <w:sz w:val="20"/>
          <w:lang w:val="hy-AM"/>
        </w:rPr>
      </w:pPr>
      <w:r w:rsidRPr="00064ADD" w:rsidDel="004830AB">
        <w:rPr>
          <w:rFonts w:ascii="GHEA Grapalat" w:hAnsi="GHEA Grapalat" w:cs="Sylfaen"/>
          <w:sz w:val="20"/>
          <w:lang w:val="af-ZA"/>
        </w:rPr>
        <w:t xml:space="preserve"> </w:t>
      </w:r>
    </w:p>
    <w:p w14:paraId="43012611" w14:textId="77777777" w:rsidR="00C52CD8" w:rsidRPr="00064ADD" w:rsidRDefault="00704862" w:rsidP="00EF3662">
      <w:pPr>
        <w:ind w:firstLine="708"/>
        <w:jc w:val="both"/>
        <w:rPr>
          <w:rFonts w:ascii="GHEA Grapalat" w:hAnsi="GHEA Grapalat" w:cs="Sylfaen"/>
          <w:sz w:val="20"/>
          <w:lang w:val="hy-AM"/>
        </w:rPr>
      </w:pPr>
      <w:r w:rsidRPr="00064ADD">
        <w:rPr>
          <w:rFonts w:ascii="GHEA Grapalat" w:hAnsi="GHEA Grapalat" w:cs="Sylfaen"/>
          <w:sz w:val="20"/>
          <w:lang w:val="hy-AM"/>
        </w:rPr>
        <w:t xml:space="preserve">է. բանակցությունների համար սահմանված վերջնաժամկետը լրանալու պահին, եթե դրան ներկա մասնակիցների ներկայացրած գները գերազանցում են գնման գինը, </w:t>
      </w:r>
      <w:r w:rsidR="00973FB1" w:rsidRPr="00064ADD">
        <w:rPr>
          <w:rFonts w:ascii="GHEA Grapalat" w:hAnsi="GHEA Grapalat" w:cs="Sylfaen"/>
          <w:sz w:val="20"/>
          <w:lang w:val="hy-AM"/>
        </w:rPr>
        <w:t>կամ</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նվազագույն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գները</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հավասար</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են</w:t>
      </w:r>
      <w:r w:rsidR="00973FB1" w:rsidRPr="00064ADD">
        <w:rPr>
          <w:rFonts w:ascii="GHEA Grapalat" w:hAnsi="GHEA Grapalat" w:cs="Sylfaen"/>
          <w:sz w:val="20"/>
          <w:lang w:val="af-ZA"/>
        </w:rPr>
        <w:t>,</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lastRenderedPageBreak/>
        <w:t>գնման</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ընթացակարգը</w:t>
      </w:r>
      <w:r w:rsidR="009B6D58" w:rsidRPr="00064ADD">
        <w:rPr>
          <w:rFonts w:ascii="GHEA Grapalat" w:hAnsi="GHEA Grapalat" w:cs="Sylfaen"/>
          <w:sz w:val="20"/>
          <w:lang w:val="af-ZA"/>
        </w:rPr>
        <w:t xml:space="preserve"> </w:t>
      </w:r>
      <w:r w:rsidR="005A3DC6" w:rsidRPr="00064ADD">
        <w:rPr>
          <w:rFonts w:ascii="GHEA Grapalat" w:hAnsi="GHEA Grapalat" w:cs="Sylfaen"/>
          <w:sz w:val="20"/>
          <w:lang w:val="hy-AM"/>
        </w:rPr>
        <w:t>Օ</w:t>
      </w:r>
      <w:r w:rsidR="00973FB1" w:rsidRPr="00064ADD">
        <w:rPr>
          <w:rFonts w:ascii="GHEA Grapalat" w:hAnsi="GHEA Grapalat" w:cs="Sylfaen"/>
          <w:sz w:val="20"/>
          <w:lang w:val="hy-AM"/>
        </w:rPr>
        <w:t>րենքի</w:t>
      </w:r>
      <w:r w:rsidR="00973FB1" w:rsidRPr="00064ADD">
        <w:rPr>
          <w:rFonts w:ascii="GHEA Grapalat" w:hAnsi="GHEA Grapalat" w:cs="Sylfaen"/>
          <w:sz w:val="20"/>
          <w:lang w:val="af-ZA"/>
        </w:rPr>
        <w:t xml:space="preserve"> 37-</w:t>
      </w:r>
      <w:r w:rsidR="00973FB1" w:rsidRPr="00064ADD">
        <w:rPr>
          <w:rFonts w:ascii="GHEA Grapalat" w:hAnsi="GHEA Grapalat" w:cs="Sylfaen"/>
          <w:sz w:val="20"/>
          <w:lang w:val="hy-AM"/>
        </w:rPr>
        <w:t>րդ</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հոդվածի</w:t>
      </w:r>
      <w:r w:rsidR="00973FB1" w:rsidRPr="00064ADD">
        <w:rPr>
          <w:rFonts w:ascii="GHEA Grapalat" w:hAnsi="GHEA Grapalat" w:cs="Sylfaen"/>
          <w:sz w:val="20"/>
          <w:lang w:val="af-ZA"/>
        </w:rPr>
        <w:t xml:space="preserve"> 1-</w:t>
      </w:r>
      <w:r w:rsidR="00973FB1" w:rsidRPr="00064ADD">
        <w:rPr>
          <w:rFonts w:ascii="GHEA Grapalat" w:hAnsi="GHEA Grapalat" w:cs="Sylfaen"/>
          <w:sz w:val="20"/>
          <w:lang w:val="hy-AM"/>
        </w:rPr>
        <w:t>ին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մասի</w:t>
      </w:r>
      <w:r w:rsidR="00973FB1" w:rsidRPr="00064ADD">
        <w:rPr>
          <w:rFonts w:ascii="GHEA Grapalat" w:hAnsi="GHEA Grapalat" w:cs="Sylfaen"/>
          <w:sz w:val="20"/>
          <w:lang w:val="af-ZA"/>
        </w:rPr>
        <w:t xml:space="preserve"> 1-</w:t>
      </w:r>
      <w:r w:rsidR="00973FB1" w:rsidRPr="00064ADD">
        <w:rPr>
          <w:rFonts w:ascii="GHEA Grapalat" w:hAnsi="GHEA Grapalat" w:cs="Sylfaen"/>
          <w:sz w:val="20"/>
          <w:lang w:val="hy-AM"/>
        </w:rPr>
        <w:t>ին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կետի</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հիման</w:t>
      </w:r>
      <w:r w:rsidR="00973FB1" w:rsidRPr="00064ADD">
        <w:rPr>
          <w:rFonts w:ascii="GHEA Grapalat" w:hAnsi="GHEA Grapalat" w:cs="Sylfaen"/>
          <w:sz w:val="20"/>
          <w:lang w:val="af-ZA"/>
        </w:rPr>
        <w:t xml:space="preserve"> </w:t>
      </w:r>
      <w:r w:rsidR="00973FB1" w:rsidRPr="00064ADD">
        <w:rPr>
          <w:rFonts w:ascii="GHEA Grapalat" w:hAnsi="GHEA Grapalat" w:cs="Sylfaen"/>
          <w:sz w:val="20"/>
          <w:lang w:val="hy-AM"/>
        </w:rPr>
        <w:t>վրա</w:t>
      </w:r>
      <w:r w:rsidR="00973FB1" w:rsidRPr="00064ADD">
        <w:rPr>
          <w:rFonts w:ascii="GHEA Grapalat" w:hAnsi="GHEA Grapalat" w:cs="Sylfaen"/>
          <w:sz w:val="20"/>
          <w:lang w:val="af-ZA"/>
        </w:rPr>
        <w:t xml:space="preserve"> </w:t>
      </w:r>
      <w:r w:rsidR="009B6D58" w:rsidRPr="00064ADD">
        <w:rPr>
          <w:rFonts w:ascii="GHEA Grapalat" w:hAnsi="GHEA Grapalat" w:cs="Sylfaen"/>
          <w:sz w:val="20"/>
          <w:lang w:val="hy-AM"/>
        </w:rPr>
        <w:t>հայտարարվում</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է</w:t>
      </w:r>
      <w:r w:rsidR="009B6D58" w:rsidRPr="00064ADD">
        <w:rPr>
          <w:rFonts w:ascii="GHEA Grapalat" w:hAnsi="GHEA Grapalat" w:cs="Sylfaen"/>
          <w:sz w:val="20"/>
          <w:lang w:val="af-ZA"/>
        </w:rPr>
        <w:t xml:space="preserve"> </w:t>
      </w:r>
      <w:r w:rsidR="009B6D58" w:rsidRPr="00064ADD">
        <w:rPr>
          <w:rFonts w:ascii="GHEA Grapalat" w:hAnsi="GHEA Grapalat" w:cs="Sylfaen"/>
          <w:sz w:val="20"/>
          <w:lang w:val="hy-AM"/>
        </w:rPr>
        <w:t>չկայացած</w:t>
      </w:r>
      <w:r w:rsidR="003D1FE3" w:rsidRPr="00064ADD">
        <w:rPr>
          <w:rFonts w:ascii="GHEA Grapalat" w:hAnsi="GHEA Grapalat" w:cs="Sylfaen"/>
          <w:sz w:val="20"/>
          <w:lang w:val="hy-AM"/>
        </w:rPr>
        <w:t>, բացառությամբ սույն ենթակետի «զ» պարբերությամբ նախատեսված դեպքի:</w:t>
      </w:r>
    </w:p>
    <w:p w14:paraId="1E1E38D0" w14:textId="77777777" w:rsidR="00B514E8" w:rsidRPr="00064ADD" w:rsidRDefault="00FD2748" w:rsidP="00EF3662">
      <w:pPr>
        <w:ind w:firstLine="708"/>
        <w:jc w:val="both"/>
        <w:rPr>
          <w:rFonts w:ascii="GHEA Grapalat" w:hAnsi="GHEA Grapalat"/>
          <w:sz w:val="20"/>
          <w:szCs w:val="20"/>
          <w:lang w:val="hy-AM" w:eastAsia="x-none"/>
        </w:rPr>
      </w:pPr>
      <w:r w:rsidRPr="00064ADD">
        <w:rPr>
          <w:rFonts w:ascii="GHEA Grapalat" w:hAnsi="GHEA Grapalat"/>
          <w:sz w:val="20"/>
          <w:szCs w:val="20"/>
          <w:lang w:val="af-ZA" w:eastAsia="x-none"/>
        </w:rPr>
        <w:t>8</w:t>
      </w:r>
      <w:r w:rsidR="00C82BD2"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7</w:t>
      </w:r>
      <w:r w:rsidR="00E24EBF" w:rsidRPr="00064ADD">
        <w:rPr>
          <w:rFonts w:ascii="GHEA Grapalat" w:hAnsi="GHEA Grapalat"/>
          <w:sz w:val="20"/>
          <w:szCs w:val="20"/>
          <w:lang w:val="af-ZA" w:eastAsia="x-none"/>
        </w:rPr>
        <w:t xml:space="preserve"> </w:t>
      </w:r>
      <w:r w:rsidR="00753C9B" w:rsidRPr="00064ADD">
        <w:rPr>
          <w:rFonts w:ascii="GHEA Grapalat" w:hAnsi="GHEA Grapalat"/>
          <w:sz w:val="20"/>
          <w:szCs w:val="20"/>
          <w:lang w:val="af-ZA" w:eastAsia="x-none"/>
        </w:rPr>
        <w:t>Պ</w:t>
      </w:r>
      <w:r w:rsidR="00B514E8" w:rsidRPr="00064ADD">
        <w:rPr>
          <w:rFonts w:ascii="GHEA Grapalat" w:hAnsi="GHEA Grapalat"/>
          <w:sz w:val="20"/>
          <w:szCs w:val="20"/>
          <w:lang w:val="af-ZA" w:eastAsia="x-none"/>
        </w:rPr>
        <w:t xml:space="preserve">ահանջի դեպքում </w:t>
      </w:r>
      <w:r w:rsidR="00AD522C" w:rsidRPr="00064ADD">
        <w:rPr>
          <w:rFonts w:ascii="GHEA Grapalat" w:hAnsi="GHEA Grapalat"/>
          <w:sz w:val="20"/>
          <w:szCs w:val="20"/>
          <w:lang w:val="af-ZA" w:eastAsia="x-none"/>
        </w:rPr>
        <w:t xml:space="preserve">որևէ </w:t>
      </w:r>
      <w:r w:rsidR="007210AC"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eastAsia="x-none"/>
        </w:rPr>
        <w:t xml:space="preserve">այլ </w:t>
      </w:r>
      <w:r w:rsidR="007B36E4" w:rsidRPr="00064ADD">
        <w:rPr>
          <w:rFonts w:ascii="GHEA Grapalat" w:hAnsi="GHEA Grapalat"/>
          <w:sz w:val="20"/>
          <w:szCs w:val="20"/>
          <w:lang w:val="af-ZA" w:eastAsia="x-none"/>
        </w:rPr>
        <w:t>մ</w:t>
      </w:r>
      <w:r w:rsidR="00B514E8" w:rsidRPr="00064ADD">
        <w:rPr>
          <w:rFonts w:ascii="GHEA Grapalat" w:hAnsi="GHEA Grapalat"/>
          <w:sz w:val="20"/>
          <w:szCs w:val="20"/>
          <w:lang w:val="af-ZA" w:eastAsia="x-none"/>
        </w:rPr>
        <w:t>ասնակցին:</w:t>
      </w:r>
      <w:r w:rsidR="007B6811" w:rsidRPr="00064ADD">
        <w:rPr>
          <w:rFonts w:ascii="GHEA Grapalat" w:hAnsi="GHEA Grapalat"/>
          <w:sz w:val="20"/>
          <w:szCs w:val="20"/>
          <w:lang w:val="hy-AM" w:eastAsia="x-none"/>
        </w:rPr>
        <w:t xml:space="preserve"> </w:t>
      </w:r>
      <w:r w:rsidR="007B6811" w:rsidRPr="00064ADD">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eastAsia="x-none"/>
        </w:rPr>
        <w:t xml:space="preserve">հայտում ներառված </w:t>
      </w:r>
      <w:r w:rsidR="007B6811" w:rsidRPr="00064ADD">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eastAsia="x-none"/>
        </w:rPr>
        <w:t xml:space="preserve">հանձնաժողովի </w:t>
      </w:r>
      <w:r w:rsidR="007B6811" w:rsidRPr="00064ADD">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eastAsia="x-none"/>
        </w:rPr>
        <w:t>:</w:t>
      </w:r>
    </w:p>
    <w:p w14:paraId="087646DA" w14:textId="77777777"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eastAsia="x-none"/>
        </w:rPr>
        <w:t>8</w:t>
      </w:r>
      <w:r w:rsidR="002B121D" w:rsidRPr="00064ADD">
        <w:rPr>
          <w:rFonts w:ascii="GHEA Grapalat" w:hAnsi="GHEA Grapalat"/>
          <w:sz w:val="20"/>
          <w:lang w:val="af-ZA" w:eastAsia="x-none"/>
        </w:rPr>
        <w:t>.</w:t>
      </w:r>
      <w:r w:rsidR="00733A58" w:rsidRPr="00064ADD">
        <w:rPr>
          <w:rFonts w:ascii="GHEA Grapalat" w:hAnsi="GHEA Grapalat"/>
          <w:sz w:val="20"/>
          <w:lang w:val="af-ZA" w:eastAsia="x-none"/>
        </w:rPr>
        <w:t>8</w:t>
      </w:r>
      <w:r w:rsidR="002B121D" w:rsidRPr="00064ADD">
        <w:rPr>
          <w:rFonts w:ascii="GHEA Grapalat" w:hAnsi="GHEA Grapalat"/>
          <w:sz w:val="20"/>
          <w:lang w:val="af-ZA" w:eastAsia="x-none"/>
        </w:rPr>
        <w:t xml:space="preserve"> Եթե հայտերի բացման</w:t>
      </w:r>
      <w:r w:rsidR="00DE1C00" w:rsidRPr="00064ADD">
        <w:rPr>
          <w:rFonts w:ascii="GHEA Grapalat" w:hAnsi="GHEA Grapalat"/>
          <w:sz w:val="20"/>
          <w:lang w:val="hy-AM" w:eastAsia="x-none"/>
        </w:rPr>
        <w:t xml:space="preserve"> և գնահատման</w:t>
      </w:r>
      <w:r w:rsidR="002B121D" w:rsidRPr="00064ADD">
        <w:rPr>
          <w:rFonts w:ascii="GHEA Grapalat" w:hAnsi="GHEA Grapalat"/>
          <w:sz w:val="20"/>
          <w:lang w:val="af-ZA" w:eastAsia="x-none"/>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7" w:name="_Hlk9262487"/>
      <w:r w:rsidR="00476579" w:rsidRPr="00064ADD">
        <w:rPr>
          <w:rFonts w:ascii="GHEA Grapalat" w:hAnsi="GHEA Grapalat" w:cs="Sylfaen"/>
          <w:sz w:val="20"/>
          <w:szCs w:val="24"/>
          <w:lang w:val="hy-AM" w:eastAsia="en-US"/>
        </w:rPr>
        <w:t xml:space="preserve"> </w:t>
      </w:r>
      <w:bookmarkEnd w:id="7"/>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14:paraId="3C88D104" w14:textId="77777777"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14:paraId="67C76CA7" w14:textId="77777777"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68A03994" w14:textId="77777777" w:rsidR="00AF3CCA" w:rsidRPr="00064ADD" w:rsidRDefault="00A150A9" w:rsidP="00AF3CCA">
      <w:pPr>
        <w:pStyle w:val="23"/>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14:paraId="65CDC6B8" w14:textId="77777777" w:rsidR="00AF3CCA"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14:paraId="224D6686" w14:textId="77777777" w:rsidR="00E65F37" w:rsidRPr="00064ADD" w:rsidRDefault="00A150A9" w:rsidP="00D571F0">
      <w:pPr>
        <w:pStyle w:val="23"/>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14:paraId="0E62E8D1" w14:textId="77777777" w:rsidR="00C52CD8" w:rsidRPr="00064ADD" w:rsidRDefault="00A24827" w:rsidP="00EF3662">
      <w:pPr>
        <w:pStyle w:val="23"/>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38A4E01" w14:textId="77777777" w:rsidR="008B73CD" w:rsidRPr="00993392" w:rsidRDefault="008B73CD" w:rsidP="00EF3662">
      <w:pPr>
        <w:pStyle w:val="23"/>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14:paraId="6BDF390E" w14:textId="77777777"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հայտ</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գալու</w:t>
      </w:r>
      <w:r w:rsidR="0036230B" w:rsidRPr="00993392">
        <w:rPr>
          <w:rFonts w:ascii="GHEA Grapalat" w:hAnsi="GHEA Grapalat" w:cs="Sylfaen"/>
          <w:sz w:val="20"/>
          <w:lang w:val="af-ZA"/>
        </w:rPr>
        <w:t xml:space="preserve"> </w:t>
      </w:r>
      <w:r w:rsidR="00AF3CCA" w:rsidRPr="00993392">
        <w:rPr>
          <w:rFonts w:ascii="GHEA Grapalat" w:hAnsi="GHEA Grapalat" w:cs="Sylfaen"/>
          <w:sz w:val="20"/>
          <w:lang w:val="ru-RU"/>
        </w:rPr>
        <w:t>դեպքում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ղեկավարի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պատճառաբանված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հիման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վրա</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լիազորված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մարմինը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ներառում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գնումների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գործընթացին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մասնակցելու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իրավունք</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չունեցող</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մասնակիցների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ցուցակում։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Ընդ</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որում</w:t>
      </w:r>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r w:rsidR="00AF3CCA" w:rsidRPr="00993392">
        <w:rPr>
          <w:rFonts w:ascii="GHEA Grapalat" w:hAnsi="GHEA Grapalat" w:cs="Sylfaen"/>
          <w:sz w:val="20"/>
          <w:lang w:val="ru-RU"/>
        </w:rPr>
        <w:t>սույն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կետում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նշված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որոշումը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ղեկավարը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կայացնում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ընթացակարգը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չկայացած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հայտարարվելու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միակողմանի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լուծելու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տասն</w:t>
      </w:r>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կայացվելուն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այն</w:t>
      </w:r>
      <w:r w:rsidR="00AF3CCA" w:rsidRPr="00064ADD">
        <w:rPr>
          <w:rFonts w:ascii="GHEA Grapalat" w:hAnsi="GHEA Grapalat" w:cs="Sylfaen"/>
          <w:sz w:val="20"/>
          <w:lang w:val="af-ZA"/>
        </w:rPr>
        <w:t xml:space="preserve"> գրավոր </w:t>
      </w:r>
      <w:r w:rsidR="00AF3CCA" w:rsidRPr="00064ADD">
        <w:rPr>
          <w:rFonts w:ascii="GHEA Grapalat" w:hAnsi="GHEA Grapalat" w:cs="Sylfaen"/>
          <w:sz w:val="20"/>
          <w:lang w:val="ru-RU"/>
        </w:rPr>
        <w:t>տրամադրվում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մարմնին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մարմինը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ներառում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գնումների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գործընթացին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չունեցող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մասնակիցների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ցուցակում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իսկ</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դրությամբ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կողմից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բողոքարկման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հարուցված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չավարտված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առկայության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դեպքում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տվյալ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եզրափակիչ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ակտն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ուժի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մեջ</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մտնելու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եթե</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քննության</w:t>
      </w:r>
      <w:r w:rsidR="00AF3CCA" w:rsidRPr="00064ADD">
        <w:rPr>
          <w:rFonts w:ascii="GHEA Grapalat" w:hAnsi="GHEA Grapalat" w:cs="Sylfaen"/>
          <w:sz w:val="20"/>
          <w:lang w:val="af-ZA"/>
        </w:rPr>
        <w:t xml:space="preserve"> </w:t>
      </w:r>
      <w:r w:rsidR="00AF3CCA" w:rsidRPr="00993392">
        <w:rPr>
          <w:rFonts w:ascii="GHEA Grapalat" w:hAnsi="GHEA Grapalat" w:cs="Sylfaen"/>
          <w:sz w:val="20"/>
          <w:lang w:val="ru-RU"/>
        </w:rPr>
        <w:t>արդյունքով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կատարման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հնարավորությունը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վերացել</w:t>
      </w:r>
      <w:r w:rsidR="00A04C67" w:rsidRPr="00993392">
        <w:rPr>
          <w:rFonts w:ascii="GHEA Grapalat" w:hAnsi="GHEA Grapalat" w:cs="Sylfaen"/>
          <w:sz w:val="20"/>
          <w:lang w:val="hy-AM"/>
        </w:rPr>
        <w:t>։</w:t>
      </w:r>
    </w:p>
    <w:p w14:paraId="6D9CACDE" w14:textId="77777777"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lastRenderedPageBreak/>
        <w:t xml:space="preserve"> </w:t>
      </w:r>
      <w:r w:rsidRPr="00993392">
        <w:rPr>
          <w:rFonts w:ascii="GHEA Grapalat" w:hAnsi="GHEA Grapalat" w:cs="Sylfaen"/>
          <w:sz w:val="20"/>
          <w:lang w:val="af-ZA"/>
        </w:rPr>
        <w:t>Ընդ որում, եթե՝</w:t>
      </w:r>
    </w:p>
    <w:p w14:paraId="2EA0B84F" w14:textId="77777777" w:rsidR="00A04C67" w:rsidRPr="00993392"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6CB8BAF" w14:textId="77777777" w:rsidR="00A04C67" w:rsidRPr="00993392" w:rsidRDefault="00A04C67" w:rsidP="00A04C67">
      <w:pPr>
        <w:pStyle w:val="aff3"/>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 որոշումը ներկայացվելու վերջնաժամկետը լրանալու</w:t>
      </w:r>
      <w:r w:rsidRPr="00993392">
        <w:rPr>
          <w:rFonts w:ascii="GHEA Grapalat" w:hAnsi="GHEA Grapalat" w:cs="Sylfaen"/>
          <w:sz w:val="20"/>
          <w:lang w:val="en-US"/>
        </w:rPr>
        <w:t>ց</w:t>
      </w:r>
      <w:r w:rsidRPr="00993392">
        <w:rPr>
          <w:rFonts w:ascii="GHEA Grapalat" w:hAnsi="GHEA Grapalat" w:cs="Sylfaen"/>
          <w:sz w:val="20"/>
          <w:lang w:val="af-ZA"/>
        </w:rPr>
        <w:t xml:space="preserve"> </w:t>
      </w:r>
      <w:r w:rsidRPr="00993392">
        <w:rPr>
          <w:rFonts w:ascii="GHEA Grapalat" w:hAnsi="GHEA Grapalat" w:cs="Sylfaen"/>
          <w:sz w:val="20"/>
          <w:lang w:val="en-US"/>
        </w:rPr>
        <w:t>հետո</w:t>
      </w:r>
      <w:r w:rsidRPr="00993392">
        <w:rPr>
          <w:rFonts w:ascii="GHEA Grapalat" w:hAnsi="GHEA Grapalat" w:cs="Sylfaen"/>
          <w:sz w:val="20"/>
          <w:lang w:val="af-ZA"/>
        </w:rPr>
        <w:t xml:space="preserve">, </w:t>
      </w:r>
      <w:r w:rsidRPr="00993392">
        <w:rPr>
          <w:rFonts w:ascii="GHEA Grapalat" w:hAnsi="GHEA Grapalat" w:cs="Sylfaen"/>
          <w:sz w:val="20"/>
          <w:lang w:val="en-US"/>
        </w:rPr>
        <w:t>բայց</w:t>
      </w:r>
      <w:r w:rsidRPr="00993392">
        <w:rPr>
          <w:rFonts w:ascii="GHEA Grapalat" w:hAnsi="GHEA Grapalat" w:cs="Sylfaen"/>
          <w:sz w:val="20"/>
          <w:lang w:val="af-ZA"/>
        </w:rPr>
        <w:t xml:space="preserve"> </w:t>
      </w:r>
      <w:r w:rsidRPr="00993392">
        <w:rPr>
          <w:rFonts w:ascii="GHEA Grapalat" w:hAnsi="GHEA Grapalat" w:cs="Sylfaen"/>
          <w:sz w:val="20"/>
          <w:lang w:val="en-US"/>
        </w:rPr>
        <w:t>ոչ</w:t>
      </w:r>
      <w:r w:rsidRPr="00993392">
        <w:rPr>
          <w:rFonts w:ascii="GHEA Grapalat" w:hAnsi="GHEA Grapalat" w:cs="Sylfaen"/>
          <w:sz w:val="20"/>
          <w:lang w:val="af-ZA"/>
        </w:rPr>
        <w:t xml:space="preserve"> </w:t>
      </w:r>
      <w:r w:rsidRPr="00993392">
        <w:rPr>
          <w:rFonts w:ascii="GHEA Grapalat" w:hAnsi="GHEA Grapalat" w:cs="Sylfaen"/>
          <w:sz w:val="20"/>
          <w:lang w:val="en-US"/>
        </w:rPr>
        <w:t>ուշ</w:t>
      </w:r>
      <w:r w:rsidRPr="00993392">
        <w:rPr>
          <w:rFonts w:ascii="GHEA Grapalat" w:hAnsi="GHEA Grapalat" w:cs="Sylfaen"/>
          <w:sz w:val="20"/>
          <w:lang w:val="af-ZA"/>
        </w:rPr>
        <w:t xml:space="preserve">, </w:t>
      </w:r>
      <w:r w:rsidRPr="00993392">
        <w:rPr>
          <w:rFonts w:ascii="GHEA Grapalat" w:hAnsi="GHEA Grapalat" w:cs="Sylfaen"/>
          <w:sz w:val="20"/>
          <w:lang w:val="en-US"/>
        </w:rPr>
        <w:t>քան</w:t>
      </w:r>
      <w:r w:rsidRPr="00993392">
        <w:rPr>
          <w:rFonts w:ascii="GHEA Grapalat" w:hAnsi="GHEA Grapalat" w:cs="Sylfaen"/>
          <w:sz w:val="20"/>
          <w:lang w:val="af-ZA"/>
        </w:rPr>
        <w:t xml:space="preserve"> </w:t>
      </w:r>
      <w:r w:rsidRPr="00993392">
        <w:rPr>
          <w:rFonts w:ascii="GHEA Grapalat" w:hAnsi="GHEA Grapalat" w:cs="Sylfaen"/>
          <w:sz w:val="20"/>
          <w:lang w:val="en-US"/>
        </w:rPr>
        <w:t>մասնակցին</w:t>
      </w:r>
      <w:r w:rsidRPr="00993392">
        <w:rPr>
          <w:rFonts w:ascii="GHEA Grapalat" w:hAnsi="GHEA Grapalat" w:cs="Sylfaen"/>
          <w:sz w:val="20"/>
          <w:lang w:val="af-ZA"/>
        </w:rPr>
        <w:t xml:space="preserve"> </w:t>
      </w:r>
      <w:r w:rsidRPr="00993392">
        <w:rPr>
          <w:rFonts w:ascii="GHEA Grapalat" w:hAnsi="GHEA Grapalat" w:cs="Sylfaen"/>
          <w:sz w:val="20"/>
          <w:lang w:val="en-US"/>
        </w:rPr>
        <w:t>կամ</w:t>
      </w:r>
      <w:r w:rsidRPr="00993392">
        <w:rPr>
          <w:rFonts w:ascii="GHEA Grapalat" w:hAnsi="GHEA Grapalat" w:cs="Sylfaen"/>
          <w:sz w:val="20"/>
          <w:lang w:val="af-ZA"/>
        </w:rPr>
        <w:t xml:space="preserve"> </w:t>
      </w:r>
      <w:r w:rsidRPr="00993392">
        <w:rPr>
          <w:rFonts w:ascii="GHEA Grapalat" w:hAnsi="GHEA Grapalat" w:cs="Sylfaen"/>
          <w:sz w:val="20"/>
          <w:lang w:val="en-US"/>
        </w:rPr>
        <w:t>պայմանագիր</w:t>
      </w:r>
      <w:r w:rsidRPr="00993392">
        <w:rPr>
          <w:rFonts w:ascii="GHEA Grapalat" w:hAnsi="GHEA Grapalat" w:cs="Sylfaen"/>
          <w:sz w:val="20"/>
          <w:lang w:val="af-ZA"/>
        </w:rPr>
        <w:t xml:space="preserve"> </w:t>
      </w:r>
      <w:r w:rsidRPr="00993392">
        <w:rPr>
          <w:rFonts w:ascii="GHEA Grapalat" w:hAnsi="GHEA Grapalat" w:cs="Sylfaen"/>
          <w:sz w:val="20"/>
          <w:lang w:val="en-US"/>
        </w:rPr>
        <w:t>կնքած</w:t>
      </w:r>
      <w:r w:rsidRPr="00993392">
        <w:rPr>
          <w:rFonts w:ascii="GHEA Grapalat" w:hAnsi="GHEA Grapalat" w:cs="Sylfaen"/>
          <w:sz w:val="20"/>
          <w:lang w:val="af-ZA"/>
        </w:rPr>
        <w:t xml:space="preserve"> </w:t>
      </w:r>
      <w:r w:rsidRPr="00993392">
        <w:rPr>
          <w:rFonts w:ascii="GHEA Grapalat" w:hAnsi="GHEA Grapalat" w:cs="Sylfaen"/>
          <w:sz w:val="20"/>
          <w:lang w:val="en-US"/>
        </w:rPr>
        <w:t>անձին</w:t>
      </w:r>
      <w:r w:rsidRPr="00993392">
        <w:rPr>
          <w:rFonts w:ascii="GHEA Grapalat" w:hAnsi="GHEA Grapalat" w:cs="Sylfaen"/>
          <w:sz w:val="20"/>
          <w:lang w:val="af-ZA"/>
        </w:rPr>
        <w:t xml:space="preserve"> </w:t>
      </w:r>
      <w:r w:rsidRPr="00993392">
        <w:rPr>
          <w:rFonts w:ascii="GHEA Grapalat" w:hAnsi="GHEA Grapalat" w:cs="Sylfaen"/>
          <w:sz w:val="20"/>
          <w:lang w:val="en-US"/>
        </w:rPr>
        <w:t>ցուցակում</w:t>
      </w:r>
      <w:r w:rsidRPr="00993392">
        <w:rPr>
          <w:rFonts w:ascii="GHEA Grapalat" w:hAnsi="GHEA Grapalat" w:cs="Sylfaen"/>
          <w:sz w:val="20"/>
          <w:lang w:val="af-ZA"/>
        </w:rPr>
        <w:t xml:space="preserve"> </w:t>
      </w:r>
      <w:r w:rsidRPr="00993392">
        <w:rPr>
          <w:rFonts w:ascii="GHEA Grapalat" w:hAnsi="GHEA Grapalat" w:cs="Sylfaen"/>
          <w:sz w:val="20"/>
          <w:lang w:val="en-US"/>
        </w:rPr>
        <w:t>ներառելու</w:t>
      </w:r>
      <w:r w:rsidRPr="00993392">
        <w:rPr>
          <w:rFonts w:ascii="GHEA Grapalat" w:hAnsi="GHEA Grapalat" w:cs="Sylfaen"/>
          <w:sz w:val="20"/>
          <w:lang w:val="af-ZA"/>
        </w:rPr>
        <w:t xml:space="preserve"> </w:t>
      </w:r>
      <w:r w:rsidRPr="00993392">
        <w:rPr>
          <w:rFonts w:ascii="GHEA Grapalat" w:hAnsi="GHEA Grapalat" w:cs="Sylfaen"/>
          <w:sz w:val="20"/>
          <w:lang w:val="en-US"/>
        </w:rPr>
        <w:t>վերջնաժամկետը</w:t>
      </w:r>
      <w:r w:rsidRPr="00993392">
        <w:rPr>
          <w:rFonts w:ascii="GHEA Grapalat" w:hAnsi="GHEA Grapalat" w:cs="Sylfaen"/>
          <w:sz w:val="20"/>
          <w:lang w:val="af-ZA"/>
        </w:rPr>
        <w:t xml:space="preserve"> </w:t>
      </w:r>
      <w:r w:rsidRPr="00993392">
        <w:rPr>
          <w:rFonts w:ascii="GHEA Grapalat" w:hAnsi="GHEA Grapalat" w:cs="Sylfaen"/>
          <w:sz w:val="20"/>
          <w:lang w:val="en-US"/>
        </w:rPr>
        <w:t>լրանալու</w:t>
      </w:r>
      <w:r w:rsidRPr="00993392">
        <w:rPr>
          <w:rFonts w:ascii="GHEA Grapalat" w:hAnsi="GHEA Grapalat" w:cs="Sylfaen"/>
          <w:sz w:val="20"/>
          <w:lang w:val="af-ZA"/>
        </w:rPr>
        <w:t xml:space="preserve"> </w:t>
      </w:r>
      <w:r w:rsidRPr="00993392">
        <w:rPr>
          <w:rFonts w:ascii="GHEA Grapalat" w:hAnsi="GHEA Grapalat" w:cs="Sylfaen"/>
          <w:sz w:val="20"/>
          <w:lang w:val="en-US"/>
        </w:rPr>
        <w:t>օրը</w:t>
      </w:r>
      <w:r w:rsidRPr="00993392">
        <w:rPr>
          <w:rFonts w:ascii="GHEA Grapalat" w:hAnsi="GHEA Grapalat" w:cs="Sylfaen"/>
          <w:sz w:val="20"/>
          <w:lang w:val="af-ZA"/>
        </w:rPr>
        <w:t xml:space="preserve">, </w:t>
      </w:r>
      <w:r w:rsidRPr="00993392">
        <w:rPr>
          <w:rFonts w:ascii="GHEA Grapalat" w:hAnsi="GHEA Grapalat" w:cs="Sylfaen"/>
          <w:sz w:val="20"/>
          <w:lang w:val="en-US"/>
        </w:rPr>
        <w:t>ապա</w:t>
      </w:r>
      <w:r w:rsidRPr="00993392">
        <w:rPr>
          <w:rFonts w:ascii="GHEA Grapalat" w:hAnsi="GHEA Grapalat" w:cs="Sylfaen"/>
          <w:sz w:val="20"/>
          <w:lang w:val="af-ZA"/>
        </w:rPr>
        <w:t xml:space="preserve"> </w:t>
      </w:r>
      <w:r w:rsidRPr="00993392">
        <w:rPr>
          <w:rFonts w:ascii="GHEA Grapalat" w:hAnsi="GHEA Grapalat" w:cs="Sylfaen"/>
          <w:sz w:val="20"/>
          <w:lang w:val="en-US"/>
        </w:rPr>
        <w:t>պատվիրատուն</w:t>
      </w:r>
      <w:r w:rsidRPr="00993392">
        <w:rPr>
          <w:rFonts w:ascii="GHEA Grapalat" w:hAnsi="GHEA Grapalat" w:cs="Sylfaen"/>
          <w:sz w:val="20"/>
          <w:lang w:val="af-ZA"/>
        </w:rPr>
        <w:t xml:space="preserve"> </w:t>
      </w:r>
      <w:r w:rsidRPr="00993392">
        <w:rPr>
          <w:rFonts w:ascii="GHEA Grapalat" w:hAnsi="GHEA Grapalat" w:cs="Sylfaen"/>
          <w:sz w:val="20"/>
          <w:lang w:val="en-US"/>
        </w:rPr>
        <w:t>դրա</w:t>
      </w:r>
      <w:r w:rsidRPr="00993392">
        <w:rPr>
          <w:rFonts w:ascii="GHEA Grapalat" w:hAnsi="GHEA Grapalat" w:cs="Sylfaen"/>
          <w:sz w:val="20"/>
          <w:lang w:val="af-ZA"/>
        </w:rPr>
        <w:t xml:space="preserve"> </w:t>
      </w:r>
      <w:r w:rsidRPr="00993392">
        <w:rPr>
          <w:rFonts w:ascii="GHEA Grapalat" w:hAnsi="GHEA Grapalat" w:cs="Sylfaen"/>
          <w:sz w:val="20"/>
          <w:lang w:val="en-US"/>
        </w:rPr>
        <w:t>մասին</w:t>
      </w:r>
      <w:r w:rsidRPr="00993392">
        <w:rPr>
          <w:rFonts w:ascii="GHEA Grapalat" w:hAnsi="GHEA Grapalat" w:cs="Sylfaen"/>
          <w:sz w:val="20"/>
          <w:lang w:val="af-ZA"/>
        </w:rPr>
        <w:t xml:space="preserve"> </w:t>
      </w:r>
      <w:r w:rsidRPr="00993392">
        <w:rPr>
          <w:rFonts w:ascii="GHEA Grapalat" w:hAnsi="GHEA Grapalat" w:cs="Sylfaen"/>
          <w:sz w:val="20"/>
          <w:lang w:val="en-US"/>
        </w:rPr>
        <w:t>գրավոր</w:t>
      </w:r>
      <w:r w:rsidRPr="00993392">
        <w:rPr>
          <w:rFonts w:ascii="GHEA Grapalat" w:hAnsi="GHEA Grapalat" w:cs="Sylfaen"/>
          <w:sz w:val="20"/>
          <w:lang w:val="af-ZA"/>
        </w:rPr>
        <w:t xml:space="preserve"> </w:t>
      </w:r>
      <w:r w:rsidRPr="00993392">
        <w:rPr>
          <w:rFonts w:ascii="GHEA Grapalat" w:hAnsi="GHEA Grapalat" w:cs="Sylfaen"/>
          <w:sz w:val="20"/>
          <w:lang w:val="en-US"/>
        </w:rPr>
        <w:t>տեղեկացնում</w:t>
      </w:r>
      <w:r w:rsidRPr="00993392">
        <w:rPr>
          <w:rFonts w:ascii="GHEA Grapalat" w:hAnsi="GHEA Grapalat" w:cs="Sylfaen"/>
          <w:sz w:val="20"/>
          <w:lang w:val="af-ZA"/>
        </w:rPr>
        <w:t xml:space="preserve"> </w:t>
      </w:r>
      <w:r w:rsidRPr="00993392">
        <w:rPr>
          <w:rFonts w:ascii="GHEA Grapalat" w:hAnsi="GHEA Grapalat" w:cs="Sylfaen"/>
          <w:sz w:val="20"/>
          <w:lang w:val="en-US"/>
        </w:rPr>
        <w:t>է</w:t>
      </w:r>
      <w:r w:rsidRPr="00993392">
        <w:rPr>
          <w:rFonts w:ascii="GHEA Grapalat" w:hAnsi="GHEA Grapalat" w:cs="Sylfaen"/>
          <w:sz w:val="20"/>
          <w:lang w:val="af-ZA"/>
        </w:rPr>
        <w:t xml:space="preserve"> </w:t>
      </w:r>
      <w:r w:rsidRPr="00993392">
        <w:rPr>
          <w:rFonts w:ascii="GHEA Grapalat" w:hAnsi="GHEA Grapalat" w:cs="Sylfaen"/>
          <w:sz w:val="20"/>
          <w:lang w:val="en-US"/>
        </w:rPr>
        <w:t>լիազորված</w:t>
      </w:r>
      <w:r w:rsidRPr="00993392">
        <w:rPr>
          <w:rFonts w:ascii="GHEA Grapalat" w:hAnsi="GHEA Grapalat" w:cs="Sylfaen"/>
          <w:sz w:val="20"/>
          <w:lang w:val="af-ZA"/>
        </w:rPr>
        <w:t xml:space="preserve"> </w:t>
      </w:r>
      <w:r w:rsidRPr="00993392">
        <w:rPr>
          <w:rFonts w:ascii="GHEA Grapalat" w:hAnsi="GHEA Grapalat" w:cs="Sylfaen"/>
          <w:sz w:val="20"/>
          <w:lang w:val="en-US"/>
        </w:rPr>
        <w:t>մարմին</w:t>
      </w:r>
      <w:r w:rsidRPr="00993392">
        <w:rPr>
          <w:rFonts w:ascii="GHEA Grapalat" w:hAnsi="GHEA Grapalat" w:cs="Sylfaen"/>
          <w:sz w:val="20"/>
          <w:lang w:val="af-ZA"/>
        </w:rPr>
        <w:t xml:space="preserve">, </w:t>
      </w:r>
      <w:r w:rsidRPr="00993392">
        <w:rPr>
          <w:rFonts w:ascii="GHEA Grapalat" w:hAnsi="GHEA Grapalat" w:cs="Sylfaen"/>
          <w:sz w:val="20"/>
          <w:lang w:val="en-US"/>
        </w:rPr>
        <w:t>որի</w:t>
      </w:r>
      <w:r w:rsidRPr="00993392">
        <w:rPr>
          <w:rFonts w:ascii="GHEA Grapalat" w:hAnsi="GHEA Grapalat" w:cs="Sylfaen"/>
          <w:sz w:val="20"/>
          <w:lang w:val="af-ZA"/>
        </w:rPr>
        <w:t xml:space="preserve"> </w:t>
      </w:r>
      <w:r w:rsidRPr="00993392">
        <w:rPr>
          <w:rFonts w:ascii="GHEA Grapalat" w:hAnsi="GHEA Grapalat" w:cs="Sylfaen"/>
          <w:sz w:val="20"/>
          <w:lang w:val="en-US"/>
        </w:rPr>
        <w:t>հիման</w:t>
      </w:r>
      <w:r w:rsidRPr="00993392">
        <w:rPr>
          <w:rFonts w:ascii="GHEA Grapalat" w:hAnsi="GHEA Grapalat" w:cs="Sylfaen"/>
          <w:sz w:val="20"/>
          <w:lang w:val="af-ZA"/>
        </w:rPr>
        <w:t xml:space="preserve"> </w:t>
      </w:r>
      <w:r w:rsidRPr="00993392">
        <w:rPr>
          <w:rFonts w:ascii="GHEA Grapalat" w:hAnsi="GHEA Grapalat" w:cs="Sylfaen"/>
          <w:sz w:val="20"/>
          <w:lang w:val="en-US"/>
        </w:rPr>
        <w:t>վրա</w:t>
      </w:r>
      <w:r w:rsidRPr="00993392">
        <w:rPr>
          <w:rFonts w:ascii="GHEA Grapalat" w:hAnsi="GHEA Grapalat" w:cs="Sylfaen"/>
          <w:sz w:val="20"/>
          <w:lang w:val="af-ZA"/>
        </w:rPr>
        <w:t xml:space="preserve"> </w:t>
      </w:r>
      <w:r w:rsidRPr="00993392">
        <w:rPr>
          <w:rFonts w:ascii="GHEA Grapalat" w:hAnsi="GHEA Grapalat" w:cs="Sylfaen"/>
          <w:sz w:val="20"/>
          <w:lang w:val="en-US"/>
        </w:rPr>
        <w:t>մասնակիցը</w:t>
      </w:r>
      <w:r w:rsidRPr="00993392">
        <w:rPr>
          <w:rFonts w:ascii="GHEA Grapalat" w:hAnsi="GHEA Grapalat" w:cs="Sylfaen"/>
          <w:sz w:val="20"/>
          <w:lang w:val="af-ZA"/>
        </w:rPr>
        <w:t xml:space="preserve"> </w:t>
      </w:r>
      <w:r w:rsidRPr="00993392">
        <w:rPr>
          <w:rFonts w:ascii="GHEA Grapalat" w:hAnsi="GHEA Grapalat" w:cs="Sylfaen"/>
          <w:sz w:val="20"/>
          <w:lang w:val="en-US"/>
        </w:rPr>
        <w:t>չի</w:t>
      </w:r>
      <w:r w:rsidRPr="00993392">
        <w:rPr>
          <w:rFonts w:ascii="GHEA Grapalat" w:hAnsi="GHEA Grapalat" w:cs="Sylfaen"/>
          <w:sz w:val="20"/>
          <w:lang w:val="af-ZA"/>
        </w:rPr>
        <w:t xml:space="preserve"> </w:t>
      </w:r>
      <w:r w:rsidRPr="00993392">
        <w:rPr>
          <w:rFonts w:ascii="GHEA Grapalat" w:hAnsi="GHEA Grapalat" w:cs="Sylfaen"/>
          <w:sz w:val="20"/>
          <w:lang w:val="en-US"/>
        </w:rPr>
        <w:t>ներառվում</w:t>
      </w:r>
      <w:r w:rsidRPr="00993392">
        <w:rPr>
          <w:rFonts w:ascii="GHEA Grapalat" w:hAnsi="GHEA Grapalat" w:cs="Sylfaen"/>
          <w:sz w:val="20"/>
          <w:lang w:val="af-ZA"/>
        </w:rPr>
        <w:t xml:space="preserve"> </w:t>
      </w:r>
      <w:r w:rsidRPr="00993392">
        <w:rPr>
          <w:rFonts w:ascii="GHEA Grapalat" w:hAnsi="GHEA Grapalat" w:cs="Sylfaen"/>
          <w:sz w:val="20"/>
          <w:lang w:val="en-US"/>
        </w:rPr>
        <w:t>ցուցակում</w:t>
      </w:r>
      <w:r w:rsidRPr="00993392">
        <w:rPr>
          <w:rFonts w:ascii="GHEA Grapalat" w:hAnsi="GHEA Grapalat" w:cs="Sylfaen"/>
          <w:sz w:val="20"/>
          <w:lang w:val="af-ZA"/>
        </w:rPr>
        <w:t>:</w:t>
      </w:r>
    </w:p>
    <w:p w14:paraId="29BAA260" w14:textId="77777777"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14:paraId="77F402A1" w14:textId="77777777"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14:paraId="6715DECF" w14:textId="77777777" w:rsidR="002B121D"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14:paraId="4D11A302" w14:textId="77777777"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eastAsia="x-none"/>
        </w:rPr>
        <w:t>ուղարկվելու միջոցով:</w:t>
      </w:r>
    </w:p>
    <w:p w14:paraId="38A76E93" w14:textId="77777777" w:rsidR="00B7535E" w:rsidRPr="00064ADD" w:rsidRDefault="00B7535E" w:rsidP="00B7535E">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0A49D7FF" w14:textId="77777777" w:rsidR="002B103D" w:rsidRPr="00064ADD" w:rsidRDefault="00A150A9" w:rsidP="00EF3662">
      <w:pPr>
        <w:pStyle w:val="23"/>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571F29" w:rsidRPr="00064ADD">
        <w:rPr>
          <w:rFonts w:ascii="GHEA Grapalat" w:hAnsi="GHEA Grapalat" w:cs="Sylfaen"/>
        </w:rPr>
        <w:t>Հայտերի</w:t>
      </w:r>
      <w:r w:rsidR="00571F29" w:rsidRPr="00064ADD">
        <w:rPr>
          <w:rFonts w:ascii="GHEA Grapalat" w:hAnsi="GHEA Grapalat" w:cs="Arial"/>
        </w:rPr>
        <w:t xml:space="preserve"> </w:t>
      </w:r>
      <w:r w:rsidR="00571F29" w:rsidRPr="00064ADD">
        <w:rPr>
          <w:rFonts w:ascii="GHEA Grapalat" w:hAnsi="GHEA Grapalat" w:cs="Sylfaen"/>
        </w:rPr>
        <w:t>գնահատումը</w:t>
      </w:r>
      <w:r w:rsidR="00571F29" w:rsidRPr="00064ADD">
        <w:rPr>
          <w:rFonts w:ascii="GHEA Grapalat" w:hAnsi="GHEA Grapalat" w:cs="Arial"/>
        </w:rPr>
        <w:t xml:space="preserve"> </w:t>
      </w:r>
      <w:r w:rsidR="00571F29" w:rsidRPr="00064ADD">
        <w:rPr>
          <w:rFonts w:ascii="GHEA Grapalat" w:hAnsi="GHEA Grapalat" w:cs="Sylfaen"/>
        </w:rPr>
        <w:t>և</w:t>
      </w:r>
      <w:r w:rsidR="00571F29" w:rsidRPr="00064ADD">
        <w:rPr>
          <w:rFonts w:ascii="GHEA Grapalat" w:hAnsi="GHEA Grapalat" w:cs="Arial"/>
        </w:rPr>
        <w:t xml:space="preserve"> </w:t>
      </w:r>
      <w:r w:rsidR="00571F29" w:rsidRPr="00064ADD">
        <w:rPr>
          <w:rFonts w:ascii="GHEA Grapalat" w:hAnsi="GHEA Grapalat" w:cs="Sylfaen"/>
        </w:rPr>
        <w:t>ընտրված մասնակցի որոշումն</w:t>
      </w:r>
      <w:r w:rsidR="00571F29" w:rsidRPr="00064ADD">
        <w:rPr>
          <w:rFonts w:ascii="GHEA Grapalat" w:hAnsi="GHEA Grapalat" w:cs="Arial"/>
        </w:rPr>
        <w:t xml:space="preserve"> </w:t>
      </w:r>
      <w:r w:rsidR="00571F29" w:rsidRPr="00064ADD">
        <w:rPr>
          <w:rFonts w:ascii="GHEA Grapalat" w:hAnsi="GHEA Grapalat" w:cs="Sylfaen"/>
        </w:rPr>
        <w:t>իրականացվում</w:t>
      </w:r>
      <w:r w:rsidR="00571F29" w:rsidRPr="00064ADD">
        <w:rPr>
          <w:rFonts w:ascii="GHEA Grapalat" w:hAnsi="GHEA Grapalat" w:cs="Arial"/>
        </w:rPr>
        <w:t xml:space="preserve"> </w:t>
      </w:r>
      <w:r w:rsidR="00571F29" w:rsidRPr="00064ADD">
        <w:rPr>
          <w:rFonts w:ascii="GHEA Grapalat" w:hAnsi="GHEA Grapalat" w:cs="Sylfaen"/>
        </w:rPr>
        <w:t>է</w:t>
      </w:r>
      <w:r w:rsidR="00571F29" w:rsidRPr="00064ADD">
        <w:rPr>
          <w:rFonts w:ascii="GHEA Grapalat" w:hAnsi="GHEA Grapalat" w:cs="Arial"/>
        </w:rPr>
        <w:t xml:space="preserve"> </w:t>
      </w:r>
      <w:r w:rsidR="00571F29" w:rsidRPr="00064ADD">
        <w:rPr>
          <w:rFonts w:ascii="GHEA Grapalat" w:hAnsi="GHEA Grapalat" w:cs="Sylfaen"/>
        </w:rPr>
        <w:t>ըստ</w:t>
      </w:r>
      <w:r w:rsidR="00571F29" w:rsidRPr="00064ADD">
        <w:rPr>
          <w:rFonts w:ascii="GHEA Grapalat" w:hAnsi="GHEA Grapalat" w:cs="Arial"/>
        </w:rPr>
        <w:t xml:space="preserve"> </w:t>
      </w:r>
      <w:r w:rsidR="00571F29" w:rsidRPr="00064ADD">
        <w:rPr>
          <w:rFonts w:ascii="GHEA Grapalat" w:hAnsi="GHEA Grapalat" w:cs="Sylfaen"/>
        </w:rPr>
        <w:t>առանձին</w:t>
      </w:r>
      <w:r w:rsidR="00571F29" w:rsidRPr="00064ADD">
        <w:rPr>
          <w:rFonts w:ascii="GHEA Grapalat" w:hAnsi="GHEA Grapalat" w:cs="Arial"/>
        </w:rPr>
        <w:t xml:space="preserve"> </w:t>
      </w:r>
      <w:r w:rsidR="00571F29" w:rsidRPr="00064ADD">
        <w:rPr>
          <w:rFonts w:ascii="GHEA Grapalat" w:hAnsi="GHEA Grapalat" w:cs="Sylfaen"/>
        </w:rPr>
        <w:t>չափաբաժինների</w:t>
      </w:r>
      <w:r w:rsidR="00571F29" w:rsidRPr="00064ADD">
        <w:rPr>
          <w:rFonts w:ascii="GHEA Grapalat" w:hAnsi="GHEA Grapalat" w:cs="Tahoma"/>
        </w:rPr>
        <w:t>։</w:t>
      </w:r>
      <w:r w:rsidR="002B103D" w:rsidRPr="00064ADD">
        <w:rPr>
          <w:rFonts w:ascii="GHEA Grapalat" w:hAnsi="GHEA Grapalat" w:cs="Tahoma"/>
          <w:lang w:val="hy-AM"/>
        </w:rPr>
        <w:t xml:space="preserve"> </w:t>
      </w:r>
    </w:p>
    <w:p w14:paraId="4DEFF5E7" w14:textId="77777777" w:rsidR="00583092" w:rsidRPr="00064ADD" w:rsidRDefault="00A150A9" w:rsidP="00EF3662">
      <w:pPr>
        <w:ind w:firstLine="567"/>
        <w:jc w:val="both"/>
        <w:rPr>
          <w:rFonts w:ascii="GHEA Grapalat" w:hAnsi="GHEA Grapalat"/>
          <w:sz w:val="20"/>
          <w:szCs w:val="20"/>
          <w:lang w:val="af-ZA" w:eastAsia="x-none"/>
        </w:rPr>
      </w:pPr>
      <w:r w:rsidRPr="00064ADD">
        <w:rPr>
          <w:rFonts w:ascii="GHEA Grapalat" w:hAnsi="GHEA Grapalat"/>
          <w:sz w:val="20"/>
          <w:szCs w:val="20"/>
          <w:lang w:val="af-ZA" w:eastAsia="x-none"/>
        </w:rPr>
        <w:t>8</w:t>
      </w:r>
      <w:r w:rsidR="009E35C5" w:rsidRPr="00064ADD">
        <w:rPr>
          <w:rFonts w:ascii="GHEA Grapalat" w:hAnsi="GHEA Grapalat"/>
          <w:sz w:val="20"/>
          <w:szCs w:val="20"/>
          <w:lang w:val="af-ZA" w:eastAsia="x-none"/>
        </w:rPr>
        <w:t>.</w:t>
      </w:r>
      <w:r w:rsidR="00733A58" w:rsidRPr="00064ADD">
        <w:rPr>
          <w:rFonts w:ascii="GHEA Grapalat" w:hAnsi="GHEA Grapalat"/>
          <w:sz w:val="20"/>
          <w:szCs w:val="20"/>
          <w:lang w:val="af-ZA" w:eastAsia="x-none"/>
        </w:rPr>
        <w:t>1</w:t>
      </w:r>
      <w:r w:rsidR="00AF3CCA" w:rsidRPr="00064ADD">
        <w:rPr>
          <w:rFonts w:ascii="GHEA Grapalat" w:hAnsi="GHEA Grapalat"/>
          <w:sz w:val="20"/>
          <w:szCs w:val="20"/>
          <w:lang w:val="hy-AM" w:eastAsia="x-none"/>
        </w:rPr>
        <w:t>9</w:t>
      </w:r>
      <w:r w:rsidR="003F288F" w:rsidRPr="00064ADD">
        <w:rPr>
          <w:rFonts w:ascii="GHEA Grapalat" w:hAnsi="GHEA Grapalat"/>
          <w:sz w:val="20"/>
          <w:szCs w:val="20"/>
          <w:lang w:val="af-ZA" w:eastAsia="x-none"/>
        </w:rPr>
        <w:t xml:space="preserve"> </w:t>
      </w:r>
      <w:r w:rsidR="00583092" w:rsidRPr="00064ADD">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eastAsia="x-none"/>
        </w:rPr>
        <w:t xml:space="preserve">ի որոշմամբ </w:t>
      </w:r>
      <w:r w:rsidR="00583092" w:rsidRPr="00064ADD">
        <w:rPr>
          <w:rFonts w:ascii="GHEA Grapalat" w:hAnsi="GHEA Grapalat"/>
          <w:sz w:val="20"/>
          <w:szCs w:val="20"/>
          <w:lang w:val="af-ZA" w:eastAsia="x-none"/>
        </w:rPr>
        <w:t>ընտրված մասնակ</w:t>
      </w:r>
      <w:r w:rsidR="002E0966" w:rsidRPr="00064ADD">
        <w:rPr>
          <w:rFonts w:ascii="GHEA Grapalat" w:hAnsi="GHEA Grapalat"/>
          <w:sz w:val="20"/>
          <w:szCs w:val="20"/>
          <w:lang w:val="af-ZA" w:eastAsia="x-none"/>
        </w:rPr>
        <w:t xml:space="preserve">ից է ճանաչվում հաջորդող տեղ զբաղեցրած մասնակիցը՝ </w:t>
      </w:r>
      <w:r w:rsidR="00583092" w:rsidRPr="00064ADD">
        <w:rPr>
          <w:rFonts w:ascii="GHEA Grapalat" w:hAnsi="GHEA Grapalat"/>
          <w:sz w:val="20"/>
          <w:szCs w:val="20"/>
          <w:lang w:val="af-ZA" w:eastAsia="x-none"/>
        </w:rPr>
        <w:t xml:space="preserve">սույն </w:t>
      </w:r>
      <w:r w:rsidR="00583092" w:rsidRPr="00064ADD">
        <w:rPr>
          <w:rFonts w:ascii="GHEA Grapalat" w:hAnsi="GHEA Grapalat"/>
          <w:sz w:val="20"/>
          <w:szCs w:val="20"/>
          <w:lang w:val="hy-AM" w:eastAsia="x-none"/>
        </w:rPr>
        <w:t>հրավեր</w:t>
      </w:r>
      <w:r w:rsidR="00537173" w:rsidRPr="00064ADD">
        <w:rPr>
          <w:rFonts w:ascii="GHEA Grapalat" w:hAnsi="GHEA Grapalat"/>
          <w:sz w:val="20"/>
          <w:szCs w:val="20"/>
          <w:lang w:val="hy-AM" w:eastAsia="x-none"/>
        </w:rPr>
        <w:t>ի 1-ին մասի 8.1</w:t>
      </w:r>
      <w:r w:rsidR="00733A58" w:rsidRPr="00064ADD">
        <w:rPr>
          <w:rFonts w:ascii="GHEA Grapalat" w:hAnsi="GHEA Grapalat"/>
          <w:sz w:val="20"/>
          <w:szCs w:val="20"/>
          <w:lang w:val="hy-AM" w:eastAsia="x-none"/>
        </w:rPr>
        <w:t>2</w:t>
      </w:r>
      <w:r w:rsidR="00537173" w:rsidRPr="00064ADD">
        <w:rPr>
          <w:rFonts w:ascii="GHEA Grapalat" w:hAnsi="GHEA Grapalat"/>
          <w:sz w:val="20"/>
          <w:szCs w:val="20"/>
          <w:lang w:val="hy-AM" w:eastAsia="x-none"/>
        </w:rPr>
        <w:t>-ից 8.</w:t>
      </w:r>
      <w:r w:rsidR="00733A58" w:rsidRPr="00064ADD">
        <w:rPr>
          <w:rFonts w:ascii="GHEA Grapalat" w:hAnsi="GHEA Grapalat"/>
          <w:sz w:val="20"/>
          <w:szCs w:val="20"/>
          <w:lang w:val="hy-AM" w:eastAsia="x-none"/>
        </w:rPr>
        <w:t>1</w:t>
      </w:r>
      <w:r w:rsidR="00AF3CCA" w:rsidRPr="00064ADD">
        <w:rPr>
          <w:rFonts w:ascii="GHEA Grapalat" w:hAnsi="GHEA Grapalat"/>
          <w:sz w:val="20"/>
          <w:szCs w:val="20"/>
          <w:lang w:val="hy-AM" w:eastAsia="x-none"/>
        </w:rPr>
        <w:t>8</w:t>
      </w:r>
      <w:r w:rsidR="00537173" w:rsidRPr="00064ADD">
        <w:rPr>
          <w:rFonts w:ascii="GHEA Grapalat" w:hAnsi="GHEA Grapalat"/>
          <w:sz w:val="20"/>
          <w:szCs w:val="20"/>
          <w:lang w:val="hy-AM" w:eastAsia="x-none"/>
        </w:rPr>
        <w:t>րդ կետերով սահմանված ընթացակարգ</w:t>
      </w:r>
      <w:r w:rsidR="002E0966" w:rsidRPr="00064ADD">
        <w:rPr>
          <w:rFonts w:ascii="GHEA Grapalat" w:hAnsi="GHEA Grapalat"/>
          <w:sz w:val="20"/>
          <w:szCs w:val="20"/>
          <w:lang w:val="hy-AM" w:eastAsia="x-none"/>
        </w:rPr>
        <w:t>ի կիրառմամբ</w:t>
      </w:r>
      <w:r w:rsidR="00583092" w:rsidRPr="00064ADD">
        <w:rPr>
          <w:rFonts w:ascii="GHEA Grapalat" w:hAnsi="GHEA Grapalat"/>
          <w:sz w:val="20"/>
          <w:szCs w:val="20"/>
          <w:lang w:val="af-ZA" w:eastAsia="x-none"/>
        </w:rPr>
        <w:t>:</w:t>
      </w:r>
    </w:p>
    <w:p w14:paraId="09B97577"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14:paraId="2ADC01D7" w14:textId="77777777" w:rsidR="00583092" w:rsidRPr="00064ADD" w:rsidRDefault="00662165"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
    <w:p w14:paraId="553F6401"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14:paraId="7BEC5E77" w14:textId="77777777"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35F0EED9" w14:textId="77777777" w:rsidR="00583092" w:rsidRPr="00064ADD" w:rsidRDefault="00A150A9" w:rsidP="00EF3662">
      <w:pPr>
        <w:pStyle w:val="23"/>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14:paraId="7707B8CB" w14:textId="77777777" w:rsidR="00AB1F10" w:rsidRPr="00064ADD" w:rsidRDefault="00AB1F10" w:rsidP="00AB1F10">
      <w:pPr>
        <w:pStyle w:val="23"/>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դեպքում «</w:t>
      </w:r>
      <w:r w:rsidR="002A386F">
        <w:rPr>
          <w:rFonts w:ascii="GHEA Grapalat" w:hAnsi="GHEA Grapalat" w:cs="Sylfaen"/>
          <w:lang w:val="hy-AM"/>
        </w:rPr>
        <w:t>10</w:t>
      </w:r>
      <w:r w:rsidRPr="00064ADD">
        <w:rPr>
          <w:rFonts w:ascii="GHEA Grapalat" w:hAnsi="GHEA Grapalat" w:cs="Sylfaen"/>
          <w:lang w:val="es-ES"/>
        </w:rPr>
        <w:t>» օրացուցային</w:t>
      </w:r>
      <w:r w:rsidRPr="00064ADD">
        <w:rPr>
          <w:rFonts w:ascii="GHEA Grapalat" w:hAnsi="GHEA Grapalat" w:cs="Arial"/>
          <w:lang w:val="es-ES"/>
        </w:rPr>
        <w:t xml:space="preserve"> </w:t>
      </w:r>
      <w:r w:rsidRPr="00064ADD">
        <w:rPr>
          <w:rFonts w:ascii="GHEA Grapalat" w:hAnsi="GHEA Grapalat" w:cs="Sylfaen"/>
          <w:lang w:val="es-ES"/>
        </w:rPr>
        <w:t>օր</w:t>
      </w:r>
      <w:r w:rsidRPr="00064ADD">
        <w:rPr>
          <w:rFonts w:ascii="GHEA Grapalat" w:hAnsi="GHEA Grapalat" w:cs="Arial"/>
          <w:lang w:val="es-ES"/>
        </w:rPr>
        <w:t xml:space="preserve"> </w:t>
      </w:r>
      <w:r w:rsidRPr="00064ADD">
        <w:rPr>
          <w:rFonts w:ascii="GHEA Grapalat" w:hAnsi="GHEA Grapalat" w:cs="Sylfaen"/>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14:paraId="7E494C43" w14:textId="77777777"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14:paraId="5CFFA4BE" w14:textId="77777777"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lastRenderedPageBreak/>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565FF758" w14:textId="77777777"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14:paraId="3AA0E182" w14:textId="77777777" w:rsidR="00583092" w:rsidRPr="00064ADD" w:rsidRDefault="00583092" w:rsidP="00EF3662">
      <w:pPr>
        <w:ind w:firstLine="567"/>
        <w:jc w:val="center"/>
        <w:rPr>
          <w:rFonts w:ascii="GHEA Grapalat" w:hAnsi="GHEA Grapalat"/>
          <w:b/>
          <w:sz w:val="20"/>
          <w:lang w:val="es-ES"/>
        </w:rPr>
      </w:pPr>
    </w:p>
    <w:p w14:paraId="48F7F957" w14:textId="77777777"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14:paraId="6C255286" w14:textId="77777777" w:rsidR="00096865" w:rsidRPr="00064ADD" w:rsidRDefault="00096865" w:rsidP="00EF3662">
      <w:pPr>
        <w:jc w:val="center"/>
        <w:rPr>
          <w:rFonts w:ascii="GHEA Grapalat" w:hAnsi="GHEA Grapalat"/>
          <w:b/>
          <w:iCs/>
          <w:sz w:val="20"/>
          <w:lang w:val="af-ZA"/>
        </w:rPr>
      </w:pPr>
    </w:p>
    <w:p w14:paraId="6EDBC94D" w14:textId="77777777"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14:paraId="00C67B19" w14:textId="77777777"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14:paraId="596D25C1" w14:textId="77777777"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14:paraId="4B4E3561" w14:textId="77777777"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14:paraId="1262AE7F" w14:textId="77777777"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14:paraId="6ECCF2F5" w14:textId="77777777" w:rsidR="00D612BC" w:rsidRPr="00064ADD" w:rsidRDefault="00AA0AD8" w:rsidP="00EF3662">
      <w:pPr>
        <w:pStyle w:val="a3"/>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14:paraId="4791A361" w14:textId="77777777" w:rsidR="00096865" w:rsidRPr="00064ADD" w:rsidRDefault="00096865" w:rsidP="00EF3662">
      <w:pPr>
        <w:jc w:val="center"/>
        <w:rPr>
          <w:rFonts w:ascii="GHEA Grapalat" w:hAnsi="GHEA Grapalat"/>
          <w:b/>
          <w:iCs/>
          <w:sz w:val="20"/>
          <w:lang w:val="af-ZA"/>
        </w:rPr>
      </w:pPr>
    </w:p>
    <w:p w14:paraId="39359C2D" w14:textId="77777777"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14:paraId="58B53F51" w14:textId="77777777" w:rsidR="00096865" w:rsidRPr="00064ADD" w:rsidRDefault="00096865" w:rsidP="00EF3662">
      <w:pPr>
        <w:jc w:val="center"/>
        <w:rPr>
          <w:rFonts w:ascii="GHEA Grapalat" w:hAnsi="GHEA Grapalat"/>
          <w:b/>
          <w:iCs/>
          <w:sz w:val="20"/>
          <w:lang w:val="af-ZA"/>
        </w:rPr>
      </w:pPr>
    </w:p>
    <w:p w14:paraId="3C4ADF84" w14:textId="77777777" w:rsidR="002A386F" w:rsidRDefault="00030D40" w:rsidP="00781235">
      <w:pPr>
        <w:ind w:firstLine="567"/>
        <w:jc w:val="both"/>
        <w:rPr>
          <w:rFonts w:ascii="GHEA Grapalat" w:hAnsi="GHEA Grapalat" w:cs="Sylfaen"/>
          <w:sz w:val="20"/>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5 </w:t>
      </w:r>
      <w:r w:rsidR="00BE198C" w:rsidRPr="00064ADD">
        <w:rPr>
          <w:rFonts w:ascii="GHEA Grapalat" w:hAnsi="GHEA Grapalat" w:cs="Sylfaen"/>
          <w:sz w:val="20"/>
          <w:lang w:val="af-ZA"/>
        </w:rPr>
        <w:t xml:space="preserve">աշխատանքային </w:t>
      </w:r>
      <w:r w:rsidR="00BE198C" w:rsidRPr="00064ADD">
        <w:rPr>
          <w:rFonts w:ascii="GHEA Grapalat" w:hAnsi="GHEA Grapalat" w:cs="Sylfaen"/>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 xml:space="preserve">պայմանագրի ապահովումները: </w:t>
      </w:r>
    </w:p>
    <w:p w14:paraId="1F6DA3AC" w14:textId="77777777" w:rsidR="00781235" w:rsidRPr="00064ADD" w:rsidRDefault="00AD6D6A" w:rsidP="00781235">
      <w:pPr>
        <w:ind w:firstLine="567"/>
        <w:jc w:val="both"/>
        <w:rPr>
          <w:rFonts w:ascii="GHEA Grapalat" w:hAnsi="GHEA Grapalat" w:cs="Sylfaen"/>
          <w:sz w:val="20"/>
          <w:lang w:val="af-ZA"/>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064ADD">
        <w:rPr>
          <w:rFonts w:ascii="GHEA Grapalat" w:hAnsi="GHEA Grapalat" w:cs="Sylfaen"/>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բանկերի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կողմից</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տրամադրված</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երաշխիքների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ձևով</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հաջորդող </w:t>
      </w:r>
      <w:r w:rsidR="00FC415D" w:rsidRPr="00064ADD">
        <w:rPr>
          <w:rFonts w:ascii="GHEA Grapalat" w:hAnsi="GHEA Grapalat" w:cs="Sylfaen"/>
          <w:sz w:val="20"/>
          <w:lang w:val="hy-AM"/>
        </w:rPr>
        <w:t>20</w:t>
      </w:r>
      <w:r w:rsidR="00781235" w:rsidRPr="00064ADD">
        <w:rPr>
          <w:rFonts w:ascii="GHEA Grapalat" w:hAnsi="GHEA Grapalat" w:cs="Sylfaen"/>
          <w:sz w:val="20"/>
          <w:lang w:val="af-ZA"/>
        </w:rPr>
        <w:t>-րդ աշխատանքային օրը ներառյալ</w:t>
      </w:r>
      <w:r w:rsidR="00130331" w:rsidRPr="00064ADD">
        <w:rPr>
          <w:rFonts w:ascii="GHEA Grapalat" w:hAnsi="GHEA Grapalat" w:cs="Sylfaen"/>
          <w:sz w:val="20"/>
          <w:lang w:val="af-ZA"/>
        </w:rPr>
        <w:t>:</w:t>
      </w:r>
    </w:p>
    <w:p w14:paraId="4C2CB35B" w14:textId="77777777"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69E99AE6" w14:textId="77777777"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lastRenderedPageBreak/>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14:paraId="41E85886" w14:textId="77777777" w:rsidR="004F1B18" w:rsidRPr="00064ADD"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14:paraId="0998E6E6"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Ընդ որում, եթե </w:t>
      </w:r>
      <w:r w:rsidR="00495E41" w:rsidRPr="00064ADD">
        <w:rPr>
          <w:rFonts w:ascii="GHEA Grapalat" w:hAnsi="GHEA Grapalat" w:cs="Arial"/>
          <w:sz w:val="20"/>
          <w:lang w:val="hy-AM"/>
        </w:rPr>
        <w:t>ծառայությունների</w:t>
      </w:r>
      <w:r w:rsidRPr="00064ADD">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49DEAD57" w14:textId="77777777" w:rsidR="00CF12EE" w:rsidRPr="00674D33" w:rsidRDefault="00B004E0" w:rsidP="007C2603">
      <w:pPr>
        <w:pStyle w:val="af4"/>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Ե</w:t>
      </w:r>
      <w:r w:rsidR="00781235" w:rsidRPr="00064ADD">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E02338" w:rsidRPr="00064ADD">
        <w:rPr>
          <w:rFonts w:ascii="GHEA Grapalat" w:hAnsi="GHEA Grapalat" w:cs="Arial"/>
          <w:sz w:val="20"/>
          <w:lang w:val="af-ZA"/>
        </w:rPr>
        <w:t xml:space="preserve"> </w:t>
      </w:r>
      <w:r w:rsidR="00ED01B4" w:rsidRPr="00064ADD">
        <w:rPr>
          <w:rStyle w:val="af6"/>
          <w:rFonts w:ascii="GHEA Grapalat" w:hAnsi="GHEA Grapalat" w:cs="Arial"/>
          <w:color w:val="FFFFFF"/>
          <w:sz w:val="20"/>
        </w:rPr>
        <w:footnoteReference w:id="1"/>
      </w:r>
    </w:p>
    <w:p w14:paraId="7EACCDC0" w14:textId="77777777"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465E3536" w14:textId="77777777" w:rsidR="00281740" w:rsidRPr="00064ADD" w:rsidRDefault="00281740" w:rsidP="00281740">
      <w:pPr>
        <w:ind w:firstLine="567"/>
        <w:jc w:val="both"/>
        <w:rPr>
          <w:rFonts w:ascii="GHEA Grapalat" w:hAnsi="GHEA Grapalat" w:cs="Sylfaen"/>
          <w:sz w:val="20"/>
          <w:vertAlign w:val="superscript"/>
          <w:lang w:val="hy-AM"/>
        </w:rPr>
      </w:pPr>
      <w:r w:rsidRPr="00064ADD">
        <w:rPr>
          <w:rFonts w:ascii="GHEA Grapalat" w:hAnsi="GHEA Grapalat" w:cs="Sylfaen"/>
          <w:sz w:val="20"/>
          <w:lang w:val="hy-AM"/>
        </w:rPr>
        <w:t>10.3. Պայմանագրի</w:t>
      </w:r>
      <w:r w:rsidRPr="00064ADD">
        <w:rPr>
          <w:rFonts w:ascii="GHEA Grapalat" w:hAnsi="GHEA Grapalat" w:cs="Sylfaen"/>
          <w:sz w:val="20"/>
          <w:lang w:val="af-ZA"/>
        </w:rPr>
        <w:t xml:space="preserve"> </w:t>
      </w:r>
      <w:r w:rsidRPr="00064ADD">
        <w:rPr>
          <w:rFonts w:ascii="GHEA Grapalat" w:hAnsi="GHEA Grapalat" w:cs="Sylfaen"/>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064ADD">
        <w:rPr>
          <w:rFonts w:ascii="GHEA Grapalat" w:hAnsi="GHEA Grapalat" w:cs="Sylfaen"/>
          <w:sz w:val="20"/>
          <w:lang w:val="hy-AM"/>
        </w:rPr>
        <w:t>գնման</w:t>
      </w:r>
      <w:r w:rsidRPr="00064ADD">
        <w:rPr>
          <w:rFonts w:ascii="GHEA Grapalat" w:hAnsi="GHEA Grapalat" w:cs="Sylfaen"/>
          <w:sz w:val="20"/>
          <w:lang w:val="af-ZA"/>
        </w:rPr>
        <w:t xml:space="preserve"> </w:t>
      </w:r>
      <w:r w:rsidRPr="00064ADD">
        <w:rPr>
          <w:rFonts w:ascii="GHEA Grapalat" w:hAnsi="GHEA Grapalat" w:cs="Sylfaen"/>
          <w:sz w:val="20"/>
          <w:lang w:val="hy-AM"/>
        </w:rPr>
        <w:t>գնի</w:t>
      </w:r>
      <w:r w:rsidRPr="00064ADD">
        <w:rPr>
          <w:rFonts w:ascii="GHEA Grapalat" w:hAnsi="GHEA Grapalat" w:cs="Sylfaen"/>
          <w:sz w:val="20"/>
          <w:lang w:val="af-ZA"/>
        </w:rPr>
        <w:t xml:space="preserve"> 10  </w:t>
      </w:r>
      <w:r w:rsidRPr="00064ADD">
        <w:rPr>
          <w:rFonts w:ascii="GHEA Grapalat" w:hAnsi="GHEA Grapalat" w:cs="Sylfaen"/>
          <w:sz w:val="20"/>
          <w:lang w:val="hy-AM"/>
        </w:rPr>
        <w:t>տոկոսը:</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բանկային երախիքի </w:t>
      </w:r>
      <w:r w:rsidR="007862B1" w:rsidRPr="00064ADD">
        <w:rPr>
          <w:rFonts w:ascii="GHEA Grapalat" w:hAnsi="GHEA Grapalat" w:cs="Sylfaen"/>
          <w:sz w:val="20"/>
          <w:lang w:val="hy-AM"/>
        </w:rPr>
        <w:t xml:space="preserve">(հավելված 5) </w:t>
      </w:r>
      <w:r w:rsidR="00501A05" w:rsidRPr="00064ADD">
        <w:rPr>
          <w:rFonts w:ascii="GHEA Grapalat" w:hAnsi="GHEA Grapalat" w:cs="Sylfaen"/>
          <w:sz w:val="20"/>
          <w:lang w:val="hy-AM"/>
        </w:rPr>
        <w:t>կամ կան</w:t>
      </w:r>
      <w:r w:rsidR="007862B1" w:rsidRPr="00064ADD">
        <w:rPr>
          <w:rFonts w:ascii="GHEA Grapalat" w:hAnsi="GHEA Grapalat" w:cs="Sylfaen"/>
          <w:sz w:val="20"/>
          <w:lang w:val="hy-AM"/>
        </w:rPr>
        <w:t>խ</w:t>
      </w:r>
      <w:r w:rsidR="00501A05" w:rsidRPr="00064ADD">
        <w:rPr>
          <w:rFonts w:ascii="GHEA Grapalat" w:hAnsi="GHEA Grapalat" w:cs="Sylfaen"/>
          <w:sz w:val="20"/>
          <w:lang w:val="hy-AM"/>
        </w:rPr>
        <w:t>ի</w:t>
      </w:r>
      <w:r w:rsidR="00D725D1" w:rsidRPr="00064ADD">
        <w:rPr>
          <w:rFonts w:ascii="GHEA Grapalat" w:hAnsi="GHEA Grapalat" w:cs="Sylfaen"/>
          <w:sz w:val="20"/>
          <w:lang w:val="hy-AM"/>
        </w:rPr>
        <w:t>կ</w:t>
      </w:r>
      <w:r w:rsidR="00501A05" w:rsidRPr="00064ADD">
        <w:rPr>
          <w:rFonts w:ascii="GHEA Grapalat" w:hAnsi="GHEA Grapalat" w:cs="Sylfaen"/>
          <w:sz w:val="20"/>
          <w:lang w:val="hy-AM"/>
        </w:rPr>
        <w:t xml:space="preserve"> փողի ձևով:</w:t>
      </w:r>
    </w:p>
    <w:p w14:paraId="272C3934" w14:textId="77777777" w:rsidR="00BE198C" w:rsidRPr="00064ADD" w:rsidRDefault="00F562EA" w:rsidP="00B004E0">
      <w:pPr>
        <w:shd w:val="clear" w:color="auto" w:fill="FFFFFF"/>
        <w:ind w:firstLine="375"/>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14:paraId="669B3889" w14:textId="77777777"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DB10F0" w:rsidRPr="00064ADD">
        <w:rPr>
          <w:rFonts w:ascii="GHEA Grapalat" w:hAnsi="GHEA Grapalat" w:cs="Sylfaen"/>
          <w:sz w:val="20"/>
          <w:lang w:val="hy-AM"/>
        </w:rPr>
        <w:t>9</w:t>
      </w:r>
      <w:r w:rsidRPr="00064ADD">
        <w:rPr>
          <w:rFonts w:ascii="GHEA Grapalat" w:hAnsi="GHEA Grapalat" w:cs="Sylfaen"/>
          <w:sz w:val="20"/>
          <w:lang w:val="hy-AM"/>
        </w:rPr>
        <w:t xml:space="preserve">0-րդ </w:t>
      </w:r>
      <w:r w:rsidR="00A558B9" w:rsidRPr="00064ADD">
        <w:rPr>
          <w:rFonts w:ascii="GHEA Grapalat" w:hAnsi="GHEA Grapalat" w:cs="Sylfaen"/>
          <w:sz w:val="20"/>
          <w:lang w:val="hy-AM"/>
        </w:rPr>
        <w:t>աշխատանքային</w:t>
      </w:r>
      <w:r w:rsidRPr="00064ADD">
        <w:rPr>
          <w:rFonts w:ascii="GHEA Grapalat" w:hAnsi="GHEA Grapalat" w:cs="Sylfaen"/>
          <w:sz w:val="20"/>
          <w:lang w:val="hy-AM"/>
        </w:rPr>
        <w:t xml:space="preserve"> օրը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6BD4C5E5" w14:textId="77777777"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5CB8D222" w14:textId="77777777"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9624A94" w14:textId="77777777"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0AD3DCA5" w14:textId="77777777" w:rsidR="00A04C67" w:rsidRPr="00064ADD"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14:paraId="7CC4675A" w14:textId="77777777" w:rsidR="00A04C67" w:rsidRPr="00064ADD" w:rsidRDefault="00A04C67" w:rsidP="00EF3662">
      <w:pPr>
        <w:ind w:firstLine="567"/>
        <w:jc w:val="both"/>
        <w:rPr>
          <w:rFonts w:ascii="GHEA Grapalat" w:hAnsi="GHEA Grapalat" w:cs="Sylfaen"/>
          <w:sz w:val="20"/>
          <w:lang w:val="af-ZA"/>
        </w:rPr>
      </w:pPr>
    </w:p>
    <w:p w14:paraId="15BDD77E" w14:textId="77777777" w:rsidR="00096865" w:rsidRPr="00064ADD" w:rsidRDefault="008D5016" w:rsidP="00EF3662">
      <w:pPr>
        <w:jc w:val="center"/>
        <w:rPr>
          <w:rFonts w:ascii="GHEA Grapalat" w:hAnsi="GHEA Grapalat" w:cs="Arial"/>
          <w:b/>
          <w:sz w:val="20"/>
          <w:lang w:val="af-ZA"/>
        </w:rPr>
      </w:pPr>
      <w:r w:rsidRPr="00064ADD">
        <w:rPr>
          <w:rFonts w:ascii="GHEA Grapalat" w:hAnsi="GHEA Grapalat"/>
          <w:b/>
          <w:sz w:val="20"/>
          <w:lang w:val="af-ZA"/>
        </w:rPr>
        <w:t>1</w:t>
      </w:r>
      <w:r w:rsidR="00030D40" w:rsidRPr="00064ADD">
        <w:rPr>
          <w:rFonts w:ascii="GHEA Grapalat" w:hAnsi="GHEA Grapalat"/>
          <w:b/>
          <w:sz w:val="20"/>
          <w:lang w:val="af-ZA"/>
        </w:rPr>
        <w:t>1</w:t>
      </w:r>
      <w:r w:rsidRPr="00064ADD">
        <w:rPr>
          <w:rFonts w:ascii="GHEA Grapalat" w:hAnsi="GHEA Grapalat"/>
          <w:b/>
          <w:sz w:val="20"/>
          <w:lang w:val="af-ZA"/>
        </w:rPr>
        <w:t xml:space="preserve">. </w:t>
      </w:r>
      <w:r w:rsidRPr="00064ADD">
        <w:rPr>
          <w:rFonts w:ascii="GHEA Grapalat" w:hAnsi="GHEA Grapalat" w:cs="Sylfaen"/>
          <w:b/>
          <w:sz w:val="20"/>
          <w:lang w:val="af-ZA"/>
        </w:rPr>
        <w:t>ԸՆԹԱՑԱԿԱՐԳԸ</w:t>
      </w:r>
      <w:r w:rsidRPr="00064ADD">
        <w:rPr>
          <w:rFonts w:ascii="GHEA Grapalat" w:hAnsi="GHEA Grapalat" w:cs="Arial"/>
          <w:b/>
          <w:sz w:val="20"/>
          <w:lang w:val="af-ZA"/>
        </w:rPr>
        <w:t xml:space="preserve"> </w:t>
      </w:r>
      <w:r w:rsidRPr="00064ADD">
        <w:rPr>
          <w:rFonts w:ascii="GHEA Grapalat" w:hAnsi="GHEA Grapalat" w:cs="Sylfaen"/>
          <w:b/>
          <w:sz w:val="20"/>
          <w:lang w:val="af-ZA"/>
        </w:rPr>
        <w:t>ՉԿԱՅԱՑԱԾ</w:t>
      </w:r>
      <w:r w:rsidRPr="00064ADD">
        <w:rPr>
          <w:rFonts w:ascii="GHEA Grapalat" w:hAnsi="GHEA Grapalat" w:cs="Arial"/>
          <w:b/>
          <w:sz w:val="20"/>
          <w:lang w:val="af-ZA"/>
        </w:rPr>
        <w:t xml:space="preserve"> </w:t>
      </w:r>
      <w:r w:rsidRPr="00064ADD">
        <w:rPr>
          <w:rFonts w:ascii="GHEA Grapalat" w:hAnsi="GHEA Grapalat" w:cs="Sylfaen"/>
          <w:b/>
          <w:sz w:val="20"/>
          <w:lang w:val="af-ZA"/>
        </w:rPr>
        <w:t>ՀԱՅՏԱՐԱՐԵԼԸ</w:t>
      </w:r>
    </w:p>
    <w:p w14:paraId="2F00B08D" w14:textId="77777777" w:rsidR="00096865" w:rsidRPr="00064ADD" w:rsidRDefault="00096865" w:rsidP="00EF3662">
      <w:pPr>
        <w:jc w:val="center"/>
        <w:rPr>
          <w:rFonts w:ascii="GHEA Grapalat" w:hAnsi="GHEA Grapalat"/>
          <w:b/>
          <w:sz w:val="20"/>
          <w:lang w:val="af-ZA"/>
        </w:rPr>
      </w:pPr>
    </w:p>
    <w:p w14:paraId="4881D86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sz w:val="20"/>
          <w:lang w:val="af-ZA"/>
        </w:rPr>
        <w:lastRenderedPageBreak/>
        <w:t>1</w:t>
      </w:r>
      <w:r w:rsidR="00030D40" w:rsidRPr="00064ADD">
        <w:rPr>
          <w:rFonts w:ascii="GHEA Grapalat" w:hAnsi="GHEA Grapalat"/>
          <w:sz w:val="20"/>
          <w:lang w:val="af-ZA"/>
        </w:rPr>
        <w:t>1</w:t>
      </w:r>
      <w:r w:rsidRPr="00064ADD">
        <w:rPr>
          <w:rFonts w:ascii="GHEA Grapalat" w:hAnsi="GHEA Grapalat"/>
          <w:sz w:val="20"/>
          <w:lang w:val="af-ZA"/>
        </w:rPr>
        <w:t>.</w:t>
      </w:r>
      <w:r w:rsidRPr="00064ADD">
        <w:rPr>
          <w:rFonts w:ascii="GHEA Grapalat" w:hAnsi="GHEA Grapalat" w:cs="Sylfaen"/>
          <w:sz w:val="20"/>
          <w:lang w:val="af-ZA"/>
        </w:rPr>
        <w:t xml:space="preserve">1 </w:t>
      </w:r>
      <w:r w:rsidRPr="00064ADD">
        <w:rPr>
          <w:rFonts w:ascii="GHEA Grapalat" w:hAnsi="GHEA Grapalat" w:cs="Sylfaen"/>
          <w:sz w:val="20"/>
          <w:lang w:val="ru-RU"/>
        </w:rPr>
        <w:t>Օրենքի</w:t>
      </w:r>
      <w:r w:rsidRPr="00064ADD">
        <w:rPr>
          <w:rFonts w:ascii="GHEA Grapalat" w:hAnsi="GHEA Grapalat" w:cs="Sylfaen"/>
          <w:sz w:val="20"/>
          <w:lang w:val="af-ZA"/>
        </w:rPr>
        <w:t xml:space="preserve"> 3</w:t>
      </w:r>
      <w:r w:rsidR="00A747D4" w:rsidRPr="00064ADD">
        <w:rPr>
          <w:rFonts w:ascii="GHEA Grapalat" w:hAnsi="GHEA Grapalat" w:cs="Sylfaen"/>
          <w:sz w:val="20"/>
          <w:lang w:val="af-ZA"/>
        </w:rPr>
        <w:t>7</w:t>
      </w:r>
      <w:r w:rsidRPr="00064ADD">
        <w:rPr>
          <w:rFonts w:ascii="GHEA Grapalat" w:hAnsi="GHEA Grapalat" w:cs="Sylfaen"/>
          <w:sz w:val="20"/>
          <w:lang w:val="af-ZA"/>
        </w:rPr>
        <w:t>-</w:t>
      </w:r>
      <w:r w:rsidRPr="00064ADD">
        <w:rPr>
          <w:rFonts w:ascii="GHEA Grapalat" w:hAnsi="GHEA Grapalat" w:cs="Sylfaen"/>
          <w:sz w:val="20"/>
          <w:lang w:val="ru-RU"/>
        </w:rPr>
        <w:t>րդ</w:t>
      </w:r>
      <w:r w:rsidRPr="00064ADD">
        <w:rPr>
          <w:rFonts w:ascii="GHEA Grapalat" w:hAnsi="GHEA Grapalat" w:cs="Sylfaen"/>
          <w:sz w:val="20"/>
          <w:lang w:val="af-ZA"/>
        </w:rPr>
        <w:t xml:space="preserve"> </w:t>
      </w:r>
      <w:r w:rsidRPr="00064ADD">
        <w:rPr>
          <w:rFonts w:ascii="GHEA Grapalat" w:hAnsi="GHEA Grapalat" w:cs="Sylfaen"/>
          <w:sz w:val="20"/>
          <w:lang w:val="ru-RU"/>
        </w:rPr>
        <w:t>հոդվածի</w:t>
      </w:r>
      <w:r w:rsidRPr="00064ADD">
        <w:rPr>
          <w:rFonts w:ascii="GHEA Grapalat" w:hAnsi="GHEA Grapalat" w:cs="Sylfaen"/>
          <w:sz w:val="20"/>
          <w:lang w:val="af-ZA"/>
        </w:rPr>
        <w:t xml:space="preserve"> </w:t>
      </w:r>
      <w:r w:rsidRPr="00064ADD">
        <w:rPr>
          <w:rFonts w:ascii="GHEA Grapalat" w:hAnsi="GHEA Grapalat" w:cs="Sylfaen"/>
          <w:sz w:val="20"/>
          <w:lang w:val="ru-RU"/>
        </w:rPr>
        <w:t>համաձայն</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հանձնաժողովը</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ru-RU"/>
        </w:rPr>
        <w:t>եթե</w:t>
      </w:r>
      <w:r w:rsidRPr="00064ADD">
        <w:rPr>
          <w:rFonts w:ascii="GHEA Grapalat" w:hAnsi="GHEA Grapalat" w:cs="Sylfaen"/>
          <w:sz w:val="20"/>
          <w:lang w:val="af-ZA"/>
        </w:rPr>
        <w:t>`</w:t>
      </w:r>
    </w:p>
    <w:p w14:paraId="3857D6B0"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հայտերից</w:t>
      </w:r>
      <w:r w:rsidRPr="00064ADD">
        <w:rPr>
          <w:rFonts w:ascii="GHEA Grapalat" w:hAnsi="GHEA Grapalat" w:cs="Sylfaen"/>
          <w:sz w:val="20"/>
          <w:lang w:val="af-ZA"/>
        </w:rPr>
        <w:t xml:space="preserve"> </w:t>
      </w:r>
      <w:r w:rsidRPr="00064ADD">
        <w:rPr>
          <w:rFonts w:ascii="GHEA Grapalat" w:hAnsi="GHEA Grapalat" w:cs="Sylfaen"/>
          <w:sz w:val="20"/>
          <w:lang w:val="ru-RU"/>
        </w:rPr>
        <w:t>ոչ</w:t>
      </w:r>
      <w:r w:rsidRPr="00064ADD">
        <w:rPr>
          <w:rFonts w:ascii="GHEA Grapalat" w:hAnsi="GHEA Grapalat" w:cs="Sylfaen"/>
          <w:sz w:val="20"/>
          <w:lang w:val="af-ZA"/>
        </w:rPr>
        <w:t xml:space="preserve"> </w:t>
      </w:r>
      <w:r w:rsidRPr="00064ADD">
        <w:rPr>
          <w:rFonts w:ascii="GHEA Grapalat" w:hAnsi="GHEA Grapalat" w:cs="Sylfaen"/>
          <w:sz w:val="20"/>
          <w:lang w:val="ru-RU"/>
        </w:rPr>
        <w:t>մեկը</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համապատասխանում</w:t>
      </w:r>
      <w:r w:rsidRPr="00064ADD">
        <w:rPr>
          <w:rFonts w:ascii="GHEA Grapalat" w:hAnsi="GHEA Grapalat" w:cs="Sylfaen"/>
          <w:sz w:val="20"/>
          <w:lang w:val="af-ZA"/>
        </w:rPr>
        <w:t xml:space="preserve"> </w:t>
      </w:r>
      <w:r w:rsidRPr="00064ADD">
        <w:rPr>
          <w:rFonts w:ascii="GHEA Grapalat" w:hAnsi="GHEA Grapalat" w:cs="Sylfaen"/>
          <w:sz w:val="20"/>
          <w:lang w:val="ru-RU"/>
        </w:rPr>
        <w:t>հրավերի</w:t>
      </w:r>
      <w:r w:rsidRPr="00064ADD">
        <w:rPr>
          <w:rFonts w:ascii="GHEA Grapalat" w:hAnsi="GHEA Grapalat" w:cs="Sylfaen"/>
          <w:sz w:val="20"/>
          <w:lang w:val="af-ZA"/>
        </w:rPr>
        <w:t xml:space="preserve"> </w:t>
      </w:r>
      <w:r w:rsidRPr="00064ADD">
        <w:rPr>
          <w:rFonts w:ascii="GHEA Grapalat" w:hAnsi="GHEA Grapalat" w:cs="Sylfaen"/>
          <w:sz w:val="20"/>
          <w:lang w:val="ru-RU"/>
        </w:rPr>
        <w:t>պայմաններին</w:t>
      </w:r>
      <w:r w:rsidRPr="00064ADD">
        <w:rPr>
          <w:rFonts w:ascii="GHEA Grapalat" w:hAnsi="GHEA Grapalat" w:cs="Sylfaen"/>
          <w:sz w:val="20"/>
          <w:lang w:val="af-ZA"/>
        </w:rPr>
        <w:t>.</w:t>
      </w:r>
    </w:p>
    <w:p w14:paraId="1CD3EDAA" w14:textId="77777777" w:rsidR="00096865" w:rsidRPr="00064ADD" w:rsidRDefault="00096865" w:rsidP="00EF3662">
      <w:pPr>
        <w:ind w:firstLine="567"/>
        <w:jc w:val="both"/>
        <w:rPr>
          <w:rFonts w:ascii="GHEA Grapalat" w:hAnsi="GHEA Grapalat" w:cs="Sylfaen"/>
          <w:sz w:val="20"/>
          <w:vertAlign w:val="superscript"/>
          <w:lang w:val="af-ZA"/>
        </w:rPr>
      </w:pPr>
      <w:r w:rsidRPr="00064ADD">
        <w:rPr>
          <w:rFonts w:ascii="GHEA Grapalat" w:hAnsi="GHEA Grapalat" w:cs="Sylfaen"/>
          <w:sz w:val="20"/>
          <w:lang w:val="af-ZA"/>
        </w:rPr>
        <w:t xml:space="preserve">2) </w:t>
      </w:r>
      <w:r w:rsidRPr="00064ADD">
        <w:rPr>
          <w:rFonts w:ascii="GHEA Grapalat" w:hAnsi="GHEA Grapalat" w:cs="Sylfaen"/>
          <w:sz w:val="20"/>
          <w:lang w:val="ru-RU"/>
        </w:rPr>
        <w:t>դադարում</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գոյություն</w:t>
      </w:r>
      <w:r w:rsidRPr="00064ADD">
        <w:rPr>
          <w:rFonts w:ascii="GHEA Grapalat" w:hAnsi="GHEA Grapalat" w:cs="Sylfaen"/>
          <w:sz w:val="20"/>
          <w:lang w:val="af-ZA"/>
        </w:rPr>
        <w:t xml:space="preserve"> </w:t>
      </w:r>
      <w:r w:rsidRPr="00064ADD">
        <w:rPr>
          <w:rFonts w:ascii="GHEA Grapalat" w:hAnsi="GHEA Grapalat" w:cs="Sylfaen"/>
          <w:sz w:val="20"/>
          <w:lang w:val="ru-RU"/>
        </w:rPr>
        <w:t>ունենալ</w:t>
      </w:r>
      <w:r w:rsidRPr="00064ADD">
        <w:rPr>
          <w:rFonts w:ascii="GHEA Grapalat" w:hAnsi="GHEA Grapalat" w:cs="Sylfaen"/>
          <w:sz w:val="20"/>
          <w:lang w:val="af-ZA"/>
        </w:rPr>
        <w:t xml:space="preserve"> </w:t>
      </w:r>
      <w:r w:rsidRPr="00064ADD">
        <w:rPr>
          <w:rFonts w:ascii="GHEA Grapalat" w:hAnsi="GHEA Grapalat" w:cs="Sylfaen"/>
          <w:sz w:val="20"/>
          <w:lang w:val="ru-RU"/>
        </w:rPr>
        <w:t>գնման</w:t>
      </w:r>
      <w:r w:rsidRPr="00064ADD">
        <w:rPr>
          <w:rFonts w:ascii="GHEA Grapalat" w:hAnsi="GHEA Grapalat" w:cs="Sylfaen"/>
          <w:sz w:val="20"/>
          <w:lang w:val="af-ZA"/>
        </w:rPr>
        <w:t xml:space="preserve"> </w:t>
      </w:r>
      <w:r w:rsidRPr="00064ADD">
        <w:rPr>
          <w:rFonts w:ascii="GHEA Grapalat" w:hAnsi="GHEA Grapalat" w:cs="Sylfaen"/>
          <w:sz w:val="20"/>
          <w:lang w:val="ru-RU"/>
        </w:rPr>
        <w:t>պահանջը</w:t>
      </w:r>
      <w:r w:rsidR="00FF0FE2" w:rsidRPr="00064ADD">
        <w:rPr>
          <w:rFonts w:ascii="GHEA Grapalat" w:hAnsi="GHEA Grapalat" w:cs="Sylfaen"/>
          <w:sz w:val="20"/>
          <w:lang w:val="hy-AM"/>
        </w:rPr>
        <w:t>: Ընդ որում պ</w:t>
      </w:r>
      <w:r w:rsidR="00FF0FE2" w:rsidRPr="00064ADD">
        <w:rPr>
          <w:rFonts w:ascii="GHEA Grapalat" w:hAnsi="GHEA Grapalat" w:cs="Sylfaen"/>
          <w:sz w:val="20"/>
          <w:lang w:val="ru-RU"/>
        </w:rPr>
        <w:t>ետության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կամ</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համայնքների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կարիքների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համար</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կազմակերպված</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գնման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ընթացակարգը</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կարող</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է</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ամբողջությամբ</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կամ</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մասնակի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չկայացած</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հայտարարվել</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համապատասխանաբար</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Հայաստանի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Հանրապետության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կառավարության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կամ</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համայնքի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ավագանու</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այլ</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պատվիրատուների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դեպքում</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ընդհանուր</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կառավարումն</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իրականացնող</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լիազորված</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մարմնի</w:t>
      </w:r>
      <w:r w:rsidR="00FF0FE2" w:rsidRPr="00064ADD">
        <w:rPr>
          <w:rFonts w:ascii="GHEA Grapalat" w:hAnsi="GHEA Grapalat" w:cs="Sylfaen"/>
          <w:sz w:val="20"/>
          <w:lang w:val="af-ZA"/>
        </w:rPr>
        <w:t xml:space="preserve"> </w:t>
      </w:r>
      <w:r w:rsidR="00FF0FE2" w:rsidRPr="00064ADD">
        <w:rPr>
          <w:rFonts w:ascii="GHEA Grapalat" w:hAnsi="GHEA Grapalat" w:cs="Sylfaen"/>
          <w:sz w:val="20"/>
          <w:lang w:val="ru-RU"/>
        </w:rPr>
        <w:t>ղեկավարի</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իսկ</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հիմնադրամների</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դեպքում</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հոգաբարձուների</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խորհրդի</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որոշման</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հիման</w:t>
      </w:r>
      <w:r w:rsidR="00A10D1E" w:rsidRPr="00064ADD">
        <w:rPr>
          <w:rFonts w:ascii="GHEA Grapalat" w:hAnsi="GHEA Grapalat" w:cs="Sylfaen"/>
          <w:sz w:val="20"/>
          <w:lang w:val="af-ZA"/>
        </w:rPr>
        <w:t xml:space="preserve"> </w:t>
      </w:r>
      <w:r w:rsidR="00A10D1E" w:rsidRPr="00064ADD">
        <w:rPr>
          <w:rFonts w:ascii="GHEA Grapalat" w:hAnsi="GHEA Grapalat" w:cs="Sylfaen"/>
          <w:sz w:val="20"/>
        </w:rPr>
        <w:t>վրա</w:t>
      </w:r>
      <w:r w:rsidR="00A10D1E" w:rsidRPr="00064ADD">
        <w:rPr>
          <w:rStyle w:val="af6"/>
          <w:rFonts w:ascii="GHEA Grapalat" w:hAnsi="GHEA Grapalat" w:cs="Sylfaen"/>
          <w:color w:val="FFFFFF"/>
          <w:sz w:val="20"/>
        </w:rPr>
        <w:footnoteReference w:id="2"/>
      </w:r>
      <w:r w:rsidR="00FF0FE2" w:rsidRPr="00064ADD">
        <w:rPr>
          <w:rFonts w:ascii="GHEA Grapalat" w:hAnsi="GHEA Grapalat" w:cs="Sylfaen"/>
          <w:sz w:val="20"/>
          <w:lang w:val="hy-AM"/>
        </w:rPr>
        <w:t>:</w:t>
      </w:r>
      <w:r w:rsidR="00944E5B" w:rsidRPr="00064ADD">
        <w:rPr>
          <w:rFonts w:ascii="GHEA Grapalat" w:hAnsi="GHEA Grapalat" w:cs="Sylfaen"/>
          <w:sz w:val="20"/>
          <w:vertAlign w:val="superscript"/>
          <w:lang w:val="af-ZA"/>
        </w:rPr>
        <w:t>13</w:t>
      </w:r>
    </w:p>
    <w:p w14:paraId="0951506D"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3) </w:t>
      </w:r>
      <w:r w:rsidRPr="00064ADD">
        <w:rPr>
          <w:rFonts w:ascii="GHEA Grapalat" w:hAnsi="GHEA Grapalat" w:cs="Sylfaen"/>
          <w:sz w:val="20"/>
          <w:lang w:val="hy-AM"/>
        </w:rPr>
        <w:t>ոչ</w:t>
      </w:r>
      <w:r w:rsidRPr="00064ADD">
        <w:rPr>
          <w:rFonts w:ascii="GHEA Grapalat" w:hAnsi="GHEA Grapalat" w:cs="Sylfaen"/>
          <w:sz w:val="20"/>
          <w:lang w:val="af-ZA"/>
        </w:rPr>
        <w:t xml:space="preserve"> </w:t>
      </w:r>
      <w:r w:rsidRPr="00064ADD">
        <w:rPr>
          <w:rFonts w:ascii="GHEA Grapalat" w:hAnsi="GHEA Grapalat" w:cs="Sylfaen"/>
          <w:sz w:val="20"/>
          <w:lang w:val="hy-AM"/>
        </w:rPr>
        <w:t>մի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չի</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ներկայացվել</w:t>
      </w:r>
      <w:r w:rsidRPr="00064ADD">
        <w:rPr>
          <w:rFonts w:ascii="GHEA Grapalat" w:hAnsi="GHEA Grapalat" w:cs="Sylfaen"/>
          <w:sz w:val="20"/>
          <w:lang w:val="af-ZA"/>
        </w:rPr>
        <w:t>.</w:t>
      </w:r>
    </w:p>
    <w:p w14:paraId="0F872BE2"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4)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կնքվում</w:t>
      </w:r>
      <w:r w:rsidR="004D5671" w:rsidRPr="00064ADD">
        <w:rPr>
          <w:rFonts w:ascii="GHEA Grapalat" w:hAnsi="GHEA Grapalat" w:cs="Sylfaen"/>
          <w:sz w:val="20"/>
          <w:lang w:val="ru-RU"/>
        </w:rPr>
        <w:t>։</w:t>
      </w:r>
    </w:p>
    <w:p w14:paraId="4FAB3F1D" w14:textId="77777777" w:rsidR="00CA1C11" w:rsidRPr="00064ADD" w:rsidRDefault="00731D26" w:rsidP="00EF3662">
      <w:pPr>
        <w:ind w:firstLine="567"/>
        <w:jc w:val="both"/>
        <w:rPr>
          <w:rFonts w:ascii="GHEA Grapalat" w:hAnsi="GHEA Grapalat" w:cs="Sylfaen"/>
          <w:sz w:val="20"/>
          <w:lang w:val="af-ZA"/>
        </w:rPr>
      </w:pPr>
      <w:r w:rsidRPr="00064ADD">
        <w:rPr>
          <w:rFonts w:ascii="GHEA Grapalat" w:hAnsi="GHEA Grapalat" w:cs="Sylfaen"/>
          <w:sz w:val="20"/>
          <w:lang w:val="af-ZA"/>
        </w:rPr>
        <w:t>1</w:t>
      </w:r>
      <w:r w:rsidR="00030D40" w:rsidRPr="00064ADD">
        <w:rPr>
          <w:rFonts w:ascii="GHEA Grapalat" w:hAnsi="GHEA Grapalat" w:cs="Sylfaen"/>
          <w:sz w:val="20"/>
          <w:lang w:val="af-ZA"/>
        </w:rPr>
        <w:t>1</w:t>
      </w:r>
      <w:r w:rsidRPr="00064ADD">
        <w:rPr>
          <w:rFonts w:ascii="GHEA Grapalat" w:hAnsi="GHEA Grapalat" w:cs="Sylfaen"/>
          <w:sz w:val="20"/>
          <w:lang w:val="af-ZA"/>
        </w:rPr>
        <w:t>.2</w:t>
      </w:r>
      <w:r w:rsidR="00FE5743" w:rsidRPr="00064ADD">
        <w:rPr>
          <w:rFonts w:ascii="GHEA Grapalat" w:hAnsi="GHEA Grapalat" w:cs="Sylfaen"/>
          <w:sz w:val="20"/>
          <w:lang w:val="af-ZA"/>
        </w:rPr>
        <w:t xml:space="preserve"> Գ</w:t>
      </w:r>
      <w:r w:rsidR="00CA1C11" w:rsidRPr="00064ADD">
        <w:rPr>
          <w:rFonts w:ascii="GHEA Grapalat" w:hAnsi="GHEA Grapalat" w:cs="Sylfaen"/>
          <w:sz w:val="20"/>
          <w:lang w:val="ru-RU"/>
        </w:rPr>
        <w:t>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A747D4" w:rsidRPr="00064ADD">
        <w:rPr>
          <w:rFonts w:ascii="GHEA Grapalat" w:hAnsi="GHEA Grapalat" w:cs="Sylfaen"/>
          <w:sz w:val="20"/>
        </w:rPr>
        <w:t>ն</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հաջորդող</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աշխատանքային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օրվա</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ընթացքում</w:t>
      </w:r>
      <w:r w:rsidR="00CA1C11" w:rsidRPr="00064ADD">
        <w:rPr>
          <w:rFonts w:ascii="GHEA Grapalat" w:hAnsi="GHEA Grapalat" w:cs="Sylfaen"/>
          <w:sz w:val="20"/>
          <w:lang w:val="af-ZA"/>
        </w:rPr>
        <w:t xml:space="preserve">, </w:t>
      </w:r>
      <w:r w:rsidR="003A2BE0" w:rsidRPr="00064ADD">
        <w:rPr>
          <w:rFonts w:ascii="GHEA Grapalat" w:hAnsi="GHEA Grapalat" w:cs="Sylfaen"/>
          <w:sz w:val="20"/>
          <w:lang w:val="af-ZA"/>
        </w:rPr>
        <w:t>պ</w:t>
      </w:r>
      <w:r w:rsidR="00CA1C11" w:rsidRPr="00064ADD">
        <w:rPr>
          <w:rFonts w:ascii="GHEA Grapalat" w:hAnsi="GHEA Grapalat" w:cs="Sylfaen"/>
          <w:sz w:val="20"/>
          <w:lang w:val="ru-RU"/>
        </w:rPr>
        <w:t>ատվիրատուն</w:t>
      </w:r>
      <w:r w:rsidR="00CA1C11" w:rsidRPr="00064ADD">
        <w:rPr>
          <w:rFonts w:ascii="GHEA Grapalat" w:hAnsi="GHEA Grapalat" w:cs="Sylfaen"/>
          <w:sz w:val="20"/>
          <w:lang w:val="af-ZA"/>
        </w:rPr>
        <w:t xml:space="preserve"> </w:t>
      </w:r>
      <w:r w:rsidR="00A747D4" w:rsidRPr="00064ADD">
        <w:rPr>
          <w:rFonts w:ascii="GHEA Grapalat" w:hAnsi="GHEA Grapalat" w:cs="Sylfaen"/>
          <w:sz w:val="20"/>
          <w:lang w:val="af-ZA"/>
        </w:rPr>
        <w:t xml:space="preserve">տեղեկագրում </w:t>
      </w:r>
      <w:r w:rsidR="005F7C1D" w:rsidRPr="00064ADD">
        <w:rPr>
          <w:rFonts w:ascii="GHEA Grapalat" w:hAnsi="GHEA Grapalat" w:cs="Sylfaen"/>
          <w:sz w:val="20"/>
          <w:lang w:val="af-ZA"/>
        </w:rPr>
        <w:t xml:space="preserve">հրապարակում է </w:t>
      </w:r>
      <w:r w:rsidR="00CA1C11" w:rsidRPr="00064ADD">
        <w:rPr>
          <w:rFonts w:ascii="GHEA Grapalat" w:hAnsi="GHEA Grapalat" w:cs="Sylfaen"/>
          <w:sz w:val="20"/>
          <w:lang w:val="ru-RU"/>
        </w:rPr>
        <w:t>հայտարարություն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որում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նշվում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գնման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հիմնավորումը։</w:t>
      </w:r>
      <w:r w:rsidR="00CA1C11" w:rsidRPr="00064ADD">
        <w:rPr>
          <w:rFonts w:ascii="GHEA Grapalat" w:hAnsi="GHEA Grapalat" w:cs="Sylfaen"/>
          <w:sz w:val="20"/>
          <w:lang w:val="af-ZA"/>
        </w:rPr>
        <w:t xml:space="preserve"> </w:t>
      </w:r>
    </w:p>
    <w:p w14:paraId="77A11658" w14:textId="77777777" w:rsidR="00CA1C11" w:rsidRPr="00064ADD" w:rsidRDefault="00CA1C11" w:rsidP="00EF3662">
      <w:pPr>
        <w:ind w:firstLine="567"/>
        <w:jc w:val="both"/>
        <w:rPr>
          <w:rFonts w:ascii="GHEA Grapalat" w:hAnsi="GHEA Grapalat" w:cs="Sylfaen"/>
          <w:sz w:val="20"/>
          <w:lang w:val="af-ZA"/>
        </w:rPr>
      </w:pPr>
    </w:p>
    <w:p w14:paraId="79E333DD" w14:textId="77777777" w:rsidR="00096865" w:rsidRPr="00064ADD" w:rsidRDefault="00096865" w:rsidP="00EF3662">
      <w:pPr>
        <w:pStyle w:val="a3"/>
        <w:spacing w:line="240" w:lineRule="auto"/>
        <w:rPr>
          <w:rFonts w:ascii="GHEA Grapalat" w:hAnsi="GHEA Grapalat"/>
          <w:i w:val="0"/>
          <w:sz w:val="18"/>
          <w:szCs w:val="18"/>
          <w:u w:val="single"/>
          <w:lang w:val="af-ZA"/>
        </w:rPr>
      </w:pPr>
    </w:p>
    <w:p w14:paraId="1C4995E8" w14:textId="77777777"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1</w:t>
      </w:r>
      <w:r w:rsidR="00375FD2" w:rsidRPr="00064ADD">
        <w:rPr>
          <w:rFonts w:ascii="GHEA Grapalat" w:hAnsi="GHEA Grapalat"/>
          <w:b/>
          <w:sz w:val="20"/>
          <w:lang w:val="af-ZA"/>
        </w:rPr>
        <w:t>2</w:t>
      </w:r>
      <w:r w:rsidRPr="00064ADD">
        <w:rPr>
          <w:rFonts w:ascii="GHEA Grapalat" w:hAnsi="GHEA Grapalat"/>
          <w:b/>
          <w:sz w:val="20"/>
          <w:lang w:val="af-ZA"/>
        </w:rPr>
        <w:t xml:space="preserve">. ԳՆՄԱՆ ԳՈՐԾԸՆԹԱՑԻ ՀԵՏ ԿԱՊՎԱԾ ԳՈՐԾՈՂՈՒԹՅՈՒՆՆԵՐԸ ԵՎ (ԿԱՄ) </w:t>
      </w:r>
    </w:p>
    <w:p w14:paraId="4E08990E" w14:textId="77777777"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ԸՆԴՈՒՆՎԱԾ ՈՐՈՇՈՒՄՆԵՐԸ ԲՈՂՈՔԱՐԿԵԼՈՒ ՄԱՍՆԱԿՑԻ </w:t>
      </w:r>
    </w:p>
    <w:p w14:paraId="3AE49BA2"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ԻՐԱՎՈՒՆՔԸ ԵՎ ԿԱՐԳԸ</w:t>
      </w:r>
    </w:p>
    <w:p w14:paraId="6F335EC1" w14:textId="77777777" w:rsidR="00E74BF6" w:rsidRPr="00064ADD" w:rsidRDefault="00E74BF6" w:rsidP="00EF3662">
      <w:pPr>
        <w:ind w:firstLine="567"/>
        <w:jc w:val="center"/>
        <w:rPr>
          <w:rFonts w:ascii="GHEA Grapalat" w:hAnsi="GHEA Grapalat" w:cs="Sylfaen"/>
          <w:b/>
          <w:szCs w:val="22"/>
          <w:lang w:val="es-ES"/>
        </w:rPr>
      </w:pPr>
    </w:p>
    <w:p w14:paraId="20C7083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0E92708F"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14:paraId="22F4E43C"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14:paraId="27E493CF"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14:paraId="07074704"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w:t>
      </w:r>
    </w:p>
    <w:p w14:paraId="3D3C1DA0" w14:textId="77777777" w:rsidR="00BE198C" w:rsidRPr="00064ADD"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064ADD">
        <w:rPr>
          <w:rFonts w:ascii="GHEA Grapalat" w:hAnsi="GHEA Grapalat" w:cs="GHEA Grapalat"/>
          <w:sz w:val="20"/>
          <w:szCs w:val="20"/>
        </w:rPr>
        <w:t>Սույն</w:t>
      </w:r>
      <w:r w:rsidRPr="00064ADD">
        <w:rPr>
          <w:rFonts w:ascii="GHEA Grapalat" w:hAnsi="GHEA Grapalat"/>
          <w:sz w:val="20"/>
          <w:szCs w:val="20"/>
          <w:lang w:val="es-ES"/>
        </w:rPr>
        <w:t xml:space="preserve"> </w:t>
      </w:r>
      <w:r w:rsidRPr="00064ADD">
        <w:rPr>
          <w:rFonts w:ascii="GHEA Grapalat" w:hAnsi="GHEA Grapalat" w:cs="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cs="GHEA Grapalat"/>
          <w:sz w:val="20"/>
          <w:szCs w:val="20"/>
        </w:rPr>
        <w:t>հետ</w:t>
      </w:r>
      <w:r w:rsidRPr="00064ADD">
        <w:rPr>
          <w:rFonts w:ascii="GHEA Grapalat" w:hAnsi="GHEA Grapalat"/>
          <w:sz w:val="20"/>
          <w:szCs w:val="20"/>
          <w:lang w:val="es-ES"/>
        </w:rPr>
        <w:t xml:space="preserve"> </w:t>
      </w:r>
      <w:r w:rsidRPr="00064ADD">
        <w:rPr>
          <w:rFonts w:ascii="GHEA Grapalat" w:hAnsi="GHEA Grapalat" w:cs="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cs="GHEA Grapalat"/>
          <w:sz w:val="20"/>
          <w:szCs w:val="20"/>
        </w:rPr>
        <w:t>վեճերը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լուծվում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Երևան</w:t>
      </w:r>
      <w:r w:rsidRPr="00064ADD">
        <w:rPr>
          <w:rFonts w:ascii="GHEA Grapalat" w:hAnsi="GHEA Grapalat"/>
          <w:sz w:val="20"/>
          <w:szCs w:val="20"/>
          <w:lang w:val="es-ES"/>
        </w:rPr>
        <w:t xml:space="preserve"> </w:t>
      </w:r>
      <w:r w:rsidRPr="00064ADD">
        <w:rPr>
          <w:rFonts w:ascii="GHEA Grapalat" w:hAnsi="GHEA Grapalat"/>
          <w:sz w:val="20"/>
          <w:szCs w:val="20"/>
        </w:rPr>
        <w:t>քաղաքի</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ընդհանուր</w:t>
      </w:r>
      <w:r w:rsidRPr="00064ADD">
        <w:rPr>
          <w:rFonts w:ascii="GHEA Grapalat" w:hAnsi="GHEA Grapalat"/>
          <w:sz w:val="20"/>
          <w:szCs w:val="20"/>
          <w:lang w:val="es-ES"/>
        </w:rPr>
        <w:t xml:space="preserve"> </w:t>
      </w:r>
      <w:r w:rsidRPr="00064ADD">
        <w:rPr>
          <w:rFonts w:ascii="GHEA Grapalat" w:hAnsi="GHEA Grapalat"/>
          <w:sz w:val="20"/>
          <w:szCs w:val="20"/>
        </w:rPr>
        <w:t>իրավասության</w:t>
      </w:r>
      <w:r w:rsidRPr="00064ADD">
        <w:rPr>
          <w:rFonts w:ascii="GHEA Grapalat" w:hAnsi="GHEA Grapalat"/>
          <w:sz w:val="20"/>
          <w:szCs w:val="20"/>
          <w:lang w:val="es-ES"/>
        </w:rPr>
        <w:t xml:space="preserve"> </w:t>
      </w:r>
      <w:r w:rsidRPr="00064ADD">
        <w:rPr>
          <w:rFonts w:ascii="GHEA Grapalat" w:hAnsi="GHEA Grapalat"/>
          <w:sz w:val="20"/>
          <w:szCs w:val="20"/>
        </w:rPr>
        <w:t>դատարանում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պատճառաբանված</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երկարաձգվել</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անգամ</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տասն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օրով</w:t>
      </w:r>
      <w:r w:rsidRPr="00064ADD">
        <w:rPr>
          <w:rFonts w:ascii="GHEA Grapalat" w:hAnsi="GHEA Grapalat"/>
          <w:sz w:val="20"/>
          <w:szCs w:val="20"/>
          <w:lang w:val="es-ES"/>
        </w:rPr>
        <w:t>:</w:t>
      </w:r>
    </w:p>
    <w:p w14:paraId="46494D4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05277C6F"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14:paraId="56DD72A8"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08848A0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14:paraId="5FB0C13A"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14:paraId="1AF1CA3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48E7EC16"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0458D9B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14:paraId="5FA60804"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14:paraId="7F8E71EB"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14:paraId="16B536D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14:paraId="410684B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14:paraId="321F394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14:paraId="72E6155D"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14:paraId="7FCE7B2E"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14:paraId="2F589138"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73C7CE68"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14:paraId="53466D68"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14:paraId="4FE011E9" w14:textId="77777777"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14:paraId="621BFD65" w14:textId="77777777"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
    <w:p w14:paraId="66D4FF27" w14:textId="77777777" w:rsidR="00096865" w:rsidRPr="00064ADD" w:rsidRDefault="00096865" w:rsidP="00EF3662">
      <w:pPr>
        <w:pStyle w:val="aa"/>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14:paraId="144D77DA" w14:textId="69C80F82" w:rsidR="00096865" w:rsidRPr="00064ADD" w:rsidRDefault="00923BC1" w:rsidP="00EF3662">
      <w:pPr>
        <w:pStyle w:val="aa"/>
        <w:ind w:right="-7"/>
        <w:jc w:val="center"/>
        <w:rPr>
          <w:rFonts w:ascii="GHEA Grapalat" w:hAnsi="GHEA Grapalat"/>
          <w:b/>
          <w:szCs w:val="22"/>
          <w:lang w:val="af-ZA"/>
        </w:rPr>
      </w:pPr>
      <w:r>
        <w:rPr>
          <w:rFonts w:ascii="GHEA Grapalat" w:hAnsi="GHEA Grapalat" w:cs="Sylfaen"/>
          <w:b/>
          <w:szCs w:val="22"/>
          <w:lang w:val="hy-AM"/>
        </w:rPr>
        <w:t xml:space="preserve">Բ Ա Ց    Մ Ր Ց Ո Ւ Յ Թ Ի </w:t>
      </w:r>
      <w:r w:rsidR="00956171">
        <w:rPr>
          <w:rFonts w:ascii="GHEA Grapalat" w:hAnsi="GHEA Grapalat" w:cs="Sylfaen"/>
          <w:b/>
          <w:szCs w:val="22"/>
          <w:lang w:val="hy-AM"/>
        </w:rPr>
        <w:t xml:space="preserve"> </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14:paraId="7AFBA342" w14:textId="77777777" w:rsidR="00096865" w:rsidRPr="00064ADD" w:rsidRDefault="00096865" w:rsidP="00EF3662">
      <w:pPr>
        <w:ind w:firstLine="567"/>
        <w:jc w:val="center"/>
        <w:rPr>
          <w:rFonts w:ascii="GHEA Grapalat" w:hAnsi="GHEA Grapalat"/>
          <w:szCs w:val="22"/>
          <w:lang w:val="af-ZA"/>
        </w:rPr>
      </w:pPr>
    </w:p>
    <w:p w14:paraId="22B31C9B"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14:paraId="4C5D2313" w14:textId="77777777"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14:paraId="2C1775A8"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14:paraId="1B097B23"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14:paraId="55C59DAB" w14:textId="77777777"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14:paraId="193E8C8E" w14:textId="77777777" w:rsidR="00096865" w:rsidRPr="00064ADD" w:rsidRDefault="00096865" w:rsidP="00EF3662">
      <w:pPr>
        <w:jc w:val="center"/>
        <w:rPr>
          <w:rFonts w:ascii="GHEA Grapalat" w:hAnsi="GHEA Grapalat"/>
          <w:b/>
          <w:szCs w:val="22"/>
          <w:lang w:val="af-ZA"/>
        </w:rPr>
      </w:pPr>
    </w:p>
    <w:p w14:paraId="0FA2D87D" w14:textId="77777777"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14:paraId="7557F006" w14:textId="77777777" w:rsidR="00096865" w:rsidRPr="00064ADD" w:rsidRDefault="00096865" w:rsidP="00EF3662">
      <w:pPr>
        <w:ind w:firstLine="720"/>
        <w:jc w:val="center"/>
        <w:rPr>
          <w:rFonts w:ascii="GHEA Grapalat" w:hAnsi="GHEA Grapalat"/>
          <w:szCs w:val="22"/>
          <w:lang w:val="af-ZA"/>
        </w:rPr>
      </w:pPr>
    </w:p>
    <w:p w14:paraId="49A0145C" w14:textId="77777777"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14:paraId="1D39E2C5" w14:textId="77777777" w:rsidR="002D5CF0" w:rsidRPr="00064ADD" w:rsidRDefault="0078387F" w:rsidP="00EF3662">
      <w:pPr>
        <w:ind w:firstLine="567"/>
        <w:jc w:val="both"/>
        <w:rPr>
          <w:rFonts w:ascii="GHEA Grapalat" w:hAnsi="GHEA Grapalat" w:cs="Sylfaen"/>
          <w:sz w:val="20"/>
          <w:lang w:val="es-ES"/>
        </w:rPr>
      </w:pPr>
      <w:r w:rsidRPr="00064ADD">
        <w:rPr>
          <w:rFonts w:ascii="GHEA Grapalat" w:hAnsi="GHEA Grapalat" w:cs="Sylfaen"/>
          <w:sz w:val="20"/>
        </w:rPr>
        <w:t>Մասնակիցը</w:t>
      </w:r>
      <w:r w:rsidRPr="00064ADD">
        <w:rPr>
          <w:rFonts w:ascii="GHEA Grapalat" w:hAnsi="GHEA Grapalat" w:cs="Sylfaen"/>
          <w:sz w:val="20"/>
          <w:lang w:val="es-ES"/>
        </w:rPr>
        <w:t xml:space="preserve"> </w:t>
      </w:r>
      <w:r w:rsidR="002240AB" w:rsidRPr="00064ADD">
        <w:rPr>
          <w:rFonts w:ascii="GHEA Grapalat" w:hAnsi="GHEA Grapalat" w:cs="Sylfaen"/>
          <w:sz w:val="20"/>
        </w:rPr>
        <w:t>հայտով</w:t>
      </w:r>
      <w:r w:rsidR="002240AB" w:rsidRPr="00064ADD">
        <w:rPr>
          <w:rFonts w:ascii="GHEA Grapalat" w:hAnsi="GHEA Grapalat" w:cs="Sylfaen"/>
          <w:sz w:val="20"/>
          <w:lang w:val="es-ES"/>
        </w:rPr>
        <w:t xml:space="preserve"> </w:t>
      </w:r>
      <w:r w:rsidRPr="00064ADD">
        <w:rPr>
          <w:rFonts w:ascii="GHEA Grapalat" w:hAnsi="GHEA Grapalat" w:cs="Sylfaen"/>
          <w:sz w:val="20"/>
        </w:rPr>
        <w:t>ներկայացնում</w:t>
      </w:r>
      <w:r w:rsidRPr="00064ADD">
        <w:rPr>
          <w:rFonts w:ascii="GHEA Grapalat" w:hAnsi="GHEA Grapalat" w:cs="Sylfaen"/>
          <w:sz w:val="20"/>
          <w:lang w:val="es-ES"/>
        </w:rPr>
        <w:t xml:space="preserve"> </w:t>
      </w:r>
      <w:r w:rsidRPr="00064ADD">
        <w:rPr>
          <w:rFonts w:ascii="GHEA Grapalat" w:hAnsi="GHEA Grapalat" w:cs="Sylfaen"/>
          <w:sz w:val="20"/>
        </w:rPr>
        <w:t>է</w:t>
      </w:r>
      <w:r w:rsidRPr="00064ADD">
        <w:rPr>
          <w:rFonts w:ascii="GHEA Grapalat" w:hAnsi="GHEA Grapalat" w:cs="Sylfaen"/>
          <w:sz w:val="20"/>
          <w:lang w:val="es-ES"/>
        </w:rPr>
        <w:t xml:space="preserve"> </w:t>
      </w:r>
      <w:r w:rsidRPr="00064ADD">
        <w:rPr>
          <w:rFonts w:ascii="GHEA Grapalat" w:hAnsi="GHEA Grapalat" w:cs="Sylfaen"/>
          <w:sz w:val="20"/>
        </w:rPr>
        <w:t>իր</w:t>
      </w:r>
      <w:r w:rsidRPr="00064ADD">
        <w:rPr>
          <w:rFonts w:ascii="GHEA Grapalat" w:hAnsi="GHEA Grapalat" w:cs="Sylfaen"/>
          <w:sz w:val="20"/>
          <w:lang w:val="es-ES"/>
        </w:rPr>
        <w:t xml:space="preserve"> </w:t>
      </w:r>
      <w:r w:rsidRPr="00064ADD">
        <w:rPr>
          <w:rFonts w:ascii="GHEA Grapalat" w:hAnsi="GHEA Grapalat" w:cs="Sylfaen"/>
          <w:sz w:val="20"/>
        </w:rPr>
        <w:t>կողմից</w:t>
      </w:r>
      <w:r w:rsidRPr="00064ADD">
        <w:rPr>
          <w:rFonts w:ascii="GHEA Grapalat" w:hAnsi="GHEA Grapalat" w:cs="Sylfaen"/>
          <w:sz w:val="20"/>
          <w:lang w:val="es-ES"/>
        </w:rPr>
        <w:t xml:space="preserve"> </w:t>
      </w:r>
      <w:r w:rsidRPr="00064ADD">
        <w:rPr>
          <w:rFonts w:ascii="GHEA Grapalat" w:hAnsi="GHEA Grapalat" w:cs="Sylfaen"/>
          <w:sz w:val="20"/>
        </w:rPr>
        <w:t>հաստատված</w:t>
      </w:r>
      <w:r w:rsidRPr="00064ADD">
        <w:rPr>
          <w:rFonts w:ascii="GHEA Grapalat" w:hAnsi="GHEA Grapalat" w:cs="Sylfaen"/>
          <w:sz w:val="20"/>
          <w:lang w:val="es-ES"/>
        </w:rPr>
        <w:t>`</w:t>
      </w:r>
    </w:p>
    <w:p w14:paraId="50BD4EC5" w14:textId="77777777" w:rsidR="00096865" w:rsidRPr="00064ADD" w:rsidRDefault="002D5CF0" w:rsidP="00EF3662">
      <w:pPr>
        <w:ind w:firstLine="567"/>
        <w:jc w:val="both"/>
        <w:rPr>
          <w:rFonts w:ascii="GHEA Grapalat" w:hAnsi="GHEA Grapalat" w:cs="Sylfaen"/>
          <w:sz w:val="20"/>
          <w:lang w:val="es-ES"/>
        </w:rPr>
      </w:pPr>
      <w:r w:rsidRPr="00064ADD">
        <w:rPr>
          <w:rFonts w:ascii="GHEA Grapalat" w:hAnsi="GHEA Grapalat" w:cs="Sylfaen"/>
          <w:sz w:val="20"/>
          <w:lang w:val="es-ES"/>
        </w:rPr>
        <w:t>2.</w:t>
      </w:r>
      <w:r w:rsidR="00D76BBA" w:rsidRPr="00064ADD">
        <w:rPr>
          <w:rFonts w:ascii="GHEA Grapalat" w:hAnsi="GHEA Grapalat" w:cs="Sylfaen"/>
          <w:sz w:val="20"/>
          <w:lang w:val="es-ES"/>
        </w:rPr>
        <w:t>1</w:t>
      </w:r>
      <w:r w:rsidRPr="00064ADD">
        <w:rPr>
          <w:rFonts w:ascii="GHEA Grapalat" w:hAnsi="GHEA Grapalat" w:cs="Sylfaen"/>
          <w:sz w:val="20"/>
          <w:lang w:val="es-ES"/>
        </w:rPr>
        <w:t xml:space="preserve"> </w:t>
      </w:r>
      <w:r w:rsidR="00096865" w:rsidRPr="00064ADD">
        <w:rPr>
          <w:rFonts w:ascii="GHEA Grapalat" w:hAnsi="GHEA Grapalat" w:cs="Sylfaen"/>
          <w:sz w:val="20"/>
          <w:lang w:val="ru-RU"/>
        </w:rPr>
        <w:t>ընթացակարգին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մասնակցելու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դիմում</w:t>
      </w:r>
      <w:r w:rsidR="00EF4630" w:rsidRPr="00064ADD">
        <w:rPr>
          <w:rFonts w:ascii="GHEA Grapalat" w:hAnsi="GHEA Grapalat" w:cs="Sylfaen"/>
          <w:sz w:val="20"/>
          <w:lang w:val="es-ES"/>
        </w:rPr>
        <w:t>-</w:t>
      </w:r>
      <w:r w:rsidR="00EF4630" w:rsidRPr="00064ADD">
        <w:rPr>
          <w:rFonts w:ascii="GHEA Grapalat" w:hAnsi="GHEA Grapalat" w:cs="Sylfaen"/>
          <w:sz w:val="20"/>
        </w:rPr>
        <w:t>հայտարարություն</w:t>
      </w:r>
      <w:r w:rsidR="00096865" w:rsidRPr="00064ADD">
        <w:rPr>
          <w:rFonts w:ascii="GHEA Grapalat" w:hAnsi="GHEA Grapalat" w:cs="Sylfaen"/>
          <w:sz w:val="20"/>
          <w:lang w:val="af-ZA"/>
        </w:rPr>
        <w:t xml:space="preserve">` </w:t>
      </w:r>
      <w:r w:rsidR="006F49AA" w:rsidRPr="00064ADD">
        <w:rPr>
          <w:rFonts w:ascii="GHEA Grapalat" w:hAnsi="GHEA Grapalat" w:cs="Sylfaen"/>
          <w:sz w:val="20"/>
          <w:lang w:val="af-ZA"/>
        </w:rPr>
        <w:t>համաձայն հ</w:t>
      </w:r>
      <w:r w:rsidR="00096865" w:rsidRPr="00064ADD">
        <w:rPr>
          <w:rFonts w:ascii="GHEA Grapalat" w:hAnsi="GHEA Grapalat" w:cs="Sylfaen"/>
          <w:sz w:val="20"/>
          <w:lang w:val="ru-RU"/>
        </w:rPr>
        <w:t>ավելված</w:t>
      </w:r>
      <w:r w:rsidR="00096865" w:rsidRPr="00064ADD">
        <w:rPr>
          <w:rFonts w:ascii="GHEA Grapalat" w:hAnsi="GHEA Grapalat" w:cs="Sylfaen"/>
          <w:sz w:val="20"/>
          <w:lang w:val="af-ZA"/>
        </w:rPr>
        <w:t xml:space="preserve"> N 1</w:t>
      </w:r>
      <w:r w:rsidR="006F49AA" w:rsidRPr="00064ADD">
        <w:rPr>
          <w:rFonts w:ascii="GHEA Grapalat" w:hAnsi="GHEA Grapalat" w:cs="Sylfaen"/>
          <w:sz w:val="20"/>
          <w:lang w:val="af-ZA"/>
        </w:rPr>
        <w:t>-ի</w:t>
      </w:r>
      <w:r w:rsidR="00BC6807" w:rsidRPr="00064ADD">
        <w:rPr>
          <w:rFonts w:ascii="GHEA Grapalat" w:hAnsi="GHEA Grapalat" w:cs="Sylfaen"/>
          <w:sz w:val="20"/>
          <w:lang w:val="es-ES"/>
        </w:rPr>
        <w:t>.</w:t>
      </w:r>
    </w:p>
    <w:p w14:paraId="0983C60B" w14:textId="77777777" w:rsidR="00EF4630" w:rsidRPr="00064ADD" w:rsidRDefault="00096865" w:rsidP="00EF4630">
      <w:pPr>
        <w:pStyle w:val="norm"/>
        <w:spacing w:line="276" w:lineRule="auto"/>
        <w:ind w:firstLine="567"/>
        <w:rPr>
          <w:rFonts w:ascii="GHEA Grapalat" w:hAnsi="GHEA Grapalat" w:cs="Sylfaen"/>
          <w:sz w:val="20"/>
          <w:szCs w:val="24"/>
          <w:lang w:val="af-ZA" w:eastAsia="en-US"/>
        </w:rPr>
      </w:pPr>
      <w:r w:rsidRPr="00064ADD">
        <w:rPr>
          <w:rFonts w:ascii="GHEA Grapalat" w:hAnsi="GHEA Grapalat" w:cs="Sylfaen"/>
          <w:sz w:val="20"/>
          <w:lang w:val="af-ZA"/>
        </w:rPr>
        <w:t>2.</w:t>
      </w:r>
      <w:r w:rsidR="00180EE9" w:rsidRPr="00064ADD">
        <w:rPr>
          <w:rFonts w:ascii="GHEA Grapalat" w:hAnsi="GHEA Grapalat" w:cs="Sylfaen"/>
          <w:sz w:val="20"/>
          <w:lang w:val="af-ZA"/>
        </w:rPr>
        <w:t>2</w:t>
      </w:r>
      <w:r w:rsidRPr="00064ADD">
        <w:rPr>
          <w:rFonts w:ascii="GHEA Grapalat" w:hAnsi="GHEA Grapalat" w:cs="Sylfaen"/>
          <w:sz w:val="20"/>
          <w:lang w:val="af-ZA"/>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պայմանագրի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պատճենը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և</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դրա</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կողմ</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հանդիսացող</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անձի</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տվյալները</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եթե</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պայմանագիրն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իրականացվելու</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է</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գործակալության</w:t>
      </w:r>
      <w:r w:rsidR="00EF4630" w:rsidRPr="00064ADD">
        <w:rPr>
          <w:rFonts w:ascii="GHEA Grapalat" w:hAnsi="GHEA Grapalat" w:cs="Sylfaen"/>
          <w:sz w:val="20"/>
          <w:szCs w:val="24"/>
          <w:lang w:val="af-ZA" w:eastAsia="en-US"/>
        </w:rPr>
        <w:t xml:space="preserve"> </w:t>
      </w:r>
      <w:r w:rsidR="00EF4630" w:rsidRPr="00064ADD">
        <w:rPr>
          <w:rFonts w:ascii="GHEA Grapalat" w:hAnsi="GHEA Grapalat" w:cs="Sylfaen"/>
          <w:sz w:val="20"/>
          <w:szCs w:val="24"/>
          <w:lang w:eastAsia="en-US"/>
        </w:rPr>
        <w:t>միջոցով</w:t>
      </w:r>
      <w:r w:rsidR="00EF4630" w:rsidRPr="00064ADD">
        <w:rPr>
          <w:rFonts w:ascii="GHEA Grapalat" w:hAnsi="GHEA Grapalat" w:cs="Sylfaen"/>
          <w:sz w:val="20"/>
          <w:szCs w:val="24"/>
          <w:lang w:val="af-ZA" w:eastAsia="en-US"/>
        </w:rPr>
        <w:t>.</w:t>
      </w:r>
    </w:p>
    <w:p w14:paraId="1F514BBF" w14:textId="77777777" w:rsidR="00EF4630" w:rsidRPr="00064ADD" w:rsidRDefault="00EF4630" w:rsidP="00505AD4">
      <w:pPr>
        <w:pStyle w:val="norm"/>
        <w:spacing w:line="240" w:lineRule="auto"/>
        <w:ind w:firstLine="567"/>
        <w:rPr>
          <w:rFonts w:ascii="GHEA Grapalat" w:hAnsi="GHEA Grapalat" w:cs="Sylfaen"/>
          <w:color w:val="FFFFFF"/>
          <w:sz w:val="20"/>
          <w:szCs w:val="24"/>
          <w:lang w:val="af-ZA" w:eastAsia="en-US"/>
        </w:rPr>
      </w:pPr>
      <w:r w:rsidRPr="00064ADD">
        <w:rPr>
          <w:rFonts w:ascii="GHEA Grapalat" w:hAnsi="GHEA Grapalat" w:cs="Sylfaen"/>
          <w:sz w:val="20"/>
          <w:szCs w:val="24"/>
          <w:lang w:val="af-ZA" w:eastAsia="en-US"/>
        </w:rPr>
        <w:t xml:space="preserve">2.3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գնման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համատեղ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գործունեության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կարգով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կոնսորցիումով</w:t>
      </w:r>
      <w:r w:rsidRPr="00064ADD">
        <w:rPr>
          <w:rFonts w:ascii="GHEA Grapalat" w:hAnsi="GHEA Grapalat" w:cs="Sylfaen"/>
          <w:sz w:val="20"/>
          <w:szCs w:val="24"/>
          <w:lang w:val="af-ZA" w:eastAsia="en-US"/>
        </w:rPr>
        <w:t>).</w:t>
      </w:r>
      <w:r w:rsidR="0094544B" w:rsidRPr="00064ADD">
        <w:rPr>
          <w:rFonts w:ascii="GHEA Grapalat" w:hAnsi="GHEA Grapalat" w:cs="Sylfaen"/>
          <w:sz w:val="20"/>
          <w:szCs w:val="24"/>
          <w:vertAlign w:val="superscript"/>
          <w:lang w:val="af-ZA" w:eastAsia="en-US"/>
        </w:rPr>
        <w:t>14</w:t>
      </w:r>
      <w:r w:rsidR="00E02338" w:rsidRPr="00064ADD">
        <w:rPr>
          <w:rFonts w:ascii="GHEA Grapalat" w:hAnsi="GHEA Grapalat" w:cs="Sylfaen"/>
          <w:sz w:val="20"/>
          <w:szCs w:val="24"/>
          <w:lang w:val="af-ZA" w:eastAsia="en-US"/>
        </w:rPr>
        <w:t xml:space="preserve"> </w:t>
      </w:r>
      <w:r w:rsidR="00E02338" w:rsidRPr="00064ADD">
        <w:rPr>
          <w:rFonts w:ascii="GHEA Grapalat" w:hAnsi="GHEA Grapalat" w:cs="Sylfaen"/>
          <w:color w:val="FFFFFF"/>
          <w:sz w:val="20"/>
          <w:szCs w:val="24"/>
          <w:lang w:val="af-ZA" w:eastAsia="en-US"/>
        </w:rPr>
        <w:t xml:space="preserve">  </w:t>
      </w:r>
      <w:r w:rsidRPr="00064ADD">
        <w:rPr>
          <w:rStyle w:val="af6"/>
          <w:rFonts w:ascii="GHEA Grapalat" w:hAnsi="GHEA Grapalat" w:cs="Sylfaen"/>
          <w:color w:val="FFFFFF"/>
          <w:sz w:val="20"/>
          <w:szCs w:val="24"/>
          <w:lang w:val="af-ZA" w:eastAsia="en-US"/>
        </w:rPr>
        <w:footnoteReference w:id="3"/>
      </w:r>
    </w:p>
    <w:p w14:paraId="0CD39743" w14:textId="77777777" w:rsidR="006505D2" w:rsidRPr="00064ADD" w:rsidRDefault="002C4DBF" w:rsidP="006A26BE">
      <w:pPr>
        <w:ind w:firstLine="567"/>
        <w:jc w:val="both"/>
        <w:rPr>
          <w:rFonts w:ascii="GHEA Grapalat" w:hAnsi="GHEA Grapalat"/>
          <w:sz w:val="20"/>
          <w:vertAlign w:val="superscript"/>
          <w:lang w:val="af-ZA"/>
        </w:rPr>
      </w:pPr>
      <w:r w:rsidRPr="00064ADD">
        <w:rPr>
          <w:rFonts w:ascii="GHEA Grapalat" w:hAnsi="GHEA Grapalat" w:cs="Sylfaen"/>
          <w:sz w:val="20"/>
          <w:lang w:val="af-ZA"/>
        </w:rPr>
        <w:t>2</w:t>
      </w:r>
      <w:r w:rsidR="00E968EF" w:rsidRPr="00064ADD">
        <w:rPr>
          <w:rFonts w:ascii="GHEA Grapalat" w:hAnsi="GHEA Grapalat" w:cs="Sylfaen"/>
          <w:sz w:val="20"/>
          <w:lang w:val="af-ZA"/>
        </w:rPr>
        <w:t>.</w:t>
      </w:r>
      <w:r w:rsidR="002E11D1" w:rsidRPr="00064ADD">
        <w:rPr>
          <w:rFonts w:ascii="GHEA Grapalat" w:hAnsi="GHEA Grapalat" w:cs="Sylfaen"/>
          <w:sz w:val="20"/>
          <w:lang w:val="af-ZA"/>
        </w:rPr>
        <w:t>4</w:t>
      </w:r>
      <w:r w:rsidR="002240AB" w:rsidRPr="00064ADD">
        <w:rPr>
          <w:rFonts w:ascii="GHEA Grapalat" w:hAnsi="GHEA Grapalat" w:cs="Sylfaen"/>
          <w:sz w:val="20"/>
          <w:lang w:val="af-ZA"/>
        </w:rPr>
        <w:t xml:space="preserve"> </w:t>
      </w:r>
      <w:r w:rsidRPr="00064ADD">
        <w:rPr>
          <w:rFonts w:ascii="GHEA Grapalat" w:hAnsi="GHEA Grapalat" w:cs="Sylfaen"/>
          <w:sz w:val="20"/>
          <w:lang w:val="hy-AM"/>
        </w:rPr>
        <w:t>հայտի</w:t>
      </w:r>
      <w:r w:rsidRPr="00064ADD">
        <w:rPr>
          <w:rFonts w:ascii="GHEA Grapalat" w:hAnsi="GHEA Grapalat" w:cs="Sylfaen"/>
          <w:sz w:val="20"/>
          <w:lang w:val="af-ZA"/>
        </w:rPr>
        <w:t xml:space="preserve"> </w:t>
      </w:r>
      <w:r w:rsidRPr="00064ADD">
        <w:rPr>
          <w:rFonts w:ascii="GHEA Grapalat" w:hAnsi="GHEA Grapalat" w:cs="Sylfaen"/>
          <w:sz w:val="20"/>
          <w:lang w:val="hy-AM"/>
        </w:rPr>
        <w:t>ապահովում</w:t>
      </w:r>
      <w:r w:rsidR="006A26BE" w:rsidRPr="00064ADD">
        <w:rPr>
          <w:rFonts w:ascii="GHEA Grapalat" w:hAnsi="GHEA Grapalat" w:cs="Sylfaen"/>
          <w:sz w:val="20"/>
          <w:lang w:val="hy-AM"/>
        </w:rPr>
        <w:t>, որը ներկայացվում է</w:t>
      </w:r>
      <w:r w:rsidR="000F3B31" w:rsidRPr="00064ADD">
        <w:rPr>
          <w:rFonts w:ascii="GHEA Grapalat" w:hAnsi="GHEA Grapalat" w:cs="Sylfaen"/>
          <w:sz w:val="20"/>
          <w:lang w:val="hy-AM"/>
        </w:rPr>
        <w:t xml:space="preserve"> </w:t>
      </w:r>
      <w:r w:rsidR="000C062F" w:rsidRPr="00064ADD">
        <w:rPr>
          <w:rFonts w:ascii="GHEA Grapalat" w:hAnsi="GHEA Grapalat" w:cs="Sylfaen"/>
          <w:sz w:val="20"/>
          <w:lang w:val="hy-AM"/>
        </w:rPr>
        <w:t xml:space="preserve">կանխիկ փողի </w:t>
      </w:r>
      <w:r w:rsidR="006505D2" w:rsidRPr="00064ADD">
        <w:rPr>
          <w:rFonts w:ascii="GHEA Grapalat" w:hAnsi="GHEA Grapalat" w:cs="Sylfaen"/>
          <w:sz w:val="20"/>
          <w:lang w:val="hy-AM"/>
        </w:rPr>
        <w:t xml:space="preserve">կամ բանկային երաշխիքի </w:t>
      </w:r>
      <w:r w:rsidR="000C062F" w:rsidRPr="00064ADD">
        <w:rPr>
          <w:rFonts w:ascii="GHEA Grapalat" w:hAnsi="GHEA Grapalat" w:cs="Sylfaen"/>
          <w:sz w:val="20"/>
          <w:lang w:val="hy-AM"/>
        </w:rPr>
        <w:t>ձևով</w:t>
      </w:r>
      <w:r w:rsidR="00F02DBC" w:rsidRPr="00064ADD">
        <w:rPr>
          <w:rFonts w:ascii="GHEA Grapalat" w:hAnsi="GHEA Grapalat" w:cs="Sylfaen"/>
          <w:sz w:val="20"/>
          <w:lang w:val="af-ZA"/>
        </w:rPr>
        <w:t xml:space="preserve"> (</w:t>
      </w:r>
      <w:r w:rsidR="00F02DBC" w:rsidRPr="00064ADD">
        <w:rPr>
          <w:rFonts w:ascii="GHEA Grapalat" w:hAnsi="GHEA Grapalat" w:cs="Sylfaen"/>
          <w:sz w:val="20"/>
        </w:rPr>
        <w:t>հավելված</w:t>
      </w:r>
      <w:r w:rsidR="00F02DBC" w:rsidRPr="00064ADD">
        <w:rPr>
          <w:rFonts w:ascii="GHEA Grapalat" w:hAnsi="GHEA Grapalat" w:cs="Sylfaen"/>
          <w:sz w:val="20"/>
          <w:lang w:val="af-ZA"/>
        </w:rPr>
        <w:t xml:space="preserve"> N 3)</w:t>
      </w:r>
      <w:r w:rsidR="006A26BE" w:rsidRPr="00064ADD">
        <w:rPr>
          <w:rFonts w:ascii="GHEA Grapalat" w:hAnsi="GHEA Grapalat" w:cs="Sylfaen"/>
          <w:sz w:val="20"/>
          <w:lang w:val="hy-AM"/>
        </w:rPr>
        <w:t>:</w:t>
      </w:r>
      <w:r w:rsidR="0077364F" w:rsidRPr="00064ADD">
        <w:rPr>
          <w:rFonts w:ascii="GHEA Grapalat" w:hAnsi="GHEA Grapalat" w:cs="Sylfaen"/>
          <w:sz w:val="20"/>
          <w:lang w:val="hy-AM"/>
        </w:rPr>
        <w:t xml:space="preserve"> </w:t>
      </w:r>
      <w:r w:rsidR="00960BE9" w:rsidRPr="00064ADD">
        <w:rPr>
          <w:rFonts w:ascii="GHEA Grapalat" w:hAnsi="GHEA Grapalat" w:cs="Sylfaen"/>
          <w:sz w:val="20"/>
        </w:rPr>
        <w:t>Ընդ</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որում</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հայտով</w:t>
      </w:r>
      <w:r w:rsidR="00960BE9" w:rsidRPr="00064ADD">
        <w:rPr>
          <w:rFonts w:ascii="GHEA Grapalat" w:hAnsi="GHEA Grapalat" w:cs="Sylfaen"/>
          <w:sz w:val="20"/>
          <w:lang w:val="af-ZA"/>
        </w:rPr>
        <w:t xml:space="preserve"> </w:t>
      </w:r>
      <w:r w:rsidR="00960BE9" w:rsidRPr="00064ADD">
        <w:rPr>
          <w:rFonts w:ascii="GHEA Grapalat" w:hAnsi="GHEA Grapalat" w:cs="Sylfaen"/>
          <w:sz w:val="20"/>
          <w:lang w:val="hy-AM"/>
        </w:rPr>
        <w:t>ներկայացվում է կանխիկ փողի վճարումը հավաստող</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բնօրինակ</w:t>
      </w:r>
      <w:r w:rsidR="00960BE9" w:rsidRPr="00064ADD">
        <w:rPr>
          <w:rFonts w:ascii="GHEA Grapalat" w:hAnsi="GHEA Grapalat" w:cs="Sylfaen"/>
          <w:sz w:val="20"/>
          <w:lang w:val="af-ZA"/>
        </w:rPr>
        <w:t xml:space="preserve"> </w:t>
      </w:r>
      <w:r w:rsidR="00960BE9" w:rsidRPr="00064ADD">
        <w:rPr>
          <w:rFonts w:ascii="GHEA Grapalat" w:hAnsi="GHEA Grapalat" w:cs="Sylfaen"/>
          <w:sz w:val="20"/>
        </w:rPr>
        <w:t>փաստաթղթի</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կամ</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բանկային</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երաշխիքի</w:t>
      </w:r>
      <w:r w:rsidR="00960BE9" w:rsidRPr="00064ADD">
        <w:rPr>
          <w:rFonts w:ascii="GHEA Grapalat" w:hAnsi="GHEA Grapalat" w:cs="Sylfaen"/>
          <w:sz w:val="20"/>
          <w:lang w:val="af-ZA"/>
        </w:rPr>
        <w:t xml:space="preserve"> </w:t>
      </w:r>
      <w:r w:rsidR="00960BE9" w:rsidRPr="00064ADD">
        <w:rPr>
          <w:rFonts w:ascii="GHEA Grapalat" w:hAnsi="GHEA Grapalat" w:cs="Sylfaen"/>
          <w:sz w:val="20"/>
        </w:rPr>
        <w:t>բնօրինակը</w:t>
      </w:r>
      <w:r w:rsidR="00960BE9" w:rsidRPr="00064ADD">
        <w:rPr>
          <w:rFonts w:ascii="GHEA Grapalat" w:hAnsi="GHEA Grapalat" w:cs="Sylfaen"/>
          <w:sz w:val="20"/>
          <w:lang w:val="af-ZA"/>
        </w:rPr>
        <w:t>:</w:t>
      </w:r>
      <w:r w:rsidR="00653219" w:rsidRPr="00064ADD">
        <w:rPr>
          <w:rFonts w:ascii="GHEA Grapalat" w:hAnsi="GHEA Grapalat" w:cs="Sylfaen"/>
          <w:sz w:val="20"/>
          <w:lang w:val="hy-AM"/>
        </w:rPr>
        <w:t xml:space="preserve"> </w:t>
      </w:r>
      <w:r w:rsidR="0094544B" w:rsidRPr="00064ADD">
        <w:rPr>
          <w:rFonts w:ascii="GHEA Grapalat" w:hAnsi="GHEA Grapalat"/>
          <w:sz w:val="20"/>
          <w:vertAlign w:val="superscript"/>
          <w:lang w:val="af-ZA"/>
        </w:rPr>
        <w:t>15</w:t>
      </w:r>
      <w:r w:rsidR="00AE3B58" w:rsidRPr="00064ADD">
        <w:rPr>
          <w:rStyle w:val="af6"/>
          <w:rFonts w:ascii="GHEA Grapalat" w:hAnsi="GHEA Grapalat"/>
          <w:color w:val="FFFFFF"/>
          <w:sz w:val="20"/>
          <w:lang w:val="hy-AM"/>
        </w:rPr>
        <w:footnoteReference w:id="4"/>
      </w:r>
    </w:p>
    <w:p w14:paraId="2C5E93A6" w14:textId="77777777" w:rsidR="002E11D1"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2.</w:t>
      </w:r>
      <w:r w:rsidR="00E02338" w:rsidRPr="00064ADD">
        <w:rPr>
          <w:rFonts w:ascii="GHEA Grapalat" w:hAnsi="GHEA Grapalat" w:cs="Sylfaen"/>
          <w:sz w:val="20"/>
          <w:lang w:val="af-ZA"/>
        </w:rPr>
        <w:t xml:space="preserve">5 </w:t>
      </w:r>
      <w:r w:rsidR="00E67BA7" w:rsidRPr="00064ADD">
        <w:rPr>
          <w:rFonts w:ascii="GHEA Grapalat" w:hAnsi="GHEA Grapalat" w:cs="Sylfaen"/>
          <w:sz w:val="20"/>
          <w:lang w:val="hy-AM"/>
        </w:rPr>
        <w:t>գնային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առաջարկ</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համաձայն</w:t>
      </w:r>
      <w:r w:rsidR="00294FFF" w:rsidRPr="00064ADD">
        <w:rPr>
          <w:rFonts w:ascii="GHEA Grapalat" w:hAnsi="GHEA Grapalat" w:cs="Sylfaen"/>
          <w:sz w:val="20"/>
          <w:lang w:val="af-ZA"/>
        </w:rPr>
        <w:t xml:space="preserve"> </w:t>
      </w:r>
      <w:r w:rsidR="00294FFF" w:rsidRPr="00064ADD">
        <w:rPr>
          <w:rFonts w:ascii="GHEA Grapalat" w:hAnsi="GHEA Grapalat" w:cs="Sylfaen"/>
          <w:sz w:val="20"/>
          <w:lang w:val="hy-AM"/>
        </w:rPr>
        <w:t>հավելված</w:t>
      </w:r>
      <w:r w:rsidR="00294FFF" w:rsidRPr="00064ADD">
        <w:rPr>
          <w:rFonts w:ascii="GHEA Grapalat" w:hAnsi="GHEA Grapalat" w:cs="Sylfaen"/>
          <w:sz w:val="20"/>
          <w:lang w:val="af-ZA"/>
        </w:rPr>
        <w:t xml:space="preserve"> N </w:t>
      </w:r>
      <w:r w:rsidR="004D557A" w:rsidRPr="00064ADD">
        <w:rPr>
          <w:rFonts w:ascii="GHEA Grapalat" w:hAnsi="GHEA Grapalat" w:cs="Sylfaen"/>
          <w:sz w:val="20"/>
          <w:lang w:val="af-ZA"/>
        </w:rPr>
        <w:t>2</w:t>
      </w:r>
      <w:r w:rsidR="00294FFF" w:rsidRPr="00064ADD">
        <w:rPr>
          <w:rFonts w:ascii="GHEA Grapalat" w:hAnsi="GHEA Grapalat" w:cs="Sylfaen"/>
          <w:sz w:val="20"/>
          <w:lang w:val="af-ZA"/>
        </w:rPr>
        <w:t>-</w:t>
      </w:r>
      <w:r w:rsidR="00294FFF" w:rsidRPr="00064ADD">
        <w:rPr>
          <w:rFonts w:ascii="GHEA Grapalat" w:hAnsi="GHEA Grapalat" w:cs="Sylfaen"/>
          <w:sz w:val="20"/>
          <w:lang w:val="hy-AM"/>
        </w:rPr>
        <w:t>ի</w:t>
      </w:r>
      <w:r w:rsidR="00294FFF" w:rsidRPr="00064ADD">
        <w:rPr>
          <w:rFonts w:ascii="GHEA Grapalat" w:hAnsi="GHEA Grapalat" w:cs="Sylfaen"/>
          <w:sz w:val="20"/>
          <w:lang w:val="af-ZA"/>
        </w:rPr>
        <w:t>: Գնային առաջարկը</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ներկայացվում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է</w:t>
      </w:r>
      <w:r w:rsidR="00E67BA7" w:rsidRPr="00064ADD">
        <w:rPr>
          <w:rFonts w:ascii="GHEA Grapalat" w:hAnsi="GHEA Grapalat" w:cs="Sylfaen"/>
          <w:sz w:val="20"/>
          <w:lang w:val="af-ZA"/>
        </w:rPr>
        <w:t xml:space="preserve"> </w:t>
      </w:r>
      <w:r w:rsidR="005A1D54" w:rsidRPr="00064ADD">
        <w:rPr>
          <w:rFonts w:ascii="GHEA Grapalat" w:hAnsi="GHEA Grapalat" w:cs="Sylfaen"/>
          <w:sz w:val="20"/>
          <w:szCs w:val="20"/>
          <w:lang w:val="hy-AM"/>
        </w:rPr>
        <w:t xml:space="preserve">արժեք, </w:t>
      </w:r>
      <w:r w:rsidR="00842BB1" w:rsidRPr="00064ADD">
        <w:rPr>
          <w:rFonts w:ascii="GHEA Grapalat" w:hAnsi="GHEA Grapalat" w:cs="Sylfaen"/>
          <w:sz w:val="20"/>
          <w:lang w:val="af-ZA"/>
        </w:rPr>
        <w:t xml:space="preserve">(ինքնարժեքի և կանխատեսվող շահույթի հանրագումարը) </w:t>
      </w:r>
      <w:r w:rsidR="00E67BA7" w:rsidRPr="00064ADD">
        <w:rPr>
          <w:rFonts w:ascii="GHEA Grapalat" w:hAnsi="GHEA Grapalat" w:cs="Sylfaen"/>
          <w:sz w:val="20"/>
          <w:lang w:val="hy-AM"/>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ավելացված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արժեքի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հարկ</w:t>
      </w:r>
      <w:r w:rsidR="00E67BA7" w:rsidRPr="00064ADD" w:rsidDel="001A1F55">
        <w:rPr>
          <w:rFonts w:ascii="GHEA Grapalat" w:hAnsi="GHEA Grapalat" w:cs="Sylfaen"/>
          <w:sz w:val="20"/>
          <w:lang w:val="af-ZA"/>
        </w:rPr>
        <w:t xml:space="preserve"> </w:t>
      </w:r>
      <w:r w:rsidR="00E67BA7" w:rsidRPr="00064ADD">
        <w:rPr>
          <w:rFonts w:ascii="GHEA Grapalat" w:hAnsi="GHEA Grapalat" w:cs="Sylfaen"/>
          <w:sz w:val="20"/>
          <w:lang w:val="hy-AM"/>
        </w:rPr>
        <w:t>ընդհանրական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բաղադրիչներից</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բաղկացած</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հաշվարկի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hy-AM"/>
        </w:rPr>
        <w:t>ձևով։</w:t>
      </w:r>
      <w:r w:rsidR="00E67BA7" w:rsidRPr="00064ADD">
        <w:rPr>
          <w:rFonts w:ascii="GHEA Grapalat" w:hAnsi="GHEA Grapalat" w:cs="Sylfaen"/>
          <w:sz w:val="20"/>
          <w:lang w:val="af-ZA"/>
        </w:rPr>
        <w:t xml:space="preserve"> </w:t>
      </w:r>
      <w:r w:rsidR="00B02990" w:rsidRPr="00064ADD">
        <w:rPr>
          <w:rFonts w:ascii="GHEA Grapalat" w:hAnsi="GHEA Grapalat" w:cs="Sylfaen"/>
          <w:sz w:val="20"/>
        </w:rPr>
        <w:t>Ա</w:t>
      </w:r>
      <w:r w:rsidR="005A1D54" w:rsidRPr="00064ADD">
        <w:rPr>
          <w:rFonts w:ascii="GHEA Grapalat" w:hAnsi="GHEA Grapalat" w:cs="Sylfaen"/>
          <w:sz w:val="20"/>
          <w:lang w:val="hy-AM"/>
        </w:rPr>
        <w:t>րժեքի</w:t>
      </w:r>
      <w:r w:rsidR="005A1D54" w:rsidRPr="00064ADD">
        <w:rPr>
          <w:rFonts w:ascii="GHEA Grapalat" w:hAnsi="GHEA Grapalat" w:cs="Sylfaen"/>
          <w:sz w:val="20"/>
          <w:lang w:val="af-ZA"/>
        </w:rPr>
        <w:t xml:space="preserve"> </w:t>
      </w:r>
      <w:r w:rsidR="00E67BA7" w:rsidRPr="00064ADD">
        <w:rPr>
          <w:rFonts w:ascii="GHEA Grapalat" w:hAnsi="GHEA Grapalat" w:cs="Sylfaen"/>
          <w:sz w:val="20"/>
          <w:lang w:val="ru-RU"/>
        </w:rPr>
        <w:t>բաղադրիչների</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հաշվարկ</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բացվածք</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կամ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այլ</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մանրամասներ</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չեն</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պահանջվում</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և</w:t>
      </w:r>
      <w:r w:rsidR="00E67BA7" w:rsidRPr="00064ADD">
        <w:rPr>
          <w:rFonts w:ascii="GHEA Grapalat" w:hAnsi="GHEA Grapalat" w:cs="Sylfaen"/>
          <w:sz w:val="20"/>
          <w:lang w:val="af-ZA"/>
        </w:rPr>
        <w:t xml:space="preserve"> </w:t>
      </w:r>
      <w:r w:rsidR="00E67BA7" w:rsidRPr="00064ADD">
        <w:rPr>
          <w:rFonts w:ascii="GHEA Grapalat" w:hAnsi="GHEA Grapalat" w:cs="Sylfaen"/>
          <w:sz w:val="20"/>
          <w:lang w:val="ru-RU"/>
        </w:rPr>
        <w:t>ներկայացվում</w:t>
      </w:r>
      <w:r w:rsidR="00AD2FAF" w:rsidRPr="00064ADD">
        <w:rPr>
          <w:rFonts w:ascii="GHEA Grapalat" w:hAnsi="GHEA Grapalat" w:cs="Sylfaen"/>
          <w:sz w:val="20"/>
          <w:lang w:val="af-ZA"/>
        </w:rPr>
        <w:t>:</w:t>
      </w:r>
    </w:p>
    <w:p w14:paraId="43530485" w14:textId="77777777" w:rsidR="00E67BA7" w:rsidRPr="00064ADD" w:rsidRDefault="00E67BA7" w:rsidP="00EF3662">
      <w:pPr>
        <w:ind w:firstLine="567"/>
        <w:jc w:val="both"/>
        <w:rPr>
          <w:rFonts w:ascii="GHEA Grapalat" w:hAnsi="GHEA Grapalat" w:cs="Sylfaen"/>
          <w:sz w:val="20"/>
          <w:lang w:val="af-ZA"/>
        </w:rPr>
      </w:pPr>
    </w:p>
    <w:p w14:paraId="62E14B84" w14:textId="77777777"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14:paraId="781AE1B0" w14:textId="77777777" w:rsidR="00960BE9" w:rsidRPr="00064ADD" w:rsidRDefault="00960BE9" w:rsidP="00960BE9">
      <w:pPr>
        <w:jc w:val="center"/>
        <w:rPr>
          <w:rFonts w:ascii="GHEA Grapalat" w:hAnsi="GHEA Grapalat" w:cs="Sylfaen"/>
          <w:b/>
          <w:sz w:val="20"/>
          <w:lang w:val="es-ES"/>
        </w:rPr>
      </w:pPr>
    </w:p>
    <w:p w14:paraId="3A511BDE" w14:textId="77777777"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14:paraId="54A6E219" w14:textId="3C3B960B" w:rsidR="00960BE9" w:rsidRPr="00064ADD" w:rsidRDefault="00960BE9" w:rsidP="00960BE9">
      <w:pPr>
        <w:ind w:firstLine="567"/>
        <w:jc w:val="both"/>
        <w:rPr>
          <w:rFonts w:ascii="GHEA Grapalat" w:hAnsi="GHEA Grapalat" w:cs="Sylfaen"/>
          <w:sz w:val="20"/>
          <w:lang w:val="af-ZA"/>
        </w:rPr>
      </w:pP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____</w:t>
      </w:r>
      <w:r w:rsidR="00ED15FA">
        <w:rPr>
          <w:rFonts w:ascii="GHEA Grapalat" w:hAnsi="GHEA Grapalat"/>
          <w:sz w:val="20"/>
          <w:szCs w:val="20"/>
          <w:lang w:val="es-ES"/>
        </w:rPr>
        <w:t>2</w:t>
      </w:r>
      <w:r w:rsidRPr="00064ADD">
        <w:rPr>
          <w:rFonts w:ascii="GHEA Grapalat" w:hAnsi="GHEA Grapalat"/>
          <w:sz w:val="20"/>
          <w:szCs w:val="20"/>
          <w:lang w:val="es-ES"/>
        </w:rPr>
        <w:t>____</w:t>
      </w:r>
      <w:r w:rsidRPr="00064ADD">
        <w:rPr>
          <w:rFonts w:ascii="GHEA Grapalat" w:hAnsi="GHEA Grapalat"/>
          <w:sz w:val="20"/>
          <w:szCs w:val="20"/>
        </w:rPr>
        <w:t>օրինակ</w:t>
      </w:r>
      <w:r w:rsidRPr="00064ADD">
        <w:rPr>
          <w:rFonts w:ascii="GHEA Grapalat" w:hAnsi="GHEA Grapalat"/>
          <w:sz w:val="20"/>
          <w:szCs w:val="20"/>
          <w:lang w:val="es-ES"/>
        </w:rPr>
        <w:t xml:space="preserve"> </w:t>
      </w:r>
      <w:r w:rsidRPr="00064ADD">
        <w:rPr>
          <w:rFonts w:ascii="GHEA Grapalat" w:hAnsi="GHEA Grapalat" w:cs="Sylfaen"/>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
    <w:p w14:paraId="213CB9BE"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14:paraId="31AE6DA4" w14:textId="77777777"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sz w:val="20"/>
          <w:szCs w:val="20"/>
          <w:lang w:val="af-ZA"/>
        </w:rPr>
        <w:t xml:space="preserve">3.2 </w:t>
      </w:r>
      <w:r w:rsidRPr="00064ADD">
        <w:rPr>
          <w:rFonts w:ascii="GHEA Grapalat" w:hAnsi="GHEA Grapalat" w:cs="Sylfaen"/>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հրահանգի</w:t>
      </w:r>
      <w:r w:rsidRPr="00064ADD">
        <w:rPr>
          <w:rFonts w:ascii="GHEA Grapalat" w:hAnsi="GHEA Grapalat"/>
          <w:sz w:val="20"/>
          <w:szCs w:val="20"/>
          <w:lang w:val="af-ZA"/>
        </w:rPr>
        <w:t xml:space="preserve"> 3.1 </w:t>
      </w:r>
      <w:r w:rsidRPr="00064ADD">
        <w:rPr>
          <w:rFonts w:ascii="GHEA Grapalat" w:hAnsi="GHEA Grapalat"/>
          <w:sz w:val="20"/>
          <w:szCs w:val="20"/>
        </w:rPr>
        <w:t>կետում</w:t>
      </w:r>
      <w:r w:rsidRPr="00064ADD">
        <w:rPr>
          <w:rFonts w:ascii="GHEA Grapalat" w:hAnsi="GHEA Grapalat"/>
          <w:sz w:val="20"/>
          <w:szCs w:val="20"/>
          <w:lang w:val="af-ZA"/>
        </w:rPr>
        <w:t xml:space="preserve"> </w:t>
      </w:r>
      <w:r w:rsidRPr="00064ADD">
        <w:rPr>
          <w:rFonts w:ascii="GHEA Grapalat" w:hAnsi="GHEA Grapalat" w:cs="Sylfaen"/>
          <w:sz w:val="20"/>
          <w:szCs w:val="20"/>
        </w:rPr>
        <w:t>նշված</w:t>
      </w:r>
      <w:r w:rsidRPr="00064ADD">
        <w:rPr>
          <w:rFonts w:ascii="GHEA Grapalat" w:hAnsi="GHEA Grapalat"/>
          <w:sz w:val="20"/>
          <w:szCs w:val="20"/>
          <w:lang w:val="af-ZA"/>
        </w:rPr>
        <w:t xml:space="preserve"> </w:t>
      </w:r>
      <w:r w:rsidRPr="00064ADD">
        <w:rPr>
          <w:rFonts w:ascii="GHEA Grapalat" w:hAnsi="GHEA Grapalat" w:cs="Sylfaen"/>
          <w:sz w:val="20"/>
          <w:szCs w:val="20"/>
        </w:rPr>
        <w:t>ծրարի</w:t>
      </w:r>
      <w:r w:rsidRPr="00064ADD">
        <w:rPr>
          <w:rFonts w:ascii="GHEA Grapalat" w:hAnsi="GHEA Grapalat"/>
          <w:sz w:val="20"/>
          <w:szCs w:val="20"/>
          <w:lang w:val="af-ZA"/>
        </w:rPr>
        <w:t xml:space="preserve"> </w:t>
      </w:r>
      <w:r w:rsidRPr="00064ADD">
        <w:rPr>
          <w:rFonts w:ascii="GHEA Grapalat" w:hAnsi="GHEA Grapalat" w:cs="Sylfaen"/>
          <w:sz w:val="20"/>
          <w:szCs w:val="20"/>
        </w:rPr>
        <w:t>վրա</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կազմելու</w:t>
      </w:r>
      <w:r w:rsidRPr="00064ADD">
        <w:rPr>
          <w:rFonts w:ascii="GHEA Grapalat" w:hAnsi="GHEA Grapalat"/>
          <w:sz w:val="20"/>
          <w:szCs w:val="20"/>
          <w:lang w:val="af-ZA"/>
        </w:rPr>
        <w:t xml:space="preserve"> </w:t>
      </w:r>
      <w:r w:rsidRPr="00064ADD">
        <w:rPr>
          <w:rFonts w:ascii="GHEA Grapalat" w:hAnsi="GHEA Grapalat" w:cs="Sylfaen"/>
          <w:sz w:val="20"/>
          <w:szCs w:val="20"/>
        </w:rPr>
        <w:t>լեզվով</w:t>
      </w:r>
      <w:r w:rsidRPr="00064ADD">
        <w:rPr>
          <w:rFonts w:ascii="GHEA Grapalat" w:hAnsi="GHEA Grapalat"/>
          <w:sz w:val="20"/>
          <w:szCs w:val="20"/>
          <w:lang w:val="af-ZA"/>
        </w:rPr>
        <w:t xml:space="preserve"> </w:t>
      </w:r>
      <w:r w:rsidRPr="00064ADD">
        <w:rPr>
          <w:rFonts w:ascii="GHEA Grapalat" w:hAnsi="GHEA Grapalat" w:cs="Sylfaen"/>
          <w:sz w:val="20"/>
          <w:szCs w:val="20"/>
        </w:rPr>
        <w:t>նշվում</w:t>
      </w:r>
      <w:r w:rsidRPr="00064ADD">
        <w:rPr>
          <w:rFonts w:ascii="GHEA Grapalat" w:hAnsi="GHEA Grapalat"/>
          <w:sz w:val="20"/>
          <w:szCs w:val="20"/>
          <w:lang w:val="af-ZA"/>
        </w:rPr>
        <w:t xml:space="preserve"> </w:t>
      </w:r>
      <w:r w:rsidRPr="00064ADD">
        <w:rPr>
          <w:rFonts w:ascii="GHEA Grapalat" w:hAnsi="GHEA Grapalat" w:cs="Sylfaen"/>
          <w:sz w:val="20"/>
          <w:szCs w:val="20"/>
        </w:rPr>
        <w:t>են</w:t>
      </w:r>
      <w:r w:rsidRPr="00064ADD">
        <w:rPr>
          <w:rFonts w:ascii="GHEA Grapalat" w:hAnsi="GHEA Grapalat"/>
          <w:sz w:val="20"/>
          <w:szCs w:val="20"/>
          <w:lang w:val="af-ZA"/>
        </w:rPr>
        <w:t xml:space="preserve">` </w:t>
      </w:r>
    </w:p>
    <w:p w14:paraId="0BB0E839"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1) </w:t>
      </w:r>
      <w:r w:rsidRPr="00064ADD">
        <w:rPr>
          <w:rFonts w:ascii="GHEA Grapalat" w:hAnsi="GHEA Grapalat"/>
          <w:sz w:val="20"/>
          <w:szCs w:val="20"/>
        </w:rPr>
        <w:t>պ</w:t>
      </w:r>
      <w:r w:rsidRPr="00064ADD">
        <w:rPr>
          <w:rFonts w:ascii="GHEA Grapalat" w:hAnsi="GHEA Grapalat" w:cs="Sylfaen"/>
          <w:sz w:val="20"/>
          <w:szCs w:val="20"/>
        </w:rPr>
        <w:t>ատվիրատուի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հայտի</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ներկայացման</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հասցեն</w:t>
      </w:r>
      <w:r w:rsidRPr="00064ADD">
        <w:rPr>
          <w:rFonts w:ascii="GHEA Grapalat" w:hAnsi="GHEA Grapalat"/>
          <w:sz w:val="20"/>
          <w:szCs w:val="20"/>
          <w:lang w:val="af-ZA"/>
        </w:rPr>
        <w:t>).</w:t>
      </w:r>
    </w:p>
    <w:p w14:paraId="1CC99CAA"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2) </w:t>
      </w:r>
      <w:r w:rsidR="00D26727" w:rsidRPr="00064ADD">
        <w:rPr>
          <w:rFonts w:ascii="GHEA Grapalat" w:hAnsi="GHEA Grapalat"/>
          <w:sz w:val="20"/>
          <w:szCs w:val="20"/>
        </w:rPr>
        <w:t>ընթացակարգի</w:t>
      </w:r>
      <w:r w:rsidRPr="00064ADD">
        <w:rPr>
          <w:rFonts w:ascii="GHEA Grapalat" w:hAnsi="GHEA Grapalat" w:cs="Sylfaen"/>
          <w:sz w:val="20"/>
          <w:szCs w:val="20"/>
          <w:lang w:val="af-ZA"/>
        </w:rPr>
        <w:t xml:space="preserve"> </w:t>
      </w:r>
      <w:r w:rsidRPr="00064ADD">
        <w:rPr>
          <w:rFonts w:ascii="GHEA Grapalat" w:hAnsi="GHEA Grapalat" w:cs="Sylfaen"/>
          <w:sz w:val="20"/>
          <w:szCs w:val="20"/>
        </w:rPr>
        <w:t>ծածկագիրը</w:t>
      </w:r>
      <w:r w:rsidRPr="00064ADD">
        <w:rPr>
          <w:rFonts w:ascii="GHEA Grapalat" w:hAnsi="GHEA Grapalat"/>
          <w:sz w:val="20"/>
          <w:szCs w:val="20"/>
          <w:lang w:val="af-ZA"/>
        </w:rPr>
        <w:t>.</w:t>
      </w:r>
    </w:p>
    <w:p w14:paraId="7D8BE3F2"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3) «</w:t>
      </w:r>
      <w:r w:rsidRPr="00064ADD">
        <w:rPr>
          <w:rFonts w:ascii="GHEA Grapalat" w:hAnsi="GHEA Grapalat" w:cs="Sylfaen"/>
          <w:sz w:val="20"/>
          <w:szCs w:val="20"/>
        </w:rPr>
        <w:t>չբացել</w:t>
      </w:r>
      <w:r w:rsidRPr="00064ADD">
        <w:rPr>
          <w:rFonts w:ascii="GHEA Grapalat" w:hAnsi="GHEA Grapalat"/>
          <w:sz w:val="20"/>
          <w:szCs w:val="20"/>
          <w:lang w:val="af-ZA"/>
        </w:rPr>
        <w:t xml:space="preserve"> </w:t>
      </w:r>
      <w:r w:rsidRPr="00064ADD">
        <w:rPr>
          <w:rFonts w:ascii="GHEA Grapalat" w:hAnsi="GHEA Grapalat" w:cs="Sylfaen"/>
          <w:sz w:val="20"/>
          <w:szCs w:val="20"/>
        </w:rPr>
        <w:t>մինչև</w:t>
      </w:r>
      <w:r w:rsidRPr="00064ADD">
        <w:rPr>
          <w:rFonts w:ascii="GHEA Grapalat" w:hAnsi="GHEA Grapalat"/>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sz w:val="20"/>
          <w:szCs w:val="20"/>
          <w:lang w:val="af-ZA"/>
        </w:rPr>
        <w:t xml:space="preserve"> </w:t>
      </w:r>
      <w:r w:rsidRPr="00064ADD">
        <w:rPr>
          <w:rFonts w:ascii="GHEA Grapalat" w:hAnsi="GHEA Grapalat" w:cs="Sylfaen"/>
          <w:sz w:val="20"/>
          <w:szCs w:val="20"/>
        </w:rPr>
        <w:t>բացման</w:t>
      </w:r>
      <w:r w:rsidRPr="00064ADD">
        <w:rPr>
          <w:rFonts w:ascii="GHEA Grapalat" w:hAnsi="GHEA Grapalat"/>
          <w:sz w:val="20"/>
          <w:szCs w:val="20"/>
          <w:lang w:val="af-ZA"/>
        </w:rPr>
        <w:t xml:space="preserve"> </w:t>
      </w:r>
      <w:r w:rsidRPr="00064ADD">
        <w:rPr>
          <w:rFonts w:ascii="GHEA Grapalat" w:hAnsi="GHEA Grapalat" w:cs="Sylfaen"/>
          <w:sz w:val="20"/>
          <w:szCs w:val="20"/>
        </w:rPr>
        <w:t>նիստը</w:t>
      </w:r>
      <w:r w:rsidRPr="00064ADD">
        <w:rPr>
          <w:rFonts w:ascii="GHEA Grapalat" w:hAnsi="GHEA Grapalat"/>
          <w:sz w:val="20"/>
          <w:szCs w:val="20"/>
          <w:lang w:val="af-ZA"/>
        </w:rPr>
        <w:t xml:space="preserve">» </w:t>
      </w:r>
      <w:r w:rsidRPr="00064ADD">
        <w:rPr>
          <w:rFonts w:ascii="GHEA Grapalat" w:hAnsi="GHEA Grapalat" w:cs="Sylfaen"/>
          <w:sz w:val="20"/>
          <w:szCs w:val="20"/>
        </w:rPr>
        <w:t>բառերը</w:t>
      </w:r>
      <w:r w:rsidRPr="00064ADD">
        <w:rPr>
          <w:rFonts w:ascii="GHEA Grapalat" w:hAnsi="GHEA Grapalat"/>
          <w:sz w:val="20"/>
          <w:szCs w:val="20"/>
          <w:lang w:val="af-ZA"/>
        </w:rPr>
        <w:t>.</w:t>
      </w:r>
    </w:p>
    <w:p w14:paraId="7AB4B1F9" w14:textId="77777777" w:rsidR="00960BE9" w:rsidRPr="00064ADD" w:rsidRDefault="00960BE9" w:rsidP="00960BE9">
      <w:pPr>
        <w:ind w:firstLine="720"/>
        <w:rPr>
          <w:rFonts w:ascii="GHEA Grapalat" w:hAnsi="GHEA Grapalat"/>
          <w:sz w:val="20"/>
          <w:szCs w:val="20"/>
          <w:lang w:val="af-ZA"/>
        </w:rPr>
      </w:pPr>
      <w:r w:rsidRPr="00064ADD">
        <w:rPr>
          <w:rFonts w:ascii="GHEA Grapalat" w:hAnsi="GHEA Grapalat"/>
          <w:sz w:val="20"/>
          <w:szCs w:val="20"/>
          <w:lang w:val="af-ZA"/>
        </w:rPr>
        <w:t xml:space="preserve">4)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անվանումը</w:t>
      </w:r>
      <w:r w:rsidRPr="00064ADD">
        <w:rPr>
          <w:rFonts w:ascii="GHEA Grapalat" w:hAnsi="GHEA Grapalat"/>
          <w:sz w:val="20"/>
          <w:szCs w:val="20"/>
          <w:lang w:val="af-ZA"/>
        </w:rPr>
        <w:t xml:space="preserve"> (</w:t>
      </w:r>
      <w:r w:rsidRPr="00064ADD">
        <w:rPr>
          <w:rFonts w:ascii="GHEA Grapalat" w:hAnsi="GHEA Grapalat" w:cs="Sylfaen"/>
          <w:sz w:val="20"/>
          <w:szCs w:val="20"/>
        </w:rPr>
        <w:t>անունը</w:t>
      </w:r>
      <w:r w:rsidRPr="00064ADD">
        <w:rPr>
          <w:rFonts w:ascii="GHEA Grapalat" w:hAnsi="GHEA Grapalat"/>
          <w:sz w:val="20"/>
          <w:szCs w:val="20"/>
          <w:lang w:val="af-ZA"/>
        </w:rPr>
        <w:t xml:space="preserve">), </w:t>
      </w:r>
      <w:r w:rsidRPr="00064ADD">
        <w:rPr>
          <w:rFonts w:ascii="GHEA Grapalat" w:hAnsi="GHEA Grapalat" w:cs="Sylfaen"/>
          <w:sz w:val="20"/>
          <w:szCs w:val="20"/>
        </w:rPr>
        <w:t>գտնվելու</w:t>
      </w:r>
      <w:r w:rsidRPr="00064ADD">
        <w:rPr>
          <w:rFonts w:ascii="GHEA Grapalat" w:hAnsi="GHEA Grapalat"/>
          <w:sz w:val="20"/>
          <w:szCs w:val="20"/>
          <w:lang w:val="af-ZA"/>
        </w:rPr>
        <w:t xml:space="preserve"> </w:t>
      </w:r>
      <w:r w:rsidRPr="00064ADD">
        <w:rPr>
          <w:rFonts w:ascii="GHEA Grapalat" w:hAnsi="GHEA Grapalat" w:cs="Sylfaen"/>
          <w:sz w:val="20"/>
          <w:szCs w:val="20"/>
        </w:rPr>
        <w:t>վայրը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cs="Sylfaen"/>
          <w:sz w:val="20"/>
          <w:szCs w:val="20"/>
        </w:rPr>
        <w:t>հեռախոսահամարը</w:t>
      </w:r>
      <w:r w:rsidRPr="00064ADD">
        <w:rPr>
          <w:rFonts w:ascii="GHEA Grapalat" w:hAnsi="GHEA Grapalat"/>
          <w:sz w:val="20"/>
          <w:szCs w:val="20"/>
          <w:lang w:val="af-ZA"/>
        </w:rPr>
        <w:t>:</w:t>
      </w:r>
    </w:p>
    <w:p w14:paraId="011C8F6D" w14:textId="77777777"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14:paraId="3FB706B7" w14:textId="77777777" w:rsidR="00AB0304" w:rsidRPr="00064ADD" w:rsidRDefault="00AB0304" w:rsidP="00EF3662">
      <w:pPr>
        <w:ind w:firstLine="567"/>
        <w:jc w:val="both"/>
        <w:rPr>
          <w:rFonts w:ascii="GHEA Grapalat" w:hAnsi="GHEA Grapalat"/>
          <w:b/>
          <w:sz w:val="20"/>
          <w:lang w:val="af-ZA"/>
        </w:rPr>
      </w:pPr>
    </w:p>
    <w:p w14:paraId="6B896435" w14:textId="77777777" w:rsidR="00E74BF6" w:rsidRPr="00064ADD" w:rsidRDefault="00E74BF6" w:rsidP="00EF3662">
      <w:pPr>
        <w:pStyle w:val="norm"/>
        <w:spacing w:line="240" w:lineRule="auto"/>
        <w:ind w:firstLine="284"/>
        <w:jc w:val="right"/>
        <w:rPr>
          <w:rFonts w:ascii="GHEA Grapalat" w:hAnsi="GHEA Grapalat" w:cs="Sylfaen"/>
          <w:b/>
          <w:sz w:val="20"/>
          <w:lang w:val="es-ES"/>
        </w:rPr>
      </w:pPr>
    </w:p>
    <w:p w14:paraId="10D646BC" w14:textId="77777777" w:rsidR="00B2572B" w:rsidRPr="000A547B" w:rsidRDefault="00B2572B" w:rsidP="000A547B">
      <w:pPr>
        <w:pStyle w:val="31"/>
        <w:spacing w:line="240" w:lineRule="auto"/>
        <w:jc w:val="right"/>
        <w:rPr>
          <w:rFonts w:ascii="GHEA Grapalat" w:hAnsi="GHEA Grapalat" w:cs="Sylfaen"/>
          <w:b/>
          <w:lang w:val="es-ES"/>
        </w:rPr>
      </w:pPr>
      <w:r w:rsidRPr="00064ADD">
        <w:rPr>
          <w:rFonts w:ascii="GHEA Grapalat" w:hAnsi="GHEA Grapalat" w:cs="Sylfaen"/>
          <w:b/>
          <w:lang w:val="es-ES"/>
        </w:rPr>
        <w:t>Հավելված</w:t>
      </w:r>
      <w:r w:rsidRPr="000A547B">
        <w:rPr>
          <w:rFonts w:ascii="GHEA Grapalat" w:hAnsi="GHEA Grapalat" w:cs="Sylfaen"/>
          <w:b/>
          <w:lang w:val="es-ES"/>
        </w:rPr>
        <w:t xml:space="preserve">  N 1</w:t>
      </w:r>
    </w:p>
    <w:p w14:paraId="076448FB" w14:textId="11D4B736" w:rsidR="00B2572B" w:rsidRPr="000A547B" w:rsidRDefault="000A547B" w:rsidP="00EF3662">
      <w:pPr>
        <w:pStyle w:val="31"/>
        <w:spacing w:line="240" w:lineRule="auto"/>
        <w:jc w:val="right"/>
        <w:rPr>
          <w:rFonts w:ascii="GHEA Grapalat" w:hAnsi="GHEA Grapalat" w:cs="Sylfaen"/>
          <w:b/>
          <w:lang w:val="es-ES"/>
        </w:rPr>
      </w:pPr>
      <w:r w:rsidRPr="000A547B">
        <w:rPr>
          <w:rFonts w:ascii="GHEA Grapalat" w:hAnsi="GHEA Grapalat" w:cs="Sylfaen"/>
          <w:b/>
          <w:lang w:val="es-ES"/>
        </w:rPr>
        <w:t>«</w:t>
      </w:r>
      <w:r w:rsidR="007521A1">
        <w:rPr>
          <w:rFonts w:ascii="GHEA Grapalat" w:hAnsi="GHEA Grapalat" w:cs="Sylfaen"/>
          <w:b/>
          <w:lang w:val="es-ES"/>
        </w:rPr>
        <w:t>ԱՄՓՀ-ԲՄԾՁԲ-56/24</w:t>
      </w:r>
      <w:r w:rsidRPr="000A547B">
        <w:rPr>
          <w:rFonts w:ascii="GHEA Grapalat" w:hAnsi="GHEA Grapalat" w:cs="Sylfaen"/>
          <w:b/>
          <w:lang w:val="es-ES"/>
        </w:rPr>
        <w:t>»</w:t>
      </w:r>
      <w:r w:rsidR="00B2572B" w:rsidRPr="000A547B">
        <w:rPr>
          <w:rFonts w:ascii="GHEA Grapalat" w:hAnsi="GHEA Grapalat" w:cs="Sylfaen"/>
          <w:b/>
          <w:lang w:val="es-ES"/>
        </w:rPr>
        <w:t xml:space="preserve"> </w:t>
      </w:r>
      <w:r w:rsidR="00B2572B" w:rsidRPr="00064ADD">
        <w:rPr>
          <w:rFonts w:ascii="GHEA Grapalat" w:hAnsi="GHEA Grapalat" w:cs="Sylfaen"/>
          <w:b/>
          <w:lang w:val="es-ES"/>
        </w:rPr>
        <w:t>ծածկագրով</w:t>
      </w:r>
    </w:p>
    <w:p w14:paraId="2D507EE1" w14:textId="3B07CD03" w:rsidR="00B2572B" w:rsidRPr="00064ADD" w:rsidRDefault="00AF2E05" w:rsidP="00EF3662">
      <w:pPr>
        <w:pStyle w:val="31"/>
        <w:spacing w:line="240" w:lineRule="auto"/>
        <w:jc w:val="right"/>
        <w:rPr>
          <w:rFonts w:ascii="GHEA Grapalat" w:hAnsi="GHEA Grapalat" w:cs="Arial"/>
          <w:b/>
          <w:lang w:val="es-ES"/>
        </w:rPr>
      </w:pPr>
      <w:r>
        <w:rPr>
          <w:rFonts w:ascii="GHEA Grapalat" w:hAnsi="GHEA Grapalat" w:cs="Sylfaen"/>
          <w:b/>
          <w:lang w:val="es-ES"/>
        </w:rPr>
        <w:t>ԲԱՑ ՄՐՑՈՒՅԹԻ</w:t>
      </w:r>
      <w:r w:rsidR="003117AD">
        <w:rPr>
          <w:rFonts w:ascii="GHEA Grapalat" w:hAnsi="GHEA Grapalat" w:cs="Sylfaen"/>
          <w:b/>
          <w:lang w:val="es-ES"/>
        </w:rPr>
        <w:t xml:space="preserve"> </w:t>
      </w:r>
      <w:r w:rsidR="00B2572B" w:rsidRPr="00064ADD">
        <w:rPr>
          <w:rFonts w:ascii="GHEA Grapalat" w:hAnsi="GHEA Grapalat" w:cs="Arial"/>
          <w:b/>
          <w:lang w:val="es-ES"/>
        </w:rPr>
        <w:t xml:space="preserve"> </w:t>
      </w:r>
      <w:r w:rsidR="00B2572B" w:rsidRPr="00064ADD">
        <w:rPr>
          <w:rFonts w:ascii="GHEA Grapalat" w:hAnsi="GHEA Grapalat" w:cs="Sylfaen"/>
          <w:b/>
          <w:lang w:val="es-ES"/>
        </w:rPr>
        <w:t>հրավերի</w:t>
      </w:r>
    </w:p>
    <w:p w14:paraId="04205256" w14:textId="77777777" w:rsidR="00B2572B" w:rsidRPr="00064ADD" w:rsidRDefault="00B2572B" w:rsidP="00EF3662">
      <w:pPr>
        <w:jc w:val="center"/>
        <w:rPr>
          <w:rFonts w:ascii="GHEA Grapalat" w:hAnsi="GHEA Grapalat" w:cs="Sylfaen"/>
          <w:b/>
          <w:lang w:val="es-ES"/>
        </w:rPr>
      </w:pPr>
    </w:p>
    <w:p w14:paraId="6703637D" w14:textId="77777777" w:rsidR="00B2572B" w:rsidRPr="00064ADD" w:rsidRDefault="00B2572B" w:rsidP="00EF3662">
      <w:pPr>
        <w:jc w:val="center"/>
        <w:rPr>
          <w:rFonts w:ascii="GHEA Grapalat" w:hAnsi="GHEA Grapalat" w:cs="Arial"/>
          <w:b/>
          <w:lang w:val="es-ES"/>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r w:rsidRPr="00064ADD">
        <w:rPr>
          <w:rFonts w:ascii="GHEA Grapalat" w:hAnsi="GHEA Grapalat" w:cs="Sylfaen"/>
          <w:b/>
          <w:lang w:val="es-ES"/>
        </w:rPr>
        <w:t>*</w:t>
      </w:r>
    </w:p>
    <w:p w14:paraId="080C9FBC" w14:textId="3550BD50" w:rsidR="00B2572B" w:rsidRPr="00064ADD" w:rsidRDefault="00AF2E05"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es-ES"/>
        </w:rPr>
        <w:t>ԲԱՑ ՄՐՑՈՒՅԹԻ</w:t>
      </w:r>
      <w:r w:rsidR="003117AD">
        <w:rPr>
          <w:rFonts w:ascii="GHEA Grapalat" w:hAnsi="GHEA Grapalat" w:cs="Sylfaen"/>
          <w:color w:val="auto"/>
          <w:sz w:val="24"/>
          <w:szCs w:val="24"/>
          <w:lang w:val="es-ES"/>
        </w:rPr>
        <w:t xml:space="preserve"> </w:t>
      </w:r>
      <w:r w:rsidR="00B2572B" w:rsidRPr="00064ADD">
        <w:rPr>
          <w:rFonts w:ascii="GHEA Grapalat" w:hAnsi="GHEA Grapalat" w:cs="Sylfaen"/>
          <w:color w:val="auto"/>
          <w:sz w:val="24"/>
          <w:szCs w:val="24"/>
          <w:lang w:val="es-ES"/>
        </w:rPr>
        <w:t>ն մասնակցելու</w:t>
      </w:r>
      <w:r w:rsidR="00B2572B" w:rsidRPr="00064ADD">
        <w:rPr>
          <w:rFonts w:ascii="GHEA Grapalat" w:hAnsi="GHEA Grapalat" w:cs="Arial"/>
          <w:color w:val="auto"/>
          <w:sz w:val="24"/>
          <w:szCs w:val="24"/>
          <w:lang w:val="es-ES"/>
        </w:rPr>
        <w:t xml:space="preserve">  </w:t>
      </w:r>
    </w:p>
    <w:p w14:paraId="6758A34C" w14:textId="77777777" w:rsidR="00B2572B" w:rsidRPr="00064ADD" w:rsidRDefault="00B2572B" w:rsidP="00EF3662">
      <w:pPr>
        <w:rPr>
          <w:lang w:val="es-ES" w:eastAsia="ru-RU"/>
        </w:rPr>
      </w:pPr>
    </w:p>
    <w:p w14:paraId="4E7D76B2" w14:textId="77777777"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14:paraId="3E3F6D92" w14:textId="77777777"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225B4AE4" w14:textId="1AF8E2BD" w:rsidR="00B2572B" w:rsidRPr="00064ADD" w:rsidRDefault="000A547B" w:rsidP="00EF3662">
      <w:pPr>
        <w:jc w:val="both"/>
        <w:rPr>
          <w:rFonts w:ascii="GHEA Grapalat" w:hAnsi="GHEA Grapalat"/>
          <w:sz w:val="22"/>
          <w:szCs w:val="22"/>
          <w:u w:val="single"/>
          <w:lang w:val="es-ES"/>
        </w:rPr>
      </w:pPr>
      <w:r>
        <w:rPr>
          <w:rFonts w:ascii="GHEA Grapalat" w:hAnsi="GHEA Grapalat" w:cs="Sylfaen"/>
          <w:sz w:val="20"/>
          <w:szCs w:val="20"/>
          <w:lang w:val="es-ES"/>
        </w:rPr>
        <w:t>ՀՀ Ար</w:t>
      </w:r>
      <w:r w:rsidRPr="000A547B">
        <w:rPr>
          <w:rFonts w:ascii="GHEA Grapalat" w:hAnsi="GHEA Grapalat" w:cs="Sylfaen"/>
          <w:sz w:val="20"/>
          <w:szCs w:val="20"/>
          <w:lang w:val="es-ES"/>
        </w:rPr>
        <w:t>մավիրի մարզի Փարաքարի համայնքապետարանի</w:t>
      </w:r>
      <w:r w:rsidR="00B2572B" w:rsidRPr="00064ADD">
        <w:rPr>
          <w:rFonts w:ascii="GHEA Grapalat" w:hAnsi="GHEA Grapalat" w:cs="Sylfaen"/>
          <w:sz w:val="20"/>
          <w:szCs w:val="20"/>
          <w:lang w:val="es-ES"/>
        </w:rPr>
        <w:t xml:space="preserve"> կողմից</w:t>
      </w:r>
      <w:r w:rsidR="00B2572B" w:rsidRPr="000A547B">
        <w:rPr>
          <w:rFonts w:ascii="GHEA Grapalat" w:hAnsi="GHEA Grapalat" w:cs="Sylfaen"/>
          <w:sz w:val="20"/>
          <w:szCs w:val="20"/>
          <w:lang w:val="es-ES"/>
        </w:rPr>
        <w:t xml:space="preserve"> </w:t>
      </w:r>
      <w:r w:rsidRPr="000A547B">
        <w:rPr>
          <w:rFonts w:ascii="GHEA Grapalat" w:hAnsi="GHEA Grapalat" w:cs="Sylfaen"/>
          <w:sz w:val="20"/>
          <w:szCs w:val="20"/>
          <w:lang w:val="es-ES"/>
        </w:rPr>
        <w:t>«</w:t>
      </w:r>
      <w:r w:rsidR="007521A1">
        <w:rPr>
          <w:rFonts w:ascii="GHEA Grapalat" w:hAnsi="GHEA Grapalat" w:cs="Sylfaen"/>
          <w:sz w:val="20"/>
          <w:szCs w:val="20"/>
          <w:lang w:val="es-ES"/>
        </w:rPr>
        <w:t>ԱՄՓՀ-ԲՄԾՁԲ-56/24</w:t>
      </w:r>
      <w:r w:rsidRPr="000A547B">
        <w:rPr>
          <w:rFonts w:ascii="GHEA Grapalat" w:hAnsi="GHEA Grapalat" w:cs="Sylfaen"/>
          <w:sz w:val="20"/>
          <w:szCs w:val="20"/>
          <w:lang w:val="es-ES"/>
        </w:rPr>
        <w:t>»</w:t>
      </w:r>
      <w:r w:rsidR="00B2572B" w:rsidRPr="000A547B">
        <w:rPr>
          <w:rFonts w:ascii="GHEA Grapalat" w:hAnsi="GHEA Grapalat" w:cs="Sylfaen"/>
          <w:sz w:val="20"/>
          <w:szCs w:val="20"/>
          <w:lang w:val="es-ES"/>
        </w:rPr>
        <w:t xml:space="preserve"> </w:t>
      </w:r>
      <w:r w:rsidR="00B2572B" w:rsidRPr="00064ADD">
        <w:rPr>
          <w:rFonts w:ascii="GHEA Grapalat" w:hAnsi="GHEA Grapalat" w:cs="Sylfaen"/>
          <w:sz w:val="20"/>
          <w:szCs w:val="20"/>
          <w:lang w:val="es-ES"/>
        </w:rPr>
        <w:t>ծածկագրով հայտարարված</w:t>
      </w:r>
    </w:p>
    <w:p w14:paraId="2354BFEE" w14:textId="77777777" w:rsidR="00B2572B" w:rsidRPr="00064ADD" w:rsidRDefault="00B2572B" w:rsidP="00EF3662">
      <w:pPr>
        <w:jc w:val="both"/>
        <w:rPr>
          <w:rFonts w:ascii="GHEA Grapalat" w:hAnsi="GHEA Grapalat" w:cs="Sylfaen"/>
          <w:vertAlign w:val="superscript"/>
          <w:lang w:val="es-ES"/>
        </w:rPr>
      </w:pPr>
      <w:r w:rsidRPr="00064ADD">
        <w:rPr>
          <w:rFonts w:ascii="GHEA Grapalat" w:hAnsi="GHEA Grapalat" w:cs="Sylfaen"/>
          <w:vertAlign w:val="superscript"/>
          <w:lang w:val="es-ES"/>
        </w:rPr>
        <w:t xml:space="preserve">                       </w:t>
      </w:r>
      <w:r w:rsidR="00476A47" w:rsidRPr="00064ADD">
        <w:rPr>
          <w:rFonts w:ascii="GHEA Grapalat" w:hAnsi="GHEA Grapalat" w:cs="Sylfaen"/>
          <w:vertAlign w:val="superscript"/>
          <w:lang w:val="es-ES"/>
        </w:rPr>
        <w:t>պ</w:t>
      </w:r>
      <w:r w:rsidRPr="00064ADD">
        <w:rPr>
          <w:rFonts w:ascii="GHEA Grapalat" w:hAnsi="GHEA Grapalat" w:cs="Sylfaen"/>
          <w:vertAlign w:val="superscript"/>
          <w:lang w:val="es-ES"/>
        </w:rPr>
        <w:t>ատվիրատուի անվանումը</w:t>
      </w:r>
    </w:p>
    <w:p w14:paraId="0553E2A9" w14:textId="08D392D3" w:rsidR="00B2572B" w:rsidRPr="00064ADD" w:rsidRDefault="00AF2E05" w:rsidP="00EF3662">
      <w:pPr>
        <w:jc w:val="both"/>
        <w:rPr>
          <w:rFonts w:ascii="GHEA Grapalat" w:hAnsi="GHEA Grapalat" w:cs="Sylfaen"/>
          <w:sz w:val="20"/>
          <w:szCs w:val="20"/>
          <w:lang w:val="es-ES"/>
        </w:rPr>
      </w:pPr>
      <w:r>
        <w:rPr>
          <w:rFonts w:ascii="GHEA Grapalat" w:hAnsi="GHEA Grapalat" w:cs="Sylfaen"/>
          <w:sz w:val="20"/>
          <w:szCs w:val="20"/>
          <w:lang w:val="es-ES"/>
        </w:rPr>
        <w:t>ԲԱՑ ՄՐՑՈՒՅԹԻ</w:t>
      </w:r>
      <w:r w:rsidR="003117AD">
        <w:rPr>
          <w:rFonts w:ascii="GHEA Grapalat" w:hAnsi="GHEA Grapalat" w:cs="Sylfaen"/>
          <w:sz w:val="20"/>
          <w:szCs w:val="20"/>
          <w:lang w:val="es-ES"/>
        </w:rPr>
        <w:t xml:space="preserve"> </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14:paraId="7E2B0EA9" w14:textId="77777777"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չափաբաժնի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14:paraId="54DE5C1C" w14:textId="77777777"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պահանջներին 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14:paraId="71807B9B" w14:textId="77777777" w:rsidR="00B2572B" w:rsidRPr="00064ADD" w:rsidRDefault="00B2572B" w:rsidP="00EF3662">
      <w:pPr>
        <w:jc w:val="both"/>
        <w:rPr>
          <w:rFonts w:ascii="GHEA Grapalat" w:hAnsi="GHEA Grapalat"/>
          <w:sz w:val="12"/>
          <w:szCs w:val="12"/>
          <w:u w:val="single"/>
          <w:lang w:val="es-ES"/>
        </w:rPr>
      </w:pPr>
    </w:p>
    <w:p w14:paraId="6912D68D"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14:paraId="12BDD92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14:paraId="183FB523"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14:paraId="5F14B3A3"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14:paraId="383C6FB3" w14:textId="77777777" w:rsidR="00B2572B" w:rsidRPr="00064ADD" w:rsidDel="00437CDB" w:rsidRDefault="00B2572B" w:rsidP="00EF3662">
      <w:pPr>
        <w:jc w:val="both"/>
        <w:rPr>
          <w:rFonts w:ascii="GHEA Grapalat" w:hAnsi="GHEA Grapalat" w:cs="Sylfaen"/>
          <w:sz w:val="20"/>
          <w:szCs w:val="20"/>
          <w:lang w:val="es-ES"/>
        </w:rPr>
      </w:pPr>
    </w:p>
    <w:p w14:paraId="0195E6B2" w14:textId="77777777"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14:paraId="6EBFE4C5" w14:textId="77777777"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14:paraId="52B85CEB" w14:textId="77777777"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14:paraId="05D1726D" w14:textId="77777777"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14:paraId="4F1F64E9" w14:textId="77777777"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14:paraId="026F2A05" w14:textId="77777777"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14:paraId="7DABC074" w14:textId="77777777"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14:paraId="41031CA7" w14:textId="77777777" w:rsidR="00B2572B" w:rsidRPr="00064ADD" w:rsidRDefault="00B2572B" w:rsidP="00EF3662">
      <w:pPr>
        <w:jc w:val="right"/>
        <w:rPr>
          <w:rFonts w:ascii="GHEA Grapalat" w:hAnsi="GHEA Grapalat"/>
          <w:sz w:val="10"/>
          <w:szCs w:val="10"/>
          <w:lang w:val="es-ES"/>
        </w:rPr>
      </w:pPr>
    </w:p>
    <w:p w14:paraId="2F6EFC79" w14:textId="77777777" w:rsidR="00B2572B" w:rsidRPr="00064ADD" w:rsidRDefault="00B2572B" w:rsidP="00EF3662">
      <w:pPr>
        <w:jc w:val="right"/>
        <w:rPr>
          <w:rFonts w:ascii="GHEA Grapalat" w:hAnsi="GHEA Grapalat"/>
          <w:sz w:val="10"/>
          <w:szCs w:val="10"/>
          <w:lang w:val="es-ES"/>
        </w:rPr>
      </w:pPr>
    </w:p>
    <w:p w14:paraId="4FD88493" w14:textId="77777777" w:rsidR="00B2572B" w:rsidRPr="00064ADD" w:rsidRDefault="00B2572B" w:rsidP="00EF3662">
      <w:pPr>
        <w:jc w:val="right"/>
        <w:rPr>
          <w:rFonts w:ascii="GHEA Grapalat" w:hAnsi="GHEA Grapalat"/>
          <w:sz w:val="10"/>
          <w:szCs w:val="10"/>
          <w:lang w:val="es-ES"/>
        </w:rPr>
      </w:pPr>
    </w:p>
    <w:p w14:paraId="4062D458" w14:textId="77777777" w:rsidR="00B2572B" w:rsidRPr="00064ADD" w:rsidRDefault="00B2572B" w:rsidP="00EF3662">
      <w:pPr>
        <w:jc w:val="right"/>
        <w:rPr>
          <w:rFonts w:ascii="GHEA Grapalat" w:hAnsi="GHEA Grapalat"/>
          <w:sz w:val="10"/>
          <w:szCs w:val="10"/>
          <w:lang w:val="hy-AM"/>
        </w:rPr>
      </w:pPr>
    </w:p>
    <w:p w14:paraId="2A78FEC0"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7ED1C9DD"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14:paraId="513A1361" w14:textId="77777777" w:rsidR="003257F0" w:rsidRPr="00064ADD" w:rsidRDefault="003257F0" w:rsidP="003257F0">
      <w:pPr>
        <w:ind w:firstLine="708"/>
        <w:jc w:val="both"/>
        <w:rPr>
          <w:rFonts w:ascii="GHEA Grapalat" w:hAnsi="GHEA Grapalat" w:cs="Arial"/>
          <w:sz w:val="20"/>
          <w:szCs w:val="20"/>
          <w:lang w:val="hy-AM"/>
        </w:rPr>
      </w:pPr>
    </w:p>
    <w:p w14:paraId="3C063FE3" w14:textId="77777777"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14:paraId="56CDC486" w14:textId="77777777"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հեռախոսի համարը</w:t>
      </w:r>
    </w:p>
    <w:p w14:paraId="2EF93973" w14:textId="77777777" w:rsidR="006C3873" w:rsidRPr="00064ADD" w:rsidRDefault="006C3873" w:rsidP="00975F7E">
      <w:pPr>
        <w:ind w:firstLine="709"/>
        <w:jc w:val="both"/>
        <w:rPr>
          <w:rFonts w:ascii="GHEA Grapalat" w:hAnsi="GHEA Grapalat"/>
          <w:sz w:val="20"/>
          <w:lang w:val="es-ES"/>
        </w:rPr>
      </w:pPr>
      <w:r w:rsidRPr="00064ADD">
        <w:rPr>
          <w:rFonts w:ascii="GHEA Grapalat" w:hAnsi="GHEA Grapalat" w:cs="Arial"/>
          <w:sz w:val="20"/>
          <w:szCs w:val="20"/>
          <w:lang w:val="es-ES"/>
        </w:rPr>
        <w:t>Սույնով</w:t>
      </w:r>
      <w:r w:rsidRPr="00064ADD">
        <w:rPr>
          <w:rFonts w:ascii="GHEA Grapalat" w:hAnsi="GHEA Grapalat"/>
          <w:sz w:val="20"/>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es-ES"/>
        </w:rPr>
        <w:t xml:space="preserve">                         </w:t>
      </w:r>
      <w:r w:rsidRPr="00064ADD">
        <w:rPr>
          <w:rFonts w:ascii="GHEA Grapalat" w:hAnsi="GHEA Grapalat"/>
          <w:sz w:val="20"/>
          <w:u w:val="single"/>
          <w:lang w:val="hy-AM"/>
        </w:rPr>
        <w:t xml:space="preserve">          </w:t>
      </w:r>
      <w:r w:rsidRPr="00064ADD">
        <w:rPr>
          <w:rFonts w:ascii="GHEA Grapalat" w:hAnsi="GHEA Grapalat"/>
          <w:lang w:val="hy-AM"/>
        </w:rPr>
        <w:t>-</w:t>
      </w:r>
      <w:r w:rsidRPr="00064ADD">
        <w:rPr>
          <w:rFonts w:ascii="GHEA Grapalat" w:hAnsi="GHEA Grapalat" w:cs="Arial"/>
          <w:sz w:val="20"/>
          <w:szCs w:val="20"/>
          <w:lang w:val="es-ES"/>
        </w:rPr>
        <w:t>ն հայտարարում և հավաստում է, որ՝</w:t>
      </w:r>
      <w:r w:rsidRPr="00064ADD">
        <w:rPr>
          <w:rFonts w:ascii="GHEA Grapalat" w:hAnsi="GHEA Grapalat" w:cs="Arial"/>
          <w:lang w:val="hy-AM"/>
        </w:rPr>
        <w:t xml:space="preserve"> </w:t>
      </w:r>
    </w:p>
    <w:p w14:paraId="2A1DB26B" w14:textId="77777777" w:rsidR="006C3873" w:rsidRPr="00064ADD" w:rsidRDefault="006C3873" w:rsidP="00975F7E">
      <w:pPr>
        <w:jc w:val="both"/>
        <w:rPr>
          <w:rFonts w:ascii="GHEA Grapalat" w:hAnsi="GHEA Grapalat"/>
          <w:i/>
          <w:sz w:val="16"/>
          <w:vertAlign w:val="superscript"/>
          <w:lang w:val="es-ES"/>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es-ES"/>
        </w:rPr>
        <w:t xml:space="preserve">                                    </w:t>
      </w:r>
      <w:r w:rsidRPr="00064ADD">
        <w:rPr>
          <w:rFonts w:ascii="GHEA Grapalat" w:hAnsi="GHEA Grapalat" w:cs="Sylfaen"/>
          <w:vertAlign w:val="superscript"/>
          <w:lang w:val="hy-AM"/>
        </w:rPr>
        <w:t>մասնակցի անվանում</w:t>
      </w:r>
    </w:p>
    <w:p w14:paraId="50526AD8" w14:textId="1D7949DA" w:rsidR="00E02338" w:rsidRPr="00064ADD" w:rsidRDefault="006C3873" w:rsidP="00975F7E">
      <w:pPr>
        <w:ind w:firstLine="708"/>
        <w:jc w:val="both"/>
        <w:rPr>
          <w:rFonts w:ascii="GHEA Grapalat" w:hAnsi="GHEA Grapalat" w:cs="Sylfaen"/>
          <w:sz w:val="20"/>
          <w:lang w:val="hy-AM"/>
        </w:rPr>
      </w:pPr>
      <w:r w:rsidRPr="00064ADD">
        <w:rPr>
          <w:rFonts w:ascii="GHEA Grapalat" w:hAnsi="GHEA Grapalat" w:cs="Arial"/>
          <w:sz w:val="20"/>
          <w:szCs w:val="20"/>
          <w:lang w:val="es-ES"/>
        </w:rPr>
        <w:t xml:space="preserve">1) բավարարում է </w:t>
      </w:r>
      <w:r w:rsidR="000A547B" w:rsidRPr="000A547B">
        <w:rPr>
          <w:rFonts w:ascii="GHEA Grapalat" w:hAnsi="GHEA Grapalat" w:cs="Sylfaen"/>
          <w:sz w:val="20"/>
          <w:lang w:val="es-ES"/>
        </w:rPr>
        <w:t>«</w:t>
      </w:r>
      <w:r w:rsidR="007521A1">
        <w:rPr>
          <w:rFonts w:ascii="GHEA Grapalat" w:hAnsi="GHEA Grapalat" w:cs="Sylfaen"/>
          <w:sz w:val="20"/>
        </w:rPr>
        <w:t>ԱՄՓՀ</w:t>
      </w:r>
      <w:r w:rsidR="007521A1" w:rsidRPr="007521A1">
        <w:rPr>
          <w:rFonts w:ascii="GHEA Grapalat" w:hAnsi="GHEA Grapalat" w:cs="Sylfaen"/>
          <w:sz w:val="20"/>
          <w:lang w:val="es-ES"/>
        </w:rPr>
        <w:t>-</w:t>
      </w:r>
      <w:r w:rsidR="007521A1">
        <w:rPr>
          <w:rFonts w:ascii="GHEA Grapalat" w:hAnsi="GHEA Grapalat" w:cs="Sylfaen"/>
          <w:sz w:val="20"/>
        </w:rPr>
        <w:t>ԲՄԾՁԲ</w:t>
      </w:r>
      <w:r w:rsidR="007521A1" w:rsidRPr="007521A1">
        <w:rPr>
          <w:rFonts w:ascii="GHEA Grapalat" w:hAnsi="GHEA Grapalat" w:cs="Sylfaen"/>
          <w:sz w:val="20"/>
          <w:lang w:val="es-ES"/>
        </w:rPr>
        <w:t>-56/24</w:t>
      </w:r>
      <w:r w:rsidR="000A547B" w:rsidRPr="000A547B">
        <w:rPr>
          <w:rFonts w:ascii="GHEA Grapalat" w:hAnsi="GHEA Grapalat" w:cs="Sylfaen"/>
          <w:sz w:val="20"/>
          <w:lang w:val="es-ES"/>
        </w:rPr>
        <w:t>»</w:t>
      </w:r>
      <w:r w:rsidRPr="00064ADD">
        <w:rPr>
          <w:rFonts w:ascii="GHEA Grapalat" w:hAnsi="GHEA Grapalat" w:cs="Arial"/>
          <w:sz w:val="20"/>
          <w:szCs w:val="20"/>
          <w:lang w:val="es-ES"/>
        </w:rPr>
        <w:t xml:space="preserve">  ծածկագրով </w:t>
      </w:r>
      <w:r w:rsidR="00AF2E05">
        <w:rPr>
          <w:rFonts w:ascii="GHEA Grapalat" w:hAnsi="GHEA Grapalat" w:cs="Arial"/>
          <w:sz w:val="20"/>
          <w:szCs w:val="20"/>
          <w:lang w:val="es-ES"/>
        </w:rPr>
        <w:t>ԲԱՑ ՄՐՑՈՒՅԹԻ</w:t>
      </w:r>
      <w:r w:rsidR="003117AD">
        <w:rPr>
          <w:rFonts w:ascii="GHEA Grapalat" w:hAnsi="GHEA Grapalat" w:cs="Arial"/>
          <w:sz w:val="20"/>
          <w:szCs w:val="20"/>
          <w:lang w:val="es-ES"/>
        </w:rPr>
        <w:t xml:space="preserve"> </w:t>
      </w:r>
      <w:r w:rsidRPr="00064ADD">
        <w:rPr>
          <w:rFonts w:ascii="GHEA Grapalat" w:hAnsi="GHEA Grapalat" w:cs="Arial"/>
          <w:sz w:val="20"/>
          <w:szCs w:val="20"/>
          <w:lang w:val="es-ES"/>
        </w:rPr>
        <w:t xml:space="preserve"> հրավերով սահմանված մասնակցության իրավունքի պահանջներին </w:t>
      </w:r>
      <w:r w:rsidR="00EB07BB" w:rsidRPr="00064ADD">
        <w:rPr>
          <w:rFonts w:ascii="GHEA Grapalat" w:hAnsi="GHEA Grapalat" w:cs="Arial"/>
          <w:sz w:val="20"/>
          <w:szCs w:val="20"/>
          <w:lang w:val="hy-AM"/>
        </w:rPr>
        <w:t xml:space="preserve"> և </w:t>
      </w:r>
      <w:r w:rsidR="00361308" w:rsidRPr="00064ADD">
        <w:rPr>
          <w:rFonts w:ascii="GHEA Grapalat" w:hAnsi="GHEA Grapalat" w:cs="Sylfaen"/>
          <w:sz w:val="20"/>
          <w:lang w:val="hy-AM"/>
        </w:rPr>
        <w:t>պարտավորվում</w:t>
      </w:r>
      <w:r w:rsidR="00EB07BB" w:rsidRPr="00064ADD">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064ADD">
        <w:rPr>
          <w:rFonts w:ascii="GHEA Grapalat" w:hAnsi="GHEA Grapalat" w:cs="Sylfaen"/>
          <w:sz w:val="20"/>
          <w:lang w:val="hy-AM"/>
        </w:rPr>
        <w:t>նել</w:t>
      </w:r>
      <w:r w:rsidR="00EB07BB" w:rsidRPr="00064ADD">
        <w:rPr>
          <w:rFonts w:ascii="GHEA Grapalat" w:hAnsi="GHEA Grapalat" w:cs="Sylfaen"/>
          <w:sz w:val="20"/>
          <w:lang w:val="hy-AM"/>
        </w:rPr>
        <w:t xml:space="preserve"> որակավորման ապահովում</w:t>
      </w:r>
      <w:r w:rsidR="0070321D" w:rsidRPr="00064ADD">
        <w:rPr>
          <w:rStyle w:val="af6"/>
          <w:rFonts w:ascii="GHEA Grapalat" w:hAnsi="GHEA Grapalat" w:cs="Sylfaen"/>
          <w:sz w:val="20"/>
          <w:lang w:val="hy-AM"/>
        </w:rPr>
        <w:footnoteReference w:id="5"/>
      </w:r>
      <w:r w:rsidR="00E97AB0" w:rsidRPr="00064ADD">
        <w:rPr>
          <w:rFonts w:ascii="GHEA Grapalat" w:hAnsi="GHEA Grapalat" w:cs="Sylfaen"/>
          <w:sz w:val="20"/>
          <w:lang w:val="es-ES"/>
        </w:rPr>
        <w:t>.</w:t>
      </w:r>
      <w:r w:rsidR="00EB07BB" w:rsidRPr="00064ADD">
        <w:rPr>
          <w:rFonts w:ascii="GHEA Grapalat" w:hAnsi="GHEA Grapalat" w:cs="Sylfaen"/>
          <w:sz w:val="20"/>
          <w:lang w:val="hy-AM"/>
        </w:rPr>
        <w:t xml:space="preserve"> </w:t>
      </w:r>
    </w:p>
    <w:p w14:paraId="04D9AE40" w14:textId="5C9290B5" w:rsidR="006C3873" w:rsidRPr="00064ADD" w:rsidRDefault="00887807" w:rsidP="00975F7E">
      <w:pPr>
        <w:ind w:firstLine="708"/>
        <w:jc w:val="both"/>
        <w:rPr>
          <w:rFonts w:ascii="GHEA Grapalat" w:hAnsi="GHEA Grapalat" w:cs="Arial"/>
          <w:sz w:val="22"/>
          <w:szCs w:val="22"/>
          <w:lang w:val="es-ES"/>
        </w:rPr>
      </w:pPr>
      <w:r w:rsidRPr="00064ADD">
        <w:rPr>
          <w:rFonts w:ascii="GHEA Grapalat" w:hAnsi="GHEA Grapalat" w:cs="Arial"/>
          <w:sz w:val="20"/>
          <w:szCs w:val="20"/>
          <w:lang w:val="hy-AM"/>
        </w:rPr>
        <w:t>2</w:t>
      </w:r>
      <w:r w:rsidR="006C3873" w:rsidRPr="00064ADD">
        <w:rPr>
          <w:rFonts w:ascii="GHEA Grapalat" w:hAnsi="GHEA Grapalat" w:cs="Arial"/>
          <w:sz w:val="20"/>
          <w:szCs w:val="20"/>
          <w:lang w:val="es-ES"/>
        </w:rPr>
        <w:t xml:space="preserve">) </w:t>
      </w:r>
      <w:r w:rsidR="000A547B" w:rsidRPr="000A547B">
        <w:rPr>
          <w:rFonts w:ascii="GHEA Grapalat" w:hAnsi="GHEA Grapalat" w:cs="Sylfaen"/>
          <w:sz w:val="20"/>
          <w:lang w:val="hy-AM"/>
        </w:rPr>
        <w:t>«</w:t>
      </w:r>
      <w:r w:rsidR="007521A1">
        <w:rPr>
          <w:rFonts w:ascii="GHEA Grapalat" w:hAnsi="GHEA Grapalat" w:cs="Sylfaen"/>
          <w:sz w:val="20"/>
          <w:lang w:val="hy-AM"/>
        </w:rPr>
        <w:t>ԱՄՓՀ-ԲՄԾՁԲ-56/24</w:t>
      </w:r>
      <w:r w:rsidR="000A547B" w:rsidRPr="000A547B">
        <w:rPr>
          <w:rFonts w:ascii="GHEA Grapalat" w:hAnsi="GHEA Grapalat" w:cs="Sylfaen"/>
          <w:sz w:val="20"/>
          <w:lang w:val="hy-AM"/>
        </w:rPr>
        <w:t>»</w:t>
      </w:r>
      <w:r w:rsidR="006C3873" w:rsidRPr="00064ADD">
        <w:rPr>
          <w:rFonts w:ascii="GHEA Grapalat" w:hAnsi="GHEA Grapalat" w:cs="Sylfaen"/>
          <w:sz w:val="22"/>
          <w:szCs w:val="22"/>
          <w:lang w:val="hy-AM"/>
        </w:rPr>
        <w:t xml:space="preserve"> </w:t>
      </w:r>
      <w:r w:rsidR="006C3873" w:rsidRPr="00064ADD">
        <w:rPr>
          <w:rFonts w:ascii="GHEA Grapalat" w:hAnsi="GHEA Grapalat" w:cs="Arial"/>
          <w:sz w:val="20"/>
          <w:szCs w:val="20"/>
          <w:lang w:val="es-ES"/>
        </w:rPr>
        <w:t xml:space="preserve">ծածկագրով </w:t>
      </w:r>
      <w:r w:rsidR="00923BC1">
        <w:rPr>
          <w:rFonts w:ascii="GHEA Grapalat" w:hAnsi="GHEA Grapalat" w:cs="Arial"/>
          <w:sz w:val="20"/>
          <w:szCs w:val="20"/>
          <w:lang w:val="hy-AM"/>
        </w:rPr>
        <w:t xml:space="preserve"> </w:t>
      </w:r>
      <w:r w:rsidR="00AF2E05">
        <w:rPr>
          <w:rFonts w:ascii="GHEA Grapalat" w:hAnsi="GHEA Grapalat" w:cs="Arial"/>
          <w:sz w:val="20"/>
          <w:szCs w:val="20"/>
          <w:lang w:val="es-ES"/>
        </w:rPr>
        <w:t>ԲԱՑ ՄՐՑՈՒՅԹԻ</w:t>
      </w:r>
      <w:r w:rsidR="003117AD">
        <w:rPr>
          <w:rFonts w:ascii="GHEA Grapalat" w:hAnsi="GHEA Grapalat" w:cs="Arial"/>
          <w:sz w:val="20"/>
          <w:szCs w:val="20"/>
          <w:lang w:val="es-ES"/>
        </w:rPr>
        <w:t xml:space="preserve"> </w:t>
      </w:r>
      <w:r w:rsidR="006C3873" w:rsidRPr="00064ADD">
        <w:rPr>
          <w:rFonts w:ascii="GHEA Grapalat" w:hAnsi="GHEA Grapalat" w:cs="Arial"/>
          <w:sz w:val="20"/>
          <w:szCs w:val="20"/>
          <w:lang w:val="es-ES"/>
        </w:rPr>
        <w:t>ն մասնակցելու շրջանակում`</w:t>
      </w:r>
      <w:r w:rsidR="006C3873" w:rsidRPr="00064ADD">
        <w:rPr>
          <w:rFonts w:ascii="GHEA Grapalat" w:hAnsi="GHEA Grapalat" w:cs="Sylfaen"/>
          <w:sz w:val="22"/>
          <w:szCs w:val="22"/>
          <w:lang w:val="es-ES"/>
        </w:rPr>
        <w:t xml:space="preserve">  </w:t>
      </w:r>
    </w:p>
    <w:p w14:paraId="2DFE6F32" w14:textId="77777777"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անբարեխիղճ 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14:paraId="14FC8F82" w14:textId="77777777"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14:paraId="381A2680" w14:textId="77777777"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E43BFC9"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14:paraId="68216034"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lastRenderedPageBreak/>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63749117" w14:textId="77777777"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14:paraId="09EF1645" w14:textId="77777777"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14:paraId="343612A9" w14:textId="77777777"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19769CB6" w14:textId="77777777" w:rsidR="0039302D" w:rsidRPr="00064ADD" w:rsidRDefault="0039302D" w:rsidP="00975F7E">
      <w:pPr>
        <w:jc w:val="both"/>
        <w:rPr>
          <w:rFonts w:ascii="GHEA Grapalat" w:hAnsi="GHEA Grapalat" w:cs="Arial"/>
          <w:sz w:val="20"/>
          <w:szCs w:val="20"/>
          <w:lang w:val="es-ES"/>
        </w:rPr>
      </w:pPr>
    </w:p>
    <w:p w14:paraId="7666B83F" w14:textId="77777777"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14:paraId="5DB749B0" w14:textId="77777777"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14:paraId="5B92C811" w14:textId="77777777" w:rsidR="008F6325" w:rsidRPr="00064ADD" w:rsidRDefault="008F6325" w:rsidP="0039302D">
      <w:pPr>
        <w:jc w:val="both"/>
        <w:rPr>
          <w:rFonts w:ascii="GHEA Grapalat" w:hAnsi="GHEA Grapalat"/>
          <w:sz w:val="22"/>
          <w:szCs w:val="22"/>
          <w:lang w:val="hy-AM"/>
        </w:rPr>
      </w:pPr>
    </w:p>
    <w:p w14:paraId="291219EE" w14:textId="77777777"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14:paraId="36798C90" w14:textId="77777777"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14:paraId="701246A1" w14:textId="77777777" w:rsidR="00E97AB0" w:rsidRPr="00064ADD" w:rsidRDefault="00E97AB0" w:rsidP="00CE3A99">
      <w:pPr>
        <w:ind w:firstLine="708"/>
        <w:jc w:val="both"/>
        <w:rPr>
          <w:rFonts w:ascii="GHEA Grapalat" w:hAnsi="GHEA Grapalat"/>
          <w:sz w:val="20"/>
          <w:lang w:val="es-ES"/>
        </w:rPr>
      </w:pPr>
    </w:p>
    <w:p w14:paraId="082C71EC" w14:textId="77777777" w:rsidR="00E97AB0" w:rsidRPr="00064ADD" w:rsidRDefault="00E97AB0" w:rsidP="00CE3A99">
      <w:pPr>
        <w:ind w:firstLine="708"/>
        <w:jc w:val="both"/>
        <w:rPr>
          <w:rFonts w:ascii="GHEA Grapalat" w:hAnsi="GHEA Grapalat"/>
          <w:sz w:val="20"/>
          <w:lang w:val="es-ES"/>
        </w:rPr>
      </w:pPr>
    </w:p>
    <w:p w14:paraId="2C1B1FB6" w14:textId="77777777" w:rsidR="00B2572B" w:rsidRPr="00064ADD" w:rsidRDefault="00B2572B" w:rsidP="00EF3662">
      <w:pPr>
        <w:jc w:val="both"/>
        <w:rPr>
          <w:rFonts w:ascii="GHEA Grapalat" w:hAnsi="GHEA Grapalat"/>
          <w:sz w:val="20"/>
          <w:lang w:val="es-ES"/>
        </w:rPr>
      </w:pPr>
    </w:p>
    <w:p w14:paraId="279C4CB4" w14:textId="77777777" w:rsidR="00B2572B" w:rsidRPr="00064ADD" w:rsidRDefault="00B2572B" w:rsidP="00EF3662">
      <w:pPr>
        <w:jc w:val="both"/>
        <w:rPr>
          <w:rFonts w:ascii="GHEA Grapalat" w:hAnsi="GHEA Grapalat"/>
          <w:sz w:val="20"/>
          <w:lang w:val="es-ES"/>
        </w:rPr>
      </w:pPr>
    </w:p>
    <w:p w14:paraId="32376916" w14:textId="77777777"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14:paraId="12C746B7" w14:textId="77777777" w:rsidR="00B2572B" w:rsidRPr="00064ADD" w:rsidRDefault="00B2572B" w:rsidP="00EF3662">
      <w:pPr>
        <w:jc w:val="both"/>
        <w:rPr>
          <w:rFonts w:ascii="GHEA Grapalat" w:hAnsi="GHEA Grapalat" w:cs="Arial"/>
          <w:sz w:val="20"/>
          <w:vertAlign w:val="superscript"/>
          <w:lang w:val="es-ES"/>
        </w:rPr>
      </w:pPr>
    </w:p>
    <w:p w14:paraId="01F0862B" w14:textId="77777777"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14:paraId="0357CF21" w14:textId="77777777" w:rsidR="00B2572B" w:rsidRPr="00064ADD" w:rsidRDefault="00B2572B" w:rsidP="00EF3662">
      <w:pPr>
        <w:jc w:val="right"/>
        <w:rPr>
          <w:rFonts w:ascii="GHEA Grapalat" w:hAnsi="GHEA Grapalat" w:cs="Arial"/>
          <w:sz w:val="20"/>
          <w:lang w:val="hy-AM"/>
        </w:rPr>
      </w:pPr>
      <w:r w:rsidRPr="00064ADD">
        <w:rPr>
          <w:rFonts w:ascii="GHEA Grapalat" w:hAnsi="GHEA Grapalat" w:cs="Sylfaen"/>
          <w:sz w:val="20"/>
          <w:lang w:val="hy-AM"/>
        </w:rPr>
        <w:t>Կ</w:t>
      </w:r>
      <w:r w:rsidRPr="00064ADD">
        <w:rPr>
          <w:rFonts w:ascii="GHEA Grapalat" w:hAnsi="GHEA Grapalat" w:cs="Arial"/>
          <w:sz w:val="20"/>
          <w:lang w:val="hy-AM"/>
        </w:rPr>
        <w:t xml:space="preserve">. </w:t>
      </w:r>
      <w:r w:rsidRPr="00064ADD">
        <w:rPr>
          <w:rFonts w:ascii="GHEA Grapalat" w:hAnsi="GHEA Grapalat" w:cs="Sylfaen"/>
          <w:sz w:val="20"/>
          <w:lang w:val="hy-AM"/>
        </w:rPr>
        <w:t>Տ</w:t>
      </w:r>
      <w:r w:rsidRPr="00064ADD">
        <w:rPr>
          <w:rFonts w:ascii="GHEA Grapalat" w:hAnsi="GHEA Grapalat" w:cs="Arial"/>
          <w:sz w:val="20"/>
          <w:lang w:val="hy-AM"/>
        </w:rPr>
        <w:t>.</w:t>
      </w:r>
      <w:r w:rsidRPr="00064ADD">
        <w:rPr>
          <w:rStyle w:val="af6"/>
          <w:rFonts w:ascii="GHEA Grapalat" w:hAnsi="GHEA Grapalat" w:cs="Arial"/>
          <w:color w:val="FFFFFF"/>
          <w:sz w:val="20"/>
          <w:lang w:val="hy-AM"/>
        </w:rPr>
        <w:footnoteReference w:id="6"/>
      </w:r>
      <w:r w:rsidRPr="00064ADD">
        <w:rPr>
          <w:rFonts w:ascii="GHEA Grapalat" w:hAnsi="GHEA Grapalat" w:cs="Arial"/>
          <w:sz w:val="20"/>
          <w:lang w:val="hy-AM"/>
        </w:rPr>
        <w:tab/>
      </w:r>
      <w:r w:rsidRPr="00064ADD">
        <w:rPr>
          <w:rFonts w:ascii="GHEA Grapalat" w:hAnsi="GHEA Grapalat" w:cs="Arial"/>
          <w:sz w:val="20"/>
          <w:lang w:val="hy-AM"/>
        </w:rPr>
        <w:tab/>
        <w:t xml:space="preserve"> </w:t>
      </w:r>
    </w:p>
    <w:p w14:paraId="5AB1DE9C" w14:textId="77777777" w:rsidR="00B2572B" w:rsidRPr="00064ADD" w:rsidRDefault="00B2572B" w:rsidP="00EF3662">
      <w:pPr>
        <w:pStyle w:val="31"/>
        <w:spacing w:line="240" w:lineRule="auto"/>
        <w:jc w:val="right"/>
        <w:rPr>
          <w:rFonts w:ascii="GHEA Grapalat" w:hAnsi="GHEA Grapalat"/>
          <w:b/>
          <w:lang w:val="hy-AM"/>
        </w:rPr>
      </w:pPr>
    </w:p>
    <w:p w14:paraId="74B5EB4A" w14:textId="77777777" w:rsidR="00B2572B" w:rsidRPr="00064ADD" w:rsidRDefault="00B2572B" w:rsidP="00EF3662">
      <w:pPr>
        <w:pStyle w:val="31"/>
        <w:spacing w:line="240" w:lineRule="auto"/>
        <w:jc w:val="right"/>
        <w:rPr>
          <w:rFonts w:ascii="GHEA Grapalat" w:hAnsi="GHEA Grapalat"/>
          <w:b/>
          <w:lang w:val="hy-AM"/>
        </w:rPr>
      </w:pPr>
    </w:p>
    <w:p w14:paraId="021064A2" w14:textId="77777777" w:rsidR="00CE3A99" w:rsidRPr="00064ADD" w:rsidRDefault="00CE3A99" w:rsidP="00CE3A99">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14:paraId="49F139F2" w14:textId="77777777" w:rsidR="00B2572B" w:rsidRPr="008D288D" w:rsidRDefault="00B2572B" w:rsidP="000B1088">
      <w:pPr>
        <w:pStyle w:val="31"/>
        <w:spacing w:line="240" w:lineRule="auto"/>
        <w:ind w:firstLine="0"/>
        <w:jc w:val="right"/>
        <w:rPr>
          <w:rFonts w:ascii="GHEA Grapalat" w:hAnsi="GHEA Grapalat" w:cs="Sylfaen"/>
          <w:b/>
          <w:lang w:val="hy-AM"/>
        </w:rPr>
      </w:pPr>
      <w:r w:rsidRPr="00064ADD">
        <w:rPr>
          <w:rFonts w:ascii="GHEA Grapalat" w:hAnsi="GHEA Grapalat" w:cs="Sylfaen"/>
          <w:b/>
          <w:lang w:val="hy-AM"/>
        </w:rPr>
        <w:t>Հավելված</w:t>
      </w:r>
      <w:r w:rsidRPr="008D288D">
        <w:rPr>
          <w:rFonts w:ascii="GHEA Grapalat" w:hAnsi="GHEA Grapalat" w:cs="Sylfaen"/>
          <w:b/>
          <w:lang w:val="hy-AM"/>
        </w:rPr>
        <w:t xml:space="preserve"> </w:t>
      </w:r>
      <w:r w:rsidR="00764040" w:rsidRPr="008D288D">
        <w:rPr>
          <w:rFonts w:ascii="GHEA Grapalat" w:hAnsi="GHEA Grapalat" w:cs="Sylfaen"/>
          <w:b/>
          <w:lang w:val="hy-AM"/>
        </w:rPr>
        <w:t>2</w:t>
      </w:r>
    </w:p>
    <w:p w14:paraId="4648E15E" w14:textId="3C9A4B87" w:rsidR="00B2572B" w:rsidRPr="008D288D" w:rsidRDefault="008D288D" w:rsidP="00EF3662">
      <w:pPr>
        <w:pStyle w:val="31"/>
        <w:spacing w:line="240" w:lineRule="auto"/>
        <w:jc w:val="right"/>
        <w:rPr>
          <w:rFonts w:ascii="GHEA Grapalat" w:hAnsi="GHEA Grapalat" w:cs="Sylfaen"/>
          <w:b/>
          <w:lang w:val="hy-AM"/>
        </w:rPr>
      </w:pPr>
      <w:r w:rsidRPr="008D288D">
        <w:rPr>
          <w:rFonts w:ascii="GHEA Grapalat" w:hAnsi="GHEA Grapalat" w:cs="Sylfaen"/>
          <w:b/>
          <w:lang w:val="hy-AM"/>
        </w:rPr>
        <w:t>«</w:t>
      </w:r>
      <w:r w:rsidR="007521A1">
        <w:rPr>
          <w:rFonts w:ascii="GHEA Grapalat" w:hAnsi="GHEA Grapalat" w:cs="Sylfaen"/>
          <w:b/>
          <w:lang w:val="hy-AM"/>
        </w:rPr>
        <w:t>ԱՄՓՀ-ԲՄԾՁԲ-56/24</w:t>
      </w:r>
      <w:r w:rsidRPr="008D288D">
        <w:rPr>
          <w:rFonts w:ascii="GHEA Grapalat" w:hAnsi="GHEA Grapalat" w:cs="Sylfaen"/>
          <w:b/>
          <w:lang w:val="hy-AM"/>
        </w:rPr>
        <w:t>»</w:t>
      </w:r>
      <w:r w:rsidR="00B2572B" w:rsidRPr="008D288D">
        <w:rPr>
          <w:rFonts w:ascii="GHEA Grapalat" w:hAnsi="GHEA Grapalat" w:cs="Sylfaen"/>
          <w:b/>
          <w:lang w:val="hy-AM"/>
        </w:rPr>
        <w:t xml:space="preserve">  </w:t>
      </w:r>
      <w:r w:rsidR="00B2572B" w:rsidRPr="00064ADD">
        <w:rPr>
          <w:rFonts w:ascii="GHEA Grapalat" w:hAnsi="GHEA Grapalat" w:cs="Sylfaen"/>
          <w:b/>
          <w:lang w:val="hy-AM"/>
        </w:rPr>
        <w:t>ծածկագրով</w:t>
      </w:r>
    </w:p>
    <w:p w14:paraId="74FAA591" w14:textId="1326BCDD" w:rsidR="00B2572B" w:rsidRPr="008D288D" w:rsidRDefault="00AF2E05" w:rsidP="00EF3662">
      <w:pPr>
        <w:pStyle w:val="31"/>
        <w:spacing w:line="240" w:lineRule="auto"/>
        <w:jc w:val="right"/>
        <w:rPr>
          <w:rFonts w:ascii="GHEA Grapalat" w:hAnsi="GHEA Grapalat" w:cs="Sylfaen"/>
          <w:b/>
          <w:lang w:val="hy-AM"/>
        </w:rPr>
      </w:pPr>
      <w:r>
        <w:rPr>
          <w:rFonts w:ascii="GHEA Grapalat" w:hAnsi="GHEA Grapalat" w:cs="Sylfaen"/>
          <w:b/>
          <w:lang w:val="hy-AM"/>
        </w:rPr>
        <w:t>ԲԱՑ ՄՐՑՈՒՅԹԻ</w:t>
      </w:r>
      <w:r w:rsidR="003117AD">
        <w:rPr>
          <w:rFonts w:ascii="GHEA Grapalat" w:hAnsi="GHEA Grapalat" w:cs="Sylfaen"/>
          <w:b/>
          <w:lang w:val="hy-AM"/>
        </w:rPr>
        <w:t xml:space="preserve"> </w:t>
      </w:r>
      <w:r w:rsidR="00B2572B" w:rsidRPr="008D288D">
        <w:rPr>
          <w:rFonts w:ascii="GHEA Grapalat" w:hAnsi="GHEA Grapalat" w:cs="Sylfaen"/>
          <w:b/>
          <w:lang w:val="hy-AM"/>
        </w:rPr>
        <w:t xml:space="preserve"> </w:t>
      </w:r>
      <w:r w:rsidR="00B2572B" w:rsidRPr="00064ADD">
        <w:rPr>
          <w:rFonts w:ascii="GHEA Grapalat" w:hAnsi="GHEA Grapalat" w:cs="Sylfaen"/>
          <w:b/>
          <w:lang w:val="hy-AM"/>
        </w:rPr>
        <w:t>հրավերի</w:t>
      </w:r>
    </w:p>
    <w:p w14:paraId="4EAEA462" w14:textId="77777777" w:rsidR="00B2572B" w:rsidRPr="00064ADD" w:rsidRDefault="00B2572B" w:rsidP="00EF3662">
      <w:pPr>
        <w:rPr>
          <w:rFonts w:ascii="GHEA Grapalat" w:hAnsi="GHEA Grapalat"/>
          <w:lang w:val="hy-AM"/>
        </w:rPr>
      </w:pPr>
    </w:p>
    <w:p w14:paraId="1CE5356C" w14:textId="77777777" w:rsidR="00B2572B" w:rsidRPr="00064ADD" w:rsidRDefault="00B2572B" w:rsidP="00EF3662">
      <w:pPr>
        <w:ind w:firstLine="567"/>
        <w:jc w:val="center"/>
        <w:rPr>
          <w:rFonts w:ascii="GHEA Grapalat" w:hAnsi="GHEA Grapalat"/>
          <w:sz w:val="20"/>
          <w:lang w:val="hy-AM"/>
        </w:rPr>
      </w:pPr>
    </w:p>
    <w:p w14:paraId="203F2057" w14:textId="77777777"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p>
    <w:p w14:paraId="30C8749C" w14:textId="77777777" w:rsidR="00B2572B" w:rsidRPr="00064ADD" w:rsidRDefault="00B2572B" w:rsidP="00EF3662">
      <w:pPr>
        <w:ind w:firstLine="567"/>
        <w:rPr>
          <w:rFonts w:ascii="GHEA Grapalat" w:hAnsi="GHEA Grapalat"/>
          <w:lang w:val="hy-AM"/>
        </w:rPr>
      </w:pPr>
    </w:p>
    <w:p w14:paraId="152E57B2" w14:textId="5127E85C" w:rsidR="00B2572B" w:rsidRPr="00064ADD" w:rsidRDefault="00B2572B" w:rsidP="00EF3662">
      <w:pPr>
        <w:ind w:firstLine="567"/>
        <w:jc w:val="both"/>
        <w:rPr>
          <w:rFonts w:ascii="GHEA Grapalat" w:hAnsi="GHEA Grapalat" w:cs="Arial"/>
          <w:lang w:val="hy-AM"/>
        </w:rPr>
      </w:pPr>
      <w:r w:rsidRPr="00064ADD">
        <w:rPr>
          <w:rFonts w:ascii="GHEA Grapalat" w:hAnsi="GHEA Grapalat" w:cs="Arial"/>
          <w:sz w:val="20"/>
          <w:szCs w:val="20"/>
          <w:lang w:val="es-ES"/>
        </w:rPr>
        <w:t xml:space="preserve">Ուսումնասիրելով </w:t>
      </w:r>
      <w:r w:rsidR="008D288D" w:rsidRPr="008D288D">
        <w:rPr>
          <w:rFonts w:ascii="GHEA Grapalat" w:hAnsi="GHEA Grapalat" w:cs="Arial"/>
          <w:sz w:val="20"/>
          <w:szCs w:val="20"/>
          <w:lang w:val="hy-AM"/>
        </w:rPr>
        <w:t>«</w:t>
      </w:r>
      <w:r w:rsidR="007521A1">
        <w:rPr>
          <w:rFonts w:ascii="GHEA Grapalat" w:hAnsi="GHEA Grapalat" w:cs="Arial"/>
          <w:sz w:val="20"/>
          <w:szCs w:val="20"/>
          <w:lang w:val="hy-AM"/>
        </w:rPr>
        <w:t>ԱՄՓՀ-ԲՄԾՁԲ-56/24</w:t>
      </w:r>
      <w:r w:rsidR="008D288D" w:rsidRPr="008D288D">
        <w:rPr>
          <w:rFonts w:ascii="GHEA Grapalat" w:hAnsi="GHEA Grapalat" w:cs="Arial"/>
          <w:sz w:val="20"/>
          <w:szCs w:val="20"/>
          <w:lang w:val="hy-AM"/>
        </w:rPr>
        <w:t>»</w:t>
      </w:r>
      <w:r w:rsidRPr="00064ADD">
        <w:rPr>
          <w:rFonts w:ascii="GHEA Grapalat" w:hAnsi="GHEA Grapalat" w:cs="Arial"/>
          <w:sz w:val="20"/>
          <w:szCs w:val="20"/>
          <w:lang w:val="es-ES"/>
        </w:rPr>
        <w:t xml:space="preserve"> ծածկագրով </w:t>
      </w:r>
      <w:r w:rsidR="00AF2E05">
        <w:rPr>
          <w:rFonts w:ascii="GHEA Grapalat" w:hAnsi="GHEA Grapalat" w:cs="Arial"/>
          <w:sz w:val="20"/>
          <w:szCs w:val="20"/>
          <w:lang w:val="es-ES"/>
        </w:rPr>
        <w:t>ԲԱՑ ՄՐՑՈՒՅԹԻ</w:t>
      </w:r>
      <w:r w:rsidR="003117AD">
        <w:rPr>
          <w:rFonts w:ascii="GHEA Grapalat" w:hAnsi="GHEA Grapalat" w:cs="Arial"/>
          <w:sz w:val="20"/>
          <w:szCs w:val="20"/>
          <w:lang w:val="es-ES"/>
        </w:rPr>
        <w:t xml:space="preserve"> </w:t>
      </w:r>
      <w:r w:rsidRPr="00064ADD">
        <w:rPr>
          <w:rFonts w:ascii="GHEA Grapalat" w:hAnsi="GHEA Grapalat" w:cs="Arial"/>
          <w:sz w:val="20"/>
          <w:szCs w:val="20"/>
          <w:lang w:val="es-ES"/>
        </w:rPr>
        <w:t xml:space="preserve"> հրավերը, այդ թվում կնքվելիք  պայմանագրի 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14:paraId="2DE70508" w14:textId="77777777" w:rsidR="00B2572B" w:rsidRPr="00064ADD" w:rsidRDefault="00B2572B" w:rsidP="00EF3662">
      <w:pPr>
        <w:ind w:firstLine="567"/>
        <w:jc w:val="both"/>
        <w:rPr>
          <w:rFonts w:ascii="GHEA Grapalat" w:hAnsi="GHEA Grapalat" w:cs="Arial"/>
        </w:rPr>
      </w:pPr>
      <w:bookmarkStart w:id="9" w:name="_Hlk23147299"/>
      <w:r w:rsidRPr="00064ADD">
        <w:rPr>
          <w:rFonts w:ascii="GHEA Grapalat" w:hAnsi="GHEA Grapalat" w:cs="Sylfaen"/>
          <w:vertAlign w:val="superscript"/>
          <w:lang w:val="hy-AM"/>
        </w:rPr>
        <w:t xml:space="preserve">                                                                                     մասնակցի անվանումը</w:t>
      </w:r>
    </w:p>
    <w:bookmarkEnd w:id="9"/>
    <w:p w14:paraId="12B8D4AF" w14:textId="77777777"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14:paraId="57C3E9B5" w14:textId="77777777"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7521A1" w14:paraId="40C56336"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1E99E1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14:paraId="4A61DFCC" w14:textId="77777777"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14:paraId="27D364FC"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14:paraId="73D5E326" w14:textId="77777777"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14:paraId="6F780D35" w14:textId="77777777"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14:paraId="6B9F9360" w14:textId="77777777"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14:paraId="63E5C415"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14:paraId="00A03D5D"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14:paraId="1E5EC332"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14:paraId="347327AA" w14:textId="77777777"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14:paraId="5EEF122D"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6F7BE485"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7EFAB900" w14:textId="77777777"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73982A69"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2F9FF043" w14:textId="77777777"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25D10665" w14:textId="77777777"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7521A1" w14:paraId="7B0CBD53"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14993F1D"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5616EB30"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48497E5B"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68154CE"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A9F4451" w14:textId="77777777" w:rsidR="000E31C4" w:rsidRPr="00064ADD" w:rsidRDefault="000E31C4" w:rsidP="00EF3662">
            <w:pPr>
              <w:jc w:val="center"/>
              <w:rPr>
                <w:rFonts w:ascii="GHEA Grapalat" w:hAnsi="GHEA Grapalat"/>
                <w:lang w:val="es-ES"/>
              </w:rPr>
            </w:pPr>
          </w:p>
        </w:tc>
      </w:tr>
      <w:tr w:rsidR="000E31C4" w:rsidRPr="007521A1" w14:paraId="3719482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C81A8E"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1AF87BD"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5F72273"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74F13F82"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61E6518" w14:textId="77777777" w:rsidR="000E31C4" w:rsidRPr="00064ADD" w:rsidRDefault="000E31C4" w:rsidP="00EF3662">
            <w:pPr>
              <w:rPr>
                <w:rFonts w:ascii="GHEA Grapalat" w:hAnsi="GHEA Grapalat"/>
                <w:lang w:val="es-ES"/>
              </w:rPr>
            </w:pPr>
          </w:p>
        </w:tc>
      </w:tr>
      <w:tr w:rsidR="000E31C4" w:rsidRPr="007521A1" w14:paraId="0704FCBD"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5FF0B782"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30BCE5CC" w14:textId="77777777"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9C88858"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7D236B83"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52E06EBC" w14:textId="77777777" w:rsidR="000E31C4" w:rsidRPr="00064ADD" w:rsidRDefault="000E31C4" w:rsidP="00EF3662">
            <w:pPr>
              <w:jc w:val="center"/>
              <w:rPr>
                <w:rFonts w:ascii="GHEA Grapalat" w:hAnsi="GHEA Grapalat"/>
                <w:lang w:val="es-ES"/>
              </w:rPr>
            </w:pPr>
          </w:p>
        </w:tc>
      </w:tr>
      <w:tr w:rsidR="000E31C4" w:rsidRPr="00064ADD" w14:paraId="2303F8D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5609B5A"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4634AA7B"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6D7D01E7" w14:textId="77777777"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6FBEF739" w14:textId="77777777"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0C1F2CBD" w14:textId="77777777" w:rsidR="000E31C4" w:rsidRPr="00064ADD" w:rsidRDefault="000E31C4" w:rsidP="00EF3662">
            <w:pPr>
              <w:jc w:val="center"/>
              <w:rPr>
                <w:rFonts w:ascii="GHEA Grapalat" w:hAnsi="GHEA Grapalat"/>
                <w:lang w:val="es-ES"/>
              </w:rPr>
            </w:pPr>
          </w:p>
        </w:tc>
      </w:tr>
      <w:tr w:rsidR="000E31C4" w:rsidRPr="00064ADD" w14:paraId="3B187A62"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A6E5A6C" w14:textId="77777777"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268FC6EA" w14:textId="77777777"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74CEC523" w14:textId="77777777"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3B6DD084" w14:textId="77777777"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7EE53B14" w14:textId="77777777" w:rsidR="000E31C4" w:rsidRPr="00064ADD" w:rsidRDefault="000E31C4" w:rsidP="00EF3662">
            <w:pPr>
              <w:jc w:val="center"/>
              <w:rPr>
                <w:rFonts w:ascii="GHEA Grapalat" w:hAnsi="GHEA Grapalat"/>
                <w:sz w:val="20"/>
                <w:lang w:val="es-ES"/>
              </w:rPr>
            </w:pPr>
          </w:p>
        </w:tc>
      </w:tr>
    </w:tbl>
    <w:p w14:paraId="351BCEDB" w14:textId="77777777" w:rsidR="00B2572B" w:rsidRPr="00064ADD" w:rsidRDefault="00B2572B" w:rsidP="00EF3662">
      <w:pPr>
        <w:rPr>
          <w:rFonts w:ascii="GHEA Grapalat" w:hAnsi="GHEA Grapalat"/>
          <w:sz w:val="18"/>
          <w:szCs w:val="18"/>
          <w:lang w:val="es-ES"/>
        </w:rPr>
      </w:pPr>
    </w:p>
    <w:p w14:paraId="06DB6574" w14:textId="77777777" w:rsidR="00B2572B" w:rsidRPr="00064ADD" w:rsidRDefault="00B2572B" w:rsidP="00EF3662">
      <w:pPr>
        <w:rPr>
          <w:rFonts w:ascii="GHEA Grapalat" w:hAnsi="GHEA Grapalat"/>
          <w:sz w:val="18"/>
          <w:szCs w:val="18"/>
          <w:lang w:val="es-ES"/>
        </w:rPr>
      </w:pPr>
    </w:p>
    <w:p w14:paraId="29CFC7F7" w14:textId="77777777" w:rsidR="00B2572B" w:rsidRPr="00064ADD" w:rsidRDefault="00B2572B" w:rsidP="00EF3662">
      <w:pPr>
        <w:rPr>
          <w:rFonts w:ascii="GHEA Grapalat" w:hAnsi="GHEA Grapalat"/>
          <w:sz w:val="18"/>
          <w:szCs w:val="18"/>
          <w:lang w:val="hy-AM"/>
        </w:rPr>
      </w:pPr>
    </w:p>
    <w:p w14:paraId="23372ABF" w14:textId="77777777"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14:paraId="166F96F7" w14:textId="77777777"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14:paraId="51FF3056" w14:textId="77777777"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 xml:space="preserve">    </w:t>
      </w:r>
    </w:p>
    <w:p w14:paraId="45EE2C55" w14:textId="77777777"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Կ. Տ.</w:t>
      </w:r>
      <w:r w:rsidRPr="00064ADD">
        <w:rPr>
          <w:rStyle w:val="af6"/>
          <w:rFonts w:ascii="GHEA Grapalat" w:hAnsi="GHEA Grapalat"/>
          <w:color w:val="FFFFFF"/>
          <w:sz w:val="20"/>
          <w:lang w:val="hy-AM"/>
        </w:rPr>
        <w:footnoteReference w:id="7"/>
      </w:r>
      <w:r w:rsidRPr="00064ADD">
        <w:rPr>
          <w:rFonts w:ascii="GHEA Grapalat" w:hAnsi="GHEA Grapalat"/>
          <w:sz w:val="20"/>
          <w:lang w:val="hy-AM"/>
        </w:rPr>
        <w:tab/>
      </w:r>
      <w:r w:rsidRPr="00064ADD">
        <w:rPr>
          <w:rFonts w:ascii="GHEA Grapalat" w:hAnsi="GHEA Grapalat"/>
          <w:sz w:val="20"/>
          <w:lang w:val="hy-AM"/>
        </w:rPr>
        <w:tab/>
        <w:t xml:space="preserve"> </w:t>
      </w:r>
    </w:p>
    <w:p w14:paraId="5D279198" w14:textId="77777777" w:rsidR="00B2572B" w:rsidRPr="00064ADD" w:rsidRDefault="00B2572B" w:rsidP="00EF3662">
      <w:pPr>
        <w:jc w:val="right"/>
        <w:rPr>
          <w:rFonts w:ascii="GHEA Grapalat" w:hAnsi="GHEA Grapalat"/>
          <w:sz w:val="20"/>
          <w:lang w:val="hy-AM"/>
        </w:rPr>
      </w:pPr>
    </w:p>
    <w:p w14:paraId="52095074" w14:textId="77777777" w:rsidR="00B2572B" w:rsidRPr="00064ADD" w:rsidRDefault="00B2572B" w:rsidP="00EF3662">
      <w:pPr>
        <w:rPr>
          <w:rFonts w:ascii="GHEA Grapalat" w:hAnsi="GHEA Grapalat" w:cs="Sylfaen"/>
          <w:i/>
          <w:sz w:val="16"/>
          <w:szCs w:val="16"/>
          <w:lang w:val="hy-AM" w:eastAsia="ru-RU"/>
        </w:rPr>
      </w:pPr>
    </w:p>
    <w:p w14:paraId="4A6062FB" w14:textId="77777777" w:rsidR="00B2572B" w:rsidRPr="00064ADD" w:rsidRDefault="00B2572B" w:rsidP="00EF3662">
      <w:pPr>
        <w:rPr>
          <w:rFonts w:ascii="GHEA Grapalat" w:hAnsi="GHEA Grapalat" w:cs="Sylfaen"/>
          <w:i/>
          <w:sz w:val="16"/>
          <w:szCs w:val="16"/>
          <w:lang w:val="hy-AM" w:eastAsia="ru-RU"/>
        </w:rPr>
      </w:pPr>
    </w:p>
    <w:p w14:paraId="6EC22626" w14:textId="77777777" w:rsidR="00B2572B" w:rsidRPr="00064ADD" w:rsidRDefault="00B2572B" w:rsidP="00EF3662">
      <w:pPr>
        <w:rPr>
          <w:rFonts w:ascii="GHEA Grapalat" w:hAnsi="GHEA Grapalat" w:cs="Sylfaen"/>
          <w:i/>
          <w:sz w:val="16"/>
          <w:szCs w:val="16"/>
          <w:lang w:val="hy-AM" w:eastAsia="ru-RU"/>
        </w:rPr>
      </w:pPr>
    </w:p>
    <w:p w14:paraId="293E8062" w14:textId="77777777" w:rsidR="00B2572B" w:rsidRPr="00064ADD" w:rsidRDefault="00B2572B" w:rsidP="00EF3662">
      <w:pPr>
        <w:rPr>
          <w:rFonts w:ascii="GHEA Grapalat" w:hAnsi="GHEA Grapalat" w:cs="Sylfaen"/>
          <w:i/>
          <w:sz w:val="16"/>
          <w:szCs w:val="16"/>
          <w:lang w:val="hy-AM" w:eastAsia="ru-RU"/>
        </w:rPr>
      </w:pPr>
    </w:p>
    <w:p w14:paraId="5DCFFDC0" w14:textId="77777777" w:rsidR="00B2572B" w:rsidRPr="00064ADD" w:rsidRDefault="00B2572B" w:rsidP="00EF3662">
      <w:pPr>
        <w:rPr>
          <w:rFonts w:ascii="GHEA Grapalat" w:hAnsi="GHEA Grapalat" w:cs="Sylfaen"/>
          <w:i/>
          <w:sz w:val="16"/>
          <w:szCs w:val="16"/>
          <w:lang w:val="hy-AM" w:eastAsia="ru-RU"/>
        </w:rPr>
      </w:pPr>
    </w:p>
    <w:p w14:paraId="0F4699E7" w14:textId="77777777" w:rsidR="00B2572B" w:rsidRPr="00064ADD" w:rsidRDefault="00B2572B" w:rsidP="00EF3662">
      <w:pPr>
        <w:rPr>
          <w:rFonts w:ascii="GHEA Grapalat" w:hAnsi="GHEA Grapalat" w:cs="Sylfaen"/>
          <w:i/>
          <w:sz w:val="16"/>
          <w:szCs w:val="16"/>
          <w:lang w:val="hy-AM" w:eastAsia="ru-RU"/>
        </w:rPr>
      </w:pPr>
    </w:p>
    <w:p w14:paraId="228ADCA8" w14:textId="77777777" w:rsidR="00B2572B" w:rsidRPr="00064ADD" w:rsidRDefault="00B2572B" w:rsidP="00EF3662">
      <w:pPr>
        <w:rPr>
          <w:rFonts w:ascii="GHEA Grapalat" w:hAnsi="GHEA Grapalat" w:cs="Sylfaen"/>
          <w:i/>
          <w:sz w:val="16"/>
          <w:szCs w:val="16"/>
          <w:lang w:val="hy-AM" w:eastAsia="ru-RU"/>
        </w:rPr>
      </w:pPr>
    </w:p>
    <w:p w14:paraId="443FD32D" w14:textId="77777777" w:rsidR="00B2572B" w:rsidRPr="00064ADD" w:rsidRDefault="00B2572B" w:rsidP="00EF3662">
      <w:pPr>
        <w:rPr>
          <w:rFonts w:ascii="GHEA Grapalat" w:hAnsi="GHEA Grapalat" w:cs="Sylfaen"/>
          <w:i/>
          <w:sz w:val="16"/>
          <w:szCs w:val="16"/>
          <w:lang w:val="hy-AM" w:eastAsia="ru-RU"/>
        </w:rPr>
      </w:pPr>
    </w:p>
    <w:p w14:paraId="5F953D63" w14:textId="77777777" w:rsidR="00B2572B" w:rsidRPr="00064ADD" w:rsidRDefault="00B2572B" w:rsidP="00EF3662">
      <w:pPr>
        <w:rPr>
          <w:rFonts w:ascii="GHEA Grapalat" w:hAnsi="GHEA Grapalat" w:cs="Sylfaen"/>
          <w:i/>
          <w:sz w:val="16"/>
          <w:szCs w:val="16"/>
          <w:lang w:val="hy-AM" w:eastAsia="ru-RU"/>
        </w:rPr>
      </w:pPr>
    </w:p>
    <w:p w14:paraId="7B60E936" w14:textId="77777777" w:rsidR="00B2572B" w:rsidRPr="00064ADD" w:rsidRDefault="00B2572B" w:rsidP="00EF3662">
      <w:pPr>
        <w:rPr>
          <w:rFonts w:ascii="GHEA Grapalat" w:hAnsi="GHEA Grapalat" w:cs="Sylfaen"/>
          <w:i/>
          <w:sz w:val="16"/>
          <w:szCs w:val="16"/>
          <w:lang w:val="hy-AM" w:eastAsia="ru-RU"/>
        </w:rPr>
      </w:pPr>
    </w:p>
    <w:p w14:paraId="4FDFAC2F" w14:textId="77777777" w:rsidR="00B2572B" w:rsidRPr="00064ADD" w:rsidRDefault="00B2572B" w:rsidP="00EF3662">
      <w:pPr>
        <w:rPr>
          <w:rFonts w:ascii="GHEA Grapalat" w:hAnsi="GHEA Grapalat" w:cs="Sylfaen"/>
          <w:i/>
          <w:sz w:val="16"/>
          <w:szCs w:val="16"/>
          <w:lang w:val="hy-AM" w:eastAsia="ru-RU"/>
        </w:rPr>
      </w:pPr>
    </w:p>
    <w:p w14:paraId="52DD72BF" w14:textId="77777777" w:rsidR="00B2572B" w:rsidRPr="00064ADD" w:rsidRDefault="00B2572B" w:rsidP="00EF3662">
      <w:pPr>
        <w:rPr>
          <w:rFonts w:ascii="GHEA Grapalat" w:hAnsi="GHEA Grapalat" w:cs="Sylfaen"/>
          <w:i/>
          <w:sz w:val="16"/>
          <w:szCs w:val="16"/>
          <w:lang w:val="hy-AM" w:eastAsia="ru-RU"/>
        </w:rPr>
      </w:pPr>
    </w:p>
    <w:p w14:paraId="1487E3E7" w14:textId="77777777" w:rsidR="00B2572B" w:rsidRPr="00064ADD" w:rsidRDefault="00B2572B" w:rsidP="00EF3662">
      <w:pPr>
        <w:pStyle w:val="31"/>
        <w:spacing w:line="240" w:lineRule="auto"/>
        <w:jc w:val="right"/>
        <w:rPr>
          <w:rFonts w:ascii="GHEA Grapalat" w:hAnsi="GHEA Grapalat"/>
          <w:i/>
          <w:lang w:val="hy-AM"/>
        </w:rPr>
      </w:pPr>
    </w:p>
    <w:p w14:paraId="3C3ED894" w14:textId="77777777" w:rsidR="00B2572B" w:rsidRPr="00064ADD" w:rsidRDefault="00B2572B" w:rsidP="00EF3662">
      <w:pPr>
        <w:pStyle w:val="31"/>
        <w:spacing w:line="240" w:lineRule="auto"/>
        <w:jc w:val="right"/>
        <w:rPr>
          <w:rFonts w:ascii="GHEA Grapalat" w:hAnsi="GHEA Grapalat"/>
          <w:i/>
          <w:lang w:val="hy-AM"/>
        </w:rPr>
      </w:pPr>
    </w:p>
    <w:p w14:paraId="5207806E" w14:textId="77777777" w:rsidR="00B2572B" w:rsidRPr="00064ADD" w:rsidRDefault="00B2572B" w:rsidP="00EF3662">
      <w:pPr>
        <w:pStyle w:val="31"/>
        <w:spacing w:line="240" w:lineRule="auto"/>
        <w:jc w:val="right"/>
        <w:rPr>
          <w:rFonts w:ascii="GHEA Grapalat" w:hAnsi="GHEA Grapalat"/>
          <w:i/>
          <w:lang w:val="hy-AM"/>
        </w:rPr>
      </w:pPr>
    </w:p>
    <w:p w14:paraId="04D6CD90" w14:textId="77777777" w:rsidR="00B2572B" w:rsidRPr="00064ADD" w:rsidRDefault="00B2572B" w:rsidP="00EF3662">
      <w:pPr>
        <w:pStyle w:val="31"/>
        <w:spacing w:line="240" w:lineRule="auto"/>
        <w:jc w:val="right"/>
        <w:rPr>
          <w:rFonts w:ascii="GHEA Grapalat" w:hAnsi="GHEA Grapalat"/>
          <w:i/>
          <w:lang w:val="es-ES" w:eastAsia="ru-RU"/>
        </w:rPr>
      </w:pPr>
    </w:p>
    <w:p w14:paraId="3F98B95F" w14:textId="77777777" w:rsidR="000B1088" w:rsidRPr="00064ADD" w:rsidDel="000B1088" w:rsidRDefault="00B2572B" w:rsidP="000B1088">
      <w:pPr>
        <w:pStyle w:val="31"/>
        <w:spacing w:line="240" w:lineRule="auto"/>
        <w:jc w:val="right"/>
        <w:rPr>
          <w:rFonts w:ascii="GHEA Grapalat" w:hAnsi="GHEA Grapalat"/>
          <w:i/>
          <w:lang w:val="es-ES" w:eastAsia="ru-RU"/>
        </w:rPr>
      </w:pPr>
      <w:r w:rsidRPr="00064ADD">
        <w:rPr>
          <w:rFonts w:ascii="GHEA Grapalat" w:hAnsi="GHEA Grapalat"/>
          <w:i/>
          <w:lang w:val="es-ES" w:eastAsia="ru-RU"/>
        </w:rPr>
        <w:br w:type="page"/>
      </w:r>
    </w:p>
    <w:p w14:paraId="4BAE22D9" w14:textId="54F7F405" w:rsidR="009C370D" w:rsidRPr="008D288D" w:rsidRDefault="009C370D" w:rsidP="009C370D">
      <w:pPr>
        <w:pStyle w:val="31"/>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w:t>
      </w:r>
      <w:r w:rsidRPr="008D288D">
        <w:rPr>
          <w:rFonts w:ascii="GHEA Grapalat" w:hAnsi="GHEA Grapalat" w:cs="Sylfaen"/>
          <w:b/>
          <w:lang w:val="hy-AM"/>
        </w:rPr>
        <w:t xml:space="preserve"> 4</w:t>
      </w:r>
    </w:p>
    <w:p w14:paraId="727BA988" w14:textId="3202D370" w:rsidR="009C370D" w:rsidRPr="008D288D" w:rsidRDefault="008D288D" w:rsidP="009C370D">
      <w:pPr>
        <w:pStyle w:val="31"/>
        <w:spacing w:line="240" w:lineRule="auto"/>
        <w:jc w:val="right"/>
        <w:rPr>
          <w:rFonts w:ascii="GHEA Grapalat" w:hAnsi="GHEA Grapalat" w:cs="Sylfaen"/>
          <w:b/>
          <w:lang w:val="hy-AM"/>
        </w:rPr>
      </w:pPr>
      <w:r w:rsidRPr="008D288D">
        <w:rPr>
          <w:rFonts w:ascii="GHEA Grapalat" w:hAnsi="GHEA Grapalat" w:cs="Sylfaen"/>
          <w:b/>
          <w:lang w:val="hy-AM"/>
        </w:rPr>
        <w:t>«</w:t>
      </w:r>
      <w:r w:rsidR="007521A1">
        <w:rPr>
          <w:rFonts w:ascii="GHEA Grapalat" w:hAnsi="GHEA Grapalat" w:cs="Sylfaen"/>
          <w:b/>
          <w:lang w:val="hy-AM"/>
        </w:rPr>
        <w:t>ԱՄՓՀ-ԲՄԾՁԲ-56/24</w:t>
      </w:r>
      <w:r w:rsidRPr="008D288D">
        <w:rPr>
          <w:rFonts w:ascii="GHEA Grapalat" w:hAnsi="GHEA Grapalat" w:cs="Sylfaen"/>
          <w:b/>
          <w:lang w:val="hy-AM"/>
        </w:rPr>
        <w:t>»</w:t>
      </w:r>
      <w:r w:rsidR="009C370D" w:rsidRPr="008D288D">
        <w:rPr>
          <w:rFonts w:ascii="GHEA Grapalat" w:hAnsi="GHEA Grapalat" w:cs="Sylfaen"/>
          <w:b/>
          <w:lang w:val="hy-AM"/>
        </w:rPr>
        <w:t xml:space="preserve"> </w:t>
      </w:r>
      <w:r w:rsidR="009C370D" w:rsidRPr="00064ADD">
        <w:rPr>
          <w:rFonts w:ascii="GHEA Grapalat" w:hAnsi="GHEA Grapalat" w:cs="Sylfaen"/>
          <w:b/>
          <w:lang w:val="hy-AM"/>
        </w:rPr>
        <w:t>ծածկագրով</w:t>
      </w:r>
    </w:p>
    <w:p w14:paraId="0D23CA49" w14:textId="2D5B3B67" w:rsidR="009C370D" w:rsidRPr="00064ADD" w:rsidRDefault="00AF2E05" w:rsidP="009C370D">
      <w:pPr>
        <w:pStyle w:val="31"/>
        <w:spacing w:line="240" w:lineRule="auto"/>
        <w:jc w:val="right"/>
        <w:rPr>
          <w:rFonts w:ascii="GHEA Grapalat" w:hAnsi="GHEA Grapalat" w:cs="Sylfaen"/>
          <w:b/>
          <w:lang w:val="hy-AM"/>
        </w:rPr>
      </w:pPr>
      <w:r>
        <w:rPr>
          <w:rFonts w:ascii="GHEA Grapalat" w:hAnsi="GHEA Grapalat" w:cs="Sylfaen"/>
          <w:b/>
          <w:lang w:val="hy-AM"/>
        </w:rPr>
        <w:t>ԲԱՑ ՄՐՑՈՒՅԹԻ</w:t>
      </w:r>
      <w:r w:rsidR="003117AD">
        <w:rPr>
          <w:rFonts w:ascii="GHEA Grapalat" w:hAnsi="GHEA Grapalat" w:cs="Sylfaen"/>
          <w:b/>
          <w:lang w:val="hy-AM"/>
        </w:rPr>
        <w:t xml:space="preserve"> </w:t>
      </w:r>
      <w:r w:rsidR="009C370D" w:rsidRPr="00064ADD">
        <w:rPr>
          <w:rFonts w:ascii="GHEA Grapalat" w:hAnsi="GHEA Grapalat" w:cs="Arial"/>
          <w:b/>
          <w:lang w:val="hy-AM"/>
        </w:rPr>
        <w:t xml:space="preserve"> </w:t>
      </w:r>
      <w:r w:rsidR="009C370D" w:rsidRPr="00064ADD">
        <w:rPr>
          <w:rFonts w:ascii="GHEA Grapalat" w:hAnsi="GHEA Grapalat" w:cs="Sylfaen"/>
          <w:b/>
          <w:lang w:val="hy-AM"/>
        </w:rPr>
        <w:t>հրավերի</w:t>
      </w:r>
    </w:p>
    <w:p w14:paraId="3113FA02" w14:textId="77777777" w:rsidR="009C370D" w:rsidRPr="00064ADD" w:rsidRDefault="009C370D" w:rsidP="009C370D">
      <w:pPr>
        <w:pStyle w:val="31"/>
        <w:spacing w:line="240" w:lineRule="auto"/>
        <w:jc w:val="right"/>
        <w:rPr>
          <w:rFonts w:ascii="GHEA Grapalat" w:hAnsi="GHEA Grapalat"/>
          <w:szCs w:val="24"/>
          <w:lang w:val="hy-AM"/>
        </w:rPr>
      </w:pPr>
    </w:p>
    <w:p w14:paraId="666AEE00" w14:textId="77777777" w:rsidR="00091EBC" w:rsidRPr="00064ADD"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ԵՐԱՇԽԻՔ N __________</w:t>
      </w:r>
    </w:p>
    <w:p w14:paraId="2F395695" w14:textId="77777777" w:rsidR="007A5E2D" w:rsidRPr="00064ADD" w:rsidRDefault="007A5E2D"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(որակավորման ապահովում)</w:t>
      </w:r>
    </w:p>
    <w:p w14:paraId="45BB7123" w14:textId="77777777" w:rsidR="00091EBC" w:rsidRPr="00064ADD" w:rsidRDefault="00091EBC" w:rsidP="00091EBC">
      <w:pPr>
        <w:pStyle w:val="af4"/>
        <w:shd w:val="clear" w:color="auto" w:fill="FFFFFF"/>
        <w:spacing w:before="0" w:beforeAutospacing="0" w:after="0" w:afterAutospacing="0"/>
        <w:ind w:firstLine="375"/>
        <w:rPr>
          <w:rStyle w:val="af5"/>
          <w:lang w:val="hy-AM"/>
        </w:rPr>
      </w:pPr>
    </w:p>
    <w:p w14:paraId="42F031D8"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ab/>
        <w:t xml:space="preserve">1.Սույն երաշխիքը (այսուհետ՝ երաշխիք) հանդիսանում է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p>
    <w:p w14:paraId="13B4F50D" w14:textId="77777777" w:rsidR="00091EBC" w:rsidRPr="00064ADD" w:rsidRDefault="00091EBC" w:rsidP="00091EBC">
      <w:pPr>
        <w:pStyle w:val="af4"/>
        <w:shd w:val="clear" w:color="auto" w:fill="FFFFFF"/>
        <w:spacing w:before="0" w:beforeAutospacing="0" w:after="0" w:afterAutospacing="0"/>
        <w:ind w:left="5664" w:firstLine="708"/>
        <w:rPr>
          <w:rStyle w:val="af5"/>
          <w:lang w:val="hy-AM"/>
        </w:rPr>
      </w:pPr>
      <w:r w:rsidRPr="00064ADD">
        <w:rPr>
          <w:rFonts w:ascii="GHEA Grapalat" w:hAnsi="GHEA Grapalat" w:cs="Sylfaen"/>
          <w:vertAlign w:val="superscript"/>
          <w:lang w:val="hy-AM"/>
        </w:rPr>
        <w:t xml:space="preserve">          պատվիրատուի անվանումը</w:t>
      </w:r>
    </w:p>
    <w:p w14:paraId="2029B570" w14:textId="77777777" w:rsidR="00091EBC" w:rsidRPr="00064ADD" w:rsidRDefault="00091EBC" w:rsidP="006E4901">
      <w:pPr>
        <w:pStyle w:val="af4"/>
        <w:shd w:val="clear" w:color="auto" w:fill="FFFFFF"/>
        <w:spacing w:before="0" w:beforeAutospacing="0" w:after="0" w:afterAutospacing="0"/>
        <w:rPr>
          <w:rFonts w:ascii="GHEA Grapalat" w:hAnsi="GHEA Grapalat" w:cs="Sylfaen"/>
          <w:vertAlign w:val="superscript"/>
          <w:lang w:val="hy-AM"/>
        </w:rPr>
      </w:pPr>
      <w:r w:rsidRPr="00064ADD">
        <w:rPr>
          <w:rStyle w:val="af5"/>
          <w:rFonts w:ascii="GHEA Grapalat" w:hAnsi="GHEA Grapalat"/>
          <w:b w:val="0"/>
          <w:bCs w:val="0"/>
          <w:sz w:val="20"/>
          <w:szCs w:val="20"/>
          <w:lang w:val="hy-AM"/>
        </w:rPr>
        <w:t xml:space="preserve">(այսուհետ՝ բենեֆիցիար) կողմից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ծածկագրով կազմակերպված</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ընթացակարգի ծածկագիրը </w:t>
      </w:r>
    </w:p>
    <w:p w14:paraId="7B2248A0" w14:textId="77777777" w:rsidR="00F27778" w:rsidRPr="00064ADD" w:rsidRDefault="00F27778"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 </w:t>
      </w:r>
      <w:r w:rsidR="00091EBC" w:rsidRPr="00064ADD">
        <w:rPr>
          <w:rStyle w:val="af5"/>
          <w:rFonts w:ascii="GHEA Grapalat" w:hAnsi="GHEA Grapalat"/>
          <w:b w:val="0"/>
          <w:bCs w:val="0"/>
          <w:sz w:val="20"/>
          <w:szCs w:val="20"/>
          <w:lang w:val="hy-AM"/>
        </w:rPr>
        <w:t>գնման ընթացակարգի</w:t>
      </w:r>
      <w:r w:rsidRPr="00064ADD">
        <w:rPr>
          <w:rStyle w:val="af5"/>
          <w:rFonts w:ascii="GHEA Grapalat" w:hAnsi="GHEA Grapalat"/>
          <w:b w:val="0"/>
          <w:bCs w:val="0"/>
          <w:sz w:val="20"/>
          <w:szCs w:val="20"/>
          <w:lang w:val="hy-AM"/>
        </w:rPr>
        <w:t xml:space="preserve"> արդյունքում</w:t>
      </w:r>
      <w:r w:rsidR="00091EBC" w:rsidRPr="00064ADD">
        <w:rPr>
          <w:rStyle w:val="af5"/>
          <w:rFonts w:ascii="GHEA Grapalat" w:hAnsi="GHEA Grapalat"/>
          <w:b w:val="0"/>
          <w:bCs w:val="0"/>
          <w:sz w:val="20"/>
          <w:szCs w:val="20"/>
          <w:lang w:val="hy-AM"/>
        </w:rPr>
        <w:t xml:space="preserve"> </w:t>
      </w:r>
      <w:r w:rsidR="00091EBC" w:rsidRPr="00064ADD">
        <w:rPr>
          <w:rStyle w:val="af5"/>
          <w:rFonts w:ascii="GHEA Grapalat" w:hAnsi="GHEA Grapalat"/>
          <w:b w:val="0"/>
          <w:bCs w:val="0"/>
          <w:sz w:val="20"/>
          <w:szCs w:val="20"/>
          <w:u w:val="single"/>
          <w:lang w:val="hy-AM"/>
        </w:rPr>
        <w:tab/>
      </w:r>
      <w:r w:rsidR="00091EBC" w:rsidRPr="00064ADD">
        <w:rPr>
          <w:rStyle w:val="af5"/>
          <w:rFonts w:ascii="GHEA Grapalat" w:hAnsi="GHEA Grapalat"/>
          <w:b w:val="0"/>
          <w:bCs w:val="0"/>
          <w:sz w:val="20"/>
          <w:szCs w:val="20"/>
          <w:u w:val="single"/>
          <w:lang w:val="hy-AM"/>
        </w:rPr>
        <w:tab/>
      </w:r>
      <w:r w:rsidR="00091EBC" w:rsidRPr="00064ADD">
        <w:rPr>
          <w:rStyle w:val="af5"/>
          <w:rFonts w:ascii="GHEA Grapalat" w:hAnsi="GHEA Grapalat"/>
          <w:b w:val="0"/>
          <w:bCs w:val="0"/>
          <w:sz w:val="20"/>
          <w:szCs w:val="20"/>
          <w:u w:val="single"/>
          <w:lang w:val="hy-AM"/>
        </w:rPr>
        <w:tab/>
      </w:r>
      <w:r w:rsidR="00091EBC" w:rsidRPr="00064ADD">
        <w:rPr>
          <w:rStyle w:val="af5"/>
          <w:rFonts w:ascii="GHEA Grapalat" w:hAnsi="GHEA Grapalat"/>
          <w:b w:val="0"/>
          <w:bCs w:val="0"/>
          <w:sz w:val="20"/>
          <w:szCs w:val="20"/>
          <w:u w:val="single"/>
          <w:lang w:val="hy-AM"/>
        </w:rPr>
        <w:tab/>
      </w:r>
      <w:r w:rsidR="00091EBC" w:rsidRPr="00064ADD">
        <w:rPr>
          <w:rStyle w:val="af5"/>
          <w:rFonts w:ascii="GHEA Grapalat" w:hAnsi="GHEA Grapalat"/>
          <w:b w:val="0"/>
          <w:bCs w:val="0"/>
          <w:sz w:val="20"/>
          <w:szCs w:val="20"/>
          <w:u w:val="single"/>
          <w:lang w:val="hy-AM"/>
        </w:rPr>
        <w:tab/>
      </w:r>
      <w:r w:rsidR="00091EBC"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00091EBC" w:rsidRPr="00064ADD">
        <w:rPr>
          <w:rStyle w:val="af5"/>
          <w:rFonts w:ascii="GHEA Grapalat" w:hAnsi="GHEA Grapalat"/>
          <w:b w:val="0"/>
          <w:bCs w:val="0"/>
          <w:sz w:val="20"/>
          <w:szCs w:val="20"/>
          <w:lang w:val="hy-AM"/>
        </w:rPr>
        <w:t xml:space="preserve"> </w:t>
      </w:r>
    </w:p>
    <w:p w14:paraId="6D491224" w14:textId="77777777" w:rsidR="00F27778" w:rsidRPr="00064ADD" w:rsidRDefault="00F27778" w:rsidP="00091EBC">
      <w:pPr>
        <w:pStyle w:val="af4"/>
        <w:shd w:val="clear" w:color="auto" w:fill="FFFFFF"/>
        <w:spacing w:before="0" w:beforeAutospacing="0" w:after="0" w:afterAutospacing="0"/>
        <w:ind w:firstLine="375"/>
        <w:rPr>
          <w:rFonts w:cs="Sylfaen"/>
          <w:vertAlign w:val="superscript"/>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Fonts w:ascii="GHEA Grapalat" w:hAnsi="GHEA Grapalat" w:cs="Sylfaen"/>
          <w:vertAlign w:val="superscript"/>
          <w:lang w:val="hy-AM"/>
        </w:rPr>
        <w:t>ընտրված մասնակցի անվանումը</w:t>
      </w:r>
    </w:p>
    <w:p w14:paraId="2749DE33" w14:textId="77777777" w:rsidR="00F27778" w:rsidRPr="00064ADD"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(այսուհետ՝ պրիցիպալ) </w:t>
      </w:r>
      <w:r w:rsidR="00F27778" w:rsidRPr="00064ADD">
        <w:rPr>
          <w:rStyle w:val="af5"/>
          <w:rFonts w:ascii="GHEA Grapalat" w:hAnsi="GHEA Grapalat"/>
          <w:b w:val="0"/>
          <w:bCs w:val="0"/>
          <w:sz w:val="20"/>
          <w:szCs w:val="20"/>
          <w:lang w:val="hy-AM"/>
        </w:rPr>
        <w:t xml:space="preserve">կողմից կնքվելիք </w:t>
      </w:r>
      <w:r w:rsidR="007A5E2D" w:rsidRPr="00064ADD">
        <w:rPr>
          <w:rStyle w:val="af5"/>
          <w:rFonts w:ascii="GHEA Grapalat" w:hAnsi="GHEA Grapalat"/>
          <w:b w:val="0"/>
          <w:bCs w:val="0"/>
          <w:sz w:val="20"/>
          <w:szCs w:val="20"/>
          <w:lang w:val="hy-AM"/>
        </w:rPr>
        <w:t>N</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t xml:space="preserve">           </w:t>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u w:val="single"/>
          <w:lang w:val="hy-AM"/>
        </w:rPr>
        <w:tab/>
      </w:r>
      <w:r w:rsidR="00F27778" w:rsidRPr="00064ADD">
        <w:rPr>
          <w:rStyle w:val="af5"/>
          <w:rFonts w:ascii="GHEA Grapalat" w:hAnsi="GHEA Grapalat"/>
          <w:b w:val="0"/>
          <w:bCs w:val="0"/>
          <w:sz w:val="20"/>
          <w:szCs w:val="20"/>
          <w:lang w:val="hy-AM"/>
        </w:rPr>
        <w:tab/>
      </w:r>
      <w:r w:rsidR="00F27778" w:rsidRPr="00064ADD">
        <w:rPr>
          <w:rStyle w:val="af5"/>
          <w:rFonts w:ascii="GHEA Grapalat" w:hAnsi="GHEA Grapalat"/>
          <w:b w:val="0"/>
          <w:bCs w:val="0"/>
          <w:sz w:val="20"/>
          <w:szCs w:val="20"/>
          <w:lang w:val="hy-AM"/>
        </w:rPr>
        <w:tab/>
      </w:r>
      <w:r w:rsidR="00F27778" w:rsidRPr="00064ADD">
        <w:rPr>
          <w:rStyle w:val="af5"/>
          <w:rFonts w:ascii="GHEA Grapalat" w:hAnsi="GHEA Grapalat"/>
          <w:b w:val="0"/>
          <w:bCs w:val="0"/>
          <w:sz w:val="20"/>
          <w:szCs w:val="20"/>
          <w:lang w:val="hy-AM"/>
        </w:rPr>
        <w:tab/>
      </w:r>
      <w:r w:rsidR="00F27778" w:rsidRPr="00064ADD">
        <w:rPr>
          <w:rStyle w:val="af5"/>
          <w:rFonts w:ascii="GHEA Grapalat" w:hAnsi="GHEA Grapalat"/>
          <w:b w:val="0"/>
          <w:bCs w:val="0"/>
          <w:sz w:val="20"/>
          <w:szCs w:val="20"/>
          <w:lang w:val="hy-AM"/>
        </w:rPr>
        <w:tab/>
      </w:r>
      <w:r w:rsidR="00F27778" w:rsidRPr="00064ADD">
        <w:rPr>
          <w:rStyle w:val="af5"/>
          <w:rFonts w:ascii="GHEA Grapalat" w:hAnsi="GHEA Grapalat"/>
          <w:b w:val="0"/>
          <w:bCs w:val="0"/>
          <w:sz w:val="20"/>
          <w:szCs w:val="20"/>
          <w:lang w:val="hy-AM"/>
        </w:rPr>
        <w:tab/>
        <w:t xml:space="preserve">  </w:t>
      </w:r>
      <w:r w:rsidR="00F27778"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 xml:space="preserve"> </w:t>
      </w:r>
      <w:r w:rsidR="00F27778" w:rsidRPr="00064ADD">
        <w:rPr>
          <w:rStyle w:val="af5"/>
          <w:rFonts w:ascii="GHEA Grapalat" w:hAnsi="GHEA Grapalat"/>
          <w:b w:val="0"/>
          <w:bCs w:val="0"/>
          <w:sz w:val="20"/>
          <w:szCs w:val="20"/>
          <w:lang w:val="hy-AM"/>
        </w:rPr>
        <w:tab/>
        <w:t xml:space="preserve">            </w:t>
      </w:r>
      <w:r w:rsidR="00E23921"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57DE0C63" w14:textId="77777777" w:rsidR="00091EBC" w:rsidRPr="00064ADD" w:rsidRDefault="00F27778" w:rsidP="006E4901">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պայմանագրով </w:t>
      </w:r>
      <w:r w:rsidR="00091EBC" w:rsidRPr="00064ADD">
        <w:rPr>
          <w:rStyle w:val="af5"/>
          <w:rFonts w:ascii="GHEA Grapalat" w:hAnsi="GHEA Grapalat"/>
          <w:b w:val="0"/>
          <w:bCs w:val="0"/>
          <w:sz w:val="20"/>
          <w:szCs w:val="20"/>
          <w:lang w:val="hy-AM"/>
        </w:rPr>
        <w:t xml:space="preserve"> </w:t>
      </w:r>
      <w:r w:rsidRPr="00064ADD">
        <w:rPr>
          <w:rStyle w:val="af5"/>
          <w:rFonts w:ascii="GHEA Grapalat" w:hAnsi="GHEA Grapalat"/>
          <w:b w:val="0"/>
          <w:bCs w:val="0"/>
          <w:sz w:val="20"/>
          <w:szCs w:val="20"/>
          <w:lang w:val="hy-AM"/>
        </w:rPr>
        <w:t>նախատեսված պարտավորությունների կատարման համար անհրաժեշտ որակավոր</w:t>
      </w:r>
      <w:r w:rsidR="006E4901" w:rsidRPr="00064ADD">
        <w:rPr>
          <w:rStyle w:val="af5"/>
          <w:rFonts w:ascii="GHEA Grapalat" w:hAnsi="GHEA Grapalat"/>
          <w:b w:val="0"/>
          <w:bCs w:val="0"/>
          <w:sz w:val="20"/>
          <w:szCs w:val="20"/>
          <w:lang w:val="hy-AM"/>
        </w:rPr>
        <w:t xml:space="preserve">ման ապահովում </w:t>
      </w:r>
      <w:r w:rsidR="00091EBC" w:rsidRPr="00064ADD">
        <w:rPr>
          <w:rStyle w:val="af5"/>
          <w:rFonts w:ascii="GHEA Grapalat" w:hAnsi="GHEA Grapalat"/>
          <w:b w:val="0"/>
          <w:bCs w:val="0"/>
          <w:sz w:val="20"/>
          <w:szCs w:val="20"/>
          <w:lang w:val="hy-AM"/>
        </w:rPr>
        <w:t>(այսուհետ՝ երաշխավորված պարտավորություններ</w:t>
      </w:r>
      <w:r w:rsidR="007A5E2D" w:rsidRPr="00064ADD">
        <w:rPr>
          <w:rStyle w:val="af5"/>
          <w:rFonts w:ascii="GHEA Grapalat" w:hAnsi="GHEA Grapalat"/>
          <w:b w:val="0"/>
          <w:bCs w:val="0"/>
          <w:sz w:val="20"/>
          <w:szCs w:val="20"/>
          <w:lang w:val="hy-AM"/>
        </w:rPr>
        <w:t>)</w:t>
      </w:r>
      <w:r w:rsidR="00091EBC" w:rsidRPr="00064ADD">
        <w:rPr>
          <w:rStyle w:val="af5"/>
          <w:rFonts w:ascii="GHEA Grapalat" w:hAnsi="GHEA Grapalat"/>
          <w:b w:val="0"/>
          <w:bCs w:val="0"/>
          <w:sz w:val="20"/>
          <w:szCs w:val="20"/>
          <w:lang w:val="hy-AM"/>
        </w:rPr>
        <w:t xml:space="preserve">: </w:t>
      </w:r>
    </w:p>
    <w:p w14:paraId="7C8E2534" w14:textId="77777777" w:rsidR="00091EBC" w:rsidRPr="00064ADD"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2. Երաշխիքով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(այսուհետ՝ երաշխիք տվող </w:t>
      </w:r>
    </w:p>
    <w:p w14:paraId="743623AA" w14:textId="77777777" w:rsidR="00091EBC" w:rsidRPr="00064ADD" w:rsidRDefault="000D2AB2"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00091EBC" w:rsidRPr="00064ADD">
        <w:rPr>
          <w:rStyle w:val="af5"/>
          <w:rFonts w:ascii="GHEA Grapalat" w:hAnsi="GHEA Grapalat"/>
          <w:b w:val="0"/>
          <w:bCs w:val="0"/>
          <w:sz w:val="20"/>
          <w:szCs w:val="20"/>
          <w:lang w:val="hy-AM"/>
        </w:rPr>
        <w:t xml:space="preserve">  </w:t>
      </w:r>
      <w:r w:rsidR="00091EBC" w:rsidRPr="00064ADD">
        <w:rPr>
          <w:rFonts w:ascii="GHEA Grapalat" w:hAnsi="GHEA Grapalat" w:cs="Sylfaen"/>
          <w:vertAlign w:val="superscript"/>
          <w:lang w:val="hy-AM"/>
        </w:rPr>
        <w:t>երաշխիքը տվող բանկի</w:t>
      </w:r>
      <w:r w:rsidR="00A57AD8" w:rsidRPr="00064ADD">
        <w:rPr>
          <w:rFonts w:ascii="GHEA Grapalat" w:hAnsi="GHEA Grapalat" w:cs="Sylfaen"/>
          <w:vertAlign w:val="superscript"/>
          <w:lang w:val="hy-AM"/>
        </w:rPr>
        <w:t xml:space="preserve"> </w:t>
      </w:r>
      <w:r w:rsidR="00091EBC" w:rsidRPr="00064ADD">
        <w:rPr>
          <w:rFonts w:ascii="GHEA Grapalat" w:hAnsi="GHEA Grapalat" w:cs="Sylfaen"/>
          <w:vertAlign w:val="superscript"/>
          <w:lang w:val="hy-AM"/>
        </w:rPr>
        <w:t>անվանումը</w:t>
      </w:r>
    </w:p>
    <w:p w14:paraId="5C0320A0" w14:textId="77777777" w:rsidR="00091EBC" w:rsidRPr="00064ADD" w:rsidRDefault="00091EBC" w:rsidP="006E490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006E4901" w:rsidRPr="00064ADD">
        <w:rPr>
          <w:rStyle w:val="af5"/>
          <w:rFonts w:ascii="GHEA Grapalat" w:hAnsi="GHEA Grapalat"/>
          <w:b w:val="0"/>
          <w:bCs w:val="0"/>
          <w:sz w:val="20"/>
          <w:szCs w:val="20"/>
          <w:u w:val="single"/>
          <w:lang w:val="hy-AM"/>
        </w:rPr>
        <w:tab/>
      </w:r>
      <w:r w:rsidR="00286298" w:rsidRPr="00064ADD">
        <w:rPr>
          <w:rStyle w:val="af5"/>
          <w:rFonts w:ascii="GHEA Grapalat" w:hAnsi="GHEA Grapalat"/>
          <w:b w:val="0"/>
          <w:bCs w:val="0"/>
          <w:sz w:val="20"/>
          <w:szCs w:val="20"/>
          <w:u w:val="single"/>
          <w:lang w:val="hy-AM"/>
        </w:rPr>
        <w:tab/>
      </w:r>
      <w:r w:rsidR="006E4901" w:rsidRPr="00064ADD">
        <w:rPr>
          <w:rStyle w:val="af5"/>
          <w:rFonts w:ascii="GHEA Grapalat" w:hAnsi="GHEA Grapalat"/>
          <w:b w:val="0"/>
          <w:bCs w:val="0"/>
          <w:sz w:val="20"/>
          <w:szCs w:val="20"/>
          <w:u w:val="single"/>
          <w:lang w:val="hy-AM"/>
        </w:rPr>
        <w:t xml:space="preserve">  </w:t>
      </w:r>
    </w:p>
    <w:p w14:paraId="7F077B4E" w14:textId="77777777" w:rsidR="00091EBC" w:rsidRPr="00064ADD"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w:t>
      </w:r>
      <w:r w:rsidR="006E4901"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գումարը թվերով և տառերով</w:t>
      </w:r>
    </w:p>
    <w:p w14:paraId="5D124FBA" w14:textId="77777777" w:rsidR="006E4901" w:rsidRPr="00064ADD"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(այսուհետ՝ երաշխիքի գումար)՝ պահանջն ստանալուց </w:t>
      </w:r>
      <w:r w:rsidR="00C76AAC" w:rsidRPr="00064ADD">
        <w:rPr>
          <w:rStyle w:val="af5"/>
          <w:rFonts w:ascii="GHEA Grapalat" w:hAnsi="GHEA Grapalat"/>
          <w:b w:val="0"/>
          <w:bCs w:val="0"/>
          <w:sz w:val="20"/>
          <w:szCs w:val="20"/>
          <w:lang w:val="hy-AM"/>
        </w:rPr>
        <w:t>հինգ</w:t>
      </w:r>
      <w:r w:rsidRPr="00064ADD">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t xml:space="preserve">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հաշվեհամարին </w:t>
      </w:r>
      <w:r w:rsidR="006E4901" w:rsidRPr="00064ADD">
        <w:rPr>
          <w:rStyle w:val="af5"/>
          <w:rFonts w:ascii="GHEA Grapalat" w:hAnsi="GHEA Grapalat"/>
          <w:b w:val="0"/>
          <w:bCs w:val="0"/>
          <w:sz w:val="20"/>
          <w:szCs w:val="20"/>
          <w:lang w:val="hy-AM"/>
        </w:rPr>
        <w:t>փոխանցման միջոցով:</w:t>
      </w:r>
    </w:p>
    <w:p w14:paraId="22897E18" w14:textId="77777777" w:rsidR="006E4901" w:rsidRPr="00064ADD" w:rsidRDefault="006E4901" w:rsidP="006E4901">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  </w:t>
      </w:r>
    </w:p>
    <w:p w14:paraId="0FB72B4C" w14:textId="77777777" w:rsidR="00091EBC" w:rsidRPr="00064ADD"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0104CE84" w14:textId="77777777" w:rsidR="00091EBC" w:rsidRPr="00064ADD"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0735181" w14:textId="77777777" w:rsidR="00F42666" w:rsidRPr="00064ADD" w:rsidRDefault="00091EBC" w:rsidP="00F42666">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5. </w:t>
      </w:r>
      <w:r w:rsidR="00F42666" w:rsidRPr="00064ADD">
        <w:rPr>
          <w:rFonts w:ascii="GHEA Grapalat" w:hAnsi="GHEA Grapalat"/>
          <w:color w:val="000000"/>
          <w:sz w:val="20"/>
          <w:szCs w:val="20"/>
          <w:lang w:val="hy-AM"/>
        </w:rPr>
        <w:t xml:space="preserve">Երաշխիքը գործում է բենեֆիցիարի և պրինցիպալի միջև N </w:t>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r w:rsidR="00F42666" w:rsidRPr="00064ADD">
        <w:rPr>
          <w:rFonts w:ascii="GHEA Grapalat" w:hAnsi="GHEA Grapalat"/>
          <w:color w:val="000000"/>
          <w:sz w:val="20"/>
          <w:szCs w:val="20"/>
          <w:u w:val="single"/>
          <w:lang w:val="hy-AM"/>
        </w:rPr>
        <w:tab/>
      </w:r>
    </w:p>
    <w:p w14:paraId="530A9A81" w14:textId="77777777" w:rsidR="00F42666" w:rsidRPr="00064ADD" w:rsidRDefault="00F42666" w:rsidP="00F42666">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58D627A2" w14:textId="77777777" w:rsidR="00F42666" w:rsidRPr="00064ADD" w:rsidRDefault="00F42666" w:rsidP="00F42666">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ծածկագրով կնքվելիք պայմանագիրն ուժի մեջ մտնելու օրվանից մինչև</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2ABB4F10" w14:textId="77777777" w:rsidR="00F42666" w:rsidRPr="00064ADD" w:rsidRDefault="00F42666" w:rsidP="00F42666">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s="Sylfaen"/>
          <w:vertAlign w:val="superscript"/>
          <w:lang w:val="hy-AM"/>
        </w:rPr>
        <w:t xml:space="preserve">                                                                                                                                                </w:t>
      </w:r>
      <w:r w:rsidR="00493DAD"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 xml:space="preserve">   կնքվելիք պայմանագրով նախատեսված </w:t>
      </w:r>
    </w:p>
    <w:p w14:paraId="6ED4F127" w14:textId="77777777" w:rsidR="00493DAD" w:rsidRPr="00064ADD" w:rsidRDefault="00F42666" w:rsidP="00F42666">
      <w:pPr>
        <w:pStyle w:val="aff3"/>
        <w:tabs>
          <w:tab w:val="left" w:pos="0"/>
        </w:tabs>
        <w:ind w:left="0"/>
        <w:mirrorIndents/>
        <w:jc w:val="both"/>
        <w:rPr>
          <w:rFonts w:ascii="GHEA Grapalat" w:hAnsi="GHEA Grapalat" w:cs="Sylfaen"/>
          <w:vertAlign w:val="superscript"/>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 xml:space="preserve"> </w:t>
      </w:r>
    </w:p>
    <w:p w14:paraId="7A3444EC" w14:textId="77777777" w:rsidR="00F42666" w:rsidRPr="00064ADD" w:rsidRDefault="00F42666" w:rsidP="00F42666">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s="Sylfaen"/>
          <w:vertAlign w:val="superscript"/>
          <w:lang w:val="hy-AM"/>
        </w:rPr>
        <w:t xml:space="preserve"> ծառայության մատուցման վերջնաժամկետը </w:t>
      </w: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42451755" w14:textId="77777777" w:rsidR="00F07C37" w:rsidRPr="00064ADD" w:rsidRDefault="00091EBC" w:rsidP="00493DAD">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6. Բենեֆիցիարը պահանջը ներկայացնում է երաշխիք տվող անձին գրավոր ձևով: </w:t>
      </w:r>
    </w:p>
    <w:p w14:paraId="6F9CEC9F"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Պահանջին կից ներկայացվում են հետևյալ փաստաթղթերը՝</w:t>
      </w:r>
    </w:p>
    <w:p w14:paraId="722E7A4F" w14:textId="77777777" w:rsidR="007B3D9D" w:rsidRPr="00064ADD" w:rsidRDefault="007B3D9D"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1</w:t>
      </w:r>
      <w:r w:rsidR="00091EBC" w:rsidRPr="00064ADD">
        <w:rPr>
          <w:rFonts w:ascii="GHEA Grapalat" w:hAnsi="GHEA Grapalat"/>
          <w:color w:val="000000"/>
          <w:sz w:val="20"/>
          <w:szCs w:val="20"/>
          <w:lang w:val="hy-AM"/>
        </w:rPr>
        <w:t xml:space="preserve">) </w:t>
      </w:r>
      <w:r w:rsidR="007A5E2D"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24041A"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կնքված պայմանագրի, ներառյալ նաև դրանում </w:t>
      </w:r>
    </w:p>
    <w:p w14:paraId="7C170DED" w14:textId="77777777" w:rsidR="007B3D9D" w:rsidRPr="00064ADD" w:rsidRDefault="007B3D9D" w:rsidP="007B3D9D">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w:t>
      </w:r>
      <w:r w:rsidR="0024041A" w:rsidRPr="00064ADD">
        <w:rPr>
          <w:rFonts w:ascii="GHEA Grapalat" w:hAnsi="GHEA Grapalat" w:cs="Sylfaen"/>
          <w:vertAlign w:val="superscript"/>
          <w:lang w:val="hy-AM"/>
        </w:rPr>
        <w:t xml:space="preserve">       </w:t>
      </w:r>
      <w:r w:rsidRPr="00064ADD">
        <w:rPr>
          <w:rFonts w:ascii="GHEA Grapalat" w:hAnsi="GHEA Grapalat" w:cs="Sylfaen"/>
          <w:vertAlign w:val="superscript"/>
          <w:lang w:val="hy-AM"/>
        </w:rPr>
        <w:t xml:space="preserve">  կնքվելիք պայմանագրի </w:t>
      </w:r>
      <w:r w:rsidR="007A5E2D" w:rsidRPr="00064ADD">
        <w:rPr>
          <w:rFonts w:ascii="GHEA Grapalat" w:hAnsi="GHEA Grapalat" w:cs="Sylfaen"/>
          <w:vertAlign w:val="superscript"/>
          <w:lang w:val="hy-AM"/>
        </w:rPr>
        <w:t>համարը</w:t>
      </w:r>
    </w:p>
    <w:p w14:paraId="1B7E263A" w14:textId="77777777" w:rsidR="00091EBC" w:rsidRPr="00064ADD" w:rsidRDefault="007B3D9D" w:rsidP="007B3D9D">
      <w:pPr>
        <w:pStyle w:val="af4"/>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կատարված փոփոխությունների, լրացուցիչ համաձայնագրերի պատճենները</w:t>
      </w:r>
      <w:r w:rsidR="00091EBC" w:rsidRPr="00064ADD">
        <w:rPr>
          <w:rFonts w:ascii="GHEA Grapalat" w:hAnsi="GHEA Grapalat"/>
          <w:color w:val="000000"/>
          <w:sz w:val="20"/>
          <w:szCs w:val="20"/>
          <w:lang w:val="hy-AM"/>
        </w:rPr>
        <w:t>.</w:t>
      </w:r>
    </w:p>
    <w:p w14:paraId="518D2C8D" w14:textId="77777777" w:rsidR="007B3D9D" w:rsidRPr="00064ADD" w:rsidRDefault="007B3D9D" w:rsidP="007B3D9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2</w:t>
      </w:r>
      <w:r w:rsidR="00091EBC" w:rsidRPr="00064ADD">
        <w:rPr>
          <w:rFonts w:ascii="GHEA Grapalat" w:hAnsi="GHEA Grapalat"/>
          <w:color w:val="000000"/>
          <w:sz w:val="20"/>
          <w:szCs w:val="20"/>
          <w:lang w:val="hy-AM"/>
        </w:rPr>
        <w:t xml:space="preserve">) </w:t>
      </w:r>
      <w:r w:rsidRPr="00064ADD">
        <w:rPr>
          <w:rFonts w:ascii="GHEA Grapalat" w:hAnsi="GHEA Grapalat"/>
          <w:color w:val="000000"/>
          <w:sz w:val="20"/>
          <w:szCs w:val="20"/>
          <w:lang w:val="hy-AM"/>
        </w:rPr>
        <w:t xml:space="preserve">բենեֆիցիարի կողմից պայմանագիրը միակողմանի լուծելու մասին </w:t>
      </w:r>
      <w:hyperlink r:id="rId8" w:history="1">
        <w:r w:rsidRPr="00064ADD">
          <w:rPr>
            <w:rStyle w:val="a9"/>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w:t>
      </w:r>
      <w:r w:rsidR="00A57AD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r w:rsidR="004026C5" w:rsidRPr="00064ADD">
        <w:rPr>
          <w:rFonts w:ascii="GHEA Grapalat" w:hAnsi="GHEA Grapalat"/>
          <w:color w:val="000000"/>
          <w:sz w:val="20"/>
          <w:szCs w:val="20"/>
          <w:lang w:val="hy-AM"/>
        </w:rPr>
        <w:t>:</w:t>
      </w:r>
    </w:p>
    <w:p w14:paraId="2FF300E1"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A57AD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1875818C" w14:textId="77777777" w:rsidR="00091EBC" w:rsidRPr="00064ADD" w:rsidRDefault="00764040"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6EF7881C"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92D997A"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5565A82C" w14:textId="77777777" w:rsidR="00091EBC" w:rsidRPr="00064ADD" w:rsidRDefault="00764040"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37F18B6F"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487EE6EF"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476E2ED9"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6908145F"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 xml:space="preserve">մարմնի ղեկավար </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76025CAC"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3AA1C5B"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400EC239" w14:textId="77777777" w:rsidR="00091EBC" w:rsidRPr="00064ADD"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113DE584" w14:textId="77777777" w:rsidR="00493DAD" w:rsidRPr="00064ADD" w:rsidRDefault="00493DAD" w:rsidP="00752D6E">
      <w:pPr>
        <w:pStyle w:val="31"/>
        <w:spacing w:line="240" w:lineRule="auto"/>
        <w:jc w:val="right"/>
        <w:rPr>
          <w:rFonts w:ascii="GHEA Grapalat" w:hAnsi="GHEA Grapalat" w:cs="Sylfaen"/>
          <w:b/>
          <w:lang w:val="hy-AM"/>
        </w:rPr>
      </w:pPr>
    </w:p>
    <w:p w14:paraId="0E9AC682" w14:textId="77777777" w:rsidR="00493DAD" w:rsidRPr="00064ADD" w:rsidRDefault="00493DAD" w:rsidP="00752D6E">
      <w:pPr>
        <w:pStyle w:val="31"/>
        <w:spacing w:line="240" w:lineRule="auto"/>
        <w:jc w:val="right"/>
        <w:rPr>
          <w:rFonts w:ascii="GHEA Grapalat" w:hAnsi="GHEA Grapalat" w:cs="Sylfaen"/>
          <w:b/>
          <w:lang w:val="hy-AM"/>
        </w:rPr>
      </w:pPr>
    </w:p>
    <w:p w14:paraId="62BE1CA0" w14:textId="77777777" w:rsidR="00493DAD" w:rsidRPr="00064ADD" w:rsidRDefault="00493DAD" w:rsidP="00752D6E">
      <w:pPr>
        <w:pStyle w:val="31"/>
        <w:spacing w:line="240" w:lineRule="auto"/>
        <w:jc w:val="right"/>
        <w:rPr>
          <w:rFonts w:ascii="GHEA Grapalat" w:hAnsi="GHEA Grapalat" w:cs="Sylfaen"/>
          <w:b/>
          <w:lang w:val="hy-AM"/>
        </w:rPr>
      </w:pPr>
    </w:p>
    <w:p w14:paraId="325D1731" w14:textId="77777777" w:rsidR="00493DAD" w:rsidRPr="00064ADD" w:rsidRDefault="00493DAD" w:rsidP="00752D6E">
      <w:pPr>
        <w:pStyle w:val="31"/>
        <w:spacing w:line="240" w:lineRule="auto"/>
        <w:jc w:val="right"/>
        <w:rPr>
          <w:rFonts w:ascii="GHEA Grapalat" w:hAnsi="GHEA Grapalat" w:cs="Sylfaen"/>
          <w:b/>
          <w:lang w:val="hy-AM"/>
        </w:rPr>
      </w:pPr>
    </w:p>
    <w:p w14:paraId="384F9050" w14:textId="77777777" w:rsidR="00493DAD" w:rsidRPr="00064ADD" w:rsidRDefault="00493DAD" w:rsidP="00752D6E">
      <w:pPr>
        <w:pStyle w:val="31"/>
        <w:spacing w:line="240" w:lineRule="auto"/>
        <w:jc w:val="right"/>
        <w:rPr>
          <w:rFonts w:ascii="GHEA Grapalat" w:hAnsi="GHEA Grapalat" w:cs="Sylfaen"/>
          <w:b/>
          <w:lang w:val="hy-AM"/>
        </w:rPr>
      </w:pPr>
    </w:p>
    <w:p w14:paraId="5F601AE9" w14:textId="77777777" w:rsidR="00493DAD" w:rsidRPr="00064ADD" w:rsidRDefault="00493DAD" w:rsidP="00752D6E">
      <w:pPr>
        <w:pStyle w:val="31"/>
        <w:spacing w:line="240" w:lineRule="auto"/>
        <w:jc w:val="right"/>
        <w:rPr>
          <w:rFonts w:ascii="GHEA Grapalat" w:hAnsi="GHEA Grapalat" w:cs="Sylfaen"/>
          <w:b/>
          <w:lang w:val="hy-AM"/>
        </w:rPr>
      </w:pPr>
    </w:p>
    <w:p w14:paraId="04F55249" w14:textId="77777777" w:rsidR="00493DAD" w:rsidRPr="00064ADD" w:rsidRDefault="00493DAD" w:rsidP="00752D6E">
      <w:pPr>
        <w:pStyle w:val="31"/>
        <w:spacing w:line="240" w:lineRule="auto"/>
        <w:jc w:val="right"/>
        <w:rPr>
          <w:rFonts w:ascii="GHEA Grapalat" w:hAnsi="GHEA Grapalat" w:cs="Sylfaen"/>
          <w:b/>
          <w:lang w:val="hy-AM"/>
        </w:rPr>
      </w:pPr>
    </w:p>
    <w:p w14:paraId="526274BD" w14:textId="77777777" w:rsidR="00493DAD" w:rsidRPr="00064ADD" w:rsidRDefault="00493DAD" w:rsidP="00752D6E">
      <w:pPr>
        <w:pStyle w:val="31"/>
        <w:spacing w:line="240" w:lineRule="auto"/>
        <w:jc w:val="right"/>
        <w:rPr>
          <w:rFonts w:ascii="GHEA Grapalat" w:hAnsi="GHEA Grapalat" w:cs="Sylfaen"/>
          <w:b/>
          <w:lang w:val="hy-AM"/>
        </w:rPr>
      </w:pPr>
    </w:p>
    <w:p w14:paraId="262555AC" w14:textId="77777777" w:rsidR="00493DAD" w:rsidRPr="00064ADD" w:rsidRDefault="00493DAD" w:rsidP="00752D6E">
      <w:pPr>
        <w:pStyle w:val="31"/>
        <w:spacing w:line="240" w:lineRule="auto"/>
        <w:jc w:val="right"/>
        <w:rPr>
          <w:rFonts w:ascii="GHEA Grapalat" w:hAnsi="GHEA Grapalat" w:cs="Sylfaen"/>
          <w:b/>
          <w:lang w:val="hy-AM"/>
        </w:rPr>
      </w:pPr>
    </w:p>
    <w:p w14:paraId="01546741" w14:textId="77777777" w:rsidR="00493DAD" w:rsidRPr="00064ADD" w:rsidRDefault="00493DAD" w:rsidP="00752D6E">
      <w:pPr>
        <w:pStyle w:val="31"/>
        <w:spacing w:line="240" w:lineRule="auto"/>
        <w:jc w:val="right"/>
        <w:rPr>
          <w:rFonts w:ascii="GHEA Grapalat" w:hAnsi="GHEA Grapalat" w:cs="Sylfaen"/>
          <w:b/>
          <w:lang w:val="hy-AM"/>
        </w:rPr>
      </w:pPr>
    </w:p>
    <w:p w14:paraId="1E09CBD5" w14:textId="77777777" w:rsidR="00493DAD" w:rsidRPr="00064ADD" w:rsidRDefault="00493DAD" w:rsidP="00752D6E">
      <w:pPr>
        <w:pStyle w:val="31"/>
        <w:spacing w:line="240" w:lineRule="auto"/>
        <w:jc w:val="right"/>
        <w:rPr>
          <w:rFonts w:ascii="GHEA Grapalat" w:hAnsi="GHEA Grapalat" w:cs="Sylfaen"/>
          <w:b/>
          <w:lang w:val="hy-AM"/>
        </w:rPr>
      </w:pPr>
    </w:p>
    <w:p w14:paraId="78DD6C17" w14:textId="77777777" w:rsidR="00493DAD" w:rsidRPr="00064ADD" w:rsidRDefault="00493DAD" w:rsidP="00752D6E">
      <w:pPr>
        <w:pStyle w:val="31"/>
        <w:spacing w:line="240" w:lineRule="auto"/>
        <w:jc w:val="right"/>
        <w:rPr>
          <w:rFonts w:ascii="GHEA Grapalat" w:hAnsi="GHEA Grapalat" w:cs="Sylfaen"/>
          <w:b/>
          <w:lang w:val="hy-AM"/>
        </w:rPr>
      </w:pPr>
    </w:p>
    <w:p w14:paraId="61889F29" w14:textId="77777777" w:rsidR="00493DAD" w:rsidRPr="00064ADD" w:rsidRDefault="00493DAD" w:rsidP="00752D6E">
      <w:pPr>
        <w:pStyle w:val="31"/>
        <w:spacing w:line="240" w:lineRule="auto"/>
        <w:jc w:val="right"/>
        <w:rPr>
          <w:rFonts w:ascii="GHEA Grapalat" w:hAnsi="GHEA Grapalat" w:cs="Sylfaen"/>
          <w:b/>
          <w:lang w:val="hy-AM"/>
        </w:rPr>
      </w:pPr>
    </w:p>
    <w:p w14:paraId="514EC03C" w14:textId="77777777" w:rsidR="00493DAD" w:rsidRPr="00064ADD" w:rsidRDefault="00493DAD" w:rsidP="00752D6E">
      <w:pPr>
        <w:pStyle w:val="31"/>
        <w:spacing w:line="240" w:lineRule="auto"/>
        <w:jc w:val="right"/>
        <w:rPr>
          <w:rFonts w:ascii="GHEA Grapalat" w:hAnsi="GHEA Grapalat" w:cs="Sylfaen"/>
          <w:b/>
          <w:lang w:val="hy-AM"/>
        </w:rPr>
      </w:pPr>
    </w:p>
    <w:p w14:paraId="55319D8E" w14:textId="77777777" w:rsidR="00493DAD" w:rsidRPr="00064ADD" w:rsidRDefault="00493DAD" w:rsidP="00752D6E">
      <w:pPr>
        <w:pStyle w:val="31"/>
        <w:spacing w:line="240" w:lineRule="auto"/>
        <w:jc w:val="right"/>
        <w:rPr>
          <w:rFonts w:ascii="GHEA Grapalat" w:hAnsi="GHEA Grapalat" w:cs="Sylfaen"/>
          <w:b/>
          <w:lang w:val="hy-AM"/>
        </w:rPr>
      </w:pPr>
    </w:p>
    <w:p w14:paraId="6B762FAB" w14:textId="77777777" w:rsidR="00493DAD" w:rsidRPr="00064ADD" w:rsidRDefault="00493DAD" w:rsidP="00752D6E">
      <w:pPr>
        <w:pStyle w:val="31"/>
        <w:spacing w:line="240" w:lineRule="auto"/>
        <w:jc w:val="right"/>
        <w:rPr>
          <w:rFonts w:ascii="GHEA Grapalat" w:hAnsi="GHEA Grapalat" w:cs="Sylfaen"/>
          <w:b/>
          <w:lang w:val="hy-AM"/>
        </w:rPr>
      </w:pPr>
    </w:p>
    <w:p w14:paraId="300FA038" w14:textId="77777777" w:rsidR="00493DAD" w:rsidRPr="00064ADD" w:rsidRDefault="00493DAD" w:rsidP="00752D6E">
      <w:pPr>
        <w:pStyle w:val="31"/>
        <w:spacing w:line="240" w:lineRule="auto"/>
        <w:jc w:val="right"/>
        <w:rPr>
          <w:rFonts w:ascii="GHEA Grapalat" w:hAnsi="GHEA Grapalat" w:cs="Sylfaen"/>
          <w:b/>
          <w:lang w:val="hy-AM"/>
        </w:rPr>
      </w:pPr>
    </w:p>
    <w:p w14:paraId="628249CD" w14:textId="77777777" w:rsidR="00493DAD" w:rsidRPr="00064ADD" w:rsidRDefault="00493DAD" w:rsidP="00752D6E">
      <w:pPr>
        <w:pStyle w:val="31"/>
        <w:spacing w:line="240" w:lineRule="auto"/>
        <w:jc w:val="right"/>
        <w:rPr>
          <w:rFonts w:ascii="GHEA Grapalat" w:hAnsi="GHEA Grapalat" w:cs="Sylfaen"/>
          <w:b/>
          <w:lang w:val="hy-AM"/>
        </w:rPr>
      </w:pPr>
    </w:p>
    <w:p w14:paraId="3B5625EC" w14:textId="77777777" w:rsidR="00493DAD" w:rsidRPr="00064ADD" w:rsidRDefault="00493DAD" w:rsidP="00752D6E">
      <w:pPr>
        <w:pStyle w:val="31"/>
        <w:spacing w:line="240" w:lineRule="auto"/>
        <w:jc w:val="right"/>
        <w:rPr>
          <w:rFonts w:ascii="GHEA Grapalat" w:hAnsi="GHEA Grapalat" w:cs="Sylfaen"/>
          <w:b/>
          <w:lang w:val="hy-AM"/>
        </w:rPr>
      </w:pPr>
    </w:p>
    <w:p w14:paraId="72F9B083" w14:textId="77777777" w:rsidR="00493DAD" w:rsidRPr="00064ADD" w:rsidRDefault="00493DAD" w:rsidP="00752D6E">
      <w:pPr>
        <w:pStyle w:val="31"/>
        <w:spacing w:line="240" w:lineRule="auto"/>
        <w:jc w:val="right"/>
        <w:rPr>
          <w:rFonts w:ascii="GHEA Grapalat" w:hAnsi="GHEA Grapalat" w:cs="Sylfaen"/>
          <w:b/>
          <w:lang w:val="hy-AM"/>
        </w:rPr>
      </w:pPr>
    </w:p>
    <w:p w14:paraId="6FF5935D" w14:textId="77777777" w:rsidR="00493DAD" w:rsidRPr="00064ADD" w:rsidRDefault="00493DAD" w:rsidP="00752D6E">
      <w:pPr>
        <w:pStyle w:val="31"/>
        <w:spacing w:line="240" w:lineRule="auto"/>
        <w:jc w:val="right"/>
        <w:rPr>
          <w:rFonts w:ascii="GHEA Grapalat" w:hAnsi="GHEA Grapalat" w:cs="Sylfaen"/>
          <w:b/>
          <w:lang w:val="hy-AM"/>
        </w:rPr>
      </w:pPr>
    </w:p>
    <w:p w14:paraId="3B2347B4" w14:textId="77777777" w:rsidR="00493DAD" w:rsidRPr="00064ADD" w:rsidRDefault="00493DAD" w:rsidP="00752D6E">
      <w:pPr>
        <w:pStyle w:val="31"/>
        <w:spacing w:line="240" w:lineRule="auto"/>
        <w:jc w:val="right"/>
        <w:rPr>
          <w:rFonts w:ascii="GHEA Grapalat" w:hAnsi="GHEA Grapalat" w:cs="Sylfaen"/>
          <w:b/>
          <w:lang w:val="hy-AM"/>
        </w:rPr>
      </w:pPr>
    </w:p>
    <w:p w14:paraId="5382940A" w14:textId="77777777" w:rsidR="00493DAD" w:rsidRPr="00064ADD" w:rsidRDefault="00493DAD" w:rsidP="00752D6E">
      <w:pPr>
        <w:pStyle w:val="31"/>
        <w:spacing w:line="240" w:lineRule="auto"/>
        <w:jc w:val="right"/>
        <w:rPr>
          <w:rFonts w:ascii="GHEA Grapalat" w:hAnsi="GHEA Grapalat" w:cs="Sylfaen"/>
          <w:b/>
          <w:lang w:val="hy-AM"/>
        </w:rPr>
      </w:pPr>
    </w:p>
    <w:p w14:paraId="537620B1" w14:textId="77777777" w:rsidR="00493DAD" w:rsidRPr="00064ADD" w:rsidRDefault="00493DAD" w:rsidP="00752D6E">
      <w:pPr>
        <w:pStyle w:val="31"/>
        <w:spacing w:line="240" w:lineRule="auto"/>
        <w:jc w:val="right"/>
        <w:rPr>
          <w:rFonts w:ascii="GHEA Grapalat" w:hAnsi="GHEA Grapalat" w:cs="Sylfaen"/>
          <w:b/>
          <w:lang w:val="hy-AM"/>
        </w:rPr>
      </w:pPr>
    </w:p>
    <w:p w14:paraId="75D11711" w14:textId="77777777" w:rsidR="00493DAD" w:rsidRPr="00064ADD" w:rsidRDefault="00493DAD" w:rsidP="00752D6E">
      <w:pPr>
        <w:pStyle w:val="31"/>
        <w:spacing w:line="240" w:lineRule="auto"/>
        <w:jc w:val="right"/>
        <w:rPr>
          <w:rFonts w:ascii="GHEA Grapalat" w:hAnsi="GHEA Grapalat" w:cs="Sylfaen"/>
          <w:b/>
          <w:lang w:val="hy-AM"/>
        </w:rPr>
      </w:pPr>
    </w:p>
    <w:p w14:paraId="716ECF2C" w14:textId="77777777" w:rsidR="00493DAD" w:rsidRPr="00064ADD" w:rsidRDefault="00493DAD" w:rsidP="00752D6E">
      <w:pPr>
        <w:pStyle w:val="31"/>
        <w:spacing w:line="240" w:lineRule="auto"/>
        <w:jc w:val="right"/>
        <w:rPr>
          <w:rFonts w:ascii="GHEA Grapalat" w:hAnsi="GHEA Grapalat" w:cs="Sylfaen"/>
          <w:b/>
          <w:lang w:val="hy-AM"/>
        </w:rPr>
      </w:pPr>
    </w:p>
    <w:p w14:paraId="430ECFAF" w14:textId="77777777" w:rsidR="00493DAD" w:rsidRPr="00064ADD" w:rsidRDefault="00493DAD" w:rsidP="00752D6E">
      <w:pPr>
        <w:pStyle w:val="31"/>
        <w:spacing w:line="240" w:lineRule="auto"/>
        <w:jc w:val="right"/>
        <w:rPr>
          <w:rFonts w:ascii="GHEA Grapalat" w:hAnsi="GHEA Grapalat" w:cs="Sylfaen"/>
          <w:b/>
          <w:lang w:val="hy-AM"/>
        </w:rPr>
      </w:pPr>
    </w:p>
    <w:p w14:paraId="2A423A6D" w14:textId="77777777" w:rsidR="00493DAD" w:rsidRPr="00064ADD" w:rsidRDefault="00493DAD" w:rsidP="00752D6E">
      <w:pPr>
        <w:pStyle w:val="31"/>
        <w:spacing w:line="240" w:lineRule="auto"/>
        <w:jc w:val="right"/>
        <w:rPr>
          <w:rFonts w:ascii="GHEA Grapalat" w:hAnsi="GHEA Grapalat" w:cs="Sylfaen"/>
          <w:b/>
          <w:lang w:val="hy-AM"/>
        </w:rPr>
      </w:pPr>
    </w:p>
    <w:p w14:paraId="49C836DF" w14:textId="77777777" w:rsidR="00493DAD" w:rsidRPr="00064ADD" w:rsidRDefault="00493DAD" w:rsidP="00752D6E">
      <w:pPr>
        <w:pStyle w:val="31"/>
        <w:spacing w:line="240" w:lineRule="auto"/>
        <w:jc w:val="right"/>
        <w:rPr>
          <w:rFonts w:ascii="GHEA Grapalat" w:hAnsi="GHEA Grapalat" w:cs="Sylfaen"/>
          <w:b/>
          <w:lang w:val="hy-AM"/>
        </w:rPr>
      </w:pPr>
    </w:p>
    <w:p w14:paraId="20EDE999" w14:textId="77777777" w:rsidR="00493DAD" w:rsidRPr="00064ADD" w:rsidRDefault="00493DAD" w:rsidP="00752D6E">
      <w:pPr>
        <w:pStyle w:val="31"/>
        <w:spacing w:line="240" w:lineRule="auto"/>
        <w:jc w:val="right"/>
        <w:rPr>
          <w:rFonts w:ascii="GHEA Grapalat" w:hAnsi="GHEA Grapalat" w:cs="Sylfaen"/>
          <w:b/>
          <w:lang w:val="hy-AM"/>
        </w:rPr>
      </w:pPr>
    </w:p>
    <w:p w14:paraId="62274B3A" w14:textId="77777777" w:rsidR="00493DAD" w:rsidRPr="00064ADD" w:rsidRDefault="00493DAD" w:rsidP="00752D6E">
      <w:pPr>
        <w:pStyle w:val="31"/>
        <w:spacing w:line="240" w:lineRule="auto"/>
        <w:jc w:val="right"/>
        <w:rPr>
          <w:rFonts w:ascii="GHEA Grapalat" w:hAnsi="GHEA Grapalat" w:cs="Sylfaen"/>
          <w:b/>
          <w:lang w:val="hy-AM"/>
        </w:rPr>
      </w:pPr>
    </w:p>
    <w:p w14:paraId="187DD633" w14:textId="77777777" w:rsidR="00493DAD" w:rsidRPr="00064ADD" w:rsidRDefault="00493DAD" w:rsidP="00752D6E">
      <w:pPr>
        <w:pStyle w:val="31"/>
        <w:spacing w:line="240" w:lineRule="auto"/>
        <w:jc w:val="right"/>
        <w:rPr>
          <w:rFonts w:ascii="GHEA Grapalat" w:hAnsi="GHEA Grapalat" w:cs="Sylfaen"/>
          <w:b/>
          <w:lang w:val="hy-AM"/>
        </w:rPr>
      </w:pPr>
    </w:p>
    <w:p w14:paraId="2E8F2C1C" w14:textId="77777777" w:rsidR="00493DAD" w:rsidRPr="00064ADD" w:rsidRDefault="00493DAD" w:rsidP="00752D6E">
      <w:pPr>
        <w:pStyle w:val="31"/>
        <w:spacing w:line="240" w:lineRule="auto"/>
        <w:jc w:val="right"/>
        <w:rPr>
          <w:rFonts w:ascii="GHEA Grapalat" w:hAnsi="GHEA Grapalat" w:cs="Sylfaen"/>
          <w:b/>
          <w:lang w:val="hy-AM"/>
        </w:rPr>
      </w:pPr>
    </w:p>
    <w:p w14:paraId="459BEFE2" w14:textId="77777777" w:rsidR="00493DAD" w:rsidRPr="00064ADD" w:rsidRDefault="00493DAD" w:rsidP="00752D6E">
      <w:pPr>
        <w:pStyle w:val="31"/>
        <w:spacing w:line="240" w:lineRule="auto"/>
        <w:jc w:val="right"/>
        <w:rPr>
          <w:rFonts w:ascii="GHEA Grapalat" w:hAnsi="GHEA Grapalat" w:cs="Sylfaen"/>
          <w:b/>
          <w:lang w:val="hy-AM"/>
        </w:rPr>
      </w:pPr>
    </w:p>
    <w:p w14:paraId="0A4E9669" w14:textId="77777777" w:rsidR="00493DAD" w:rsidRPr="00064ADD" w:rsidRDefault="00493DAD" w:rsidP="00752D6E">
      <w:pPr>
        <w:pStyle w:val="31"/>
        <w:spacing w:line="240" w:lineRule="auto"/>
        <w:jc w:val="right"/>
        <w:rPr>
          <w:rFonts w:ascii="GHEA Grapalat" w:hAnsi="GHEA Grapalat" w:cs="Sylfaen"/>
          <w:b/>
          <w:lang w:val="hy-AM"/>
        </w:rPr>
      </w:pPr>
    </w:p>
    <w:p w14:paraId="03ECDD71" w14:textId="77777777" w:rsidR="00493DAD" w:rsidRPr="00064ADD" w:rsidRDefault="00493DAD" w:rsidP="00752D6E">
      <w:pPr>
        <w:pStyle w:val="31"/>
        <w:spacing w:line="240" w:lineRule="auto"/>
        <w:jc w:val="right"/>
        <w:rPr>
          <w:rFonts w:ascii="GHEA Grapalat" w:hAnsi="GHEA Grapalat" w:cs="Sylfaen"/>
          <w:b/>
          <w:lang w:val="hy-AM"/>
        </w:rPr>
      </w:pPr>
    </w:p>
    <w:p w14:paraId="30F7DA5F" w14:textId="77777777" w:rsidR="00493DAD" w:rsidRPr="00064ADD" w:rsidRDefault="00493DAD" w:rsidP="00752D6E">
      <w:pPr>
        <w:pStyle w:val="31"/>
        <w:spacing w:line="240" w:lineRule="auto"/>
        <w:jc w:val="right"/>
        <w:rPr>
          <w:rFonts w:ascii="GHEA Grapalat" w:hAnsi="GHEA Grapalat" w:cs="Sylfaen"/>
          <w:b/>
          <w:lang w:val="hy-AM"/>
        </w:rPr>
      </w:pPr>
    </w:p>
    <w:p w14:paraId="2F812955" w14:textId="77777777" w:rsidR="00493DAD" w:rsidRPr="00064ADD" w:rsidRDefault="00493DAD" w:rsidP="00752D6E">
      <w:pPr>
        <w:pStyle w:val="31"/>
        <w:spacing w:line="240" w:lineRule="auto"/>
        <w:jc w:val="right"/>
        <w:rPr>
          <w:rFonts w:ascii="GHEA Grapalat" w:hAnsi="GHEA Grapalat" w:cs="Sylfaen"/>
          <w:b/>
          <w:lang w:val="hy-AM"/>
        </w:rPr>
      </w:pPr>
    </w:p>
    <w:p w14:paraId="091B6BE9" w14:textId="77777777" w:rsidR="00493DAD" w:rsidRPr="00064ADD" w:rsidRDefault="00493DAD" w:rsidP="00752D6E">
      <w:pPr>
        <w:pStyle w:val="31"/>
        <w:spacing w:line="240" w:lineRule="auto"/>
        <w:jc w:val="right"/>
        <w:rPr>
          <w:rFonts w:ascii="GHEA Grapalat" w:hAnsi="GHEA Grapalat" w:cs="Sylfaen"/>
          <w:b/>
          <w:lang w:val="hy-AM"/>
        </w:rPr>
      </w:pPr>
    </w:p>
    <w:p w14:paraId="7C078ECD" w14:textId="77777777" w:rsidR="00493DAD" w:rsidRPr="00064ADD" w:rsidRDefault="00493DAD" w:rsidP="00752D6E">
      <w:pPr>
        <w:pStyle w:val="31"/>
        <w:spacing w:line="240" w:lineRule="auto"/>
        <w:jc w:val="right"/>
        <w:rPr>
          <w:rFonts w:ascii="GHEA Grapalat" w:hAnsi="GHEA Grapalat" w:cs="Sylfaen"/>
          <w:b/>
          <w:lang w:val="hy-AM"/>
        </w:rPr>
      </w:pPr>
    </w:p>
    <w:p w14:paraId="48FE416A" w14:textId="77777777" w:rsidR="00493DAD" w:rsidRPr="00064ADD" w:rsidRDefault="00493DAD" w:rsidP="00752D6E">
      <w:pPr>
        <w:pStyle w:val="31"/>
        <w:spacing w:line="240" w:lineRule="auto"/>
        <w:jc w:val="right"/>
        <w:rPr>
          <w:rFonts w:ascii="GHEA Grapalat" w:hAnsi="GHEA Grapalat" w:cs="Sylfaen"/>
          <w:b/>
          <w:lang w:val="hy-AM"/>
        </w:rPr>
      </w:pPr>
    </w:p>
    <w:p w14:paraId="5D204B8F" w14:textId="77777777" w:rsidR="00493DAD" w:rsidRPr="00064ADD" w:rsidRDefault="00493DAD" w:rsidP="00752D6E">
      <w:pPr>
        <w:pStyle w:val="31"/>
        <w:spacing w:line="240" w:lineRule="auto"/>
        <w:jc w:val="right"/>
        <w:rPr>
          <w:rFonts w:ascii="GHEA Grapalat" w:hAnsi="GHEA Grapalat" w:cs="Sylfaen"/>
          <w:b/>
          <w:lang w:val="hy-AM"/>
        </w:rPr>
      </w:pPr>
    </w:p>
    <w:p w14:paraId="3AFF94CD" w14:textId="77777777" w:rsidR="00493DAD" w:rsidRPr="00064ADD" w:rsidRDefault="00493DAD" w:rsidP="00752D6E">
      <w:pPr>
        <w:pStyle w:val="31"/>
        <w:spacing w:line="240" w:lineRule="auto"/>
        <w:jc w:val="right"/>
        <w:rPr>
          <w:rFonts w:ascii="GHEA Grapalat" w:hAnsi="GHEA Grapalat" w:cs="Sylfaen"/>
          <w:b/>
          <w:lang w:val="hy-AM"/>
        </w:rPr>
      </w:pPr>
    </w:p>
    <w:p w14:paraId="79FC4CDE" w14:textId="77777777" w:rsidR="00493DAD" w:rsidRPr="00064ADD" w:rsidRDefault="00493DAD" w:rsidP="00752D6E">
      <w:pPr>
        <w:pStyle w:val="31"/>
        <w:spacing w:line="240" w:lineRule="auto"/>
        <w:jc w:val="right"/>
        <w:rPr>
          <w:rFonts w:ascii="GHEA Grapalat" w:hAnsi="GHEA Grapalat" w:cs="Sylfaen"/>
          <w:b/>
          <w:lang w:val="hy-AM"/>
        </w:rPr>
      </w:pPr>
    </w:p>
    <w:p w14:paraId="5F1DDD07" w14:textId="77777777" w:rsidR="00493DAD" w:rsidRPr="00064ADD" w:rsidRDefault="00493DAD" w:rsidP="00752D6E">
      <w:pPr>
        <w:pStyle w:val="31"/>
        <w:spacing w:line="240" w:lineRule="auto"/>
        <w:jc w:val="right"/>
        <w:rPr>
          <w:rFonts w:ascii="GHEA Grapalat" w:hAnsi="GHEA Grapalat" w:cs="Sylfaen"/>
          <w:b/>
          <w:lang w:val="hy-AM"/>
        </w:rPr>
      </w:pPr>
    </w:p>
    <w:p w14:paraId="17B54377" w14:textId="77777777" w:rsidR="00493DAD" w:rsidRPr="00064ADD" w:rsidRDefault="00493DAD" w:rsidP="00752D6E">
      <w:pPr>
        <w:pStyle w:val="31"/>
        <w:spacing w:line="240" w:lineRule="auto"/>
        <w:jc w:val="right"/>
        <w:rPr>
          <w:rFonts w:ascii="GHEA Grapalat" w:hAnsi="GHEA Grapalat" w:cs="Sylfaen"/>
          <w:b/>
          <w:lang w:val="hy-AM"/>
        </w:rPr>
      </w:pPr>
    </w:p>
    <w:p w14:paraId="1FE9F19E" w14:textId="77777777" w:rsidR="00493DAD" w:rsidRPr="00064ADD" w:rsidRDefault="00493DAD" w:rsidP="00752D6E">
      <w:pPr>
        <w:pStyle w:val="31"/>
        <w:spacing w:line="240" w:lineRule="auto"/>
        <w:jc w:val="right"/>
        <w:rPr>
          <w:rFonts w:ascii="GHEA Grapalat" w:hAnsi="GHEA Grapalat" w:cs="Sylfaen"/>
          <w:b/>
          <w:lang w:val="hy-AM"/>
        </w:rPr>
      </w:pPr>
    </w:p>
    <w:p w14:paraId="6CE6F584" w14:textId="77777777" w:rsidR="00493DAD" w:rsidRPr="00064ADD" w:rsidRDefault="00493DAD" w:rsidP="00752D6E">
      <w:pPr>
        <w:pStyle w:val="31"/>
        <w:spacing w:line="240" w:lineRule="auto"/>
        <w:jc w:val="right"/>
        <w:rPr>
          <w:rFonts w:ascii="GHEA Grapalat" w:hAnsi="GHEA Grapalat" w:cs="Sylfaen"/>
          <w:b/>
          <w:lang w:val="hy-AM"/>
        </w:rPr>
      </w:pPr>
    </w:p>
    <w:p w14:paraId="7365AEDA" w14:textId="77777777" w:rsidR="00493DAD" w:rsidRPr="00064ADD" w:rsidRDefault="00493DAD" w:rsidP="00752D6E">
      <w:pPr>
        <w:pStyle w:val="31"/>
        <w:spacing w:line="240" w:lineRule="auto"/>
        <w:jc w:val="right"/>
        <w:rPr>
          <w:rFonts w:ascii="GHEA Grapalat" w:hAnsi="GHEA Grapalat" w:cs="Sylfaen"/>
          <w:b/>
          <w:lang w:val="hy-AM"/>
        </w:rPr>
      </w:pPr>
    </w:p>
    <w:p w14:paraId="1EF1E299" w14:textId="77777777" w:rsidR="00493DAD" w:rsidRPr="00064ADD" w:rsidRDefault="00493DAD" w:rsidP="00752D6E">
      <w:pPr>
        <w:pStyle w:val="31"/>
        <w:spacing w:line="240" w:lineRule="auto"/>
        <w:jc w:val="right"/>
        <w:rPr>
          <w:rFonts w:ascii="GHEA Grapalat" w:hAnsi="GHEA Grapalat" w:cs="Sylfaen"/>
          <w:b/>
          <w:lang w:val="hy-AM"/>
        </w:rPr>
      </w:pPr>
    </w:p>
    <w:p w14:paraId="408ED5BC" w14:textId="77777777" w:rsidR="00493DAD" w:rsidRPr="00064ADD" w:rsidRDefault="00493DAD" w:rsidP="00752D6E">
      <w:pPr>
        <w:pStyle w:val="31"/>
        <w:spacing w:line="240" w:lineRule="auto"/>
        <w:jc w:val="right"/>
        <w:rPr>
          <w:rFonts w:ascii="GHEA Grapalat" w:hAnsi="GHEA Grapalat" w:cs="Sylfaen"/>
          <w:b/>
          <w:lang w:val="hy-AM"/>
        </w:rPr>
      </w:pPr>
    </w:p>
    <w:p w14:paraId="42AA5215" w14:textId="77777777" w:rsidR="00493DAD" w:rsidRPr="00064ADD" w:rsidRDefault="00493DAD" w:rsidP="00752D6E">
      <w:pPr>
        <w:pStyle w:val="31"/>
        <w:spacing w:line="240" w:lineRule="auto"/>
        <w:jc w:val="right"/>
        <w:rPr>
          <w:rFonts w:ascii="GHEA Grapalat" w:hAnsi="GHEA Grapalat" w:cs="Sylfaen"/>
          <w:b/>
          <w:lang w:val="hy-AM"/>
        </w:rPr>
      </w:pPr>
    </w:p>
    <w:p w14:paraId="1B1BBFBB" w14:textId="77777777" w:rsidR="00752D6E" w:rsidRPr="008D288D" w:rsidRDefault="00752D6E" w:rsidP="00752D6E">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w:t>
      </w:r>
      <w:r w:rsidRPr="008D288D">
        <w:rPr>
          <w:rFonts w:ascii="GHEA Grapalat" w:hAnsi="GHEA Grapalat" w:cs="Sylfaen"/>
          <w:b/>
          <w:lang w:val="hy-AM"/>
        </w:rPr>
        <w:t xml:space="preserve"> 4.1</w:t>
      </w:r>
    </w:p>
    <w:p w14:paraId="12972315" w14:textId="229C20F6" w:rsidR="00752D6E" w:rsidRPr="008D288D" w:rsidRDefault="008D288D" w:rsidP="00752D6E">
      <w:pPr>
        <w:pStyle w:val="31"/>
        <w:spacing w:line="240" w:lineRule="auto"/>
        <w:jc w:val="right"/>
        <w:rPr>
          <w:rFonts w:ascii="GHEA Grapalat" w:hAnsi="GHEA Grapalat" w:cs="Sylfaen"/>
          <w:b/>
          <w:lang w:val="hy-AM"/>
        </w:rPr>
      </w:pPr>
      <w:r w:rsidRPr="008D288D">
        <w:rPr>
          <w:rFonts w:ascii="GHEA Grapalat" w:hAnsi="GHEA Grapalat" w:cs="Sylfaen"/>
          <w:b/>
          <w:lang w:val="hy-AM"/>
        </w:rPr>
        <w:t>«</w:t>
      </w:r>
      <w:r w:rsidR="007521A1">
        <w:rPr>
          <w:rFonts w:ascii="GHEA Grapalat" w:hAnsi="GHEA Grapalat" w:cs="Sylfaen"/>
          <w:b/>
          <w:lang w:val="hy-AM"/>
        </w:rPr>
        <w:t>ԱՄՓՀ-ԲՄԾՁԲ-56/24</w:t>
      </w:r>
      <w:r w:rsidRPr="008D288D">
        <w:rPr>
          <w:rFonts w:ascii="GHEA Grapalat" w:hAnsi="GHEA Grapalat" w:cs="Sylfaen"/>
          <w:b/>
          <w:lang w:val="hy-AM"/>
        </w:rPr>
        <w:t>»</w:t>
      </w:r>
      <w:r w:rsidR="00752D6E" w:rsidRPr="008D288D">
        <w:rPr>
          <w:rFonts w:ascii="GHEA Grapalat" w:hAnsi="GHEA Grapalat" w:cs="Sylfaen"/>
          <w:b/>
          <w:lang w:val="hy-AM"/>
        </w:rPr>
        <w:t xml:space="preserve">  </w:t>
      </w:r>
      <w:r w:rsidR="00752D6E" w:rsidRPr="00064ADD">
        <w:rPr>
          <w:rFonts w:ascii="GHEA Grapalat" w:hAnsi="GHEA Grapalat" w:cs="Sylfaen"/>
          <w:b/>
          <w:lang w:val="hy-AM"/>
        </w:rPr>
        <w:t>ծածկագրով</w:t>
      </w:r>
    </w:p>
    <w:p w14:paraId="4B298E4E" w14:textId="2002A6A7" w:rsidR="00752D6E" w:rsidRPr="00064ADD" w:rsidRDefault="00AF2E05" w:rsidP="00752D6E">
      <w:pPr>
        <w:pStyle w:val="31"/>
        <w:spacing w:line="240" w:lineRule="auto"/>
        <w:jc w:val="right"/>
        <w:rPr>
          <w:rFonts w:ascii="GHEA Grapalat" w:hAnsi="GHEA Grapalat" w:cs="Sylfaen"/>
          <w:b/>
          <w:lang w:val="hy-AM"/>
        </w:rPr>
      </w:pPr>
      <w:r>
        <w:rPr>
          <w:rFonts w:ascii="GHEA Grapalat" w:hAnsi="GHEA Grapalat" w:cs="Sylfaen"/>
          <w:b/>
          <w:lang w:val="hy-AM"/>
        </w:rPr>
        <w:t>ԲԱՑ ՄՐՑՈՒՅԹԻ</w:t>
      </w:r>
      <w:r w:rsidR="003117AD">
        <w:rPr>
          <w:rFonts w:ascii="GHEA Grapalat" w:hAnsi="GHEA Grapalat" w:cs="Sylfaen"/>
          <w:b/>
          <w:lang w:val="hy-AM"/>
        </w:rPr>
        <w:t xml:space="preserve"> </w:t>
      </w:r>
      <w:r w:rsidR="00752D6E" w:rsidRPr="00064ADD">
        <w:rPr>
          <w:rFonts w:ascii="GHEA Grapalat" w:hAnsi="GHEA Grapalat" w:cs="Arial"/>
          <w:b/>
          <w:lang w:val="hy-AM"/>
        </w:rPr>
        <w:t xml:space="preserve"> </w:t>
      </w:r>
      <w:r w:rsidR="00752D6E" w:rsidRPr="00064ADD">
        <w:rPr>
          <w:rFonts w:ascii="GHEA Grapalat" w:hAnsi="GHEA Grapalat" w:cs="Sylfaen"/>
          <w:b/>
          <w:lang w:val="hy-AM"/>
        </w:rPr>
        <w:t>հրավերի</w:t>
      </w:r>
    </w:p>
    <w:p w14:paraId="14453096" w14:textId="77777777" w:rsidR="00C25021" w:rsidRPr="00064ADD" w:rsidRDefault="00C25021" w:rsidP="00BB5D3F">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14:paraId="3D65B3B3" w14:textId="77777777" w:rsidR="00C25021" w:rsidRPr="00064ADD" w:rsidRDefault="00C25021" w:rsidP="00BB5D3F">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p>
    <w:p w14:paraId="01AB9F44" w14:textId="77777777" w:rsidR="00BB5D3F" w:rsidRPr="00064ADD" w:rsidRDefault="00BB5D3F" w:rsidP="00BB5D3F">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ԵՐԱՇԽԻՔ N __________</w:t>
      </w:r>
    </w:p>
    <w:p w14:paraId="3009A0E3" w14:textId="77777777" w:rsidR="00BB5D3F" w:rsidRPr="00064ADD" w:rsidRDefault="00BB5D3F" w:rsidP="00BB5D3F">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(որակավորման ապահովում)</w:t>
      </w:r>
    </w:p>
    <w:p w14:paraId="7C6DEC3F" w14:textId="77777777" w:rsidR="00BB5D3F" w:rsidRPr="00064ADD" w:rsidRDefault="00BB5D3F" w:rsidP="00BB5D3F">
      <w:pPr>
        <w:pStyle w:val="af4"/>
        <w:shd w:val="clear" w:color="auto" w:fill="FFFFFF"/>
        <w:spacing w:before="0" w:beforeAutospacing="0" w:after="0" w:afterAutospacing="0"/>
        <w:ind w:firstLine="375"/>
        <w:rPr>
          <w:rStyle w:val="af5"/>
          <w:lang w:val="hy-AM"/>
        </w:rPr>
      </w:pPr>
    </w:p>
    <w:p w14:paraId="200D1E2E" w14:textId="77777777" w:rsidR="00BB5D3F" w:rsidRPr="00064ADD" w:rsidRDefault="00BB5D3F" w:rsidP="00BB5D3F">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ab/>
        <w:t xml:space="preserve">1.Սույն երաշխիքը (այսուհետ՝ երաշխիք) հանդիսանում է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p>
    <w:p w14:paraId="324B96C4" w14:textId="77777777" w:rsidR="00BB5D3F" w:rsidRPr="00064ADD" w:rsidRDefault="00BB5D3F" w:rsidP="00BB5D3F">
      <w:pPr>
        <w:pStyle w:val="af4"/>
        <w:shd w:val="clear" w:color="auto" w:fill="FFFFFF"/>
        <w:spacing w:before="0" w:beforeAutospacing="0" w:after="0" w:afterAutospacing="0"/>
        <w:ind w:left="5664" w:firstLine="708"/>
        <w:rPr>
          <w:rStyle w:val="af5"/>
          <w:lang w:val="hy-AM"/>
        </w:rPr>
      </w:pPr>
      <w:r w:rsidRPr="00064ADD">
        <w:rPr>
          <w:rFonts w:ascii="GHEA Grapalat" w:hAnsi="GHEA Grapalat" w:cs="Sylfaen"/>
          <w:vertAlign w:val="superscript"/>
          <w:lang w:val="hy-AM"/>
        </w:rPr>
        <w:t xml:space="preserve">          պատվիրատուի անվանումը</w:t>
      </w:r>
    </w:p>
    <w:p w14:paraId="18E39EB1" w14:textId="77777777" w:rsidR="00BB5D3F" w:rsidRPr="00064ADD" w:rsidRDefault="00BB5D3F" w:rsidP="00BB5D3F">
      <w:pPr>
        <w:pStyle w:val="af4"/>
        <w:shd w:val="clear" w:color="auto" w:fill="FFFFFF"/>
        <w:spacing w:before="0" w:beforeAutospacing="0" w:after="0" w:afterAutospacing="0"/>
        <w:rPr>
          <w:rFonts w:ascii="GHEA Grapalat" w:hAnsi="GHEA Grapalat" w:cs="Sylfaen"/>
          <w:vertAlign w:val="superscript"/>
          <w:lang w:val="hy-AM"/>
        </w:rPr>
      </w:pPr>
      <w:r w:rsidRPr="00064ADD">
        <w:rPr>
          <w:rStyle w:val="af5"/>
          <w:rFonts w:ascii="GHEA Grapalat" w:hAnsi="GHEA Grapalat"/>
          <w:b w:val="0"/>
          <w:bCs w:val="0"/>
          <w:sz w:val="20"/>
          <w:szCs w:val="20"/>
          <w:lang w:val="hy-AM"/>
        </w:rPr>
        <w:t xml:space="preserve">(այսուհետ՝ բենեֆիցիար) կողմից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ծածկագրով կազմակերպված</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ընթացակարգի ծածկագիրը </w:t>
      </w:r>
    </w:p>
    <w:p w14:paraId="6F4BBCB2" w14:textId="77777777" w:rsidR="00BB5D3F" w:rsidRPr="00064ADD" w:rsidRDefault="00BB5D3F" w:rsidP="00BB5D3F">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գնման ընթացակարգի արդյունքում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w:t>
      </w:r>
    </w:p>
    <w:p w14:paraId="4792F50B" w14:textId="77777777" w:rsidR="00BB5D3F" w:rsidRPr="00064ADD" w:rsidRDefault="00BB5D3F" w:rsidP="00BB5D3F">
      <w:pPr>
        <w:pStyle w:val="af4"/>
        <w:shd w:val="clear" w:color="auto" w:fill="FFFFFF"/>
        <w:spacing w:before="0" w:beforeAutospacing="0" w:after="0" w:afterAutospacing="0"/>
        <w:ind w:firstLine="375"/>
        <w:rPr>
          <w:rFonts w:cs="Sylfaen"/>
          <w:vertAlign w:val="superscript"/>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Fonts w:ascii="GHEA Grapalat" w:hAnsi="GHEA Grapalat" w:cs="Sylfaen"/>
          <w:vertAlign w:val="superscript"/>
          <w:lang w:val="hy-AM"/>
        </w:rPr>
        <w:t>ընտրված մասնակցի անվանումը</w:t>
      </w:r>
    </w:p>
    <w:p w14:paraId="6BCF94EA" w14:textId="77777777" w:rsidR="00BB5D3F" w:rsidRPr="00064ADD" w:rsidRDefault="00BB5D3F" w:rsidP="00BB5D3F">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(այսուհետ՝ պրիցիպալ) կողմից կնքվելիք N</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t xml:space="preserve">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Pr="00064ADD">
        <w:rPr>
          <w:rStyle w:val="af5"/>
          <w:rFonts w:ascii="GHEA Grapalat" w:hAnsi="GHEA Grapalat"/>
          <w:b w:val="0"/>
          <w:bCs w:val="0"/>
          <w:sz w:val="20"/>
          <w:szCs w:val="20"/>
          <w:lang w:val="hy-AM"/>
        </w:rPr>
        <w:tab/>
        <w:t xml:space="preserve"> </w:t>
      </w:r>
      <w:r w:rsidRPr="00064ADD">
        <w:rPr>
          <w:rStyle w:val="af5"/>
          <w:rFonts w:ascii="GHEA Grapalat" w:hAnsi="GHEA Grapalat"/>
          <w:b w:val="0"/>
          <w:bCs w:val="0"/>
          <w:sz w:val="20"/>
          <w:szCs w:val="20"/>
          <w:lang w:val="hy-AM"/>
        </w:rPr>
        <w:tab/>
        <w:t xml:space="preserve">            </w:t>
      </w:r>
      <w:r w:rsidRPr="00064ADD">
        <w:rPr>
          <w:rFonts w:ascii="GHEA Grapalat" w:hAnsi="GHEA Grapalat" w:cs="Sylfaen"/>
          <w:vertAlign w:val="superscript"/>
          <w:lang w:val="hy-AM"/>
        </w:rPr>
        <w:t>կնքվելիք պայմանագրի համարը</w:t>
      </w:r>
    </w:p>
    <w:p w14:paraId="1590C0C2" w14:textId="77777777" w:rsidR="00BB5D3F" w:rsidRPr="00064ADD" w:rsidRDefault="00BB5D3F" w:rsidP="00BB5D3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D3F8DBE" w14:textId="77777777" w:rsidR="00BB5D3F" w:rsidRPr="00064ADD" w:rsidRDefault="00BB5D3F" w:rsidP="00BB5D3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2. Երաշխիքով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(այսուհետ՝ երաշխիք տվող </w:t>
      </w:r>
    </w:p>
    <w:p w14:paraId="3A2DA5DD" w14:textId="77777777" w:rsidR="00BB5D3F" w:rsidRPr="00064ADD" w:rsidRDefault="000D2AB2" w:rsidP="00BB5D3F">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00BB5D3F" w:rsidRPr="00064ADD">
        <w:rPr>
          <w:rStyle w:val="af5"/>
          <w:rFonts w:ascii="GHEA Grapalat" w:hAnsi="GHEA Grapalat"/>
          <w:b w:val="0"/>
          <w:bCs w:val="0"/>
          <w:sz w:val="20"/>
          <w:szCs w:val="20"/>
          <w:lang w:val="hy-AM"/>
        </w:rPr>
        <w:t xml:space="preserve">  </w:t>
      </w:r>
      <w:r w:rsidR="00BB5D3F" w:rsidRPr="00064ADD">
        <w:rPr>
          <w:rFonts w:ascii="GHEA Grapalat" w:hAnsi="GHEA Grapalat" w:cs="Sylfaen"/>
          <w:vertAlign w:val="superscript"/>
          <w:lang w:val="hy-AM"/>
        </w:rPr>
        <w:t>երաշխիքը տվող բանկի</w:t>
      </w:r>
      <w:r w:rsidR="00A57AD8" w:rsidRPr="00064ADD">
        <w:rPr>
          <w:rFonts w:ascii="GHEA Grapalat" w:hAnsi="GHEA Grapalat" w:cs="Sylfaen"/>
          <w:vertAlign w:val="superscript"/>
          <w:lang w:val="hy-AM"/>
        </w:rPr>
        <w:t xml:space="preserve"> </w:t>
      </w:r>
      <w:r w:rsidR="00BB5D3F" w:rsidRPr="00064ADD">
        <w:rPr>
          <w:rFonts w:ascii="GHEA Grapalat" w:hAnsi="GHEA Grapalat" w:cs="Sylfaen"/>
          <w:vertAlign w:val="superscript"/>
          <w:lang w:val="hy-AM"/>
        </w:rPr>
        <w:t>անվանումը</w:t>
      </w:r>
    </w:p>
    <w:p w14:paraId="0440E23C" w14:textId="77777777" w:rsidR="00BB5D3F" w:rsidRPr="00064ADD" w:rsidRDefault="00BB5D3F" w:rsidP="00BB5D3F">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t xml:space="preserve">  </w:t>
      </w:r>
    </w:p>
    <w:p w14:paraId="4833CE32" w14:textId="77777777" w:rsidR="00BB5D3F" w:rsidRPr="00064ADD" w:rsidRDefault="00BB5D3F" w:rsidP="00BB5D3F">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067A2910" w14:textId="77777777" w:rsidR="00BB5D3F" w:rsidRPr="00064ADD" w:rsidRDefault="00BB5D3F" w:rsidP="00BB5D3F">
      <w:pPr>
        <w:pStyle w:val="af4"/>
        <w:shd w:val="clear" w:color="auto" w:fill="FFFFFF"/>
        <w:spacing w:before="0" w:beforeAutospacing="0" w:after="0" w:afterAutospacing="0"/>
        <w:jc w:val="both"/>
        <w:rPr>
          <w:rFonts w:ascii="GHEA Grapalat" w:hAnsi="GHEA Grapalat" w:cs="Arial"/>
          <w:sz w:val="20"/>
          <w:lang w:val="hy-AM"/>
        </w:rPr>
      </w:pPr>
      <w:r w:rsidRPr="00064ADD">
        <w:rPr>
          <w:rStyle w:val="af5"/>
          <w:rFonts w:ascii="GHEA Grapalat" w:hAnsi="GHEA Grapalat"/>
          <w:b w:val="0"/>
          <w:bCs w:val="0"/>
          <w:sz w:val="20"/>
          <w:szCs w:val="20"/>
          <w:lang w:val="hy-AM"/>
        </w:rPr>
        <w:t xml:space="preserve">(այսուհետ՝ երաշխիքի գումար)՝ պահանջն ստանալուց </w:t>
      </w:r>
      <w:r w:rsidR="00C76AAC" w:rsidRPr="00064ADD">
        <w:rPr>
          <w:rStyle w:val="af5"/>
          <w:rFonts w:ascii="GHEA Grapalat" w:hAnsi="GHEA Grapalat"/>
          <w:b w:val="0"/>
          <w:bCs w:val="0"/>
          <w:sz w:val="20"/>
          <w:szCs w:val="20"/>
          <w:lang w:val="hy-AM"/>
        </w:rPr>
        <w:t>հինգ</w:t>
      </w:r>
      <w:r w:rsidRPr="00064ADD">
        <w:rPr>
          <w:rStyle w:val="af5"/>
          <w:rFonts w:ascii="GHEA Grapalat" w:hAnsi="GHEA Grapalat"/>
          <w:b w:val="0"/>
          <w:bCs w:val="0"/>
          <w:sz w:val="20"/>
          <w:szCs w:val="20"/>
          <w:lang w:val="hy-AM"/>
        </w:rPr>
        <w:t xml:space="preserve"> աշխատանքային օրվա ընթացքում: </w:t>
      </w:r>
      <w:r w:rsidRPr="00064ADD">
        <w:rPr>
          <w:rFonts w:ascii="GHEA Grapalat" w:hAnsi="GHEA Grapalat" w:cs="Arial"/>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785F693" w14:textId="77777777" w:rsidR="00BB5D3F" w:rsidRPr="00064ADD" w:rsidRDefault="00BB5D3F" w:rsidP="00BB5D3F">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  Վճարումը  կատարվում է բենեֆիցիարի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t xml:space="preserve">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հաշվեհամարին փոխանցման միջոցով:</w:t>
      </w:r>
    </w:p>
    <w:p w14:paraId="09511BE1" w14:textId="77777777" w:rsidR="00BB5D3F" w:rsidRPr="00064ADD" w:rsidRDefault="00BB5D3F" w:rsidP="00BB5D3F">
      <w:pPr>
        <w:pStyle w:val="af4"/>
        <w:shd w:val="clear" w:color="auto" w:fill="FFFFFF"/>
        <w:spacing w:before="0" w:beforeAutospacing="0" w:after="0" w:afterAutospacing="0"/>
        <w:ind w:left="708"/>
        <w:rPr>
          <w:rStyle w:val="af5"/>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  </w:t>
      </w:r>
    </w:p>
    <w:p w14:paraId="07A73C3E" w14:textId="77777777" w:rsidR="00BB5D3F" w:rsidRPr="00064ADD" w:rsidRDefault="00BB5D3F" w:rsidP="00BB5D3F">
      <w:pPr>
        <w:pStyle w:val="af4"/>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35BEBE29" w14:textId="77777777" w:rsidR="00BB5D3F" w:rsidRPr="00064ADD" w:rsidRDefault="00BB5D3F" w:rsidP="00BB5D3F">
      <w:pPr>
        <w:pStyle w:val="af4"/>
        <w:shd w:val="clear" w:color="auto" w:fill="FFFFFF"/>
        <w:spacing w:before="0" w:beforeAutospacing="0" w:after="0" w:afterAutospacing="0"/>
        <w:ind w:firstLine="708"/>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192081A" w14:textId="77777777" w:rsidR="005B5702" w:rsidRPr="00064ADD" w:rsidRDefault="00BB5D3F" w:rsidP="005B5702">
      <w:pPr>
        <w:pStyle w:val="af4"/>
        <w:shd w:val="clear" w:color="auto" w:fill="FFFFFF"/>
        <w:spacing w:before="0" w:beforeAutospacing="0" w:after="0" w:afterAutospacing="0"/>
        <w:ind w:firstLine="708"/>
        <w:jc w:val="both"/>
        <w:rPr>
          <w:rFonts w:ascii="GHEA Grapalat" w:hAnsi="GHEA Grapalat" w:cs="Sylfaen"/>
          <w:vertAlign w:val="superscript"/>
          <w:lang w:val="hy-AM"/>
        </w:rPr>
      </w:pPr>
      <w:r w:rsidRPr="00064ADD">
        <w:rPr>
          <w:rFonts w:ascii="GHEA Grapalat" w:hAnsi="GHEA Grapalat"/>
          <w:color w:val="000000"/>
          <w:sz w:val="20"/>
          <w:szCs w:val="20"/>
          <w:lang w:val="hy-AM"/>
        </w:rPr>
        <w:t xml:space="preserve">5. </w:t>
      </w:r>
      <w:r w:rsidR="005B5702" w:rsidRPr="00064ADD">
        <w:rPr>
          <w:rFonts w:ascii="GHEA Grapalat" w:hAnsi="GHEA Grapalat"/>
          <w:color w:val="000000"/>
          <w:sz w:val="20"/>
          <w:szCs w:val="20"/>
          <w:lang w:val="hy-AM"/>
        </w:rPr>
        <w:t xml:space="preserve">Երաշխիքը գործում է բենեֆիցիարի և պրինցիպալի միջև N </w:t>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olor w:val="000000"/>
          <w:sz w:val="20"/>
          <w:szCs w:val="20"/>
          <w:u w:val="single"/>
          <w:lang w:val="hy-AM"/>
        </w:rPr>
        <w:tab/>
      </w:r>
      <w:r w:rsidR="005B5702" w:rsidRPr="00064ADD">
        <w:rPr>
          <w:rFonts w:ascii="GHEA Grapalat" w:hAnsi="GHEA Grapalat" w:cs="Sylfaen"/>
          <w:vertAlign w:val="superscript"/>
          <w:lang w:val="hy-AM"/>
        </w:rPr>
        <w:t xml:space="preserve">                               </w:t>
      </w:r>
    </w:p>
    <w:p w14:paraId="0A4DCC27" w14:textId="77777777" w:rsidR="005B5702" w:rsidRPr="00064ADD" w:rsidRDefault="005B5702" w:rsidP="005B5702">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s="Sylfaen"/>
          <w:vertAlign w:val="superscript"/>
          <w:lang w:val="hy-AM"/>
        </w:rPr>
        <w:t xml:space="preserve">                                                                                                                                             կնքվելիք պայմանագրի համարը </w:t>
      </w:r>
    </w:p>
    <w:p w14:paraId="659DADA3" w14:textId="77777777" w:rsidR="005B5702" w:rsidRPr="00064ADD" w:rsidRDefault="005B5702" w:rsidP="005B5702">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ծածկագրով կնքվելիք 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493DAD" w:rsidRPr="00064ADD">
        <w:rPr>
          <w:rFonts w:ascii="GHEA Grapalat" w:hAnsi="GHEA Grapalat"/>
          <w:color w:val="000000"/>
          <w:sz w:val="20"/>
          <w:szCs w:val="20"/>
          <w:u w:val="single"/>
          <w:lang w:val="hy-AM"/>
        </w:rPr>
        <w:t xml:space="preserve">   </w:t>
      </w:r>
      <w:r w:rsidRPr="00064ADD">
        <w:rPr>
          <w:rFonts w:ascii="GHEA Grapalat" w:hAnsi="GHEA Grapalat" w:cs="Sylfaen"/>
          <w:vertAlign w:val="superscript"/>
          <w:lang w:val="hy-AM"/>
        </w:rPr>
        <w:t>կնքվելիք պայմանագրով նախատեսված  ծառայության մատուցման վերջնաժամկետը,</w:t>
      </w:r>
    </w:p>
    <w:p w14:paraId="6D1B2C44" w14:textId="77777777" w:rsidR="005B5702" w:rsidRPr="00064ADD" w:rsidRDefault="005B5702" w:rsidP="005B5702">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467E15AD" w14:textId="77777777" w:rsidR="00BB5D3F" w:rsidRPr="00064ADD" w:rsidRDefault="00BB5D3F" w:rsidP="00493DAD">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6E127A1E" w14:textId="77777777" w:rsidR="00BB5D3F" w:rsidRPr="00064ADD" w:rsidRDefault="00BB5D3F" w:rsidP="00BB5D3F">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lang w:val="hy-AM"/>
        </w:rPr>
        <w:t xml:space="preserve"> ծածկագրով կնքված պայմանագրի, ներառյալ նաև դրանում </w:t>
      </w:r>
    </w:p>
    <w:p w14:paraId="55E3BCCB" w14:textId="77777777" w:rsidR="00BB5D3F" w:rsidRPr="00064ADD" w:rsidRDefault="00BB5D3F" w:rsidP="00BB5D3F">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w:t>
      </w:r>
    </w:p>
    <w:p w14:paraId="1CCEA72B" w14:textId="77777777" w:rsidR="00BB5D3F" w:rsidRPr="00064ADD" w:rsidRDefault="00BB5D3F" w:rsidP="00BB5D3F">
      <w:pPr>
        <w:pStyle w:val="af4"/>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կատարված փոփոխությունների, լրացուցիչ համաձայնագրերի պատճենները.</w:t>
      </w:r>
    </w:p>
    <w:p w14:paraId="3EEFD3EB"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064ADD">
          <w:rPr>
            <w:rStyle w:val="a9"/>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w:t>
      </w:r>
      <w:r w:rsidR="00FC6223"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11A1BA29"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3) պայմանագրի շրջանակում </w:t>
      </w:r>
      <w:r w:rsidRPr="00064ADD">
        <w:rPr>
          <w:rFonts w:ascii="GHEA Grapalat" w:hAnsi="GHEA Grapalat" w:cs="Arial"/>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046F7DEE"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223"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43ECE6E" w14:textId="77777777" w:rsidR="00BB5D3F" w:rsidRPr="00064ADD" w:rsidRDefault="00BB5D3F" w:rsidP="00BB5D3F">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lastRenderedPageBreak/>
        <w:t>8. Երաշխիք տվող անձը մերժում է բենեֆիցիարի պահանջը, եթե`</w:t>
      </w:r>
    </w:p>
    <w:p w14:paraId="388229ED"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748F4C60" w14:textId="77777777" w:rsidR="00BB5D3F" w:rsidRPr="00064ADD" w:rsidRDefault="00BB5D3F" w:rsidP="00BB5D3F">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3871F291"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673698A"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14A483D7"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06628522"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C9A1B68"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մարմնի ղեկավար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0F1A2526" w14:textId="77777777" w:rsidR="00BB5D3F" w:rsidRPr="00064ADD" w:rsidRDefault="00BB5D3F" w:rsidP="00BB5D3F">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790FD767" w14:textId="77777777" w:rsidR="00BB5D3F" w:rsidRPr="00064ADD" w:rsidRDefault="00BB5D3F" w:rsidP="00BB5D3F">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6FC777E3" w14:textId="77777777" w:rsidR="007862B1" w:rsidRPr="008D288D" w:rsidRDefault="00BB5D3F" w:rsidP="00764040">
      <w:pPr>
        <w:pStyle w:val="31"/>
        <w:spacing w:line="240" w:lineRule="auto"/>
        <w:jc w:val="right"/>
        <w:rPr>
          <w:rFonts w:ascii="GHEA Grapalat" w:hAnsi="GHEA Grapalat" w:cs="Sylfaen"/>
          <w:b/>
          <w:lang w:val="hy-AM"/>
        </w:rPr>
      </w:pPr>
      <w:r w:rsidRPr="00064ADD">
        <w:rPr>
          <w:rFonts w:ascii="GHEA Grapalat" w:hAnsi="GHEA Grapalat"/>
          <w:b/>
          <w:lang w:val="hy-AM"/>
        </w:rPr>
        <w:br w:type="page"/>
      </w:r>
      <w:r w:rsidR="007862B1" w:rsidRPr="00064ADD">
        <w:rPr>
          <w:rFonts w:ascii="GHEA Grapalat" w:hAnsi="GHEA Grapalat" w:cs="Sylfaen"/>
          <w:b/>
          <w:lang w:val="hy-AM"/>
        </w:rPr>
        <w:lastRenderedPageBreak/>
        <w:t>Հավելված</w:t>
      </w:r>
      <w:r w:rsidR="007862B1" w:rsidRPr="008D288D">
        <w:rPr>
          <w:rFonts w:ascii="GHEA Grapalat" w:hAnsi="GHEA Grapalat" w:cs="Sylfaen"/>
          <w:b/>
          <w:lang w:val="hy-AM"/>
        </w:rPr>
        <w:t xml:space="preserve"> 4.</w:t>
      </w:r>
      <w:r w:rsidR="000E3D8B" w:rsidRPr="008D288D">
        <w:rPr>
          <w:rFonts w:ascii="GHEA Grapalat" w:hAnsi="GHEA Grapalat" w:cs="Sylfaen"/>
          <w:b/>
          <w:lang w:val="hy-AM"/>
        </w:rPr>
        <w:t>2</w:t>
      </w:r>
    </w:p>
    <w:p w14:paraId="524F27D7" w14:textId="2986EBD7" w:rsidR="007862B1" w:rsidRPr="008D288D" w:rsidRDefault="008D288D" w:rsidP="007862B1">
      <w:pPr>
        <w:pStyle w:val="31"/>
        <w:spacing w:line="240" w:lineRule="auto"/>
        <w:jc w:val="right"/>
        <w:rPr>
          <w:rFonts w:ascii="GHEA Grapalat" w:hAnsi="GHEA Grapalat" w:cs="Sylfaen"/>
          <w:b/>
          <w:lang w:val="hy-AM"/>
        </w:rPr>
      </w:pPr>
      <w:r w:rsidRPr="008D288D">
        <w:rPr>
          <w:rFonts w:ascii="GHEA Grapalat" w:hAnsi="GHEA Grapalat" w:cs="Sylfaen"/>
          <w:b/>
          <w:lang w:val="hy-AM"/>
        </w:rPr>
        <w:t>«</w:t>
      </w:r>
      <w:r w:rsidR="007521A1">
        <w:rPr>
          <w:rFonts w:ascii="GHEA Grapalat" w:hAnsi="GHEA Grapalat" w:cs="Sylfaen"/>
          <w:b/>
          <w:lang w:val="hy-AM"/>
        </w:rPr>
        <w:t>ԱՄՓՀ-ԲՄԾՁԲ-56/24</w:t>
      </w:r>
      <w:r w:rsidRPr="008D288D">
        <w:rPr>
          <w:rFonts w:ascii="GHEA Grapalat" w:hAnsi="GHEA Grapalat" w:cs="Sylfaen"/>
          <w:b/>
          <w:lang w:val="hy-AM"/>
        </w:rPr>
        <w:t>»</w:t>
      </w:r>
      <w:r w:rsidR="007862B1" w:rsidRPr="008D288D">
        <w:rPr>
          <w:rFonts w:ascii="GHEA Grapalat" w:hAnsi="GHEA Grapalat" w:cs="Sylfaen"/>
          <w:b/>
          <w:lang w:val="hy-AM"/>
        </w:rPr>
        <w:t xml:space="preserve">  </w:t>
      </w:r>
      <w:r w:rsidR="007862B1" w:rsidRPr="00064ADD">
        <w:rPr>
          <w:rFonts w:ascii="GHEA Grapalat" w:hAnsi="GHEA Grapalat" w:cs="Sylfaen"/>
          <w:b/>
          <w:lang w:val="hy-AM"/>
        </w:rPr>
        <w:t>ծածկագրով</w:t>
      </w:r>
    </w:p>
    <w:p w14:paraId="41B83DFE" w14:textId="20C00C0B" w:rsidR="007862B1" w:rsidRPr="00064ADD" w:rsidRDefault="00AF2E05" w:rsidP="007862B1">
      <w:pPr>
        <w:pStyle w:val="31"/>
        <w:spacing w:line="240" w:lineRule="auto"/>
        <w:jc w:val="right"/>
        <w:rPr>
          <w:rFonts w:ascii="GHEA Grapalat" w:hAnsi="GHEA Grapalat" w:cs="Sylfaen"/>
          <w:b/>
          <w:lang w:val="hy-AM"/>
        </w:rPr>
      </w:pPr>
      <w:r>
        <w:rPr>
          <w:rFonts w:ascii="GHEA Grapalat" w:hAnsi="GHEA Grapalat" w:cs="Sylfaen"/>
          <w:b/>
          <w:lang w:val="hy-AM"/>
        </w:rPr>
        <w:t>ԲԱՑ ՄՐՑՈՒՅԹԻ</w:t>
      </w:r>
      <w:r w:rsidR="003117AD">
        <w:rPr>
          <w:rFonts w:ascii="GHEA Grapalat" w:hAnsi="GHEA Grapalat" w:cs="Sylfaen"/>
          <w:b/>
          <w:lang w:val="hy-AM"/>
        </w:rPr>
        <w:t xml:space="preserve"> </w:t>
      </w:r>
      <w:r w:rsidR="007862B1" w:rsidRPr="00064ADD">
        <w:rPr>
          <w:rFonts w:ascii="GHEA Grapalat" w:hAnsi="GHEA Grapalat" w:cs="Arial"/>
          <w:b/>
          <w:lang w:val="hy-AM"/>
        </w:rPr>
        <w:t xml:space="preserve"> </w:t>
      </w:r>
      <w:r w:rsidR="007862B1" w:rsidRPr="00064ADD">
        <w:rPr>
          <w:rFonts w:ascii="GHEA Grapalat" w:hAnsi="GHEA Grapalat" w:cs="Sylfaen"/>
          <w:b/>
          <w:lang w:val="hy-AM"/>
        </w:rPr>
        <w:t>հրավերի</w:t>
      </w:r>
    </w:p>
    <w:p w14:paraId="542F1FC6" w14:textId="77777777" w:rsidR="007862B1" w:rsidRPr="00064ADD" w:rsidRDefault="007862B1" w:rsidP="007862B1">
      <w:pPr>
        <w:pStyle w:val="31"/>
        <w:spacing w:line="240" w:lineRule="auto"/>
        <w:jc w:val="right"/>
        <w:rPr>
          <w:rFonts w:ascii="GHEA Grapalat" w:hAnsi="GHEA Grapalat" w:cs="Sylfaen"/>
          <w:b/>
          <w:lang w:val="hy-AM"/>
        </w:rPr>
      </w:pPr>
    </w:p>
    <w:p w14:paraId="2EE2DB5A" w14:textId="77777777"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5005DF2A" w14:textId="77777777"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14:paraId="0C4F3570" w14:textId="77777777"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14:paraId="55C1C1BC" w14:textId="2131E456" w:rsidR="007862B1" w:rsidRPr="00064ADD" w:rsidRDefault="008262D8" w:rsidP="007862B1">
      <w:pPr>
        <w:rPr>
          <w:rFonts w:ascii="GHEA Grapalat" w:hAnsi="GHEA Grapalat" w:cs="GHEA Grapalat"/>
          <w:sz w:val="20"/>
          <w:szCs w:val="20"/>
          <w:lang w:val="hy-AM"/>
        </w:rPr>
      </w:pPr>
      <w:r>
        <w:rPr>
          <w:rFonts w:ascii="GHEA Grapalat" w:hAnsi="GHEA Grapalat" w:cs="GHEA Grapalat"/>
          <w:sz w:val="20"/>
          <w:szCs w:val="20"/>
          <w:lang w:val="hy-AM"/>
        </w:rPr>
        <w:t xml:space="preserve">     գ․</w:t>
      </w:r>
      <w:r>
        <w:rPr>
          <w:rFonts w:ascii="Cambria Math" w:hAnsi="Cambria Math" w:cs="GHEA Grapalat"/>
          <w:sz w:val="20"/>
          <w:szCs w:val="20"/>
          <w:lang w:val="hy-AM"/>
        </w:rPr>
        <w:t xml:space="preserve"> Փարաքար</w:t>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r>
      <w:r w:rsidR="007862B1" w:rsidRPr="00064ADD">
        <w:rPr>
          <w:rFonts w:ascii="GHEA Grapalat" w:hAnsi="GHEA Grapalat" w:cs="GHEA Grapalat"/>
          <w:sz w:val="20"/>
          <w:szCs w:val="20"/>
          <w:lang w:val="hy-AM"/>
        </w:rPr>
        <w:tab/>
        <w:t xml:space="preserve">            </w:t>
      </w:r>
      <w:r w:rsidR="007862B1" w:rsidRPr="00064ADD">
        <w:rPr>
          <w:rFonts w:ascii="GHEA Grapalat" w:hAnsi="GHEA Grapalat"/>
          <w:sz w:val="20"/>
          <w:szCs w:val="20"/>
          <w:lang w:val="hy-AM"/>
        </w:rPr>
        <w:t>«</w:t>
      </w:r>
      <w:r w:rsidR="007862B1" w:rsidRPr="00064ADD">
        <w:rPr>
          <w:rFonts w:ascii="GHEA Grapalat" w:hAnsi="GHEA Grapalat" w:cs="GHEA Grapalat"/>
          <w:sz w:val="20"/>
          <w:szCs w:val="20"/>
          <w:u w:val="single"/>
          <w:lang w:val="hy-AM"/>
        </w:rPr>
        <w:t xml:space="preserve">         </w:t>
      </w:r>
      <w:r w:rsidR="007862B1" w:rsidRPr="00064ADD">
        <w:rPr>
          <w:rFonts w:ascii="GHEA Grapalat" w:hAnsi="GHEA Grapalat"/>
          <w:sz w:val="20"/>
          <w:szCs w:val="20"/>
          <w:lang w:val="hy-AM"/>
        </w:rPr>
        <w:t>»</w:t>
      </w:r>
      <w:r w:rsidR="007862B1" w:rsidRPr="00064ADD">
        <w:rPr>
          <w:rFonts w:ascii="GHEA Grapalat" w:hAnsi="GHEA Grapalat" w:cs="GHEA Grapalat"/>
          <w:sz w:val="20"/>
          <w:szCs w:val="20"/>
          <w:u w:val="single"/>
          <w:lang w:val="hy-AM"/>
        </w:rPr>
        <w:t xml:space="preserve"> </w:t>
      </w:r>
      <w:r w:rsidR="007862B1" w:rsidRPr="00064ADD">
        <w:rPr>
          <w:rFonts w:ascii="GHEA Grapalat" w:hAnsi="GHEA Grapalat" w:cs="GHEA Grapalat"/>
          <w:sz w:val="20"/>
          <w:szCs w:val="20"/>
          <w:u w:val="single"/>
          <w:lang w:val="hy-AM"/>
        </w:rPr>
        <w:tab/>
      </w:r>
      <w:r w:rsidR="007862B1" w:rsidRPr="00064ADD">
        <w:rPr>
          <w:rFonts w:ascii="GHEA Grapalat" w:hAnsi="GHEA Grapalat" w:cs="GHEA Grapalat"/>
          <w:sz w:val="20"/>
          <w:szCs w:val="20"/>
          <w:u w:val="single"/>
          <w:lang w:val="hy-AM"/>
        </w:rPr>
        <w:tab/>
      </w:r>
      <w:r w:rsidR="007862B1" w:rsidRPr="00064ADD">
        <w:rPr>
          <w:rFonts w:ascii="GHEA Grapalat" w:hAnsi="GHEA Grapalat" w:cs="GHEA Grapalat"/>
          <w:sz w:val="20"/>
          <w:szCs w:val="20"/>
          <w:u w:val="single"/>
          <w:lang w:val="hy-AM"/>
        </w:rPr>
        <w:tab/>
      </w:r>
      <w:r w:rsidR="007862B1" w:rsidRPr="00064ADD">
        <w:rPr>
          <w:rFonts w:ascii="GHEA Grapalat" w:hAnsi="GHEA Grapalat" w:cs="GHEA Grapalat"/>
          <w:sz w:val="20"/>
          <w:szCs w:val="20"/>
          <w:lang w:val="hy-AM"/>
        </w:rPr>
        <w:t xml:space="preserve"> 20   թ.**</w:t>
      </w:r>
    </w:p>
    <w:p w14:paraId="05321E0B" w14:textId="77777777" w:rsidR="007862B1" w:rsidRPr="00064ADD" w:rsidRDefault="007862B1" w:rsidP="007862B1">
      <w:pPr>
        <w:rPr>
          <w:rFonts w:ascii="GHEA Grapalat" w:hAnsi="GHEA Grapalat" w:cs="GHEA Grapalat"/>
          <w:sz w:val="20"/>
          <w:szCs w:val="20"/>
          <w:lang w:val="hy-AM"/>
        </w:rPr>
      </w:pPr>
    </w:p>
    <w:p w14:paraId="6EB7502E" w14:textId="77777777"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098BD9CB" w14:textId="77777777"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52EF592" w14:textId="77777777" w:rsidR="007862B1" w:rsidRPr="00064ADD" w:rsidRDefault="007862B1" w:rsidP="007862B1">
      <w:pPr>
        <w:ind w:firstLine="708"/>
        <w:jc w:val="both"/>
        <w:rPr>
          <w:rFonts w:ascii="GHEA Grapalat" w:hAnsi="GHEA Grapalat" w:cs="GHEA Grapalat"/>
          <w:sz w:val="20"/>
          <w:szCs w:val="20"/>
          <w:lang w:val="hy-AM"/>
        </w:rPr>
      </w:pPr>
    </w:p>
    <w:p w14:paraId="058FBE0E" w14:textId="77777777"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14:paraId="767AD4A8" w14:textId="77777777"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613D2C5D" w14:textId="77777777" w:rsidR="007862B1" w:rsidRPr="00064ADD"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8D288D">
        <w:rPr>
          <w:rFonts w:ascii="GHEA Grapalat" w:hAnsi="GHEA Grapalat" w:cs="GHEA Grapalat"/>
          <w:sz w:val="20"/>
          <w:szCs w:val="20"/>
          <w:lang w:val="hy-AM"/>
        </w:rPr>
        <w:t>Փարաքարի համայնքապետարանի</w:t>
      </w:r>
      <w:r w:rsidRPr="00064ADD">
        <w:rPr>
          <w:rFonts w:ascii="GHEA Grapalat" w:hAnsi="GHEA Grapalat" w:cs="GHEA Grapalat"/>
          <w:sz w:val="20"/>
          <w:szCs w:val="20"/>
          <w:lang w:val="pt-BR"/>
        </w:rPr>
        <w:t xml:space="preserve"> (այսուհետ` Պատվիրատու) կողմից </w:t>
      </w:r>
    </w:p>
    <w:p w14:paraId="02DBC507" w14:textId="31791FA8" w:rsidR="007862B1" w:rsidRPr="00064ADD" w:rsidRDefault="007862B1" w:rsidP="007862B1">
      <w:pPr>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008D288D" w:rsidRPr="008D288D">
        <w:rPr>
          <w:rFonts w:ascii="GHEA Grapalat" w:hAnsi="GHEA Grapalat" w:cs="Sylfaen"/>
          <w:sz w:val="20"/>
          <w:lang w:val="pt-BR"/>
        </w:rPr>
        <w:t>«</w:t>
      </w:r>
      <w:r w:rsidR="007521A1">
        <w:rPr>
          <w:rFonts w:ascii="GHEA Grapalat" w:hAnsi="GHEA Grapalat" w:cs="Sylfaen"/>
          <w:sz w:val="20"/>
        </w:rPr>
        <w:t>ԱՄՓՀ</w:t>
      </w:r>
      <w:r w:rsidR="007521A1" w:rsidRPr="007521A1">
        <w:rPr>
          <w:rFonts w:ascii="GHEA Grapalat" w:hAnsi="GHEA Grapalat" w:cs="Sylfaen"/>
          <w:sz w:val="20"/>
          <w:lang w:val="pt-BR"/>
        </w:rPr>
        <w:t>-</w:t>
      </w:r>
      <w:r w:rsidR="007521A1">
        <w:rPr>
          <w:rFonts w:ascii="GHEA Grapalat" w:hAnsi="GHEA Grapalat" w:cs="Sylfaen"/>
          <w:sz w:val="20"/>
        </w:rPr>
        <w:t>ԲՄԾՁԲ</w:t>
      </w:r>
      <w:r w:rsidR="007521A1" w:rsidRPr="007521A1">
        <w:rPr>
          <w:rFonts w:ascii="GHEA Grapalat" w:hAnsi="GHEA Grapalat" w:cs="Sylfaen"/>
          <w:sz w:val="20"/>
          <w:lang w:val="pt-BR"/>
        </w:rPr>
        <w:t>-56/24</w:t>
      </w:r>
      <w:r w:rsidR="008D288D" w:rsidRPr="008D288D">
        <w:rPr>
          <w:rFonts w:ascii="GHEA Grapalat" w:hAnsi="GHEA Grapalat" w:cs="Sylfaen"/>
          <w:sz w:val="20"/>
          <w:lang w:val="pt-BR"/>
        </w:rPr>
        <w:t>»</w:t>
      </w:r>
      <w:r w:rsidRPr="00064ADD">
        <w:rPr>
          <w:rFonts w:ascii="GHEA Grapalat" w:hAnsi="GHEA Grapalat" w:cs="GHEA Grapalat"/>
          <w:sz w:val="20"/>
          <w:szCs w:val="20"/>
          <w:lang w:val="pt-BR"/>
        </w:rPr>
        <w:t xml:space="preserve"> ծածկագրով գնման ընթացակարգին:</w:t>
      </w:r>
    </w:p>
    <w:p w14:paraId="44225DD5" w14:textId="77777777"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576885F" w14:textId="77777777"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14:paraId="5F5AAD1B"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4AFC3BE"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55F52F2E" w14:textId="77777777"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A1FEBC7" w14:textId="77777777"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75A4F2A1" w14:textId="77777777"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3FCF35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14:paraId="2A0F2266" w14:textId="77777777"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21A770D5"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FA063B0" w14:textId="77777777"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14:paraId="371D1547" w14:textId="77777777"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1C6236D" w14:textId="77777777" w:rsidR="007862B1" w:rsidRPr="00064ADD" w:rsidRDefault="007862B1" w:rsidP="007862B1">
      <w:pPr>
        <w:jc w:val="both"/>
        <w:rPr>
          <w:rFonts w:ascii="GHEA Grapalat" w:hAnsi="GHEA Grapalat" w:cs="GHEA Grapalat"/>
          <w:sz w:val="20"/>
          <w:szCs w:val="20"/>
          <w:lang w:val="hy-AM"/>
        </w:rPr>
      </w:pPr>
    </w:p>
    <w:p w14:paraId="5949F63F" w14:textId="77777777"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14:paraId="0578AD3A"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rPr>
        <w:lastRenderedPageBreak/>
        <w:t>2.1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14:paraId="019A317D"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13692A5B"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48AA366" w14:textId="77777777"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15AB6A32" w14:textId="77777777"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C15ABC5" w14:textId="77777777" w:rsidR="007862B1" w:rsidRPr="00064ADD" w:rsidRDefault="007862B1" w:rsidP="007862B1">
      <w:pPr>
        <w:ind w:firstLine="567"/>
        <w:jc w:val="both"/>
        <w:rPr>
          <w:rFonts w:ascii="GHEA Grapalat" w:hAnsi="GHEA Grapalat" w:cs="GHEA Grapalat"/>
          <w:sz w:val="20"/>
          <w:szCs w:val="20"/>
          <w:lang w:val="hy-AM"/>
        </w:rPr>
      </w:pPr>
    </w:p>
    <w:p w14:paraId="166B99D5" w14:textId="77777777"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38F93E32" w14:textId="77777777"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4CD3D862"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14:paraId="762107BB"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6C3292DB"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14:paraId="6B38DA8F"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7F259BA7" w14:textId="77777777"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14:paraId="60D151AC" w14:textId="77777777"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14:paraId="59372500" w14:textId="77777777" w:rsidR="006E35C3" w:rsidRPr="00064ADD" w:rsidRDefault="006E35C3" w:rsidP="007862B1">
      <w:pPr>
        <w:jc w:val="both"/>
        <w:rPr>
          <w:rFonts w:ascii="GHEA Grapalat" w:hAnsi="GHEA Grapalat"/>
          <w:sz w:val="18"/>
          <w:szCs w:val="18"/>
          <w:u w:val="single"/>
          <w:vertAlign w:val="superscript"/>
          <w:lang w:val="hy-AM"/>
        </w:rPr>
      </w:pPr>
    </w:p>
    <w:p w14:paraId="339351F5"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14:paraId="35BBFF7E" w14:textId="77777777" w:rsidR="00334B2F" w:rsidRPr="00064ADD" w:rsidRDefault="00334B2F" w:rsidP="00334B2F">
      <w:pPr>
        <w:jc w:val="both"/>
        <w:rPr>
          <w:rFonts w:ascii="GHEA Grapalat" w:hAnsi="GHEA Grapalat"/>
          <w:sz w:val="20"/>
          <w:szCs w:val="20"/>
          <w:lang w:val="hy-AM"/>
        </w:rPr>
      </w:pPr>
    </w:p>
    <w:p w14:paraId="0845564D" w14:textId="77777777"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670C6D0F" w14:textId="77777777" w:rsidR="006E35C3" w:rsidRPr="00064ADD" w:rsidRDefault="006E35C3" w:rsidP="007862B1">
      <w:pPr>
        <w:jc w:val="both"/>
        <w:rPr>
          <w:rFonts w:ascii="GHEA Grapalat" w:hAnsi="GHEA Grapalat"/>
          <w:sz w:val="18"/>
          <w:szCs w:val="18"/>
          <w:vertAlign w:val="superscript"/>
          <w:lang w:val="hy-AM"/>
        </w:rPr>
      </w:pPr>
    </w:p>
    <w:p w14:paraId="62C0D547" w14:textId="77777777" w:rsidR="007862B1" w:rsidRPr="00064ADD" w:rsidRDefault="007862B1" w:rsidP="007862B1">
      <w:pPr>
        <w:jc w:val="both"/>
        <w:rPr>
          <w:rFonts w:ascii="GHEA Grapalat" w:hAnsi="GHEA Grapalat" w:cs="GHEA Grapalat"/>
          <w:i/>
          <w:sz w:val="18"/>
          <w:szCs w:val="18"/>
          <w:lang w:val="hy-AM"/>
        </w:rPr>
      </w:pPr>
    </w:p>
    <w:p w14:paraId="1AC2F629" w14:textId="77777777" w:rsidR="00595213" w:rsidRPr="00064ADD" w:rsidRDefault="007862B1" w:rsidP="00091EBC">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14:paraId="3D0A846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6A55EA" w14:textId="77777777"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3E6ED5BD" w14:textId="77777777" w:rsidR="00595213" w:rsidRPr="00064ADD" w:rsidRDefault="00595213" w:rsidP="00CB0ADE">
            <w:pPr>
              <w:jc w:val="center"/>
              <w:rPr>
                <w:rFonts w:ascii="GHEA Grapalat" w:hAnsi="GHEA Grapalat" w:cs="Arial"/>
                <w:bCs/>
                <w:i/>
                <w:sz w:val="20"/>
                <w:szCs w:val="20"/>
              </w:rPr>
            </w:pPr>
          </w:p>
        </w:tc>
      </w:tr>
      <w:tr w:rsidR="00595213" w:rsidRPr="00064ADD" w14:paraId="00CD199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8768D2"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14:paraId="02DA888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C1690"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14:paraId="0D3BD346"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B5604B"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14:paraId="62B78BB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4ED7C"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14:paraId="20A4ED8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777A8B"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14:paraId="17C17BD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39355F"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703EC50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8CA88"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595213" w:rsidRPr="00064ADD" w14:paraId="7A29EA1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19A70A"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p>
        </w:tc>
      </w:tr>
      <w:tr w:rsidR="00595213" w:rsidRPr="00064ADD" w14:paraId="5894CB83"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069527" w14:textId="77777777" w:rsidR="00595213" w:rsidRPr="00064ADD" w:rsidRDefault="00595213"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Շահառուի</w:t>
            </w:r>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595213" w:rsidRPr="00064ADD" w14:paraId="27735661"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505254"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Շահառուի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14:paraId="4D26406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C5965E"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.Շահառուի</w:t>
            </w:r>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(բանկ)</w:t>
            </w:r>
            <w:r w:rsidRPr="00064ADD">
              <w:rPr>
                <w:rFonts w:ascii="GHEA Grapalat" w:hAnsi="GHEA Grapalat" w:cs="Arial"/>
                <w:sz w:val="20"/>
                <w:szCs w:val="20"/>
              </w:rPr>
              <w:t>`</w:t>
            </w:r>
          </w:p>
        </w:tc>
      </w:tr>
      <w:tr w:rsidR="00595213" w:rsidRPr="00064ADD" w14:paraId="61BC33FE"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82A336"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.Շահառուի</w:t>
            </w:r>
            <w:r w:rsidRPr="00064ADD">
              <w:rPr>
                <w:rFonts w:ascii="GHEA Grapalat" w:hAnsi="GHEA Grapalat" w:cs="Arial"/>
                <w:sz w:val="20"/>
                <w:szCs w:val="20"/>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 xml:space="preserve"> (</w:t>
            </w:r>
            <w:r w:rsidRPr="00064ADD">
              <w:rPr>
                <w:rFonts w:ascii="GHEA Grapalat" w:hAnsi="GHEA Grapalat" w:cs="Sylfaen"/>
                <w:sz w:val="20"/>
                <w:szCs w:val="20"/>
              </w:rPr>
              <w:t>հշ</w:t>
            </w:r>
            <w:r w:rsidRPr="00064ADD">
              <w:rPr>
                <w:rFonts w:ascii="GHEA Grapalat" w:hAnsi="GHEA Grapalat" w:cs="Arial"/>
                <w:sz w:val="20"/>
                <w:szCs w:val="20"/>
              </w:rPr>
              <w:t>.N)</w:t>
            </w:r>
          </w:p>
        </w:tc>
      </w:tr>
      <w:tr w:rsidR="00595213" w:rsidRPr="00064ADD" w14:paraId="4B1564E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238E43"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14:paraId="5D19F80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CCAD1D"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14:paraId="6356A3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4D94EA"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14:paraId="0B122AE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C9A02A" w14:textId="77777777"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14:paraId="70C9761E"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3038F04" w14:textId="77777777"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4A927CC5" w14:textId="77777777" w:rsidR="00595213" w:rsidRPr="00064ADD" w:rsidRDefault="00595213" w:rsidP="00CB0ADE">
            <w:pPr>
              <w:rPr>
                <w:rFonts w:ascii="GHEA Grapalat" w:hAnsi="GHEA Grapalat" w:cs="Arial"/>
                <w:sz w:val="20"/>
                <w:szCs w:val="20"/>
              </w:rPr>
            </w:pPr>
          </w:p>
        </w:tc>
      </w:tr>
      <w:tr w:rsidR="00595213" w:rsidRPr="00064ADD" w14:paraId="5C32CFF8"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BC553F5" w14:textId="77777777" w:rsidR="00595213" w:rsidRPr="00064ADD" w:rsidRDefault="00595213" w:rsidP="00CB0ADE">
            <w:pPr>
              <w:rPr>
                <w:rFonts w:ascii="GHEA Grapalat" w:hAnsi="GHEA Grapalat" w:cs="Arial"/>
                <w:sz w:val="20"/>
                <w:szCs w:val="20"/>
                <w:lang w:val="hy-AM"/>
              </w:rPr>
            </w:pPr>
          </w:p>
        </w:tc>
      </w:tr>
      <w:tr w:rsidR="00595213" w:rsidRPr="00064ADD" w14:paraId="7E16DDF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614193" w14:textId="77777777"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421D6E22" w14:textId="77777777" w:rsidR="00595213" w:rsidRPr="00064ADD" w:rsidRDefault="00595213" w:rsidP="00CB0ADE">
            <w:pPr>
              <w:rPr>
                <w:rFonts w:ascii="GHEA Grapalat" w:hAnsi="GHEA Grapalat" w:cs="Sylfaen"/>
                <w:sz w:val="20"/>
                <w:szCs w:val="20"/>
                <w:lang w:val="ru-RU"/>
              </w:rPr>
            </w:pPr>
          </w:p>
        </w:tc>
      </w:tr>
      <w:tr w:rsidR="00595213" w:rsidRPr="00064ADD" w14:paraId="1DE430B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4F830F"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5B63C75D" w14:textId="77777777" w:rsidR="00595213" w:rsidRPr="00064ADD" w:rsidRDefault="00595213" w:rsidP="00CB0ADE">
            <w:pPr>
              <w:rPr>
                <w:rFonts w:ascii="GHEA Grapalat" w:hAnsi="GHEA Grapalat" w:cs="Sylfaen"/>
                <w:sz w:val="20"/>
                <w:szCs w:val="20"/>
                <w:lang w:val="hy-AM"/>
              </w:rPr>
            </w:pPr>
          </w:p>
        </w:tc>
      </w:tr>
      <w:tr w:rsidR="00595213" w:rsidRPr="00064ADD" w14:paraId="77E398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62DFF4C" w14:textId="77777777"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3DA7FB7F" w14:textId="77777777" w:rsidR="00595213" w:rsidRPr="00064ADD" w:rsidRDefault="00595213" w:rsidP="00CB0ADE">
            <w:pPr>
              <w:rPr>
                <w:rFonts w:ascii="GHEA Grapalat" w:hAnsi="GHEA Grapalat" w:cs="Sylfaen"/>
                <w:sz w:val="20"/>
                <w:szCs w:val="20"/>
              </w:rPr>
            </w:pPr>
          </w:p>
          <w:p w14:paraId="70681EC3"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657100B2" w14:textId="77777777" w:rsidR="00595213" w:rsidRPr="00064ADD" w:rsidRDefault="00595213" w:rsidP="00CB0ADE">
            <w:pPr>
              <w:rPr>
                <w:rFonts w:ascii="GHEA Grapalat" w:hAnsi="GHEA Grapalat" w:cs="Tahoma"/>
                <w:color w:val="000000"/>
                <w:sz w:val="20"/>
                <w:szCs w:val="20"/>
              </w:rPr>
            </w:pPr>
          </w:p>
          <w:p w14:paraId="3B348F32" w14:textId="77777777" w:rsidR="00595213" w:rsidRPr="00064ADD" w:rsidRDefault="00595213" w:rsidP="00CB0ADE">
            <w:pPr>
              <w:rPr>
                <w:rFonts w:ascii="GHEA Grapalat" w:hAnsi="GHEA Grapalat" w:cs="Sylfaen"/>
                <w:sz w:val="20"/>
                <w:szCs w:val="20"/>
              </w:rPr>
            </w:pPr>
          </w:p>
          <w:p w14:paraId="6A664588"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70866079" w14:textId="77777777" w:rsidR="00595213" w:rsidRPr="00064ADD" w:rsidRDefault="00595213" w:rsidP="00CB0ADE">
            <w:pPr>
              <w:rPr>
                <w:rFonts w:ascii="GHEA Grapalat" w:hAnsi="GHEA Grapalat" w:cs="Sylfaen"/>
                <w:sz w:val="20"/>
                <w:szCs w:val="20"/>
              </w:rPr>
            </w:pPr>
          </w:p>
          <w:p w14:paraId="6E2FFBA3"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41D59BD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14:paraId="3AC787A7" w14:textId="77777777"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3ABECA2" w14:textId="77777777"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45A1C9F5" w14:textId="77777777" w:rsidR="00595213" w:rsidRPr="00064ADD" w:rsidRDefault="00595213" w:rsidP="00CB0ADE">
            <w:pPr>
              <w:jc w:val="right"/>
              <w:rPr>
                <w:rFonts w:ascii="GHEA Grapalat" w:hAnsi="GHEA Grapalat" w:cs="Sylfaen"/>
                <w:sz w:val="20"/>
                <w:szCs w:val="20"/>
              </w:rPr>
            </w:pPr>
          </w:p>
          <w:p w14:paraId="6ACDA44D"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6E25182E" w14:textId="77777777" w:rsidR="00595213" w:rsidRPr="00064ADD" w:rsidRDefault="00595213" w:rsidP="00CB0ADE">
            <w:pPr>
              <w:jc w:val="right"/>
              <w:rPr>
                <w:rFonts w:ascii="GHEA Grapalat" w:hAnsi="GHEA Grapalat" w:cs="Tahoma"/>
                <w:color w:val="000000"/>
                <w:sz w:val="20"/>
                <w:szCs w:val="20"/>
              </w:rPr>
            </w:pPr>
          </w:p>
          <w:p w14:paraId="201D8071" w14:textId="77777777" w:rsidR="00595213" w:rsidRPr="00064ADD" w:rsidRDefault="00595213" w:rsidP="00CB0ADE">
            <w:pPr>
              <w:jc w:val="right"/>
              <w:rPr>
                <w:rFonts w:ascii="GHEA Grapalat" w:hAnsi="GHEA Grapalat" w:cs="Tahoma"/>
                <w:color w:val="000000"/>
                <w:sz w:val="20"/>
                <w:szCs w:val="20"/>
              </w:rPr>
            </w:pPr>
          </w:p>
          <w:p w14:paraId="26D53FE6"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5E013404" w14:textId="77777777" w:rsidR="00595213" w:rsidRPr="00064ADD" w:rsidRDefault="00595213" w:rsidP="00CB0ADE">
            <w:pPr>
              <w:jc w:val="right"/>
              <w:rPr>
                <w:rFonts w:ascii="GHEA Grapalat" w:hAnsi="GHEA Grapalat" w:cs="Sylfaen"/>
                <w:sz w:val="20"/>
                <w:szCs w:val="20"/>
              </w:rPr>
            </w:pPr>
          </w:p>
          <w:p w14:paraId="6F357902" w14:textId="77777777"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71702FB8" w14:textId="77777777" w:rsidR="00595213" w:rsidRPr="00064ADD" w:rsidRDefault="00595213" w:rsidP="00CB0ADE">
            <w:pPr>
              <w:jc w:val="right"/>
              <w:rPr>
                <w:rFonts w:ascii="GHEA Grapalat" w:hAnsi="GHEA Grapalat" w:cs="Sylfaen"/>
                <w:sz w:val="20"/>
                <w:szCs w:val="20"/>
              </w:rPr>
            </w:pPr>
          </w:p>
        </w:tc>
      </w:tr>
      <w:tr w:rsidR="00595213" w:rsidRPr="00064ADD" w14:paraId="6475FA13"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1608362"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1E9D33ED" w14:textId="77777777"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0FDDBF2D"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48FBDE0A"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0182046C"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73F04E17" w14:textId="77777777" w:rsidR="00595213" w:rsidRPr="00064ADD" w:rsidRDefault="00595213" w:rsidP="00CB0ADE">
            <w:pPr>
              <w:rPr>
                <w:rFonts w:ascii="GHEA Grapalat" w:hAnsi="GHEA Grapalat" w:cs="Tahoma"/>
                <w:color w:val="000000"/>
                <w:sz w:val="20"/>
                <w:szCs w:val="20"/>
              </w:rPr>
            </w:pPr>
          </w:p>
          <w:p w14:paraId="64F0C4A9" w14:textId="77777777"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03B579F7" w14:textId="77777777"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6414A1CA" w14:textId="77777777" w:rsidR="00595213" w:rsidRPr="00064ADD" w:rsidRDefault="00595213" w:rsidP="00CB0ADE">
            <w:pPr>
              <w:jc w:val="right"/>
              <w:rPr>
                <w:rFonts w:ascii="GHEA Grapalat" w:hAnsi="GHEA Grapalat" w:cs="Tahoma"/>
                <w:color w:val="000000"/>
                <w:sz w:val="20"/>
                <w:szCs w:val="20"/>
              </w:rPr>
            </w:pPr>
          </w:p>
          <w:p w14:paraId="068FB0E8" w14:textId="77777777" w:rsidR="00595213" w:rsidRPr="00064ADD" w:rsidRDefault="00595213" w:rsidP="00CB0ADE">
            <w:pPr>
              <w:jc w:val="right"/>
              <w:rPr>
                <w:rFonts w:ascii="GHEA Grapalat" w:hAnsi="GHEA Grapalat" w:cs="Tahoma"/>
                <w:color w:val="000000"/>
                <w:sz w:val="20"/>
                <w:szCs w:val="20"/>
              </w:rPr>
            </w:pPr>
          </w:p>
          <w:p w14:paraId="518264AF" w14:textId="77777777"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125D7474" w14:textId="77777777"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264948AE" w14:textId="77777777" w:rsidR="00595213" w:rsidRPr="00064ADD" w:rsidRDefault="00595213" w:rsidP="00CB0ADE">
            <w:pPr>
              <w:jc w:val="right"/>
              <w:rPr>
                <w:rFonts w:ascii="GHEA Grapalat" w:hAnsi="GHEA Grapalat" w:cs="Arial"/>
                <w:sz w:val="20"/>
                <w:szCs w:val="20"/>
                <w:lang w:val="hy-AM"/>
              </w:rPr>
            </w:pPr>
          </w:p>
        </w:tc>
      </w:tr>
      <w:tr w:rsidR="00595213" w:rsidRPr="00064ADD" w14:paraId="20CE7766"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1D0793F4"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46C3C471" w14:textId="77777777" w:rsidR="00595213" w:rsidRPr="00064ADD" w:rsidRDefault="00595213" w:rsidP="00CB0ADE">
            <w:pPr>
              <w:rPr>
                <w:rFonts w:ascii="GHEA Grapalat" w:hAnsi="GHEA Grapalat" w:cs="Sylfaen"/>
                <w:sz w:val="20"/>
                <w:szCs w:val="20"/>
              </w:rPr>
            </w:pPr>
          </w:p>
          <w:p w14:paraId="5F5403DB" w14:textId="77777777" w:rsidR="00595213" w:rsidRPr="00064ADD" w:rsidRDefault="00595213" w:rsidP="00CB0ADE">
            <w:pPr>
              <w:rPr>
                <w:rFonts w:ascii="GHEA Grapalat" w:hAnsi="GHEA Grapalat" w:cs="Sylfaen"/>
                <w:sz w:val="20"/>
                <w:szCs w:val="20"/>
              </w:rPr>
            </w:pPr>
          </w:p>
          <w:p w14:paraId="3524DC79" w14:textId="77777777"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622AE7B8" w14:textId="77777777" w:rsidR="00595213" w:rsidRPr="00064ADD" w:rsidRDefault="00595213" w:rsidP="00CB0ADE">
            <w:pPr>
              <w:rPr>
                <w:rFonts w:ascii="GHEA Grapalat" w:hAnsi="GHEA Grapalat" w:cs="Sylfaen"/>
                <w:sz w:val="20"/>
                <w:szCs w:val="20"/>
              </w:rPr>
            </w:pPr>
          </w:p>
          <w:p w14:paraId="23086EEA"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1593BE28" w14:textId="77777777"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FF2D261"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017DC8E1" w14:textId="77777777" w:rsidR="00595213" w:rsidRPr="00064ADD" w:rsidRDefault="00595213" w:rsidP="00CB0ADE">
            <w:pPr>
              <w:rPr>
                <w:rFonts w:ascii="GHEA Grapalat" w:hAnsi="GHEA Grapalat" w:cs="Sylfaen"/>
                <w:sz w:val="20"/>
                <w:szCs w:val="20"/>
              </w:rPr>
            </w:pPr>
          </w:p>
          <w:p w14:paraId="519019F5" w14:textId="77777777"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14:paraId="2040AB04" w14:textId="77777777"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6BED83AE" w14:textId="77777777" w:rsidR="00595213" w:rsidRPr="00064ADD" w:rsidRDefault="00595213" w:rsidP="00CB0ADE">
            <w:pPr>
              <w:rPr>
                <w:rFonts w:ascii="GHEA Grapalat" w:hAnsi="GHEA Grapalat" w:cs="Sylfaen"/>
                <w:color w:val="000000"/>
                <w:sz w:val="20"/>
                <w:szCs w:val="20"/>
              </w:rPr>
            </w:pPr>
          </w:p>
          <w:p w14:paraId="11E19224" w14:textId="77777777" w:rsidR="00595213" w:rsidRPr="00064ADD" w:rsidRDefault="00595213" w:rsidP="00CB0ADE">
            <w:pPr>
              <w:rPr>
                <w:rFonts w:ascii="GHEA Grapalat" w:hAnsi="GHEA Grapalat" w:cs="Sylfaen"/>
                <w:sz w:val="20"/>
                <w:szCs w:val="20"/>
              </w:rPr>
            </w:pPr>
          </w:p>
          <w:p w14:paraId="15B02029" w14:textId="77777777" w:rsidR="00595213" w:rsidRPr="00064ADD" w:rsidRDefault="00595213" w:rsidP="00CB0ADE">
            <w:pPr>
              <w:jc w:val="right"/>
              <w:rPr>
                <w:rFonts w:ascii="GHEA Grapalat" w:hAnsi="GHEA Grapalat" w:cs="Arial"/>
                <w:sz w:val="20"/>
                <w:szCs w:val="20"/>
              </w:rPr>
            </w:pPr>
          </w:p>
        </w:tc>
      </w:tr>
    </w:tbl>
    <w:p w14:paraId="2BC747DE"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71CD1E3"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7ACBAD2"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87DD76"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47C32C"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173784" w14:textId="77777777"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58B99633" w14:textId="77777777"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14:paraId="62C3F4CC" w14:textId="77777777"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14:paraId="51E17212" w14:textId="77777777" w:rsidTr="00CB0ADE">
        <w:tc>
          <w:tcPr>
            <w:tcW w:w="720" w:type="dxa"/>
            <w:tcBorders>
              <w:top w:val="single" w:sz="4" w:space="0" w:color="auto"/>
              <w:left w:val="single" w:sz="4" w:space="0" w:color="auto"/>
              <w:bottom w:val="single" w:sz="4" w:space="0" w:color="auto"/>
              <w:right w:val="single" w:sz="4" w:space="0" w:color="auto"/>
            </w:tcBorders>
          </w:tcPr>
          <w:p w14:paraId="129320E3"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316151B9"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D88F4F4"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14:paraId="0A2A312D"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0FAD3AA1" w14:textId="77777777"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03AEFD92"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B427DAA"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70DBC25D"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39BC614C"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0AED6FAA" w14:textId="77777777"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14:paraId="73E370E9" w14:textId="77777777" w:rsidTr="00CB0ADE">
        <w:tc>
          <w:tcPr>
            <w:tcW w:w="720" w:type="dxa"/>
            <w:tcBorders>
              <w:top w:val="single" w:sz="4" w:space="0" w:color="auto"/>
              <w:left w:val="single" w:sz="4" w:space="0" w:color="auto"/>
              <w:bottom w:val="single" w:sz="4" w:space="0" w:color="auto"/>
              <w:right w:val="single" w:sz="4" w:space="0" w:color="auto"/>
            </w:tcBorders>
          </w:tcPr>
          <w:p w14:paraId="50E207E9"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A565AA7"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E06673"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14C722F2"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694573C" w14:textId="77777777"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14:paraId="37EC8E2F" w14:textId="77777777" w:rsidTr="00CB0ADE">
        <w:tc>
          <w:tcPr>
            <w:tcW w:w="720" w:type="dxa"/>
            <w:tcBorders>
              <w:top w:val="single" w:sz="4" w:space="0" w:color="auto"/>
              <w:left w:val="single" w:sz="4" w:space="0" w:color="auto"/>
              <w:bottom w:val="single" w:sz="4" w:space="0" w:color="auto"/>
              <w:right w:val="single" w:sz="4" w:space="0" w:color="auto"/>
            </w:tcBorders>
          </w:tcPr>
          <w:p w14:paraId="776F8BD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0D556273"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FAE7C11"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3DA6B0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D498126"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14:paraId="70445DBD" w14:textId="77777777" w:rsidTr="00CB0ADE">
        <w:tc>
          <w:tcPr>
            <w:tcW w:w="720" w:type="dxa"/>
            <w:tcBorders>
              <w:top w:val="single" w:sz="4" w:space="0" w:color="auto"/>
              <w:left w:val="single" w:sz="4" w:space="0" w:color="auto"/>
              <w:bottom w:val="single" w:sz="4" w:space="0" w:color="auto"/>
              <w:right w:val="single" w:sz="4" w:space="0" w:color="auto"/>
            </w:tcBorders>
          </w:tcPr>
          <w:p w14:paraId="091772D3" w14:textId="77777777" w:rsidR="00631658" w:rsidRPr="00064ADD"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39CC2A5"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FE42469"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559C4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558F1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14:paraId="7E248CEF" w14:textId="77777777" w:rsidTr="00CB0ADE">
        <w:tc>
          <w:tcPr>
            <w:tcW w:w="720" w:type="dxa"/>
            <w:tcBorders>
              <w:top w:val="single" w:sz="4" w:space="0" w:color="auto"/>
              <w:left w:val="single" w:sz="4" w:space="0" w:color="auto"/>
              <w:bottom w:val="single" w:sz="4" w:space="0" w:color="auto"/>
              <w:right w:val="single" w:sz="4" w:space="0" w:color="auto"/>
            </w:tcBorders>
          </w:tcPr>
          <w:p w14:paraId="09CD1892"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C3444BA" w14:textId="77777777"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1C3D431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5430FE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28C54518" w14:textId="77777777"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2F86417" w14:textId="77777777"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14:paraId="7753B302" w14:textId="77777777" w:rsidTr="00CB0ADE">
        <w:tc>
          <w:tcPr>
            <w:tcW w:w="720" w:type="dxa"/>
            <w:tcBorders>
              <w:top w:val="single" w:sz="4" w:space="0" w:color="auto"/>
              <w:left w:val="single" w:sz="4" w:space="0" w:color="auto"/>
              <w:bottom w:val="single" w:sz="4" w:space="0" w:color="auto"/>
              <w:right w:val="single" w:sz="4" w:space="0" w:color="auto"/>
            </w:tcBorders>
          </w:tcPr>
          <w:p w14:paraId="5B3FB112" w14:textId="77777777" w:rsidR="00631658" w:rsidRPr="00064ADD"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78F04F" w14:textId="77777777"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BA7C855"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BD699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7388209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8581CBF" w14:textId="77777777"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3917E9DA" w14:textId="77777777" w:rsidTr="00CB0ADE">
        <w:tc>
          <w:tcPr>
            <w:tcW w:w="720" w:type="dxa"/>
            <w:tcBorders>
              <w:top w:val="single" w:sz="4" w:space="0" w:color="auto"/>
              <w:left w:val="single" w:sz="4" w:space="0" w:color="auto"/>
              <w:bottom w:val="single" w:sz="4" w:space="0" w:color="auto"/>
              <w:right w:val="single" w:sz="4" w:space="0" w:color="auto"/>
            </w:tcBorders>
          </w:tcPr>
          <w:p w14:paraId="61075BF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5F357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9922AC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8028E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AACFAA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735869E3" w14:textId="77777777" w:rsidTr="00CB0ADE">
        <w:tc>
          <w:tcPr>
            <w:tcW w:w="720" w:type="dxa"/>
            <w:tcBorders>
              <w:top w:val="single" w:sz="4" w:space="0" w:color="auto"/>
              <w:left w:val="single" w:sz="4" w:space="0" w:color="auto"/>
              <w:bottom w:val="single" w:sz="4" w:space="0" w:color="auto"/>
              <w:right w:val="single" w:sz="4" w:space="0" w:color="auto"/>
            </w:tcBorders>
          </w:tcPr>
          <w:p w14:paraId="6573113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0A68F7C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7F54921"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0362A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54ECC7F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1AC0D92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0BFDBF8B" w14:textId="77777777" w:rsidTr="00CB0ADE">
        <w:tc>
          <w:tcPr>
            <w:tcW w:w="720" w:type="dxa"/>
            <w:tcBorders>
              <w:top w:val="single" w:sz="4" w:space="0" w:color="auto"/>
              <w:left w:val="single" w:sz="4" w:space="0" w:color="auto"/>
              <w:bottom w:val="single" w:sz="4" w:space="0" w:color="auto"/>
              <w:right w:val="single" w:sz="4" w:space="0" w:color="auto"/>
            </w:tcBorders>
          </w:tcPr>
          <w:p w14:paraId="21E321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19484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59ACD45B"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65B926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20D6AF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27CD59E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14:paraId="6B04D69B" w14:textId="77777777" w:rsidTr="00CB0ADE">
        <w:tc>
          <w:tcPr>
            <w:tcW w:w="720" w:type="dxa"/>
            <w:tcBorders>
              <w:top w:val="single" w:sz="4" w:space="0" w:color="auto"/>
              <w:left w:val="single" w:sz="4" w:space="0" w:color="auto"/>
              <w:bottom w:val="single" w:sz="4" w:space="0" w:color="auto"/>
              <w:right w:val="single" w:sz="4" w:space="0" w:color="auto"/>
            </w:tcBorders>
          </w:tcPr>
          <w:p w14:paraId="20A9F0D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32885A0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3F322D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8CCA4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6138F1C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09FBC3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631658" w:rsidRPr="00064ADD" w14:paraId="49B587A4" w14:textId="77777777" w:rsidTr="00CB0ADE">
        <w:tc>
          <w:tcPr>
            <w:tcW w:w="720" w:type="dxa"/>
            <w:tcBorders>
              <w:top w:val="single" w:sz="4" w:space="0" w:color="auto"/>
              <w:left w:val="single" w:sz="4" w:space="0" w:color="auto"/>
              <w:bottom w:val="single" w:sz="4" w:space="0" w:color="auto"/>
              <w:right w:val="single" w:sz="4" w:space="0" w:color="auto"/>
            </w:tcBorders>
          </w:tcPr>
          <w:p w14:paraId="33A9FAD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1B08A76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60AF515"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68F83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1F079B7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1E503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61F861BB" w14:textId="77777777" w:rsidTr="00CB0ADE">
        <w:tc>
          <w:tcPr>
            <w:tcW w:w="720" w:type="dxa"/>
            <w:tcBorders>
              <w:top w:val="single" w:sz="4" w:space="0" w:color="auto"/>
              <w:left w:val="single" w:sz="4" w:space="0" w:color="auto"/>
              <w:bottom w:val="single" w:sz="4" w:space="0" w:color="auto"/>
              <w:right w:val="single" w:sz="4" w:space="0" w:color="auto"/>
            </w:tcBorders>
          </w:tcPr>
          <w:p w14:paraId="54216E1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2188DB6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A557B46"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C66EE2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73CAC061"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433942"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14:paraId="164A1516" w14:textId="77777777" w:rsidTr="00CB0ADE">
        <w:tc>
          <w:tcPr>
            <w:tcW w:w="720" w:type="dxa"/>
            <w:tcBorders>
              <w:top w:val="single" w:sz="4" w:space="0" w:color="auto"/>
              <w:left w:val="single" w:sz="4" w:space="0" w:color="auto"/>
              <w:bottom w:val="single" w:sz="4" w:space="0" w:color="auto"/>
              <w:right w:val="single" w:sz="4" w:space="0" w:color="auto"/>
            </w:tcBorders>
          </w:tcPr>
          <w:p w14:paraId="10CA2B1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6E3B0E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8065373"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BC523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24AA25D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E79EB7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5595C6D1" w14:textId="77777777" w:rsidTr="00CB0ADE">
        <w:tc>
          <w:tcPr>
            <w:tcW w:w="720" w:type="dxa"/>
            <w:tcBorders>
              <w:top w:val="single" w:sz="4" w:space="0" w:color="auto"/>
              <w:left w:val="single" w:sz="4" w:space="0" w:color="auto"/>
              <w:bottom w:val="single" w:sz="4" w:space="0" w:color="auto"/>
              <w:right w:val="single" w:sz="4" w:space="0" w:color="auto"/>
            </w:tcBorders>
          </w:tcPr>
          <w:p w14:paraId="3317A7F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2D93605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9E3802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7B8723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A02B99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788B8EE4" w14:textId="77777777" w:rsidTr="00CB0ADE">
        <w:tc>
          <w:tcPr>
            <w:tcW w:w="720" w:type="dxa"/>
            <w:tcBorders>
              <w:top w:val="single" w:sz="4" w:space="0" w:color="auto"/>
              <w:left w:val="single" w:sz="4" w:space="0" w:color="auto"/>
              <w:bottom w:val="single" w:sz="4" w:space="0" w:color="auto"/>
              <w:right w:val="single" w:sz="4" w:space="0" w:color="auto"/>
            </w:tcBorders>
          </w:tcPr>
          <w:p w14:paraId="6DF9235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9CE355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6E06DEB"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E5B62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988B6B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1CD6D3E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14:paraId="09282AC7" w14:textId="77777777" w:rsidTr="00CB0ADE">
        <w:tc>
          <w:tcPr>
            <w:tcW w:w="720" w:type="dxa"/>
            <w:tcBorders>
              <w:top w:val="single" w:sz="4" w:space="0" w:color="auto"/>
              <w:left w:val="single" w:sz="4" w:space="0" w:color="auto"/>
              <w:bottom w:val="single" w:sz="4" w:space="0" w:color="auto"/>
              <w:right w:val="single" w:sz="4" w:space="0" w:color="auto"/>
            </w:tcBorders>
          </w:tcPr>
          <w:p w14:paraId="1CF5C27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1B31BF4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5E839FD1"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A97086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0F29BAA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EEA2F5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7521A1" w14:paraId="19BAE76C" w14:textId="77777777" w:rsidTr="00CB0ADE">
        <w:tc>
          <w:tcPr>
            <w:tcW w:w="720" w:type="dxa"/>
            <w:tcBorders>
              <w:top w:val="single" w:sz="4" w:space="0" w:color="auto"/>
              <w:left w:val="single" w:sz="4" w:space="0" w:color="auto"/>
              <w:bottom w:val="single" w:sz="4" w:space="0" w:color="auto"/>
              <w:right w:val="single" w:sz="4" w:space="0" w:color="auto"/>
            </w:tcBorders>
          </w:tcPr>
          <w:p w14:paraId="64FDD0E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8445275"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701C4E35" w14:textId="77777777"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F14344"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2AAE2C7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6EDBEB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14:paraId="0DD11EE4" w14:textId="77777777" w:rsidTr="00CB0ADE">
        <w:tc>
          <w:tcPr>
            <w:tcW w:w="720" w:type="dxa"/>
            <w:tcBorders>
              <w:top w:val="single" w:sz="4" w:space="0" w:color="auto"/>
              <w:left w:val="single" w:sz="4" w:space="0" w:color="auto"/>
              <w:bottom w:val="single" w:sz="4" w:space="0" w:color="auto"/>
              <w:right w:val="single" w:sz="4" w:space="0" w:color="auto"/>
            </w:tcBorders>
          </w:tcPr>
          <w:p w14:paraId="324CEBD5"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C001C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B5DB6D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3B61A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21EAC9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7521A1" w14:paraId="0B77E233" w14:textId="77777777" w:rsidTr="00CB0ADE">
        <w:tc>
          <w:tcPr>
            <w:tcW w:w="720" w:type="dxa"/>
            <w:tcBorders>
              <w:top w:val="single" w:sz="4" w:space="0" w:color="auto"/>
              <w:left w:val="single" w:sz="4" w:space="0" w:color="auto"/>
              <w:bottom w:val="single" w:sz="4" w:space="0" w:color="auto"/>
              <w:right w:val="single" w:sz="4" w:space="0" w:color="auto"/>
            </w:tcBorders>
          </w:tcPr>
          <w:p w14:paraId="2A9ABD1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D55C26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E108E9D"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C3BEDA8"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21930F5"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14:paraId="6B028172" w14:textId="77777777" w:rsidTr="00CB0ADE">
        <w:tc>
          <w:tcPr>
            <w:tcW w:w="720" w:type="dxa"/>
            <w:tcBorders>
              <w:top w:val="single" w:sz="4" w:space="0" w:color="auto"/>
              <w:left w:val="single" w:sz="4" w:space="0" w:color="auto"/>
              <w:bottom w:val="single" w:sz="4" w:space="0" w:color="auto"/>
              <w:right w:val="single" w:sz="4" w:space="0" w:color="auto"/>
            </w:tcBorders>
          </w:tcPr>
          <w:p w14:paraId="112D850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1A558130"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5D49DCE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5ABD11F"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5B82783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374B9E3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7521A1" w14:paraId="649D2F46" w14:textId="77777777" w:rsidTr="00CB0ADE">
        <w:tc>
          <w:tcPr>
            <w:tcW w:w="720" w:type="dxa"/>
            <w:tcBorders>
              <w:top w:val="single" w:sz="4" w:space="0" w:color="auto"/>
              <w:left w:val="single" w:sz="4" w:space="0" w:color="auto"/>
              <w:bottom w:val="single" w:sz="4" w:space="0" w:color="auto"/>
              <w:right w:val="single" w:sz="4" w:space="0" w:color="auto"/>
            </w:tcBorders>
          </w:tcPr>
          <w:p w14:paraId="5A2CD2D8" w14:textId="77777777"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4A19FFC" w14:textId="77777777"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7832F28"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B4FC9B"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504B8F70" w14:textId="77777777"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7DCAA050"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1751B1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14:paraId="0FD3E3AC" w14:textId="77777777" w:rsidTr="00CB0ADE">
        <w:tc>
          <w:tcPr>
            <w:tcW w:w="720" w:type="dxa"/>
            <w:tcBorders>
              <w:top w:val="single" w:sz="4" w:space="0" w:color="auto"/>
              <w:left w:val="single" w:sz="4" w:space="0" w:color="auto"/>
              <w:bottom w:val="single" w:sz="4" w:space="0" w:color="auto"/>
              <w:right w:val="single" w:sz="4" w:space="0" w:color="auto"/>
            </w:tcBorders>
          </w:tcPr>
          <w:p w14:paraId="7D2B7C2C"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0847ABD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097C9FE"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A2CF74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4A174F1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7B42C9B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C41B54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7521A1" w14:paraId="6AD78BB2" w14:textId="77777777" w:rsidTr="00CB0ADE">
        <w:tc>
          <w:tcPr>
            <w:tcW w:w="720" w:type="dxa"/>
            <w:tcBorders>
              <w:top w:val="single" w:sz="4" w:space="0" w:color="auto"/>
              <w:left w:val="single" w:sz="4" w:space="0" w:color="auto"/>
              <w:bottom w:val="single" w:sz="4" w:space="0" w:color="auto"/>
              <w:right w:val="single" w:sz="4" w:space="0" w:color="auto"/>
            </w:tcBorders>
          </w:tcPr>
          <w:p w14:paraId="4ED1FB8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8AB2CC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9E2AE9C"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8514CF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4203A090"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0338A8F" w14:textId="77777777"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457460B"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532719BE"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1E1370B5" w14:textId="77777777" w:rsidR="00631658" w:rsidRPr="00064ADD" w:rsidRDefault="00631658" w:rsidP="00CB0ADE">
            <w:pPr>
              <w:jc w:val="center"/>
              <w:rPr>
                <w:rFonts w:ascii="GHEA Grapalat" w:hAnsi="GHEA Grapalat"/>
                <w:sz w:val="20"/>
                <w:szCs w:val="20"/>
                <w:lang w:val="hy-AM"/>
              </w:rPr>
            </w:pPr>
          </w:p>
        </w:tc>
      </w:tr>
      <w:tr w:rsidR="00631658" w:rsidRPr="007521A1" w14:paraId="76E743D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A17117D"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206E2E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2D3C2A8A"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38A97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30C99F42"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1EF71D5"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19EEBD77"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14:paraId="3F8F93A5" w14:textId="77777777" w:rsidTr="00CB0ADE">
        <w:tc>
          <w:tcPr>
            <w:tcW w:w="720" w:type="dxa"/>
            <w:tcBorders>
              <w:top w:val="single" w:sz="4" w:space="0" w:color="auto"/>
              <w:left w:val="single" w:sz="4" w:space="0" w:color="auto"/>
              <w:bottom w:val="single" w:sz="4" w:space="0" w:color="auto"/>
              <w:right w:val="single" w:sz="4" w:space="0" w:color="auto"/>
            </w:tcBorders>
          </w:tcPr>
          <w:p w14:paraId="21225F2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EA84E87"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9D96D3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53F4DC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689724E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970984E"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14:paraId="0177B08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21FFA56" w14:textId="77777777"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FD35D1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0AA7A091"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C7974B"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1303F01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91D6B29"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18A4B31A"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14:paraId="32D2CC27" w14:textId="77777777" w:rsidTr="00CB0ADE">
        <w:tc>
          <w:tcPr>
            <w:tcW w:w="720" w:type="dxa"/>
            <w:tcBorders>
              <w:top w:val="single" w:sz="4" w:space="0" w:color="auto"/>
              <w:left w:val="single" w:sz="4" w:space="0" w:color="auto"/>
              <w:bottom w:val="single" w:sz="4" w:space="0" w:color="auto"/>
              <w:right w:val="single" w:sz="4" w:space="0" w:color="auto"/>
            </w:tcBorders>
          </w:tcPr>
          <w:p w14:paraId="67BD15B2"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BF62CE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w:t>
            </w:r>
            <w:r w:rsidRPr="00064ADD">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2553B1"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9086280"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61B7A0F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ֆինանսական </w:t>
            </w:r>
            <w:r w:rsidRPr="00064ADD">
              <w:rPr>
                <w:rFonts w:ascii="GHEA Grapalat" w:hAnsi="GHEA Grapalat"/>
                <w:sz w:val="20"/>
                <w:szCs w:val="20"/>
              </w:rPr>
              <w:lastRenderedPageBreak/>
              <w:t>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CA7F79B" w14:textId="77777777" w:rsidR="00631658" w:rsidRPr="00064ADD" w:rsidRDefault="00631658" w:rsidP="00CB0ADE">
            <w:pPr>
              <w:jc w:val="center"/>
              <w:rPr>
                <w:rFonts w:ascii="GHEA Grapalat" w:hAnsi="GHEA Grapalat"/>
                <w:sz w:val="20"/>
                <w:szCs w:val="20"/>
              </w:rPr>
            </w:pPr>
          </w:p>
        </w:tc>
      </w:tr>
      <w:tr w:rsidR="00631658" w:rsidRPr="00064ADD" w14:paraId="01BAA05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BEEBBA6" w14:textId="77777777"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0A1B41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06866F3C"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660FF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5C7F2EE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16381CEE" w14:textId="77777777" w:rsidR="00631658" w:rsidRPr="00064ADD" w:rsidRDefault="00631658" w:rsidP="00CB0ADE">
            <w:pPr>
              <w:jc w:val="center"/>
              <w:rPr>
                <w:rFonts w:ascii="GHEA Grapalat" w:hAnsi="GHEA Grapalat"/>
                <w:sz w:val="20"/>
                <w:szCs w:val="20"/>
              </w:rPr>
            </w:pPr>
          </w:p>
        </w:tc>
      </w:tr>
      <w:tr w:rsidR="00631658" w:rsidRPr="00064ADD" w14:paraId="1BA0A3C1" w14:textId="77777777" w:rsidTr="00CB0ADE">
        <w:tc>
          <w:tcPr>
            <w:tcW w:w="720" w:type="dxa"/>
            <w:tcBorders>
              <w:top w:val="single" w:sz="4" w:space="0" w:color="auto"/>
              <w:left w:val="single" w:sz="4" w:space="0" w:color="auto"/>
              <w:bottom w:val="single" w:sz="4" w:space="0" w:color="auto"/>
              <w:right w:val="single" w:sz="4" w:space="0" w:color="auto"/>
            </w:tcBorders>
          </w:tcPr>
          <w:p w14:paraId="6FA60730"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4F6EB79F" w14:textId="77777777"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58730FE"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6F5F2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14:paraId="61A1738A"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9DA6D52" w14:textId="77777777" w:rsidR="00631658" w:rsidRPr="00064ADD" w:rsidRDefault="00631658" w:rsidP="00CB0ADE">
            <w:pPr>
              <w:jc w:val="center"/>
              <w:rPr>
                <w:rFonts w:ascii="GHEA Grapalat" w:hAnsi="GHEA Grapalat"/>
                <w:sz w:val="20"/>
                <w:szCs w:val="20"/>
              </w:rPr>
            </w:pPr>
          </w:p>
        </w:tc>
      </w:tr>
      <w:tr w:rsidR="00631658" w:rsidRPr="00064ADD" w14:paraId="0021EA84" w14:textId="77777777" w:rsidTr="00CB0ADE">
        <w:tc>
          <w:tcPr>
            <w:tcW w:w="720" w:type="dxa"/>
            <w:tcBorders>
              <w:top w:val="single" w:sz="4" w:space="0" w:color="auto"/>
              <w:left w:val="single" w:sz="4" w:space="0" w:color="auto"/>
              <w:bottom w:val="single" w:sz="4" w:space="0" w:color="auto"/>
              <w:right w:val="single" w:sz="4" w:space="0" w:color="auto"/>
            </w:tcBorders>
          </w:tcPr>
          <w:p w14:paraId="7CB6E918"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019309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169AF81"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7EA68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14:paraId="1BC67703"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D060E5" w14:textId="77777777" w:rsidR="00631658" w:rsidRPr="00064ADD" w:rsidRDefault="00631658" w:rsidP="00CB0ADE">
            <w:pPr>
              <w:jc w:val="center"/>
              <w:rPr>
                <w:rFonts w:ascii="GHEA Grapalat" w:hAnsi="GHEA Grapalat"/>
                <w:sz w:val="20"/>
                <w:szCs w:val="20"/>
              </w:rPr>
            </w:pPr>
          </w:p>
        </w:tc>
      </w:tr>
      <w:tr w:rsidR="00631658" w:rsidRPr="00064ADD" w14:paraId="20A1E7DE" w14:textId="77777777" w:rsidTr="00CB0ADE">
        <w:tc>
          <w:tcPr>
            <w:tcW w:w="720" w:type="dxa"/>
            <w:tcBorders>
              <w:top w:val="single" w:sz="4" w:space="0" w:color="auto"/>
              <w:left w:val="single" w:sz="4" w:space="0" w:color="auto"/>
              <w:bottom w:val="single" w:sz="4" w:space="0" w:color="auto"/>
              <w:right w:val="single" w:sz="4" w:space="0" w:color="auto"/>
            </w:tcBorders>
          </w:tcPr>
          <w:p w14:paraId="302E7BB5"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24C999D"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FADC924"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90A5141"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7BDC200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6C57838" w14:textId="77777777" w:rsidR="00631658" w:rsidRPr="00064ADD" w:rsidRDefault="00631658" w:rsidP="00CB0ADE">
            <w:pPr>
              <w:jc w:val="center"/>
              <w:rPr>
                <w:rFonts w:ascii="GHEA Grapalat" w:hAnsi="GHEA Grapalat"/>
                <w:sz w:val="20"/>
                <w:szCs w:val="20"/>
              </w:rPr>
            </w:pPr>
          </w:p>
        </w:tc>
      </w:tr>
      <w:tr w:rsidR="00631658" w:rsidRPr="00064ADD" w14:paraId="4FE3817B" w14:textId="77777777" w:rsidTr="00CB0ADE">
        <w:tc>
          <w:tcPr>
            <w:tcW w:w="720" w:type="dxa"/>
            <w:tcBorders>
              <w:top w:val="single" w:sz="4" w:space="0" w:color="auto"/>
              <w:left w:val="single" w:sz="4" w:space="0" w:color="auto"/>
              <w:bottom w:val="single" w:sz="4" w:space="0" w:color="auto"/>
              <w:right w:val="single" w:sz="4" w:space="0" w:color="auto"/>
            </w:tcBorders>
          </w:tcPr>
          <w:p w14:paraId="7E48FC3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10108F9"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FC21272" w14:textId="77777777"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34A7F06"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1BF7DA54" w14:textId="77777777"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E7F977E" w14:textId="77777777" w:rsidR="00631658" w:rsidRPr="00064ADD" w:rsidRDefault="00631658" w:rsidP="00CB0ADE">
            <w:pPr>
              <w:jc w:val="center"/>
              <w:rPr>
                <w:rFonts w:ascii="GHEA Grapalat" w:hAnsi="GHEA Grapalat"/>
                <w:sz w:val="20"/>
                <w:szCs w:val="20"/>
              </w:rPr>
            </w:pPr>
          </w:p>
        </w:tc>
      </w:tr>
    </w:tbl>
    <w:p w14:paraId="65EB3B2D" w14:textId="77777777" w:rsidR="00631658" w:rsidRPr="00064ADD" w:rsidRDefault="00631658" w:rsidP="00631658">
      <w:pPr>
        <w:pStyle w:val="a3"/>
        <w:jc w:val="right"/>
        <w:rPr>
          <w:rFonts w:ascii="GHEA Grapalat" w:hAnsi="GHEA Grapalat" w:cs="Sylfaen"/>
          <w:i w:val="0"/>
          <w:lang w:val="en-US"/>
        </w:rPr>
      </w:pPr>
    </w:p>
    <w:p w14:paraId="0C4A11FB" w14:textId="77777777" w:rsidR="00631658" w:rsidRPr="00064ADD" w:rsidRDefault="00631658" w:rsidP="00631658">
      <w:pPr>
        <w:pStyle w:val="a3"/>
        <w:jc w:val="right"/>
        <w:rPr>
          <w:rFonts w:ascii="GHEA Grapalat" w:hAnsi="GHEA Grapalat" w:cs="Sylfaen"/>
          <w:i w:val="0"/>
          <w:lang w:val="en-US"/>
        </w:rPr>
      </w:pPr>
    </w:p>
    <w:p w14:paraId="10A07B7D" w14:textId="77777777" w:rsidR="00631658" w:rsidRPr="00064ADD" w:rsidRDefault="00631658" w:rsidP="00631658">
      <w:pPr>
        <w:pStyle w:val="a3"/>
        <w:jc w:val="right"/>
        <w:rPr>
          <w:rFonts w:ascii="GHEA Grapalat" w:hAnsi="GHEA Grapalat" w:cs="Sylfaen"/>
          <w:i w:val="0"/>
          <w:lang w:val="en-US"/>
        </w:rPr>
      </w:pPr>
    </w:p>
    <w:p w14:paraId="77AE31D0" w14:textId="77777777" w:rsidR="00631658" w:rsidRPr="00064ADD" w:rsidRDefault="00631658" w:rsidP="00631658">
      <w:pPr>
        <w:pStyle w:val="a3"/>
        <w:jc w:val="right"/>
        <w:rPr>
          <w:rFonts w:ascii="GHEA Grapalat" w:hAnsi="GHEA Grapalat" w:cs="Sylfaen"/>
          <w:i w:val="0"/>
          <w:lang w:val="en-US"/>
        </w:rPr>
      </w:pPr>
    </w:p>
    <w:p w14:paraId="70B9FCBC" w14:textId="77777777" w:rsidR="00631658" w:rsidRPr="00064ADD" w:rsidRDefault="00631658" w:rsidP="00631658">
      <w:pPr>
        <w:pStyle w:val="a3"/>
        <w:jc w:val="right"/>
        <w:rPr>
          <w:rFonts w:ascii="GHEA Grapalat" w:hAnsi="GHEA Grapalat" w:cs="Sylfaen"/>
          <w:i w:val="0"/>
          <w:lang w:val="en-US"/>
        </w:rPr>
      </w:pPr>
    </w:p>
    <w:p w14:paraId="2A21A206" w14:textId="77777777" w:rsidR="00631658" w:rsidRPr="00064ADD" w:rsidRDefault="00631658" w:rsidP="00631658">
      <w:pPr>
        <w:rPr>
          <w:rFonts w:ascii="GHEA Grapalat" w:hAnsi="GHEA Grapalat"/>
        </w:rPr>
      </w:pPr>
    </w:p>
    <w:p w14:paraId="67517F0B" w14:textId="77777777" w:rsidR="00631658" w:rsidRPr="00064ADD" w:rsidRDefault="00631658" w:rsidP="00631658">
      <w:pPr>
        <w:jc w:val="center"/>
        <w:rPr>
          <w:rFonts w:ascii="GHEA Grapalat" w:hAnsi="GHEA Grapalat" w:cs="GHEA Grapalat"/>
          <w:sz w:val="22"/>
          <w:szCs w:val="22"/>
          <w:lang w:val="hy-AM"/>
        </w:rPr>
      </w:pPr>
    </w:p>
    <w:p w14:paraId="3C83B20C" w14:textId="77777777" w:rsidR="00091EBC" w:rsidRPr="00064ADD" w:rsidRDefault="00631658" w:rsidP="00091EBC">
      <w:pPr>
        <w:pStyle w:val="31"/>
        <w:spacing w:line="240" w:lineRule="auto"/>
        <w:jc w:val="right"/>
        <w:rPr>
          <w:rFonts w:ascii="GHEA Grapalat" w:hAnsi="GHEA Grapalat" w:cs="Arial"/>
          <w:b/>
          <w:lang w:val="hy-AM"/>
        </w:rPr>
      </w:pPr>
      <w:r w:rsidRPr="00064ADD">
        <w:rPr>
          <w:rFonts w:ascii="GHEA Grapalat" w:hAnsi="GHEA Grapalat"/>
          <w:b/>
          <w:lang w:val="hy-AM"/>
        </w:rPr>
        <w:br w:type="page"/>
      </w:r>
      <w:r w:rsidR="00091EBC" w:rsidRPr="00064ADD">
        <w:rPr>
          <w:rFonts w:ascii="GHEA Grapalat" w:hAnsi="GHEA Grapalat" w:cs="Sylfaen"/>
          <w:b/>
          <w:lang w:val="hy-AM"/>
        </w:rPr>
        <w:lastRenderedPageBreak/>
        <w:t>Հավելված</w:t>
      </w:r>
      <w:r w:rsidR="00091EBC" w:rsidRPr="00064ADD">
        <w:rPr>
          <w:rFonts w:ascii="GHEA Grapalat" w:hAnsi="GHEA Grapalat" w:cs="Arial"/>
          <w:b/>
          <w:lang w:val="hy-AM"/>
        </w:rPr>
        <w:t xml:space="preserve"> </w:t>
      </w:r>
      <w:r w:rsidR="00BF7D70" w:rsidRPr="00064ADD">
        <w:rPr>
          <w:rFonts w:ascii="GHEA Grapalat" w:hAnsi="GHEA Grapalat" w:cs="Arial"/>
          <w:b/>
          <w:lang w:val="hy-AM"/>
        </w:rPr>
        <w:t>5</w:t>
      </w:r>
    </w:p>
    <w:p w14:paraId="2352432A" w14:textId="7D63D548" w:rsidR="00091EBC" w:rsidRPr="00064ADD" w:rsidRDefault="0084442E" w:rsidP="00091EBC">
      <w:pPr>
        <w:pStyle w:val="31"/>
        <w:spacing w:line="240" w:lineRule="auto"/>
        <w:jc w:val="right"/>
        <w:rPr>
          <w:rFonts w:ascii="GHEA Grapalat" w:hAnsi="GHEA Grapalat" w:cs="Arial"/>
          <w:b/>
          <w:lang w:val="hy-AM"/>
        </w:rPr>
      </w:pPr>
      <w:r w:rsidRPr="008D288D">
        <w:rPr>
          <w:rFonts w:ascii="GHEA Grapalat" w:hAnsi="GHEA Grapalat" w:cs="Sylfaen"/>
          <w:b/>
          <w:lang w:val="pt-BR"/>
        </w:rPr>
        <w:t>«</w:t>
      </w:r>
      <w:r w:rsidR="007521A1">
        <w:rPr>
          <w:rFonts w:ascii="GHEA Grapalat" w:hAnsi="GHEA Grapalat" w:cs="Sylfaen"/>
          <w:b/>
          <w:lang w:val="hy-AM"/>
        </w:rPr>
        <w:t>ԱՄՓՀ-ԲՄԾՁԲ-56/24</w:t>
      </w:r>
      <w:r w:rsidRPr="008D288D">
        <w:rPr>
          <w:rFonts w:ascii="GHEA Grapalat" w:hAnsi="GHEA Grapalat" w:cs="Sylfaen"/>
          <w:b/>
          <w:lang w:val="pt-BR"/>
        </w:rPr>
        <w:t>»</w:t>
      </w:r>
      <w:r w:rsidR="00091EBC" w:rsidRPr="00064ADD">
        <w:rPr>
          <w:rFonts w:ascii="GHEA Grapalat" w:hAnsi="GHEA Grapalat"/>
          <w:b/>
          <w:lang w:val="hy-AM"/>
        </w:rPr>
        <w:t xml:space="preserve">  </w:t>
      </w:r>
      <w:r w:rsidR="00091EBC" w:rsidRPr="00064ADD">
        <w:rPr>
          <w:rFonts w:ascii="GHEA Grapalat" w:hAnsi="GHEA Grapalat" w:cs="Sylfaen"/>
          <w:b/>
          <w:lang w:val="hy-AM"/>
        </w:rPr>
        <w:t>ծածկագրով</w:t>
      </w:r>
    </w:p>
    <w:p w14:paraId="25E75CB4" w14:textId="029ABE64" w:rsidR="00091EBC" w:rsidRPr="00064ADD" w:rsidRDefault="00AF2E05" w:rsidP="00091EBC">
      <w:pPr>
        <w:pStyle w:val="31"/>
        <w:spacing w:line="240" w:lineRule="auto"/>
        <w:jc w:val="right"/>
        <w:rPr>
          <w:rFonts w:ascii="GHEA Grapalat" w:hAnsi="GHEA Grapalat" w:cs="Sylfaen"/>
          <w:b/>
          <w:lang w:val="hy-AM"/>
        </w:rPr>
      </w:pPr>
      <w:r>
        <w:rPr>
          <w:rFonts w:ascii="GHEA Grapalat" w:hAnsi="GHEA Grapalat" w:cs="Sylfaen"/>
          <w:b/>
          <w:lang w:val="hy-AM"/>
        </w:rPr>
        <w:t>ԲԱՑ ՄՐՑՈՒՅԹԻ</w:t>
      </w:r>
      <w:r w:rsidR="003117AD">
        <w:rPr>
          <w:rFonts w:ascii="GHEA Grapalat" w:hAnsi="GHEA Grapalat" w:cs="Sylfaen"/>
          <w:b/>
          <w:lang w:val="hy-AM"/>
        </w:rPr>
        <w:t xml:space="preserve"> </w:t>
      </w:r>
      <w:r w:rsidR="00091EBC" w:rsidRPr="00064ADD">
        <w:rPr>
          <w:rFonts w:ascii="GHEA Grapalat" w:hAnsi="GHEA Grapalat" w:cs="Arial"/>
          <w:b/>
          <w:lang w:val="hy-AM"/>
        </w:rPr>
        <w:t xml:space="preserve"> </w:t>
      </w:r>
      <w:r w:rsidR="00091EBC" w:rsidRPr="00064ADD">
        <w:rPr>
          <w:rFonts w:ascii="GHEA Grapalat" w:hAnsi="GHEA Grapalat" w:cs="Sylfaen"/>
          <w:b/>
          <w:lang w:val="hy-AM"/>
        </w:rPr>
        <w:t>հրավերի</w:t>
      </w:r>
    </w:p>
    <w:p w14:paraId="37DC32F1" w14:textId="77777777" w:rsidR="00091EBC" w:rsidRPr="00064ADD" w:rsidRDefault="00091EBC" w:rsidP="00091EBC">
      <w:pPr>
        <w:pStyle w:val="31"/>
        <w:spacing w:line="240" w:lineRule="auto"/>
        <w:jc w:val="right"/>
        <w:rPr>
          <w:rFonts w:ascii="GHEA Grapalat" w:hAnsi="GHEA Grapalat" w:cs="Sylfaen"/>
          <w:b/>
          <w:lang w:val="hy-AM"/>
        </w:rPr>
      </w:pPr>
    </w:p>
    <w:p w14:paraId="159B2151" w14:textId="77777777" w:rsidR="00091EBC" w:rsidRPr="00064ADD"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64ADD">
        <w:rPr>
          <w:rStyle w:val="af5"/>
          <w:rFonts w:ascii="GHEA Grapalat" w:hAnsi="GHEA Grapalat"/>
          <w:color w:val="000000"/>
          <w:sz w:val="20"/>
          <w:szCs w:val="20"/>
          <w:lang w:val="hy-AM"/>
        </w:rPr>
        <w:t>ԵՐԱՇԽԻՔ N __________</w:t>
      </w:r>
    </w:p>
    <w:p w14:paraId="7B59EB20" w14:textId="77777777" w:rsidR="001C7C1A" w:rsidRPr="00064ADD" w:rsidRDefault="001C7C1A" w:rsidP="001C7C1A">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(պայմանագրի ապահովում)</w:t>
      </w:r>
    </w:p>
    <w:p w14:paraId="439E2E80" w14:textId="77777777" w:rsidR="00091EBC" w:rsidRPr="00064ADD" w:rsidRDefault="00091EBC" w:rsidP="00091EBC">
      <w:pPr>
        <w:pStyle w:val="af4"/>
        <w:shd w:val="clear" w:color="auto" w:fill="FFFFFF"/>
        <w:spacing w:before="0" w:beforeAutospacing="0" w:after="0" w:afterAutospacing="0"/>
        <w:ind w:firstLine="375"/>
        <w:rPr>
          <w:rStyle w:val="af5"/>
          <w:lang w:val="hy-AM"/>
        </w:rPr>
      </w:pPr>
    </w:p>
    <w:p w14:paraId="266AB25A"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ab/>
        <w:t xml:space="preserve">1.Սույն երաշխիքը (այսուհետ՝ երաշխիք) հանդիսանում է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p>
    <w:p w14:paraId="6648F5F8" w14:textId="77777777" w:rsidR="00091EBC" w:rsidRPr="00064ADD" w:rsidRDefault="00091EBC" w:rsidP="00091EBC">
      <w:pPr>
        <w:pStyle w:val="af4"/>
        <w:shd w:val="clear" w:color="auto" w:fill="FFFFFF"/>
        <w:spacing w:before="0" w:beforeAutospacing="0" w:after="0" w:afterAutospacing="0"/>
        <w:ind w:left="5664" w:firstLine="708"/>
        <w:rPr>
          <w:rStyle w:val="af5"/>
          <w:lang w:val="hy-AM"/>
        </w:rPr>
      </w:pPr>
      <w:r w:rsidRPr="00064ADD">
        <w:rPr>
          <w:rFonts w:ascii="GHEA Grapalat" w:hAnsi="GHEA Grapalat" w:cs="Sylfaen"/>
          <w:vertAlign w:val="superscript"/>
          <w:lang w:val="hy-AM"/>
        </w:rPr>
        <w:t xml:space="preserve">          պատվիրատուի անվանումը</w:t>
      </w:r>
    </w:p>
    <w:p w14:paraId="18110BAE" w14:textId="77777777" w:rsidR="00091EBC" w:rsidRPr="00064ADD" w:rsidRDefault="00091EBC" w:rsidP="007A5E2D">
      <w:pPr>
        <w:pStyle w:val="af4"/>
        <w:shd w:val="clear" w:color="auto" w:fill="FFFFFF"/>
        <w:spacing w:before="0" w:beforeAutospacing="0" w:after="0" w:afterAutospacing="0"/>
        <w:rPr>
          <w:rFonts w:ascii="GHEA Grapalat" w:hAnsi="GHEA Grapalat" w:cs="Sylfaen"/>
          <w:vertAlign w:val="superscript"/>
          <w:lang w:val="hy-AM"/>
        </w:rPr>
      </w:pPr>
      <w:r w:rsidRPr="00064ADD">
        <w:rPr>
          <w:rStyle w:val="af5"/>
          <w:rFonts w:ascii="GHEA Grapalat" w:hAnsi="GHEA Grapalat"/>
          <w:b w:val="0"/>
          <w:bCs w:val="0"/>
          <w:sz w:val="20"/>
          <w:szCs w:val="20"/>
          <w:lang w:val="hy-AM"/>
        </w:rPr>
        <w:t xml:space="preserve">(այսուհետ՝ բենեֆիցիար) և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միջև </w:t>
      </w:r>
      <w:r w:rsidRPr="00064ADD">
        <w:rPr>
          <w:rFonts w:cs="Sylfaen"/>
          <w:vertAlign w:val="superscript"/>
          <w:lang w:val="hy-AM"/>
        </w:rPr>
        <w:t xml:space="preserve">                       </w:t>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cs="Sylfaen"/>
          <w:vertAlign w:val="superscript"/>
          <w:lang w:val="hy-AM"/>
        </w:rPr>
        <w:tab/>
      </w:r>
      <w:r w:rsidRPr="00064ADD">
        <w:rPr>
          <w:rFonts w:ascii="GHEA Grapalat" w:hAnsi="GHEA Grapalat" w:cs="Sylfaen"/>
          <w:vertAlign w:val="superscript"/>
          <w:lang w:val="hy-AM"/>
        </w:rPr>
        <w:t xml:space="preserve">ընտրված մասնակցի անվանումը </w:t>
      </w:r>
    </w:p>
    <w:p w14:paraId="60F9CADB" w14:textId="77777777" w:rsidR="00091EBC" w:rsidRPr="00064ADD"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կնքվելիք N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պայմանագրից բխող պրինցիպալի </w:t>
      </w:r>
    </w:p>
    <w:p w14:paraId="69E819AF"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Fonts w:ascii="GHEA Grapalat" w:hAnsi="GHEA Grapalat" w:cs="Sylfaen"/>
          <w:vertAlign w:val="superscript"/>
          <w:lang w:val="hy-AM"/>
        </w:rPr>
        <w:t xml:space="preserve">կնքվելիք պայմանագրի </w:t>
      </w:r>
      <w:r w:rsidR="007A5E2D" w:rsidRPr="00064ADD">
        <w:rPr>
          <w:rFonts w:ascii="GHEA Grapalat" w:hAnsi="GHEA Grapalat" w:cs="Sylfaen"/>
          <w:vertAlign w:val="superscript"/>
          <w:lang w:val="hy-AM"/>
        </w:rPr>
        <w:t>համարը</w:t>
      </w:r>
    </w:p>
    <w:p w14:paraId="082E3E85" w14:textId="77777777" w:rsidR="00091EBC" w:rsidRPr="00064ADD" w:rsidRDefault="00091EBC" w:rsidP="007A5E2D">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պարտավորությունների (այսուհետ՝ երաշխավորված պարտավորություններ) կատարման ապահով</w:t>
      </w:r>
      <w:r w:rsidR="00FC3AB8" w:rsidRPr="00064ADD">
        <w:rPr>
          <w:rStyle w:val="af5"/>
          <w:rFonts w:ascii="GHEA Grapalat" w:hAnsi="GHEA Grapalat"/>
          <w:b w:val="0"/>
          <w:bCs w:val="0"/>
          <w:sz w:val="20"/>
          <w:szCs w:val="20"/>
          <w:lang w:val="hy-AM"/>
        </w:rPr>
        <w:t>ում</w:t>
      </w:r>
      <w:r w:rsidRPr="00064ADD">
        <w:rPr>
          <w:rStyle w:val="af5"/>
          <w:rFonts w:ascii="GHEA Grapalat" w:hAnsi="GHEA Grapalat"/>
          <w:b w:val="0"/>
          <w:bCs w:val="0"/>
          <w:sz w:val="20"/>
          <w:szCs w:val="20"/>
          <w:lang w:val="hy-AM"/>
        </w:rPr>
        <w:t xml:space="preserve">: </w:t>
      </w:r>
    </w:p>
    <w:p w14:paraId="71213607" w14:textId="77777777" w:rsidR="00091EBC" w:rsidRPr="00064ADD"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2. Երաշխիքով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 xml:space="preserve"> (այսուհետ՝ երաշխիք տվող </w:t>
      </w:r>
    </w:p>
    <w:p w14:paraId="22228FD9" w14:textId="77777777" w:rsidR="00091EBC" w:rsidRPr="00064ADD"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r>
      <w:r w:rsidRPr="00064ADD">
        <w:rPr>
          <w:rStyle w:val="af5"/>
          <w:rFonts w:ascii="GHEA Grapalat" w:hAnsi="GHEA Grapalat"/>
          <w:b w:val="0"/>
          <w:bCs w:val="0"/>
          <w:sz w:val="20"/>
          <w:szCs w:val="20"/>
          <w:lang w:val="hy-AM"/>
        </w:rPr>
        <w:tab/>
        <w:t xml:space="preserve">                         </w:t>
      </w:r>
      <w:r w:rsidRPr="00064ADD">
        <w:rPr>
          <w:rFonts w:ascii="GHEA Grapalat" w:hAnsi="GHEA Grapalat" w:cs="Sylfaen"/>
          <w:vertAlign w:val="superscript"/>
          <w:lang w:val="hy-AM"/>
        </w:rPr>
        <w:t>երաշխիքը տվող բանկի անվանումը</w:t>
      </w:r>
    </w:p>
    <w:p w14:paraId="22F5417D" w14:textId="77777777" w:rsidR="00091EBC" w:rsidRPr="00064ADD"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64ADD">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p>
    <w:p w14:paraId="35DE2117" w14:textId="77777777" w:rsidR="00091EBC" w:rsidRPr="00064ADD" w:rsidRDefault="00091EBC" w:rsidP="00091EBC">
      <w:pPr>
        <w:pStyle w:val="af4"/>
        <w:shd w:val="clear" w:color="auto" w:fill="FFFFFF"/>
        <w:spacing w:before="0" w:beforeAutospacing="0" w:after="0" w:afterAutospacing="0"/>
        <w:ind w:left="7080" w:firstLine="708"/>
        <w:rPr>
          <w:rStyle w:val="af5"/>
          <w:rFonts w:ascii="GHEA Grapalat" w:hAnsi="GHEA Grapalat"/>
          <w:b w:val="0"/>
          <w:bCs w:val="0"/>
          <w:sz w:val="20"/>
          <w:szCs w:val="20"/>
          <w:u w:val="single"/>
          <w:lang w:val="hy-AM"/>
        </w:rPr>
      </w:pPr>
      <w:r w:rsidRPr="00064ADD">
        <w:rPr>
          <w:rFonts w:ascii="GHEA Grapalat" w:hAnsi="GHEA Grapalat" w:cs="Sylfaen"/>
          <w:vertAlign w:val="superscript"/>
          <w:lang w:val="hy-AM"/>
        </w:rPr>
        <w:t xml:space="preserve">   գումարը թվերով և տառերով</w:t>
      </w:r>
    </w:p>
    <w:p w14:paraId="25A8508A" w14:textId="77777777" w:rsidR="00091EBC" w:rsidRPr="00064ADD"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Style w:val="af5"/>
          <w:rFonts w:ascii="GHEA Grapalat" w:hAnsi="GHEA Grapalat"/>
          <w:b w:val="0"/>
          <w:bCs w:val="0"/>
          <w:sz w:val="20"/>
          <w:szCs w:val="20"/>
          <w:lang w:val="hy-AM"/>
        </w:rPr>
        <w:t xml:space="preserve">(այսուհետ՝ երաշխիքի գումար)՝ պահանջն ստանալուց </w:t>
      </w:r>
      <w:r w:rsidR="00C76AAC" w:rsidRPr="00064ADD">
        <w:rPr>
          <w:rStyle w:val="af5"/>
          <w:rFonts w:ascii="GHEA Grapalat" w:hAnsi="GHEA Grapalat"/>
          <w:b w:val="0"/>
          <w:bCs w:val="0"/>
          <w:sz w:val="20"/>
          <w:szCs w:val="20"/>
          <w:lang w:val="hy-AM"/>
        </w:rPr>
        <w:t>հինգ</w:t>
      </w:r>
      <w:r w:rsidRPr="00064ADD">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u w:val="single"/>
          <w:lang w:val="hy-AM"/>
        </w:rPr>
        <w:tab/>
      </w:r>
      <w:r w:rsidRPr="00064ADD">
        <w:rPr>
          <w:rStyle w:val="af5"/>
          <w:rFonts w:ascii="GHEA Grapalat" w:hAnsi="GHEA Grapalat"/>
          <w:b w:val="0"/>
          <w:bCs w:val="0"/>
          <w:sz w:val="20"/>
          <w:szCs w:val="20"/>
          <w:lang w:val="hy-AM"/>
        </w:rPr>
        <w:t>հաշվեհամարին փոխանցման միջոցով:</w:t>
      </w:r>
    </w:p>
    <w:p w14:paraId="45268829" w14:textId="77777777" w:rsidR="00091EBC" w:rsidRPr="00064ADD"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064ADD">
        <w:rPr>
          <w:rFonts w:ascii="GHEA Grapalat" w:hAnsi="GHEA Grapalat" w:cs="Sylfaen"/>
          <w:vertAlign w:val="superscript"/>
          <w:lang w:val="hy-AM"/>
        </w:rPr>
        <w:t xml:space="preserve">                                                                                      հաշվեհամարը</w:t>
      </w:r>
    </w:p>
    <w:p w14:paraId="7242786A"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3. Սույն երաշխիքն անհետկանչելի է:</w:t>
      </w:r>
    </w:p>
    <w:p w14:paraId="7B126D72"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CFDA0D5" w14:textId="77777777" w:rsidR="00661F39" w:rsidRPr="00064ADD" w:rsidRDefault="0024041A" w:rsidP="00661F3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5.</w:t>
      </w:r>
      <w:r w:rsidR="00661F39" w:rsidRPr="00064ADD">
        <w:rPr>
          <w:rFonts w:ascii="GHEA Grapalat" w:hAnsi="GHEA Grapalat"/>
          <w:color w:val="000000"/>
          <w:sz w:val="20"/>
          <w:szCs w:val="20"/>
          <w:lang w:val="hy-AM"/>
        </w:rPr>
        <w:t xml:space="preserve"> Երաշխիքը գործում է բենեֆիցիարի և պրիցիպալի միջև կնքվելիքN </w:t>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r w:rsidR="00661F39" w:rsidRPr="00064ADD">
        <w:rPr>
          <w:rFonts w:ascii="GHEA Grapalat" w:hAnsi="GHEA Grapalat"/>
          <w:color w:val="000000"/>
          <w:sz w:val="20"/>
          <w:szCs w:val="20"/>
          <w:u w:val="single"/>
          <w:lang w:val="hy-AM"/>
        </w:rPr>
        <w:tab/>
      </w:r>
    </w:p>
    <w:p w14:paraId="790FCCF0" w14:textId="77777777" w:rsidR="00661F39" w:rsidRPr="00064ADD" w:rsidRDefault="00661F39" w:rsidP="00661F39">
      <w:pPr>
        <w:pStyle w:val="af4"/>
        <w:shd w:val="clear" w:color="auto" w:fill="FFFFFF"/>
        <w:spacing w:before="0" w:beforeAutospacing="0" w:after="0" w:afterAutospacing="0"/>
        <w:ind w:left="4956" w:firstLine="708"/>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համարը </w:t>
      </w:r>
    </w:p>
    <w:p w14:paraId="6E3610EA" w14:textId="77777777" w:rsidR="00661F39" w:rsidRPr="00064ADD" w:rsidRDefault="00661F39" w:rsidP="00661F39">
      <w:pPr>
        <w:pStyle w:val="aff3"/>
        <w:tabs>
          <w:tab w:val="left" w:pos="0"/>
        </w:tabs>
        <w:ind w:left="0"/>
        <w:mirrorIndents/>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պայմանագիրն ուժի մեջ մտնելու օրվանից մինչև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s="Sylfaen"/>
          <w:vertAlign w:val="superscript"/>
          <w:lang w:val="hy-AM"/>
        </w:rPr>
        <w:t>կնքվելիք պայ</w:t>
      </w:r>
      <w:r w:rsidR="00493DAD" w:rsidRPr="00064ADD">
        <w:rPr>
          <w:rFonts w:ascii="GHEA Grapalat" w:hAnsi="GHEA Grapalat" w:cs="Sylfaen"/>
          <w:vertAlign w:val="superscript"/>
          <w:lang w:val="hy-AM"/>
        </w:rPr>
        <w:t>մանագրով նախատեսված</w:t>
      </w:r>
      <w:r w:rsidRPr="00064ADD">
        <w:rPr>
          <w:rFonts w:ascii="GHEA Grapalat" w:hAnsi="GHEA Grapalat" w:cs="Sylfaen"/>
          <w:vertAlign w:val="superscript"/>
          <w:lang w:val="hy-AM"/>
        </w:rPr>
        <w:t xml:space="preserve"> ծառայության մատուցման վերջնաժամկետը, ներառյալ երաշխիքային ժամկետը</w:t>
      </w:r>
    </w:p>
    <w:p w14:paraId="2B33D96B" w14:textId="77777777" w:rsidR="00661F39" w:rsidRPr="00064ADD" w:rsidRDefault="00661F39" w:rsidP="00661F39">
      <w:pPr>
        <w:pStyle w:val="aff3"/>
        <w:tabs>
          <w:tab w:val="left" w:pos="0"/>
        </w:tabs>
        <w:ind w:left="0"/>
        <w:mirrorIndents/>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7F28B3CF" w14:textId="77777777" w:rsidR="00091EBC" w:rsidRPr="00064ADD" w:rsidRDefault="00091EBC" w:rsidP="00493DA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871983" w14:textId="77777777" w:rsidR="00DC3470" w:rsidRPr="00064ADD" w:rsidRDefault="00DC3470" w:rsidP="00DC3470">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 xml:space="preserve">1) </w:t>
      </w:r>
      <w:r w:rsidR="0091775C" w:rsidRPr="00064ADD">
        <w:rPr>
          <w:rFonts w:ascii="GHEA Grapalat" w:hAnsi="GHEA Grapalat"/>
          <w:color w:val="000000"/>
          <w:sz w:val="20"/>
          <w:szCs w:val="20"/>
          <w:lang w:val="hy-AM"/>
        </w:rPr>
        <w:t xml:space="preserve">N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0091775C" w:rsidRPr="00064ADD">
        <w:rPr>
          <w:rFonts w:ascii="GHEA Grapalat" w:hAnsi="GHEA Grapalat"/>
          <w:color w:val="000000"/>
          <w:sz w:val="20"/>
          <w:szCs w:val="20"/>
          <w:u w:val="single"/>
          <w:lang w:val="hy-AM"/>
        </w:rPr>
        <w:tab/>
        <w:t xml:space="preserve">     </w:t>
      </w:r>
      <w:r w:rsidRPr="00064ADD">
        <w:rPr>
          <w:rFonts w:ascii="GHEA Grapalat" w:hAnsi="GHEA Grapalat"/>
          <w:color w:val="000000"/>
          <w:sz w:val="20"/>
          <w:szCs w:val="20"/>
          <w:lang w:val="hy-AM"/>
        </w:rPr>
        <w:t xml:space="preserve"> պայմանագրի, ներառյալ նաև դրանում </w:t>
      </w:r>
      <w:r w:rsidR="0091775C" w:rsidRPr="00064ADD">
        <w:rPr>
          <w:rFonts w:ascii="GHEA Grapalat" w:hAnsi="GHEA Grapalat"/>
          <w:color w:val="000000"/>
          <w:sz w:val="20"/>
          <w:szCs w:val="20"/>
          <w:lang w:val="hy-AM"/>
        </w:rPr>
        <w:t>կատարված</w:t>
      </w:r>
    </w:p>
    <w:p w14:paraId="74EAA69B" w14:textId="77777777" w:rsidR="00DC3470" w:rsidRPr="00064ADD" w:rsidRDefault="00DC3470" w:rsidP="00DC3470">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կնքվելիք պայմանագրի </w:t>
      </w:r>
      <w:r w:rsidR="0091775C" w:rsidRPr="00064ADD">
        <w:rPr>
          <w:rFonts w:ascii="GHEA Grapalat" w:hAnsi="GHEA Grapalat" w:cs="Sylfaen"/>
          <w:vertAlign w:val="superscript"/>
          <w:lang w:val="hy-AM"/>
        </w:rPr>
        <w:t>համարը</w:t>
      </w:r>
      <w:r w:rsidRPr="00064ADD">
        <w:rPr>
          <w:rFonts w:ascii="GHEA Grapalat" w:hAnsi="GHEA Grapalat" w:cs="Sylfaen"/>
          <w:vertAlign w:val="superscript"/>
          <w:lang w:val="hy-AM"/>
        </w:rPr>
        <w:t xml:space="preserve"> </w:t>
      </w:r>
    </w:p>
    <w:p w14:paraId="6906775A" w14:textId="77777777" w:rsidR="00DC3470" w:rsidRPr="00064ADD" w:rsidRDefault="00DC3470" w:rsidP="00DC3470">
      <w:pPr>
        <w:pStyle w:val="af4"/>
        <w:shd w:val="clear" w:color="auto" w:fill="FFFFFF"/>
        <w:spacing w:before="0" w:beforeAutospacing="0" w:after="0" w:afterAutospacing="0"/>
        <w:rPr>
          <w:rFonts w:ascii="GHEA Grapalat" w:hAnsi="GHEA Grapalat"/>
          <w:color w:val="000000"/>
          <w:sz w:val="20"/>
          <w:szCs w:val="20"/>
          <w:lang w:val="hy-AM"/>
        </w:rPr>
      </w:pPr>
      <w:r w:rsidRPr="00064ADD">
        <w:rPr>
          <w:rFonts w:ascii="GHEA Grapalat" w:hAnsi="GHEA Grapalat"/>
          <w:color w:val="000000"/>
          <w:sz w:val="20"/>
          <w:szCs w:val="20"/>
          <w:lang w:val="hy-AM"/>
        </w:rPr>
        <w:t>կատարված փոփոխությունների, լրացուցիչ համաձայնագրերի պատճենները.</w:t>
      </w:r>
    </w:p>
    <w:p w14:paraId="381D9907" w14:textId="77777777" w:rsidR="00DC3470" w:rsidRPr="00064ADD"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2) բենեֆիցիարի կողմից պայմանագիրը միակողմանի լուծելու մասին </w:t>
      </w:r>
      <w:hyperlink r:id="rId10" w:history="1">
        <w:r w:rsidRPr="00064ADD">
          <w:rPr>
            <w:rStyle w:val="a9"/>
            <w:rFonts w:ascii="GHEA Grapalat" w:hAnsi="GHEA Grapalat"/>
            <w:sz w:val="20"/>
            <w:szCs w:val="20"/>
            <w:lang w:val="hy-AM"/>
          </w:rPr>
          <w:t>www.procurement.am</w:t>
        </w:r>
      </w:hyperlink>
      <w:r w:rsidRPr="00064ADD">
        <w:rPr>
          <w:rFonts w:ascii="GHEA Grapalat" w:hAnsi="GHEA Grapalat"/>
          <w:color w:val="000000"/>
          <w:sz w:val="20"/>
          <w:szCs w:val="20"/>
          <w:lang w:val="hy-AM"/>
        </w:rPr>
        <w:t xml:space="preserve"> հասց</w:t>
      </w:r>
      <w:r w:rsidR="00FC3AB8" w:rsidRPr="00064ADD">
        <w:rPr>
          <w:rFonts w:ascii="GHEA Grapalat" w:hAnsi="GHEA Grapalat"/>
          <w:color w:val="000000"/>
          <w:sz w:val="20"/>
          <w:szCs w:val="20"/>
          <w:lang w:val="hy-AM"/>
        </w:rPr>
        <w:t>ե</w:t>
      </w:r>
      <w:r w:rsidRPr="00064ADD">
        <w:rPr>
          <w:rFonts w:ascii="GHEA Grapalat" w:hAnsi="GHEA Grapalat"/>
          <w:color w:val="000000"/>
          <w:sz w:val="20"/>
          <w:szCs w:val="20"/>
          <w:lang w:val="hy-AM"/>
        </w:rPr>
        <w:t>ով գործող տեղեկագրում հրապարակած ծանուցումը.</w:t>
      </w:r>
    </w:p>
    <w:p w14:paraId="62847982"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3AB8" w:rsidRPr="00064ADD">
        <w:rPr>
          <w:rFonts w:ascii="GHEA Grapalat" w:hAnsi="GHEA Grapalat"/>
          <w:color w:val="000000"/>
          <w:sz w:val="20"/>
          <w:szCs w:val="20"/>
          <w:lang w:val="hy-AM"/>
        </w:rPr>
        <w:t>ց</w:t>
      </w:r>
      <w:r w:rsidRPr="00064ADD">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F365383" w14:textId="77777777" w:rsidR="00091EBC" w:rsidRPr="00064ADD" w:rsidRDefault="00764040"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8</w:t>
      </w:r>
      <w:r w:rsidR="00091EBC" w:rsidRPr="00064ADD">
        <w:rPr>
          <w:rFonts w:ascii="GHEA Grapalat" w:hAnsi="GHEA Grapalat"/>
          <w:color w:val="000000"/>
          <w:sz w:val="20"/>
          <w:szCs w:val="20"/>
          <w:lang w:val="hy-AM"/>
        </w:rPr>
        <w:t>. Երաշխիք տվող անձը մերժում է բենեֆիցիարի պահանջը, եթե`</w:t>
      </w:r>
    </w:p>
    <w:p w14:paraId="322E6F8E"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A7A5F72" w14:textId="77777777" w:rsidR="00091EBC" w:rsidRPr="00064ADD"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64ADD">
        <w:rPr>
          <w:rFonts w:ascii="GHEA Grapalat" w:hAnsi="GHEA Grapalat"/>
          <w:color w:val="000000"/>
          <w:sz w:val="20"/>
          <w:szCs w:val="20"/>
          <w:lang w:val="hy-AM"/>
        </w:rPr>
        <w:t>2) պահանջը ներկայացվել է երաշխիքով սահմանված ժամկետի ավարտից հետո:</w:t>
      </w:r>
    </w:p>
    <w:p w14:paraId="03AC6F7C" w14:textId="77777777" w:rsidR="00091EBC" w:rsidRPr="00064ADD" w:rsidRDefault="00764040"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9</w:t>
      </w:r>
      <w:r w:rsidR="00091EBC" w:rsidRPr="00064ADD">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93D9E13"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0</w:t>
      </w:r>
      <w:r w:rsidRPr="00064ADD">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BE5F0F5"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lang w:val="hy-AM"/>
        </w:rPr>
        <w:t>1</w:t>
      </w:r>
      <w:r w:rsidR="00764040" w:rsidRPr="00064ADD">
        <w:rPr>
          <w:rFonts w:ascii="GHEA Grapalat" w:hAnsi="GHEA Grapalat"/>
          <w:color w:val="000000"/>
          <w:sz w:val="20"/>
          <w:szCs w:val="20"/>
          <w:lang w:val="hy-AM"/>
        </w:rPr>
        <w:t>1</w:t>
      </w:r>
      <w:r w:rsidRPr="00064ADD">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5F59A75E"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D769C1D"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64ADD">
        <w:rPr>
          <w:rFonts w:ascii="GHEA Grapalat" w:hAnsi="GHEA Grapalat"/>
          <w:color w:val="000000"/>
          <w:sz w:val="20"/>
          <w:szCs w:val="20"/>
          <w:lang w:val="hy-AM"/>
        </w:rPr>
        <w:t xml:space="preserve">Գործադիր </w:t>
      </w:r>
      <w:r w:rsidR="0070371B" w:rsidRPr="00064ADD">
        <w:rPr>
          <w:rFonts w:ascii="GHEA Grapalat" w:hAnsi="GHEA Grapalat"/>
          <w:color w:val="000000"/>
          <w:sz w:val="20"/>
          <w:szCs w:val="20"/>
          <w:lang w:val="hy-AM"/>
        </w:rPr>
        <w:t>մարմնի ղեկավար</w:t>
      </w:r>
      <w:r w:rsidRPr="00064ADD">
        <w:rPr>
          <w:rFonts w:ascii="GHEA Grapalat" w:hAnsi="GHEA Grapalat"/>
          <w:color w:val="000000"/>
          <w:sz w:val="20"/>
          <w:szCs w:val="20"/>
          <w:lang w:val="hy-AM"/>
        </w:rPr>
        <w:t xml:space="preserve"> </w:t>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1A4FCBA5"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2443AE2"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0E939D96" w14:textId="77777777" w:rsidR="00091EBC" w:rsidRPr="00064ADD"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r w:rsidRPr="00064ADD">
        <w:rPr>
          <w:rFonts w:ascii="GHEA Grapalat" w:hAnsi="GHEA Grapalat"/>
          <w:color w:val="000000"/>
          <w:sz w:val="20"/>
          <w:szCs w:val="20"/>
          <w:u w:val="single"/>
          <w:lang w:val="hy-AM"/>
        </w:rPr>
        <w:tab/>
      </w:r>
    </w:p>
    <w:p w14:paraId="501140C9" w14:textId="77777777" w:rsidR="00091EBC" w:rsidRPr="00064ADD"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064ADD">
        <w:rPr>
          <w:rFonts w:ascii="GHEA Grapalat" w:hAnsi="GHEA Grapalat" w:cs="Sylfaen"/>
          <w:vertAlign w:val="superscript"/>
          <w:lang w:val="hy-AM"/>
        </w:rPr>
        <w:t xml:space="preserve">                                                        ամիսը, ամսաթիվը, տարեթիվը</w:t>
      </w:r>
    </w:p>
    <w:p w14:paraId="40EF3FD4" w14:textId="77777777" w:rsidR="00091EBC" w:rsidRPr="00064ADD" w:rsidRDefault="00091EBC" w:rsidP="00091EBC">
      <w:pPr>
        <w:pStyle w:val="31"/>
        <w:spacing w:line="240" w:lineRule="auto"/>
        <w:jc w:val="center"/>
        <w:rPr>
          <w:rFonts w:ascii="GHEA Grapalat" w:hAnsi="GHEA Grapalat" w:cs="Arial"/>
          <w:b/>
          <w:lang w:val="hy-AM"/>
        </w:rPr>
      </w:pPr>
    </w:p>
    <w:p w14:paraId="35707591" w14:textId="77777777" w:rsidR="00091EBC" w:rsidRPr="00064ADD" w:rsidRDefault="00091EBC" w:rsidP="00091EBC">
      <w:pPr>
        <w:pStyle w:val="31"/>
        <w:spacing w:line="240" w:lineRule="auto"/>
        <w:jc w:val="right"/>
        <w:rPr>
          <w:rFonts w:ascii="GHEA Grapalat" w:hAnsi="GHEA Grapalat"/>
          <w:szCs w:val="24"/>
          <w:lang w:val="hy-AM"/>
        </w:rPr>
      </w:pPr>
    </w:p>
    <w:p w14:paraId="365B1571" w14:textId="77777777" w:rsidR="00631658" w:rsidRPr="00064ADD" w:rsidRDefault="00631658" w:rsidP="00631658">
      <w:pPr>
        <w:jc w:val="right"/>
        <w:rPr>
          <w:rFonts w:ascii="GHEA Grapalat" w:hAnsi="GHEA Grapalat" w:cs="GHEA Grapalat"/>
          <w:i/>
          <w:sz w:val="18"/>
          <w:szCs w:val="18"/>
          <w:lang w:val="hy-AM"/>
        </w:rPr>
      </w:pPr>
    </w:p>
    <w:p w14:paraId="5F525AC1" w14:textId="77777777" w:rsidR="00631658" w:rsidRPr="00064ADD" w:rsidRDefault="00631658" w:rsidP="00631658">
      <w:pPr>
        <w:pStyle w:val="31"/>
        <w:spacing w:line="240" w:lineRule="auto"/>
        <w:jc w:val="right"/>
        <w:rPr>
          <w:rFonts w:ascii="GHEA Grapalat" w:hAnsi="GHEA Grapalat" w:cs="Sylfaen"/>
          <w:b/>
          <w:lang w:val="hy-AM"/>
        </w:rPr>
      </w:pPr>
      <w:r w:rsidRPr="00064ADD">
        <w:rPr>
          <w:rFonts w:ascii="GHEA Grapalat" w:hAnsi="GHEA Grapalat" w:cs="Sylfaen"/>
          <w:b/>
          <w:lang w:val="hy-AM"/>
        </w:rPr>
        <w:t>Հավելված 5.1</w:t>
      </w:r>
    </w:p>
    <w:p w14:paraId="75707B9F" w14:textId="0C80E435" w:rsidR="00631658" w:rsidRPr="00064ADD" w:rsidRDefault="008D288D" w:rsidP="00631658">
      <w:pPr>
        <w:pStyle w:val="31"/>
        <w:spacing w:line="240" w:lineRule="auto"/>
        <w:jc w:val="right"/>
        <w:rPr>
          <w:rFonts w:ascii="GHEA Grapalat" w:hAnsi="GHEA Grapalat" w:cs="Sylfaen"/>
          <w:b/>
          <w:lang w:val="hy-AM"/>
        </w:rPr>
      </w:pPr>
      <w:r w:rsidRPr="008D288D">
        <w:rPr>
          <w:rFonts w:ascii="GHEA Grapalat" w:hAnsi="GHEA Grapalat" w:cs="Sylfaen"/>
          <w:b/>
          <w:lang w:val="pt-BR"/>
        </w:rPr>
        <w:t>«</w:t>
      </w:r>
      <w:r w:rsidR="007521A1">
        <w:rPr>
          <w:rFonts w:ascii="GHEA Grapalat" w:hAnsi="GHEA Grapalat" w:cs="Sylfaen"/>
          <w:b/>
          <w:lang w:val="hy-AM"/>
        </w:rPr>
        <w:t>ԱՄՓՀ-ԲՄԾՁԲ-56/24</w:t>
      </w:r>
      <w:r w:rsidRPr="008D288D">
        <w:rPr>
          <w:rFonts w:ascii="GHEA Grapalat" w:hAnsi="GHEA Grapalat" w:cs="Sylfaen"/>
          <w:b/>
          <w:lang w:val="pt-BR"/>
        </w:rPr>
        <w:t>»</w:t>
      </w:r>
      <w:r w:rsidR="00631658" w:rsidRPr="00064ADD">
        <w:rPr>
          <w:rFonts w:ascii="GHEA Grapalat" w:hAnsi="GHEA Grapalat" w:cs="Sylfaen"/>
          <w:b/>
          <w:lang w:val="hy-AM"/>
        </w:rPr>
        <w:t xml:space="preserve">  ծածկագրով</w:t>
      </w:r>
    </w:p>
    <w:p w14:paraId="774376F9" w14:textId="0586C53E" w:rsidR="00631658" w:rsidRPr="00064ADD" w:rsidRDefault="00AF2E05" w:rsidP="00631658">
      <w:pPr>
        <w:pStyle w:val="31"/>
        <w:spacing w:line="240" w:lineRule="auto"/>
        <w:jc w:val="right"/>
        <w:rPr>
          <w:rFonts w:ascii="GHEA Grapalat" w:hAnsi="GHEA Grapalat" w:cs="Sylfaen"/>
          <w:b/>
          <w:lang w:val="hy-AM"/>
        </w:rPr>
      </w:pPr>
      <w:r>
        <w:rPr>
          <w:rFonts w:ascii="GHEA Grapalat" w:hAnsi="GHEA Grapalat" w:cs="Sylfaen"/>
          <w:b/>
          <w:lang w:val="hy-AM"/>
        </w:rPr>
        <w:t>ԲԱՑ ՄՐՑՈՒՅԹԻ</w:t>
      </w:r>
      <w:r w:rsidR="003117AD">
        <w:rPr>
          <w:rFonts w:ascii="GHEA Grapalat" w:hAnsi="GHEA Grapalat" w:cs="Sylfaen"/>
          <w:b/>
          <w:lang w:val="hy-AM"/>
        </w:rPr>
        <w:t xml:space="preserve"> </w:t>
      </w:r>
      <w:r w:rsidR="00631658" w:rsidRPr="00064ADD">
        <w:rPr>
          <w:rFonts w:ascii="GHEA Grapalat" w:hAnsi="GHEA Grapalat" w:cs="Sylfaen"/>
          <w:b/>
          <w:lang w:val="hy-AM"/>
        </w:rPr>
        <w:t xml:space="preserve"> հրավերի</w:t>
      </w:r>
    </w:p>
    <w:p w14:paraId="7238242B" w14:textId="77777777" w:rsidR="008D288D" w:rsidRDefault="00631658" w:rsidP="00631658">
      <w:pPr>
        <w:jc w:val="center"/>
        <w:rPr>
          <w:rFonts w:ascii="GHEA Grapalat" w:hAnsi="GHEA Grapalat" w:cs="GHEA Grapalat"/>
          <w:b/>
          <w:sz w:val="18"/>
          <w:szCs w:val="18"/>
          <w:lang w:val="hy-AM"/>
        </w:rPr>
      </w:pPr>
      <w:r w:rsidRPr="00064ADD">
        <w:rPr>
          <w:rFonts w:ascii="GHEA Grapalat" w:hAnsi="GHEA Grapalat" w:cs="GHEA Grapalat"/>
          <w:b/>
          <w:sz w:val="18"/>
          <w:szCs w:val="18"/>
          <w:lang w:val="hy-AM"/>
        </w:rPr>
        <w:t xml:space="preserve">   </w:t>
      </w:r>
    </w:p>
    <w:p w14:paraId="6ED06D3F" w14:textId="77777777"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14:paraId="4CFBEBD1" w14:textId="77777777"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14:paraId="77929A59" w14:textId="77777777" w:rsidR="00631658" w:rsidRPr="00064ADD" w:rsidRDefault="00631658" w:rsidP="00631658">
      <w:pPr>
        <w:rPr>
          <w:rFonts w:ascii="GHEA Grapalat" w:hAnsi="GHEA Grapalat" w:cs="GHEA Grapalat"/>
          <w:b/>
          <w:sz w:val="20"/>
          <w:szCs w:val="20"/>
          <w:lang w:val="hy-AM"/>
        </w:rPr>
      </w:pPr>
    </w:p>
    <w:p w14:paraId="4E3837FA" w14:textId="69630752"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008D288D">
        <w:rPr>
          <w:rFonts w:ascii="GHEA Grapalat" w:hAnsi="GHEA Grapalat" w:cs="GHEA Grapalat"/>
          <w:sz w:val="20"/>
          <w:szCs w:val="20"/>
          <w:lang w:val="hy-AM"/>
        </w:rPr>
        <w:t xml:space="preserve">           </w:t>
      </w:r>
      <w:r w:rsidRPr="00064ADD">
        <w:rPr>
          <w:rFonts w:ascii="GHEA Grapalat" w:hAnsi="GHEA Grapalat" w:cs="GHEA Grapalat"/>
          <w:sz w:val="20"/>
          <w:szCs w:val="20"/>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008D288D">
        <w:rPr>
          <w:rFonts w:ascii="GHEA Grapalat" w:hAnsi="GHEA Grapalat" w:cs="GHEA Grapalat"/>
          <w:sz w:val="20"/>
          <w:szCs w:val="20"/>
          <w:lang w:val="hy-AM"/>
        </w:rPr>
        <w:t xml:space="preserve"> 202</w:t>
      </w:r>
      <w:r w:rsidR="008A2D83">
        <w:rPr>
          <w:rFonts w:ascii="GHEA Grapalat" w:hAnsi="GHEA Grapalat" w:cs="GHEA Grapalat"/>
          <w:sz w:val="20"/>
          <w:szCs w:val="20"/>
          <w:lang w:val="hy-AM"/>
        </w:rPr>
        <w:t>4</w:t>
      </w:r>
      <w:r w:rsidR="008D288D">
        <w:rPr>
          <w:rFonts w:ascii="GHEA Grapalat" w:hAnsi="GHEA Grapalat" w:cs="GHEA Grapalat"/>
          <w:sz w:val="20"/>
          <w:szCs w:val="20"/>
          <w:lang w:val="hy-AM"/>
        </w:rPr>
        <w:t>թ.</w:t>
      </w:r>
    </w:p>
    <w:p w14:paraId="5DC83E2C" w14:textId="77777777" w:rsidR="00631658" w:rsidRPr="00064ADD" w:rsidRDefault="00631658" w:rsidP="00631658">
      <w:pPr>
        <w:rPr>
          <w:rFonts w:ascii="GHEA Grapalat" w:hAnsi="GHEA Grapalat" w:cs="GHEA Grapalat"/>
          <w:sz w:val="20"/>
          <w:szCs w:val="20"/>
          <w:lang w:val="hy-AM"/>
        </w:rPr>
      </w:pPr>
    </w:p>
    <w:p w14:paraId="6605FB58" w14:textId="77777777"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0E884540" w14:textId="77777777"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CD55968" w14:textId="77777777" w:rsidR="00631658" w:rsidRPr="00064ADD" w:rsidRDefault="00631658" w:rsidP="00631658">
      <w:pPr>
        <w:ind w:firstLine="708"/>
        <w:jc w:val="both"/>
        <w:rPr>
          <w:rFonts w:ascii="GHEA Grapalat" w:hAnsi="GHEA Grapalat" w:cs="GHEA Grapalat"/>
          <w:sz w:val="20"/>
          <w:szCs w:val="20"/>
          <w:lang w:val="hy-AM"/>
        </w:rPr>
      </w:pPr>
    </w:p>
    <w:p w14:paraId="3FD3A440" w14:textId="77777777"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14:paraId="3551114E" w14:textId="77777777"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14:paraId="02119FF4" w14:textId="77777777" w:rsidR="008D288D" w:rsidRPr="00064ADD" w:rsidRDefault="008D288D" w:rsidP="008D288D">
      <w:pPr>
        <w:jc w:val="both"/>
        <w:rPr>
          <w:rFonts w:ascii="GHEA Grapalat" w:hAnsi="GHEA Grapalat" w:cs="GHEA Grapalat"/>
          <w:sz w:val="20"/>
          <w:szCs w:val="20"/>
          <w:lang w:val="pt-BR"/>
        </w:rPr>
      </w:pPr>
      <w:r>
        <w:rPr>
          <w:rFonts w:ascii="GHEA Grapalat" w:hAnsi="GHEA Grapalat" w:cs="GHEA Grapalat"/>
          <w:sz w:val="20"/>
          <w:szCs w:val="20"/>
          <w:lang w:val="hy-AM"/>
        </w:rPr>
        <w:t xml:space="preserve">     </w:t>
      </w:r>
      <w:r w:rsidR="00631658" w:rsidRPr="00064ADD">
        <w:rPr>
          <w:rFonts w:ascii="GHEA Grapalat" w:hAnsi="GHEA Grapalat" w:cs="GHEA Grapalat"/>
          <w:sz w:val="20"/>
          <w:szCs w:val="20"/>
          <w:lang w:val="pt-BR"/>
        </w:rPr>
        <w:t xml:space="preserve">1.1 Ընկերությունը մասնակցում է </w:t>
      </w:r>
      <w:r>
        <w:rPr>
          <w:rFonts w:ascii="GHEA Grapalat" w:hAnsi="GHEA Grapalat" w:cs="GHEA Grapalat"/>
          <w:sz w:val="20"/>
          <w:szCs w:val="20"/>
          <w:lang w:val="hy-AM"/>
        </w:rPr>
        <w:t>Փարաքարի համայնքապետարանի</w:t>
      </w:r>
      <w:r w:rsidRPr="00064ADD">
        <w:rPr>
          <w:rFonts w:ascii="GHEA Grapalat" w:hAnsi="GHEA Grapalat" w:cs="GHEA Grapalat"/>
          <w:sz w:val="20"/>
          <w:szCs w:val="20"/>
          <w:lang w:val="pt-BR"/>
        </w:rPr>
        <w:t xml:space="preserve"> (այսուհետ` Պատվիրատու) կողմից </w:t>
      </w:r>
    </w:p>
    <w:p w14:paraId="7931F31B" w14:textId="155F8870" w:rsidR="00631658" w:rsidRPr="00064ADD" w:rsidRDefault="008D288D" w:rsidP="008D288D">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կազմակերպված` </w:t>
      </w:r>
      <w:r w:rsidRPr="008D288D">
        <w:rPr>
          <w:rFonts w:ascii="GHEA Grapalat" w:hAnsi="GHEA Grapalat" w:cs="Sylfaen"/>
          <w:sz w:val="20"/>
          <w:lang w:val="pt-BR"/>
        </w:rPr>
        <w:t>«</w:t>
      </w:r>
      <w:r w:rsidR="007521A1">
        <w:rPr>
          <w:rFonts w:ascii="GHEA Grapalat" w:hAnsi="GHEA Grapalat" w:cs="Sylfaen"/>
          <w:sz w:val="20"/>
        </w:rPr>
        <w:t>ԱՄՓՀ</w:t>
      </w:r>
      <w:r w:rsidR="007521A1" w:rsidRPr="007521A1">
        <w:rPr>
          <w:rFonts w:ascii="GHEA Grapalat" w:hAnsi="GHEA Grapalat" w:cs="Sylfaen"/>
          <w:sz w:val="20"/>
          <w:lang w:val="pt-BR"/>
        </w:rPr>
        <w:t>-</w:t>
      </w:r>
      <w:r w:rsidR="007521A1">
        <w:rPr>
          <w:rFonts w:ascii="GHEA Grapalat" w:hAnsi="GHEA Grapalat" w:cs="Sylfaen"/>
          <w:sz w:val="20"/>
        </w:rPr>
        <w:t>ԲՄԾՁԲ</w:t>
      </w:r>
      <w:r w:rsidR="007521A1" w:rsidRPr="007521A1">
        <w:rPr>
          <w:rFonts w:ascii="GHEA Grapalat" w:hAnsi="GHEA Grapalat" w:cs="Sylfaen"/>
          <w:sz w:val="20"/>
          <w:lang w:val="pt-BR"/>
        </w:rPr>
        <w:t>-56/24</w:t>
      </w:r>
      <w:r w:rsidRPr="008D288D">
        <w:rPr>
          <w:rFonts w:ascii="GHEA Grapalat" w:hAnsi="GHEA Grapalat" w:cs="Sylfaen"/>
          <w:sz w:val="20"/>
          <w:lang w:val="pt-BR"/>
        </w:rPr>
        <w:t>»</w:t>
      </w:r>
      <w:r w:rsidRPr="00064ADD">
        <w:rPr>
          <w:rFonts w:ascii="GHEA Grapalat" w:hAnsi="GHEA Grapalat" w:cs="GHEA Grapalat"/>
          <w:sz w:val="20"/>
          <w:szCs w:val="20"/>
          <w:lang w:val="pt-BR"/>
        </w:rPr>
        <w:t xml:space="preserve"> </w:t>
      </w:r>
      <w:r w:rsidR="00631658" w:rsidRPr="00064ADD">
        <w:rPr>
          <w:rFonts w:ascii="GHEA Grapalat" w:hAnsi="GHEA Grapalat" w:cs="GHEA Grapalat"/>
          <w:sz w:val="20"/>
          <w:szCs w:val="20"/>
          <w:lang w:val="pt-BR"/>
        </w:rPr>
        <w:t xml:space="preserve">  ծածկագրով գնման ընթացակարգին:</w:t>
      </w:r>
    </w:p>
    <w:p w14:paraId="0C485E1B" w14:textId="77777777"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4F4EEFA0" w14:textId="77777777"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14:paraId="224BA159"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4A798D1A"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14:paraId="3426FA02" w14:textId="77777777"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651F737" w14:textId="77777777"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2185E6AD" w14:textId="77777777"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28EF51B1"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064ADD">
        <w:rPr>
          <w:rFonts w:ascii="GHEA Grapalat" w:hAnsi="GHEA Grapalat" w:cs="GHEA Grapalat"/>
          <w:sz w:val="20"/>
          <w:szCs w:val="20"/>
          <w:lang w:val="hy-AM"/>
        </w:rPr>
        <w:t xml:space="preserve">Պահանջագիրը բնօրինակներով </w:t>
      </w:r>
      <w:r w:rsidRPr="00064ADD">
        <w:rPr>
          <w:rFonts w:ascii="GHEA Grapalat" w:hAnsi="GHEA Grapalat" w:cs="GHEA Grapalat"/>
          <w:sz w:val="20"/>
          <w:szCs w:val="20"/>
          <w:lang w:val="pt-BR"/>
        </w:rPr>
        <w:t xml:space="preserve">ներկայացնում է </w:t>
      </w:r>
      <w:r w:rsidRPr="00064ADD">
        <w:rPr>
          <w:rFonts w:ascii="GHEA Grapalat" w:hAnsi="GHEA Grapalat" w:cs="GHEA Grapalat"/>
          <w:sz w:val="20"/>
          <w:szCs w:val="20"/>
          <w:lang w:val="hy-AM"/>
        </w:rPr>
        <w:t>Վճարող Բանկին</w:t>
      </w:r>
      <w:r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064ADD">
        <w:rPr>
          <w:rFonts w:ascii="GHEA Grapalat" w:hAnsi="GHEA Grapalat" w:cs="GHEA Grapalat"/>
          <w:sz w:val="20"/>
          <w:szCs w:val="20"/>
          <w:lang w:val="hy-AM"/>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էլեկտրոնային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թվային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ստորագրությամբ</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հաստատված</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լինելու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դեպքում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դրանք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են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ներկայացվում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էլեկտրոնային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կրիչներով</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ինչպես</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նաև</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դրանցից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արտատպված</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թղթային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տարբերակներով</w:t>
      </w:r>
      <w:r w:rsidRPr="00064ADD">
        <w:rPr>
          <w:rFonts w:ascii="GHEA Grapalat" w:hAnsi="GHEA Grapalat" w:cs="GHEA Grapalat"/>
          <w:sz w:val="20"/>
          <w:szCs w:val="20"/>
          <w:lang w:val="pt-BR"/>
        </w:rPr>
        <w:t>:</w:t>
      </w:r>
    </w:p>
    <w:p w14:paraId="001DBAC9" w14:textId="77777777" w:rsidR="00631658" w:rsidRPr="00064ADD" w:rsidRDefault="00631658" w:rsidP="00631658">
      <w:pPr>
        <w:numPr>
          <w:ilvl w:val="1"/>
          <w:numId w:val="25"/>
        </w:numPr>
        <w:ind w:left="0"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0F936F70"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626DAEE"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14:paraId="3BA9A9FE" w14:textId="77777777"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lastRenderedPageBreak/>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EB56E7" w14:textId="77777777" w:rsidR="00631658" w:rsidRPr="00064ADD" w:rsidRDefault="00631658" w:rsidP="00631658">
      <w:pPr>
        <w:jc w:val="both"/>
        <w:rPr>
          <w:rFonts w:ascii="GHEA Grapalat" w:hAnsi="GHEA Grapalat" w:cs="GHEA Grapalat"/>
          <w:sz w:val="20"/>
          <w:szCs w:val="20"/>
          <w:lang w:val="hy-AM"/>
        </w:rPr>
      </w:pPr>
    </w:p>
    <w:p w14:paraId="3D71CFC2" w14:textId="77777777" w:rsidR="00631658" w:rsidRPr="00064ADD" w:rsidRDefault="00B75158" w:rsidP="007C2603">
      <w:pPr>
        <w:ind w:left="720"/>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14:paraId="523C186C" w14:textId="77777777"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14:paraId="6681C3FE"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1B48E288"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6274D87" w14:textId="77777777"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CD610E1" w14:textId="77777777"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7B526399" w14:textId="77777777" w:rsidR="00631658" w:rsidRPr="00064ADD" w:rsidRDefault="00631658" w:rsidP="00631658">
      <w:pPr>
        <w:ind w:firstLine="567"/>
        <w:jc w:val="both"/>
        <w:rPr>
          <w:rFonts w:ascii="GHEA Grapalat" w:hAnsi="GHEA Grapalat" w:cs="GHEA Grapalat"/>
          <w:sz w:val="20"/>
          <w:szCs w:val="20"/>
          <w:lang w:val="hy-AM"/>
        </w:rPr>
      </w:pPr>
    </w:p>
    <w:p w14:paraId="22C3D8F3" w14:textId="77777777"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14:paraId="4E669933" w14:textId="77777777"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14:paraId="511018D6"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14:paraId="7195A560"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4F659B3"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14:paraId="49DBEB63"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4E21A1F"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14:paraId="4110D2FB"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3D7AB81B"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14:paraId="27F5C43E"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1A764F99"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14:paraId="47D86897" w14:textId="77777777"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14:paraId="543131AF" w14:textId="77777777"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14:paraId="7E4BF5B0"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14:paraId="431D6F74" w14:textId="77777777" w:rsidR="00631658" w:rsidRPr="00064ADD" w:rsidRDefault="00631658" w:rsidP="00631658">
      <w:pPr>
        <w:jc w:val="both"/>
        <w:rPr>
          <w:rFonts w:ascii="GHEA Grapalat" w:hAnsi="GHEA Grapalat"/>
          <w:sz w:val="20"/>
          <w:szCs w:val="20"/>
          <w:lang w:val="hy-AM"/>
        </w:rPr>
      </w:pPr>
    </w:p>
    <w:p w14:paraId="5B497B32" w14:textId="77777777"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14:paraId="2D082700" w14:textId="77777777" w:rsidR="00631658" w:rsidRPr="00064ADD" w:rsidRDefault="00631658" w:rsidP="00631658">
      <w:pPr>
        <w:jc w:val="center"/>
        <w:rPr>
          <w:rFonts w:ascii="GHEA Grapalat" w:hAnsi="GHEA Grapalat" w:cs="GHEA Grapalat"/>
          <w:sz w:val="20"/>
          <w:szCs w:val="20"/>
          <w:lang w:val="hy-AM"/>
        </w:rPr>
      </w:pPr>
    </w:p>
    <w:p w14:paraId="2CCCEBD1"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C7F68F9" w14:textId="77777777"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4EEAED33" w14:textId="77777777" w:rsidR="00334B2F" w:rsidRPr="00064ADD" w:rsidRDefault="00631658" w:rsidP="00334B2F">
      <w:pPr>
        <w:pStyle w:val="31"/>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14:paraId="526E094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9AA814" w14:textId="77777777"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14:paraId="392EC5FB" w14:textId="77777777" w:rsidR="00334B2F" w:rsidRPr="00064ADD" w:rsidRDefault="00334B2F" w:rsidP="00CB0ADE">
            <w:pPr>
              <w:jc w:val="center"/>
              <w:rPr>
                <w:rFonts w:ascii="GHEA Grapalat" w:hAnsi="GHEA Grapalat" w:cs="Arial"/>
                <w:bCs/>
                <w:i/>
                <w:sz w:val="20"/>
                <w:szCs w:val="20"/>
              </w:rPr>
            </w:pPr>
          </w:p>
        </w:tc>
      </w:tr>
      <w:tr w:rsidR="00334B2F" w:rsidRPr="00064ADD" w14:paraId="374C4FB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677DA7"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14:paraId="35D192D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9B672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14:paraId="3E957375"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3FC3BF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14:paraId="3E4422C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7B2B98"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14:paraId="455B306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F663B0"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14:paraId="3D89B2A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65CB49C"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73A2FD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981679"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334B2F" w:rsidRPr="00064ADD" w14:paraId="0D57BAF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DCF2B4"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9</w:t>
            </w:r>
            <w:r w:rsidRPr="00064ADD">
              <w:rPr>
                <w:rFonts w:ascii="GHEA Grapalat" w:hAnsi="GHEA Grapalat" w:cs="Sylfaen"/>
                <w:sz w:val="20"/>
                <w:szCs w:val="20"/>
              </w:rPr>
              <w:t>. 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Arial"/>
                <w:sz w:val="20"/>
                <w:szCs w:val="20"/>
              </w:rPr>
              <w:t>`</w:t>
            </w:r>
          </w:p>
        </w:tc>
      </w:tr>
      <w:tr w:rsidR="00334B2F" w:rsidRPr="00064ADD" w14:paraId="0031467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AD15FB" w14:textId="77777777" w:rsidR="00334B2F" w:rsidRPr="00064ADD" w:rsidRDefault="00334B2F" w:rsidP="00CB0ADE">
            <w:pPr>
              <w:rPr>
                <w:rFonts w:ascii="GHEA Grapalat" w:hAnsi="GHEA Grapalat" w:cs="Sylfaen"/>
                <w:sz w:val="20"/>
                <w:szCs w:val="20"/>
                <w:lang w:val="ru-RU"/>
              </w:rPr>
            </w:pPr>
            <w:r w:rsidRPr="00064ADD">
              <w:rPr>
                <w:rFonts w:ascii="GHEA Grapalat" w:hAnsi="GHEA Grapalat" w:cs="Sylfaen"/>
                <w:sz w:val="20"/>
                <w:szCs w:val="20"/>
                <w:lang w:val="ru-RU"/>
              </w:rPr>
              <w:t xml:space="preserve">10. </w:t>
            </w:r>
            <w:r w:rsidRPr="00064ADD">
              <w:rPr>
                <w:rFonts w:ascii="GHEA Grapalat" w:hAnsi="GHEA Grapalat" w:cs="Sylfaen"/>
                <w:sz w:val="20"/>
                <w:szCs w:val="20"/>
              </w:rPr>
              <w:t xml:space="preserve"> Շահառուի</w:t>
            </w:r>
            <w:r w:rsidRPr="00064ADD">
              <w:rPr>
                <w:rFonts w:ascii="GHEA Grapalat" w:hAnsi="GHEA Grapalat" w:cs="Arial"/>
                <w:sz w:val="20"/>
                <w:szCs w:val="20"/>
              </w:rPr>
              <w:t xml:space="preserve"> </w:t>
            </w:r>
            <w:r w:rsidRPr="00064ADD">
              <w:rPr>
                <w:rFonts w:ascii="GHEA Grapalat" w:hAnsi="GHEA Grapalat" w:cs="Sylfaen"/>
                <w:sz w:val="20"/>
                <w:szCs w:val="20"/>
              </w:rPr>
              <w:t xml:space="preserve"> ՀԾՀ</w:t>
            </w:r>
            <w:r w:rsidRPr="00064ADD">
              <w:rPr>
                <w:rFonts w:ascii="GHEA Grapalat" w:hAnsi="GHEA Grapalat" w:cs="Sylfaen"/>
                <w:sz w:val="20"/>
                <w:szCs w:val="20"/>
                <w:lang w:val="ru-RU"/>
              </w:rPr>
              <w:t xml:space="preserve"> (</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58222BAB"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699FBE"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11</w:t>
            </w:r>
            <w:r w:rsidRPr="00064ADD">
              <w:rPr>
                <w:rFonts w:ascii="GHEA Grapalat" w:hAnsi="GHEA Grapalat" w:cs="Sylfaen"/>
                <w:sz w:val="20"/>
                <w:szCs w:val="20"/>
              </w:rPr>
              <w:t>. Շահառուի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14:paraId="2FD125B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F219B6"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2</w:t>
            </w:r>
            <w:r w:rsidRPr="00064ADD">
              <w:rPr>
                <w:rFonts w:ascii="GHEA Grapalat" w:hAnsi="GHEA Grapalat" w:cs="Sylfaen"/>
                <w:sz w:val="20"/>
                <w:szCs w:val="20"/>
              </w:rPr>
              <w:t>.Շահառուի</w:t>
            </w:r>
            <w:r w:rsidRPr="00064ADD">
              <w:rPr>
                <w:rFonts w:ascii="GHEA Grapalat" w:hAnsi="GHEA Grapalat" w:cs="Sylfaen"/>
                <w:sz w:val="20"/>
                <w:szCs w:val="20"/>
                <w:lang w:val="hy-AM"/>
              </w:rPr>
              <w:t>ն</w:t>
            </w:r>
            <w:r w:rsidRPr="00064ADD">
              <w:rPr>
                <w:rFonts w:ascii="GHEA Grapalat" w:hAnsi="GHEA Grapalat" w:cs="Arial"/>
                <w:sz w:val="20"/>
                <w:szCs w:val="20"/>
              </w:rPr>
              <w:t xml:space="preserve"> </w:t>
            </w:r>
            <w:r w:rsidRPr="00064ADD">
              <w:rPr>
                <w:rFonts w:ascii="GHEA Grapalat" w:hAnsi="GHEA Grapalat" w:cs="Sylfaen"/>
                <w:sz w:val="20"/>
                <w:szCs w:val="20"/>
                <w:lang w:val="hy-AM"/>
              </w:rPr>
              <w:t xml:space="preserve"> սպասարկող Ֆինանսական կազմակերպություն</w:t>
            </w:r>
            <w:r w:rsidRPr="00064ADD">
              <w:rPr>
                <w:rFonts w:ascii="GHEA Grapalat" w:hAnsi="GHEA Grapalat" w:cs="Sylfaen"/>
                <w:sz w:val="20"/>
                <w:szCs w:val="20"/>
              </w:rPr>
              <w:t xml:space="preserve"> (բանկ)</w:t>
            </w:r>
            <w:r w:rsidRPr="00064ADD">
              <w:rPr>
                <w:rFonts w:ascii="GHEA Grapalat" w:hAnsi="GHEA Grapalat" w:cs="Arial"/>
                <w:sz w:val="20"/>
                <w:szCs w:val="20"/>
              </w:rPr>
              <w:t>`</w:t>
            </w:r>
          </w:p>
        </w:tc>
      </w:tr>
      <w:tr w:rsidR="00334B2F" w:rsidRPr="00064ADD" w14:paraId="2F250A6F"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A1E6E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3</w:t>
            </w:r>
            <w:r w:rsidRPr="00064ADD">
              <w:rPr>
                <w:rFonts w:ascii="GHEA Grapalat" w:hAnsi="GHEA Grapalat" w:cs="Sylfaen"/>
                <w:sz w:val="20"/>
                <w:szCs w:val="20"/>
              </w:rPr>
              <w:t>.Շահառուի</w:t>
            </w:r>
            <w:r w:rsidRPr="00064ADD">
              <w:rPr>
                <w:rFonts w:ascii="GHEA Grapalat" w:hAnsi="GHEA Grapalat" w:cs="Arial"/>
                <w:sz w:val="20"/>
                <w:szCs w:val="20"/>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 xml:space="preserve"> (</w:t>
            </w:r>
            <w:r w:rsidRPr="00064ADD">
              <w:rPr>
                <w:rFonts w:ascii="GHEA Grapalat" w:hAnsi="GHEA Grapalat" w:cs="Sylfaen"/>
                <w:sz w:val="20"/>
                <w:szCs w:val="20"/>
              </w:rPr>
              <w:t>հշ</w:t>
            </w:r>
            <w:r w:rsidRPr="00064ADD">
              <w:rPr>
                <w:rFonts w:ascii="GHEA Grapalat" w:hAnsi="GHEA Grapalat" w:cs="Arial"/>
                <w:sz w:val="20"/>
                <w:szCs w:val="20"/>
              </w:rPr>
              <w:t>.N)</w:t>
            </w:r>
          </w:p>
        </w:tc>
      </w:tr>
      <w:tr w:rsidR="00334B2F" w:rsidRPr="00064ADD" w14:paraId="260455D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0E1339"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14:paraId="781CE4D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F5CD9D1"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14:paraId="47CE919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83011E"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14:paraId="7BBD67F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AB563AA" w14:textId="77777777"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14:paraId="5822C7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2C4A6E8F" w14:textId="77777777"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14:paraId="3E80394B" w14:textId="77777777" w:rsidR="00334B2F" w:rsidRPr="00064ADD" w:rsidRDefault="00334B2F" w:rsidP="00CB0ADE">
            <w:pPr>
              <w:rPr>
                <w:rFonts w:ascii="GHEA Grapalat" w:hAnsi="GHEA Grapalat" w:cs="Arial"/>
                <w:sz w:val="20"/>
                <w:szCs w:val="20"/>
              </w:rPr>
            </w:pPr>
          </w:p>
        </w:tc>
      </w:tr>
      <w:tr w:rsidR="00334B2F" w:rsidRPr="00064ADD" w14:paraId="5E8F7461"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49586109" w14:textId="77777777" w:rsidR="00334B2F" w:rsidRPr="00064ADD" w:rsidRDefault="00334B2F" w:rsidP="00CB0ADE">
            <w:pPr>
              <w:rPr>
                <w:rFonts w:ascii="GHEA Grapalat" w:hAnsi="GHEA Grapalat" w:cs="Arial"/>
                <w:sz w:val="20"/>
                <w:szCs w:val="20"/>
                <w:lang w:val="hy-AM"/>
              </w:rPr>
            </w:pPr>
          </w:p>
        </w:tc>
      </w:tr>
      <w:tr w:rsidR="00334B2F" w:rsidRPr="00064ADD" w14:paraId="31A227B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708C79" w14:textId="77777777"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14:paraId="38C9D2A0" w14:textId="77777777" w:rsidR="00334B2F" w:rsidRPr="00064ADD" w:rsidRDefault="00334B2F" w:rsidP="00CB0ADE">
            <w:pPr>
              <w:rPr>
                <w:rFonts w:ascii="GHEA Grapalat" w:hAnsi="GHEA Grapalat" w:cs="Sylfaen"/>
                <w:sz w:val="20"/>
                <w:szCs w:val="20"/>
                <w:lang w:val="ru-RU"/>
              </w:rPr>
            </w:pPr>
          </w:p>
        </w:tc>
      </w:tr>
      <w:tr w:rsidR="00334B2F" w:rsidRPr="00064ADD" w14:paraId="691683C8"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DA0D97"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14:paraId="2C483498" w14:textId="77777777" w:rsidR="00334B2F" w:rsidRPr="00064ADD" w:rsidRDefault="00334B2F" w:rsidP="00CB0ADE">
            <w:pPr>
              <w:rPr>
                <w:rFonts w:ascii="GHEA Grapalat" w:hAnsi="GHEA Grapalat" w:cs="Sylfaen"/>
                <w:sz w:val="20"/>
                <w:szCs w:val="20"/>
                <w:lang w:val="hy-AM"/>
              </w:rPr>
            </w:pPr>
          </w:p>
        </w:tc>
      </w:tr>
      <w:tr w:rsidR="00334B2F" w:rsidRPr="00064ADD" w14:paraId="560B360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1FCA8452" w14:textId="77777777"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14:paraId="37431083" w14:textId="77777777" w:rsidR="00334B2F" w:rsidRPr="00064ADD" w:rsidRDefault="00334B2F" w:rsidP="00CB0ADE">
            <w:pPr>
              <w:rPr>
                <w:rFonts w:ascii="GHEA Grapalat" w:hAnsi="GHEA Grapalat" w:cs="Sylfaen"/>
                <w:sz w:val="20"/>
                <w:szCs w:val="20"/>
              </w:rPr>
            </w:pPr>
          </w:p>
          <w:p w14:paraId="22DD3973"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1BF1ABAC" w14:textId="77777777" w:rsidR="00334B2F" w:rsidRPr="00064ADD" w:rsidRDefault="00334B2F" w:rsidP="00CB0ADE">
            <w:pPr>
              <w:rPr>
                <w:rFonts w:ascii="GHEA Grapalat" w:hAnsi="GHEA Grapalat" w:cs="Tahoma"/>
                <w:color w:val="000000"/>
                <w:sz w:val="20"/>
                <w:szCs w:val="20"/>
              </w:rPr>
            </w:pPr>
          </w:p>
          <w:p w14:paraId="2153B67C" w14:textId="77777777" w:rsidR="00334B2F" w:rsidRPr="00064ADD" w:rsidRDefault="00334B2F" w:rsidP="00CB0ADE">
            <w:pPr>
              <w:rPr>
                <w:rFonts w:ascii="GHEA Grapalat" w:hAnsi="GHEA Grapalat" w:cs="Sylfaen"/>
                <w:sz w:val="20"/>
                <w:szCs w:val="20"/>
              </w:rPr>
            </w:pPr>
          </w:p>
          <w:p w14:paraId="238C7416"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5E4E3CF1" w14:textId="77777777" w:rsidR="00334B2F" w:rsidRPr="00064ADD" w:rsidRDefault="00334B2F" w:rsidP="00CB0ADE">
            <w:pPr>
              <w:rPr>
                <w:rFonts w:ascii="GHEA Grapalat" w:hAnsi="GHEA Grapalat" w:cs="Sylfaen"/>
                <w:sz w:val="20"/>
                <w:szCs w:val="20"/>
              </w:rPr>
            </w:pPr>
          </w:p>
          <w:p w14:paraId="7A84D84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14:paraId="556AA0EB"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14:paraId="76AC31F5" w14:textId="77777777"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470574FF" w14:textId="77777777"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14:paraId="3766312E" w14:textId="77777777" w:rsidR="00334B2F" w:rsidRPr="00064ADD" w:rsidRDefault="00334B2F" w:rsidP="00CB0ADE">
            <w:pPr>
              <w:jc w:val="right"/>
              <w:rPr>
                <w:rFonts w:ascii="GHEA Grapalat" w:hAnsi="GHEA Grapalat" w:cs="Sylfaen"/>
                <w:sz w:val="20"/>
                <w:szCs w:val="20"/>
              </w:rPr>
            </w:pPr>
          </w:p>
          <w:p w14:paraId="667983AE"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14:paraId="5EBD9F79" w14:textId="77777777" w:rsidR="00334B2F" w:rsidRPr="00064ADD" w:rsidRDefault="00334B2F" w:rsidP="00CB0ADE">
            <w:pPr>
              <w:jc w:val="right"/>
              <w:rPr>
                <w:rFonts w:ascii="GHEA Grapalat" w:hAnsi="GHEA Grapalat" w:cs="Tahoma"/>
                <w:color w:val="000000"/>
                <w:sz w:val="20"/>
                <w:szCs w:val="20"/>
              </w:rPr>
            </w:pPr>
          </w:p>
          <w:p w14:paraId="2B9BC910" w14:textId="77777777" w:rsidR="00334B2F" w:rsidRPr="00064ADD" w:rsidRDefault="00334B2F" w:rsidP="00CB0ADE">
            <w:pPr>
              <w:jc w:val="right"/>
              <w:rPr>
                <w:rFonts w:ascii="GHEA Grapalat" w:hAnsi="GHEA Grapalat" w:cs="Tahoma"/>
                <w:color w:val="000000"/>
                <w:sz w:val="20"/>
                <w:szCs w:val="20"/>
              </w:rPr>
            </w:pPr>
          </w:p>
          <w:p w14:paraId="127D3811"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14:paraId="68DCA210" w14:textId="77777777" w:rsidR="00334B2F" w:rsidRPr="00064ADD" w:rsidRDefault="00334B2F" w:rsidP="00CB0ADE">
            <w:pPr>
              <w:jc w:val="right"/>
              <w:rPr>
                <w:rFonts w:ascii="GHEA Grapalat" w:hAnsi="GHEA Grapalat" w:cs="Sylfaen"/>
                <w:sz w:val="20"/>
                <w:szCs w:val="20"/>
              </w:rPr>
            </w:pPr>
          </w:p>
          <w:p w14:paraId="7342415C" w14:textId="77777777"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14:paraId="4FD268CC" w14:textId="77777777" w:rsidR="00334B2F" w:rsidRPr="00064ADD" w:rsidRDefault="00334B2F" w:rsidP="00CB0ADE">
            <w:pPr>
              <w:jc w:val="right"/>
              <w:rPr>
                <w:rFonts w:ascii="GHEA Grapalat" w:hAnsi="GHEA Grapalat" w:cs="Sylfaen"/>
                <w:sz w:val="20"/>
                <w:szCs w:val="20"/>
              </w:rPr>
            </w:pPr>
          </w:p>
        </w:tc>
      </w:tr>
      <w:tr w:rsidR="00334B2F" w:rsidRPr="00064ADD" w14:paraId="4C981FFD"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7253F55"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14:paraId="3AFB529B" w14:textId="77777777"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14:paraId="569CDD06"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14:paraId="5AD80B6A"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2D3AD25A"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14:paraId="44A48F4D" w14:textId="77777777" w:rsidR="00334B2F" w:rsidRPr="00064ADD" w:rsidRDefault="00334B2F" w:rsidP="00CB0ADE">
            <w:pPr>
              <w:rPr>
                <w:rFonts w:ascii="GHEA Grapalat" w:hAnsi="GHEA Grapalat" w:cs="Tahoma"/>
                <w:color w:val="000000"/>
                <w:sz w:val="20"/>
                <w:szCs w:val="20"/>
              </w:rPr>
            </w:pPr>
          </w:p>
          <w:p w14:paraId="781A572F" w14:textId="77777777"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58F9A97" w14:textId="77777777"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14:paraId="112A57B8" w14:textId="77777777" w:rsidR="00334B2F" w:rsidRPr="00064ADD" w:rsidRDefault="00334B2F" w:rsidP="00CB0ADE">
            <w:pPr>
              <w:jc w:val="right"/>
              <w:rPr>
                <w:rFonts w:ascii="GHEA Grapalat" w:hAnsi="GHEA Grapalat" w:cs="Tahoma"/>
                <w:color w:val="000000"/>
                <w:sz w:val="20"/>
                <w:szCs w:val="20"/>
              </w:rPr>
            </w:pPr>
          </w:p>
          <w:p w14:paraId="2073DE8D" w14:textId="77777777" w:rsidR="00334B2F" w:rsidRPr="00064ADD" w:rsidRDefault="00334B2F" w:rsidP="00CB0ADE">
            <w:pPr>
              <w:jc w:val="right"/>
              <w:rPr>
                <w:rFonts w:ascii="GHEA Grapalat" w:hAnsi="GHEA Grapalat" w:cs="Tahoma"/>
                <w:color w:val="000000"/>
                <w:sz w:val="20"/>
                <w:szCs w:val="20"/>
              </w:rPr>
            </w:pPr>
          </w:p>
          <w:p w14:paraId="182D7D40" w14:textId="77777777"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14:paraId="242AB24E" w14:textId="77777777"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14:paraId="15071AB4" w14:textId="77777777" w:rsidR="00334B2F" w:rsidRPr="00064ADD" w:rsidRDefault="00334B2F" w:rsidP="00CB0ADE">
            <w:pPr>
              <w:jc w:val="right"/>
              <w:rPr>
                <w:rFonts w:ascii="GHEA Grapalat" w:hAnsi="GHEA Grapalat" w:cs="Arial"/>
                <w:sz w:val="20"/>
                <w:szCs w:val="20"/>
                <w:lang w:val="hy-AM"/>
              </w:rPr>
            </w:pPr>
          </w:p>
        </w:tc>
      </w:tr>
      <w:tr w:rsidR="00334B2F" w:rsidRPr="00064ADD" w14:paraId="450892C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3101A62"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14:paraId="1BD0E38A" w14:textId="77777777" w:rsidR="00334B2F" w:rsidRPr="00064ADD" w:rsidRDefault="00334B2F" w:rsidP="00CB0ADE">
            <w:pPr>
              <w:rPr>
                <w:rFonts w:ascii="GHEA Grapalat" w:hAnsi="GHEA Grapalat" w:cs="Sylfaen"/>
                <w:sz w:val="20"/>
                <w:szCs w:val="20"/>
              </w:rPr>
            </w:pPr>
          </w:p>
          <w:p w14:paraId="37B5F8FB" w14:textId="77777777" w:rsidR="00334B2F" w:rsidRPr="00064ADD" w:rsidRDefault="00334B2F" w:rsidP="00CB0ADE">
            <w:pPr>
              <w:rPr>
                <w:rFonts w:ascii="GHEA Grapalat" w:hAnsi="GHEA Grapalat" w:cs="Sylfaen"/>
                <w:sz w:val="20"/>
                <w:szCs w:val="20"/>
              </w:rPr>
            </w:pPr>
          </w:p>
          <w:p w14:paraId="5B1D897A" w14:textId="77777777"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14:paraId="172FF46D" w14:textId="77777777" w:rsidR="00334B2F" w:rsidRPr="00064ADD" w:rsidRDefault="00334B2F" w:rsidP="00CB0ADE">
            <w:pPr>
              <w:rPr>
                <w:rFonts w:ascii="GHEA Grapalat" w:hAnsi="GHEA Grapalat" w:cs="Sylfaen"/>
                <w:sz w:val="20"/>
                <w:szCs w:val="20"/>
              </w:rPr>
            </w:pPr>
          </w:p>
          <w:p w14:paraId="25C0AAAD"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6B6087B6" w14:textId="77777777"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71433B4A"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14:paraId="3B466E8F" w14:textId="77777777" w:rsidR="00334B2F" w:rsidRPr="00064ADD" w:rsidRDefault="00334B2F" w:rsidP="00CB0ADE">
            <w:pPr>
              <w:rPr>
                <w:rFonts w:ascii="GHEA Grapalat" w:hAnsi="GHEA Grapalat" w:cs="Sylfaen"/>
                <w:sz w:val="20"/>
                <w:szCs w:val="20"/>
              </w:rPr>
            </w:pPr>
          </w:p>
          <w:p w14:paraId="180C345A" w14:textId="77777777"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14:paraId="2741105A" w14:textId="77777777"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14:paraId="061D1441" w14:textId="77777777" w:rsidR="00334B2F" w:rsidRPr="00064ADD" w:rsidRDefault="00334B2F" w:rsidP="00CB0ADE">
            <w:pPr>
              <w:rPr>
                <w:rFonts w:ascii="GHEA Grapalat" w:hAnsi="GHEA Grapalat" w:cs="Sylfaen"/>
                <w:color w:val="000000"/>
                <w:sz w:val="20"/>
                <w:szCs w:val="20"/>
              </w:rPr>
            </w:pPr>
          </w:p>
          <w:p w14:paraId="249EC700" w14:textId="77777777" w:rsidR="00334B2F" w:rsidRPr="00064ADD" w:rsidRDefault="00334B2F" w:rsidP="00CB0ADE">
            <w:pPr>
              <w:rPr>
                <w:rFonts w:ascii="GHEA Grapalat" w:hAnsi="GHEA Grapalat" w:cs="Sylfaen"/>
                <w:sz w:val="20"/>
                <w:szCs w:val="20"/>
              </w:rPr>
            </w:pPr>
          </w:p>
          <w:p w14:paraId="7A45061D" w14:textId="77777777" w:rsidR="00334B2F" w:rsidRPr="00064ADD" w:rsidRDefault="00334B2F" w:rsidP="00CB0ADE">
            <w:pPr>
              <w:jc w:val="right"/>
              <w:rPr>
                <w:rFonts w:ascii="GHEA Grapalat" w:hAnsi="GHEA Grapalat" w:cs="Arial"/>
                <w:sz w:val="20"/>
                <w:szCs w:val="20"/>
              </w:rPr>
            </w:pPr>
          </w:p>
        </w:tc>
      </w:tr>
    </w:tbl>
    <w:p w14:paraId="74F49D82"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74B78AA"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560F616"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CD8C27"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F8665B1"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1F839F9" w14:textId="77777777"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AD4FD45" w14:textId="77777777"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14:paraId="2805048D" w14:textId="77777777"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14:paraId="682A8275" w14:textId="77777777" w:rsidTr="00CB0ADE">
        <w:tc>
          <w:tcPr>
            <w:tcW w:w="720" w:type="dxa"/>
            <w:tcBorders>
              <w:top w:val="single" w:sz="4" w:space="0" w:color="auto"/>
              <w:left w:val="single" w:sz="4" w:space="0" w:color="auto"/>
              <w:bottom w:val="single" w:sz="4" w:space="0" w:color="auto"/>
              <w:right w:val="single" w:sz="4" w:space="0" w:color="auto"/>
            </w:tcBorders>
          </w:tcPr>
          <w:p w14:paraId="638C6FCF"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1DAA4932"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28C6B358"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14:paraId="69DB08F0"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2F2D474" w14:textId="77777777"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14:paraId="08CD23E3"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0E6625A"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14:paraId="6157FAF3"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14:paraId="07431778"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14:paraId="33E80C3E" w14:textId="77777777"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14:paraId="22DB25CE" w14:textId="77777777" w:rsidTr="00CB0ADE">
        <w:tc>
          <w:tcPr>
            <w:tcW w:w="720" w:type="dxa"/>
            <w:tcBorders>
              <w:top w:val="single" w:sz="4" w:space="0" w:color="auto"/>
              <w:left w:val="single" w:sz="4" w:space="0" w:color="auto"/>
              <w:bottom w:val="single" w:sz="4" w:space="0" w:color="auto"/>
              <w:right w:val="single" w:sz="4" w:space="0" w:color="auto"/>
            </w:tcBorders>
          </w:tcPr>
          <w:p w14:paraId="41DBBDD6"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260E93D5"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84A2B19"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06413F4"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A5E687B" w14:textId="77777777"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14:paraId="7947B158" w14:textId="77777777" w:rsidTr="00CB0ADE">
        <w:tc>
          <w:tcPr>
            <w:tcW w:w="720" w:type="dxa"/>
            <w:tcBorders>
              <w:top w:val="single" w:sz="4" w:space="0" w:color="auto"/>
              <w:left w:val="single" w:sz="4" w:space="0" w:color="auto"/>
              <w:bottom w:val="single" w:sz="4" w:space="0" w:color="auto"/>
              <w:right w:val="single" w:sz="4" w:space="0" w:color="auto"/>
            </w:tcBorders>
          </w:tcPr>
          <w:p w14:paraId="4C46119F"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71EED0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87837CE"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701A2E3"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4D2E27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14:paraId="51FDD88F" w14:textId="77777777" w:rsidTr="00CB0ADE">
        <w:tc>
          <w:tcPr>
            <w:tcW w:w="720" w:type="dxa"/>
            <w:tcBorders>
              <w:top w:val="single" w:sz="4" w:space="0" w:color="auto"/>
              <w:left w:val="single" w:sz="4" w:space="0" w:color="auto"/>
              <w:bottom w:val="single" w:sz="4" w:space="0" w:color="auto"/>
              <w:right w:val="single" w:sz="4" w:space="0" w:color="auto"/>
            </w:tcBorders>
          </w:tcPr>
          <w:p w14:paraId="4E6B784D" w14:textId="77777777" w:rsidR="00334B2F" w:rsidRPr="00064ADD"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BF2FB37"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39C2D46"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9818410"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18B4250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14:paraId="2245DD9E" w14:textId="77777777" w:rsidTr="00CB0ADE">
        <w:tc>
          <w:tcPr>
            <w:tcW w:w="720" w:type="dxa"/>
            <w:tcBorders>
              <w:top w:val="single" w:sz="4" w:space="0" w:color="auto"/>
              <w:left w:val="single" w:sz="4" w:space="0" w:color="auto"/>
              <w:bottom w:val="single" w:sz="4" w:space="0" w:color="auto"/>
              <w:right w:val="single" w:sz="4" w:space="0" w:color="auto"/>
            </w:tcBorders>
          </w:tcPr>
          <w:p w14:paraId="1269BD52"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D909E52" w14:textId="77777777"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30169E16"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BB73D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8586570" w14:textId="77777777"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62383B3F" w14:textId="77777777"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14:paraId="23DA319D" w14:textId="77777777" w:rsidTr="00CB0ADE">
        <w:tc>
          <w:tcPr>
            <w:tcW w:w="720" w:type="dxa"/>
            <w:tcBorders>
              <w:top w:val="single" w:sz="4" w:space="0" w:color="auto"/>
              <w:left w:val="single" w:sz="4" w:space="0" w:color="auto"/>
              <w:bottom w:val="single" w:sz="4" w:space="0" w:color="auto"/>
              <w:right w:val="single" w:sz="4" w:space="0" w:color="auto"/>
            </w:tcBorders>
          </w:tcPr>
          <w:p w14:paraId="6D53C84B" w14:textId="77777777" w:rsidR="00334B2F" w:rsidRPr="00064ADD"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237D38A" w14:textId="77777777"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72BB3D5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2DBF4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A10AE8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D049523" w14:textId="77777777"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131476BE" w14:textId="77777777" w:rsidTr="00CB0ADE">
        <w:tc>
          <w:tcPr>
            <w:tcW w:w="720" w:type="dxa"/>
            <w:tcBorders>
              <w:top w:val="single" w:sz="4" w:space="0" w:color="auto"/>
              <w:left w:val="single" w:sz="4" w:space="0" w:color="auto"/>
              <w:bottom w:val="single" w:sz="4" w:space="0" w:color="auto"/>
              <w:right w:val="single" w:sz="4" w:space="0" w:color="auto"/>
            </w:tcBorders>
          </w:tcPr>
          <w:p w14:paraId="04AE1BF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2673BAF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0D815E1"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CC408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2D3D16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0B8BB3A6" w14:textId="77777777" w:rsidTr="00CB0ADE">
        <w:tc>
          <w:tcPr>
            <w:tcW w:w="720" w:type="dxa"/>
            <w:tcBorders>
              <w:top w:val="single" w:sz="4" w:space="0" w:color="auto"/>
              <w:left w:val="single" w:sz="4" w:space="0" w:color="auto"/>
              <w:bottom w:val="single" w:sz="4" w:space="0" w:color="auto"/>
              <w:right w:val="single" w:sz="4" w:space="0" w:color="auto"/>
            </w:tcBorders>
          </w:tcPr>
          <w:p w14:paraId="131C1E3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8BFB72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2DE28CE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744D1D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633D17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1CF8B02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32ECF0BF" w14:textId="77777777" w:rsidTr="00CB0ADE">
        <w:tc>
          <w:tcPr>
            <w:tcW w:w="720" w:type="dxa"/>
            <w:tcBorders>
              <w:top w:val="single" w:sz="4" w:space="0" w:color="auto"/>
              <w:left w:val="single" w:sz="4" w:space="0" w:color="auto"/>
              <w:bottom w:val="single" w:sz="4" w:space="0" w:color="auto"/>
              <w:right w:val="single" w:sz="4" w:space="0" w:color="auto"/>
            </w:tcBorders>
          </w:tcPr>
          <w:p w14:paraId="0977A01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D45D32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0AC21A25"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371BF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DDBDF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70DAE8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14:paraId="29D97574" w14:textId="77777777" w:rsidTr="00CB0ADE">
        <w:tc>
          <w:tcPr>
            <w:tcW w:w="720" w:type="dxa"/>
            <w:tcBorders>
              <w:top w:val="single" w:sz="4" w:space="0" w:color="auto"/>
              <w:left w:val="single" w:sz="4" w:space="0" w:color="auto"/>
              <w:bottom w:val="single" w:sz="4" w:space="0" w:color="auto"/>
              <w:right w:val="single" w:sz="4" w:space="0" w:color="auto"/>
            </w:tcBorders>
          </w:tcPr>
          <w:p w14:paraId="46DC8D5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2797D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07F95E1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49B4E4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5517D7C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0EBDFE8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վճարողի կողմից</w:t>
            </w:r>
          </w:p>
        </w:tc>
      </w:tr>
      <w:tr w:rsidR="00334B2F" w:rsidRPr="00064ADD" w14:paraId="00670D68" w14:textId="77777777" w:rsidTr="00CB0ADE">
        <w:tc>
          <w:tcPr>
            <w:tcW w:w="720" w:type="dxa"/>
            <w:tcBorders>
              <w:top w:val="single" w:sz="4" w:space="0" w:color="auto"/>
              <w:left w:val="single" w:sz="4" w:space="0" w:color="auto"/>
              <w:bottom w:val="single" w:sz="4" w:space="0" w:color="auto"/>
              <w:right w:val="single" w:sz="4" w:space="0" w:color="auto"/>
            </w:tcBorders>
          </w:tcPr>
          <w:p w14:paraId="167BADC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1C6351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BF04525"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996B5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7B7CCB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1352F5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4700519" w14:textId="77777777" w:rsidTr="00CB0ADE">
        <w:tc>
          <w:tcPr>
            <w:tcW w:w="720" w:type="dxa"/>
            <w:tcBorders>
              <w:top w:val="single" w:sz="4" w:space="0" w:color="auto"/>
              <w:left w:val="single" w:sz="4" w:space="0" w:color="auto"/>
              <w:bottom w:val="single" w:sz="4" w:space="0" w:color="auto"/>
              <w:right w:val="single" w:sz="4" w:space="0" w:color="auto"/>
            </w:tcBorders>
          </w:tcPr>
          <w:p w14:paraId="0C7A039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3FE92D5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F7C8D1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3E05B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1E6D6332"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65832D5C"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14:paraId="6BB240D3" w14:textId="77777777" w:rsidTr="00CB0ADE">
        <w:tc>
          <w:tcPr>
            <w:tcW w:w="720" w:type="dxa"/>
            <w:tcBorders>
              <w:top w:val="single" w:sz="4" w:space="0" w:color="auto"/>
              <w:left w:val="single" w:sz="4" w:space="0" w:color="auto"/>
              <w:bottom w:val="single" w:sz="4" w:space="0" w:color="auto"/>
              <w:right w:val="single" w:sz="4" w:space="0" w:color="auto"/>
            </w:tcBorders>
          </w:tcPr>
          <w:p w14:paraId="088098C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70E39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DD778D6"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437BF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3DF689F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3618AD0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6FDCE3AD" w14:textId="77777777" w:rsidTr="00CB0ADE">
        <w:tc>
          <w:tcPr>
            <w:tcW w:w="720" w:type="dxa"/>
            <w:tcBorders>
              <w:top w:val="single" w:sz="4" w:space="0" w:color="auto"/>
              <w:left w:val="single" w:sz="4" w:space="0" w:color="auto"/>
              <w:bottom w:val="single" w:sz="4" w:space="0" w:color="auto"/>
              <w:right w:val="single" w:sz="4" w:space="0" w:color="auto"/>
            </w:tcBorders>
          </w:tcPr>
          <w:p w14:paraId="306DDEB5"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0205899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97B41EA"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9C775D"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259C14F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7D4D0654" w14:textId="77777777" w:rsidTr="00CB0ADE">
        <w:tc>
          <w:tcPr>
            <w:tcW w:w="720" w:type="dxa"/>
            <w:tcBorders>
              <w:top w:val="single" w:sz="4" w:space="0" w:color="auto"/>
              <w:left w:val="single" w:sz="4" w:space="0" w:color="auto"/>
              <w:bottom w:val="single" w:sz="4" w:space="0" w:color="auto"/>
              <w:right w:val="single" w:sz="4" w:space="0" w:color="auto"/>
            </w:tcBorders>
          </w:tcPr>
          <w:p w14:paraId="08175A8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2F908D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26D42BF8"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A78E1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B03777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F0A683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14:paraId="5E448D2B" w14:textId="77777777" w:rsidTr="00CB0ADE">
        <w:tc>
          <w:tcPr>
            <w:tcW w:w="720" w:type="dxa"/>
            <w:tcBorders>
              <w:top w:val="single" w:sz="4" w:space="0" w:color="auto"/>
              <w:left w:val="single" w:sz="4" w:space="0" w:color="auto"/>
              <w:bottom w:val="single" w:sz="4" w:space="0" w:color="auto"/>
              <w:right w:val="single" w:sz="4" w:space="0" w:color="auto"/>
            </w:tcBorders>
          </w:tcPr>
          <w:p w14:paraId="0EF8CA9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97FCE8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721FCB0"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DE7AC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BE0DFE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6CFA6D6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7521A1" w14:paraId="09FFE06C" w14:textId="77777777" w:rsidTr="00CB0ADE">
        <w:tc>
          <w:tcPr>
            <w:tcW w:w="720" w:type="dxa"/>
            <w:tcBorders>
              <w:top w:val="single" w:sz="4" w:space="0" w:color="auto"/>
              <w:left w:val="single" w:sz="4" w:space="0" w:color="auto"/>
              <w:bottom w:val="single" w:sz="4" w:space="0" w:color="auto"/>
              <w:right w:val="single" w:sz="4" w:space="0" w:color="auto"/>
            </w:tcBorders>
          </w:tcPr>
          <w:p w14:paraId="06E888A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1CF6D4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2DA0D567" w14:textId="77777777"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E278D4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14:paraId="1E6309B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5877E10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14:paraId="23A38AEC" w14:textId="77777777" w:rsidTr="00CB0ADE">
        <w:tc>
          <w:tcPr>
            <w:tcW w:w="720" w:type="dxa"/>
            <w:tcBorders>
              <w:top w:val="single" w:sz="4" w:space="0" w:color="auto"/>
              <w:left w:val="single" w:sz="4" w:space="0" w:color="auto"/>
              <w:bottom w:val="single" w:sz="4" w:space="0" w:color="auto"/>
              <w:right w:val="single" w:sz="4" w:space="0" w:color="auto"/>
            </w:tcBorders>
          </w:tcPr>
          <w:p w14:paraId="385148C8"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161E75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3F3CCE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91993" w14:textId="77777777"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14:paraId="2727242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7521A1" w14:paraId="5FA8945A" w14:textId="77777777" w:rsidTr="00CB0ADE">
        <w:tc>
          <w:tcPr>
            <w:tcW w:w="720" w:type="dxa"/>
            <w:tcBorders>
              <w:top w:val="single" w:sz="4" w:space="0" w:color="auto"/>
              <w:left w:val="single" w:sz="4" w:space="0" w:color="auto"/>
              <w:bottom w:val="single" w:sz="4" w:space="0" w:color="auto"/>
              <w:right w:val="single" w:sz="4" w:space="0" w:color="auto"/>
            </w:tcBorders>
          </w:tcPr>
          <w:p w14:paraId="5415388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4D26871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A19FE82"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245AA0D"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59992F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14:paraId="515FE30F" w14:textId="77777777" w:rsidTr="00CB0ADE">
        <w:tc>
          <w:tcPr>
            <w:tcW w:w="720" w:type="dxa"/>
            <w:tcBorders>
              <w:top w:val="single" w:sz="4" w:space="0" w:color="auto"/>
              <w:left w:val="single" w:sz="4" w:space="0" w:color="auto"/>
              <w:bottom w:val="single" w:sz="4" w:space="0" w:color="auto"/>
              <w:right w:val="single" w:sz="4" w:space="0" w:color="auto"/>
            </w:tcBorders>
          </w:tcPr>
          <w:p w14:paraId="6150337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CD40060"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C1F450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6A81BC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5A3F3D6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w:t>
            </w:r>
            <w:r w:rsidRPr="00064ADD">
              <w:rPr>
                <w:rFonts w:ascii="GHEA Grapalat" w:hAnsi="GHEA Grapalat"/>
                <w:sz w:val="20"/>
                <w:szCs w:val="20"/>
              </w:rPr>
              <w:lastRenderedPageBreak/>
              <w:t>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472429AE"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7521A1" w14:paraId="1D4CA501" w14:textId="77777777" w:rsidTr="00CB0ADE">
        <w:tc>
          <w:tcPr>
            <w:tcW w:w="720" w:type="dxa"/>
            <w:tcBorders>
              <w:top w:val="single" w:sz="4" w:space="0" w:color="auto"/>
              <w:left w:val="single" w:sz="4" w:space="0" w:color="auto"/>
              <w:bottom w:val="single" w:sz="4" w:space="0" w:color="auto"/>
              <w:right w:val="single" w:sz="4" w:space="0" w:color="auto"/>
            </w:tcBorders>
          </w:tcPr>
          <w:p w14:paraId="66969109" w14:textId="77777777"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946F743" w14:textId="77777777"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2889BE1"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DD0FF12"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14:paraId="55D64AF3" w14:textId="77777777"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14:paraId="19063E65"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1F9474AC"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14:paraId="27240D22" w14:textId="77777777" w:rsidTr="00CB0ADE">
        <w:tc>
          <w:tcPr>
            <w:tcW w:w="720" w:type="dxa"/>
            <w:tcBorders>
              <w:top w:val="single" w:sz="4" w:space="0" w:color="auto"/>
              <w:left w:val="single" w:sz="4" w:space="0" w:color="auto"/>
              <w:bottom w:val="single" w:sz="4" w:space="0" w:color="auto"/>
              <w:right w:val="single" w:sz="4" w:space="0" w:color="auto"/>
            </w:tcBorders>
          </w:tcPr>
          <w:p w14:paraId="2062EBE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0E0012BF"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33DBF477"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83E533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2A0B6AF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14:paraId="1312E3C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6B98B5B"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7521A1" w14:paraId="27FD7DBA" w14:textId="77777777" w:rsidTr="00CB0ADE">
        <w:tc>
          <w:tcPr>
            <w:tcW w:w="720" w:type="dxa"/>
            <w:tcBorders>
              <w:top w:val="single" w:sz="4" w:space="0" w:color="auto"/>
              <w:left w:val="single" w:sz="4" w:space="0" w:color="auto"/>
              <w:bottom w:val="single" w:sz="4" w:space="0" w:color="auto"/>
              <w:right w:val="single" w:sz="4" w:space="0" w:color="auto"/>
            </w:tcBorders>
          </w:tcPr>
          <w:p w14:paraId="2D189A7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3EB455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3CEE5B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34FFE5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2EDD2D6B"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7624253B" w14:textId="77777777"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3B54497"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14:paraId="3C152DF2"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14:paraId="139075A2" w14:textId="77777777" w:rsidR="00334B2F" w:rsidRPr="00064ADD" w:rsidRDefault="00334B2F" w:rsidP="00CB0ADE">
            <w:pPr>
              <w:jc w:val="center"/>
              <w:rPr>
                <w:rFonts w:ascii="GHEA Grapalat" w:hAnsi="GHEA Grapalat"/>
                <w:sz w:val="20"/>
                <w:szCs w:val="20"/>
                <w:lang w:val="hy-AM"/>
              </w:rPr>
            </w:pPr>
          </w:p>
        </w:tc>
      </w:tr>
      <w:tr w:rsidR="00334B2F" w:rsidRPr="007521A1" w14:paraId="0C54EDC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2CD130D"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060A25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26404AB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B7FB61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3D792EC7"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6D045864"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14:paraId="5ABFD4D6"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14:paraId="30E45937" w14:textId="77777777" w:rsidTr="00CB0ADE">
        <w:tc>
          <w:tcPr>
            <w:tcW w:w="720" w:type="dxa"/>
            <w:tcBorders>
              <w:top w:val="single" w:sz="4" w:space="0" w:color="auto"/>
              <w:left w:val="single" w:sz="4" w:space="0" w:color="auto"/>
              <w:bottom w:val="single" w:sz="4" w:space="0" w:color="auto"/>
              <w:right w:val="single" w:sz="4" w:space="0" w:color="auto"/>
            </w:tcBorders>
          </w:tcPr>
          <w:p w14:paraId="3132FBE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F6BC7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3A9CCA6"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1CA97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14:paraId="0A9EE83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0D3E7A3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14:paraId="5C6734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33F71C4" w14:textId="77777777"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3FC3D6C"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ECD548B"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31192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14:paraId="749F0A5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45D952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14:paraId="652F233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14:paraId="521645EA" w14:textId="77777777" w:rsidTr="00CB0ADE">
        <w:tc>
          <w:tcPr>
            <w:tcW w:w="720" w:type="dxa"/>
            <w:tcBorders>
              <w:top w:val="single" w:sz="4" w:space="0" w:color="auto"/>
              <w:left w:val="single" w:sz="4" w:space="0" w:color="auto"/>
              <w:bottom w:val="single" w:sz="4" w:space="0" w:color="auto"/>
              <w:right w:val="single" w:sz="4" w:space="0" w:color="auto"/>
            </w:tcBorders>
          </w:tcPr>
          <w:p w14:paraId="7E614F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644EEF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w:t>
            </w:r>
            <w:r w:rsidRPr="00064ADD">
              <w:rPr>
                <w:rFonts w:ascii="GHEA Grapalat" w:hAnsi="GHEA Grapalat"/>
                <w:sz w:val="20"/>
                <w:szCs w:val="20"/>
              </w:rPr>
              <w:lastRenderedPageBreak/>
              <w:t>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D8FB9D1"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D8632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11610CBD"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վճարողին սպասարկող ֆինանսական </w:t>
            </w:r>
            <w:r w:rsidRPr="00064ADD">
              <w:rPr>
                <w:rFonts w:ascii="GHEA Grapalat" w:hAnsi="GHEA Grapalat"/>
                <w:sz w:val="20"/>
                <w:szCs w:val="20"/>
              </w:rPr>
              <w:lastRenderedPageBreak/>
              <w:t>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3327744" w14:textId="77777777" w:rsidR="00334B2F" w:rsidRPr="00064ADD" w:rsidRDefault="00334B2F" w:rsidP="00CB0ADE">
            <w:pPr>
              <w:jc w:val="center"/>
              <w:rPr>
                <w:rFonts w:ascii="GHEA Grapalat" w:hAnsi="GHEA Grapalat"/>
                <w:sz w:val="20"/>
                <w:szCs w:val="20"/>
              </w:rPr>
            </w:pPr>
          </w:p>
        </w:tc>
      </w:tr>
      <w:tr w:rsidR="00334B2F" w:rsidRPr="00064ADD" w14:paraId="785477A0"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851686" w14:textId="77777777"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BBDD776"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3CFFC05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2371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3088991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365ED7D" w14:textId="77777777" w:rsidR="00334B2F" w:rsidRPr="00064ADD" w:rsidRDefault="00334B2F" w:rsidP="00CB0ADE">
            <w:pPr>
              <w:jc w:val="center"/>
              <w:rPr>
                <w:rFonts w:ascii="GHEA Grapalat" w:hAnsi="GHEA Grapalat"/>
                <w:sz w:val="20"/>
                <w:szCs w:val="20"/>
              </w:rPr>
            </w:pPr>
          </w:p>
        </w:tc>
      </w:tr>
      <w:tr w:rsidR="00334B2F" w:rsidRPr="00064ADD" w14:paraId="436B0EB2" w14:textId="77777777" w:rsidTr="00CB0ADE">
        <w:tc>
          <w:tcPr>
            <w:tcW w:w="720" w:type="dxa"/>
            <w:tcBorders>
              <w:top w:val="single" w:sz="4" w:space="0" w:color="auto"/>
              <w:left w:val="single" w:sz="4" w:space="0" w:color="auto"/>
              <w:bottom w:val="single" w:sz="4" w:space="0" w:color="auto"/>
              <w:right w:val="single" w:sz="4" w:space="0" w:color="auto"/>
            </w:tcBorders>
          </w:tcPr>
          <w:p w14:paraId="5B7E1D33"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3312E9" w14:textId="77777777"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2691EE8"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5D36ED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14:paraId="7B500FA9"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4975B344" w14:textId="77777777" w:rsidR="00334B2F" w:rsidRPr="00064ADD" w:rsidRDefault="00334B2F" w:rsidP="00CB0ADE">
            <w:pPr>
              <w:jc w:val="center"/>
              <w:rPr>
                <w:rFonts w:ascii="GHEA Grapalat" w:hAnsi="GHEA Grapalat"/>
                <w:sz w:val="20"/>
                <w:szCs w:val="20"/>
              </w:rPr>
            </w:pPr>
          </w:p>
        </w:tc>
      </w:tr>
      <w:tr w:rsidR="00334B2F" w:rsidRPr="00064ADD" w14:paraId="56EFAF19" w14:textId="77777777" w:rsidTr="00CB0ADE">
        <w:tc>
          <w:tcPr>
            <w:tcW w:w="720" w:type="dxa"/>
            <w:tcBorders>
              <w:top w:val="single" w:sz="4" w:space="0" w:color="auto"/>
              <w:left w:val="single" w:sz="4" w:space="0" w:color="auto"/>
              <w:bottom w:val="single" w:sz="4" w:space="0" w:color="auto"/>
              <w:right w:val="single" w:sz="4" w:space="0" w:color="auto"/>
            </w:tcBorders>
          </w:tcPr>
          <w:p w14:paraId="7D1F981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01A3A2A"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93643AF"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1CF7607"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14:paraId="4EEFC22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EF77927" w14:textId="77777777" w:rsidR="00334B2F" w:rsidRPr="00064ADD" w:rsidRDefault="00334B2F" w:rsidP="00CB0ADE">
            <w:pPr>
              <w:jc w:val="center"/>
              <w:rPr>
                <w:rFonts w:ascii="GHEA Grapalat" w:hAnsi="GHEA Grapalat"/>
                <w:sz w:val="20"/>
                <w:szCs w:val="20"/>
              </w:rPr>
            </w:pPr>
          </w:p>
        </w:tc>
      </w:tr>
      <w:tr w:rsidR="00334B2F" w:rsidRPr="00064ADD" w14:paraId="6DBF7243" w14:textId="77777777" w:rsidTr="00CB0ADE">
        <w:tc>
          <w:tcPr>
            <w:tcW w:w="720" w:type="dxa"/>
            <w:tcBorders>
              <w:top w:val="single" w:sz="4" w:space="0" w:color="auto"/>
              <w:left w:val="single" w:sz="4" w:space="0" w:color="auto"/>
              <w:bottom w:val="single" w:sz="4" w:space="0" w:color="auto"/>
              <w:right w:val="single" w:sz="4" w:space="0" w:color="auto"/>
            </w:tcBorders>
          </w:tcPr>
          <w:p w14:paraId="441D3B6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07DD3A3"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62CE489"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348512E"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685F43C0"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9B70820" w14:textId="77777777" w:rsidR="00334B2F" w:rsidRPr="00064ADD" w:rsidRDefault="00334B2F" w:rsidP="00CB0ADE">
            <w:pPr>
              <w:jc w:val="center"/>
              <w:rPr>
                <w:rFonts w:ascii="GHEA Grapalat" w:hAnsi="GHEA Grapalat"/>
                <w:sz w:val="20"/>
                <w:szCs w:val="20"/>
              </w:rPr>
            </w:pPr>
          </w:p>
        </w:tc>
      </w:tr>
      <w:tr w:rsidR="00334B2F" w:rsidRPr="00064ADD" w14:paraId="21933165" w14:textId="77777777" w:rsidTr="00CB0ADE">
        <w:tc>
          <w:tcPr>
            <w:tcW w:w="720" w:type="dxa"/>
            <w:tcBorders>
              <w:top w:val="single" w:sz="4" w:space="0" w:color="auto"/>
              <w:left w:val="single" w:sz="4" w:space="0" w:color="auto"/>
              <w:bottom w:val="single" w:sz="4" w:space="0" w:color="auto"/>
              <w:right w:val="single" w:sz="4" w:space="0" w:color="auto"/>
            </w:tcBorders>
          </w:tcPr>
          <w:p w14:paraId="648F6ED8"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D9C5412"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1521D31" w14:textId="77777777"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636B4F1"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14:paraId="5BC88114" w14:textId="77777777"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60CBBF3" w14:textId="77777777" w:rsidR="00334B2F" w:rsidRPr="00064ADD" w:rsidRDefault="00334B2F" w:rsidP="00CB0ADE">
            <w:pPr>
              <w:jc w:val="center"/>
              <w:rPr>
                <w:rFonts w:ascii="GHEA Grapalat" w:hAnsi="GHEA Grapalat"/>
                <w:sz w:val="20"/>
                <w:szCs w:val="20"/>
              </w:rPr>
            </w:pPr>
          </w:p>
        </w:tc>
      </w:tr>
    </w:tbl>
    <w:p w14:paraId="26DABA8C" w14:textId="77777777" w:rsidR="00334B2F" w:rsidRPr="00064ADD" w:rsidRDefault="00334B2F" w:rsidP="00334B2F">
      <w:pPr>
        <w:pStyle w:val="a3"/>
        <w:jc w:val="right"/>
        <w:rPr>
          <w:rFonts w:ascii="GHEA Grapalat" w:hAnsi="GHEA Grapalat" w:cs="Sylfaen"/>
          <w:i w:val="0"/>
          <w:lang w:val="en-US"/>
        </w:rPr>
      </w:pPr>
    </w:p>
    <w:p w14:paraId="303351F2" w14:textId="77777777" w:rsidR="00334B2F" w:rsidRPr="00064ADD" w:rsidRDefault="00334B2F" w:rsidP="00334B2F">
      <w:pPr>
        <w:pStyle w:val="a3"/>
        <w:jc w:val="right"/>
        <w:rPr>
          <w:rFonts w:ascii="GHEA Grapalat" w:hAnsi="GHEA Grapalat" w:cs="Sylfaen"/>
          <w:i w:val="0"/>
          <w:lang w:val="en-US"/>
        </w:rPr>
      </w:pPr>
    </w:p>
    <w:p w14:paraId="3BDB7686" w14:textId="77777777" w:rsidR="00334B2F" w:rsidRPr="00064ADD" w:rsidRDefault="00334B2F" w:rsidP="00334B2F">
      <w:pPr>
        <w:pStyle w:val="a3"/>
        <w:jc w:val="right"/>
        <w:rPr>
          <w:rFonts w:ascii="GHEA Grapalat" w:hAnsi="GHEA Grapalat" w:cs="Sylfaen"/>
          <w:i w:val="0"/>
          <w:lang w:val="en-US"/>
        </w:rPr>
      </w:pPr>
    </w:p>
    <w:p w14:paraId="6D5EC2B3" w14:textId="77777777" w:rsidR="00334B2F" w:rsidRPr="00064ADD" w:rsidRDefault="00334B2F" w:rsidP="00334B2F">
      <w:pPr>
        <w:pStyle w:val="a3"/>
        <w:jc w:val="right"/>
        <w:rPr>
          <w:rFonts w:ascii="GHEA Grapalat" w:hAnsi="GHEA Grapalat" w:cs="Sylfaen"/>
          <w:i w:val="0"/>
          <w:lang w:val="en-US"/>
        </w:rPr>
      </w:pPr>
    </w:p>
    <w:p w14:paraId="67604CEE" w14:textId="77777777" w:rsidR="00764040" w:rsidRPr="00064ADD" w:rsidRDefault="00764040" w:rsidP="00764040">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 </w:t>
      </w:r>
    </w:p>
    <w:p w14:paraId="747422B2" w14:textId="77777777" w:rsidR="00D55654" w:rsidRPr="00064ADD" w:rsidRDefault="003B3690" w:rsidP="008D288D">
      <w:pPr>
        <w:pStyle w:val="31"/>
        <w:spacing w:line="240" w:lineRule="auto"/>
        <w:jc w:val="right"/>
        <w:rPr>
          <w:rFonts w:ascii="GHEA Grapalat" w:hAnsi="GHEA Grapalat" w:cs="Sylfaen"/>
          <w:b/>
          <w:lang w:val="hy-AM"/>
        </w:rPr>
      </w:pPr>
      <w:r w:rsidRPr="00064ADD">
        <w:rPr>
          <w:rFonts w:ascii="GHEA Grapalat" w:hAnsi="GHEA Grapalat" w:cs="Sylfaen"/>
          <w:b/>
          <w:lang w:val="hy-AM"/>
        </w:rPr>
        <w:br w:type="page"/>
      </w:r>
      <w:r w:rsidR="008D288D" w:rsidRPr="00064ADD">
        <w:rPr>
          <w:rFonts w:ascii="GHEA Grapalat" w:hAnsi="GHEA Grapalat" w:cs="Sylfaen"/>
          <w:b/>
          <w:lang w:val="hy-AM"/>
        </w:rPr>
        <w:lastRenderedPageBreak/>
        <w:t xml:space="preserve"> </w:t>
      </w:r>
    </w:p>
    <w:p w14:paraId="2663F782" w14:textId="77777777" w:rsidR="00D55654" w:rsidRPr="00064ADD" w:rsidRDefault="00D55654" w:rsidP="00EF3662">
      <w:pPr>
        <w:pStyle w:val="31"/>
        <w:spacing w:line="240" w:lineRule="auto"/>
        <w:jc w:val="right"/>
        <w:rPr>
          <w:rFonts w:ascii="GHEA Grapalat" w:hAnsi="GHEA Grapalat" w:cs="Sylfaen"/>
          <w:b/>
          <w:lang w:val="hy-AM"/>
        </w:rPr>
      </w:pPr>
    </w:p>
    <w:p w14:paraId="641AFEFB" w14:textId="77777777" w:rsidR="003B3690" w:rsidRPr="00064ADD" w:rsidRDefault="00071D1C" w:rsidP="00EF3662">
      <w:pPr>
        <w:pStyle w:val="31"/>
        <w:spacing w:line="240" w:lineRule="auto"/>
        <w:jc w:val="right"/>
        <w:rPr>
          <w:rFonts w:ascii="GHEA Grapalat" w:hAnsi="GHEA Grapalat" w:cs="Sylfaen"/>
          <w:b/>
          <w:lang w:val="hy-AM"/>
        </w:rPr>
      </w:pPr>
      <w:r w:rsidRPr="00064ADD">
        <w:rPr>
          <w:rFonts w:ascii="GHEA Grapalat" w:hAnsi="GHEA Grapalat" w:cs="Sylfaen"/>
          <w:b/>
          <w:lang w:val="hy-AM"/>
        </w:rPr>
        <w:t xml:space="preserve">Հավելված </w:t>
      </w:r>
      <w:r w:rsidR="00764040" w:rsidRPr="00064ADD">
        <w:rPr>
          <w:rFonts w:ascii="GHEA Grapalat" w:hAnsi="GHEA Grapalat" w:cs="Sylfaen"/>
          <w:b/>
          <w:lang w:val="hy-AM"/>
        </w:rPr>
        <w:t>6</w:t>
      </w:r>
    </w:p>
    <w:p w14:paraId="7AB4CB55" w14:textId="20218853" w:rsidR="00071D1C" w:rsidRPr="00064ADD" w:rsidRDefault="008D288D" w:rsidP="00EF3662">
      <w:pPr>
        <w:pStyle w:val="31"/>
        <w:spacing w:line="240" w:lineRule="auto"/>
        <w:jc w:val="right"/>
        <w:rPr>
          <w:rFonts w:ascii="GHEA Grapalat" w:hAnsi="GHEA Grapalat" w:cs="Sylfaen"/>
          <w:b/>
          <w:lang w:val="hy-AM"/>
        </w:rPr>
      </w:pPr>
      <w:r w:rsidRPr="008D288D">
        <w:rPr>
          <w:rFonts w:ascii="GHEA Grapalat" w:hAnsi="GHEA Grapalat" w:cs="Sylfaen"/>
          <w:b/>
          <w:lang w:val="pt-BR"/>
        </w:rPr>
        <w:t>«</w:t>
      </w:r>
      <w:r w:rsidR="007521A1">
        <w:rPr>
          <w:rFonts w:ascii="GHEA Grapalat" w:hAnsi="GHEA Grapalat" w:cs="Sylfaen"/>
          <w:b/>
          <w:lang w:val="hy-AM"/>
        </w:rPr>
        <w:t>ԱՄՓՀ-ԲՄԾՁԲ-56/24</w:t>
      </w:r>
      <w:r w:rsidRPr="008D288D">
        <w:rPr>
          <w:rFonts w:ascii="GHEA Grapalat" w:hAnsi="GHEA Grapalat" w:cs="Sylfaen"/>
          <w:b/>
          <w:lang w:val="pt-BR"/>
        </w:rPr>
        <w:t>»</w:t>
      </w:r>
      <w:r w:rsidR="00071D1C" w:rsidRPr="00064ADD">
        <w:rPr>
          <w:rFonts w:ascii="GHEA Grapalat" w:hAnsi="GHEA Grapalat" w:cs="Sylfaen"/>
          <w:b/>
          <w:lang w:val="hy-AM"/>
        </w:rPr>
        <w:t xml:space="preserve"> ծածկագրով</w:t>
      </w:r>
    </w:p>
    <w:p w14:paraId="04E96827" w14:textId="1E4996DF" w:rsidR="00071D1C" w:rsidRPr="00064ADD" w:rsidRDefault="00AF2E05" w:rsidP="00EF3662">
      <w:pPr>
        <w:pStyle w:val="31"/>
        <w:spacing w:line="240" w:lineRule="auto"/>
        <w:jc w:val="right"/>
        <w:rPr>
          <w:rFonts w:ascii="GHEA Grapalat" w:hAnsi="GHEA Grapalat" w:cs="Sylfaen"/>
          <w:b/>
          <w:lang w:val="hy-AM"/>
        </w:rPr>
      </w:pPr>
      <w:r>
        <w:rPr>
          <w:rFonts w:ascii="GHEA Grapalat" w:hAnsi="GHEA Grapalat" w:cs="Sylfaen"/>
          <w:b/>
          <w:lang w:val="hy-AM"/>
        </w:rPr>
        <w:t>ԲԱՑ ՄՐՑՈՒՅԹԻ</w:t>
      </w:r>
      <w:r w:rsidR="003117AD">
        <w:rPr>
          <w:rFonts w:ascii="GHEA Grapalat" w:hAnsi="GHEA Grapalat" w:cs="Sylfaen"/>
          <w:b/>
          <w:lang w:val="hy-AM"/>
        </w:rPr>
        <w:t xml:space="preserve"> </w:t>
      </w:r>
      <w:r w:rsidR="00071D1C" w:rsidRPr="00064ADD">
        <w:rPr>
          <w:rFonts w:ascii="GHEA Grapalat" w:hAnsi="GHEA Grapalat" w:cs="Sylfaen"/>
          <w:b/>
          <w:lang w:val="hy-AM"/>
        </w:rPr>
        <w:t xml:space="preserve"> հրավերի</w:t>
      </w:r>
    </w:p>
    <w:p w14:paraId="094D65C8" w14:textId="77777777" w:rsidR="007678FA" w:rsidRPr="00064ADD" w:rsidRDefault="007678FA" w:rsidP="00F02279">
      <w:pPr>
        <w:ind w:left="-142" w:firstLine="142"/>
        <w:jc w:val="center"/>
        <w:rPr>
          <w:rFonts w:ascii="GHEA Grapalat" w:hAnsi="GHEA Grapalat" w:cs="Sylfaen"/>
          <w:b/>
          <w:lang w:val="hy-AM"/>
        </w:rPr>
      </w:pPr>
    </w:p>
    <w:p w14:paraId="79465350" w14:textId="77777777" w:rsidR="007678FA" w:rsidRPr="00064ADD" w:rsidRDefault="008D288D" w:rsidP="007678FA">
      <w:pPr>
        <w:ind w:left="-142" w:firstLine="142"/>
        <w:jc w:val="center"/>
        <w:rPr>
          <w:rFonts w:ascii="GHEA Grapalat" w:hAnsi="GHEA Grapalat" w:cs="Times Armenian"/>
          <w:b/>
          <w:lang w:val="hy-AM"/>
        </w:rPr>
      </w:pPr>
      <w:r>
        <w:rPr>
          <w:rFonts w:ascii="GHEA Grapalat" w:hAnsi="GHEA Grapalat" w:cs="Sylfaen"/>
          <w:b/>
          <w:lang w:val="hy-AM"/>
        </w:rPr>
        <w:t>ՀՀ ԱՐՄԱՎԻՐԻ ՄԱՐԶԻ ՓԱՐԱՔԱՐԻ ՀԱՄԱՅՆՔԱՊԵՏԱՐԱՆԻ</w:t>
      </w:r>
      <w:r w:rsidR="007678FA" w:rsidRPr="00064ADD">
        <w:rPr>
          <w:rFonts w:ascii="GHEA Grapalat" w:hAnsi="GHEA Grapalat" w:cs="Times Armenian"/>
          <w:b/>
          <w:lang w:val="hy-AM"/>
        </w:rPr>
        <w:t xml:space="preserve"> </w:t>
      </w:r>
      <w:r w:rsidR="007678FA" w:rsidRPr="00064ADD">
        <w:rPr>
          <w:rFonts w:ascii="GHEA Grapalat" w:hAnsi="GHEA Grapalat" w:cs="Sylfaen"/>
          <w:b/>
          <w:lang w:val="hy-AM"/>
        </w:rPr>
        <w:t>ԿԱՐԻՔՆԵՐԻ</w:t>
      </w:r>
      <w:r w:rsidR="007678FA" w:rsidRPr="00064ADD">
        <w:rPr>
          <w:rFonts w:ascii="GHEA Grapalat" w:hAnsi="GHEA Grapalat" w:cs="Times Armenian"/>
          <w:b/>
          <w:lang w:val="hy-AM"/>
        </w:rPr>
        <w:t xml:space="preserve"> </w:t>
      </w:r>
      <w:r w:rsidR="007678FA" w:rsidRPr="00064ADD">
        <w:rPr>
          <w:rFonts w:ascii="GHEA Grapalat" w:hAnsi="GHEA Grapalat" w:cs="Sylfaen"/>
          <w:b/>
          <w:lang w:val="hy-AM"/>
        </w:rPr>
        <w:t>ՀԱՄԱՐ</w:t>
      </w:r>
      <w:r w:rsidR="007678FA" w:rsidRPr="00064ADD">
        <w:rPr>
          <w:rFonts w:ascii="GHEA Grapalat" w:hAnsi="GHEA Grapalat" w:cs="Times Armenian"/>
          <w:b/>
          <w:lang w:val="hy-AM"/>
        </w:rPr>
        <w:t xml:space="preserve"> </w:t>
      </w:r>
      <w:r>
        <w:rPr>
          <w:rFonts w:ascii="GHEA Grapalat" w:hAnsi="GHEA Grapalat" w:cs="Sylfaen"/>
          <w:b/>
          <w:lang w:val="hy-AM"/>
        </w:rPr>
        <w:t>ՆԱԽԱԳԾԱ-ՆԱԽԱՀԱՇՎԱՅԻՆ ՓԱՍՏԱԹՂԹԵՐԻ ԿԱԶՄԱՆ ԽՈՐՀՐԴԱՏՎԱԿԱՆ ԾԱՌԱՅՈՒԹՅՈՒՆՆԵՐԻ ՁԵՌՔԲԵՐՄԱՆ</w:t>
      </w:r>
      <w:r>
        <w:rPr>
          <w:rFonts w:ascii="GHEA Grapalat" w:hAnsi="GHEA Grapalat" w:cs="Times Armenian"/>
          <w:b/>
          <w:lang w:val="hy-AM"/>
        </w:rPr>
        <w:t xml:space="preserve"> </w:t>
      </w:r>
      <w:r w:rsidR="007678FA" w:rsidRPr="00064ADD">
        <w:rPr>
          <w:rFonts w:ascii="GHEA Grapalat" w:hAnsi="GHEA Grapalat" w:cs="Sylfaen"/>
          <w:b/>
          <w:lang w:val="hy-AM"/>
        </w:rPr>
        <w:t>ՊԱՅՄԱՆԱԳԻՐ</w:t>
      </w:r>
      <w:r w:rsidR="007678FA" w:rsidRPr="00064ADD">
        <w:rPr>
          <w:rFonts w:ascii="GHEA Grapalat" w:hAnsi="GHEA Grapalat" w:cs="Times Armenian"/>
          <w:b/>
          <w:lang w:val="hy-AM"/>
        </w:rPr>
        <w:t xml:space="preserve">   </w:t>
      </w:r>
    </w:p>
    <w:p w14:paraId="19F723F8" w14:textId="77777777"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14:paraId="392B96F8"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008D288D">
        <w:rPr>
          <w:rFonts w:ascii="GHEA Grapalat" w:hAnsi="GHEA Grapalat" w:cs="Sylfaen"/>
          <w:sz w:val="20"/>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14:paraId="584B7292" w14:textId="77777777" w:rsidR="007678FA" w:rsidRPr="00064ADD" w:rsidRDefault="007678FA" w:rsidP="007678FA">
      <w:pPr>
        <w:tabs>
          <w:tab w:val="left" w:pos="720"/>
          <w:tab w:val="left" w:pos="1440"/>
          <w:tab w:val="left" w:pos="8865"/>
        </w:tabs>
        <w:jc w:val="both"/>
        <w:rPr>
          <w:rFonts w:ascii="GHEA Grapalat" w:hAnsi="GHEA Grapalat" w:cs="Sylfaen"/>
          <w:sz w:val="20"/>
          <w:lang w:val="hy-AM"/>
        </w:rPr>
      </w:pPr>
    </w:p>
    <w:p w14:paraId="61773A02"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lang w:val="hy-AM"/>
        </w:rPr>
        <w:t>«</w:t>
      </w:r>
      <w:r w:rsidRPr="00064ADD">
        <w:rPr>
          <w:rFonts w:ascii="GHEA Grapalat" w:hAnsi="GHEA Grapalat" w:cs="Sylfaen"/>
          <w:sz w:val="20"/>
          <w:lang w:val="hy-AM"/>
        </w:rPr>
        <w:t>________________________________________</w:t>
      </w:r>
      <w:r w:rsidRPr="00064ADD">
        <w:rPr>
          <w:rFonts w:ascii="GHEA Grapalat" w:hAnsi="GHEA Grapalat"/>
          <w:lang w:val="hy-AM"/>
        </w:rPr>
        <w:t>»</w:t>
      </w:r>
      <w:r w:rsidRPr="00064ADD">
        <w:rPr>
          <w:rFonts w:ascii="GHEA Grapalat" w:hAnsi="GHEA Grapalat" w:cs="Times Armenian"/>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Պատվիրատու</w:t>
      </w:r>
      <w:r w:rsidRPr="00064ADD">
        <w:rPr>
          <w:rFonts w:ascii="GHEA Grapalat" w:hAnsi="GHEA Grapalat" w:cs="Times Armenian"/>
          <w:sz w:val="20"/>
          <w:lang w:val="hy-AM"/>
        </w:rPr>
        <w:t xml:space="preserve">), </w:t>
      </w:r>
      <w:r w:rsidRPr="00064ADD">
        <w:rPr>
          <w:rFonts w:ascii="GHEA Grapalat" w:hAnsi="GHEA Grapalat" w:cs="Sylfaen"/>
          <w:sz w:val="20"/>
          <w:lang w:val="hy-AM"/>
        </w:rPr>
        <w:t>մի</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ն</w:t>
      </w:r>
      <w:r w:rsidRPr="00064ADD">
        <w:rPr>
          <w:rFonts w:ascii="GHEA Grapalat" w:hAnsi="GHEA Grapalat" w:cs="Times Armenian"/>
          <w:sz w:val="20"/>
          <w:lang w:val="hy-AM"/>
        </w:rPr>
        <w:t>,</w:t>
      </w:r>
      <w:r w:rsidRPr="00064ADD">
        <w:rPr>
          <w:rFonts w:ascii="GHEA Grapalat" w:hAnsi="GHEA Grapalat"/>
          <w:sz w:val="20"/>
          <w:lang w:val="hy-AM"/>
        </w:rPr>
        <w:t xml:space="preserve"> </w:t>
      </w:r>
      <w:r w:rsidRPr="00064ADD">
        <w:rPr>
          <w:rFonts w:ascii="GHEA Grapalat" w:hAnsi="GHEA Grapalat" w:cs="Sylfaen"/>
          <w:sz w:val="20"/>
          <w:lang w:val="hy-AM"/>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դեմս</w:t>
      </w:r>
      <w:r w:rsidRPr="00064ADD">
        <w:rPr>
          <w:rFonts w:ascii="GHEA Grapalat" w:hAnsi="GHEA Grapalat" w:cs="Times Armenian"/>
          <w:sz w:val="20"/>
          <w:lang w:val="hy-AM"/>
        </w:rPr>
        <w:t xml:space="preserve"> </w:t>
      </w:r>
      <w:r w:rsidRPr="00064ADD">
        <w:rPr>
          <w:rFonts w:ascii="GHEA Grapalat" w:hAnsi="GHEA Grapalat" w:cs="Sylfaen"/>
          <w:sz w:val="20"/>
          <w:lang w:val="hy-AM"/>
        </w:rPr>
        <w:t>տնօրեն</w:t>
      </w:r>
      <w:r w:rsidRPr="00064ADD">
        <w:rPr>
          <w:rFonts w:ascii="GHEA Grapalat" w:hAnsi="GHEA Grapalat" w:cs="Times Armenian"/>
          <w:sz w:val="20"/>
          <w:lang w:val="hy-AM"/>
        </w:rPr>
        <w:t xml:space="preserve"> ------------------------</w:t>
      </w:r>
      <w:r w:rsidRPr="00064ADD">
        <w:rPr>
          <w:rFonts w:ascii="GHEA Grapalat" w:hAnsi="GHEA Grapalat" w:cs="Sylfaen"/>
          <w:sz w:val="20"/>
          <w:lang w:val="hy-AM"/>
        </w:rPr>
        <w:t>ի, որը</w:t>
      </w:r>
      <w:r w:rsidRPr="00064ADD">
        <w:rPr>
          <w:rFonts w:ascii="GHEA Grapalat" w:hAnsi="GHEA Grapalat" w:cs="Times Armenian"/>
          <w:sz w:val="20"/>
          <w:lang w:val="hy-AM"/>
        </w:rPr>
        <w:t xml:space="preserve"> </w:t>
      </w:r>
      <w:r w:rsidRPr="00064ADD">
        <w:rPr>
          <w:rFonts w:ascii="GHEA Grapalat" w:hAnsi="GHEA Grapalat" w:cs="Sylfaen"/>
          <w:sz w:val="20"/>
          <w:lang w:val="hy-AM"/>
        </w:rPr>
        <w:t>գործում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 </w:t>
      </w:r>
      <w:r w:rsidRPr="00064ADD">
        <w:rPr>
          <w:rFonts w:ascii="GHEA Grapalat" w:hAnsi="GHEA Grapalat" w:cs="Sylfaen"/>
          <w:sz w:val="20"/>
          <w:lang w:val="hy-AM"/>
        </w:rPr>
        <w:t>կանոնադրության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այսուհետ՝</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կնքեցին</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հետևյալի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w:t>
      </w:r>
    </w:p>
    <w:p w14:paraId="35F938F1" w14:textId="77777777" w:rsidR="007678FA" w:rsidRPr="00064ADD" w:rsidRDefault="007678FA" w:rsidP="007678FA">
      <w:pPr>
        <w:jc w:val="both"/>
        <w:rPr>
          <w:rFonts w:ascii="GHEA Grapalat" w:hAnsi="GHEA Grapalat"/>
          <w:i/>
          <w:sz w:val="20"/>
          <w:lang w:val="hy-AM" w:eastAsia="zh-CN"/>
        </w:rPr>
      </w:pPr>
    </w:p>
    <w:p w14:paraId="350A43B4"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14:paraId="65D4152C" w14:textId="162D6650"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84442E">
        <w:rPr>
          <w:rFonts w:ascii="GHEA Grapalat" w:hAnsi="GHEA Grapalat" w:cs="Sylfaen"/>
          <w:sz w:val="20"/>
          <w:lang w:val="hy-AM"/>
        </w:rPr>
        <w:t>ն</w:t>
      </w:r>
      <w:r w:rsidR="008D288D" w:rsidRPr="008D288D">
        <w:rPr>
          <w:rFonts w:ascii="GHEA Grapalat" w:hAnsi="GHEA Grapalat" w:cs="Sylfaen"/>
          <w:sz w:val="20"/>
          <w:lang w:val="hy-AM"/>
        </w:rPr>
        <w:t xml:space="preserve">ախագծա-նախահաշվային փաստաթղթերի կազմման խորհրդատվական </w:t>
      </w:r>
      <w:r w:rsidRPr="00064ADD">
        <w:rPr>
          <w:rFonts w:ascii="GHEA Grapalat" w:hAnsi="GHEA Grapalat" w:cs="Sylfaen"/>
          <w:sz w:val="20"/>
          <w:lang w:val="hy-AM"/>
        </w:rPr>
        <w:t>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14:paraId="143D2F73"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p>
    <w:p w14:paraId="0A5208ED" w14:textId="77777777" w:rsidR="007678FA" w:rsidRPr="00064ADD" w:rsidRDefault="007678FA" w:rsidP="007678FA">
      <w:pPr>
        <w:ind w:firstLine="720"/>
        <w:jc w:val="both"/>
        <w:rPr>
          <w:rFonts w:ascii="GHEA Grapalat" w:hAnsi="GHEA Grapalat" w:cs="Sylfaen"/>
          <w:sz w:val="20"/>
          <w:lang w:val="hy-AM"/>
        </w:rPr>
      </w:pPr>
    </w:p>
    <w:p w14:paraId="082D1DC7" w14:textId="77777777"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14:paraId="45DC1F2E"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14:paraId="28A4F0E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5ABB2C9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14:paraId="59AB09DA"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11A5DE58" w14:textId="77777777"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234F89E5"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14:paraId="3D69EB4F"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14:paraId="23751CBA"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14:paraId="5EDBDC0B" w14:textId="77777777" w:rsidR="007678FA" w:rsidRPr="00064ADD" w:rsidRDefault="007678FA" w:rsidP="007678FA">
      <w:pPr>
        <w:ind w:firstLine="720"/>
        <w:jc w:val="both"/>
        <w:rPr>
          <w:rFonts w:ascii="GHEA Grapalat" w:hAnsi="GHEA Grapalat" w:cs="Sylfaen"/>
          <w:sz w:val="20"/>
          <w:lang w:val="hy-AM"/>
        </w:rPr>
      </w:pPr>
    </w:p>
    <w:p w14:paraId="33956EF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14:paraId="06CF7CF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60FA954E"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083EAF4D" w14:textId="77777777" w:rsidR="007678FA" w:rsidRPr="00064ADD" w:rsidRDefault="007678FA" w:rsidP="007678FA">
      <w:pPr>
        <w:ind w:firstLine="720"/>
        <w:jc w:val="both"/>
        <w:rPr>
          <w:rFonts w:ascii="GHEA Grapalat" w:hAnsi="GHEA Grapalat" w:cs="Sylfaen"/>
          <w:sz w:val="20"/>
          <w:lang w:val="hy-AM"/>
        </w:rPr>
      </w:pPr>
    </w:p>
    <w:p w14:paraId="67D7C7E8"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14:paraId="5C1CEC3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5C9DF6A1" w14:textId="77777777" w:rsidR="007678FA" w:rsidRPr="00064ADD" w:rsidRDefault="007678FA" w:rsidP="007678FA">
      <w:pPr>
        <w:ind w:firstLine="720"/>
        <w:jc w:val="both"/>
        <w:rPr>
          <w:rFonts w:ascii="GHEA Grapalat" w:hAnsi="GHEA Grapalat"/>
          <w:sz w:val="20"/>
          <w:lang w:val="hy-AM"/>
        </w:rPr>
      </w:pPr>
    </w:p>
    <w:p w14:paraId="330B6EBB"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14:paraId="58A3D985" w14:textId="77777777" w:rsidR="007678FA" w:rsidRPr="00064ADD" w:rsidRDefault="007678FA" w:rsidP="007678FA">
      <w:pPr>
        <w:ind w:firstLine="720"/>
        <w:jc w:val="both"/>
        <w:rPr>
          <w:rFonts w:ascii="GHEA Grapalat" w:hAnsi="GHEA Grapalat" w:cs="Sylfaen"/>
          <w:b/>
          <w:sz w:val="20"/>
          <w:lang w:val="hy-AM"/>
        </w:rPr>
      </w:pPr>
    </w:p>
    <w:p w14:paraId="20DC9823" w14:textId="77777777" w:rsidR="007678FA" w:rsidRPr="00064ADD" w:rsidRDefault="007678FA" w:rsidP="007678FA">
      <w:pPr>
        <w:ind w:firstLine="720"/>
        <w:jc w:val="both"/>
        <w:rPr>
          <w:rFonts w:ascii="GHEA Grapalat" w:hAnsi="GHEA Grapalat" w:cs="Sylfaen"/>
          <w:b/>
          <w:sz w:val="20"/>
          <w:lang w:val="hy-AM"/>
        </w:rPr>
      </w:pPr>
    </w:p>
    <w:p w14:paraId="49C541DE"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14:paraId="2F7CC29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60428FCB" w14:textId="77777777"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49356A1" w14:textId="77777777" w:rsidR="008C6486" w:rsidRPr="00064ADD" w:rsidRDefault="000F7D9A" w:rsidP="00FC573A">
      <w:pPr>
        <w:ind w:firstLine="720"/>
        <w:jc w:val="both"/>
        <w:rPr>
          <w:rFonts w:ascii="GHEA Grapalat" w:hAnsi="GHEA Grapalat"/>
          <w:sz w:val="20"/>
          <w:lang w:val="hy-AM"/>
        </w:rPr>
      </w:pPr>
      <w:r w:rsidRPr="00064ADD">
        <w:rPr>
          <w:rFonts w:ascii="GHEA Grapalat" w:hAnsi="GHEA Grapalat"/>
          <w:sz w:val="20"/>
          <w:lang w:val="hy-AM"/>
        </w:rPr>
        <w:t>2.4.</w:t>
      </w:r>
      <w:r w:rsidR="00F50E0A" w:rsidRPr="00064ADD">
        <w:rPr>
          <w:rFonts w:ascii="GHEA Grapalat" w:hAnsi="GHEA Grapalat"/>
          <w:sz w:val="20"/>
          <w:lang w:val="hy-AM"/>
        </w:rPr>
        <w:t>4</w:t>
      </w:r>
      <w:r w:rsidRPr="00064ADD">
        <w:rPr>
          <w:rFonts w:ascii="GHEA Grapalat" w:hAnsi="GHEA Grapalat"/>
          <w:sz w:val="20"/>
          <w:lang w:val="hy-AM"/>
        </w:rPr>
        <w:t xml:space="preserve"> </w:t>
      </w:r>
      <w:r w:rsidR="00F50E0A" w:rsidRPr="00064ADD">
        <w:rPr>
          <w:rFonts w:ascii="GHEA Grapalat" w:hAnsi="GHEA Grapalat"/>
          <w:sz w:val="20"/>
          <w:lang w:val="hy-AM"/>
        </w:rPr>
        <w:t>Շ</w:t>
      </w:r>
      <w:r w:rsidRPr="00064ADD">
        <w:rPr>
          <w:rFonts w:ascii="GHEA Grapalat" w:hAnsi="GHEA Grapalat"/>
          <w:sz w:val="20"/>
          <w:lang w:val="hy-AM"/>
        </w:rPr>
        <w:t xml:space="preserve">ինարարական </w:t>
      </w:r>
      <w:r w:rsidR="00FC573A" w:rsidRPr="00064ADD">
        <w:rPr>
          <w:rFonts w:ascii="GHEA Grapalat" w:hAnsi="GHEA Grapalat"/>
          <w:sz w:val="20"/>
          <w:lang w:val="hy-AM"/>
        </w:rPr>
        <w:t xml:space="preserve">աշխատանքների </w:t>
      </w:r>
      <w:r w:rsidRPr="00064ADD">
        <w:rPr>
          <w:rFonts w:ascii="GHEA Grapalat" w:hAnsi="GHEA Grapalat"/>
          <w:sz w:val="20"/>
          <w:lang w:val="hy-AM"/>
        </w:rPr>
        <w:t>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w:t>
      </w:r>
      <w:r w:rsidR="00FC573A" w:rsidRPr="00064ADD">
        <w:rPr>
          <w:rFonts w:ascii="GHEA Grapalat" w:hAnsi="GHEA Grapalat"/>
          <w:sz w:val="20"/>
          <w:lang w:val="hy-AM"/>
        </w:rPr>
        <w:t>: Ընդ որում՝</w:t>
      </w:r>
    </w:p>
    <w:p w14:paraId="536F504E" w14:textId="77777777" w:rsidR="00FC573A" w:rsidRPr="00064ADD" w:rsidRDefault="00FC573A" w:rsidP="00FC573A">
      <w:pPr>
        <w:ind w:firstLine="720"/>
        <w:jc w:val="both"/>
        <w:rPr>
          <w:rFonts w:ascii="GHEA Grapalat" w:hAnsi="GHEA Grapalat"/>
          <w:sz w:val="20"/>
          <w:lang w:val="hy-AM"/>
        </w:rPr>
      </w:pPr>
      <w:r w:rsidRPr="00064ADD">
        <w:rPr>
          <w:rFonts w:ascii="GHEA Grapalat" w:hAnsi="GHEA Grapalat"/>
          <w:sz w:val="20"/>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14:paraId="706896E0" w14:textId="77777777" w:rsidR="00FC573A" w:rsidRPr="00064ADD" w:rsidRDefault="00FC573A" w:rsidP="00FC573A">
      <w:pPr>
        <w:ind w:firstLine="720"/>
        <w:jc w:val="both"/>
        <w:rPr>
          <w:rFonts w:ascii="GHEA Grapalat" w:hAnsi="GHEA Grapalat"/>
          <w:sz w:val="20"/>
          <w:vertAlign w:val="superscript"/>
          <w:lang w:val="hy-AM"/>
        </w:rPr>
      </w:pPr>
      <w:r w:rsidRPr="00064ADD">
        <w:rPr>
          <w:rFonts w:ascii="GHEA Grapalat" w:hAnsi="GHEA Grapalat"/>
          <w:sz w:val="20"/>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w:t>
      </w:r>
      <w:r w:rsidR="00F21992" w:rsidRPr="00064ADD">
        <w:rPr>
          <w:rFonts w:ascii="GHEA Grapalat" w:hAnsi="GHEA Grapalat"/>
          <w:sz w:val="20"/>
          <w:lang w:val="hy-AM"/>
        </w:rPr>
        <w:t>:</w:t>
      </w:r>
    </w:p>
    <w:p w14:paraId="777107B5" w14:textId="77777777" w:rsidR="007678FA" w:rsidRPr="00064ADD" w:rsidRDefault="007678FA" w:rsidP="007678FA">
      <w:pPr>
        <w:ind w:firstLine="720"/>
        <w:jc w:val="both"/>
        <w:rPr>
          <w:rFonts w:ascii="GHEA Grapalat" w:hAnsi="GHEA Grapalat"/>
          <w:sz w:val="20"/>
          <w:lang w:val="hy-AM"/>
        </w:rPr>
      </w:pPr>
    </w:p>
    <w:p w14:paraId="4641A02B"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14:paraId="5EAA5D5F"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48CCF7DA" w14:textId="77777777"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w:t>
      </w:r>
      <w:r w:rsidR="008D288D">
        <w:rPr>
          <w:rFonts w:ascii="GHEA Grapalat" w:hAnsi="GHEA Grapalat" w:cs="Sylfaen"/>
          <w:sz w:val="20"/>
          <w:szCs w:val="20"/>
          <w:lang w:val="hy-AM"/>
        </w:rPr>
        <w:t xml:space="preserve"> </w:t>
      </w:r>
      <w:r w:rsidR="008D288D">
        <w:rPr>
          <w:rFonts w:ascii="GHEA Grapalat" w:hAnsi="GHEA Grapalat" w:cs="Sylfaen"/>
          <w:sz w:val="20"/>
          <w:lang w:val="hy-AM"/>
        </w:rPr>
        <w:t xml:space="preserve">2 </w:t>
      </w:r>
      <w:r w:rsidRPr="00064ADD">
        <w:rPr>
          <w:rFonts w:ascii="GHEA Grapalat" w:hAnsi="GHEA Grapalat" w:cs="Sylfaen"/>
          <w:sz w:val="20"/>
          <w:lang w:val="hy-AM"/>
        </w:rPr>
        <w:t>օրինակ</w:t>
      </w:r>
      <w:r w:rsidRPr="00064ADD">
        <w:rPr>
          <w:rFonts w:ascii="GHEA Grapalat" w:hAnsi="GHEA Grapalat" w:cs="Sylfaen"/>
          <w:sz w:val="20"/>
          <w:szCs w:val="20"/>
          <w:lang w:val="hy-AM"/>
        </w:rPr>
        <w:t xml:space="preserve"> (հավելված N 3): </w:t>
      </w:r>
    </w:p>
    <w:p w14:paraId="7A4D4713"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14:paraId="01AC9ECA"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56545AA9"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14:paraId="7D26F6D6"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8D288D">
        <w:rPr>
          <w:rFonts w:ascii="GHEA Grapalat" w:hAnsi="GHEA Grapalat" w:cs="Sylfaen"/>
          <w:sz w:val="20"/>
          <w:szCs w:val="20"/>
          <w:u w:val="single"/>
          <w:lang w:val="hy-AM"/>
        </w:rPr>
        <w:t>15</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14:paraId="5AD860BC" w14:textId="77777777"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14:paraId="3A03E2D7" w14:textId="77777777" w:rsidR="007678FA" w:rsidRPr="00064ADD" w:rsidRDefault="007678FA" w:rsidP="007678FA">
      <w:pPr>
        <w:ind w:firstLine="720"/>
        <w:jc w:val="both"/>
        <w:rPr>
          <w:rFonts w:ascii="GHEA Grapalat" w:hAnsi="GHEA Grapalat" w:cs="Sylfaen"/>
          <w:b/>
          <w:sz w:val="20"/>
          <w:lang w:val="hy-AM"/>
        </w:rPr>
      </w:pPr>
    </w:p>
    <w:p w14:paraId="42222414"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14:paraId="32CEE22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F846BD" w:rsidRPr="00064ADD">
        <w:rPr>
          <w:rFonts w:ascii="GHEA Grapalat" w:hAnsi="GHEA Grapalat" w:cs="Sylfaen"/>
          <w:sz w:val="20"/>
          <w:vertAlign w:val="superscript"/>
          <w:lang w:val="hy-AM"/>
        </w:rPr>
        <w:t>17</w:t>
      </w:r>
      <w:r w:rsidRPr="00064ADD">
        <w:rPr>
          <w:rFonts w:ascii="GHEA Grapalat" w:hAnsi="GHEA Grapalat" w:cs="Sylfaen"/>
          <w:color w:val="FFFFFF"/>
          <w:sz w:val="20"/>
          <w:vertAlign w:val="superscript"/>
          <w:lang w:val="hy-AM"/>
        </w:rPr>
        <w:t>9</w:t>
      </w:r>
      <w:r w:rsidRPr="00064ADD">
        <w:rPr>
          <w:rStyle w:val="af6"/>
          <w:rFonts w:ascii="GHEA Grapalat" w:hAnsi="GHEA Grapalat" w:cs="Sylfaen"/>
          <w:color w:val="FFFFFF"/>
          <w:sz w:val="20"/>
          <w:lang w:val="hy-AM"/>
        </w:rPr>
        <w:footnoteReference w:id="8"/>
      </w:r>
    </w:p>
    <w:p w14:paraId="45C7495D"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0956420A"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4D303786"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5B7764" w:rsidRPr="00064ADD">
        <w:rPr>
          <w:rFonts w:ascii="GHEA Grapalat" w:hAnsi="GHEA Grapalat"/>
          <w:sz w:val="20"/>
          <w:lang w:val="hy-AM"/>
        </w:rPr>
        <w:t>--</w:t>
      </w:r>
      <w:r w:rsidRPr="00064ADD">
        <w:rPr>
          <w:rFonts w:ascii="GHEA Grapalat" w:hAnsi="GHEA Grapalat"/>
          <w:sz w:val="20"/>
          <w:lang w:val="hy-AM"/>
        </w:rPr>
        <w:t xml:space="preserve">-ը: </w:t>
      </w:r>
    </w:p>
    <w:p w14:paraId="4DCEEADE" w14:textId="77777777"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lastRenderedPageBreak/>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w:t>
      </w:r>
      <w:r w:rsidR="001B34B0">
        <w:rPr>
          <w:rFonts w:ascii="GHEA Grapalat" w:hAnsi="GHEA Grapalat"/>
          <w:sz w:val="20"/>
          <w:lang w:val="hy-AM"/>
        </w:rPr>
        <w:t>մ։</w:t>
      </w:r>
    </w:p>
    <w:p w14:paraId="161522AA" w14:textId="77777777" w:rsidR="007678FA" w:rsidRPr="00064ADD" w:rsidRDefault="007678FA" w:rsidP="007678FA">
      <w:pPr>
        <w:ind w:firstLine="720"/>
        <w:jc w:val="both"/>
        <w:rPr>
          <w:rFonts w:ascii="GHEA Grapalat" w:hAnsi="GHEA Grapalat" w:cs="Sylfaen"/>
          <w:sz w:val="20"/>
          <w:lang w:val="hy-AM"/>
        </w:rPr>
      </w:pPr>
    </w:p>
    <w:p w14:paraId="43DF8955"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14:paraId="71A456D8"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48A49BEC" w14:textId="77777777"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Pr="00064ADD">
        <w:rPr>
          <w:rStyle w:val="af6"/>
          <w:rFonts w:ascii="GHEA Grapalat" w:hAnsi="GHEA Grapalat" w:cs="Sylfaen"/>
          <w:color w:val="FFFFFF"/>
          <w:sz w:val="20"/>
          <w:lang w:val="hy-AM"/>
        </w:rPr>
        <w:footnoteReference w:id="9"/>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6DFE8586"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հարյուրերրորդական) տոկոսի չափով։</w:t>
      </w:r>
    </w:p>
    <w:p w14:paraId="585548E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5AD9F2D2"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հարյուրերրորդական) տոկոսի չափով։</w:t>
      </w:r>
    </w:p>
    <w:p w14:paraId="764551A1"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5C598A8B"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7224D67A" w14:textId="77777777" w:rsidR="007678FA" w:rsidRPr="00064ADD" w:rsidRDefault="007678FA" w:rsidP="007678FA">
      <w:pPr>
        <w:ind w:firstLine="720"/>
        <w:jc w:val="both"/>
        <w:rPr>
          <w:rFonts w:ascii="GHEA Grapalat" w:hAnsi="GHEA Grapalat" w:cs="Sylfaen"/>
          <w:sz w:val="20"/>
          <w:lang w:val="hy-AM"/>
        </w:rPr>
      </w:pPr>
    </w:p>
    <w:p w14:paraId="0A44FA50"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14:paraId="1343896F"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14:paraId="20FC2DE9" w14:textId="77777777" w:rsidR="007678FA" w:rsidRPr="00064ADD" w:rsidRDefault="007678FA" w:rsidP="007678FA">
      <w:pPr>
        <w:ind w:firstLine="720"/>
        <w:jc w:val="both"/>
        <w:rPr>
          <w:rFonts w:ascii="GHEA Grapalat" w:hAnsi="GHEA Grapalat" w:cs="Sylfaen"/>
          <w:sz w:val="20"/>
          <w:lang w:val="hy-AM"/>
        </w:rPr>
      </w:pPr>
    </w:p>
    <w:p w14:paraId="0579FB2C" w14:textId="77777777"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14:paraId="33A56AF3"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6C04CD4F" w14:textId="77777777"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7.2 Պ</w:t>
      </w:r>
      <w:r w:rsidRPr="00064ADD">
        <w:rPr>
          <w:rFonts w:ascii="GHEA Grapalat" w:hAnsi="GHEA Grapalat" w:cs="Sylfaen"/>
          <w:sz w:val="20"/>
          <w:lang w:val="hy-AM"/>
        </w:rPr>
        <w:t>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հակընդդեմ</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հաշվանցով</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կնիքով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հաստատված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փոխանցվել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անձի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պարտապան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w:t>
      </w:r>
      <w:r w:rsidRPr="00064ADD">
        <w:rPr>
          <w:rFonts w:ascii="GHEA Grapalat" w:hAnsi="GHEA Grapalat"/>
          <w:sz w:val="20"/>
          <w:lang w:val="hy-AM"/>
        </w:rPr>
        <w:t xml:space="preserve"> </w:t>
      </w:r>
    </w:p>
    <w:p w14:paraId="0F453229"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w:t>
      </w:r>
      <w:r w:rsidRPr="00064ADD">
        <w:rPr>
          <w:rFonts w:ascii="GHEA Grapalat" w:hAnsi="GHEA Grapalat"/>
          <w:sz w:val="20"/>
          <w:lang w:val="hy-AM"/>
        </w:rPr>
        <w:lastRenderedPageBreak/>
        <w:t>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CA1F614" w14:textId="77777777"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1C6A5D65"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14:paraId="378DB68C" w14:textId="77777777"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14:paraId="52A0DDF1" w14:textId="77777777"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006F5287" w14:textId="77777777"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14:paraId="49BDAEB4"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0CE408EF"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2</w:t>
      </w:r>
    </w:p>
    <w:p w14:paraId="23377A17"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3</w:t>
      </w:r>
      <w:r w:rsidRPr="00064ADD">
        <w:rPr>
          <w:rStyle w:val="af6"/>
          <w:rFonts w:ascii="GHEA Grapalat" w:hAnsi="GHEA Grapalat"/>
          <w:color w:val="FFFFFF"/>
          <w:sz w:val="20"/>
          <w:lang w:val="pt-BR"/>
        </w:rPr>
        <w:footnoteReference w:id="10"/>
      </w:r>
    </w:p>
    <w:p w14:paraId="22537FDA" w14:textId="77777777"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7.8 Ծառայության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մինչև</w:t>
      </w:r>
      <w:r w:rsidRPr="00064ADD">
        <w:rPr>
          <w:rFonts w:ascii="GHEA Grapalat" w:hAnsi="GHEA Grapalat" w:cs="Times Armenian"/>
          <w:sz w:val="20"/>
          <w:lang w:val="hy-AM"/>
        </w:rPr>
        <w:t xml:space="preserve"> պայմանագրով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լրանալը</w:t>
      </w:r>
      <w:r w:rsidRPr="00064ADD">
        <w:rPr>
          <w:rFonts w:ascii="GHEA Grapalat" w:hAnsi="GHEA Grapalat" w:cs="Sylfaen"/>
          <w:sz w:val="20"/>
          <w:lang w:val="pt-BR"/>
        </w:rPr>
        <w:t>`</w:t>
      </w:r>
      <w:r w:rsidRPr="00064ADD">
        <w:rPr>
          <w:rFonts w:ascii="GHEA Grapalat" w:hAnsi="GHEA Grapalat" w:cs="Times Armenian"/>
          <w:sz w:val="20"/>
          <w:lang w:val="hy-AM"/>
        </w:rPr>
        <w:t xml:space="preserve"> </w:t>
      </w:r>
      <w:r w:rsidRPr="00064ADD">
        <w:rPr>
          <w:rFonts w:ascii="GHEA Grapalat" w:hAnsi="GHEA Grapalat" w:cs="Times Armenian"/>
          <w:sz w:val="20"/>
        </w:rPr>
        <w:t>Կատարող</w:t>
      </w:r>
      <w:r w:rsidRPr="00064ADD">
        <w:rPr>
          <w:rFonts w:ascii="GHEA Grapalat" w:hAnsi="GHEA Grapalat" w:cs="Sylfaen"/>
          <w:sz w:val="20"/>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առաջարկության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առկայության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պայմանով</w:t>
      </w:r>
      <w:r w:rsidRPr="00064ADD">
        <w:rPr>
          <w:rFonts w:ascii="GHEA Grapalat" w:hAnsi="GHEA Grapalat" w:cs="Times Armenian"/>
          <w:sz w:val="20"/>
          <w:lang w:val="hy-AM"/>
        </w:rPr>
        <w:t xml:space="preserve">, </w:t>
      </w:r>
      <w:r w:rsidRPr="00064ADD">
        <w:rPr>
          <w:rFonts w:ascii="GHEA Grapalat" w:hAnsi="GHEA Grapalat" w:cs="Sylfaen"/>
          <w:sz w:val="20"/>
          <w:lang w:val="hy-AM"/>
        </w:rPr>
        <w:t>որ</w:t>
      </w:r>
      <w:r w:rsidRPr="00064ADD">
        <w:rPr>
          <w:rFonts w:ascii="GHEA Grapalat" w:hAnsi="GHEA Grapalat" w:cs="Sylfaen"/>
          <w:sz w:val="20"/>
          <w:lang w:val="pt-BR"/>
        </w:rPr>
        <w:t xml:space="preserve"> </w:t>
      </w:r>
      <w:r w:rsidRPr="00064ADD">
        <w:rPr>
          <w:rFonts w:ascii="GHEA Grapalat" w:hAnsi="GHEA Grapalat"/>
          <w:sz w:val="20"/>
          <w:lang w:val="hy-AM"/>
        </w:rPr>
        <w:t>Պատվիրատուի</w:t>
      </w:r>
      <w:r w:rsidRPr="00064ADD">
        <w:rPr>
          <w:rFonts w:ascii="GHEA Grapalat" w:hAnsi="GHEA Grapalat" w:cs="Times Armenian"/>
          <w:sz w:val="20"/>
          <w:lang w:val="hy-AM"/>
        </w:rPr>
        <w:t xml:space="preserve"> </w:t>
      </w:r>
      <w:r w:rsidRPr="00064ADD">
        <w:rPr>
          <w:rFonts w:ascii="GHEA Grapalat" w:hAnsi="GHEA Grapalat" w:cs="Sylfaen"/>
          <w:sz w:val="20"/>
          <w:lang w:val="hy-AM"/>
        </w:rPr>
        <w:t>մոտ</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վերացել</w:t>
      </w:r>
      <w:r w:rsidRPr="00064ADD">
        <w:rPr>
          <w:rFonts w:ascii="GHEA Grapalat" w:hAnsi="GHEA Grapalat" w:cs="Times Armenian"/>
          <w:sz w:val="20"/>
          <w:lang w:val="hy-AM"/>
        </w:rPr>
        <w:t xml:space="preserve"> </w:t>
      </w:r>
      <w:r w:rsidRPr="00064ADD">
        <w:rPr>
          <w:rFonts w:ascii="GHEA Grapalat" w:hAnsi="GHEA Grapalat" w:cs="Times Armenian"/>
          <w:sz w:val="20"/>
        </w:rPr>
        <w:t>ծառայության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օգտագործման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պահանջը</w:t>
      </w:r>
      <w:r w:rsidRPr="00064ADD">
        <w:rPr>
          <w:rFonts w:ascii="GHEA Grapalat" w:hAnsi="GHEA Grapalat" w:cs="Sylfaen"/>
          <w:sz w:val="20"/>
          <w:lang w:val="pt-BR"/>
        </w:rPr>
        <w:t xml:space="preserve">, </w:t>
      </w:r>
      <w:r w:rsidRPr="00064ADD">
        <w:rPr>
          <w:rFonts w:ascii="GHEA Grapalat" w:hAnsi="GHEA Grapalat" w:cs="Sylfaen"/>
          <w:sz w:val="20"/>
        </w:rPr>
        <w:t>իսկ</w:t>
      </w:r>
      <w:r w:rsidRPr="00064ADD">
        <w:rPr>
          <w:rFonts w:ascii="GHEA Grapalat" w:hAnsi="GHEA Grapalat" w:cs="Sylfaen"/>
          <w:sz w:val="20"/>
          <w:lang w:val="pt-BR"/>
        </w:rPr>
        <w:t xml:space="preserve"> </w:t>
      </w:r>
      <w:r w:rsidRPr="00064ADD">
        <w:rPr>
          <w:rFonts w:ascii="GHEA Grapalat" w:hAnsi="GHEA Grapalat" w:cs="Sylfaen"/>
          <w:sz w:val="20"/>
        </w:rPr>
        <w:t>Կատարողի</w:t>
      </w:r>
      <w:r w:rsidRPr="00064ADD">
        <w:rPr>
          <w:rFonts w:ascii="GHEA Grapalat" w:hAnsi="GHEA Grapalat" w:cs="Sylfaen"/>
          <w:sz w:val="20"/>
          <w:lang w:val="pt-BR"/>
        </w:rPr>
        <w:t xml:space="preserve"> </w:t>
      </w:r>
      <w:r w:rsidRPr="00064ADD">
        <w:rPr>
          <w:rFonts w:ascii="GHEA Grapalat" w:hAnsi="GHEA Grapalat" w:cs="Sylfaen"/>
          <w:sz w:val="20"/>
        </w:rPr>
        <w:t>առաջարկությունը</w:t>
      </w:r>
      <w:r w:rsidRPr="00064ADD">
        <w:rPr>
          <w:rFonts w:ascii="GHEA Grapalat" w:hAnsi="GHEA Grapalat" w:cs="Sylfaen"/>
          <w:sz w:val="20"/>
          <w:lang w:val="pt-BR"/>
        </w:rPr>
        <w:t xml:space="preserve"> </w:t>
      </w:r>
      <w:r w:rsidRPr="00064ADD">
        <w:rPr>
          <w:rFonts w:ascii="GHEA Grapalat" w:hAnsi="GHEA Grapalat" w:cs="Sylfaen"/>
          <w:sz w:val="20"/>
        </w:rPr>
        <w:t>ներկայացվել</w:t>
      </w:r>
      <w:r w:rsidRPr="00064ADD">
        <w:rPr>
          <w:rFonts w:ascii="GHEA Grapalat" w:hAnsi="GHEA Grapalat" w:cs="Sylfaen"/>
          <w:sz w:val="20"/>
          <w:lang w:val="pt-BR"/>
        </w:rPr>
        <w:t xml:space="preserve"> </w:t>
      </w:r>
      <w:r w:rsidRPr="00064ADD">
        <w:rPr>
          <w:rFonts w:ascii="GHEA Grapalat" w:hAnsi="GHEA Grapalat" w:cs="Sylfaen"/>
          <w:sz w:val="20"/>
        </w:rPr>
        <w:t>է</w:t>
      </w:r>
      <w:r w:rsidRPr="00064ADD">
        <w:rPr>
          <w:rFonts w:ascii="GHEA Grapalat" w:hAnsi="GHEA Grapalat" w:cs="Sylfaen"/>
          <w:sz w:val="20"/>
          <w:lang w:val="pt-BR"/>
        </w:rPr>
        <w:t xml:space="preserve"> </w:t>
      </w:r>
      <w:r w:rsidRPr="00064ADD">
        <w:rPr>
          <w:rFonts w:ascii="GHEA Grapalat" w:hAnsi="GHEA Grapalat" w:cs="Sylfaen"/>
          <w:sz w:val="20"/>
        </w:rPr>
        <w:t>ոչ</w:t>
      </w:r>
      <w:r w:rsidRPr="00064ADD">
        <w:rPr>
          <w:rFonts w:ascii="GHEA Grapalat" w:hAnsi="GHEA Grapalat" w:cs="Sylfaen"/>
          <w:sz w:val="20"/>
          <w:lang w:val="pt-BR"/>
        </w:rPr>
        <w:t xml:space="preserve"> </w:t>
      </w:r>
      <w:r w:rsidRPr="00064ADD">
        <w:rPr>
          <w:rFonts w:ascii="GHEA Grapalat" w:hAnsi="GHEA Grapalat" w:cs="Sylfaen"/>
          <w:sz w:val="20"/>
        </w:rPr>
        <w:t>ուշ</w:t>
      </w:r>
      <w:r w:rsidRPr="00064ADD">
        <w:rPr>
          <w:rFonts w:ascii="GHEA Grapalat" w:hAnsi="GHEA Grapalat" w:cs="Sylfaen"/>
          <w:sz w:val="20"/>
          <w:lang w:val="pt-BR"/>
        </w:rPr>
        <w:t xml:space="preserve">, </w:t>
      </w:r>
      <w:r w:rsidRPr="00064ADD">
        <w:rPr>
          <w:rFonts w:ascii="GHEA Grapalat" w:hAnsi="GHEA Grapalat" w:cs="Sylfaen"/>
          <w:sz w:val="20"/>
        </w:rPr>
        <w:t>քան</w:t>
      </w:r>
      <w:r w:rsidRPr="00064ADD">
        <w:rPr>
          <w:rFonts w:ascii="GHEA Grapalat" w:hAnsi="GHEA Grapalat" w:cs="Sylfaen"/>
          <w:sz w:val="20"/>
          <w:lang w:val="pt-BR"/>
        </w:rPr>
        <w:t xml:space="preserve"> </w:t>
      </w:r>
      <w:r w:rsidRPr="00064ADD">
        <w:rPr>
          <w:rFonts w:ascii="GHEA Grapalat" w:hAnsi="GHEA Grapalat" w:cs="Sylfaen"/>
          <w:sz w:val="20"/>
        </w:rPr>
        <w:t>պայմանագրով</w:t>
      </w:r>
      <w:r w:rsidRPr="00064ADD">
        <w:rPr>
          <w:rFonts w:ascii="GHEA Grapalat" w:hAnsi="GHEA Grapalat" w:cs="Sylfaen"/>
          <w:sz w:val="20"/>
          <w:lang w:val="pt-BR"/>
        </w:rPr>
        <w:t xml:space="preserve"> </w:t>
      </w:r>
      <w:r w:rsidRPr="00064ADD">
        <w:rPr>
          <w:rFonts w:ascii="GHEA Grapalat" w:hAnsi="GHEA Grapalat" w:cs="Sylfaen"/>
          <w:sz w:val="20"/>
        </w:rPr>
        <w:t>ի</w:t>
      </w:r>
      <w:r w:rsidRPr="00064ADD">
        <w:rPr>
          <w:rFonts w:ascii="GHEA Grapalat" w:hAnsi="GHEA Grapalat" w:cs="Sylfaen"/>
          <w:sz w:val="20"/>
          <w:lang w:val="pt-BR"/>
        </w:rPr>
        <w:t xml:space="preserve"> </w:t>
      </w:r>
      <w:r w:rsidRPr="00064ADD">
        <w:rPr>
          <w:rFonts w:ascii="GHEA Grapalat" w:hAnsi="GHEA Grapalat" w:cs="Sylfaen"/>
          <w:sz w:val="20"/>
        </w:rPr>
        <w:t>սկզբանե</w:t>
      </w:r>
      <w:r w:rsidRPr="00064ADD">
        <w:rPr>
          <w:rFonts w:ascii="GHEA Grapalat" w:hAnsi="GHEA Grapalat" w:cs="Sylfaen"/>
          <w:sz w:val="20"/>
          <w:lang w:val="pt-BR"/>
        </w:rPr>
        <w:t xml:space="preserve"> </w:t>
      </w:r>
      <w:r w:rsidRPr="00064ADD">
        <w:rPr>
          <w:rFonts w:ascii="GHEA Grapalat" w:hAnsi="GHEA Grapalat" w:cs="Sylfaen"/>
          <w:sz w:val="20"/>
        </w:rPr>
        <w:t>ծառայությունների</w:t>
      </w:r>
      <w:r w:rsidRPr="00064ADD">
        <w:rPr>
          <w:rFonts w:ascii="GHEA Grapalat" w:hAnsi="GHEA Grapalat" w:cs="Sylfaen"/>
          <w:sz w:val="20"/>
          <w:lang w:val="pt-BR"/>
        </w:rPr>
        <w:t xml:space="preserve"> </w:t>
      </w:r>
      <w:r w:rsidRPr="00064ADD">
        <w:rPr>
          <w:rFonts w:ascii="GHEA Grapalat" w:hAnsi="GHEA Grapalat" w:cs="Sylfaen"/>
          <w:sz w:val="20"/>
        </w:rPr>
        <w:t>մատուցման</w:t>
      </w:r>
      <w:r w:rsidRPr="00064ADD">
        <w:rPr>
          <w:rFonts w:ascii="GHEA Grapalat" w:hAnsi="GHEA Grapalat" w:cs="Sylfaen"/>
          <w:sz w:val="20"/>
          <w:lang w:val="pt-BR"/>
        </w:rPr>
        <w:t xml:space="preserve"> </w:t>
      </w:r>
      <w:r w:rsidRPr="00064ADD">
        <w:rPr>
          <w:rFonts w:ascii="GHEA Grapalat" w:hAnsi="GHEA Grapalat" w:cs="Sylfaen"/>
          <w:sz w:val="20"/>
        </w:rPr>
        <w:t>համար</w:t>
      </w:r>
      <w:r w:rsidRPr="00064ADD">
        <w:rPr>
          <w:rFonts w:ascii="GHEA Grapalat" w:hAnsi="GHEA Grapalat" w:cs="Sylfaen"/>
          <w:sz w:val="20"/>
          <w:lang w:val="pt-BR"/>
        </w:rPr>
        <w:t xml:space="preserve"> </w:t>
      </w:r>
      <w:r w:rsidRPr="00064ADD">
        <w:rPr>
          <w:rFonts w:ascii="GHEA Grapalat" w:hAnsi="GHEA Grapalat" w:cs="Sylfaen"/>
          <w:sz w:val="20"/>
        </w:rPr>
        <w:t>սահմանված</w:t>
      </w:r>
      <w:r w:rsidRPr="00064ADD">
        <w:rPr>
          <w:rFonts w:ascii="GHEA Grapalat" w:hAnsi="GHEA Grapalat" w:cs="Sylfaen"/>
          <w:sz w:val="20"/>
          <w:lang w:val="pt-BR"/>
        </w:rPr>
        <w:t xml:space="preserve"> </w:t>
      </w:r>
      <w:r w:rsidRPr="00064ADD">
        <w:rPr>
          <w:rFonts w:ascii="GHEA Grapalat" w:hAnsi="GHEA Grapalat" w:cs="Sylfaen"/>
          <w:sz w:val="20"/>
        </w:rPr>
        <w:t>ժամկետը</w:t>
      </w:r>
      <w:r w:rsidRPr="00064ADD">
        <w:rPr>
          <w:rFonts w:ascii="GHEA Grapalat" w:hAnsi="GHEA Grapalat" w:cs="Sylfaen"/>
          <w:sz w:val="20"/>
          <w:lang w:val="pt-BR"/>
        </w:rPr>
        <w:t xml:space="preserve"> </w:t>
      </w:r>
      <w:r w:rsidRPr="00064ADD">
        <w:rPr>
          <w:rFonts w:ascii="GHEA Grapalat" w:hAnsi="GHEA Grapalat" w:cs="Sylfaen"/>
          <w:sz w:val="20"/>
        </w:rPr>
        <w:t>լրանալուց</w:t>
      </w:r>
      <w:r w:rsidRPr="00064ADD">
        <w:rPr>
          <w:rFonts w:ascii="GHEA Grapalat" w:hAnsi="GHEA Grapalat" w:cs="Sylfaen"/>
          <w:sz w:val="20"/>
          <w:lang w:val="pt-BR"/>
        </w:rPr>
        <w:t xml:space="preserve"> </w:t>
      </w:r>
      <w:r w:rsidRPr="00064ADD">
        <w:rPr>
          <w:rFonts w:ascii="GHEA Grapalat" w:hAnsi="GHEA Grapalat" w:cs="Sylfaen"/>
          <w:sz w:val="20"/>
        </w:rPr>
        <w:t>առնվազն</w:t>
      </w:r>
      <w:r w:rsidRPr="00064ADD">
        <w:rPr>
          <w:rFonts w:ascii="GHEA Grapalat" w:hAnsi="GHEA Grapalat" w:cs="Sylfaen"/>
          <w:sz w:val="20"/>
          <w:lang w:val="pt-BR"/>
        </w:rPr>
        <w:t xml:space="preserve"> 5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w:t>
      </w:r>
      <w:r w:rsidRPr="00064ADD">
        <w:rPr>
          <w:rFonts w:ascii="GHEA Grapalat" w:hAnsi="GHEA Grapalat" w:cs="Sylfaen"/>
          <w:sz w:val="20"/>
          <w:lang w:val="pt-BR"/>
        </w:rPr>
        <w:t xml:space="preserve"> </w:t>
      </w:r>
      <w:r w:rsidRPr="00064ADD">
        <w:rPr>
          <w:rFonts w:ascii="GHEA Grapalat" w:hAnsi="GHEA Grapalat" w:cs="Sylfaen"/>
          <w:sz w:val="20"/>
        </w:rPr>
        <w:t>առաջ</w:t>
      </w:r>
      <w:r w:rsidRPr="00064ADD">
        <w:rPr>
          <w:rFonts w:ascii="GHEA Grapalat" w:hAnsi="GHEA Grapalat" w:cs="Sylfaen"/>
          <w:sz w:val="20"/>
          <w:lang w:val="pt-BR"/>
        </w:rPr>
        <w:t>: Ընդ որում սույն կետով սահմանված դեպքում ծ</w:t>
      </w:r>
      <w:r w:rsidRPr="00064ADD">
        <w:rPr>
          <w:rFonts w:ascii="GHEA Grapalat" w:hAnsi="GHEA Grapalat" w:cs="Times Armenian"/>
          <w:sz w:val="20"/>
          <w:lang w:val="pt-BR"/>
        </w:rPr>
        <w:t>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Times Armenian"/>
          <w:sz w:val="20"/>
        </w:rPr>
        <w:t>մեկ</w:t>
      </w:r>
      <w:r w:rsidRPr="00064ADD">
        <w:rPr>
          <w:rFonts w:ascii="GHEA Grapalat" w:hAnsi="GHEA Grapalat" w:cs="Times Armenian"/>
          <w:sz w:val="20"/>
          <w:lang w:val="pt-BR"/>
        </w:rPr>
        <w:t xml:space="preserve"> </w:t>
      </w:r>
      <w:r w:rsidRPr="00064ADD">
        <w:rPr>
          <w:rFonts w:ascii="GHEA Grapalat" w:hAnsi="GHEA Grapalat" w:cs="Times Armenian"/>
          <w:sz w:val="20"/>
        </w:rPr>
        <w:t>անգամ</w:t>
      </w:r>
      <w:r w:rsidRPr="00064ADD">
        <w:rPr>
          <w:rFonts w:ascii="GHEA Grapalat" w:hAnsi="GHEA Grapalat" w:cs="Times Armenian"/>
          <w:sz w:val="20"/>
          <w:lang w:val="pt-BR"/>
        </w:rPr>
        <w:t xml:space="preserve"> </w:t>
      </w:r>
      <w:r w:rsidRPr="00064ADD">
        <w:rPr>
          <w:rFonts w:ascii="GHEA Grapalat" w:hAnsi="GHEA Grapalat" w:cs="Sylfaen"/>
          <w:sz w:val="20"/>
          <w:lang w:val="hy-AM"/>
        </w:rPr>
        <w:t>մինչև</w:t>
      </w:r>
      <w:r w:rsidRPr="00064ADD">
        <w:rPr>
          <w:rFonts w:ascii="GHEA Grapalat" w:hAnsi="GHEA Grapalat" w:cs="Sylfaen"/>
          <w:sz w:val="20"/>
          <w:lang w:val="pt-BR"/>
        </w:rPr>
        <w:t xml:space="preserve"> 30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օրով</w:t>
      </w:r>
      <w:r w:rsidRPr="00064ADD">
        <w:rPr>
          <w:rFonts w:ascii="GHEA Grapalat" w:hAnsi="GHEA Grapalat" w:cs="Sylfaen"/>
          <w:sz w:val="20"/>
          <w:lang w:val="pt-BR"/>
        </w:rPr>
        <w:t>, բայց ոչ ավել քան  պայմանագրով սահմանված ժամկետն է:</w:t>
      </w:r>
    </w:p>
    <w:p w14:paraId="785C8A36"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112F266B" w14:textId="77777777"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58E18075"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5E09DB13" w14:textId="77777777"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w:t>
      </w:r>
      <w:r w:rsidRPr="00064ADD">
        <w:rPr>
          <w:rFonts w:ascii="GHEA Grapalat" w:hAnsi="GHEA Grapalat"/>
          <w:sz w:val="20"/>
          <w:szCs w:val="20"/>
          <w:lang w:val="hy-AM" w:eastAsia="ru-RU"/>
        </w:rPr>
        <w:lastRenderedPageBreak/>
        <w:t>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4"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14"/>
    </w:p>
    <w:p w14:paraId="3B264830"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ՀՀ </w:t>
      </w:r>
      <w:r w:rsidRPr="00064ADD">
        <w:rPr>
          <w:rFonts w:ascii="GHEA Grapalat" w:hAnsi="GHEA Grapalat" w:cs="Sylfaen"/>
          <w:sz w:val="20"/>
          <w:lang w:val="hy-AM"/>
        </w:rPr>
        <w:t>դատարաններում</w:t>
      </w:r>
      <w:r w:rsidRPr="00064ADD">
        <w:rPr>
          <w:rFonts w:ascii="GHEA Grapalat" w:hAnsi="GHEA Grapalat"/>
          <w:sz w:val="20"/>
          <w:lang w:val="hy-AM"/>
        </w:rPr>
        <w:t>։</w:t>
      </w:r>
    </w:p>
    <w:p w14:paraId="46AC1C93" w14:textId="77777777"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N 2, N 3 և N 3.1 </w:t>
      </w:r>
      <w:r w:rsidRPr="00064ADD">
        <w:rPr>
          <w:rFonts w:ascii="GHEA Grapalat" w:hAnsi="GHEA Grapalat" w:cs="Sylfaen"/>
          <w:sz w:val="20"/>
          <w:lang w:val="hy-AM"/>
        </w:rPr>
        <w:t>հավելվածները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14:paraId="53D103A6" w14:textId="77777777"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14:paraId="1485E5C1" w14:textId="77777777" w:rsidR="007678FA" w:rsidRPr="00064ADD" w:rsidRDefault="007678FA" w:rsidP="007678FA">
      <w:pPr>
        <w:rPr>
          <w:rFonts w:ascii="GHEA Grapalat" w:hAnsi="GHEA Grapalat"/>
          <w:sz w:val="20"/>
          <w:lang w:val="hy-AM"/>
        </w:rPr>
      </w:pPr>
    </w:p>
    <w:p w14:paraId="6FCBC68C" w14:textId="77777777"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14:paraId="778CD3DB" w14:textId="77777777"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14:paraId="70A86115" w14:textId="77777777"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14:paraId="7FEF7CB2" w14:textId="77777777" w:rsidTr="00E53C12">
        <w:tc>
          <w:tcPr>
            <w:tcW w:w="4536" w:type="dxa"/>
          </w:tcPr>
          <w:p w14:paraId="06A14B75" w14:textId="77777777"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14:paraId="74D87F79" w14:textId="77777777" w:rsidR="007678FA" w:rsidRPr="00064ADD" w:rsidRDefault="007678FA" w:rsidP="00E53C12">
            <w:pPr>
              <w:jc w:val="center"/>
              <w:rPr>
                <w:rFonts w:ascii="GHEA Grapalat" w:hAnsi="GHEA Grapalat"/>
                <w:b/>
                <w:sz w:val="20"/>
                <w:lang w:val="hy-AM"/>
              </w:rPr>
            </w:pPr>
          </w:p>
          <w:p w14:paraId="309F3919" w14:textId="77777777" w:rsidR="007678FA" w:rsidRPr="00064ADD" w:rsidRDefault="007678FA" w:rsidP="00E53C12">
            <w:pPr>
              <w:rPr>
                <w:rFonts w:ascii="GHEA Grapalat" w:hAnsi="GHEA Grapalat"/>
                <w:sz w:val="20"/>
                <w:lang w:val="hy-AM"/>
              </w:rPr>
            </w:pPr>
          </w:p>
          <w:p w14:paraId="675E3C89" w14:textId="77777777" w:rsidR="007678FA" w:rsidRPr="00064ADD" w:rsidRDefault="007678FA" w:rsidP="00E53C12">
            <w:pPr>
              <w:rPr>
                <w:rFonts w:ascii="GHEA Grapalat" w:hAnsi="GHEA Grapalat"/>
                <w:sz w:val="20"/>
                <w:lang w:val="hy-AM"/>
              </w:rPr>
            </w:pPr>
          </w:p>
          <w:p w14:paraId="25454669" w14:textId="77777777"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14:paraId="6DAB0089"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5440722B"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4768B2C3"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169EC633" w14:textId="77777777" w:rsidR="007678FA" w:rsidRPr="00064ADD" w:rsidRDefault="007678FA" w:rsidP="00E53C12">
            <w:pPr>
              <w:rPr>
                <w:rFonts w:ascii="GHEA Grapalat" w:hAnsi="GHEA Grapalat"/>
                <w:sz w:val="20"/>
                <w:lang w:val="pt-BR"/>
              </w:rPr>
            </w:pPr>
          </w:p>
          <w:p w14:paraId="64264075" w14:textId="77777777" w:rsidR="007678FA" w:rsidRPr="00064ADD" w:rsidRDefault="007678FA" w:rsidP="00E53C12">
            <w:pPr>
              <w:rPr>
                <w:rFonts w:ascii="GHEA Grapalat" w:hAnsi="GHEA Grapalat"/>
                <w:sz w:val="20"/>
                <w:lang w:val="pt-BR"/>
              </w:rPr>
            </w:pPr>
          </w:p>
        </w:tc>
        <w:tc>
          <w:tcPr>
            <w:tcW w:w="4111" w:type="dxa"/>
          </w:tcPr>
          <w:p w14:paraId="2A83AF9B" w14:textId="77777777"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14:paraId="18F4A4C1" w14:textId="77777777" w:rsidR="007678FA" w:rsidRPr="00064ADD" w:rsidRDefault="007678FA" w:rsidP="00E53C12">
            <w:pPr>
              <w:spacing w:line="360" w:lineRule="auto"/>
              <w:jc w:val="center"/>
              <w:rPr>
                <w:rFonts w:ascii="GHEA Grapalat" w:hAnsi="GHEA Grapalat"/>
                <w:b/>
                <w:sz w:val="20"/>
                <w:lang w:val="nb-NO"/>
              </w:rPr>
            </w:pPr>
          </w:p>
          <w:p w14:paraId="7C61329D"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37DF9B36" w14:textId="77777777"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14:paraId="185228EE" w14:textId="77777777"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14:paraId="22F902C9"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14:paraId="45ECA812" w14:textId="77777777"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14:paraId="22F88638" w14:textId="77777777" w:rsidR="007678FA" w:rsidRPr="00064ADD" w:rsidRDefault="007678FA" w:rsidP="00E53C12">
            <w:pPr>
              <w:rPr>
                <w:rFonts w:ascii="GHEA Grapalat" w:hAnsi="GHEA Grapalat"/>
                <w:sz w:val="20"/>
                <w:lang w:val="pt-BR"/>
              </w:rPr>
            </w:pPr>
          </w:p>
          <w:p w14:paraId="3341D75B" w14:textId="77777777" w:rsidR="007678FA" w:rsidRPr="00064ADD" w:rsidRDefault="007678FA" w:rsidP="00E53C12">
            <w:pPr>
              <w:spacing w:line="360" w:lineRule="auto"/>
              <w:jc w:val="center"/>
              <w:rPr>
                <w:rFonts w:ascii="GHEA Grapalat" w:hAnsi="GHEA Grapalat"/>
                <w:b/>
                <w:sz w:val="20"/>
                <w:lang w:val="nb-NO"/>
              </w:rPr>
            </w:pPr>
          </w:p>
        </w:tc>
      </w:tr>
    </w:tbl>
    <w:p w14:paraId="218FB32D" w14:textId="77777777" w:rsidR="007678FA" w:rsidRPr="00064ADD" w:rsidRDefault="007678FA" w:rsidP="007678FA">
      <w:pPr>
        <w:ind w:firstLine="709"/>
        <w:jc w:val="center"/>
        <w:rPr>
          <w:rFonts w:ascii="GHEA Grapalat" w:hAnsi="GHEA Grapalat"/>
          <w:b/>
          <w:sz w:val="20"/>
          <w:lang w:val="nb-NO"/>
        </w:rPr>
      </w:pPr>
    </w:p>
    <w:p w14:paraId="20D9783A" w14:textId="77777777"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14:paraId="51E6095C" w14:textId="77777777" w:rsidR="007678FA" w:rsidRPr="00064ADD" w:rsidRDefault="007678FA" w:rsidP="007678FA">
      <w:pPr>
        <w:autoSpaceDE w:val="0"/>
        <w:autoSpaceDN w:val="0"/>
        <w:adjustRightInd w:val="0"/>
        <w:jc w:val="right"/>
        <w:rPr>
          <w:rFonts w:ascii="GHEA Grapalat" w:hAnsi="GHEA Grapalat" w:cs="TimesArmenianPSMT"/>
          <w:sz w:val="20"/>
          <w:szCs w:val="20"/>
          <w:lang w:val="nb-NO"/>
        </w:rPr>
      </w:pPr>
    </w:p>
    <w:p w14:paraId="0101E26C" w14:textId="77777777" w:rsidR="007678FA" w:rsidRPr="00064ADD" w:rsidRDefault="007678FA" w:rsidP="007678FA">
      <w:pPr>
        <w:rPr>
          <w:rFonts w:ascii="GHEA Grapalat" w:hAnsi="GHEA Grapalat"/>
          <w:sz w:val="20"/>
          <w:szCs w:val="20"/>
          <w:lang w:val="hy-AM"/>
        </w:rPr>
      </w:pPr>
    </w:p>
    <w:p w14:paraId="4057EE19" w14:textId="77777777" w:rsidR="004D3450" w:rsidRDefault="007678FA" w:rsidP="007678FA">
      <w:pPr>
        <w:jc w:val="right"/>
        <w:rPr>
          <w:rFonts w:ascii="GHEA Grapalat" w:hAnsi="GHEA Grapalat"/>
          <w:i/>
          <w:sz w:val="18"/>
          <w:lang w:val="hy-AM"/>
        </w:rPr>
        <w:sectPr w:rsidR="004D3450" w:rsidSect="005844C0">
          <w:footnotePr>
            <w:pos w:val="beneathText"/>
          </w:footnotePr>
          <w:pgSz w:w="11906" w:h="16838" w:code="9"/>
          <w:pgMar w:top="533" w:right="849" w:bottom="426" w:left="663" w:header="561" w:footer="561" w:gutter="0"/>
          <w:cols w:space="720"/>
        </w:sectPr>
      </w:pPr>
      <w:r w:rsidRPr="00064ADD">
        <w:rPr>
          <w:rFonts w:ascii="GHEA Grapalat" w:hAnsi="GHEA Grapalat"/>
          <w:i/>
          <w:sz w:val="18"/>
          <w:lang w:val="hy-AM"/>
        </w:rPr>
        <w:br w:type="page"/>
      </w:r>
    </w:p>
    <w:p w14:paraId="08561D03"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lastRenderedPageBreak/>
        <w:t>Հավելված N 1</w:t>
      </w:r>
    </w:p>
    <w:p w14:paraId="6AA3B88E"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25EC0FD5"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6C281599" w14:textId="77777777" w:rsidR="007678FA" w:rsidRPr="00064ADD" w:rsidRDefault="007678FA" w:rsidP="007678FA">
      <w:pPr>
        <w:jc w:val="center"/>
        <w:rPr>
          <w:rFonts w:ascii="GHEA Grapalat" w:hAnsi="GHEA Grapalat"/>
          <w:sz w:val="18"/>
          <w:lang w:val="hy-AM"/>
        </w:rPr>
      </w:pPr>
    </w:p>
    <w:p w14:paraId="58D189C3" w14:textId="77777777" w:rsidR="007678FA" w:rsidRPr="00064ADD" w:rsidRDefault="007678FA" w:rsidP="007678FA">
      <w:pPr>
        <w:jc w:val="center"/>
        <w:rPr>
          <w:rFonts w:ascii="GHEA Grapalat" w:hAnsi="GHEA Grapalat"/>
          <w:sz w:val="20"/>
          <w:lang w:val="hy-AM"/>
        </w:rPr>
      </w:pPr>
    </w:p>
    <w:p w14:paraId="799EEF5A" w14:textId="77777777"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14:paraId="61515704" w14:textId="77777777"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tbl>
      <w:tblPr>
        <w:tblW w:w="15493"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530"/>
        <w:gridCol w:w="6275"/>
        <w:gridCol w:w="993"/>
        <w:gridCol w:w="1134"/>
        <w:gridCol w:w="1134"/>
        <w:gridCol w:w="1275"/>
        <w:gridCol w:w="1701"/>
      </w:tblGrid>
      <w:tr w:rsidR="007678FA" w:rsidRPr="00064ADD" w14:paraId="4D6A21D0" w14:textId="77777777" w:rsidTr="004D3450">
        <w:tc>
          <w:tcPr>
            <w:tcW w:w="15493" w:type="dxa"/>
            <w:gridSpan w:val="8"/>
          </w:tcPr>
          <w:p w14:paraId="08841018" w14:textId="77777777" w:rsidR="007678FA" w:rsidRPr="00064ADD" w:rsidRDefault="007678FA" w:rsidP="00E53C12">
            <w:pPr>
              <w:jc w:val="center"/>
              <w:rPr>
                <w:rFonts w:ascii="GHEA Grapalat" w:hAnsi="GHEA Grapalat"/>
                <w:sz w:val="18"/>
              </w:rPr>
            </w:pPr>
            <w:r w:rsidRPr="00064ADD">
              <w:rPr>
                <w:rFonts w:ascii="GHEA Grapalat" w:hAnsi="GHEA Grapalat"/>
                <w:sz w:val="18"/>
              </w:rPr>
              <w:t>Ծառայության</w:t>
            </w:r>
          </w:p>
        </w:tc>
      </w:tr>
      <w:tr w:rsidR="0069087A" w:rsidRPr="00064ADD" w14:paraId="242A02C9" w14:textId="77777777" w:rsidTr="004D3450">
        <w:trPr>
          <w:trHeight w:val="219"/>
        </w:trPr>
        <w:tc>
          <w:tcPr>
            <w:tcW w:w="1451" w:type="dxa"/>
            <w:vMerge w:val="restart"/>
            <w:vAlign w:val="center"/>
          </w:tcPr>
          <w:p w14:paraId="7BA01222" w14:textId="77777777" w:rsidR="007678FA" w:rsidRPr="00064ADD" w:rsidRDefault="007678FA" w:rsidP="00E53C12">
            <w:pPr>
              <w:jc w:val="center"/>
              <w:rPr>
                <w:rFonts w:ascii="GHEA Grapalat" w:hAnsi="GHEA Grapalat"/>
                <w:sz w:val="18"/>
              </w:rPr>
            </w:pPr>
            <w:r w:rsidRPr="00064ADD">
              <w:rPr>
                <w:rFonts w:ascii="GHEA Grapalat" w:hAnsi="GHEA Grapalat"/>
                <w:sz w:val="18"/>
              </w:rPr>
              <w:t>հրավերով նախատեսված չափաբաժնի համարը</w:t>
            </w:r>
          </w:p>
        </w:tc>
        <w:tc>
          <w:tcPr>
            <w:tcW w:w="1530" w:type="dxa"/>
            <w:vMerge w:val="restart"/>
            <w:vAlign w:val="center"/>
          </w:tcPr>
          <w:p w14:paraId="46E49FEE" w14:textId="77777777" w:rsidR="007678FA" w:rsidRPr="00064ADD" w:rsidRDefault="007678FA" w:rsidP="00E53C12">
            <w:pPr>
              <w:jc w:val="center"/>
              <w:rPr>
                <w:rFonts w:ascii="GHEA Grapalat" w:hAnsi="GHEA Grapalat"/>
                <w:sz w:val="18"/>
              </w:rPr>
            </w:pPr>
            <w:r w:rsidRPr="00064ADD">
              <w:rPr>
                <w:rFonts w:ascii="GHEA Grapalat" w:hAnsi="GHEA Grapalat"/>
                <w:sz w:val="18"/>
              </w:rPr>
              <w:t>գնումների պլանով նախատեսված միջանցիկ ծածկագիրը` ըստ ԳՄԱ դասակարգման (CPV)</w:t>
            </w:r>
          </w:p>
        </w:tc>
        <w:tc>
          <w:tcPr>
            <w:tcW w:w="6275" w:type="dxa"/>
            <w:vMerge w:val="restart"/>
            <w:vAlign w:val="center"/>
          </w:tcPr>
          <w:p w14:paraId="4BD857C9" w14:textId="77777777" w:rsidR="007678FA" w:rsidRPr="00064ADD" w:rsidRDefault="007678FA" w:rsidP="00E53C12">
            <w:pPr>
              <w:jc w:val="center"/>
              <w:rPr>
                <w:rFonts w:ascii="GHEA Grapalat" w:hAnsi="GHEA Grapalat"/>
                <w:sz w:val="18"/>
              </w:rPr>
            </w:pPr>
            <w:r w:rsidRPr="00064ADD">
              <w:rPr>
                <w:rFonts w:ascii="GHEA Grapalat" w:hAnsi="GHEA Grapalat"/>
                <w:sz w:val="18"/>
              </w:rPr>
              <w:t>տեխնիկական բնութագիրը</w:t>
            </w:r>
          </w:p>
        </w:tc>
        <w:tc>
          <w:tcPr>
            <w:tcW w:w="993" w:type="dxa"/>
            <w:vMerge w:val="restart"/>
            <w:vAlign w:val="center"/>
          </w:tcPr>
          <w:p w14:paraId="45AC8A31" w14:textId="77777777" w:rsidR="007678FA" w:rsidRPr="00064ADD" w:rsidRDefault="007678FA" w:rsidP="00E53C12">
            <w:pPr>
              <w:jc w:val="center"/>
              <w:rPr>
                <w:rFonts w:ascii="GHEA Grapalat" w:hAnsi="GHEA Grapalat"/>
                <w:sz w:val="18"/>
              </w:rPr>
            </w:pPr>
            <w:r w:rsidRPr="00064ADD">
              <w:rPr>
                <w:rFonts w:ascii="GHEA Grapalat" w:hAnsi="GHEA Grapalat"/>
                <w:sz w:val="18"/>
              </w:rPr>
              <w:t>չափման միավորը</w:t>
            </w:r>
          </w:p>
        </w:tc>
        <w:tc>
          <w:tcPr>
            <w:tcW w:w="1134" w:type="dxa"/>
            <w:vMerge w:val="restart"/>
            <w:vAlign w:val="center"/>
          </w:tcPr>
          <w:p w14:paraId="073E6148"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գինը/ՀՀ դրամ</w:t>
            </w:r>
          </w:p>
        </w:tc>
        <w:tc>
          <w:tcPr>
            <w:tcW w:w="1134" w:type="dxa"/>
            <w:vMerge w:val="restart"/>
            <w:vAlign w:val="center"/>
          </w:tcPr>
          <w:p w14:paraId="7F26B4B6" w14:textId="77777777" w:rsidR="007678FA" w:rsidRPr="00064ADD" w:rsidRDefault="007678FA" w:rsidP="00E53C12">
            <w:pPr>
              <w:jc w:val="center"/>
              <w:rPr>
                <w:rFonts w:ascii="GHEA Grapalat" w:hAnsi="GHEA Grapalat"/>
                <w:sz w:val="18"/>
              </w:rPr>
            </w:pPr>
            <w:r w:rsidRPr="00064ADD">
              <w:rPr>
                <w:rFonts w:ascii="GHEA Grapalat" w:hAnsi="GHEA Grapalat"/>
                <w:sz w:val="18"/>
              </w:rPr>
              <w:t>ընդհանուր քանակը</w:t>
            </w:r>
          </w:p>
        </w:tc>
        <w:tc>
          <w:tcPr>
            <w:tcW w:w="2976" w:type="dxa"/>
            <w:gridSpan w:val="2"/>
            <w:vAlign w:val="center"/>
          </w:tcPr>
          <w:p w14:paraId="0AEF94BE" w14:textId="77777777" w:rsidR="007678FA" w:rsidRPr="00064ADD" w:rsidRDefault="007678FA" w:rsidP="00E53C12">
            <w:pPr>
              <w:jc w:val="center"/>
              <w:rPr>
                <w:rFonts w:ascii="GHEA Grapalat" w:hAnsi="GHEA Grapalat"/>
                <w:sz w:val="18"/>
              </w:rPr>
            </w:pPr>
            <w:r w:rsidRPr="00064ADD">
              <w:rPr>
                <w:rFonts w:ascii="GHEA Grapalat" w:hAnsi="GHEA Grapalat"/>
                <w:sz w:val="18"/>
              </w:rPr>
              <w:t>մատուցման</w:t>
            </w:r>
          </w:p>
        </w:tc>
      </w:tr>
      <w:tr w:rsidR="0069087A" w:rsidRPr="00064ADD" w14:paraId="1B786755" w14:textId="77777777" w:rsidTr="004D3450">
        <w:trPr>
          <w:trHeight w:val="445"/>
        </w:trPr>
        <w:tc>
          <w:tcPr>
            <w:tcW w:w="1451" w:type="dxa"/>
            <w:vMerge/>
            <w:vAlign w:val="center"/>
          </w:tcPr>
          <w:p w14:paraId="7AB9909D" w14:textId="77777777" w:rsidR="007678FA" w:rsidRPr="00064ADD" w:rsidRDefault="007678FA" w:rsidP="00E53C12">
            <w:pPr>
              <w:jc w:val="center"/>
              <w:rPr>
                <w:rFonts w:ascii="GHEA Grapalat" w:hAnsi="GHEA Grapalat"/>
                <w:sz w:val="18"/>
              </w:rPr>
            </w:pPr>
          </w:p>
        </w:tc>
        <w:tc>
          <w:tcPr>
            <w:tcW w:w="1530" w:type="dxa"/>
            <w:vMerge/>
            <w:vAlign w:val="center"/>
          </w:tcPr>
          <w:p w14:paraId="3BEDCEB2" w14:textId="77777777" w:rsidR="007678FA" w:rsidRPr="00064ADD" w:rsidRDefault="007678FA" w:rsidP="00E53C12">
            <w:pPr>
              <w:jc w:val="center"/>
              <w:rPr>
                <w:rFonts w:ascii="GHEA Grapalat" w:hAnsi="GHEA Grapalat"/>
                <w:sz w:val="18"/>
              </w:rPr>
            </w:pPr>
          </w:p>
        </w:tc>
        <w:tc>
          <w:tcPr>
            <w:tcW w:w="6275" w:type="dxa"/>
            <w:vMerge/>
            <w:vAlign w:val="center"/>
          </w:tcPr>
          <w:p w14:paraId="2D1F5FA7" w14:textId="77777777" w:rsidR="007678FA" w:rsidRPr="00064ADD" w:rsidRDefault="007678FA" w:rsidP="00E53C12">
            <w:pPr>
              <w:jc w:val="center"/>
              <w:rPr>
                <w:rFonts w:ascii="GHEA Grapalat" w:hAnsi="GHEA Grapalat"/>
                <w:sz w:val="18"/>
              </w:rPr>
            </w:pPr>
          </w:p>
        </w:tc>
        <w:tc>
          <w:tcPr>
            <w:tcW w:w="993" w:type="dxa"/>
            <w:vMerge/>
            <w:vAlign w:val="center"/>
          </w:tcPr>
          <w:p w14:paraId="27A54D1B" w14:textId="77777777" w:rsidR="007678FA" w:rsidRPr="00064ADD" w:rsidRDefault="007678FA" w:rsidP="00E53C12">
            <w:pPr>
              <w:jc w:val="center"/>
              <w:rPr>
                <w:rFonts w:ascii="GHEA Grapalat" w:hAnsi="GHEA Grapalat"/>
                <w:sz w:val="18"/>
              </w:rPr>
            </w:pPr>
          </w:p>
        </w:tc>
        <w:tc>
          <w:tcPr>
            <w:tcW w:w="1134" w:type="dxa"/>
            <w:vMerge/>
            <w:vAlign w:val="center"/>
          </w:tcPr>
          <w:p w14:paraId="0B8BCA92" w14:textId="77777777" w:rsidR="007678FA" w:rsidRPr="00064ADD" w:rsidRDefault="007678FA" w:rsidP="00E53C12">
            <w:pPr>
              <w:jc w:val="center"/>
              <w:rPr>
                <w:rFonts w:ascii="GHEA Grapalat" w:hAnsi="GHEA Grapalat"/>
                <w:sz w:val="18"/>
              </w:rPr>
            </w:pPr>
          </w:p>
        </w:tc>
        <w:tc>
          <w:tcPr>
            <w:tcW w:w="1134" w:type="dxa"/>
            <w:vMerge/>
            <w:vAlign w:val="center"/>
          </w:tcPr>
          <w:p w14:paraId="0CE6FAA4" w14:textId="77777777" w:rsidR="007678FA" w:rsidRPr="00064ADD" w:rsidRDefault="007678FA" w:rsidP="00E53C12">
            <w:pPr>
              <w:jc w:val="center"/>
              <w:rPr>
                <w:rFonts w:ascii="GHEA Grapalat" w:hAnsi="GHEA Grapalat"/>
                <w:sz w:val="18"/>
              </w:rPr>
            </w:pPr>
          </w:p>
        </w:tc>
        <w:tc>
          <w:tcPr>
            <w:tcW w:w="1275" w:type="dxa"/>
            <w:vAlign w:val="center"/>
          </w:tcPr>
          <w:p w14:paraId="142A1084" w14:textId="77777777" w:rsidR="007678FA" w:rsidRPr="00064ADD" w:rsidRDefault="007678FA" w:rsidP="00E53C12">
            <w:pPr>
              <w:jc w:val="center"/>
              <w:rPr>
                <w:rFonts w:ascii="GHEA Grapalat" w:hAnsi="GHEA Grapalat"/>
                <w:sz w:val="18"/>
              </w:rPr>
            </w:pPr>
            <w:r w:rsidRPr="00064ADD">
              <w:rPr>
                <w:rFonts w:ascii="GHEA Grapalat" w:hAnsi="GHEA Grapalat"/>
                <w:sz w:val="18"/>
              </w:rPr>
              <w:t>հասցեն</w:t>
            </w:r>
          </w:p>
        </w:tc>
        <w:tc>
          <w:tcPr>
            <w:tcW w:w="1701" w:type="dxa"/>
            <w:vAlign w:val="center"/>
          </w:tcPr>
          <w:p w14:paraId="2CC84E81" w14:textId="77777777" w:rsidR="007678FA" w:rsidRPr="00064ADD" w:rsidRDefault="007678FA" w:rsidP="00E53C12">
            <w:pPr>
              <w:jc w:val="center"/>
              <w:rPr>
                <w:rFonts w:ascii="GHEA Grapalat" w:hAnsi="GHEA Grapalat"/>
                <w:sz w:val="18"/>
              </w:rPr>
            </w:pPr>
            <w:r w:rsidRPr="00064ADD">
              <w:rPr>
                <w:rFonts w:ascii="GHEA Grapalat" w:hAnsi="GHEA Grapalat"/>
                <w:sz w:val="18"/>
              </w:rPr>
              <w:t>Ժամկետը**</w:t>
            </w:r>
          </w:p>
        </w:tc>
      </w:tr>
      <w:tr w:rsidR="00AC1B7A" w:rsidRPr="00064ADD" w14:paraId="0801A65D" w14:textId="77777777" w:rsidTr="0034502E">
        <w:trPr>
          <w:trHeight w:val="246"/>
        </w:trPr>
        <w:tc>
          <w:tcPr>
            <w:tcW w:w="1451" w:type="dxa"/>
            <w:vAlign w:val="center"/>
          </w:tcPr>
          <w:p w14:paraId="7520F1C1" w14:textId="77777777" w:rsidR="00AC1B7A" w:rsidRPr="000625B0" w:rsidRDefault="00AC1B7A" w:rsidP="00AC1B7A">
            <w:pPr>
              <w:jc w:val="center"/>
              <w:rPr>
                <w:rFonts w:ascii="GHEA Grapalat" w:hAnsi="GHEA Grapalat"/>
                <w:sz w:val="20"/>
                <w:highlight w:val="yellow"/>
              </w:rPr>
            </w:pPr>
            <w:r>
              <w:rPr>
                <w:rFonts w:ascii="GHEA Grapalat" w:hAnsi="GHEA Grapalat"/>
                <w:sz w:val="20"/>
                <w:lang w:val="hy-AM"/>
              </w:rPr>
              <w:t>1</w:t>
            </w:r>
          </w:p>
        </w:tc>
        <w:tc>
          <w:tcPr>
            <w:tcW w:w="1530" w:type="dxa"/>
            <w:vAlign w:val="center"/>
          </w:tcPr>
          <w:p w14:paraId="0BE77D11" w14:textId="6576A4A0" w:rsidR="00AC1B7A" w:rsidRPr="00BA772E" w:rsidRDefault="00AC1B7A" w:rsidP="00AC1314">
            <w:pPr>
              <w:jc w:val="center"/>
              <w:rPr>
                <w:rFonts w:ascii="GHEA Grapalat" w:hAnsi="GHEA Grapalat" w:cs="Calibri"/>
                <w:bCs/>
                <w:color w:val="000000"/>
                <w:sz w:val="20"/>
                <w:szCs w:val="20"/>
                <w:lang w:val="hy-AM"/>
              </w:rPr>
            </w:pPr>
            <w:r w:rsidRPr="00DB445B">
              <w:rPr>
                <w:rFonts w:ascii="GHEA Grapalat" w:hAnsi="GHEA Grapalat" w:cs="Calibri"/>
                <w:bCs/>
                <w:color w:val="000000"/>
                <w:sz w:val="20"/>
                <w:szCs w:val="20"/>
              </w:rPr>
              <w:t>71241200/</w:t>
            </w:r>
            <w:r w:rsidR="000423A5">
              <w:rPr>
                <w:rFonts w:ascii="GHEA Grapalat" w:hAnsi="GHEA Grapalat" w:cs="Calibri"/>
                <w:bCs/>
                <w:color w:val="000000"/>
                <w:sz w:val="20"/>
                <w:szCs w:val="20"/>
                <w:lang w:val="hy-AM"/>
              </w:rPr>
              <w:t>1</w:t>
            </w:r>
          </w:p>
        </w:tc>
        <w:tc>
          <w:tcPr>
            <w:tcW w:w="6275" w:type="dxa"/>
          </w:tcPr>
          <w:p w14:paraId="2C5244DF" w14:textId="77777777" w:rsidR="00A3175E" w:rsidRPr="00A3175E" w:rsidRDefault="00A3175E" w:rsidP="00A3175E">
            <w:pPr>
              <w:tabs>
                <w:tab w:val="left" w:pos="2730"/>
              </w:tabs>
              <w:rPr>
                <w:rFonts w:ascii="GHEA Grapalat" w:hAnsi="GHEA Grapalat"/>
                <w:sz w:val="18"/>
                <w:szCs w:val="18"/>
                <w:lang w:val="hy-AM"/>
              </w:rPr>
            </w:pPr>
            <w:r>
              <w:rPr>
                <w:rFonts w:ascii="GHEA Grapalat" w:hAnsi="GHEA Grapalat"/>
                <w:sz w:val="18"/>
                <w:szCs w:val="18"/>
                <w:lang w:val="hy-AM"/>
              </w:rPr>
              <w:t>Փարաքար</w:t>
            </w:r>
            <w:r w:rsidRPr="00A3175E">
              <w:rPr>
                <w:rFonts w:ascii="GHEA Grapalat" w:hAnsi="GHEA Grapalat"/>
                <w:sz w:val="18"/>
                <w:szCs w:val="18"/>
                <w:lang w:val="hy-AM"/>
              </w:rPr>
              <w:t xml:space="preserve"> բնակավայրում  </w:t>
            </w:r>
            <w:r>
              <w:rPr>
                <w:rFonts w:ascii="GHEA Grapalat" w:hAnsi="GHEA Grapalat"/>
                <w:sz w:val="18"/>
                <w:szCs w:val="18"/>
                <w:lang w:val="hy-AM"/>
              </w:rPr>
              <w:t xml:space="preserve">մոտ 450 </w:t>
            </w:r>
            <w:r w:rsidRPr="00A3175E">
              <w:rPr>
                <w:rFonts w:ascii="GHEA Grapalat" w:hAnsi="GHEA Grapalat"/>
                <w:sz w:val="18"/>
                <w:szCs w:val="18"/>
                <w:lang w:val="hy-AM"/>
              </w:rPr>
              <w:t>գծմ ճանապարհի ասֆալտապատման համար անհրաժեշտ է իրականացնել հետևյալ աշխատանքները՝</w:t>
            </w:r>
          </w:p>
          <w:p w14:paraId="1C2AA887" w14:textId="77777777" w:rsidR="00A3175E" w:rsidRPr="00A3175E" w:rsidRDefault="00A3175E" w:rsidP="00A3175E">
            <w:pPr>
              <w:tabs>
                <w:tab w:val="left" w:pos="2730"/>
              </w:tabs>
              <w:rPr>
                <w:rFonts w:ascii="GHEA Grapalat" w:hAnsi="GHEA Grapalat"/>
                <w:sz w:val="18"/>
                <w:szCs w:val="18"/>
                <w:lang w:val="hy-AM"/>
              </w:rPr>
            </w:pPr>
            <w:r w:rsidRPr="00A3175E">
              <w:rPr>
                <w:rFonts w:ascii="GHEA Grapalat" w:hAnsi="GHEA Grapalat"/>
                <w:sz w:val="18"/>
                <w:szCs w:val="18"/>
                <w:lang w:val="hy-AM"/>
              </w:rPr>
              <w:t>1.Կատարել հողային աշխատանքներ</w:t>
            </w:r>
          </w:p>
          <w:p w14:paraId="2B9002CF" w14:textId="77777777" w:rsidR="00A3175E" w:rsidRPr="00A3175E" w:rsidRDefault="00A3175E" w:rsidP="00A3175E">
            <w:pPr>
              <w:tabs>
                <w:tab w:val="left" w:pos="2730"/>
              </w:tabs>
              <w:rPr>
                <w:rFonts w:ascii="GHEA Grapalat" w:hAnsi="GHEA Grapalat"/>
                <w:sz w:val="18"/>
                <w:szCs w:val="18"/>
                <w:lang w:val="hy-AM"/>
              </w:rPr>
            </w:pPr>
            <w:r w:rsidRPr="00A3175E">
              <w:rPr>
                <w:rFonts w:ascii="GHEA Grapalat" w:hAnsi="GHEA Grapalat"/>
                <w:sz w:val="18"/>
                <w:szCs w:val="18"/>
                <w:lang w:val="hy-AM"/>
              </w:rPr>
              <w:t>2.Կատարել խճապատում</w:t>
            </w:r>
          </w:p>
          <w:p w14:paraId="4EC888C7" w14:textId="77777777" w:rsidR="00A3175E" w:rsidRPr="00A3175E" w:rsidRDefault="00A3175E" w:rsidP="00A3175E">
            <w:pPr>
              <w:tabs>
                <w:tab w:val="left" w:pos="2730"/>
              </w:tabs>
              <w:rPr>
                <w:rFonts w:ascii="GHEA Grapalat" w:hAnsi="GHEA Grapalat"/>
                <w:sz w:val="18"/>
                <w:szCs w:val="18"/>
                <w:lang w:val="hy-AM"/>
              </w:rPr>
            </w:pPr>
            <w:r w:rsidRPr="00A3175E">
              <w:rPr>
                <w:rFonts w:ascii="GHEA Grapalat" w:hAnsi="GHEA Grapalat"/>
                <w:sz w:val="18"/>
                <w:szCs w:val="18"/>
                <w:lang w:val="hy-AM"/>
              </w:rPr>
              <w:t>3.</w:t>
            </w:r>
            <w:r>
              <w:rPr>
                <w:rFonts w:ascii="GHEA Grapalat" w:hAnsi="GHEA Grapalat"/>
                <w:sz w:val="18"/>
                <w:szCs w:val="18"/>
                <w:lang w:val="hy-AM"/>
              </w:rPr>
              <w:t>Անհրաժեշտության դեպքում ջ</w:t>
            </w:r>
            <w:r w:rsidRPr="00A3175E">
              <w:rPr>
                <w:rFonts w:ascii="GHEA Grapalat" w:hAnsi="GHEA Grapalat"/>
                <w:sz w:val="18"/>
                <w:szCs w:val="18"/>
                <w:lang w:val="hy-AM"/>
              </w:rPr>
              <w:t>րահեռացման համակարգի կառուցման համար քանդել խրամուղիներ</w:t>
            </w:r>
          </w:p>
          <w:p w14:paraId="7E34225D" w14:textId="31175574" w:rsidR="00A3175E" w:rsidRDefault="00A3175E" w:rsidP="00A3175E">
            <w:pPr>
              <w:tabs>
                <w:tab w:val="left" w:pos="2730"/>
              </w:tabs>
              <w:rPr>
                <w:rFonts w:ascii="GHEA Grapalat" w:hAnsi="GHEA Grapalat"/>
                <w:sz w:val="18"/>
                <w:szCs w:val="18"/>
                <w:lang w:val="hy-AM"/>
              </w:rPr>
            </w:pPr>
            <w:r w:rsidRPr="00A3175E">
              <w:rPr>
                <w:rFonts w:ascii="GHEA Grapalat" w:hAnsi="GHEA Grapalat"/>
                <w:sz w:val="18"/>
                <w:szCs w:val="18"/>
                <w:lang w:val="hy-AM"/>
              </w:rPr>
              <w:t>4. Կատարել ճանապարհի ասֆալտապատում 5սմ շերտով</w:t>
            </w:r>
            <w:r>
              <w:rPr>
                <w:rFonts w:ascii="GHEA Grapalat" w:hAnsi="GHEA Grapalat"/>
                <w:sz w:val="18"/>
                <w:szCs w:val="18"/>
                <w:lang w:val="hy-AM"/>
              </w:rPr>
              <w:t xml:space="preserve">: </w:t>
            </w:r>
          </w:p>
          <w:p w14:paraId="7F5D38B4" w14:textId="77777777" w:rsidR="00A3175E" w:rsidRDefault="00A3175E" w:rsidP="00A3175E">
            <w:pPr>
              <w:pStyle w:val="ListParagraph1"/>
              <w:numPr>
                <w:ilvl w:val="0"/>
                <w:numId w:val="38"/>
              </w:numPr>
              <w:ind w:left="655" w:hanging="283"/>
              <w:jc w:val="both"/>
              <w:rPr>
                <w:rFonts w:ascii="GHEA Grapalat" w:hAnsi="GHEA Grapalat"/>
                <w:i/>
                <w:sz w:val="18"/>
                <w:szCs w:val="18"/>
                <w:lang w:val="hy-AM"/>
              </w:rPr>
            </w:pPr>
            <w:r>
              <w:rPr>
                <w:rFonts w:ascii="GHEA Grapalat" w:hAnsi="GHEA Grapalat"/>
                <w:sz w:val="18"/>
                <w:szCs w:val="18"/>
              </w:rPr>
              <w:t>Կատարել</w:t>
            </w:r>
            <w:r>
              <w:rPr>
                <w:rFonts w:ascii="GHEA Grapalat" w:hAnsi="GHEA Grapalat"/>
                <w:sz w:val="18"/>
                <w:szCs w:val="18"/>
                <w:lang w:val="ru-RU"/>
              </w:rPr>
              <w:t xml:space="preserve"> ա</w:t>
            </w:r>
            <w:r>
              <w:rPr>
                <w:rFonts w:ascii="Sylfaen" w:hAnsi="Sylfaen" w:cs="Sylfaen"/>
                <w:sz w:val="18"/>
                <w:szCs w:val="18"/>
              </w:rPr>
              <w:t>սֆալտապատվող ճանապարհի չափագրում</w:t>
            </w:r>
          </w:p>
          <w:p w14:paraId="36553CEA" w14:textId="77777777" w:rsidR="00A3175E" w:rsidRDefault="00A3175E" w:rsidP="00A3175E">
            <w:pPr>
              <w:pStyle w:val="ListParagraph1"/>
              <w:numPr>
                <w:ilvl w:val="0"/>
                <w:numId w:val="38"/>
              </w:numPr>
              <w:ind w:left="655" w:hanging="283"/>
              <w:jc w:val="both"/>
              <w:rPr>
                <w:rFonts w:ascii="GHEA Grapalat" w:hAnsi="GHEA Grapalat"/>
                <w:i/>
                <w:sz w:val="18"/>
                <w:szCs w:val="18"/>
                <w:lang w:val="hy-AM"/>
              </w:rPr>
            </w:pPr>
            <w:r>
              <w:rPr>
                <w:rFonts w:ascii="Sylfaen" w:hAnsi="Sylfaen" w:cs="Sylfaen"/>
                <w:sz w:val="18"/>
                <w:szCs w:val="18"/>
                <w:lang w:val="hy-AM"/>
              </w:rPr>
              <w:t>Անհրաժեշտության դեպքում ջրահեռացման համարգերի տեղադիրքերի ուսումնասիրոմ,չափագրում</w:t>
            </w:r>
          </w:p>
          <w:p w14:paraId="67360CCB" w14:textId="77777777" w:rsidR="00A3175E" w:rsidRDefault="00A3175E" w:rsidP="00A3175E">
            <w:pPr>
              <w:tabs>
                <w:tab w:val="left" w:pos="2730"/>
              </w:tabs>
              <w:rPr>
                <w:rFonts w:ascii="GHEA Grapalat" w:hAnsi="GHEA Grapalat"/>
                <w:sz w:val="18"/>
                <w:szCs w:val="18"/>
                <w:lang w:val="hy-AM"/>
              </w:rPr>
            </w:pPr>
          </w:p>
          <w:p w14:paraId="01FFBA28" w14:textId="77777777" w:rsidR="00A201E7" w:rsidRPr="00A201E7" w:rsidRDefault="00A201E7" w:rsidP="00A201E7">
            <w:pPr>
              <w:pStyle w:val="ListParagraph1"/>
              <w:ind w:left="0"/>
              <w:rPr>
                <w:rFonts w:ascii="Arial Unicode" w:hAnsi="Arial Unicode"/>
                <w:sz w:val="18"/>
                <w:szCs w:val="18"/>
                <w:lang w:val="hy-AM"/>
              </w:rPr>
            </w:pPr>
            <w:r>
              <w:rPr>
                <w:rFonts w:ascii="Arial Unicode" w:hAnsi="Arial Unicode"/>
                <w:sz w:val="18"/>
                <w:szCs w:val="18"/>
                <w:lang w:val="hy-AM"/>
              </w:rPr>
              <w:t>Աշխատանքային նախագիծը կազմվում է</w:t>
            </w:r>
            <w:r w:rsidRPr="00A201E7">
              <w:rPr>
                <w:rFonts w:ascii="Arial Unicode" w:hAnsi="Arial Unicode"/>
                <w:sz w:val="18"/>
                <w:szCs w:val="18"/>
                <w:lang w:val="hy-AM"/>
              </w:rPr>
              <w:t>՝</w:t>
            </w:r>
          </w:p>
          <w:p w14:paraId="4A9537CB" w14:textId="77777777" w:rsidR="00A201E7" w:rsidRPr="00A201E7" w:rsidRDefault="00A201E7" w:rsidP="00A201E7">
            <w:pPr>
              <w:tabs>
                <w:tab w:val="left" w:pos="2730"/>
              </w:tabs>
              <w:rPr>
                <w:rFonts w:ascii="Arial Unicode" w:hAnsi="Arial Unicode"/>
                <w:sz w:val="18"/>
                <w:szCs w:val="18"/>
                <w:lang w:val="hy-AM"/>
              </w:rPr>
            </w:pPr>
            <w:r>
              <w:rPr>
                <w:rFonts w:ascii="Arial Unicode" w:hAnsi="Arial Unicode"/>
                <w:sz w:val="18"/>
                <w:szCs w:val="18"/>
                <w:lang w:val="hy-AM"/>
              </w:rPr>
              <w:t>ՀՀ կառավարության 19.03.2015թ. թիվ 596-Ն որոշմամբ</w:t>
            </w:r>
            <w:r>
              <w:rPr>
                <w:rFonts w:ascii="Arial Unicode" w:hAnsi="Arial Unicode"/>
                <w:sz w:val="18"/>
                <w:szCs w:val="18"/>
                <w:shd w:val="clear" w:color="auto" w:fill="FFFFFF"/>
                <w:lang w:val="hy-AM"/>
              </w:rPr>
              <w:t xml:space="preserve">  «</w:t>
            </w:r>
            <w:r>
              <w:rPr>
                <w:rFonts w:ascii="Arial Unicode" w:hAnsi="Arial Unicode"/>
                <w:sz w:val="18"/>
                <w:szCs w:val="18"/>
                <w:lang w:val="hy-AM"/>
              </w:rPr>
              <w:t>ՀՀ կառուցապատման նպատակով թույլտվությունների և այլ փաստաթղթերի տրամադրման կարգը հաստատելու և  ՀՀ կառավարության մի շարք որոշումներ ուժը կորցրած ճանաչելու մասին» պահանջներին համապատասխան, ճարտարապետահատակագծային և նախագծման առաջադրանքներին, թերությունների ակտին համապատասխան</w:t>
            </w:r>
            <w:r w:rsidRPr="00A201E7">
              <w:rPr>
                <w:rFonts w:ascii="Arial Unicode" w:hAnsi="Arial Unicode"/>
                <w:sz w:val="18"/>
                <w:szCs w:val="18"/>
                <w:lang w:val="hy-AM"/>
              </w:rPr>
              <w:t>:</w:t>
            </w:r>
          </w:p>
          <w:p w14:paraId="598A477B" w14:textId="77777777" w:rsidR="00A201E7" w:rsidRDefault="00A201E7" w:rsidP="00A201E7">
            <w:pPr>
              <w:pStyle w:val="ListParagraph1"/>
              <w:ind w:left="0"/>
              <w:jc w:val="both"/>
              <w:rPr>
                <w:rFonts w:ascii="Arial Unicode" w:hAnsi="Arial Unicode"/>
                <w:sz w:val="18"/>
                <w:szCs w:val="18"/>
                <w:lang w:val="hy-AM"/>
              </w:rPr>
            </w:pPr>
            <w:r>
              <w:rPr>
                <w:rFonts w:ascii="Arial Unicode" w:hAnsi="Arial Unicode"/>
                <w:sz w:val="18"/>
                <w:szCs w:val="18"/>
                <w:lang w:val="hy-AM"/>
              </w:rPr>
              <w:t>Նախահաշիվը կազմել ՀՀ կառավարության 23.06.2011թ.-ի թիվ 879-Ն որոշմամբ սահմանված կարգի համապատասխան:</w:t>
            </w:r>
          </w:p>
          <w:p w14:paraId="28E51745" w14:textId="77777777" w:rsidR="00A201E7" w:rsidRDefault="00A201E7" w:rsidP="00A201E7">
            <w:pPr>
              <w:tabs>
                <w:tab w:val="left" w:pos="2730"/>
              </w:tabs>
              <w:jc w:val="both"/>
              <w:rPr>
                <w:rFonts w:ascii="Arial Unicode" w:hAnsi="Arial Unicode"/>
                <w:sz w:val="18"/>
                <w:szCs w:val="18"/>
                <w:lang w:val="hy-AM"/>
              </w:rPr>
            </w:pPr>
            <w:r>
              <w:rPr>
                <w:rFonts w:ascii="Arial Unicode" w:hAnsi="Arial Unicode"/>
                <w:sz w:val="18"/>
                <w:szCs w:val="18"/>
                <w:lang w:val="hy-AM"/>
              </w:rPr>
              <w:t>Նախագծանախահաշվային փաստաթղթերը ներկայացվում են փորձաքննության դրական եզրակացությամբ՝ ,,,,, հազ. դրամ նախահաշվային արժեքով՝համայնքապետարանի և փորձաքննություն իրականացնողի միջև կնքված պայմանագրի համաձայն:</w:t>
            </w:r>
          </w:p>
          <w:p w14:paraId="77BA86E2" w14:textId="77777777" w:rsidR="00A201E7" w:rsidRDefault="00A201E7" w:rsidP="00A201E7">
            <w:pPr>
              <w:tabs>
                <w:tab w:val="left" w:pos="2730"/>
              </w:tabs>
              <w:jc w:val="both"/>
              <w:rPr>
                <w:rFonts w:ascii="Arial Unicode" w:hAnsi="Arial Unicode"/>
                <w:sz w:val="18"/>
                <w:szCs w:val="18"/>
                <w:lang w:val="hy-AM"/>
              </w:rPr>
            </w:pPr>
            <w:r>
              <w:rPr>
                <w:rFonts w:ascii="Arial Unicode" w:hAnsi="Arial Unicode"/>
                <w:sz w:val="18"/>
                <w:szCs w:val="18"/>
                <w:lang w:val="hy-AM"/>
              </w:rPr>
              <w:lastRenderedPageBreak/>
              <w:t xml:space="preserve">Նախատեսվում է հեղինակային հսկողություն, նախագծողը իրականացնում է հեղինակային հսկողություն աշխատանքների կատարման ողջ ընթացքում: </w:t>
            </w:r>
          </w:p>
          <w:p w14:paraId="49D57D9E" w14:textId="77777777" w:rsidR="00A201E7" w:rsidRDefault="00A201E7" w:rsidP="00A201E7">
            <w:pPr>
              <w:tabs>
                <w:tab w:val="left" w:pos="2730"/>
              </w:tabs>
              <w:jc w:val="both"/>
              <w:rPr>
                <w:rFonts w:ascii="Arial Unicode" w:hAnsi="Arial Unicode"/>
                <w:sz w:val="18"/>
                <w:szCs w:val="18"/>
                <w:lang w:val="hy-AM"/>
              </w:rPr>
            </w:pPr>
            <w:r>
              <w:rPr>
                <w:rFonts w:ascii="Arial Unicode" w:hAnsi="Arial Unicode"/>
                <w:sz w:val="18"/>
                <w:szCs w:val="18"/>
                <w:lang w:val="hy-AM"/>
              </w:rPr>
              <w:t>ՀՀ կառավարության 2017թ. մայիսի 4-ի թիվ 526-Ն որոշման համաձայն նախագծողը՝</w:t>
            </w:r>
          </w:p>
          <w:p w14:paraId="1E40F76F" w14:textId="77777777" w:rsidR="00A201E7" w:rsidRDefault="00A201E7" w:rsidP="00A201E7">
            <w:pPr>
              <w:tabs>
                <w:tab w:val="left" w:pos="2730"/>
              </w:tabs>
              <w:jc w:val="both"/>
              <w:rPr>
                <w:rFonts w:ascii="Arial Unicode" w:hAnsi="Arial Unicode"/>
                <w:sz w:val="18"/>
                <w:szCs w:val="18"/>
                <w:lang w:val="hy-AM"/>
              </w:rPr>
            </w:pPr>
            <w:r>
              <w:rPr>
                <w:rFonts w:ascii="Arial Unicode" w:hAnsi="Arial Unicode"/>
                <w:sz w:val="18"/>
                <w:szCs w:val="18"/>
                <w:lang w:val="hy-AM"/>
              </w:rPr>
              <w:t xml:space="preserve"> ա/նախագծման համար հիմք հանդիսացած նյութերի տեխնիկական բնութագրերը կազմում է &lt;&lt;Գնումների մասին&gt;&gt; ՀՀ օրենքի 13-րդ հոդվածի պահանջներին համապատասխան,</w:t>
            </w:r>
          </w:p>
          <w:p w14:paraId="3D61196B" w14:textId="77777777" w:rsidR="00A201E7" w:rsidRDefault="00A201E7" w:rsidP="00A201E7">
            <w:pPr>
              <w:tabs>
                <w:tab w:val="left" w:pos="2730"/>
              </w:tabs>
              <w:jc w:val="both"/>
              <w:rPr>
                <w:rFonts w:ascii="Arial Unicode" w:hAnsi="Arial Unicode"/>
                <w:sz w:val="18"/>
                <w:szCs w:val="18"/>
                <w:lang w:val="hy-AM"/>
              </w:rPr>
            </w:pPr>
            <w:r>
              <w:rPr>
                <w:rFonts w:ascii="Arial Unicode" w:hAnsi="Arial Unicode"/>
                <w:sz w:val="18"/>
                <w:szCs w:val="18"/>
                <w:lang w:val="hy-AM"/>
              </w:rPr>
              <w:t xml:space="preserve"> բ/ ներկայացնում է կապալի օբյեկտի, դրա առանձին մասերի /կոնստրուկցիաներ և այլն/ և օգտագործված նյութերի երաշխիքային ժամկետներին ներկայացվող նվազագույն պահանջները,</w:t>
            </w:r>
          </w:p>
          <w:p w14:paraId="5118EB45" w14:textId="77777777" w:rsidR="00A201E7" w:rsidRDefault="00A201E7" w:rsidP="00A201E7">
            <w:pPr>
              <w:tabs>
                <w:tab w:val="left" w:pos="2730"/>
              </w:tabs>
              <w:jc w:val="both"/>
              <w:rPr>
                <w:rFonts w:ascii="Arial Unicode" w:hAnsi="Arial Unicode"/>
                <w:sz w:val="18"/>
                <w:szCs w:val="18"/>
                <w:lang w:val="hy-AM"/>
              </w:rPr>
            </w:pPr>
            <w:r>
              <w:rPr>
                <w:rFonts w:ascii="Arial Unicode" w:hAnsi="Arial Unicode"/>
                <w:sz w:val="18"/>
                <w:szCs w:val="18"/>
                <w:lang w:val="hy-AM"/>
              </w:rPr>
              <w:t xml:space="preserve"> գ/ ներկայացնում է շինարարական ծրագրերի կատարման համար անհրաժեշտ լիցենզիային, տեխնիկական միջոցներին և աշխատանքային ռեսուրսներին ներկայացվող պահանջները,</w:t>
            </w:r>
          </w:p>
          <w:p w14:paraId="4406A842" w14:textId="77777777" w:rsidR="00A201E7" w:rsidRDefault="00A201E7" w:rsidP="00A201E7">
            <w:pPr>
              <w:tabs>
                <w:tab w:val="left" w:pos="2730"/>
              </w:tabs>
              <w:jc w:val="both"/>
              <w:rPr>
                <w:rFonts w:ascii="Arial Unicode" w:hAnsi="Arial Unicode"/>
                <w:sz w:val="18"/>
                <w:szCs w:val="18"/>
                <w:lang w:val="hy-AM"/>
              </w:rPr>
            </w:pPr>
            <w:r>
              <w:rPr>
                <w:rFonts w:ascii="Arial Unicode" w:hAnsi="Arial Unicode"/>
                <w:sz w:val="18"/>
                <w:szCs w:val="18"/>
                <w:lang w:val="hy-AM"/>
              </w:rPr>
              <w:t xml:space="preserve"> դ/ նախագծնախահաշվային փաստաթղթերը ներկայացնում է պատվիրատուին թղթային՝ 4 օրինակից և էլեկտրոնային տարբերակներով, </w:t>
            </w:r>
          </w:p>
          <w:p w14:paraId="4E71BEEC" w14:textId="77777777" w:rsidR="00A201E7" w:rsidRDefault="00A201E7" w:rsidP="00A201E7">
            <w:pPr>
              <w:tabs>
                <w:tab w:val="left" w:pos="2730"/>
              </w:tabs>
              <w:jc w:val="both"/>
              <w:rPr>
                <w:rFonts w:ascii="Arial Unicode" w:hAnsi="Arial Unicode"/>
                <w:sz w:val="18"/>
                <w:szCs w:val="18"/>
                <w:lang w:val="hy-AM"/>
              </w:rPr>
            </w:pPr>
            <w:r>
              <w:rPr>
                <w:rFonts w:ascii="Arial Unicode" w:hAnsi="Arial Unicode"/>
                <w:sz w:val="18"/>
                <w:szCs w:val="18"/>
                <w:lang w:val="hy-AM"/>
              </w:rPr>
              <w:t>ե/ ներկայացնում է  ըստ առանձին աշխատանքների կատարման օրացուցային գրաֆիկը,</w:t>
            </w:r>
          </w:p>
          <w:p w14:paraId="7CB6407E" w14:textId="77777777" w:rsidR="00A201E7" w:rsidRDefault="00A201E7" w:rsidP="00A201E7">
            <w:pPr>
              <w:ind w:left="43"/>
              <w:rPr>
                <w:rFonts w:ascii="Arial Unicode" w:hAnsi="Arial Unicode"/>
                <w:sz w:val="18"/>
                <w:szCs w:val="18"/>
                <w:lang w:val="hy-AM"/>
              </w:rPr>
            </w:pPr>
            <w:r>
              <w:rPr>
                <w:rFonts w:ascii="Arial Unicode" w:hAnsi="Arial Unicode"/>
                <w:sz w:val="18"/>
                <w:szCs w:val="18"/>
                <w:lang w:val="hy-AM"/>
              </w:rPr>
              <w:t>ինչպես նաև, ներկայացնում է աշխատանքների կատարման ծավալաթերթ՝ էլեկտրոնային տարբերակով, որի յուրաքանչյուր աշխատանքի միավորի արժեքը կներառի ՀՀ քաղաքաշինական նորմատիվ փաստաթղթերով սահմանված բոլոր ծախսերը, շահույթը, ինչպես նաև բոլոր տուրքերը, վճարները և հարկերը՝ առանց նախատեսված վերադարձի գումարի, կնքված և ստորագրված նախագծողի կողմից :</w:t>
            </w:r>
          </w:p>
          <w:p w14:paraId="76D51D07" w14:textId="77777777" w:rsidR="00A201E7" w:rsidRDefault="00A201E7" w:rsidP="00A201E7">
            <w:pPr>
              <w:tabs>
                <w:tab w:val="left" w:pos="2730"/>
              </w:tabs>
              <w:jc w:val="both"/>
              <w:rPr>
                <w:rFonts w:ascii="Arial Unicode" w:hAnsi="Arial Unicode"/>
                <w:sz w:val="18"/>
                <w:szCs w:val="18"/>
                <w:lang w:val="hy-AM"/>
              </w:rPr>
            </w:pPr>
            <w:r>
              <w:rPr>
                <w:rFonts w:ascii="Arial Unicode" w:hAnsi="Arial Unicode"/>
                <w:sz w:val="18"/>
                <w:szCs w:val="18"/>
                <w:lang w:val="hy-AM"/>
              </w:rPr>
              <w:t xml:space="preserve">Նախագծանախահաշվային փաստաթղթերը կազմված են 2 մասից՝ </w:t>
            </w:r>
          </w:p>
          <w:p w14:paraId="68C78E1A" w14:textId="77777777" w:rsidR="00A201E7" w:rsidRDefault="00A201E7" w:rsidP="00A201E7">
            <w:pPr>
              <w:tabs>
                <w:tab w:val="left" w:pos="2730"/>
              </w:tabs>
              <w:jc w:val="both"/>
              <w:rPr>
                <w:rFonts w:ascii="Arial Unicode" w:hAnsi="Arial Unicode"/>
                <w:sz w:val="18"/>
                <w:szCs w:val="18"/>
                <w:lang w:val="hy-AM"/>
              </w:rPr>
            </w:pPr>
            <w:r>
              <w:rPr>
                <w:rFonts w:ascii="Arial Unicode" w:hAnsi="Arial Unicode"/>
                <w:b/>
                <w:sz w:val="18"/>
                <w:szCs w:val="18"/>
                <w:lang w:val="hy-AM"/>
              </w:rPr>
              <w:t>-Ճարտարապետաշինարարական մաս</w:t>
            </w:r>
            <w:r>
              <w:rPr>
                <w:rFonts w:ascii="Arial Unicode" w:hAnsi="Arial Unicode"/>
                <w:sz w:val="18"/>
                <w:szCs w:val="18"/>
                <w:lang w:val="hy-AM"/>
              </w:rPr>
              <w:t>. Ներառում է</w:t>
            </w:r>
          </w:p>
          <w:p w14:paraId="16279147" w14:textId="25DDD487" w:rsidR="00A201E7" w:rsidRDefault="00A201E7" w:rsidP="00A201E7">
            <w:pPr>
              <w:tabs>
                <w:tab w:val="left" w:pos="2730"/>
              </w:tabs>
              <w:jc w:val="both"/>
              <w:rPr>
                <w:rFonts w:ascii="Arial Unicode" w:hAnsi="Arial Unicode"/>
                <w:sz w:val="18"/>
                <w:szCs w:val="18"/>
                <w:lang w:val="hy-AM"/>
              </w:rPr>
            </w:pPr>
            <w:r>
              <w:rPr>
                <w:rFonts w:ascii="Arial Unicode" w:hAnsi="Arial Unicode"/>
                <w:sz w:val="18"/>
                <w:szCs w:val="18"/>
                <w:lang w:val="hy-AM"/>
              </w:rPr>
              <w:t xml:space="preserve"> Ելակետային տվյալներ և նախագծային փաստաթղթեր //հատակագիծ /անշարժ գույքի սեփականության իրավունքի  գրանցման վկայականի համապատասխան մասի լուսապատճեն/, տեխնիկական բնութագիր, ճարտարապետահատակագծային առաջադրանք, լիցենզիա /քաղաքաշինական փաստաթղթերի մշակման  բնագավառ՝ բնակելի, հասարակական և արտադրական ոլորտ/, տեխնիկական վիճակի հետազննության եզրակացություն /ըստ անհրաժեշտության/, ընդհանուր բացատրագիր, հատակագծեր, շինարարության և քանդման  կազմակերպման նախագծեր, հիմնական շինարարական նյութերի, կոնստրուկցիաների ամփոփագրեր, մասնագրեր, աշխատանքների կատարման ուղեցույց, աշխատանքների կատարման ժամանակացույց, աշխատանքային գծագրեր, աշխատանքային ծավալներ/, բացատրագրեր, </w:t>
            </w:r>
          </w:p>
          <w:p w14:paraId="06FD0E76" w14:textId="77777777" w:rsidR="00A201E7" w:rsidRDefault="00A201E7" w:rsidP="00A201E7">
            <w:pPr>
              <w:tabs>
                <w:tab w:val="left" w:pos="2730"/>
              </w:tabs>
              <w:jc w:val="both"/>
              <w:rPr>
                <w:rFonts w:ascii="Arial Unicode" w:hAnsi="Arial Unicode"/>
                <w:sz w:val="18"/>
                <w:szCs w:val="18"/>
                <w:lang w:val="hy-AM"/>
              </w:rPr>
            </w:pPr>
            <w:r>
              <w:rPr>
                <w:rFonts w:ascii="Arial Unicode" w:hAnsi="Arial Unicode"/>
                <w:sz w:val="18"/>
                <w:szCs w:val="18"/>
                <w:lang w:val="hy-AM"/>
              </w:rPr>
              <w:t>-</w:t>
            </w:r>
            <w:r>
              <w:rPr>
                <w:rFonts w:ascii="Arial Unicode" w:hAnsi="Arial Unicode"/>
                <w:b/>
                <w:sz w:val="18"/>
                <w:szCs w:val="18"/>
                <w:lang w:val="hy-AM"/>
              </w:rPr>
              <w:t>Նախահաշվային մաս՝</w:t>
            </w:r>
            <w:r>
              <w:rPr>
                <w:rFonts w:ascii="Arial Unicode" w:hAnsi="Arial Unicode"/>
                <w:sz w:val="18"/>
                <w:szCs w:val="18"/>
                <w:lang w:val="hy-AM"/>
              </w:rPr>
              <w:t xml:space="preserve"> ամփոփ, օբյեկտային, լոկալ նախահաշիվներ </w:t>
            </w:r>
          </w:p>
          <w:p w14:paraId="35208B27" w14:textId="7E47C977" w:rsidR="00A201E7" w:rsidRPr="00ED15FA" w:rsidRDefault="00A201E7" w:rsidP="00A201E7">
            <w:pPr>
              <w:tabs>
                <w:tab w:val="left" w:pos="2730"/>
              </w:tabs>
              <w:jc w:val="both"/>
              <w:rPr>
                <w:rFonts w:ascii="Arial Unicode" w:hAnsi="Arial Unicode"/>
                <w:sz w:val="18"/>
                <w:szCs w:val="18"/>
                <w:lang w:val="hy-AM"/>
              </w:rPr>
            </w:pPr>
            <w:r>
              <w:rPr>
                <w:rFonts w:ascii="Arial Unicode" w:hAnsi="Arial Unicode"/>
                <w:sz w:val="18"/>
                <w:szCs w:val="18"/>
                <w:lang w:val="hy-AM"/>
              </w:rPr>
              <w:t>Վերանորոգման աշխատանքների ընթացքը համապատասխանեցվում է  պատվիրատուի հետ: Աշխատանքային նախագծի ընդհանուր փա</w:t>
            </w:r>
            <w:r w:rsidR="00ED15FA">
              <w:rPr>
                <w:rFonts w:ascii="Arial Unicode" w:hAnsi="Arial Unicode"/>
                <w:sz w:val="18"/>
                <w:szCs w:val="18"/>
                <w:lang w:val="hy-AM"/>
              </w:rPr>
              <w:t>թեթը ներկայացնել հայերեն լեզվով</w:t>
            </w:r>
            <w:r w:rsidR="00ED15FA" w:rsidRPr="00ED15FA">
              <w:rPr>
                <w:rFonts w:ascii="Arial Unicode" w:hAnsi="Arial Unicode"/>
                <w:sz w:val="18"/>
                <w:szCs w:val="18"/>
                <w:lang w:val="hy-AM"/>
              </w:rPr>
              <w:t xml:space="preserve">` </w:t>
            </w:r>
            <w:r w:rsidR="00ED15FA">
              <w:rPr>
                <w:rFonts w:ascii="Arial Unicode" w:hAnsi="Arial Unicode"/>
                <w:sz w:val="18"/>
                <w:szCs w:val="18"/>
                <w:lang w:val="hy-AM"/>
              </w:rPr>
              <w:t>իսկ ծավալաթերթ</w:t>
            </w:r>
            <w:r w:rsidR="00ED15FA">
              <w:rPr>
                <w:rFonts w:asciiTheme="minorHAnsi" w:hAnsiTheme="minorHAnsi"/>
                <w:sz w:val="18"/>
                <w:szCs w:val="18"/>
                <w:lang w:val="hy-AM"/>
              </w:rPr>
              <w:t>-</w:t>
            </w:r>
            <w:r w:rsidR="00ED15FA" w:rsidRPr="00ED15FA">
              <w:rPr>
                <w:rFonts w:ascii="Arial Unicode" w:hAnsi="Arial Unicode"/>
                <w:sz w:val="18"/>
                <w:szCs w:val="18"/>
                <w:lang w:val="hy-AM"/>
              </w:rPr>
              <w:t>նախահաշիվը՝ հայերեն և ռեւսերեն լեզուներով։</w:t>
            </w:r>
          </w:p>
          <w:p w14:paraId="729B9D6E" w14:textId="77777777" w:rsidR="00AC1B7A" w:rsidRDefault="00A201E7" w:rsidP="00A201E7">
            <w:pPr>
              <w:rPr>
                <w:rFonts w:asciiTheme="minorHAnsi" w:hAnsiTheme="minorHAnsi"/>
                <w:sz w:val="18"/>
                <w:szCs w:val="18"/>
                <w:lang w:val="hy-AM"/>
              </w:rPr>
            </w:pPr>
            <w:r>
              <w:rPr>
                <w:rFonts w:ascii="Arial Unicode" w:hAnsi="Arial Unicode"/>
                <w:sz w:val="18"/>
                <w:szCs w:val="18"/>
                <w:lang w:val="hy-AM"/>
              </w:rPr>
              <w:t>Նախագծանախահաշվային փաստաթղթերը պետք է պատրաստված լինեն համակարգչային համապատասխան ծրագրերի կիրառմամբ, ընթեռնելի:</w:t>
            </w:r>
          </w:p>
          <w:p w14:paraId="56F37248" w14:textId="77777777" w:rsidR="00A201E7" w:rsidRDefault="00A201E7" w:rsidP="00A201E7">
            <w:pPr>
              <w:jc w:val="both"/>
              <w:rPr>
                <w:rFonts w:ascii="Arial Unicode" w:hAnsi="Arial Unicode"/>
                <w:b/>
                <w:i/>
                <w:sz w:val="18"/>
                <w:szCs w:val="18"/>
                <w:lang w:val="hy-AM"/>
              </w:rPr>
            </w:pPr>
            <w:r>
              <w:rPr>
                <w:rFonts w:ascii="Arial Unicode" w:hAnsi="Arial Unicode"/>
                <w:b/>
                <w:i/>
                <w:sz w:val="18"/>
                <w:szCs w:val="18"/>
                <w:lang w:val="hy-AM"/>
              </w:rPr>
              <w:t>Հիմնական պարտականություններ</w:t>
            </w:r>
            <w:r>
              <w:rPr>
                <w:rFonts w:ascii="Arial Unicode" w:hAnsi="Arial Unicode"/>
                <w:sz w:val="18"/>
                <w:szCs w:val="18"/>
                <w:lang w:val="hy-AM"/>
              </w:rPr>
              <w:t>՝</w:t>
            </w:r>
          </w:p>
          <w:p w14:paraId="54740E98" w14:textId="77777777" w:rsidR="00A201E7" w:rsidRDefault="00A201E7" w:rsidP="00A201E7">
            <w:pPr>
              <w:pStyle w:val="ListParagraph1"/>
              <w:ind w:left="360"/>
              <w:jc w:val="both"/>
              <w:rPr>
                <w:rFonts w:ascii="Arial Unicode" w:hAnsi="Arial Unicode"/>
                <w:sz w:val="18"/>
                <w:szCs w:val="18"/>
                <w:lang w:val="hy-AM"/>
              </w:rPr>
            </w:pPr>
            <w:r>
              <w:rPr>
                <w:rFonts w:ascii="Arial Unicode" w:hAnsi="Arial Unicode"/>
                <w:sz w:val="18"/>
                <w:szCs w:val="18"/>
                <w:lang w:val="hy-AM"/>
              </w:rPr>
              <w:lastRenderedPageBreak/>
              <w:t>1.նախագծանախահաշվային փաստաթղթերի կազմում,</w:t>
            </w:r>
          </w:p>
          <w:p w14:paraId="0360C047" w14:textId="77777777" w:rsidR="00A201E7" w:rsidRDefault="00A201E7" w:rsidP="00A201E7">
            <w:pPr>
              <w:jc w:val="both"/>
              <w:rPr>
                <w:rFonts w:ascii="Arial Unicode" w:hAnsi="Arial Unicode"/>
                <w:b/>
                <w:i/>
                <w:sz w:val="18"/>
                <w:szCs w:val="18"/>
                <w:lang w:val="hy-AM"/>
              </w:rPr>
            </w:pPr>
            <w:r>
              <w:rPr>
                <w:rFonts w:ascii="Arial Unicode" w:hAnsi="Arial Unicode"/>
                <w:b/>
                <w:i/>
                <w:sz w:val="18"/>
                <w:szCs w:val="18"/>
                <w:lang w:val="hy-AM"/>
              </w:rPr>
              <w:t>Հետազննման վերաբերյալ պահանջներ՝</w:t>
            </w:r>
          </w:p>
          <w:p w14:paraId="31BD1C37" w14:textId="77777777" w:rsidR="00A201E7" w:rsidRDefault="00A201E7" w:rsidP="00A201E7">
            <w:pPr>
              <w:pStyle w:val="ListParagraph2"/>
              <w:numPr>
                <w:ilvl w:val="0"/>
                <w:numId w:val="39"/>
              </w:numPr>
              <w:jc w:val="both"/>
              <w:rPr>
                <w:rFonts w:ascii="Arial Unicode" w:hAnsi="Arial Unicode"/>
                <w:sz w:val="18"/>
                <w:szCs w:val="18"/>
                <w:lang w:val="hy-AM"/>
              </w:rPr>
            </w:pPr>
            <w:r>
              <w:rPr>
                <w:rFonts w:ascii="Arial Unicode" w:hAnsi="Arial Unicode"/>
                <w:sz w:val="18"/>
                <w:szCs w:val="18"/>
                <w:lang w:val="hy-AM"/>
              </w:rPr>
              <w:t>հետազննումն իրականացնել նախագծային փաստաթղթերը մշակելու անհրաժեշտ ծավալով,</w:t>
            </w:r>
          </w:p>
          <w:p w14:paraId="3EF03B34" w14:textId="77777777" w:rsidR="00A201E7" w:rsidRDefault="00A201E7" w:rsidP="00A201E7">
            <w:pPr>
              <w:pStyle w:val="ListParagraph2"/>
              <w:numPr>
                <w:ilvl w:val="0"/>
                <w:numId w:val="39"/>
              </w:numPr>
              <w:ind w:left="684"/>
              <w:jc w:val="both"/>
              <w:rPr>
                <w:rFonts w:ascii="Arial Unicode" w:hAnsi="Arial Unicode"/>
                <w:i/>
                <w:sz w:val="18"/>
                <w:szCs w:val="18"/>
                <w:lang w:val="hy-AM"/>
              </w:rPr>
            </w:pPr>
            <w:r>
              <w:rPr>
                <w:rFonts w:ascii="Arial Unicode" w:hAnsi="Arial Unicode"/>
                <w:sz w:val="18"/>
                <w:szCs w:val="18"/>
                <w:lang w:val="hy-AM"/>
              </w:rPr>
              <w:t>հետազննման ընթացքում իրականացնել կառուցվող ջրագծերի</w:t>
            </w:r>
            <w:r>
              <w:rPr>
                <w:rFonts w:ascii="Arial Unicode" w:hAnsi="Arial Unicode"/>
                <w:color w:val="FF0000"/>
                <w:sz w:val="18"/>
                <w:szCs w:val="18"/>
                <w:lang w:val="hy-AM"/>
              </w:rPr>
              <w:t xml:space="preserve"> </w:t>
            </w:r>
            <w:r>
              <w:rPr>
                <w:rFonts w:ascii="Arial Unicode" w:hAnsi="Arial Unicode"/>
                <w:sz w:val="18"/>
                <w:szCs w:val="18"/>
                <w:lang w:val="hy-AM"/>
              </w:rPr>
              <w:t>առկա վիճակի տեսանկարահանում:</w:t>
            </w:r>
          </w:p>
          <w:p w14:paraId="211C0FD6" w14:textId="77777777" w:rsidR="00A201E7" w:rsidRDefault="00A201E7" w:rsidP="00A201E7">
            <w:pPr>
              <w:jc w:val="both"/>
              <w:rPr>
                <w:rFonts w:ascii="Arial Unicode" w:hAnsi="Arial Unicode"/>
                <w:sz w:val="18"/>
                <w:szCs w:val="18"/>
                <w:lang w:val="ru-RU"/>
              </w:rPr>
            </w:pPr>
            <w:r>
              <w:rPr>
                <w:rFonts w:ascii="Arial Unicode" w:hAnsi="Arial Unicode"/>
                <w:b/>
                <w:i/>
                <w:sz w:val="18"/>
                <w:szCs w:val="18"/>
                <w:lang w:val="hy-AM"/>
              </w:rPr>
              <w:t>Նախագծի նկատմամբ պահանջներ</w:t>
            </w:r>
          </w:p>
          <w:p w14:paraId="4C984554" w14:textId="77777777" w:rsidR="00A201E7" w:rsidRDefault="00A201E7" w:rsidP="00A201E7">
            <w:pPr>
              <w:numPr>
                <w:ilvl w:val="0"/>
                <w:numId w:val="40"/>
              </w:numPr>
              <w:ind w:left="655" w:hanging="283"/>
              <w:jc w:val="both"/>
              <w:rPr>
                <w:rFonts w:ascii="Arial Unicode" w:hAnsi="Arial Unicode"/>
                <w:sz w:val="18"/>
                <w:szCs w:val="18"/>
                <w:lang w:val="hy-AM"/>
              </w:rPr>
            </w:pPr>
            <w:r>
              <w:rPr>
                <w:rFonts w:ascii="Arial Unicode" w:hAnsi="Arial Unicode"/>
                <w:sz w:val="18"/>
                <w:szCs w:val="18"/>
                <w:lang w:val="hy-AM"/>
              </w:rPr>
              <w:t xml:space="preserve">Նախագծային փաստաթղթերը պետք է համապատասխանեն ՀՀ պետական ստանդարտներին, հրահանգներին, </w:t>
            </w:r>
            <w:r>
              <w:rPr>
                <w:rFonts w:ascii="Arial Unicode" w:hAnsi="Arial Unicode"/>
                <w:sz w:val="18"/>
                <w:szCs w:val="18"/>
              </w:rPr>
              <w:t>քաղաքաշինական</w:t>
            </w:r>
            <w:r>
              <w:rPr>
                <w:rFonts w:ascii="Arial Unicode" w:hAnsi="Arial Unicode"/>
                <w:sz w:val="18"/>
                <w:szCs w:val="18"/>
                <w:lang w:val="ru-RU"/>
              </w:rPr>
              <w:t xml:space="preserve"> </w:t>
            </w:r>
            <w:r>
              <w:rPr>
                <w:rFonts w:ascii="Arial Unicode" w:hAnsi="Arial Unicode"/>
                <w:sz w:val="18"/>
                <w:szCs w:val="18"/>
                <w:lang w:val="hy-AM"/>
              </w:rPr>
              <w:t>նորմերին</w:t>
            </w:r>
            <w:r>
              <w:rPr>
                <w:rFonts w:ascii="Arial Unicode" w:hAnsi="Arial Unicode"/>
                <w:sz w:val="18"/>
                <w:szCs w:val="18"/>
                <w:lang w:val="ru-RU"/>
              </w:rPr>
              <w:t>:</w:t>
            </w:r>
          </w:p>
          <w:p w14:paraId="08A89763" w14:textId="77777777" w:rsidR="00A201E7" w:rsidRDefault="00A201E7" w:rsidP="00A201E7">
            <w:pPr>
              <w:numPr>
                <w:ilvl w:val="0"/>
                <w:numId w:val="40"/>
              </w:numPr>
              <w:ind w:left="655" w:hanging="283"/>
              <w:jc w:val="both"/>
              <w:rPr>
                <w:rFonts w:ascii="Arial Unicode" w:hAnsi="Arial Unicode"/>
                <w:sz w:val="18"/>
                <w:szCs w:val="18"/>
                <w:lang w:val="hy-AM"/>
              </w:rPr>
            </w:pPr>
            <w:r>
              <w:rPr>
                <w:rFonts w:ascii="Arial Unicode" w:hAnsi="Arial Unicode"/>
                <w:sz w:val="18"/>
                <w:szCs w:val="18"/>
                <w:lang w:val="hy-AM"/>
              </w:rPr>
              <w:t xml:space="preserve">Նախագծի մեջ պետք է նախատեսել առնվազն հետևյալ աշխատանքները՝ </w:t>
            </w:r>
          </w:p>
          <w:p w14:paraId="46C46BB5" w14:textId="77777777" w:rsidR="00A201E7" w:rsidRDefault="00A201E7" w:rsidP="00A201E7">
            <w:pPr>
              <w:jc w:val="both"/>
              <w:rPr>
                <w:rFonts w:ascii="Arial Unicode" w:hAnsi="Arial Unicode"/>
                <w:b/>
                <w:i/>
                <w:sz w:val="18"/>
                <w:szCs w:val="18"/>
                <w:lang w:val="hy-AM"/>
              </w:rPr>
            </w:pPr>
            <w:r>
              <w:rPr>
                <w:rFonts w:ascii="Arial Unicode" w:hAnsi="Arial Unicode" w:cs="Sylfaen"/>
                <w:b/>
                <w:i/>
                <w:sz w:val="18"/>
                <w:szCs w:val="18"/>
                <w:lang w:val="hy-AM"/>
              </w:rPr>
              <w:t>Համաձայնեցումներ՝</w:t>
            </w:r>
          </w:p>
          <w:p w14:paraId="7864E82D" w14:textId="77777777" w:rsidR="00A201E7" w:rsidRDefault="00A201E7" w:rsidP="00A201E7">
            <w:pPr>
              <w:numPr>
                <w:ilvl w:val="0"/>
                <w:numId w:val="40"/>
              </w:numPr>
              <w:tabs>
                <w:tab w:val="num" w:pos="252"/>
              </w:tabs>
              <w:jc w:val="both"/>
              <w:rPr>
                <w:rFonts w:ascii="Arial Unicode" w:hAnsi="Arial Unicode"/>
                <w:sz w:val="18"/>
                <w:szCs w:val="18"/>
                <w:lang w:val="hy-AM"/>
              </w:rPr>
            </w:pPr>
            <w:r>
              <w:rPr>
                <w:rFonts w:ascii="Arial Unicode" w:hAnsi="Arial Unicode" w:cs="Sylfaen"/>
                <w:sz w:val="18"/>
                <w:szCs w:val="18"/>
                <w:lang w:val="hy-AM"/>
              </w:rPr>
              <w:t>քաղաքաշինական</w:t>
            </w:r>
            <w:r>
              <w:rPr>
                <w:rFonts w:ascii="Arial Unicode" w:hAnsi="Arial Unicode"/>
                <w:sz w:val="18"/>
                <w:szCs w:val="18"/>
                <w:lang w:val="hy-AM"/>
              </w:rPr>
              <w:t xml:space="preserve"> պարզ </w:t>
            </w:r>
            <w:r>
              <w:rPr>
                <w:rFonts w:ascii="Arial Unicode" w:hAnsi="Arial Unicode" w:cs="Sylfaen"/>
                <w:sz w:val="18"/>
                <w:szCs w:val="18"/>
                <w:lang w:val="hy-AM"/>
              </w:rPr>
              <w:t>փորձաքննության եզրակացությունը պետք է լինի դրական</w:t>
            </w:r>
            <w:r>
              <w:rPr>
                <w:rFonts w:ascii="Arial Unicode" w:hAnsi="Arial Unicode"/>
                <w:sz w:val="18"/>
                <w:szCs w:val="18"/>
                <w:lang w:val="hy-AM"/>
              </w:rPr>
              <w:t>,</w:t>
            </w:r>
          </w:p>
          <w:p w14:paraId="522BF5FD" w14:textId="77777777" w:rsidR="00A201E7" w:rsidRDefault="00A201E7" w:rsidP="00A201E7">
            <w:pPr>
              <w:numPr>
                <w:ilvl w:val="0"/>
                <w:numId w:val="40"/>
              </w:numPr>
              <w:tabs>
                <w:tab w:val="num" w:pos="0"/>
                <w:tab w:val="num" w:pos="252"/>
              </w:tabs>
              <w:jc w:val="both"/>
              <w:rPr>
                <w:rFonts w:ascii="Arial Unicode" w:hAnsi="Arial Unicode"/>
                <w:sz w:val="18"/>
                <w:szCs w:val="18"/>
                <w:lang w:val="hy-AM"/>
              </w:rPr>
            </w:pPr>
            <w:r>
              <w:rPr>
                <w:rFonts w:ascii="Arial Unicode" w:hAnsi="Arial Unicode" w:cs="Sylfaen"/>
                <w:sz w:val="18"/>
                <w:szCs w:val="18"/>
                <w:lang w:val="hy-AM"/>
              </w:rPr>
              <w:t>նախագծային լուծումները համաձայնեցնել տեղական ինքնակառավարման մարմնի ղեկավարի հետ</w:t>
            </w:r>
            <w:r>
              <w:rPr>
                <w:rFonts w:ascii="Arial Unicode" w:hAnsi="Arial Unicode"/>
                <w:sz w:val="18"/>
                <w:szCs w:val="18"/>
                <w:lang w:val="hy-AM"/>
              </w:rPr>
              <w:t>,</w:t>
            </w:r>
          </w:p>
          <w:p w14:paraId="3FF52103" w14:textId="77777777" w:rsidR="00A201E7" w:rsidRDefault="00A201E7" w:rsidP="00A201E7">
            <w:pPr>
              <w:rPr>
                <w:rFonts w:asciiTheme="minorHAnsi" w:hAnsiTheme="minorHAnsi" w:cs="Sylfaen"/>
                <w:sz w:val="18"/>
                <w:szCs w:val="18"/>
                <w:lang w:val="hy-AM"/>
              </w:rPr>
            </w:pPr>
            <w:r>
              <w:rPr>
                <w:rFonts w:ascii="Arial Unicode" w:hAnsi="Arial Unicode" w:cs="Sylfaen"/>
                <w:sz w:val="18"/>
                <w:szCs w:val="18"/>
                <w:lang w:val="hy-AM"/>
              </w:rPr>
              <w:t>տեղական ինքնակառավարման մարմնի ղեկավարի հետ համաձայնեցնել  շինարարական աղբի տեղերը</w:t>
            </w:r>
          </w:p>
          <w:p w14:paraId="3A005971" w14:textId="77777777" w:rsidR="00A201E7" w:rsidRDefault="00A201E7" w:rsidP="00A201E7">
            <w:pPr>
              <w:pStyle w:val="ListParagraph1"/>
              <w:numPr>
                <w:ilvl w:val="0"/>
                <w:numId w:val="41"/>
              </w:numPr>
              <w:jc w:val="both"/>
              <w:rPr>
                <w:rFonts w:ascii="Arial Unicode" w:hAnsi="Arial Unicode"/>
                <w:sz w:val="18"/>
                <w:szCs w:val="18"/>
                <w:lang w:val="hy-AM"/>
              </w:rPr>
            </w:pPr>
            <w:r>
              <w:rPr>
                <w:rFonts w:ascii="Arial Unicode" w:hAnsi="Arial Unicode" w:cs="Sylfaen"/>
                <w:sz w:val="18"/>
                <w:szCs w:val="18"/>
                <w:lang w:val="hy-AM"/>
              </w:rPr>
              <w:t>Նախագծանախահաշվային փաստաթղթերը կազմել քաղաքաշինական նորմերի պահանջներին համապատասխան:</w:t>
            </w:r>
          </w:p>
          <w:p w14:paraId="3A74065D" w14:textId="77777777" w:rsidR="00A201E7" w:rsidRDefault="00A201E7" w:rsidP="00A201E7">
            <w:pPr>
              <w:pStyle w:val="ListParagraph1"/>
              <w:numPr>
                <w:ilvl w:val="0"/>
                <w:numId w:val="41"/>
              </w:numPr>
              <w:jc w:val="both"/>
              <w:rPr>
                <w:rFonts w:ascii="Arial Unicode" w:hAnsi="Arial Unicode"/>
                <w:sz w:val="18"/>
                <w:szCs w:val="18"/>
                <w:lang w:val="hy-AM"/>
              </w:rPr>
            </w:pPr>
            <w:r>
              <w:rPr>
                <w:rFonts w:ascii="Arial Unicode" w:hAnsi="Arial Unicode"/>
                <w:sz w:val="18"/>
                <w:szCs w:val="18"/>
                <w:lang w:val="hy-AM"/>
              </w:rPr>
              <w:t>Նախահաշիվը կազմել ՀՀ կառավարության 23.06.2011թ-ի թիվ 879-Ն որոշմամբ սահմանված կարգի համապատասխան:</w:t>
            </w:r>
          </w:p>
          <w:p w14:paraId="4AB5A3B5" w14:textId="1024EE1D" w:rsidR="00A201E7" w:rsidRPr="00A201E7" w:rsidRDefault="00A201E7" w:rsidP="00A201E7">
            <w:pPr>
              <w:rPr>
                <w:rFonts w:asciiTheme="minorHAnsi" w:hAnsiTheme="minorHAnsi"/>
                <w:sz w:val="20"/>
                <w:highlight w:val="yellow"/>
                <w:lang w:val="hy-AM"/>
              </w:rPr>
            </w:pPr>
            <w:r>
              <w:rPr>
                <w:rFonts w:ascii="Arial Unicode" w:hAnsi="Arial Unicode"/>
                <w:sz w:val="18"/>
                <w:szCs w:val="18"/>
                <w:lang w:val="hy-AM"/>
              </w:rPr>
              <w:t>Նախագծանախահաշվային փաստաթղթերը կազմել համաձայն ՀՀ-ում գործող նորմատիվային փաստաթղթերի:</w:t>
            </w:r>
          </w:p>
        </w:tc>
        <w:tc>
          <w:tcPr>
            <w:tcW w:w="993" w:type="dxa"/>
            <w:vAlign w:val="center"/>
          </w:tcPr>
          <w:p w14:paraId="355628E0" w14:textId="77777777" w:rsidR="00AC1B7A" w:rsidRPr="0069087A" w:rsidRDefault="00AC1B7A" w:rsidP="00AC1B7A">
            <w:pPr>
              <w:jc w:val="center"/>
              <w:rPr>
                <w:rFonts w:ascii="GHEA Grapalat" w:hAnsi="GHEA Grapalat"/>
                <w:sz w:val="20"/>
                <w:lang w:val="hy-AM"/>
              </w:rPr>
            </w:pPr>
            <w:r>
              <w:rPr>
                <w:rFonts w:ascii="GHEA Grapalat" w:hAnsi="GHEA Grapalat"/>
                <w:sz w:val="20"/>
                <w:lang w:val="hy-AM"/>
              </w:rPr>
              <w:lastRenderedPageBreak/>
              <w:t>դրամ</w:t>
            </w:r>
          </w:p>
        </w:tc>
        <w:tc>
          <w:tcPr>
            <w:tcW w:w="1134" w:type="dxa"/>
          </w:tcPr>
          <w:p w14:paraId="456AF636" w14:textId="77777777" w:rsidR="00AC1B7A" w:rsidRPr="00064ADD" w:rsidRDefault="00AC1B7A" w:rsidP="00AC1B7A">
            <w:pPr>
              <w:jc w:val="center"/>
              <w:rPr>
                <w:rFonts w:ascii="GHEA Grapalat" w:hAnsi="GHEA Grapalat"/>
                <w:sz w:val="20"/>
              </w:rPr>
            </w:pPr>
          </w:p>
        </w:tc>
        <w:tc>
          <w:tcPr>
            <w:tcW w:w="1134" w:type="dxa"/>
            <w:vAlign w:val="center"/>
          </w:tcPr>
          <w:p w14:paraId="3374517B" w14:textId="77777777" w:rsidR="00AC1B7A" w:rsidRPr="0069087A" w:rsidRDefault="00AC1B7A" w:rsidP="00AC1B7A">
            <w:pPr>
              <w:jc w:val="center"/>
              <w:rPr>
                <w:rFonts w:ascii="GHEA Grapalat" w:hAnsi="GHEA Grapalat" w:cs="Calibri"/>
                <w:bCs/>
                <w:color w:val="000000"/>
                <w:sz w:val="20"/>
                <w:szCs w:val="20"/>
              </w:rPr>
            </w:pPr>
            <w:r w:rsidRPr="0069087A">
              <w:rPr>
                <w:rFonts w:ascii="GHEA Grapalat" w:hAnsi="GHEA Grapalat" w:cs="Calibri"/>
                <w:bCs/>
                <w:color w:val="000000"/>
                <w:sz w:val="20"/>
                <w:szCs w:val="20"/>
              </w:rPr>
              <w:t>1</w:t>
            </w:r>
          </w:p>
        </w:tc>
        <w:tc>
          <w:tcPr>
            <w:tcW w:w="1275" w:type="dxa"/>
            <w:vAlign w:val="center"/>
          </w:tcPr>
          <w:p w14:paraId="1066A9B0" w14:textId="023037FF" w:rsidR="00AC1B7A" w:rsidRPr="00956171" w:rsidRDefault="00AC1B7A" w:rsidP="0034502E">
            <w:pPr>
              <w:jc w:val="center"/>
              <w:rPr>
                <w:rFonts w:ascii="GHEA Grapalat" w:hAnsi="GHEA Grapalat" w:cs="Calibri"/>
                <w:bCs/>
                <w:color w:val="000000"/>
                <w:sz w:val="16"/>
                <w:szCs w:val="16"/>
              </w:rPr>
            </w:pPr>
            <w:r w:rsidRPr="00956171">
              <w:rPr>
                <w:rFonts w:ascii="GHEA Grapalat" w:hAnsi="GHEA Grapalat" w:cs="Calibri"/>
                <w:bCs/>
                <w:color w:val="000000"/>
                <w:sz w:val="16"/>
                <w:szCs w:val="16"/>
              </w:rPr>
              <w:t>ՀՀ Արմավիրի մարզ, Փարաքար համայնք</w:t>
            </w:r>
          </w:p>
        </w:tc>
        <w:tc>
          <w:tcPr>
            <w:tcW w:w="1701" w:type="dxa"/>
            <w:vAlign w:val="center"/>
          </w:tcPr>
          <w:p w14:paraId="4D887BC9" w14:textId="6D95BF73" w:rsidR="00AC1B7A" w:rsidRPr="00956171" w:rsidRDefault="00597BF3" w:rsidP="00C036F6">
            <w:pPr>
              <w:jc w:val="center"/>
              <w:rPr>
                <w:rFonts w:ascii="GHEA Grapalat" w:hAnsi="GHEA Grapalat" w:cs="Calibri"/>
                <w:bCs/>
                <w:color w:val="000000"/>
                <w:sz w:val="12"/>
                <w:szCs w:val="12"/>
              </w:rPr>
            </w:pPr>
            <w:r>
              <w:rPr>
                <w:rFonts w:ascii="GHEA Grapalat" w:hAnsi="GHEA Grapalat" w:cs="Sylfaen"/>
                <w:sz w:val="12"/>
                <w:szCs w:val="12"/>
                <w:lang w:val="hy-AM"/>
              </w:rPr>
              <w:t xml:space="preserve">Պայմանագիրն </w:t>
            </w:r>
            <w:r w:rsidR="00AC1B7A" w:rsidRPr="00956171">
              <w:rPr>
                <w:rFonts w:ascii="GHEA Grapalat" w:hAnsi="GHEA Grapalat" w:cs="Sylfaen"/>
                <w:sz w:val="12"/>
                <w:szCs w:val="12"/>
                <w:lang w:val="hy-AM"/>
              </w:rPr>
              <w:t xml:space="preserve">ուժի մեջ մտնելու օրվանից հաշված </w:t>
            </w:r>
            <w:r w:rsidR="00C036F6">
              <w:rPr>
                <w:rFonts w:ascii="GHEA Grapalat" w:hAnsi="GHEA Grapalat" w:cs="Sylfaen"/>
                <w:sz w:val="12"/>
                <w:szCs w:val="12"/>
                <w:lang w:val="hy-AM"/>
              </w:rPr>
              <w:t>20</w:t>
            </w:r>
            <w:r w:rsidR="00AC1B7A" w:rsidRPr="00956171">
              <w:rPr>
                <w:rFonts w:ascii="GHEA Grapalat" w:hAnsi="GHEA Grapalat" w:cs="Arial"/>
                <w:sz w:val="12"/>
                <w:szCs w:val="12"/>
                <w:lang w:val="hy-AM"/>
              </w:rPr>
              <w:t xml:space="preserve"> </w:t>
            </w:r>
            <w:r w:rsidR="00AC1B7A" w:rsidRPr="00956171">
              <w:rPr>
                <w:rFonts w:ascii="GHEA Grapalat" w:hAnsi="GHEA Grapalat" w:cs="Sylfaen"/>
                <w:sz w:val="12"/>
                <w:szCs w:val="12"/>
                <w:lang w:val="hy-AM"/>
              </w:rPr>
              <w:t>օրացույցային օր</w:t>
            </w:r>
            <w:r w:rsidR="00AC1B7A" w:rsidRPr="00956171">
              <w:rPr>
                <w:rFonts w:ascii="GHEA Grapalat" w:hAnsi="GHEA Grapalat" w:cs="Calibri"/>
                <w:bCs/>
                <w:color w:val="000000"/>
                <w:sz w:val="12"/>
                <w:szCs w:val="12"/>
              </w:rPr>
              <w:t>ում</w:t>
            </w:r>
          </w:p>
        </w:tc>
      </w:tr>
    </w:tbl>
    <w:p w14:paraId="00D2D1D3" w14:textId="77777777" w:rsidR="00ED6D7A" w:rsidRPr="00597BF3" w:rsidRDefault="009A4090" w:rsidP="009A4090">
      <w:pPr>
        <w:spacing w:line="276" w:lineRule="auto"/>
        <w:ind w:firstLine="360"/>
        <w:rPr>
          <w:rFonts w:ascii="GHEA Grapalat" w:hAnsi="GHEA Grapalat"/>
          <w:b/>
          <w:sz w:val="16"/>
          <w:szCs w:val="16"/>
          <w:lang w:val="hy-AM"/>
        </w:rPr>
      </w:pPr>
      <w:r w:rsidRPr="00597BF3">
        <w:rPr>
          <w:rFonts w:ascii="GHEA Grapalat" w:hAnsi="GHEA Grapalat"/>
          <w:b/>
          <w:sz w:val="16"/>
          <w:szCs w:val="16"/>
          <w:lang w:val="hy-AM"/>
        </w:rPr>
        <w:lastRenderedPageBreak/>
        <w:t>* Մասնակիցը պետք է ունենա նմանատիպ աշխատանքների նախագծանախահաշվային աշխատանքների փաթեթի կազմման  համապատասխան</w:t>
      </w:r>
    </w:p>
    <w:p w14:paraId="32C8396F" w14:textId="77777777" w:rsidR="009A4090" w:rsidRPr="00597BF3" w:rsidRDefault="009A4090" w:rsidP="009A4090">
      <w:pPr>
        <w:spacing w:line="276" w:lineRule="auto"/>
        <w:ind w:firstLine="360"/>
        <w:rPr>
          <w:rFonts w:ascii="GHEA Grapalat" w:hAnsi="GHEA Grapalat"/>
          <w:b/>
          <w:sz w:val="16"/>
          <w:szCs w:val="16"/>
          <w:lang w:val="hy-AM"/>
        </w:rPr>
      </w:pPr>
      <w:r w:rsidRPr="00597BF3">
        <w:rPr>
          <w:rFonts w:ascii="GHEA Grapalat" w:hAnsi="GHEA Grapalat"/>
          <w:b/>
          <w:sz w:val="16"/>
          <w:szCs w:val="16"/>
          <w:lang w:val="hy-AM"/>
        </w:rPr>
        <w:t xml:space="preserve"> ոլորտի լիցենզիա: </w:t>
      </w:r>
    </w:p>
    <w:p w14:paraId="4650307D" w14:textId="77777777" w:rsidR="009A4090" w:rsidRPr="00597BF3" w:rsidRDefault="009A4090" w:rsidP="009A4090">
      <w:pPr>
        <w:spacing w:line="276" w:lineRule="auto"/>
        <w:ind w:firstLine="360"/>
        <w:rPr>
          <w:rFonts w:ascii="GHEA Grapalat" w:hAnsi="GHEA Grapalat"/>
          <w:b/>
          <w:sz w:val="16"/>
          <w:szCs w:val="16"/>
          <w:lang w:val="hy-AM"/>
        </w:rPr>
      </w:pPr>
      <w:r w:rsidRPr="00597BF3">
        <w:rPr>
          <w:rFonts w:ascii="GHEA Grapalat" w:hAnsi="GHEA Grapalat"/>
          <w:b/>
          <w:sz w:val="16"/>
          <w:szCs w:val="16"/>
          <w:lang w:val="hy-AM"/>
        </w:rPr>
        <w:t>1. Նախագծանախահաշվային աշխատանքների փաթեթը պատվիրատուին պետք է հանձնվեն հետևյալ տեսքով՝</w:t>
      </w:r>
    </w:p>
    <w:p w14:paraId="0D611699" w14:textId="77777777" w:rsidR="009A4090" w:rsidRPr="00597BF3" w:rsidRDefault="009A4090" w:rsidP="009A4090">
      <w:pPr>
        <w:spacing w:line="276" w:lineRule="auto"/>
        <w:ind w:left="360"/>
        <w:rPr>
          <w:rFonts w:ascii="GHEA Grapalat" w:hAnsi="GHEA Grapalat"/>
          <w:b/>
          <w:sz w:val="16"/>
          <w:szCs w:val="16"/>
          <w:lang w:val="hy-AM"/>
        </w:rPr>
      </w:pPr>
      <w:r w:rsidRPr="00597BF3">
        <w:rPr>
          <w:rFonts w:ascii="GHEA Grapalat" w:hAnsi="GHEA Grapalat"/>
          <w:b/>
          <w:sz w:val="16"/>
          <w:szCs w:val="16"/>
          <w:lang w:val="hy-AM"/>
        </w:rPr>
        <w:t>2. Ինժեներական /ներքին և արտաքին/ լուծումներ /գծագրական և տեքստային նյութեր/</w:t>
      </w:r>
    </w:p>
    <w:p w14:paraId="60ACAC05" w14:textId="77777777" w:rsidR="009A4090" w:rsidRPr="00597BF3" w:rsidRDefault="009A4090" w:rsidP="009A4090">
      <w:pPr>
        <w:numPr>
          <w:ilvl w:val="0"/>
          <w:numId w:val="6"/>
        </w:numPr>
        <w:spacing w:line="276" w:lineRule="auto"/>
        <w:rPr>
          <w:rFonts w:ascii="GHEA Grapalat" w:hAnsi="GHEA Grapalat"/>
          <w:b/>
          <w:sz w:val="16"/>
          <w:szCs w:val="16"/>
          <w:lang w:val="hy-AM"/>
        </w:rPr>
      </w:pPr>
      <w:r w:rsidRPr="00597BF3">
        <w:rPr>
          <w:rFonts w:ascii="GHEA Grapalat" w:hAnsi="GHEA Grapalat"/>
          <w:b/>
          <w:sz w:val="16"/>
          <w:szCs w:val="16"/>
          <w:lang w:val="hy-AM"/>
        </w:rPr>
        <w:t>Շինմոնտաժային աշխատանքների նախահաշիվ</w:t>
      </w:r>
    </w:p>
    <w:p w14:paraId="5B501DBF" w14:textId="77777777" w:rsidR="009A4090" w:rsidRPr="00597BF3" w:rsidRDefault="009A4090" w:rsidP="009A4090">
      <w:pPr>
        <w:numPr>
          <w:ilvl w:val="0"/>
          <w:numId w:val="6"/>
        </w:numPr>
        <w:spacing w:line="276" w:lineRule="auto"/>
        <w:rPr>
          <w:rFonts w:ascii="GHEA Grapalat" w:hAnsi="GHEA Grapalat"/>
          <w:b/>
          <w:sz w:val="16"/>
          <w:szCs w:val="16"/>
          <w:lang w:val="hy-AM"/>
        </w:rPr>
      </w:pPr>
      <w:r w:rsidRPr="00597BF3">
        <w:rPr>
          <w:rFonts w:ascii="GHEA Grapalat" w:hAnsi="GHEA Grapalat"/>
          <w:b/>
          <w:sz w:val="16"/>
          <w:szCs w:val="16"/>
          <w:lang w:val="hy-AM"/>
        </w:rPr>
        <w:t>Շինարարության կազմակերպման նախագիծ</w:t>
      </w:r>
    </w:p>
    <w:p w14:paraId="2B9211BD" w14:textId="77777777" w:rsidR="009A4090" w:rsidRPr="00597BF3" w:rsidRDefault="009A4090" w:rsidP="009A4090">
      <w:pPr>
        <w:numPr>
          <w:ilvl w:val="0"/>
          <w:numId w:val="6"/>
        </w:numPr>
        <w:spacing w:line="276" w:lineRule="auto"/>
        <w:rPr>
          <w:rFonts w:ascii="GHEA Grapalat" w:hAnsi="GHEA Grapalat"/>
          <w:b/>
          <w:sz w:val="16"/>
          <w:szCs w:val="16"/>
          <w:lang w:val="hy-AM"/>
        </w:rPr>
      </w:pPr>
      <w:r w:rsidRPr="00597BF3">
        <w:rPr>
          <w:rFonts w:ascii="GHEA Grapalat" w:hAnsi="GHEA Grapalat"/>
          <w:b/>
          <w:sz w:val="16"/>
          <w:szCs w:val="16"/>
          <w:lang w:val="hy-AM"/>
        </w:rPr>
        <w:t xml:space="preserve">Այլ փաստաթղթեր, որոնք նախատեսված են ՀՀ օրենսդրությամբ </w:t>
      </w:r>
    </w:p>
    <w:p w14:paraId="1DBF41F9" w14:textId="77777777" w:rsidR="009A4090" w:rsidRPr="00597BF3" w:rsidRDefault="009A4090" w:rsidP="009A4090">
      <w:pPr>
        <w:numPr>
          <w:ilvl w:val="0"/>
          <w:numId w:val="6"/>
        </w:numPr>
        <w:spacing w:line="276" w:lineRule="auto"/>
        <w:rPr>
          <w:rFonts w:ascii="GHEA Grapalat" w:hAnsi="GHEA Grapalat"/>
          <w:b/>
          <w:sz w:val="16"/>
          <w:szCs w:val="16"/>
          <w:lang w:val="hy-AM"/>
        </w:rPr>
      </w:pPr>
      <w:r w:rsidRPr="00597BF3">
        <w:rPr>
          <w:rFonts w:ascii="GHEA Grapalat" w:hAnsi="GHEA Grapalat"/>
          <w:b/>
          <w:sz w:val="16"/>
          <w:szCs w:val="16"/>
          <w:lang w:val="hy-AM"/>
        </w:rPr>
        <w:t xml:space="preserve">Նախագծանախահաշվային աշխատանքների փաթեթները հմաձայնեցնել բոլոր շահագրգիռ կազմակերպությունների հետ: </w:t>
      </w:r>
    </w:p>
    <w:p w14:paraId="4D52BDC8" w14:textId="77777777" w:rsidR="009A4090" w:rsidRPr="00597BF3" w:rsidRDefault="009A4090" w:rsidP="009A4090">
      <w:pPr>
        <w:numPr>
          <w:ilvl w:val="0"/>
          <w:numId w:val="6"/>
        </w:numPr>
        <w:spacing w:line="276" w:lineRule="auto"/>
        <w:rPr>
          <w:rFonts w:ascii="GHEA Grapalat" w:hAnsi="GHEA Grapalat"/>
          <w:b/>
          <w:sz w:val="16"/>
          <w:szCs w:val="16"/>
          <w:lang w:val="hy-AM"/>
        </w:rPr>
      </w:pPr>
      <w:r w:rsidRPr="00597BF3">
        <w:rPr>
          <w:rFonts w:ascii="GHEA Grapalat" w:hAnsi="GHEA Grapalat"/>
          <w:b/>
          <w:sz w:val="16"/>
          <w:szCs w:val="16"/>
          <w:lang w:val="hy-AM"/>
        </w:rPr>
        <w:t>Նախագծանախահաշվային փաստաթղթերի /տեքստային և գծագրական նյութերի, նախահաշվի/ ամբողջական փաթեթի ներկայացում 5 օրինակ՝ փաստաթղթային և էլեկտրոնային՝ AutoCAD և PDF տարբերակներով, նախահաշիվը ՝ EXCEL տարբերակով հայերեն և ռուսերեն լեզուներով։</w:t>
      </w:r>
    </w:p>
    <w:p w14:paraId="7A4770B4" w14:textId="77777777" w:rsidR="009A4090" w:rsidRPr="00597BF3" w:rsidRDefault="009A4090" w:rsidP="009A4090">
      <w:pPr>
        <w:numPr>
          <w:ilvl w:val="0"/>
          <w:numId w:val="6"/>
        </w:numPr>
        <w:spacing w:line="276" w:lineRule="auto"/>
        <w:rPr>
          <w:rFonts w:ascii="GHEA Grapalat" w:hAnsi="GHEA Grapalat"/>
          <w:b/>
          <w:sz w:val="16"/>
          <w:szCs w:val="16"/>
          <w:lang w:val="hy-AM"/>
        </w:rPr>
      </w:pPr>
      <w:r w:rsidRPr="00597BF3">
        <w:rPr>
          <w:rFonts w:ascii="GHEA Grapalat" w:hAnsi="GHEA Grapalat"/>
          <w:b/>
          <w:sz w:val="16"/>
          <w:szCs w:val="16"/>
          <w:lang w:val="hy-AM"/>
        </w:rPr>
        <w:t>Ծավալաթերթ նախահաշիվը պետք է ներկայացվի ինչպես միավորի և ընդհանւոր գներով, այնպես էլ յուրաքանչյուր բաժնի նկատմամբ հաշվարկված տոկոսային հարաբերակցությամբ։</w:t>
      </w:r>
    </w:p>
    <w:p w14:paraId="70D3E906" w14:textId="2CD9476B" w:rsidR="007678FA" w:rsidRPr="00674D33" w:rsidRDefault="007678FA" w:rsidP="00BC3FA5">
      <w:pPr>
        <w:jc w:val="both"/>
        <w:rPr>
          <w:rFonts w:ascii="GHEA Grapalat" w:hAnsi="GHEA Grapalat"/>
          <w:sz w:val="20"/>
          <w:lang w:val="hy-AM"/>
        </w:rPr>
      </w:pPr>
      <w:r w:rsidRPr="009A4090">
        <w:rPr>
          <w:rFonts w:ascii="GHEA Grapalat" w:hAnsi="GHEA Grapalat"/>
          <w:sz w:val="20"/>
          <w:lang w:val="hy-AM"/>
        </w:rPr>
        <w:t xml:space="preserve"> </w:t>
      </w:r>
    </w:p>
    <w:tbl>
      <w:tblPr>
        <w:tblW w:w="9639" w:type="dxa"/>
        <w:jc w:val="center"/>
        <w:tblLayout w:type="fixed"/>
        <w:tblLook w:val="0000" w:firstRow="0" w:lastRow="0" w:firstColumn="0" w:lastColumn="0" w:noHBand="0" w:noVBand="0"/>
      </w:tblPr>
      <w:tblGrid>
        <w:gridCol w:w="4536"/>
        <w:gridCol w:w="760"/>
        <w:gridCol w:w="4343"/>
      </w:tblGrid>
      <w:tr w:rsidR="007678FA" w:rsidRPr="00064ADD" w14:paraId="7F670774" w14:textId="77777777" w:rsidTr="00E53C12">
        <w:trPr>
          <w:jc w:val="center"/>
        </w:trPr>
        <w:tc>
          <w:tcPr>
            <w:tcW w:w="4536" w:type="dxa"/>
          </w:tcPr>
          <w:p w14:paraId="0C9F8B89"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5FB8C017" w14:textId="77777777" w:rsidR="007678FA" w:rsidRPr="00064ADD" w:rsidRDefault="007678FA" w:rsidP="00E53C12">
            <w:pPr>
              <w:rPr>
                <w:rFonts w:ascii="GHEA Grapalat" w:hAnsi="GHEA Grapalat"/>
                <w:sz w:val="22"/>
                <w:szCs w:val="22"/>
                <w:lang w:val="ru-RU"/>
              </w:rPr>
            </w:pPr>
          </w:p>
          <w:p w14:paraId="6D7553E9" w14:textId="77777777" w:rsidR="007678FA" w:rsidRPr="00064ADD" w:rsidRDefault="007678FA" w:rsidP="00E53C12">
            <w:pPr>
              <w:rPr>
                <w:rFonts w:ascii="GHEA Grapalat" w:hAnsi="GHEA Grapalat"/>
                <w:lang w:val="ru-RU"/>
              </w:rPr>
            </w:pPr>
          </w:p>
          <w:p w14:paraId="4921081B"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1340D465"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920DF57"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3D24CC5F" w14:textId="77777777" w:rsidR="007678FA" w:rsidRPr="00064ADD" w:rsidRDefault="007678FA" w:rsidP="00E53C12">
            <w:pPr>
              <w:spacing w:line="360" w:lineRule="auto"/>
              <w:jc w:val="center"/>
              <w:rPr>
                <w:rFonts w:ascii="GHEA Grapalat" w:hAnsi="GHEA Grapalat"/>
                <w:lang w:val="ru-RU"/>
              </w:rPr>
            </w:pPr>
          </w:p>
        </w:tc>
        <w:tc>
          <w:tcPr>
            <w:tcW w:w="4343" w:type="dxa"/>
          </w:tcPr>
          <w:p w14:paraId="47C12217"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5745B46E" w14:textId="77777777" w:rsidR="007678FA" w:rsidRPr="00064ADD" w:rsidRDefault="007678FA" w:rsidP="00E53C12">
            <w:pPr>
              <w:jc w:val="center"/>
              <w:rPr>
                <w:rFonts w:ascii="GHEA Grapalat" w:hAnsi="GHEA Grapalat"/>
                <w:lang w:val="ru-RU"/>
              </w:rPr>
            </w:pPr>
          </w:p>
          <w:p w14:paraId="60AEF3A0" w14:textId="77777777" w:rsidR="007678FA" w:rsidRPr="00064ADD" w:rsidRDefault="007678FA" w:rsidP="00E53C12">
            <w:pPr>
              <w:jc w:val="center"/>
              <w:rPr>
                <w:rFonts w:ascii="GHEA Grapalat" w:hAnsi="GHEA Grapalat"/>
              </w:rPr>
            </w:pPr>
          </w:p>
          <w:p w14:paraId="32C53185"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52098079"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519294E5"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2E95ED6B" w14:textId="77777777" w:rsidR="004D3450" w:rsidRDefault="004D3450" w:rsidP="007678FA">
      <w:pPr>
        <w:jc w:val="center"/>
        <w:rPr>
          <w:rFonts w:ascii="GHEA Grapalat" w:hAnsi="GHEA Grapalat"/>
          <w:sz w:val="20"/>
        </w:rPr>
        <w:sectPr w:rsidR="004D3450" w:rsidSect="004D3450">
          <w:footnotePr>
            <w:pos w:val="beneathText"/>
          </w:footnotePr>
          <w:pgSz w:w="16838" w:h="11906" w:orient="landscape" w:code="9"/>
          <w:pgMar w:top="663" w:right="533" w:bottom="851" w:left="425" w:header="561" w:footer="561" w:gutter="0"/>
          <w:cols w:space="720"/>
        </w:sectPr>
      </w:pPr>
    </w:p>
    <w:p w14:paraId="48C1FA83" w14:textId="77777777" w:rsidR="007678FA" w:rsidRPr="00064ADD" w:rsidRDefault="007678FA" w:rsidP="007678FA">
      <w:pPr>
        <w:jc w:val="right"/>
        <w:rPr>
          <w:rFonts w:ascii="GHEA Grapalat" w:hAnsi="GHEA Grapalat"/>
          <w:sz w:val="20"/>
        </w:rPr>
      </w:pPr>
    </w:p>
    <w:p w14:paraId="54B448DB"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Հավելված N 2</w:t>
      </w:r>
    </w:p>
    <w:p w14:paraId="235BEE86"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14:paraId="18DA52EA" w14:textId="77777777"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14:paraId="0AAB9262" w14:textId="77777777" w:rsidR="007678FA" w:rsidRPr="00064ADD" w:rsidRDefault="007678FA" w:rsidP="007678FA">
      <w:pPr>
        <w:tabs>
          <w:tab w:val="left" w:pos="9540"/>
        </w:tabs>
        <w:rPr>
          <w:rFonts w:ascii="GHEA Grapalat" w:hAnsi="GHEA Grapalat"/>
          <w:sz w:val="20"/>
        </w:rPr>
      </w:pPr>
    </w:p>
    <w:p w14:paraId="731B75FE" w14:textId="77777777" w:rsidR="007678FA" w:rsidRPr="00064ADD" w:rsidRDefault="007678FA" w:rsidP="007678FA">
      <w:pPr>
        <w:tabs>
          <w:tab w:val="left" w:pos="9540"/>
        </w:tabs>
        <w:rPr>
          <w:rFonts w:ascii="GHEA Grapalat" w:hAnsi="GHEA Grapalat"/>
          <w:sz w:val="20"/>
        </w:rPr>
      </w:pPr>
    </w:p>
    <w:p w14:paraId="7F8A7A8B" w14:textId="77777777" w:rsidR="007678FA" w:rsidRPr="00064ADD" w:rsidRDefault="007678FA" w:rsidP="007678FA">
      <w:pPr>
        <w:jc w:val="center"/>
        <w:rPr>
          <w:rFonts w:ascii="GHEA Grapalat" w:hAnsi="GHEA Grapalat"/>
          <w:sz w:val="20"/>
        </w:rPr>
      </w:pP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cs="Sylfaen"/>
          <w:b/>
          <w:sz w:val="22"/>
          <w:szCs w:val="22"/>
        </w:rPr>
        <w:softHyphen/>
      </w:r>
      <w:r w:rsidRPr="00064ADD">
        <w:rPr>
          <w:rFonts w:ascii="GHEA Grapalat" w:hAnsi="GHEA Grapalat"/>
          <w:sz w:val="20"/>
        </w:rPr>
        <w:t>ՎՃԱՐՄԱՆ ԺԱՄԱՆԱԿԱՑՈՒՅՑ*</w:t>
      </w:r>
    </w:p>
    <w:p w14:paraId="7E8C2EA3" w14:textId="77777777" w:rsidR="007678FA" w:rsidRPr="00064ADD" w:rsidRDefault="007678FA" w:rsidP="007678FA">
      <w:pPr>
        <w:jc w:val="right"/>
        <w:rPr>
          <w:rFonts w:ascii="GHEA Grapalat" w:hAnsi="GHEA Grapalat"/>
          <w:sz w:val="20"/>
        </w:rPr>
      </w:pPr>
      <w:r w:rsidRPr="00064ADD">
        <w:rPr>
          <w:rFonts w:ascii="GHEA Grapalat" w:hAnsi="GHEA Grapalat"/>
          <w:sz w:val="20"/>
        </w:rPr>
        <w:t xml:space="preserve">                                                                                                                                                                                                            </w:t>
      </w:r>
      <w:r w:rsidRPr="00064ADD">
        <w:rPr>
          <w:rFonts w:ascii="GHEA Grapalat" w:hAnsi="GHEA Grapalat" w:cs="Sylfaen"/>
          <w:sz w:val="18"/>
        </w:rPr>
        <w:t>ՀՀ</w:t>
      </w:r>
      <w:r w:rsidRPr="00064ADD">
        <w:rPr>
          <w:rFonts w:ascii="GHEA Grapalat" w:hAnsi="GHEA Grapalat" w:cs="Sylfaen"/>
          <w:sz w:val="18"/>
          <w:lang w:val="es-ES"/>
        </w:rPr>
        <w:t xml:space="preserve"> </w:t>
      </w:r>
      <w:r w:rsidRPr="00064ADD">
        <w:rPr>
          <w:rFonts w:ascii="GHEA Grapalat" w:hAnsi="GHEA Grapalat" w:cs="Sylfaen"/>
          <w:sz w:val="18"/>
        </w:rPr>
        <w:t>դրամ</w:t>
      </w:r>
    </w:p>
    <w:tbl>
      <w:tblPr>
        <w:tblW w:w="11341"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560"/>
        <w:gridCol w:w="2551"/>
        <w:gridCol w:w="521"/>
        <w:gridCol w:w="464"/>
        <w:gridCol w:w="464"/>
        <w:gridCol w:w="464"/>
        <w:gridCol w:w="464"/>
        <w:gridCol w:w="464"/>
        <w:gridCol w:w="464"/>
        <w:gridCol w:w="464"/>
        <w:gridCol w:w="464"/>
        <w:gridCol w:w="464"/>
        <w:gridCol w:w="464"/>
        <w:gridCol w:w="464"/>
        <w:gridCol w:w="754"/>
      </w:tblGrid>
      <w:tr w:rsidR="007678FA" w:rsidRPr="00064ADD" w14:paraId="3228CEC6" w14:textId="77777777" w:rsidTr="00CE436A">
        <w:tc>
          <w:tcPr>
            <w:tcW w:w="11341" w:type="dxa"/>
            <w:gridSpan w:val="16"/>
          </w:tcPr>
          <w:p w14:paraId="62E62510"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lang w:val="es-ES"/>
              </w:rPr>
              <w:t>Ծառայության</w:t>
            </w:r>
          </w:p>
        </w:tc>
      </w:tr>
      <w:tr w:rsidR="007678FA" w:rsidRPr="007521A1" w14:paraId="57DEF3BD" w14:textId="77777777" w:rsidTr="00CE436A">
        <w:tc>
          <w:tcPr>
            <w:tcW w:w="851" w:type="dxa"/>
            <w:vAlign w:val="center"/>
          </w:tcPr>
          <w:p w14:paraId="62915459" w14:textId="77777777" w:rsidR="007678FA" w:rsidRPr="00956171" w:rsidRDefault="007678FA" w:rsidP="00E53C12">
            <w:pPr>
              <w:jc w:val="center"/>
              <w:rPr>
                <w:rFonts w:ascii="GHEA Grapalat" w:hAnsi="GHEA Grapalat"/>
                <w:sz w:val="12"/>
                <w:szCs w:val="12"/>
                <w:lang w:val="es-ES"/>
              </w:rPr>
            </w:pPr>
            <w:r w:rsidRPr="00956171">
              <w:rPr>
                <w:rFonts w:ascii="GHEA Grapalat" w:hAnsi="GHEA Grapalat"/>
                <w:sz w:val="12"/>
                <w:szCs w:val="12"/>
              </w:rPr>
              <w:t>հրավերով նախատեսված չափաբաժնի համարը</w:t>
            </w:r>
          </w:p>
        </w:tc>
        <w:tc>
          <w:tcPr>
            <w:tcW w:w="1560" w:type="dxa"/>
            <w:vAlign w:val="center"/>
          </w:tcPr>
          <w:p w14:paraId="7C5DD30A" w14:textId="77777777" w:rsidR="007678FA" w:rsidRPr="00956171" w:rsidRDefault="007678FA" w:rsidP="00E53C12">
            <w:pPr>
              <w:jc w:val="center"/>
              <w:rPr>
                <w:rFonts w:ascii="GHEA Grapalat" w:hAnsi="GHEA Grapalat"/>
                <w:sz w:val="12"/>
                <w:szCs w:val="12"/>
                <w:lang w:val="es-ES"/>
              </w:rPr>
            </w:pPr>
            <w:r w:rsidRPr="00956171">
              <w:rPr>
                <w:rFonts w:ascii="GHEA Grapalat" w:hAnsi="GHEA Grapalat"/>
                <w:sz w:val="12"/>
                <w:szCs w:val="12"/>
              </w:rPr>
              <w:t>գնումների</w:t>
            </w:r>
            <w:r w:rsidRPr="00956171">
              <w:rPr>
                <w:rFonts w:ascii="GHEA Grapalat" w:hAnsi="GHEA Grapalat"/>
                <w:sz w:val="12"/>
                <w:szCs w:val="12"/>
                <w:lang w:val="es-ES"/>
              </w:rPr>
              <w:t xml:space="preserve"> </w:t>
            </w:r>
            <w:r w:rsidRPr="00956171">
              <w:rPr>
                <w:rFonts w:ascii="GHEA Grapalat" w:hAnsi="GHEA Grapalat"/>
                <w:sz w:val="12"/>
                <w:szCs w:val="12"/>
              </w:rPr>
              <w:t>պլանով</w:t>
            </w:r>
            <w:r w:rsidRPr="00956171">
              <w:rPr>
                <w:rFonts w:ascii="GHEA Grapalat" w:hAnsi="GHEA Grapalat"/>
                <w:sz w:val="12"/>
                <w:szCs w:val="12"/>
                <w:lang w:val="es-ES"/>
              </w:rPr>
              <w:t xml:space="preserve"> </w:t>
            </w:r>
            <w:r w:rsidRPr="00956171">
              <w:rPr>
                <w:rFonts w:ascii="GHEA Grapalat" w:hAnsi="GHEA Grapalat"/>
                <w:sz w:val="12"/>
                <w:szCs w:val="12"/>
              </w:rPr>
              <w:t>նախատեսված</w:t>
            </w:r>
            <w:r w:rsidRPr="00956171">
              <w:rPr>
                <w:rFonts w:ascii="GHEA Grapalat" w:hAnsi="GHEA Grapalat"/>
                <w:sz w:val="12"/>
                <w:szCs w:val="12"/>
                <w:lang w:val="es-ES"/>
              </w:rPr>
              <w:t xml:space="preserve"> </w:t>
            </w:r>
            <w:r w:rsidRPr="00956171">
              <w:rPr>
                <w:rFonts w:ascii="GHEA Grapalat" w:hAnsi="GHEA Grapalat"/>
                <w:sz w:val="12"/>
                <w:szCs w:val="12"/>
              </w:rPr>
              <w:t>միջանցիկ</w:t>
            </w:r>
            <w:r w:rsidRPr="00956171">
              <w:rPr>
                <w:rFonts w:ascii="GHEA Grapalat" w:hAnsi="GHEA Grapalat"/>
                <w:sz w:val="12"/>
                <w:szCs w:val="12"/>
                <w:lang w:val="es-ES"/>
              </w:rPr>
              <w:t xml:space="preserve"> </w:t>
            </w:r>
            <w:r w:rsidRPr="00956171">
              <w:rPr>
                <w:rFonts w:ascii="GHEA Grapalat" w:hAnsi="GHEA Grapalat"/>
                <w:sz w:val="12"/>
                <w:szCs w:val="12"/>
              </w:rPr>
              <w:t>ծածկագիրը</w:t>
            </w:r>
            <w:r w:rsidRPr="00956171">
              <w:rPr>
                <w:rFonts w:ascii="GHEA Grapalat" w:hAnsi="GHEA Grapalat"/>
                <w:sz w:val="12"/>
                <w:szCs w:val="12"/>
                <w:lang w:val="es-ES"/>
              </w:rPr>
              <w:t xml:space="preserve">` </w:t>
            </w:r>
            <w:r w:rsidRPr="00956171">
              <w:rPr>
                <w:rFonts w:ascii="GHEA Grapalat" w:hAnsi="GHEA Grapalat"/>
                <w:sz w:val="12"/>
                <w:szCs w:val="12"/>
              </w:rPr>
              <w:t>ըստ</w:t>
            </w:r>
            <w:r w:rsidRPr="00956171">
              <w:rPr>
                <w:rFonts w:ascii="GHEA Grapalat" w:hAnsi="GHEA Grapalat"/>
                <w:sz w:val="12"/>
                <w:szCs w:val="12"/>
                <w:lang w:val="es-ES"/>
              </w:rPr>
              <w:t xml:space="preserve"> </w:t>
            </w:r>
            <w:r w:rsidRPr="00956171">
              <w:rPr>
                <w:rFonts w:ascii="GHEA Grapalat" w:hAnsi="GHEA Grapalat"/>
                <w:sz w:val="12"/>
                <w:szCs w:val="12"/>
              </w:rPr>
              <w:t>ԳՄԱ</w:t>
            </w:r>
            <w:r w:rsidRPr="00956171">
              <w:rPr>
                <w:rFonts w:ascii="GHEA Grapalat" w:hAnsi="GHEA Grapalat"/>
                <w:sz w:val="12"/>
                <w:szCs w:val="12"/>
                <w:lang w:val="es-ES"/>
              </w:rPr>
              <w:t xml:space="preserve"> </w:t>
            </w:r>
            <w:r w:rsidRPr="00956171">
              <w:rPr>
                <w:rFonts w:ascii="GHEA Grapalat" w:hAnsi="GHEA Grapalat"/>
                <w:sz w:val="12"/>
                <w:szCs w:val="12"/>
              </w:rPr>
              <w:t>դասակարգման</w:t>
            </w:r>
            <w:r w:rsidRPr="00956171">
              <w:rPr>
                <w:rFonts w:ascii="GHEA Grapalat" w:hAnsi="GHEA Grapalat"/>
                <w:sz w:val="12"/>
                <w:szCs w:val="12"/>
                <w:lang w:val="es-ES"/>
              </w:rPr>
              <w:t xml:space="preserve"> (CPV)</w:t>
            </w:r>
          </w:p>
        </w:tc>
        <w:tc>
          <w:tcPr>
            <w:tcW w:w="2551" w:type="dxa"/>
            <w:vAlign w:val="center"/>
          </w:tcPr>
          <w:p w14:paraId="36761860" w14:textId="77777777" w:rsidR="007678FA" w:rsidRPr="00064ADD" w:rsidRDefault="007678FA" w:rsidP="00E53C12">
            <w:pPr>
              <w:jc w:val="center"/>
              <w:rPr>
                <w:rFonts w:ascii="GHEA Grapalat" w:hAnsi="GHEA Grapalat"/>
                <w:sz w:val="18"/>
                <w:lang w:val="es-ES"/>
              </w:rPr>
            </w:pPr>
            <w:r w:rsidRPr="00064ADD">
              <w:rPr>
                <w:rFonts w:ascii="GHEA Grapalat" w:hAnsi="GHEA Grapalat"/>
                <w:sz w:val="18"/>
              </w:rPr>
              <w:t>անվանումը</w:t>
            </w:r>
          </w:p>
        </w:tc>
        <w:tc>
          <w:tcPr>
            <w:tcW w:w="6379" w:type="dxa"/>
            <w:gridSpan w:val="13"/>
            <w:vAlign w:val="center"/>
          </w:tcPr>
          <w:p w14:paraId="6B91EA85" w14:textId="477D2D72" w:rsidR="007678FA" w:rsidRPr="00064ADD" w:rsidRDefault="007678FA" w:rsidP="008A2D83">
            <w:pPr>
              <w:jc w:val="both"/>
              <w:rPr>
                <w:rFonts w:ascii="GHEA Grapalat" w:hAnsi="GHEA Grapalat"/>
                <w:sz w:val="18"/>
                <w:lang w:val="es-ES"/>
              </w:rPr>
            </w:pPr>
            <w:r w:rsidRPr="00064ADD">
              <w:rPr>
                <w:rFonts w:ascii="GHEA Grapalat" w:hAnsi="GHEA Grapalat"/>
                <w:sz w:val="18"/>
                <w:lang w:val="es-ES"/>
              </w:rPr>
              <w:t>դիմաց վճարումները նախատեսվում է իրականացնել 20</w:t>
            </w:r>
            <w:r w:rsidR="00B7531C">
              <w:rPr>
                <w:rFonts w:ascii="GHEA Grapalat" w:hAnsi="GHEA Grapalat"/>
                <w:sz w:val="18"/>
                <w:lang w:val="hy-AM"/>
              </w:rPr>
              <w:t>2</w:t>
            </w:r>
            <w:r w:rsidR="008A2D83">
              <w:rPr>
                <w:rFonts w:ascii="GHEA Grapalat" w:hAnsi="GHEA Grapalat"/>
                <w:sz w:val="18"/>
                <w:lang w:val="hy-AM"/>
              </w:rPr>
              <w:t>4</w:t>
            </w:r>
            <w:r w:rsidR="00B7531C">
              <w:rPr>
                <w:rFonts w:ascii="GHEA Grapalat" w:hAnsi="GHEA Grapalat"/>
                <w:sz w:val="18"/>
                <w:lang w:val="hy-AM"/>
              </w:rPr>
              <w:t>թ</w:t>
            </w:r>
            <w:r w:rsidRPr="00064ADD">
              <w:rPr>
                <w:rFonts w:ascii="GHEA Grapalat" w:hAnsi="GHEA Grapalat"/>
                <w:sz w:val="18"/>
                <w:lang w:val="es-ES"/>
              </w:rPr>
              <w:t>-ին` ըստ ամիսների, այդ թվում**</w:t>
            </w:r>
          </w:p>
        </w:tc>
      </w:tr>
      <w:tr w:rsidR="007678FA" w:rsidRPr="00064ADD" w14:paraId="655D01C9" w14:textId="77777777" w:rsidTr="00CE436A">
        <w:trPr>
          <w:trHeight w:val="1140"/>
        </w:trPr>
        <w:tc>
          <w:tcPr>
            <w:tcW w:w="851" w:type="dxa"/>
          </w:tcPr>
          <w:p w14:paraId="1F398A94" w14:textId="77777777" w:rsidR="007678FA" w:rsidRPr="00064ADD" w:rsidRDefault="007678FA" w:rsidP="00E53C12">
            <w:pPr>
              <w:jc w:val="center"/>
              <w:rPr>
                <w:rFonts w:ascii="GHEA Grapalat" w:hAnsi="GHEA Grapalat"/>
                <w:sz w:val="20"/>
                <w:lang w:val="es-ES"/>
              </w:rPr>
            </w:pPr>
          </w:p>
        </w:tc>
        <w:tc>
          <w:tcPr>
            <w:tcW w:w="1560" w:type="dxa"/>
          </w:tcPr>
          <w:p w14:paraId="7D861F56" w14:textId="77777777" w:rsidR="007678FA" w:rsidRPr="00064ADD" w:rsidRDefault="007678FA" w:rsidP="00E53C12">
            <w:pPr>
              <w:jc w:val="center"/>
              <w:rPr>
                <w:rFonts w:ascii="GHEA Grapalat" w:hAnsi="GHEA Grapalat"/>
                <w:sz w:val="20"/>
                <w:lang w:val="es-ES"/>
              </w:rPr>
            </w:pPr>
          </w:p>
        </w:tc>
        <w:tc>
          <w:tcPr>
            <w:tcW w:w="2551" w:type="dxa"/>
          </w:tcPr>
          <w:p w14:paraId="1D6D22B3" w14:textId="77777777" w:rsidR="007678FA" w:rsidRPr="00064ADD" w:rsidRDefault="007678FA" w:rsidP="00E53C12">
            <w:pPr>
              <w:jc w:val="center"/>
              <w:rPr>
                <w:rFonts w:ascii="GHEA Grapalat" w:hAnsi="GHEA Grapalat"/>
                <w:sz w:val="20"/>
                <w:lang w:val="es-ES"/>
              </w:rPr>
            </w:pPr>
          </w:p>
        </w:tc>
        <w:tc>
          <w:tcPr>
            <w:tcW w:w="521" w:type="dxa"/>
            <w:textDirection w:val="btLr"/>
            <w:vAlign w:val="center"/>
          </w:tcPr>
          <w:p w14:paraId="7ED8FBA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հունվար</w:t>
            </w:r>
          </w:p>
        </w:tc>
        <w:tc>
          <w:tcPr>
            <w:tcW w:w="464" w:type="dxa"/>
            <w:textDirection w:val="btLr"/>
            <w:vAlign w:val="center"/>
          </w:tcPr>
          <w:p w14:paraId="653A17B8"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փետրվար</w:t>
            </w:r>
          </w:p>
        </w:tc>
        <w:tc>
          <w:tcPr>
            <w:tcW w:w="464" w:type="dxa"/>
            <w:textDirection w:val="btLr"/>
            <w:vAlign w:val="center"/>
          </w:tcPr>
          <w:p w14:paraId="00ACCB95"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մարտ</w:t>
            </w:r>
          </w:p>
        </w:tc>
        <w:tc>
          <w:tcPr>
            <w:tcW w:w="464" w:type="dxa"/>
            <w:textDirection w:val="btLr"/>
            <w:vAlign w:val="center"/>
          </w:tcPr>
          <w:p w14:paraId="000ACF86" w14:textId="77777777" w:rsidR="007678FA" w:rsidRPr="00064ADD" w:rsidRDefault="007678FA" w:rsidP="00E53C12">
            <w:pPr>
              <w:ind w:left="113" w:right="-7"/>
              <w:jc w:val="center"/>
              <w:rPr>
                <w:rFonts w:ascii="GHEA Grapalat" w:hAnsi="GHEA Grapalat" w:cs="Sylfaen"/>
                <w:sz w:val="18"/>
                <w:szCs w:val="22"/>
                <w:lang w:val="pt-BR"/>
              </w:rPr>
            </w:pPr>
            <w:r w:rsidRPr="00064ADD">
              <w:rPr>
                <w:rFonts w:ascii="GHEA Grapalat" w:hAnsi="GHEA Grapalat" w:cs="Sylfaen"/>
                <w:sz w:val="18"/>
                <w:szCs w:val="22"/>
                <w:lang w:val="pt-BR"/>
              </w:rPr>
              <w:t>ապրիլ</w:t>
            </w:r>
          </w:p>
        </w:tc>
        <w:tc>
          <w:tcPr>
            <w:tcW w:w="464" w:type="dxa"/>
            <w:textDirection w:val="btLr"/>
            <w:vAlign w:val="center"/>
          </w:tcPr>
          <w:p w14:paraId="39C80A98"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մայիս</w:t>
            </w:r>
          </w:p>
        </w:tc>
        <w:tc>
          <w:tcPr>
            <w:tcW w:w="464" w:type="dxa"/>
            <w:textDirection w:val="btLr"/>
            <w:vAlign w:val="center"/>
          </w:tcPr>
          <w:p w14:paraId="4A4B3010"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հունիս</w:t>
            </w:r>
          </w:p>
        </w:tc>
        <w:tc>
          <w:tcPr>
            <w:tcW w:w="464" w:type="dxa"/>
            <w:textDirection w:val="btLr"/>
            <w:vAlign w:val="center"/>
          </w:tcPr>
          <w:p w14:paraId="417FA40A"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հուլիս</w:t>
            </w:r>
            <w:r w:rsidRPr="00064ADD">
              <w:rPr>
                <w:rFonts w:ascii="GHEA Grapalat" w:hAnsi="GHEA Grapalat" w:cs="Times Armenian"/>
                <w:sz w:val="18"/>
                <w:szCs w:val="22"/>
                <w:lang w:val="pt-BR"/>
              </w:rPr>
              <w:t xml:space="preserve"> </w:t>
            </w:r>
          </w:p>
        </w:tc>
        <w:tc>
          <w:tcPr>
            <w:tcW w:w="464" w:type="dxa"/>
            <w:textDirection w:val="btLr"/>
            <w:vAlign w:val="center"/>
          </w:tcPr>
          <w:p w14:paraId="58C4DF62"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օգոստոս</w:t>
            </w:r>
          </w:p>
        </w:tc>
        <w:tc>
          <w:tcPr>
            <w:tcW w:w="464" w:type="dxa"/>
            <w:textDirection w:val="btLr"/>
            <w:vAlign w:val="center"/>
          </w:tcPr>
          <w:p w14:paraId="13BAA4F2"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սեպտեմբեր</w:t>
            </w:r>
            <w:r w:rsidRPr="00064ADD">
              <w:rPr>
                <w:rFonts w:ascii="GHEA Grapalat" w:hAnsi="GHEA Grapalat" w:cs="Times Armenian"/>
                <w:sz w:val="18"/>
                <w:szCs w:val="22"/>
                <w:lang w:val="pt-BR"/>
              </w:rPr>
              <w:t xml:space="preserve"> </w:t>
            </w:r>
          </w:p>
        </w:tc>
        <w:tc>
          <w:tcPr>
            <w:tcW w:w="464" w:type="dxa"/>
            <w:textDirection w:val="btLr"/>
            <w:vAlign w:val="center"/>
          </w:tcPr>
          <w:p w14:paraId="7A56926E"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հոկտեմբեր</w:t>
            </w:r>
          </w:p>
        </w:tc>
        <w:tc>
          <w:tcPr>
            <w:tcW w:w="464" w:type="dxa"/>
            <w:textDirection w:val="btLr"/>
            <w:vAlign w:val="center"/>
          </w:tcPr>
          <w:p w14:paraId="663C80D7"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sz w:val="18"/>
              </w:rPr>
              <w:t xml:space="preserve"> </w:t>
            </w:r>
            <w:r w:rsidRPr="00064ADD">
              <w:rPr>
                <w:rFonts w:ascii="GHEA Grapalat" w:hAnsi="GHEA Grapalat" w:cs="Sylfaen"/>
                <w:sz w:val="18"/>
                <w:szCs w:val="22"/>
                <w:lang w:val="pt-BR"/>
              </w:rPr>
              <w:t>նոյեմբեր</w:t>
            </w:r>
          </w:p>
        </w:tc>
        <w:tc>
          <w:tcPr>
            <w:tcW w:w="464" w:type="dxa"/>
            <w:textDirection w:val="btLr"/>
            <w:vAlign w:val="center"/>
          </w:tcPr>
          <w:p w14:paraId="3A27B41D" w14:textId="77777777" w:rsidR="007678FA" w:rsidRPr="00064ADD" w:rsidRDefault="007678FA" w:rsidP="00E53C12">
            <w:pPr>
              <w:ind w:left="113" w:right="-7"/>
              <w:jc w:val="center"/>
              <w:rPr>
                <w:rFonts w:ascii="GHEA Grapalat" w:hAnsi="GHEA Grapalat"/>
                <w:sz w:val="18"/>
                <w:szCs w:val="22"/>
                <w:lang w:val="pt-BR"/>
              </w:rPr>
            </w:pPr>
            <w:r w:rsidRPr="00064ADD">
              <w:rPr>
                <w:rFonts w:ascii="GHEA Grapalat" w:hAnsi="GHEA Grapalat" w:cs="Sylfaen"/>
                <w:sz w:val="18"/>
                <w:szCs w:val="22"/>
                <w:lang w:val="pt-BR"/>
              </w:rPr>
              <w:t>դեկտեմբեր</w:t>
            </w:r>
          </w:p>
        </w:tc>
        <w:tc>
          <w:tcPr>
            <w:tcW w:w="754" w:type="dxa"/>
            <w:vAlign w:val="center"/>
          </w:tcPr>
          <w:p w14:paraId="2035879E" w14:textId="77777777" w:rsidR="007678FA" w:rsidRPr="00064ADD" w:rsidRDefault="007678FA" w:rsidP="00E53C12">
            <w:pPr>
              <w:ind w:right="-1"/>
              <w:jc w:val="center"/>
              <w:rPr>
                <w:rFonts w:ascii="GHEA Grapalat" w:hAnsi="GHEA Grapalat"/>
                <w:sz w:val="18"/>
                <w:szCs w:val="22"/>
                <w:lang w:val="pt-BR"/>
              </w:rPr>
            </w:pPr>
            <w:r w:rsidRPr="00064ADD">
              <w:rPr>
                <w:rFonts w:ascii="GHEA Grapalat" w:hAnsi="GHEA Grapalat" w:cs="Sylfaen"/>
                <w:sz w:val="18"/>
                <w:szCs w:val="22"/>
                <w:lang w:val="pt-BR"/>
              </w:rPr>
              <w:t>Ընդամենը</w:t>
            </w:r>
          </w:p>
          <w:p w14:paraId="40A06C06" w14:textId="77777777" w:rsidR="007678FA" w:rsidRPr="00064ADD" w:rsidRDefault="007678FA" w:rsidP="00E53C12">
            <w:pPr>
              <w:jc w:val="center"/>
              <w:rPr>
                <w:rFonts w:ascii="GHEA Grapalat" w:hAnsi="GHEA Grapalat"/>
                <w:sz w:val="18"/>
                <w:lang w:val="es-ES"/>
              </w:rPr>
            </w:pPr>
          </w:p>
        </w:tc>
      </w:tr>
      <w:tr w:rsidR="00A201E7" w:rsidRPr="00064ADD" w14:paraId="5F6AE255" w14:textId="77777777" w:rsidTr="00A201E7">
        <w:trPr>
          <w:cantSplit/>
          <w:trHeight w:val="1538"/>
        </w:trPr>
        <w:tc>
          <w:tcPr>
            <w:tcW w:w="851" w:type="dxa"/>
            <w:vAlign w:val="center"/>
          </w:tcPr>
          <w:p w14:paraId="3C1A7388" w14:textId="77777777" w:rsidR="00A201E7" w:rsidRPr="00F85792" w:rsidRDefault="00A201E7" w:rsidP="00A201E7">
            <w:pPr>
              <w:jc w:val="center"/>
              <w:rPr>
                <w:rFonts w:ascii="GHEA Grapalat" w:hAnsi="GHEA Grapalat"/>
                <w:sz w:val="20"/>
                <w:lang w:val="hy-AM"/>
              </w:rPr>
            </w:pPr>
            <w:r>
              <w:rPr>
                <w:rFonts w:ascii="GHEA Grapalat" w:hAnsi="GHEA Grapalat"/>
                <w:sz w:val="20"/>
                <w:lang w:val="hy-AM"/>
              </w:rPr>
              <w:t>1</w:t>
            </w:r>
          </w:p>
        </w:tc>
        <w:tc>
          <w:tcPr>
            <w:tcW w:w="1560" w:type="dxa"/>
            <w:vAlign w:val="center"/>
          </w:tcPr>
          <w:p w14:paraId="5DCEF761" w14:textId="7F73B383" w:rsidR="00A201E7" w:rsidRPr="000423A5" w:rsidRDefault="00A201E7" w:rsidP="00A201E7">
            <w:pPr>
              <w:jc w:val="center"/>
              <w:rPr>
                <w:rFonts w:ascii="GHEA Grapalat" w:hAnsi="GHEA Grapalat"/>
                <w:sz w:val="14"/>
                <w:szCs w:val="14"/>
                <w:lang w:val="hy-AM"/>
              </w:rPr>
            </w:pPr>
            <w:r w:rsidRPr="00AC1314">
              <w:rPr>
                <w:rFonts w:ascii="GHEA Grapalat" w:hAnsi="GHEA Grapalat" w:cs="Calibri"/>
                <w:bCs/>
                <w:sz w:val="14"/>
                <w:szCs w:val="14"/>
              </w:rPr>
              <w:t>71241200/</w:t>
            </w:r>
            <w:r w:rsidR="000423A5">
              <w:rPr>
                <w:rFonts w:ascii="GHEA Grapalat" w:hAnsi="GHEA Grapalat" w:cs="Calibri"/>
                <w:bCs/>
                <w:sz w:val="14"/>
                <w:szCs w:val="14"/>
                <w:lang w:val="hy-AM"/>
              </w:rPr>
              <w:t>1</w:t>
            </w:r>
          </w:p>
        </w:tc>
        <w:tc>
          <w:tcPr>
            <w:tcW w:w="2551" w:type="dxa"/>
            <w:vAlign w:val="center"/>
          </w:tcPr>
          <w:p w14:paraId="67F52F4F" w14:textId="59F46B65" w:rsidR="00A201E7" w:rsidRPr="00A201E7" w:rsidRDefault="00A201E7" w:rsidP="00A201E7">
            <w:pPr>
              <w:rPr>
                <w:rFonts w:ascii="GHEA Grapalat" w:hAnsi="GHEA Grapalat"/>
                <w:sz w:val="16"/>
                <w:szCs w:val="16"/>
                <w:lang w:val="es-ES"/>
              </w:rPr>
            </w:pPr>
            <w:r w:rsidRPr="00A201E7">
              <w:rPr>
                <w:rFonts w:ascii="GHEA Grapalat" w:hAnsi="GHEA Grapalat"/>
                <w:sz w:val="16"/>
                <w:szCs w:val="16"/>
                <w:lang w:val="hy-AM"/>
              </w:rPr>
              <w:t xml:space="preserve">Փարաքար համայնքի Փարաքար բնակավայրի Է. Թևոսյան, Բարեկամության, Սևանի, Էրեբունի, Ռ. Արշակյան փողոցներն իրար միացնող ճանապարհի ասֆալտապատման աշխատանքների </w:t>
            </w:r>
            <w:r w:rsidRPr="00A201E7">
              <w:rPr>
                <w:rFonts w:ascii="GHEA Grapalat" w:hAnsi="GHEA Grapalat" w:cs="Sylfaen"/>
                <w:color w:val="000000"/>
                <w:sz w:val="16"/>
                <w:szCs w:val="16"/>
                <w:lang w:val="hy-AM"/>
              </w:rPr>
              <w:t xml:space="preserve">նախագծանախահաշվային </w:t>
            </w:r>
            <w:r w:rsidRPr="00A201E7">
              <w:rPr>
                <w:rFonts w:ascii="GHEA Grapalat" w:hAnsi="GHEA Grapalat"/>
                <w:sz w:val="16"/>
                <w:szCs w:val="16"/>
                <w:lang w:val="es-ES"/>
              </w:rPr>
              <w:t xml:space="preserve"> </w:t>
            </w:r>
            <w:r w:rsidRPr="00A201E7">
              <w:rPr>
                <w:rFonts w:ascii="GHEA Grapalat" w:hAnsi="GHEA Grapalat"/>
                <w:sz w:val="16"/>
                <w:szCs w:val="16"/>
                <w:lang w:val="hy-AM"/>
              </w:rPr>
              <w:t>փաստաթղթերի</w:t>
            </w:r>
            <w:r w:rsidRPr="00A201E7">
              <w:rPr>
                <w:rFonts w:ascii="GHEA Grapalat" w:hAnsi="GHEA Grapalat"/>
                <w:sz w:val="16"/>
                <w:szCs w:val="16"/>
                <w:lang w:val="es-ES"/>
              </w:rPr>
              <w:t xml:space="preserve"> </w:t>
            </w:r>
            <w:r w:rsidRPr="00A201E7">
              <w:rPr>
                <w:rFonts w:ascii="GHEA Grapalat" w:hAnsi="GHEA Grapalat"/>
                <w:sz w:val="16"/>
                <w:szCs w:val="16"/>
                <w:lang w:val="hy-AM"/>
              </w:rPr>
              <w:t>կազմման</w:t>
            </w:r>
            <w:r w:rsidRPr="00A201E7">
              <w:rPr>
                <w:rFonts w:ascii="GHEA Grapalat" w:hAnsi="GHEA Grapalat"/>
                <w:sz w:val="16"/>
                <w:szCs w:val="16"/>
                <w:lang w:val="es-ES"/>
              </w:rPr>
              <w:t xml:space="preserve"> </w:t>
            </w:r>
            <w:r w:rsidRPr="00A201E7">
              <w:rPr>
                <w:rFonts w:ascii="GHEA Grapalat" w:hAnsi="GHEA Grapalat"/>
                <w:sz w:val="16"/>
                <w:szCs w:val="16"/>
                <w:lang w:val="hy-AM"/>
              </w:rPr>
              <w:t>ծառայությունների ձեռքբերում</w:t>
            </w:r>
          </w:p>
        </w:tc>
        <w:tc>
          <w:tcPr>
            <w:tcW w:w="521" w:type="dxa"/>
          </w:tcPr>
          <w:p w14:paraId="3F8D67E5" w14:textId="07B9E351" w:rsidR="00A201E7" w:rsidRPr="00064ADD" w:rsidRDefault="00A201E7" w:rsidP="00A201E7">
            <w:pPr>
              <w:jc w:val="center"/>
              <w:rPr>
                <w:rFonts w:ascii="GHEA Grapalat" w:hAnsi="GHEA Grapalat"/>
                <w:lang w:val="pt-BR"/>
              </w:rPr>
            </w:pPr>
          </w:p>
        </w:tc>
        <w:tc>
          <w:tcPr>
            <w:tcW w:w="464" w:type="dxa"/>
          </w:tcPr>
          <w:p w14:paraId="64FE0480" w14:textId="41662C2F" w:rsidR="00A201E7" w:rsidRPr="00064ADD" w:rsidRDefault="00A201E7" w:rsidP="00A201E7">
            <w:pPr>
              <w:jc w:val="center"/>
              <w:rPr>
                <w:rFonts w:ascii="GHEA Grapalat" w:hAnsi="GHEA Grapalat"/>
                <w:lang w:val="pt-BR"/>
              </w:rPr>
            </w:pPr>
          </w:p>
        </w:tc>
        <w:tc>
          <w:tcPr>
            <w:tcW w:w="464" w:type="dxa"/>
          </w:tcPr>
          <w:p w14:paraId="0F2DA0DC" w14:textId="71D988E8" w:rsidR="00A201E7" w:rsidRPr="00064ADD" w:rsidRDefault="00A201E7" w:rsidP="00A201E7">
            <w:pPr>
              <w:jc w:val="center"/>
              <w:rPr>
                <w:rFonts w:ascii="GHEA Grapalat" w:hAnsi="GHEA Grapalat" w:cs="Arial"/>
                <w:sz w:val="18"/>
                <w:szCs w:val="18"/>
                <w:lang w:val="pt-BR"/>
              </w:rPr>
            </w:pPr>
          </w:p>
        </w:tc>
        <w:tc>
          <w:tcPr>
            <w:tcW w:w="464" w:type="dxa"/>
            <w:vAlign w:val="center"/>
          </w:tcPr>
          <w:p w14:paraId="4F3AF33A" w14:textId="75F8F553" w:rsidR="00A201E7" w:rsidRPr="001E2763" w:rsidRDefault="00A201E7" w:rsidP="00A201E7">
            <w:pPr>
              <w:jc w:val="center"/>
              <w:rPr>
                <w:rFonts w:ascii="GHEA Grapalat" w:hAnsi="GHEA Grapalat" w:cs="Arial"/>
                <w:sz w:val="14"/>
                <w:szCs w:val="14"/>
                <w:lang w:val="pt-BR"/>
              </w:rPr>
            </w:pPr>
          </w:p>
        </w:tc>
        <w:tc>
          <w:tcPr>
            <w:tcW w:w="464" w:type="dxa"/>
            <w:vAlign w:val="center"/>
          </w:tcPr>
          <w:p w14:paraId="505AB316" w14:textId="48467E34" w:rsidR="00A201E7" w:rsidRPr="00064ADD" w:rsidRDefault="00A201E7" w:rsidP="00A201E7">
            <w:pPr>
              <w:jc w:val="center"/>
              <w:rPr>
                <w:rFonts w:ascii="GHEA Grapalat" w:hAnsi="GHEA Grapalat" w:cs="Arial"/>
                <w:sz w:val="18"/>
                <w:szCs w:val="18"/>
                <w:lang w:val="pt-BR"/>
              </w:rPr>
            </w:pPr>
          </w:p>
        </w:tc>
        <w:tc>
          <w:tcPr>
            <w:tcW w:w="464" w:type="dxa"/>
            <w:vAlign w:val="center"/>
          </w:tcPr>
          <w:p w14:paraId="0876FA25" w14:textId="319CD483" w:rsidR="00A201E7" w:rsidRPr="008A2D83" w:rsidRDefault="00A201E7" w:rsidP="00A201E7">
            <w:pPr>
              <w:jc w:val="center"/>
              <w:rPr>
                <w:rFonts w:ascii="GHEA Grapalat" w:hAnsi="GHEA Grapalat" w:cs="Arial"/>
                <w:sz w:val="18"/>
                <w:szCs w:val="18"/>
                <w:lang w:val="es-ES"/>
              </w:rPr>
            </w:pPr>
          </w:p>
        </w:tc>
        <w:tc>
          <w:tcPr>
            <w:tcW w:w="464" w:type="dxa"/>
            <w:vAlign w:val="center"/>
          </w:tcPr>
          <w:p w14:paraId="27DFBACA" w14:textId="15EC9F02" w:rsidR="00A201E7" w:rsidRPr="00064ADD" w:rsidRDefault="00A201E7" w:rsidP="00A201E7">
            <w:pPr>
              <w:jc w:val="center"/>
              <w:rPr>
                <w:rFonts w:ascii="GHEA Grapalat" w:hAnsi="GHEA Grapalat" w:cs="Arial"/>
                <w:sz w:val="18"/>
                <w:szCs w:val="18"/>
                <w:lang w:val="pt-BR"/>
              </w:rPr>
            </w:pPr>
          </w:p>
        </w:tc>
        <w:tc>
          <w:tcPr>
            <w:tcW w:w="464" w:type="dxa"/>
            <w:textDirection w:val="btLr"/>
            <w:vAlign w:val="center"/>
          </w:tcPr>
          <w:p w14:paraId="4D0DAF0C" w14:textId="65B53567" w:rsidR="00A201E7" w:rsidRPr="00064ADD" w:rsidRDefault="00A201E7" w:rsidP="00A201E7">
            <w:pPr>
              <w:ind w:left="113" w:right="113"/>
              <w:jc w:val="center"/>
              <w:rPr>
                <w:rFonts w:ascii="GHEA Grapalat" w:hAnsi="GHEA Grapalat" w:cs="Arial"/>
                <w:sz w:val="18"/>
                <w:szCs w:val="18"/>
                <w:lang w:val="pt-BR"/>
              </w:rPr>
            </w:pPr>
            <w:bookmarkStart w:id="15" w:name="_GoBack"/>
            <w:bookmarkEnd w:id="15"/>
          </w:p>
        </w:tc>
        <w:tc>
          <w:tcPr>
            <w:tcW w:w="464" w:type="dxa"/>
            <w:textDirection w:val="btLr"/>
            <w:vAlign w:val="center"/>
          </w:tcPr>
          <w:p w14:paraId="21014D22" w14:textId="09B0FBB6" w:rsidR="00A201E7" w:rsidRPr="00064ADD" w:rsidRDefault="00A201E7" w:rsidP="00A201E7">
            <w:pPr>
              <w:ind w:left="113" w:right="113"/>
              <w:jc w:val="center"/>
              <w:rPr>
                <w:rFonts w:ascii="GHEA Grapalat" w:hAnsi="GHEA Grapalat" w:cs="Arial"/>
                <w:sz w:val="18"/>
                <w:szCs w:val="18"/>
                <w:lang w:val="pt-BR"/>
              </w:rPr>
            </w:pPr>
          </w:p>
        </w:tc>
        <w:tc>
          <w:tcPr>
            <w:tcW w:w="464" w:type="dxa"/>
            <w:textDirection w:val="btLr"/>
            <w:vAlign w:val="center"/>
          </w:tcPr>
          <w:p w14:paraId="49F8C8CC" w14:textId="484E94D8" w:rsidR="00A201E7" w:rsidRPr="00064ADD" w:rsidRDefault="00A201E7" w:rsidP="00A201E7">
            <w:pPr>
              <w:ind w:left="113" w:right="113"/>
              <w:jc w:val="center"/>
              <w:rPr>
                <w:rFonts w:ascii="GHEA Grapalat" w:hAnsi="GHEA Grapalat" w:cs="Arial"/>
                <w:sz w:val="18"/>
                <w:szCs w:val="18"/>
                <w:lang w:val="pt-BR"/>
              </w:rPr>
            </w:pPr>
          </w:p>
        </w:tc>
        <w:tc>
          <w:tcPr>
            <w:tcW w:w="464" w:type="dxa"/>
            <w:textDirection w:val="btLr"/>
            <w:vAlign w:val="center"/>
          </w:tcPr>
          <w:p w14:paraId="683C23D5" w14:textId="62832B93" w:rsidR="00A201E7" w:rsidRPr="00064ADD" w:rsidRDefault="00A201E7" w:rsidP="00A201E7">
            <w:pPr>
              <w:ind w:left="113" w:right="113"/>
              <w:jc w:val="center"/>
              <w:rPr>
                <w:rFonts w:ascii="GHEA Grapalat" w:hAnsi="GHEA Grapalat" w:cs="Arial"/>
                <w:sz w:val="18"/>
                <w:szCs w:val="18"/>
                <w:lang w:val="pt-BR"/>
              </w:rPr>
            </w:pPr>
            <w:r w:rsidRPr="00BB0C2E">
              <w:rPr>
                <w:rFonts w:ascii="GHEA Grapalat" w:hAnsi="GHEA Grapalat" w:cs="Arial"/>
                <w:sz w:val="18"/>
                <w:szCs w:val="18"/>
                <w:lang w:val="hy-AM"/>
              </w:rPr>
              <w:t xml:space="preserve">100 </w:t>
            </w:r>
            <w:r w:rsidRPr="00BB0C2E">
              <w:rPr>
                <w:rFonts w:ascii="GHEA Grapalat" w:hAnsi="GHEA Grapalat" w:cs="Arial"/>
                <w:sz w:val="18"/>
                <w:szCs w:val="18"/>
              </w:rPr>
              <w:t>%</w:t>
            </w:r>
          </w:p>
        </w:tc>
        <w:tc>
          <w:tcPr>
            <w:tcW w:w="464" w:type="dxa"/>
            <w:textDirection w:val="btLr"/>
            <w:vAlign w:val="center"/>
          </w:tcPr>
          <w:p w14:paraId="66378788" w14:textId="6E196030" w:rsidR="00A201E7" w:rsidRPr="00064ADD" w:rsidRDefault="00A201E7" w:rsidP="00A201E7">
            <w:pPr>
              <w:ind w:left="113" w:right="113"/>
              <w:jc w:val="center"/>
              <w:rPr>
                <w:rFonts w:ascii="GHEA Grapalat" w:hAnsi="GHEA Grapalat" w:cs="Arial"/>
                <w:sz w:val="18"/>
                <w:szCs w:val="18"/>
                <w:lang w:val="pt-BR"/>
              </w:rPr>
            </w:pPr>
            <w:r w:rsidRPr="00BB0C2E">
              <w:rPr>
                <w:rFonts w:ascii="GHEA Grapalat" w:hAnsi="GHEA Grapalat" w:cs="Arial"/>
                <w:sz w:val="18"/>
                <w:szCs w:val="18"/>
                <w:lang w:val="hy-AM"/>
              </w:rPr>
              <w:t xml:space="preserve">100 </w:t>
            </w:r>
            <w:r w:rsidRPr="00BB0C2E">
              <w:rPr>
                <w:rFonts w:ascii="GHEA Grapalat" w:hAnsi="GHEA Grapalat" w:cs="Arial"/>
                <w:sz w:val="18"/>
                <w:szCs w:val="18"/>
              </w:rPr>
              <w:t>%</w:t>
            </w:r>
          </w:p>
        </w:tc>
        <w:tc>
          <w:tcPr>
            <w:tcW w:w="754" w:type="dxa"/>
            <w:textDirection w:val="btLr"/>
            <w:vAlign w:val="center"/>
          </w:tcPr>
          <w:p w14:paraId="7B574E7C" w14:textId="39A28AF8" w:rsidR="00A201E7" w:rsidRPr="00064ADD" w:rsidRDefault="00A201E7" w:rsidP="00A201E7">
            <w:pPr>
              <w:ind w:left="113" w:right="113"/>
              <w:jc w:val="center"/>
              <w:rPr>
                <w:rFonts w:ascii="GHEA Grapalat" w:hAnsi="GHEA Grapalat"/>
                <w:b/>
                <w:lang w:val="pt-BR"/>
              </w:rPr>
            </w:pPr>
            <w:r w:rsidRPr="00BB0C2E">
              <w:rPr>
                <w:rFonts w:ascii="GHEA Grapalat" w:hAnsi="GHEA Grapalat" w:cs="Arial"/>
                <w:sz w:val="18"/>
                <w:szCs w:val="18"/>
                <w:lang w:val="hy-AM"/>
              </w:rPr>
              <w:t xml:space="preserve">100 </w:t>
            </w:r>
            <w:r w:rsidRPr="00BB0C2E">
              <w:rPr>
                <w:rFonts w:ascii="GHEA Grapalat" w:hAnsi="GHEA Grapalat" w:cs="Arial"/>
                <w:sz w:val="18"/>
                <w:szCs w:val="18"/>
              </w:rPr>
              <w:t>%</w:t>
            </w:r>
          </w:p>
        </w:tc>
      </w:tr>
    </w:tbl>
    <w:p w14:paraId="66FBCFF8" w14:textId="77777777" w:rsidR="007678FA" w:rsidRPr="00956171" w:rsidRDefault="007678FA" w:rsidP="007678FA">
      <w:pPr>
        <w:jc w:val="both"/>
        <w:rPr>
          <w:rFonts w:ascii="GHEA Grapalat" w:hAnsi="GHEA Grapalat" w:cs="Sylfaen"/>
          <w:i/>
          <w:sz w:val="12"/>
          <w:szCs w:val="12"/>
          <w:lang w:val="pt-BR"/>
        </w:rPr>
      </w:pPr>
      <w:r w:rsidRPr="00956171">
        <w:rPr>
          <w:rFonts w:ascii="GHEA Grapalat" w:hAnsi="GHEA Grapalat"/>
          <w:i/>
          <w:sz w:val="12"/>
          <w:szCs w:val="12"/>
        </w:rPr>
        <w:t xml:space="preserve">* </w:t>
      </w:r>
      <w:r w:rsidRPr="00956171">
        <w:rPr>
          <w:rFonts w:ascii="GHEA Grapalat" w:hAnsi="GHEA Grapalat" w:cs="Sylfaen"/>
          <w:i/>
          <w:sz w:val="12"/>
          <w:szCs w:val="12"/>
          <w:lang w:val="pt-BR"/>
        </w:rPr>
        <w:t>Վճարման</w:t>
      </w:r>
      <w:r w:rsidRPr="00956171">
        <w:rPr>
          <w:rFonts w:ascii="GHEA Grapalat" w:hAnsi="GHEA Grapalat" w:cs="Times Armenian"/>
          <w:i/>
          <w:sz w:val="12"/>
          <w:szCs w:val="12"/>
        </w:rPr>
        <w:t xml:space="preserve"> </w:t>
      </w:r>
      <w:r w:rsidRPr="00956171">
        <w:rPr>
          <w:rFonts w:ascii="GHEA Grapalat" w:hAnsi="GHEA Grapalat" w:cs="Sylfaen"/>
          <w:i/>
          <w:sz w:val="12"/>
          <w:szCs w:val="12"/>
          <w:lang w:val="pt-BR"/>
        </w:rPr>
        <w:t>ենթակա</w:t>
      </w:r>
      <w:r w:rsidRPr="00956171">
        <w:rPr>
          <w:rFonts w:ascii="GHEA Grapalat" w:hAnsi="GHEA Grapalat" w:cs="Times Armenian"/>
          <w:i/>
          <w:sz w:val="12"/>
          <w:szCs w:val="12"/>
        </w:rPr>
        <w:t xml:space="preserve"> </w:t>
      </w:r>
      <w:r w:rsidRPr="00956171">
        <w:rPr>
          <w:rFonts w:ascii="GHEA Grapalat" w:hAnsi="GHEA Grapalat" w:cs="Sylfaen"/>
          <w:i/>
          <w:sz w:val="12"/>
          <w:szCs w:val="12"/>
          <w:lang w:val="pt-BR"/>
        </w:rPr>
        <w:t>գումարները</w:t>
      </w:r>
      <w:r w:rsidRPr="00956171">
        <w:rPr>
          <w:rFonts w:ascii="GHEA Grapalat" w:hAnsi="GHEA Grapalat" w:cs="Times Armenian"/>
          <w:i/>
          <w:sz w:val="12"/>
          <w:szCs w:val="12"/>
        </w:rPr>
        <w:t xml:space="preserve"> </w:t>
      </w:r>
      <w:r w:rsidRPr="00956171">
        <w:rPr>
          <w:rFonts w:ascii="GHEA Grapalat" w:hAnsi="GHEA Grapalat" w:cs="Sylfaen"/>
          <w:i/>
          <w:sz w:val="12"/>
          <w:szCs w:val="12"/>
          <w:lang w:val="pt-BR"/>
        </w:rPr>
        <w:t>ներկայացվում են աճողական</w:t>
      </w:r>
      <w:r w:rsidRPr="00956171">
        <w:rPr>
          <w:rFonts w:ascii="GHEA Grapalat" w:hAnsi="GHEA Grapalat" w:cs="Times Armenian"/>
          <w:i/>
          <w:sz w:val="12"/>
          <w:szCs w:val="12"/>
        </w:rPr>
        <w:t xml:space="preserve"> </w:t>
      </w:r>
      <w:r w:rsidRPr="00956171">
        <w:rPr>
          <w:rFonts w:ascii="GHEA Grapalat" w:hAnsi="GHEA Grapalat" w:cs="Sylfaen"/>
          <w:i/>
          <w:sz w:val="12"/>
          <w:szCs w:val="12"/>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65663B6D" w14:textId="77777777" w:rsidR="007678FA" w:rsidRPr="00956171" w:rsidRDefault="007678FA" w:rsidP="007678FA">
      <w:pPr>
        <w:jc w:val="both"/>
        <w:rPr>
          <w:rFonts w:ascii="GHEA Grapalat" w:hAnsi="GHEA Grapalat"/>
          <w:i/>
          <w:sz w:val="12"/>
          <w:szCs w:val="12"/>
          <w:lang w:val="pt-BR"/>
        </w:rPr>
      </w:pPr>
      <w:r w:rsidRPr="00956171">
        <w:rPr>
          <w:rFonts w:ascii="GHEA Grapalat" w:hAnsi="GHEA Grapalat" w:cs="Sylfaen"/>
          <w:i/>
          <w:sz w:val="12"/>
          <w:szCs w:val="12"/>
          <w:lang w:val="pt-BR"/>
        </w:rPr>
        <w:t>** հրավերում գումարները նշվում են տոկոսով, իսկ պայմանագիրը կնքելիս տոկոսի փոխարեն նշվում է կոնկրետ գումարի չափ</w:t>
      </w:r>
    </w:p>
    <w:p w14:paraId="1E02B8BD" w14:textId="77777777" w:rsidR="007678FA" w:rsidRPr="00064ADD" w:rsidRDefault="007678FA" w:rsidP="007678FA">
      <w:pPr>
        <w:jc w:val="center"/>
        <w:rPr>
          <w:rFonts w:ascii="GHEA Grapalat" w:hAnsi="GHEA Grapalat"/>
          <w:sz w:val="20"/>
          <w:lang w:val="es-ES"/>
        </w:rPr>
      </w:pPr>
    </w:p>
    <w:p w14:paraId="6975F2F7" w14:textId="77777777" w:rsidR="007678FA" w:rsidRPr="00064ADD"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14:paraId="4278FEF5" w14:textId="77777777" w:rsidTr="00E53C12">
        <w:trPr>
          <w:jc w:val="center"/>
        </w:trPr>
        <w:tc>
          <w:tcPr>
            <w:tcW w:w="4536" w:type="dxa"/>
          </w:tcPr>
          <w:p w14:paraId="6CF6D26F" w14:textId="77777777"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14:paraId="53F3CAF5" w14:textId="77777777" w:rsidR="007678FA" w:rsidRPr="00064ADD" w:rsidRDefault="007678FA" w:rsidP="00E53C12">
            <w:pPr>
              <w:rPr>
                <w:rFonts w:ascii="GHEA Grapalat" w:hAnsi="GHEA Grapalat"/>
                <w:sz w:val="22"/>
                <w:szCs w:val="22"/>
                <w:lang w:val="ru-RU"/>
              </w:rPr>
            </w:pPr>
          </w:p>
          <w:p w14:paraId="4ABE02BA" w14:textId="77777777" w:rsidR="007678FA" w:rsidRPr="00064ADD" w:rsidRDefault="007678FA" w:rsidP="00E53C12">
            <w:pPr>
              <w:rPr>
                <w:rFonts w:ascii="GHEA Grapalat" w:hAnsi="GHEA Grapalat"/>
                <w:lang w:val="ru-RU"/>
              </w:rPr>
            </w:pPr>
          </w:p>
          <w:p w14:paraId="767B7EB8"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7AB96149"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34D624E2" w14:textId="77777777"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14:paraId="1651B338" w14:textId="77777777" w:rsidR="007678FA" w:rsidRPr="00064ADD" w:rsidRDefault="007678FA" w:rsidP="00E53C12">
            <w:pPr>
              <w:spacing w:line="360" w:lineRule="auto"/>
              <w:jc w:val="center"/>
              <w:rPr>
                <w:rFonts w:ascii="GHEA Grapalat" w:hAnsi="GHEA Grapalat"/>
                <w:lang w:val="ru-RU"/>
              </w:rPr>
            </w:pPr>
          </w:p>
        </w:tc>
        <w:tc>
          <w:tcPr>
            <w:tcW w:w="4343" w:type="dxa"/>
          </w:tcPr>
          <w:p w14:paraId="575518E6" w14:textId="77777777"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14:paraId="76A91A2D" w14:textId="77777777" w:rsidR="007678FA" w:rsidRPr="00064ADD" w:rsidRDefault="007678FA" w:rsidP="00E53C12">
            <w:pPr>
              <w:jc w:val="center"/>
              <w:rPr>
                <w:rFonts w:ascii="GHEA Grapalat" w:hAnsi="GHEA Grapalat"/>
                <w:lang w:val="ru-RU"/>
              </w:rPr>
            </w:pPr>
          </w:p>
          <w:p w14:paraId="505E1C65" w14:textId="77777777" w:rsidR="007678FA" w:rsidRPr="00064ADD" w:rsidRDefault="007678FA" w:rsidP="00E53C12">
            <w:pPr>
              <w:jc w:val="center"/>
              <w:rPr>
                <w:rFonts w:ascii="GHEA Grapalat" w:hAnsi="GHEA Grapalat"/>
                <w:lang w:val="ru-RU"/>
              </w:rPr>
            </w:pPr>
          </w:p>
          <w:p w14:paraId="457425D5" w14:textId="77777777" w:rsidR="007678FA" w:rsidRPr="00064ADD" w:rsidRDefault="007678FA" w:rsidP="00E53C12">
            <w:pPr>
              <w:jc w:val="center"/>
              <w:rPr>
                <w:rFonts w:ascii="GHEA Grapalat" w:hAnsi="GHEA Grapalat"/>
                <w:lang w:val="ru-RU"/>
              </w:rPr>
            </w:pPr>
            <w:r w:rsidRPr="00064ADD">
              <w:rPr>
                <w:rFonts w:ascii="GHEA Grapalat" w:hAnsi="GHEA Grapalat"/>
                <w:lang w:val="ru-RU"/>
              </w:rPr>
              <w:t>---------------------------------</w:t>
            </w:r>
          </w:p>
          <w:p w14:paraId="13DC3FBD" w14:textId="77777777"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14:paraId="0385E398" w14:textId="77777777"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14:paraId="36D9D472" w14:textId="77777777" w:rsidR="007678FA" w:rsidRPr="00064ADD" w:rsidRDefault="007678FA" w:rsidP="007678FA">
      <w:pPr>
        <w:rPr>
          <w:rFonts w:ascii="GHEA Grapalat" w:hAnsi="GHEA Grapalat"/>
          <w:sz w:val="20"/>
          <w:lang w:val="ru-RU"/>
        </w:rPr>
        <w:sectPr w:rsidR="007678FA" w:rsidRPr="00064ADD" w:rsidSect="005844C0">
          <w:footnotePr>
            <w:pos w:val="beneathText"/>
          </w:footnotePr>
          <w:pgSz w:w="11906" w:h="16838" w:code="9"/>
          <w:pgMar w:top="533" w:right="849" w:bottom="426" w:left="663" w:header="561" w:footer="561" w:gutter="0"/>
          <w:cols w:space="720"/>
        </w:sectPr>
      </w:pPr>
    </w:p>
    <w:p w14:paraId="5DB7F247"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lastRenderedPageBreak/>
        <w:t xml:space="preserve">Հավելված </w:t>
      </w:r>
      <w:r w:rsidRPr="00064ADD">
        <w:rPr>
          <w:rFonts w:ascii="GHEA Grapalat" w:hAnsi="GHEA Grapalat" w:cs="TimesArmenianPSMT"/>
          <w:i/>
          <w:sz w:val="20"/>
        </w:rPr>
        <w:t>3</w:t>
      </w:r>
    </w:p>
    <w:p w14:paraId="74D677F7"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62C52754"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4082B13C" w14:textId="77777777"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14:paraId="3525D7A9" w14:textId="77777777" w:rsidTr="00E53C12">
        <w:trPr>
          <w:tblCellSpacing w:w="7" w:type="dxa"/>
          <w:jc w:val="center"/>
        </w:trPr>
        <w:tc>
          <w:tcPr>
            <w:tcW w:w="0" w:type="auto"/>
            <w:gridSpan w:val="2"/>
            <w:vAlign w:val="center"/>
          </w:tcPr>
          <w:p w14:paraId="70D61DF7" w14:textId="77777777" w:rsidR="007678FA" w:rsidRPr="00064ADD" w:rsidDel="004B29A5" w:rsidRDefault="007678FA" w:rsidP="00E53C12">
            <w:pPr>
              <w:rPr>
                <w:rFonts w:ascii="GHEA Grapalat" w:hAnsi="GHEA Grapalat"/>
                <w:iCs/>
                <w:color w:val="000000"/>
                <w:sz w:val="21"/>
                <w:szCs w:val="21"/>
              </w:rPr>
            </w:pPr>
          </w:p>
        </w:tc>
        <w:tc>
          <w:tcPr>
            <w:tcW w:w="0" w:type="auto"/>
            <w:vAlign w:val="center"/>
          </w:tcPr>
          <w:p w14:paraId="61487E65" w14:textId="77777777" w:rsidR="007678FA" w:rsidRPr="00064ADD" w:rsidDel="004B29A5" w:rsidRDefault="007678FA" w:rsidP="00E53C12">
            <w:pPr>
              <w:rPr>
                <w:rFonts w:ascii="Arial" w:hAnsi="Arial" w:cs="Arial"/>
                <w:iCs/>
                <w:color w:val="000000"/>
                <w:sz w:val="21"/>
                <w:szCs w:val="21"/>
              </w:rPr>
            </w:pPr>
          </w:p>
        </w:tc>
      </w:tr>
      <w:tr w:rsidR="007678FA" w:rsidRPr="007521A1" w14:paraId="50870BCA" w14:textId="77777777" w:rsidTr="00E53C12">
        <w:trPr>
          <w:tblCellSpacing w:w="7" w:type="dxa"/>
          <w:jc w:val="center"/>
        </w:trPr>
        <w:tc>
          <w:tcPr>
            <w:tcW w:w="0" w:type="auto"/>
            <w:vAlign w:val="center"/>
          </w:tcPr>
          <w:p w14:paraId="07CF489D" w14:textId="77777777" w:rsidR="007678FA" w:rsidRPr="00064ADD" w:rsidRDefault="00E31DD7" w:rsidP="00E53C12">
            <w:pPr>
              <w:jc w:val="center"/>
              <w:rPr>
                <w:rFonts w:ascii="GHEA Grapalat" w:hAnsi="GHEA Grapalat"/>
                <w:iCs/>
                <w:color w:val="000000"/>
                <w:sz w:val="21"/>
                <w:szCs w:val="21"/>
                <w:lang w:val="pt-BR"/>
              </w:rPr>
            </w:pPr>
            <w:r w:rsidRPr="00064ADD">
              <w:rPr>
                <w:noProof/>
                <w:lang w:val="ru-RU" w:eastAsia="ru-RU"/>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D8B30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14:paraId="362156D3"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380CA170"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14:paraId="579A15C9"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14:paraId="4D42A087"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14:paraId="10153316"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14:paraId="185596E1"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14:paraId="2689FEF2"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17064F27"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14:paraId="68173859"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14:paraId="5DD99C7A"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14:paraId="0054CE9D" w14:textId="77777777"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14:paraId="67DC2B69" w14:textId="77777777"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14:paraId="047A3A02" w14:textId="77777777" w:rsidR="007678FA" w:rsidRPr="00064ADD" w:rsidRDefault="007678FA" w:rsidP="007678FA">
      <w:pPr>
        <w:ind w:firstLine="375"/>
        <w:rPr>
          <w:rFonts w:ascii="GHEA Grapalat" w:hAnsi="GHEA Grapalat"/>
          <w:iCs/>
          <w:color w:val="000000"/>
          <w:sz w:val="15"/>
          <w:szCs w:val="21"/>
          <w:lang w:val="pt-BR"/>
        </w:rPr>
      </w:pPr>
    </w:p>
    <w:p w14:paraId="6010108D" w14:textId="77777777"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14:paraId="6357E968" w14:textId="77777777"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14:paraId="3EA2221C" w14:textId="77777777"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14:paraId="6D035227" w14:textId="77777777" w:rsidR="007678FA" w:rsidRPr="00064ADD" w:rsidRDefault="007678FA" w:rsidP="007678FA">
      <w:pPr>
        <w:pStyle w:val="a3"/>
        <w:spacing w:line="240" w:lineRule="auto"/>
        <w:ind w:firstLine="0"/>
        <w:jc w:val="center"/>
        <w:rPr>
          <w:b/>
          <w:bCs/>
          <w:iCs/>
          <w:lang w:val="es-ES"/>
        </w:rPr>
      </w:pPr>
    </w:p>
    <w:p w14:paraId="33739509" w14:textId="77777777" w:rsidR="007678FA" w:rsidRPr="00064ADD" w:rsidRDefault="007678FA" w:rsidP="007678FA">
      <w:pPr>
        <w:pStyle w:val="a3"/>
        <w:spacing w:line="240" w:lineRule="auto"/>
        <w:ind w:firstLine="540"/>
        <w:rPr>
          <w:iCs/>
          <w:lang w:val="es-ES"/>
        </w:rPr>
      </w:pPr>
      <w:r w:rsidRPr="00064ADD">
        <w:rPr>
          <w:rFonts w:ascii="GHEA Grapalat" w:hAnsi="GHEA Grapalat"/>
          <w:color w:val="000000"/>
          <w:sz w:val="21"/>
          <w:szCs w:val="21"/>
          <w:lang w:val="es-ES" w:eastAsia="ru-RU"/>
        </w:rPr>
        <w:t>«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14:paraId="74293F47" w14:textId="77777777" w:rsidR="007678FA" w:rsidRPr="00064ADD" w:rsidRDefault="007678FA" w:rsidP="007678FA">
      <w:pPr>
        <w:pStyle w:val="a3"/>
        <w:spacing w:line="240" w:lineRule="auto"/>
        <w:ind w:firstLine="0"/>
        <w:rPr>
          <w:iCs/>
          <w:lang w:val="es-ES"/>
        </w:rPr>
      </w:pPr>
    </w:p>
    <w:p w14:paraId="6D6D6BCB"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14:paraId="19CD4542"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14:paraId="72E6A7DA" w14:textId="77777777" w:rsidR="007678FA" w:rsidRPr="00064ADD" w:rsidRDefault="007678FA" w:rsidP="007678FA">
      <w:pPr>
        <w:pStyle w:val="af4"/>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14:paraId="15C23CDA" w14:textId="77777777" w:rsidR="007678FA" w:rsidRPr="00064ADD" w:rsidRDefault="007678FA" w:rsidP="007678FA">
      <w:pPr>
        <w:jc w:val="both"/>
        <w:rPr>
          <w:rFonts w:ascii="GHEA Grapalat" w:hAnsi="GHEA Grapalat" w:cs="Sylfaen"/>
          <w:iCs/>
          <w:lang w:val="es-ES"/>
        </w:rPr>
      </w:pPr>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հիմք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պայմանագրի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14:paraId="57A524FA" w14:textId="77777777"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14:paraId="758863FB" w14:textId="77777777"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14:paraId="761A48F2" w14:textId="77777777" w:rsidTr="00E53C12">
        <w:trPr>
          <w:jc w:val="right"/>
        </w:trPr>
        <w:tc>
          <w:tcPr>
            <w:tcW w:w="357" w:type="dxa"/>
            <w:vMerge w:val="restart"/>
            <w:shd w:val="clear" w:color="auto" w:fill="auto"/>
            <w:vAlign w:val="center"/>
          </w:tcPr>
          <w:p w14:paraId="0C709A3C"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14:paraId="56D9A1A0"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14:paraId="4407CB8D" w14:textId="77777777" w:rsidTr="00E53C12">
        <w:trPr>
          <w:jc w:val="right"/>
        </w:trPr>
        <w:tc>
          <w:tcPr>
            <w:tcW w:w="357" w:type="dxa"/>
            <w:vMerge/>
            <w:shd w:val="clear" w:color="auto" w:fill="auto"/>
          </w:tcPr>
          <w:p w14:paraId="696D533D"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221F3795"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14:paraId="22A4229A"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0DD02EC3"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14:paraId="069EA6E4"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14:paraId="0F752736"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1C6E06CE"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14:paraId="4202EF7E" w14:textId="77777777" w:rsidTr="00E53C12">
        <w:trPr>
          <w:trHeight w:val="1105"/>
          <w:jc w:val="right"/>
        </w:trPr>
        <w:tc>
          <w:tcPr>
            <w:tcW w:w="357" w:type="dxa"/>
            <w:vMerge/>
            <w:tcBorders>
              <w:bottom w:val="single" w:sz="4" w:space="0" w:color="auto"/>
            </w:tcBorders>
            <w:shd w:val="clear" w:color="auto" w:fill="auto"/>
          </w:tcPr>
          <w:p w14:paraId="7A18BB55"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21D7A74A"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69397BA6"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D49913B"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6A555CEC"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67DAB76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4CBBCDCD" w14:textId="77777777" w:rsidR="007678FA" w:rsidRPr="00064ADD" w:rsidRDefault="007678FA" w:rsidP="00E53C12">
            <w:pPr>
              <w:pStyle w:val="af4"/>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5BD31F5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D654B34"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179789A8" w14:textId="77777777" w:rsidTr="00E53C12">
        <w:trPr>
          <w:jc w:val="right"/>
        </w:trPr>
        <w:tc>
          <w:tcPr>
            <w:tcW w:w="357" w:type="dxa"/>
            <w:shd w:val="clear" w:color="auto" w:fill="auto"/>
            <w:vAlign w:val="center"/>
          </w:tcPr>
          <w:p w14:paraId="05AA9A4E"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7CEE5A87"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13F616"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1BD48C60"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441A054F"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354A77A6"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4DCEDE1"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A9E8AA9"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1F3A3888" w14:textId="77777777" w:rsidR="007678FA" w:rsidRPr="00064ADD" w:rsidRDefault="007678FA" w:rsidP="00E53C12">
            <w:pPr>
              <w:pStyle w:val="af4"/>
              <w:spacing w:before="0" w:beforeAutospacing="0" w:after="0" w:afterAutospacing="0"/>
              <w:jc w:val="center"/>
              <w:rPr>
                <w:rFonts w:ascii="GHEA Grapalat" w:hAnsi="GHEA Grapalat"/>
                <w:sz w:val="18"/>
                <w:szCs w:val="18"/>
              </w:rPr>
            </w:pPr>
          </w:p>
        </w:tc>
      </w:tr>
      <w:tr w:rsidR="007678FA" w:rsidRPr="00064ADD" w14:paraId="5490AAA1" w14:textId="77777777" w:rsidTr="00E53C12">
        <w:trPr>
          <w:jc w:val="right"/>
        </w:trPr>
        <w:tc>
          <w:tcPr>
            <w:tcW w:w="357" w:type="dxa"/>
            <w:shd w:val="clear" w:color="auto" w:fill="auto"/>
          </w:tcPr>
          <w:p w14:paraId="2B88BA1D" w14:textId="77777777" w:rsidR="007678FA" w:rsidRPr="00064ADD"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3758BA56" w14:textId="77777777" w:rsidR="007678FA" w:rsidRPr="00064ADD"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61F139E0" w14:textId="77777777" w:rsidR="007678FA" w:rsidRPr="00064ADD"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7E462EE6" w14:textId="77777777" w:rsidR="007678FA" w:rsidRPr="00064ADD"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6582164D" w14:textId="77777777" w:rsidR="007678FA" w:rsidRPr="00064ADD"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4A9E85C7" w14:textId="77777777" w:rsidR="007678FA" w:rsidRPr="00064ADD"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3E7EFC29" w14:textId="77777777" w:rsidR="007678FA" w:rsidRPr="00064ADD"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289C74B5" w14:textId="77777777" w:rsidR="007678FA" w:rsidRPr="00064ADD"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153605FE" w14:textId="77777777" w:rsidR="007678FA" w:rsidRPr="00064ADD" w:rsidRDefault="007678FA" w:rsidP="00E53C12">
            <w:pPr>
              <w:pStyle w:val="af4"/>
              <w:spacing w:before="0" w:beforeAutospacing="0" w:after="0" w:afterAutospacing="0"/>
              <w:jc w:val="center"/>
              <w:rPr>
                <w:rFonts w:ascii="GHEA Grapalat" w:hAnsi="GHEA Grapalat"/>
              </w:rPr>
            </w:pPr>
          </w:p>
        </w:tc>
      </w:tr>
    </w:tbl>
    <w:p w14:paraId="4CEEB5A9" w14:textId="77777777"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14:paraId="7CBBDFB2" w14:textId="77777777"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E819E8F" w14:textId="77777777" w:rsidR="007678FA" w:rsidRPr="00064ADD" w:rsidRDefault="007678FA" w:rsidP="007678FA">
      <w:pPr>
        <w:ind w:firstLine="375"/>
        <w:jc w:val="both"/>
        <w:rPr>
          <w:rFonts w:ascii="GHEA Grapalat" w:hAnsi="GHEA Grapalat"/>
          <w:iCs/>
          <w:snapToGrid w:val="0"/>
          <w:color w:val="000000"/>
          <w:sz w:val="21"/>
          <w:szCs w:val="21"/>
          <w:lang w:val="es-ES"/>
        </w:rPr>
      </w:pPr>
    </w:p>
    <w:p w14:paraId="5DACA731" w14:textId="77777777" w:rsidR="007678FA" w:rsidRPr="00064ADD" w:rsidRDefault="007678FA" w:rsidP="007678FA">
      <w:pPr>
        <w:ind w:firstLine="375"/>
        <w:jc w:val="both"/>
        <w:rPr>
          <w:rFonts w:ascii="GHEA Grapalat" w:hAnsi="GHEA Grapalat"/>
          <w:iCs/>
          <w:snapToGrid w:val="0"/>
          <w:color w:val="000000"/>
          <w:sz w:val="2"/>
          <w:szCs w:val="21"/>
          <w:lang w:val="es-ES"/>
        </w:rPr>
      </w:pPr>
    </w:p>
    <w:p w14:paraId="4396FB6F" w14:textId="77777777"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14:paraId="5B306E24" w14:textId="77777777" w:rsidTr="00E53C12">
        <w:trPr>
          <w:trHeight w:val="266"/>
          <w:tblCellSpacing w:w="7" w:type="dxa"/>
          <w:jc w:val="center"/>
        </w:trPr>
        <w:tc>
          <w:tcPr>
            <w:tcW w:w="0" w:type="auto"/>
            <w:vAlign w:val="center"/>
          </w:tcPr>
          <w:p w14:paraId="1238BC1A"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14:paraId="2594DEB4" w14:textId="77777777"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14:paraId="5685405D" w14:textId="77777777" w:rsidTr="00E53C12">
        <w:trPr>
          <w:trHeight w:val="473"/>
          <w:tblCellSpacing w:w="7" w:type="dxa"/>
          <w:jc w:val="center"/>
        </w:trPr>
        <w:tc>
          <w:tcPr>
            <w:tcW w:w="0" w:type="auto"/>
            <w:vAlign w:val="center"/>
          </w:tcPr>
          <w:p w14:paraId="6BFE313E"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11B41362"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14:paraId="445853D1"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0B946221"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14:paraId="10003D0E" w14:textId="77777777" w:rsidTr="00E53C12">
        <w:trPr>
          <w:trHeight w:val="503"/>
          <w:tblCellSpacing w:w="7" w:type="dxa"/>
          <w:jc w:val="center"/>
        </w:trPr>
        <w:tc>
          <w:tcPr>
            <w:tcW w:w="0" w:type="auto"/>
            <w:vAlign w:val="center"/>
          </w:tcPr>
          <w:p w14:paraId="5103085A"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14:paraId="7C6432FE"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14:paraId="2B05335C"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14:paraId="01901848" w14:textId="77777777"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14:paraId="64D71806" w14:textId="77777777" w:rsidTr="00E53C12">
        <w:trPr>
          <w:trHeight w:val="281"/>
          <w:tblCellSpacing w:w="7" w:type="dxa"/>
          <w:jc w:val="center"/>
        </w:trPr>
        <w:tc>
          <w:tcPr>
            <w:tcW w:w="0" w:type="auto"/>
            <w:vAlign w:val="center"/>
          </w:tcPr>
          <w:p w14:paraId="7432ECB8" w14:textId="77777777"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14:paraId="60B041BF" w14:textId="77777777"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14:paraId="2AC17DA4" w14:textId="77777777" w:rsidR="007678FA" w:rsidRPr="00064ADD" w:rsidRDefault="007678FA" w:rsidP="007678FA">
      <w:pPr>
        <w:autoSpaceDE w:val="0"/>
        <w:autoSpaceDN w:val="0"/>
        <w:adjustRightInd w:val="0"/>
        <w:jc w:val="right"/>
        <w:rPr>
          <w:rFonts w:ascii="GHEA Grapalat" w:hAnsi="GHEA Grapalat" w:cs="TimesArmenianPSMT"/>
          <w:sz w:val="18"/>
        </w:rPr>
      </w:pPr>
    </w:p>
    <w:p w14:paraId="5BFDBFCA" w14:textId="77777777" w:rsidR="007678FA" w:rsidRPr="00064ADD" w:rsidRDefault="007678FA" w:rsidP="007678FA">
      <w:pPr>
        <w:rPr>
          <w:rFonts w:ascii="GHEA Grapalat" w:hAnsi="GHEA Grapalat"/>
          <w:lang w:val="ru-RU"/>
        </w:rPr>
      </w:pPr>
    </w:p>
    <w:p w14:paraId="30B37F9A" w14:textId="77777777" w:rsidR="007678FA" w:rsidRPr="00064ADD" w:rsidRDefault="007678FA" w:rsidP="007678FA">
      <w:pPr>
        <w:rPr>
          <w:rFonts w:ascii="GHEA Grapalat" w:hAnsi="GHEA Grapalat"/>
        </w:rPr>
      </w:pPr>
    </w:p>
    <w:p w14:paraId="7132FAE7" w14:textId="77777777" w:rsidR="007678FA" w:rsidRPr="00064ADD" w:rsidRDefault="007678FA" w:rsidP="007678FA">
      <w:pPr>
        <w:rPr>
          <w:rFonts w:ascii="GHEA Grapalat" w:hAnsi="GHEA Grapalat"/>
        </w:rPr>
      </w:pPr>
    </w:p>
    <w:p w14:paraId="4BD06674" w14:textId="77777777"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14:paraId="14F757C5"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              20  թ. կնքված </w:t>
      </w:r>
    </w:p>
    <w:p w14:paraId="6FEEDC0F" w14:textId="77777777"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14:paraId="397D0DD5" w14:textId="77777777" w:rsidR="007678FA" w:rsidRPr="00064ADD" w:rsidRDefault="007678FA" w:rsidP="007678FA">
      <w:pPr>
        <w:autoSpaceDE w:val="0"/>
        <w:autoSpaceDN w:val="0"/>
        <w:adjustRightInd w:val="0"/>
        <w:jc w:val="right"/>
        <w:rPr>
          <w:rFonts w:ascii="GHEA Grapalat" w:hAnsi="GHEA Grapalat" w:cs="TimesArmenianPSMT"/>
          <w:i/>
          <w:sz w:val="20"/>
        </w:rPr>
      </w:pPr>
    </w:p>
    <w:p w14:paraId="0D886AE4" w14:textId="77777777" w:rsidR="007678FA" w:rsidRPr="00064ADD" w:rsidRDefault="007678FA" w:rsidP="007678FA">
      <w:pPr>
        <w:rPr>
          <w:rFonts w:ascii="GHEA Grapalat" w:hAnsi="GHEA Grapalat"/>
        </w:rPr>
      </w:pPr>
    </w:p>
    <w:p w14:paraId="45795D62" w14:textId="77777777" w:rsidR="007678FA" w:rsidRPr="00064ADD" w:rsidRDefault="007678FA" w:rsidP="007678FA">
      <w:pPr>
        <w:rPr>
          <w:rFonts w:ascii="GHEA Grapalat" w:hAnsi="GHEA Grapalat"/>
        </w:rPr>
      </w:pPr>
    </w:p>
    <w:p w14:paraId="5C00470D" w14:textId="77777777" w:rsidR="007678FA" w:rsidRPr="00064ADD" w:rsidRDefault="007678FA" w:rsidP="007678FA">
      <w:pPr>
        <w:rPr>
          <w:rFonts w:ascii="GHEA Grapalat" w:hAnsi="GHEA Grapalat"/>
        </w:rPr>
      </w:pPr>
    </w:p>
    <w:p w14:paraId="11B29E62" w14:textId="77777777" w:rsidR="007678FA" w:rsidRPr="00064ADD" w:rsidRDefault="007678FA" w:rsidP="007678FA">
      <w:pPr>
        <w:tabs>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ԱԿՏ  N    </w:t>
      </w:r>
    </w:p>
    <w:p w14:paraId="0C72D538" w14:textId="77777777"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պայմանագրի արդյունքը Պատվիրատուին հանձնելու փաստը ֆիքսելու վերաբերյալ                                                                                                                               </w:t>
      </w:r>
    </w:p>
    <w:p w14:paraId="2C6A80FD" w14:textId="77777777" w:rsidR="007678FA" w:rsidRPr="00064ADD" w:rsidRDefault="007678FA" w:rsidP="007678FA">
      <w:pPr>
        <w:tabs>
          <w:tab w:val="left" w:pos="360"/>
          <w:tab w:val="left" w:pos="540"/>
        </w:tabs>
        <w:rPr>
          <w:rFonts w:ascii="GHEA Grapalat" w:hAnsi="GHEA Grapalat" w:cs="Sylfaen"/>
          <w:sz w:val="22"/>
          <w:szCs w:val="22"/>
        </w:rPr>
      </w:pPr>
    </w:p>
    <w:p w14:paraId="0CE333DE" w14:textId="77777777" w:rsidR="007678FA" w:rsidRPr="00064ADD" w:rsidRDefault="007678FA" w:rsidP="007678FA">
      <w:pPr>
        <w:tabs>
          <w:tab w:val="left" w:pos="360"/>
          <w:tab w:val="left" w:pos="540"/>
        </w:tabs>
        <w:rPr>
          <w:rFonts w:ascii="GHEA Grapalat" w:hAnsi="GHEA Grapalat" w:cs="Sylfaen"/>
          <w:sz w:val="22"/>
          <w:szCs w:val="22"/>
        </w:rPr>
      </w:pPr>
    </w:p>
    <w:p w14:paraId="034989D8" w14:textId="77777777"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14:paraId="3739CDCE" w14:textId="77777777"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14:paraId="3F99235E" w14:textId="77777777" w:rsidR="007678FA" w:rsidRPr="00064ADD" w:rsidRDefault="007678FA" w:rsidP="007678FA">
      <w:pPr>
        <w:tabs>
          <w:tab w:val="left" w:pos="360"/>
          <w:tab w:val="left" w:pos="540"/>
        </w:tabs>
        <w:ind w:right="-360"/>
        <w:jc w:val="both"/>
        <w:rPr>
          <w:rFonts w:ascii="GHEA Grapalat" w:hAnsi="GHEA Grapalat" w:cs="Sylfaen"/>
          <w:sz w:val="12"/>
          <w:szCs w:val="12"/>
        </w:rPr>
      </w:pPr>
    </w:p>
    <w:p w14:paraId="70EE9B39" w14:textId="77777777"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14:paraId="0CC5BDE4" w14:textId="77777777"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14:paraId="191281C3"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14:paraId="7608D693" w14:textId="77777777"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14:paraId="4C1CC335" w14:textId="77777777"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14:paraId="0329C5F2"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679A133" w14:textId="77777777"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14:paraId="11FADA84"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49B9307"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0F6463A4"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194F4AF2" w14:textId="77777777"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14:paraId="5D83A3DF"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5F9DC10F"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420444C0"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38CE4D98" w14:textId="77777777" w:rsidR="007678FA" w:rsidRPr="00064ADD" w:rsidRDefault="007678FA" w:rsidP="00E53C12">
            <w:pPr>
              <w:rPr>
                <w:rFonts w:ascii="GHEA Grapalat" w:hAnsi="GHEA Grapalat" w:cs="Sylfaen"/>
                <w:sz w:val="18"/>
                <w:szCs w:val="18"/>
                <w:lang w:val="ru-RU" w:eastAsia="ru-RU"/>
              </w:rPr>
            </w:pPr>
          </w:p>
        </w:tc>
      </w:tr>
      <w:tr w:rsidR="007678FA" w:rsidRPr="00064ADD" w14:paraId="016F5349"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E32922F" w14:textId="77777777"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151EC555" w14:textId="77777777"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850074" w14:textId="77777777" w:rsidR="007678FA" w:rsidRPr="00064ADD" w:rsidRDefault="007678FA" w:rsidP="00E53C12">
            <w:pPr>
              <w:rPr>
                <w:rFonts w:ascii="GHEA Grapalat" w:hAnsi="GHEA Grapalat" w:cs="Sylfaen"/>
                <w:sz w:val="18"/>
                <w:szCs w:val="18"/>
                <w:lang w:val="ru-RU" w:eastAsia="ru-RU"/>
              </w:rPr>
            </w:pPr>
          </w:p>
        </w:tc>
      </w:tr>
    </w:tbl>
    <w:p w14:paraId="26DAD5A3" w14:textId="77777777" w:rsidR="007678FA" w:rsidRPr="00064ADD" w:rsidRDefault="007678FA" w:rsidP="007678FA">
      <w:pPr>
        <w:tabs>
          <w:tab w:val="left" w:pos="360"/>
          <w:tab w:val="left" w:pos="540"/>
        </w:tabs>
        <w:jc w:val="both"/>
        <w:rPr>
          <w:rFonts w:ascii="GHEA Grapalat" w:hAnsi="GHEA Grapalat" w:cs="Sylfaen"/>
          <w:lang w:val="hy-AM"/>
        </w:rPr>
      </w:pPr>
    </w:p>
    <w:p w14:paraId="344297F2" w14:textId="77777777"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79CBFA10" w14:textId="77777777" w:rsidR="007678FA" w:rsidRPr="00064ADD" w:rsidRDefault="007678FA" w:rsidP="007678FA">
      <w:pPr>
        <w:tabs>
          <w:tab w:val="left" w:pos="360"/>
          <w:tab w:val="left" w:pos="540"/>
        </w:tabs>
        <w:rPr>
          <w:rFonts w:ascii="GHEA Grapalat" w:hAnsi="GHEA Grapalat" w:cs="Sylfaen"/>
          <w:sz w:val="22"/>
          <w:szCs w:val="22"/>
          <w:lang w:val="hy-AM"/>
        </w:rPr>
      </w:pPr>
    </w:p>
    <w:p w14:paraId="21452386" w14:textId="77777777" w:rsidR="007678FA" w:rsidRPr="00064ADD" w:rsidRDefault="007678FA" w:rsidP="007678FA">
      <w:pPr>
        <w:jc w:val="center"/>
        <w:rPr>
          <w:rFonts w:ascii="GHEA Grapalat" w:hAnsi="GHEA Grapalat" w:cs="Sylfaen"/>
          <w:sz w:val="22"/>
          <w:szCs w:val="22"/>
          <w:lang w:val="hy-AM"/>
        </w:rPr>
      </w:pPr>
    </w:p>
    <w:p w14:paraId="74709688" w14:textId="77777777" w:rsidR="007678FA" w:rsidRPr="00064ADD" w:rsidRDefault="007678FA" w:rsidP="007678FA">
      <w:pPr>
        <w:jc w:val="center"/>
        <w:rPr>
          <w:rFonts w:ascii="GHEA Grapalat" w:hAnsi="GHEA Grapalat" w:cs="Sylfaen"/>
          <w:sz w:val="14"/>
          <w:szCs w:val="14"/>
          <w:lang w:val="hy-AM"/>
        </w:rPr>
      </w:pPr>
    </w:p>
    <w:p w14:paraId="1E4BCADB" w14:textId="77777777" w:rsidR="007678FA" w:rsidRPr="00064ADD" w:rsidRDefault="007678FA" w:rsidP="007678FA">
      <w:pPr>
        <w:jc w:val="center"/>
        <w:rPr>
          <w:rFonts w:ascii="GHEA Grapalat" w:hAnsi="GHEA Grapalat" w:cs="Sylfaen"/>
          <w:sz w:val="22"/>
          <w:szCs w:val="22"/>
          <w:lang w:val="hy-AM"/>
        </w:rPr>
      </w:pPr>
    </w:p>
    <w:p w14:paraId="5CB1F951" w14:textId="77777777"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14:paraId="32B67663" w14:textId="77777777" w:rsidR="007678FA" w:rsidRPr="00064ADD" w:rsidRDefault="007678FA" w:rsidP="007678FA">
      <w:pPr>
        <w:jc w:val="center"/>
        <w:rPr>
          <w:rFonts w:ascii="GHEA Grapalat" w:hAnsi="GHEA Grapalat" w:cs="Sylfaen"/>
          <w:sz w:val="22"/>
          <w:szCs w:val="22"/>
        </w:rPr>
      </w:pPr>
    </w:p>
    <w:p w14:paraId="1CE88544" w14:textId="77777777" w:rsidR="007678FA" w:rsidRPr="00064ADD" w:rsidRDefault="007678FA" w:rsidP="007678FA">
      <w:pPr>
        <w:tabs>
          <w:tab w:val="left" w:pos="360"/>
          <w:tab w:val="left" w:pos="540"/>
        </w:tabs>
        <w:rPr>
          <w:rFonts w:ascii="GHEA Grapalat" w:hAnsi="GHEA Grapalat" w:cs="Sylfaen"/>
          <w:sz w:val="22"/>
          <w:szCs w:val="22"/>
        </w:rPr>
      </w:pPr>
    </w:p>
    <w:p w14:paraId="1F4D3841" w14:textId="77777777"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14:paraId="485E0DF6" w14:textId="77777777" w:rsidTr="00E53C12">
        <w:tc>
          <w:tcPr>
            <w:tcW w:w="4785" w:type="dxa"/>
          </w:tcPr>
          <w:p w14:paraId="7073D214"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14:paraId="264F3983" w14:textId="77777777"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14:paraId="5B4A791F" w14:textId="77777777"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հայտը նախագծած ներկայացուցիչ`</w:t>
      </w:r>
    </w:p>
    <w:p w14:paraId="53158389" w14:textId="77777777"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14:paraId="3DB7C9B1" w14:textId="77777777" w:rsidTr="00E53C12">
        <w:trPr>
          <w:tblCellSpacing w:w="7" w:type="dxa"/>
          <w:jc w:val="center"/>
        </w:trPr>
        <w:tc>
          <w:tcPr>
            <w:tcW w:w="0" w:type="auto"/>
            <w:vAlign w:val="center"/>
          </w:tcPr>
          <w:p w14:paraId="7B640079"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46731CC4"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14:paraId="492359F4"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6C3EBBCE"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14:paraId="30199AEE" w14:textId="77777777" w:rsidTr="00E53C12">
        <w:trPr>
          <w:tblCellSpacing w:w="7" w:type="dxa"/>
          <w:jc w:val="center"/>
        </w:trPr>
        <w:tc>
          <w:tcPr>
            <w:tcW w:w="0" w:type="auto"/>
            <w:vAlign w:val="center"/>
          </w:tcPr>
          <w:p w14:paraId="4EC16EE1"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14:paraId="6DC796EF"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14:paraId="1CF64FEE" w14:textId="77777777"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14:paraId="30650FBD" w14:textId="77777777"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14:paraId="789A3CBA" w14:textId="77777777" w:rsidTr="00E53C12">
        <w:trPr>
          <w:tblCellSpacing w:w="7" w:type="dxa"/>
          <w:jc w:val="center"/>
        </w:trPr>
        <w:tc>
          <w:tcPr>
            <w:tcW w:w="0" w:type="auto"/>
            <w:vAlign w:val="center"/>
          </w:tcPr>
          <w:p w14:paraId="61596B0F" w14:textId="77777777"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14:paraId="3E6D0D0B" w14:textId="77777777" w:rsidR="007678FA" w:rsidRPr="003C22C8" w:rsidRDefault="007678FA" w:rsidP="00E53C12">
            <w:pPr>
              <w:rPr>
                <w:rFonts w:ascii="GHEA Grapalat" w:hAnsi="GHEA Grapalat" w:cs="GHEA Grapalat"/>
                <w:color w:val="000000"/>
                <w:sz w:val="21"/>
                <w:szCs w:val="21"/>
                <w:lang w:val="ru-RU" w:eastAsia="ru-RU"/>
              </w:rPr>
            </w:pPr>
          </w:p>
        </w:tc>
      </w:tr>
    </w:tbl>
    <w:p w14:paraId="5018B4B0" w14:textId="77777777" w:rsidR="007678FA" w:rsidRPr="003C22C8" w:rsidRDefault="007678FA" w:rsidP="007678FA">
      <w:pPr>
        <w:ind w:left="-142" w:firstLine="142"/>
        <w:jc w:val="center"/>
        <w:rPr>
          <w:rFonts w:ascii="GHEA Grapalat" w:hAnsi="GHEA Grapalat" w:cs="Sylfaen"/>
          <w:b/>
          <w:sz w:val="22"/>
        </w:rPr>
      </w:pPr>
    </w:p>
    <w:p w14:paraId="5ED8AD5C" w14:textId="77777777" w:rsidR="007678FA" w:rsidRPr="003C22C8" w:rsidRDefault="007678FA" w:rsidP="007678FA">
      <w:pPr>
        <w:ind w:left="-142" w:firstLine="142"/>
        <w:jc w:val="center"/>
        <w:rPr>
          <w:rFonts w:ascii="GHEA Grapalat" w:hAnsi="GHEA Grapalat" w:cs="Sylfaen"/>
          <w:b/>
          <w:sz w:val="22"/>
        </w:rPr>
      </w:pPr>
    </w:p>
    <w:p w14:paraId="397F9211" w14:textId="77777777" w:rsidR="007678FA" w:rsidRPr="003C22C8" w:rsidRDefault="007678FA" w:rsidP="007678FA">
      <w:pPr>
        <w:ind w:left="-142" w:firstLine="142"/>
        <w:jc w:val="center"/>
        <w:rPr>
          <w:rFonts w:ascii="GHEA Grapalat" w:hAnsi="GHEA Grapalat" w:cs="Sylfaen"/>
          <w:b/>
        </w:rPr>
      </w:pPr>
    </w:p>
    <w:p w14:paraId="6E136260" w14:textId="77777777"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D38A93" w14:textId="77777777" w:rsidR="00803953" w:rsidRDefault="00803953">
      <w:r>
        <w:separator/>
      </w:r>
    </w:p>
  </w:endnote>
  <w:endnote w:type="continuationSeparator" w:id="0">
    <w:p w14:paraId="65585344" w14:textId="77777777" w:rsidR="00803953" w:rsidRDefault="00803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CBEBB9" w14:textId="77777777" w:rsidR="00803953" w:rsidRDefault="00803953">
      <w:r>
        <w:separator/>
      </w:r>
    </w:p>
  </w:footnote>
  <w:footnote w:type="continuationSeparator" w:id="0">
    <w:p w14:paraId="6406FC30" w14:textId="77777777" w:rsidR="00803953" w:rsidRDefault="00803953">
      <w:r>
        <w:continuationSeparator/>
      </w:r>
    </w:p>
  </w:footnote>
  <w:footnote w:id="1">
    <w:p w14:paraId="77F7A93F" w14:textId="77777777" w:rsidR="002125BE" w:rsidRPr="008A1EE5" w:rsidRDefault="002125BE" w:rsidP="002E2E3B">
      <w:pPr>
        <w:pStyle w:val="af2"/>
        <w:jc w:val="both"/>
        <w:rPr>
          <w:rFonts w:ascii="GHEA Grapalat" w:hAnsi="GHEA Grapalat" w:cs="Sylfaen"/>
          <w:i/>
          <w:lang w:val="hy-AM"/>
        </w:rPr>
      </w:pPr>
    </w:p>
    <w:p w14:paraId="7324C620" w14:textId="77777777" w:rsidR="002125BE" w:rsidRPr="008A1EE5" w:rsidRDefault="002125BE">
      <w:pPr>
        <w:pStyle w:val="af2"/>
        <w:rPr>
          <w:rFonts w:ascii="Times New Roman" w:hAnsi="Times New Roman"/>
          <w:vertAlign w:val="superscript"/>
          <w:lang w:val="hy-AM"/>
        </w:rPr>
      </w:pPr>
    </w:p>
  </w:footnote>
  <w:footnote w:id="2">
    <w:p w14:paraId="64D1BDB9" w14:textId="77777777" w:rsidR="002125BE" w:rsidRPr="00C2685D" w:rsidRDefault="002125BE">
      <w:pPr>
        <w:pStyle w:val="af2"/>
        <w:rPr>
          <w:rFonts w:ascii="GHEA Grapalat" w:hAnsi="GHEA Grapalat"/>
          <w:lang w:val="hy-AM"/>
        </w:rPr>
      </w:pPr>
      <w:r w:rsidRPr="00C2685D">
        <w:rPr>
          <w:rFonts w:ascii="GHEA Grapalat" w:hAnsi="GHEA Grapalat" w:cs="Sylfaen"/>
          <w:i/>
          <w:sz w:val="16"/>
          <w:szCs w:val="16"/>
          <w:vertAlign w:val="superscript"/>
          <w:lang w:val="hy-AM"/>
        </w:rPr>
        <w:t xml:space="preserve">13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r w:rsidRPr="00C2685D">
        <w:rPr>
          <w:rFonts w:ascii="GHEA Grapalat" w:hAnsi="GHEA Grapalat"/>
          <w:lang w:val="hy-AM"/>
        </w:rPr>
        <w:t xml:space="preserve"> </w:t>
      </w:r>
    </w:p>
  </w:footnote>
  <w:footnote w:id="3">
    <w:p w14:paraId="5D684509" w14:textId="77777777" w:rsidR="002125BE" w:rsidRPr="00EC2CDE" w:rsidRDefault="002125BE" w:rsidP="00EF4630">
      <w:pPr>
        <w:pStyle w:val="af2"/>
        <w:jc w:val="both"/>
        <w:rPr>
          <w:rFonts w:ascii="Sylfaen" w:hAnsi="Sylfaen" w:cs="Sylfaen"/>
          <w:lang w:val="af-ZA"/>
        </w:rPr>
      </w:pPr>
      <w:r>
        <w:rPr>
          <w:rFonts w:ascii="GHEA Grapalat" w:hAnsi="GHEA Grapalat" w:cs="Sylfaen"/>
          <w:i/>
          <w:sz w:val="16"/>
          <w:szCs w:val="16"/>
          <w:vertAlign w:val="superscript"/>
          <w:lang w:val="es-ES" w:eastAsia="en-US"/>
        </w:rPr>
        <w:t xml:space="preserve">14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4">
    <w:p w14:paraId="042D5A84" w14:textId="77777777" w:rsidR="002125BE" w:rsidRPr="00E81BDB" w:rsidRDefault="002125BE" w:rsidP="00E74BF6">
      <w:pPr>
        <w:pStyle w:val="af2"/>
        <w:jc w:val="both"/>
        <w:rPr>
          <w:lang w:val="af-ZA"/>
        </w:rPr>
      </w:pPr>
      <w:r w:rsidRPr="00CB0ADE">
        <w:rPr>
          <w:rStyle w:val="af6"/>
          <w:color w:val="FFFFFF"/>
        </w:rPr>
        <w:footnoteRef/>
      </w:r>
      <w:r w:rsidRPr="003053EF">
        <w:t xml:space="preserve"> </w:t>
      </w:r>
      <w:r>
        <w:rPr>
          <w:vertAlign w:val="superscript"/>
          <w:lang w:val="af-ZA"/>
        </w:rPr>
        <w:t>15</w:t>
      </w:r>
      <w:r w:rsidRPr="003053EF">
        <w:rPr>
          <w:rFonts w:ascii="GHEA Grapalat" w:hAnsi="GHEA Grapalat" w:cs="Sylfaen"/>
          <w:i/>
          <w:sz w:val="16"/>
          <w:szCs w:val="16"/>
          <w:lang w:val="en-US"/>
        </w:rPr>
        <w:t>Եթե</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հրավերով</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հայտի</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ապահովման</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ներկայացման</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պահանջ</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սահմանված</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չէ</w:t>
      </w:r>
      <w:r w:rsidRPr="00E81BDB">
        <w:rPr>
          <w:rFonts w:ascii="GHEA Grapalat" w:hAnsi="GHEA Grapalat" w:cs="Sylfaen"/>
          <w:i/>
          <w:sz w:val="16"/>
          <w:szCs w:val="16"/>
          <w:lang w:val="af-ZA"/>
        </w:rPr>
        <w:t xml:space="preserve">, </w:t>
      </w:r>
      <w:r>
        <w:rPr>
          <w:rFonts w:ascii="GHEA Grapalat" w:hAnsi="GHEA Grapalat" w:cs="Sylfaen"/>
          <w:i/>
          <w:sz w:val="16"/>
          <w:szCs w:val="16"/>
          <w:lang w:val="en-US"/>
        </w:rPr>
        <w:t>ապա</w:t>
      </w:r>
      <w:r w:rsidRPr="00E81BDB">
        <w:rPr>
          <w:rFonts w:ascii="GHEA Grapalat" w:hAnsi="GHEA Grapalat" w:cs="Sylfaen"/>
          <w:i/>
          <w:sz w:val="16"/>
          <w:szCs w:val="16"/>
          <w:lang w:val="af-ZA"/>
        </w:rPr>
        <w:t xml:space="preserve"> </w:t>
      </w:r>
      <w:r w:rsidRPr="003053EF">
        <w:rPr>
          <w:rFonts w:ascii="GHEA Grapalat" w:hAnsi="GHEA Grapalat" w:cs="Sylfaen"/>
          <w:i/>
          <w:sz w:val="16"/>
          <w:szCs w:val="16"/>
          <w:lang w:val="en-US"/>
        </w:rPr>
        <w:t>սույն</w:t>
      </w:r>
      <w:r w:rsidRPr="00E81BDB">
        <w:rPr>
          <w:rFonts w:ascii="GHEA Grapalat" w:hAnsi="GHEA Grapalat" w:cs="Sylfaen"/>
          <w:i/>
          <w:sz w:val="16"/>
          <w:szCs w:val="16"/>
          <w:lang w:val="af-ZA"/>
        </w:rPr>
        <w:t xml:space="preserve"> </w:t>
      </w:r>
      <w:r w:rsidRPr="003053EF">
        <w:rPr>
          <w:rFonts w:ascii="GHEA Grapalat" w:hAnsi="GHEA Grapalat" w:cs="Sylfaen"/>
          <w:i/>
          <w:sz w:val="16"/>
          <w:szCs w:val="16"/>
          <w:lang w:val="en-US"/>
        </w:rPr>
        <w:t>կետը</w:t>
      </w:r>
      <w:r w:rsidRPr="00E81BDB">
        <w:rPr>
          <w:rFonts w:ascii="GHEA Grapalat" w:hAnsi="GHEA Grapalat" w:cs="Sylfaen"/>
          <w:i/>
          <w:sz w:val="16"/>
          <w:szCs w:val="16"/>
          <w:lang w:val="af-ZA"/>
        </w:rPr>
        <w:t xml:space="preserve"> </w:t>
      </w:r>
      <w:r w:rsidRPr="003053EF">
        <w:rPr>
          <w:rFonts w:ascii="GHEA Grapalat" w:hAnsi="GHEA Grapalat" w:cs="Sylfaen"/>
          <w:i/>
          <w:sz w:val="16"/>
          <w:szCs w:val="16"/>
          <w:lang w:val="en-US"/>
        </w:rPr>
        <w:t>հրավերից</w:t>
      </w:r>
      <w:r w:rsidRPr="00E81BDB">
        <w:rPr>
          <w:rFonts w:ascii="GHEA Grapalat" w:hAnsi="GHEA Grapalat" w:cs="Sylfaen"/>
          <w:i/>
          <w:sz w:val="16"/>
          <w:szCs w:val="16"/>
          <w:lang w:val="af-ZA"/>
        </w:rPr>
        <w:t xml:space="preserve"> </w:t>
      </w:r>
      <w:r w:rsidRPr="003053EF">
        <w:rPr>
          <w:rFonts w:ascii="GHEA Grapalat" w:hAnsi="GHEA Grapalat" w:cs="Sylfaen"/>
          <w:i/>
          <w:sz w:val="16"/>
          <w:szCs w:val="16"/>
          <w:lang w:val="en-US"/>
        </w:rPr>
        <w:t>հանվում</w:t>
      </w:r>
      <w:r w:rsidRPr="00E81BDB">
        <w:rPr>
          <w:rFonts w:ascii="GHEA Grapalat" w:hAnsi="GHEA Grapalat" w:cs="Sylfaen"/>
          <w:i/>
          <w:sz w:val="16"/>
          <w:szCs w:val="16"/>
          <w:lang w:val="af-ZA"/>
        </w:rPr>
        <w:t xml:space="preserve"> </w:t>
      </w:r>
      <w:r w:rsidRPr="003053EF">
        <w:rPr>
          <w:rFonts w:ascii="GHEA Grapalat" w:hAnsi="GHEA Grapalat" w:cs="Sylfaen"/>
          <w:i/>
          <w:sz w:val="16"/>
          <w:szCs w:val="16"/>
          <w:lang w:val="en-US"/>
        </w:rPr>
        <w:t>է</w:t>
      </w:r>
      <w:r w:rsidRPr="00E81BDB">
        <w:rPr>
          <w:rFonts w:ascii="GHEA Grapalat" w:hAnsi="GHEA Grapalat" w:cs="Sylfaen"/>
          <w:i/>
          <w:sz w:val="16"/>
          <w:szCs w:val="16"/>
          <w:lang w:val="af-ZA"/>
        </w:rPr>
        <w:t>:</w:t>
      </w:r>
    </w:p>
  </w:footnote>
  <w:footnote w:id="5">
    <w:p w14:paraId="5AF6312D" w14:textId="77777777" w:rsidR="002125BE" w:rsidRPr="00B01C80" w:rsidRDefault="002125BE" w:rsidP="0070321D">
      <w:pPr>
        <w:pStyle w:val="af4"/>
        <w:spacing w:before="0" w:beforeAutospacing="0" w:after="0" w:afterAutospacing="0"/>
        <w:ind w:firstLine="708"/>
        <w:jc w:val="both"/>
        <w:rPr>
          <w:rFonts w:ascii="Calibri" w:hAnsi="Calibri"/>
          <w:sz w:val="20"/>
          <w:szCs w:val="20"/>
          <w:lang w:val="hy-AM" w:eastAsia="ru-RU"/>
        </w:rPr>
      </w:pPr>
      <w:r>
        <w:rPr>
          <w:rStyle w:val="af6"/>
        </w:rPr>
        <w:footnoteRef/>
      </w:r>
      <w:r w:rsidRPr="007C2603">
        <w:rPr>
          <w:lang w:val="af-ZA"/>
        </w:rPr>
        <w:t xml:space="preserve"> </w:t>
      </w:r>
      <w:r w:rsidRPr="007C2603">
        <w:rPr>
          <w:rFonts w:ascii="GHEA Grapalat" w:hAnsi="GHEA Grapalat"/>
          <w:i/>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հայտերը բացելու օրվա դրությամբ ունի միջազգային հեղինակավոր կազմակերպությունների (Fitch, Moodys, </w:t>
      </w:r>
      <w:hyperlink r:id="rId1" w:tgtFrame="_blank" w:history="1">
        <w:r w:rsidRPr="007C2603">
          <w:rPr>
            <w:rFonts w:ascii="GHEA Grapalat" w:hAnsi="GHEA Grapalat"/>
            <w:i/>
            <w:sz w:val="16"/>
            <w:szCs w:val="16"/>
            <w:lang w:val="hy-AM" w:eastAsia="ru-RU"/>
          </w:rPr>
          <w:t>Standard &amp; Poor’s</w:t>
        </w:r>
      </w:hyperlink>
      <w:r w:rsidRPr="007C2603">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չափով:&gt;&gt; բառերով։ Ընդ որում  նշվում է նաև վարկանիշի չափը:</w:t>
      </w:r>
    </w:p>
    <w:p w14:paraId="31C9602B" w14:textId="77777777" w:rsidR="002125BE" w:rsidRPr="007C2603" w:rsidRDefault="002125BE">
      <w:pPr>
        <w:pStyle w:val="af2"/>
        <w:rPr>
          <w:rFonts w:ascii="Calibri" w:hAnsi="Calibri"/>
        </w:rPr>
      </w:pPr>
    </w:p>
  </w:footnote>
  <w:footnote w:id="6">
    <w:p w14:paraId="157B1CC7" w14:textId="77777777" w:rsidR="002125BE" w:rsidRDefault="002125BE" w:rsidP="0039302D">
      <w:pPr>
        <w:pStyle w:val="af2"/>
        <w:rPr>
          <w:rFonts w:ascii="GHEA Grapalat" w:hAnsi="GHEA Grapalat"/>
          <w:i/>
          <w:lang w:val="hy-AM"/>
        </w:rPr>
      </w:pPr>
      <w:r w:rsidRPr="0039302D">
        <w:rPr>
          <w:rFonts w:ascii="GHEA Grapalat" w:hAnsi="GHEA Grapalat"/>
          <w:i/>
          <w:lang w:val="hy-AM"/>
        </w:rPr>
        <w:t>*լրացվում</w:t>
      </w:r>
      <w:r w:rsidRPr="0039302D">
        <w:rPr>
          <w:rFonts w:ascii="GHEA Grapalat" w:hAnsi="GHEA Grapalat"/>
          <w:i/>
          <w:lang w:val="af-ZA"/>
        </w:rPr>
        <w:t xml:space="preserve"> </w:t>
      </w:r>
      <w:r w:rsidRPr="0039302D">
        <w:rPr>
          <w:rFonts w:ascii="GHEA Grapalat" w:hAnsi="GHEA Grapalat"/>
          <w:i/>
          <w:lang w:val="hy-AM"/>
        </w:rPr>
        <w:t>է</w:t>
      </w:r>
      <w:r w:rsidRPr="0039302D">
        <w:rPr>
          <w:rFonts w:ascii="GHEA Grapalat" w:hAnsi="GHEA Grapalat"/>
          <w:i/>
          <w:lang w:val="af-ZA"/>
        </w:rPr>
        <w:t xml:space="preserve"> </w:t>
      </w:r>
      <w:r w:rsidRPr="0039302D">
        <w:rPr>
          <w:rFonts w:ascii="GHEA Grapalat" w:hAnsi="GHEA Grapalat"/>
          <w:i/>
          <w:lang w:val="hy-AM"/>
        </w:rPr>
        <w:t>հանձնաժողովի</w:t>
      </w:r>
      <w:r w:rsidRPr="0039302D">
        <w:rPr>
          <w:rFonts w:ascii="GHEA Grapalat" w:hAnsi="GHEA Grapalat"/>
          <w:i/>
          <w:lang w:val="af-ZA"/>
        </w:rPr>
        <w:t xml:space="preserve"> </w:t>
      </w:r>
      <w:r w:rsidRPr="0039302D">
        <w:rPr>
          <w:rFonts w:ascii="GHEA Grapalat" w:hAnsi="GHEA Grapalat"/>
          <w:i/>
          <w:lang w:val="hy-AM"/>
        </w:rPr>
        <w:t>քարտուղարի</w:t>
      </w:r>
      <w:r w:rsidRPr="0039302D">
        <w:rPr>
          <w:rFonts w:ascii="GHEA Grapalat" w:hAnsi="GHEA Grapalat"/>
          <w:i/>
          <w:lang w:val="af-ZA"/>
        </w:rPr>
        <w:t xml:space="preserve"> </w:t>
      </w:r>
      <w:r w:rsidRPr="0039302D">
        <w:rPr>
          <w:rFonts w:ascii="GHEA Grapalat" w:hAnsi="GHEA Grapalat"/>
          <w:i/>
          <w:lang w:val="hy-AM"/>
        </w:rPr>
        <w:t>կողմից</w:t>
      </w:r>
      <w:r w:rsidRPr="0039302D">
        <w:rPr>
          <w:rFonts w:ascii="GHEA Grapalat" w:hAnsi="GHEA Grapalat"/>
          <w:i/>
          <w:lang w:val="af-ZA"/>
        </w:rPr>
        <w:t xml:space="preserve">` </w:t>
      </w:r>
      <w:r w:rsidRPr="0039302D">
        <w:rPr>
          <w:rFonts w:ascii="GHEA Grapalat" w:hAnsi="GHEA Grapalat"/>
          <w:i/>
          <w:lang w:val="hy-AM"/>
        </w:rPr>
        <w:t>մինչև</w:t>
      </w:r>
      <w:r w:rsidRPr="0039302D">
        <w:rPr>
          <w:rFonts w:ascii="GHEA Grapalat" w:hAnsi="GHEA Grapalat"/>
          <w:i/>
          <w:lang w:val="af-ZA"/>
        </w:rPr>
        <w:t xml:space="preserve"> </w:t>
      </w:r>
      <w:r w:rsidRPr="0039302D">
        <w:rPr>
          <w:rFonts w:ascii="GHEA Grapalat" w:hAnsi="GHEA Grapalat"/>
          <w:i/>
          <w:lang w:val="hy-AM"/>
        </w:rPr>
        <w:t>հրավերը</w:t>
      </w:r>
      <w:r w:rsidRPr="0039302D">
        <w:rPr>
          <w:rFonts w:ascii="GHEA Grapalat" w:hAnsi="GHEA Grapalat"/>
          <w:i/>
          <w:lang w:val="af-ZA"/>
        </w:rPr>
        <w:t xml:space="preserve"> </w:t>
      </w:r>
      <w:r w:rsidRPr="0039302D">
        <w:rPr>
          <w:rFonts w:ascii="GHEA Grapalat" w:hAnsi="GHEA Grapalat"/>
          <w:i/>
          <w:lang w:val="hy-AM"/>
        </w:rPr>
        <w:t>տեղեկագրում</w:t>
      </w:r>
      <w:r w:rsidRPr="0039302D">
        <w:rPr>
          <w:rFonts w:ascii="GHEA Grapalat" w:hAnsi="GHEA Grapalat"/>
          <w:i/>
          <w:lang w:val="af-ZA"/>
        </w:rPr>
        <w:t xml:space="preserve"> </w:t>
      </w:r>
      <w:r w:rsidRPr="0039302D">
        <w:rPr>
          <w:rFonts w:ascii="GHEA Grapalat" w:hAnsi="GHEA Grapalat"/>
          <w:i/>
          <w:lang w:val="hy-AM"/>
        </w:rPr>
        <w:t>հրապարակելը:</w:t>
      </w:r>
    </w:p>
    <w:p w14:paraId="2F0BB8E3" w14:textId="77777777" w:rsidR="002125BE" w:rsidRPr="0039302D" w:rsidRDefault="002125BE" w:rsidP="0039302D">
      <w:pPr>
        <w:pStyle w:val="af2"/>
        <w:rPr>
          <w:rFonts w:ascii="GHEA Grapalat" w:hAnsi="GHEA Grapalat"/>
          <w:i/>
          <w:lang w:val="hy-AM"/>
        </w:rPr>
      </w:pPr>
    </w:p>
    <w:p w14:paraId="6FC0B7F3" w14:textId="77777777" w:rsidR="002125BE" w:rsidRPr="0039302D" w:rsidRDefault="002125BE" w:rsidP="0039302D">
      <w:pPr>
        <w:pStyle w:val="31"/>
        <w:spacing w:line="240" w:lineRule="auto"/>
        <w:ind w:left="142" w:firstLine="0"/>
        <w:rPr>
          <w:rFonts w:ascii="GHEA Grapalat" w:hAnsi="GHEA Grapalat"/>
          <w:i/>
          <w:lang w:val="hy-AM" w:eastAsia="ru-RU"/>
        </w:rPr>
      </w:pPr>
      <w:r w:rsidRPr="0039302D">
        <w:rPr>
          <w:rFonts w:ascii="GHEA Grapalat" w:hAnsi="GHEA Grapalat"/>
          <w:i/>
          <w:lang w:val="hy-AM" w:eastAsia="ru-RU"/>
        </w:rPr>
        <w:t>**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39302D">
        <w:rPr>
          <w:rFonts w:ascii="Calibri" w:hAnsi="Calibri" w:cs="Calibri"/>
          <w:i/>
          <w:lang w:val="hy-AM" w:eastAsia="ru-RU"/>
        </w:rPr>
        <w:t> </w:t>
      </w:r>
      <w:r w:rsidRPr="0039302D">
        <w:rPr>
          <w:rFonts w:ascii="GHEA Grapalat" w:hAnsi="GHEA Grapalat" w:cs="GHEA Grapalat"/>
          <w:i/>
          <w:lang w:val="hy-AM" w:eastAsia="ru-RU"/>
        </w:rPr>
        <w:t>մասին»</w:t>
      </w:r>
      <w:r w:rsidRPr="0039302D">
        <w:rPr>
          <w:rFonts w:ascii="GHEA Grapalat" w:hAnsi="GHEA Grapalat"/>
          <w:i/>
          <w:lang w:val="hy-AM" w:eastAsia="ru-RU"/>
        </w:rPr>
        <w:t xml:space="preserve"> </w:t>
      </w:r>
      <w:r w:rsidRPr="0039302D">
        <w:rPr>
          <w:rFonts w:ascii="GHEA Grapalat" w:hAnsi="GHEA Grapalat" w:cs="GHEA Grapalat"/>
          <w:i/>
          <w:lang w:val="hy-AM" w:eastAsia="ru-RU"/>
        </w:rPr>
        <w:t>օրենքի</w:t>
      </w:r>
      <w:r w:rsidRPr="0039302D">
        <w:rPr>
          <w:rFonts w:ascii="GHEA Grapalat" w:hAnsi="GHEA Grapalat"/>
          <w:i/>
          <w:lang w:val="hy-AM" w:eastAsia="ru-RU"/>
        </w:rPr>
        <w:t xml:space="preserve"> </w:t>
      </w:r>
      <w:r w:rsidRPr="0039302D">
        <w:rPr>
          <w:rFonts w:ascii="GHEA Grapalat" w:hAnsi="GHEA Grapalat" w:cs="GHEA Grapalat"/>
          <w:i/>
          <w:lang w:val="hy-AM" w:eastAsia="ru-RU"/>
        </w:rPr>
        <w:t>հիման</w:t>
      </w:r>
      <w:r w:rsidRPr="0039302D">
        <w:rPr>
          <w:rFonts w:ascii="GHEA Grapalat" w:hAnsi="GHEA Grapalat"/>
          <w:i/>
          <w:lang w:val="hy-AM" w:eastAsia="ru-RU"/>
        </w:rPr>
        <w:t xml:space="preserve"> </w:t>
      </w:r>
      <w:r w:rsidRPr="0039302D">
        <w:rPr>
          <w:rFonts w:ascii="GHEA Grapalat" w:hAnsi="GHEA Grapalat" w:cs="GHEA Grapalat"/>
          <w:i/>
          <w:lang w:val="hy-AM" w:eastAsia="ru-RU"/>
        </w:rPr>
        <w:t>վրա</w:t>
      </w:r>
      <w:r w:rsidRPr="0039302D">
        <w:rPr>
          <w:rFonts w:ascii="GHEA Grapalat" w:hAnsi="GHEA Grapalat"/>
          <w:i/>
          <w:lang w:val="hy-AM" w:eastAsia="ru-RU"/>
        </w:rPr>
        <w:t xml:space="preserve"> </w:t>
      </w:r>
      <w:r w:rsidRPr="0039302D">
        <w:rPr>
          <w:rFonts w:ascii="GHEA Grapalat" w:hAnsi="GHEA Grapalat" w:cs="GHEA Grapalat"/>
          <w:i/>
          <w:lang w:val="hy-AM" w:eastAsia="ru-RU"/>
        </w:rPr>
        <w:t>իրական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շահառուների</w:t>
      </w:r>
      <w:r w:rsidRPr="0039302D">
        <w:rPr>
          <w:rFonts w:ascii="GHEA Grapalat" w:hAnsi="GHEA Grapalat"/>
          <w:i/>
          <w:lang w:val="hy-AM" w:eastAsia="ru-RU"/>
        </w:rPr>
        <w:t xml:space="preserve"> </w:t>
      </w:r>
      <w:r w:rsidRPr="0039302D">
        <w:rPr>
          <w:rFonts w:ascii="GHEA Grapalat" w:hAnsi="GHEA Grapalat" w:cs="GHEA Grapalat"/>
          <w:i/>
          <w:lang w:val="hy-AM" w:eastAsia="ru-RU"/>
        </w:rPr>
        <w:t>վերաբերյալ</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հայտարարագիր</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պարտականություն</w:t>
      </w:r>
      <w:r w:rsidRPr="0039302D">
        <w:rPr>
          <w:rFonts w:ascii="GHEA Grapalat" w:hAnsi="GHEA Grapalat"/>
          <w:i/>
          <w:lang w:val="hy-AM" w:eastAsia="ru-RU"/>
        </w:rPr>
        <w:t xml:space="preserve"> </w:t>
      </w:r>
      <w:r w:rsidRPr="0039302D">
        <w:rPr>
          <w:rFonts w:ascii="GHEA Grapalat" w:hAnsi="GHEA Grapalat" w:cs="GHEA Grapalat"/>
          <w:i/>
          <w:lang w:val="hy-AM" w:eastAsia="ru-RU"/>
        </w:rPr>
        <w:t>ունեցող</w:t>
      </w:r>
      <w:r w:rsidRPr="0039302D">
        <w:rPr>
          <w:rFonts w:ascii="GHEA Grapalat" w:hAnsi="GHEA Grapalat"/>
          <w:i/>
          <w:lang w:val="hy-AM" w:eastAsia="ru-RU"/>
        </w:rPr>
        <w:t xml:space="preserve"> </w:t>
      </w:r>
      <w:r w:rsidRPr="0039302D">
        <w:rPr>
          <w:rFonts w:ascii="GHEA Grapalat" w:hAnsi="GHEA Grapalat" w:cs="GHEA Grapalat"/>
          <w:i/>
          <w:lang w:val="hy-AM" w:eastAsia="ru-RU"/>
        </w:rPr>
        <w:t>իրավաբանական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անձ</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և</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հայտը</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օրվա</w:t>
      </w:r>
      <w:r w:rsidRPr="0039302D">
        <w:rPr>
          <w:rFonts w:ascii="GHEA Grapalat" w:hAnsi="GHEA Grapalat"/>
          <w:i/>
          <w:lang w:val="hy-AM" w:eastAsia="ru-RU"/>
        </w:rPr>
        <w:t xml:space="preserve"> </w:t>
      </w:r>
      <w:r w:rsidRPr="0039302D">
        <w:rPr>
          <w:rFonts w:ascii="GHEA Grapalat" w:hAnsi="GHEA Grapalat" w:cs="GHEA Grapalat"/>
          <w:i/>
          <w:lang w:val="hy-AM" w:eastAsia="ru-RU"/>
        </w:rPr>
        <w:t>դրությամբ</w:t>
      </w:r>
      <w:r w:rsidRPr="0039302D">
        <w:rPr>
          <w:rFonts w:ascii="GHEA Grapalat" w:hAnsi="GHEA Grapalat"/>
          <w:i/>
          <w:lang w:val="hy-AM" w:eastAsia="ru-RU"/>
        </w:rPr>
        <w:t xml:space="preserve"> </w:t>
      </w:r>
      <w:r w:rsidRPr="0039302D">
        <w:rPr>
          <w:rFonts w:ascii="GHEA Grapalat" w:hAnsi="GHEA Grapalat" w:cs="GHEA Grapalat"/>
          <w:i/>
          <w:lang w:val="hy-AM" w:eastAsia="ru-RU"/>
        </w:rPr>
        <w:t>սահմանված</w:t>
      </w:r>
      <w:r w:rsidRPr="0039302D">
        <w:rPr>
          <w:rFonts w:ascii="GHEA Grapalat" w:hAnsi="GHEA Grapalat"/>
          <w:i/>
          <w:lang w:val="hy-AM" w:eastAsia="ru-RU"/>
        </w:rPr>
        <w:t xml:space="preserve"> </w:t>
      </w:r>
      <w:r w:rsidRPr="0039302D">
        <w:rPr>
          <w:rFonts w:ascii="GHEA Grapalat" w:hAnsi="GHEA Grapalat" w:cs="GHEA Grapalat"/>
          <w:i/>
          <w:lang w:val="hy-AM" w:eastAsia="ru-RU"/>
        </w:rPr>
        <w:t>կարգով</w:t>
      </w:r>
      <w:r w:rsidRPr="0039302D">
        <w:rPr>
          <w:rFonts w:ascii="GHEA Grapalat" w:hAnsi="GHEA Grapalat"/>
          <w:i/>
          <w:lang w:val="hy-AM" w:eastAsia="ru-RU"/>
        </w:rPr>
        <w:t xml:space="preserve"> </w:t>
      </w:r>
      <w:r w:rsidRPr="0039302D">
        <w:rPr>
          <w:rFonts w:ascii="GHEA Grapalat" w:hAnsi="GHEA Grapalat" w:cs="GHEA Grapalat"/>
          <w:i/>
          <w:lang w:val="hy-AM" w:eastAsia="ru-RU"/>
        </w:rPr>
        <w:t>պետք</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ի</w:t>
      </w:r>
      <w:r w:rsidRPr="0039302D">
        <w:rPr>
          <w:rFonts w:ascii="GHEA Grapalat" w:hAnsi="GHEA Grapalat"/>
          <w:i/>
          <w:lang w:val="hy-AM" w:eastAsia="ru-RU"/>
        </w:rPr>
        <w:t xml:space="preserve">րավաբանական անձանց պետական ռեգիստրի գործակալությունում գրանցված լիներ իր իրական շահառուների վերաբերյալ տեղեկությունները, </w:t>
      </w:r>
    </w:p>
    <w:p w14:paraId="4F5DDD29" w14:textId="77777777" w:rsidR="002125BE" w:rsidRPr="0039302D" w:rsidRDefault="002125BE" w:rsidP="0039302D">
      <w:pPr>
        <w:pStyle w:val="31"/>
        <w:spacing w:line="240" w:lineRule="auto"/>
        <w:ind w:left="142" w:firstLine="0"/>
        <w:rPr>
          <w:rFonts w:ascii="GHEA Grapalat" w:hAnsi="GHEA Grapalat"/>
          <w:i/>
          <w:lang w:val="hy-AM" w:eastAsia="ru-RU"/>
        </w:rPr>
      </w:pPr>
    </w:p>
    <w:p w14:paraId="5EFA5FB6" w14:textId="77777777" w:rsidR="002125BE" w:rsidRPr="0039302D" w:rsidRDefault="002125BE" w:rsidP="0039302D">
      <w:pPr>
        <w:pStyle w:val="31"/>
        <w:spacing w:line="240" w:lineRule="auto"/>
        <w:ind w:left="142" w:firstLine="218"/>
        <w:rPr>
          <w:rFonts w:ascii="GHEA Grapalat" w:hAnsi="GHEA Grapalat"/>
          <w:i/>
          <w:lang w:val="hy-AM" w:eastAsia="ru-RU"/>
        </w:rPr>
      </w:pPr>
      <w:r w:rsidRPr="0039302D">
        <w:rPr>
          <w:rFonts w:ascii="GHEA Grapalat" w:hAnsi="GHEA Grapalat"/>
          <w:i/>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39302D">
        <w:rPr>
          <w:rFonts w:ascii="Cambria Math" w:hAnsi="Cambria Math" w:cs="Cambria Math"/>
          <w:i/>
          <w:lang w:val="hy-AM" w:eastAsia="ru-RU"/>
        </w:rPr>
        <w:t>․</w:t>
      </w:r>
      <w:r w:rsidRPr="0039302D">
        <w:rPr>
          <w:rFonts w:ascii="GHEA Grapalat" w:hAnsi="GHEA Grapalat"/>
          <w:i/>
          <w:lang w:val="hy-AM" w:eastAsia="ru-RU"/>
        </w:rPr>
        <w:t>1 -ի&gt;&gt; բառերով,</w:t>
      </w:r>
    </w:p>
    <w:p w14:paraId="46369F96" w14:textId="77777777" w:rsidR="002125BE" w:rsidRPr="0039302D" w:rsidRDefault="002125BE" w:rsidP="0039302D">
      <w:pPr>
        <w:pStyle w:val="af2"/>
        <w:rPr>
          <w:rFonts w:ascii="GHEA Grapalat" w:hAnsi="GHEA Grapalat"/>
          <w:i/>
          <w:lang w:val="hy-AM"/>
        </w:rPr>
      </w:pPr>
    </w:p>
    <w:p w14:paraId="3895087F" w14:textId="77777777" w:rsidR="002125BE" w:rsidRPr="0039302D" w:rsidRDefault="002125BE" w:rsidP="0039302D">
      <w:pPr>
        <w:pStyle w:val="af2"/>
        <w:ind w:firstLine="284"/>
        <w:rPr>
          <w:rFonts w:ascii="GHEA Grapalat" w:hAnsi="GHEA Grapalat"/>
          <w:i/>
          <w:lang w:val="hy-AM"/>
        </w:rPr>
      </w:pPr>
      <w:r w:rsidRPr="0039302D">
        <w:rPr>
          <w:rFonts w:ascii="GHEA Grapalat" w:hAnsi="GHEA Grapalat"/>
          <w:i/>
          <w:lang w:val="hy-AM"/>
        </w:rPr>
        <w:t>-եթե մասնակիցը անհատ ձեռնարկատեր  է կամ ֆիզիկական անձ, ապա իրական շահառուների վերաբերյալ տեղեկատվություն չի ներկայացնում:</w:t>
      </w:r>
    </w:p>
    <w:p w14:paraId="4873C328" w14:textId="77777777" w:rsidR="002125BE" w:rsidRPr="0039302D" w:rsidRDefault="002125BE" w:rsidP="0039302D">
      <w:pPr>
        <w:pStyle w:val="af2"/>
        <w:rPr>
          <w:rFonts w:ascii="GHEA Grapalat" w:hAnsi="GHEA Grapalat"/>
          <w:i/>
          <w:lang w:val="hy-AM"/>
        </w:rPr>
      </w:pPr>
    </w:p>
    <w:p w14:paraId="1C12B943" w14:textId="77777777" w:rsidR="002125BE" w:rsidRPr="0039302D" w:rsidRDefault="002125BE" w:rsidP="0039302D">
      <w:pPr>
        <w:pStyle w:val="af2"/>
        <w:rPr>
          <w:rFonts w:ascii="GHEA Grapalat" w:hAnsi="GHEA Grapalat"/>
          <w:i/>
          <w:lang w:val="af-ZA"/>
        </w:rPr>
      </w:pPr>
      <w:r w:rsidRPr="0039302D">
        <w:rPr>
          <w:rFonts w:ascii="GHEA Grapalat" w:hAnsi="GHEA Grapalat"/>
          <w:i/>
          <w:lang w:val="hy-AM"/>
        </w:rPr>
        <w:t xml:space="preserve"> </w:t>
      </w:r>
    </w:p>
    <w:p w14:paraId="155A101E" w14:textId="77777777" w:rsidR="002125BE" w:rsidRDefault="002125BE" w:rsidP="00CE3A99">
      <w:pPr>
        <w:jc w:val="both"/>
        <w:rPr>
          <w:rFonts w:ascii="GHEA Grapalat" w:hAnsi="GHEA Grapalat"/>
          <w:i/>
          <w:sz w:val="16"/>
          <w:szCs w:val="16"/>
          <w:lang w:val="hy-AM" w:eastAsia="ru-RU"/>
        </w:rPr>
      </w:pPr>
    </w:p>
    <w:p w14:paraId="3B28FB08" w14:textId="77777777" w:rsidR="002125BE" w:rsidRDefault="002125BE" w:rsidP="00CE3A99">
      <w:pPr>
        <w:jc w:val="both"/>
        <w:rPr>
          <w:rFonts w:ascii="GHEA Grapalat" w:hAnsi="GHEA Grapalat"/>
          <w:i/>
          <w:sz w:val="16"/>
          <w:szCs w:val="16"/>
          <w:lang w:val="hy-AM" w:eastAsia="ru-RU"/>
        </w:rPr>
      </w:pPr>
    </w:p>
    <w:p w14:paraId="2E333B39" w14:textId="77777777" w:rsidR="002125BE" w:rsidRDefault="002125BE" w:rsidP="00CE3A99">
      <w:pPr>
        <w:jc w:val="both"/>
        <w:rPr>
          <w:rFonts w:ascii="GHEA Grapalat" w:hAnsi="GHEA Grapalat"/>
          <w:i/>
          <w:sz w:val="16"/>
          <w:szCs w:val="16"/>
          <w:lang w:val="hy-AM" w:eastAsia="ru-RU"/>
        </w:rPr>
      </w:pPr>
    </w:p>
    <w:p w14:paraId="7E73C0F6" w14:textId="77777777" w:rsidR="002125BE" w:rsidRDefault="002125BE" w:rsidP="00CE3A99">
      <w:pPr>
        <w:jc w:val="both"/>
        <w:rPr>
          <w:rFonts w:ascii="GHEA Grapalat" w:hAnsi="GHEA Grapalat"/>
          <w:i/>
          <w:sz w:val="16"/>
          <w:szCs w:val="16"/>
          <w:lang w:val="hy-AM" w:eastAsia="ru-RU"/>
        </w:rPr>
      </w:pPr>
    </w:p>
    <w:p w14:paraId="39BE939B" w14:textId="77777777" w:rsidR="002125BE" w:rsidRDefault="002125BE" w:rsidP="00CE3A99">
      <w:pPr>
        <w:jc w:val="both"/>
        <w:rPr>
          <w:rFonts w:ascii="GHEA Grapalat" w:hAnsi="GHEA Grapalat"/>
          <w:i/>
          <w:sz w:val="16"/>
          <w:szCs w:val="16"/>
          <w:lang w:val="hy-AM" w:eastAsia="ru-RU"/>
        </w:rPr>
      </w:pPr>
    </w:p>
    <w:p w14:paraId="5F316D0F" w14:textId="77777777" w:rsidR="002125BE" w:rsidRDefault="002125BE" w:rsidP="00CE3A99">
      <w:pPr>
        <w:jc w:val="both"/>
        <w:rPr>
          <w:rFonts w:ascii="GHEA Grapalat" w:hAnsi="GHEA Grapalat"/>
          <w:i/>
          <w:sz w:val="16"/>
          <w:szCs w:val="16"/>
          <w:lang w:val="hy-AM" w:eastAsia="ru-RU"/>
        </w:rPr>
      </w:pPr>
    </w:p>
    <w:p w14:paraId="0631CACB" w14:textId="77777777" w:rsidR="002125BE" w:rsidRDefault="002125BE" w:rsidP="00CE3A99">
      <w:pPr>
        <w:jc w:val="both"/>
        <w:rPr>
          <w:rFonts w:ascii="GHEA Grapalat" w:hAnsi="GHEA Grapalat"/>
          <w:i/>
          <w:sz w:val="16"/>
          <w:szCs w:val="16"/>
          <w:lang w:val="hy-AM" w:eastAsia="ru-RU"/>
        </w:rPr>
      </w:pPr>
    </w:p>
    <w:p w14:paraId="3F3D8844" w14:textId="77777777" w:rsidR="002125BE" w:rsidRDefault="002125BE" w:rsidP="00CE3A99">
      <w:pPr>
        <w:jc w:val="both"/>
        <w:rPr>
          <w:rFonts w:ascii="GHEA Grapalat" w:hAnsi="GHEA Grapalat"/>
          <w:i/>
          <w:sz w:val="16"/>
          <w:szCs w:val="16"/>
          <w:lang w:val="hy-AM" w:eastAsia="ru-RU"/>
        </w:rPr>
      </w:pPr>
    </w:p>
    <w:p w14:paraId="36A16D39" w14:textId="77777777" w:rsidR="002125BE" w:rsidRDefault="002125BE" w:rsidP="00CE3A99">
      <w:pPr>
        <w:jc w:val="both"/>
        <w:rPr>
          <w:rFonts w:ascii="GHEA Grapalat" w:hAnsi="GHEA Grapalat"/>
          <w:i/>
          <w:sz w:val="16"/>
          <w:szCs w:val="16"/>
          <w:lang w:val="hy-AM" w:eastAsia="ru-RU"/>
        </w:rPr>
      </w:pPr>
    </w:p>
    <w:p w14:paraId="69E7F959" w14:textId="77777777" w:rsidR="002125BE" w:rsidRDefault="002125BE" w:rsidP="00CE3A99">
      <w:pPr>
        <w:jc w:val="both"/>
        <w:rPr>
          <w:rFonts w:ascii="GHEA Grapalat" w:hAnsi="GHEA Grapalat"/>
          <w:i/>
          <w:sz w:val="16"/>
          <w:szCs w:val="16"/>
          <w:lang w:val="hy-AM" w:eastAsia="ru-RU"/>
        </w:rPr>
      </w:pPr>
    </w:p>
    <w:p w14:paraId="0355BCC7" w14:textId="77777777" w:rsidR="002125BE" w:rsidRDefault="002125BE" w:rsidP="00CE3A99">
      <w:pPr>
        <w:jc w:val="both"/>
        <w:rPr>
          <w:rFonts w:ascii="GHEA Grapalat" w:hAnsi="GHEA Grapalat"/>
          <w:i/>
          <w:sz w:val="16"/>
          <w:szCs w:val="16"/>
          <w:lang w:val="hy-AM" w:eastAsia="ru-RU"/>
        </w:rPr>
      </w:pPr>
    </w:p>
    <w:p w14:paraId="0B37D1EC" w14:textId="77777777" w:rsidR="002125BE" w:rsidRDefault="002125BE" w:rsidP="00CE3A99">
      <w:pPr>
        <w:jc w:val="both"/>
        <w:rPr>
          <w:rFonts w:ascii="GHEA Grapalat" w:hAnsi="GHEA Grapalat"/>
          <w:i/>
          <w:sz w:val="16"/>
          <w:szCs w:val="16"/>
          <w:lang w:val="hy-AM" w:eastAsia="ru-RU"/>
        </w:rPr>
      </w:pPr>
    </w:p>
    <w:p w14:paraId="777D03FA" w14:textId="77777777" w:rsidR="002125BE" w:rsidRDefault="002125BE" w:rsidP="00CE3A99">
      <w:pPr>
        <w:jc w:val="both"/>
        <w:rPr>
          <w:rFonts w:ascii="GHEA Grapalat" w:hAnsi="GHEA Grapalat"/>
          <w:i/>
          <w:sz w:val="16"/>
          <w:szCs w:val="16"/>
          <w:lang w:val="hy-AM" w:eastAsia="ru-RU"/>
        </w:rPr>
      </w:pPr>
    </w:p>
    <w:p w14:paraId="120E8556" w14:textId="77777777" w:rsidR="002125BE" w:rsidRDefault="002125BE" w:rsidP="00CE3A99">
      <w:pPr>
        <w:jc w:val="both"/>
        <w:rPr>
          <w:rFonts w:ascii="GHEA Grapalat" w:hAnsi="GHEA Grapalat"/>
          <w:i/>
          <w:sz w:val="16"/>
          <w:szCs w:val="16"/>
          <w:lang w:val="hy-AM" w:eastAsia="ru-RU"/>
        </w:rPr>
      </w:pPr>
    </w:p>
    <w:p w14:paraId="521DDCED" w14:textId="77777777" w:rsidR="002125BE" w:rsidRDefault="002125BE" w:rsidP="00CE3A99">
      <w:pPr>
        <w:jc w:val="both"/>
        <w:rPr>
          <w:rFonts w:ascii="GHEA Grapalat" w:hAnsi="GHEA Grapalat"/>
          <w:i/>
          <w:sz w:val="16"/>
          <w:szCs w:val="16"/>
          <w:lang w:val="hy-AM" w:eastAsia="ru-RU"/>
        </w:rPr>
      </w:pPr>
    </w:p>
    <w:p w14:paraId="5EB16223" w14:textId="77777777" w:rsidR="002125BE" w:rsidRDefault="002125BE" w:rsidP="00CE3A99">
      <w:pPr>
        <w:jc w:val="both"/>
        <w:rPr>
          <w:rFonts w:ascii="GHEA Grapalat" w:hAnsi="GHEA Grapalat"/>
          <w:i/>
          <w:sz w:val="16"/>
          <w:szCs w:val="16"/>
          <w:lang w:val="hy-AM" w:eastAsia="ru-RU"/>
        </w:rPr>
      </w:pPr>
    </w:p>
    <w:p w14:paraId="560EC416" w14:textId="77777777" w:rsidR="002125BE" w:rsidRDefault="002125BE" w:rsidP="00CE3A99">
      <w:pPr>
        <w:jc w:val="both"/>
        <w:rPr>
          <w:rFonts w:ascii="GHEA Grapalat" w:hAnsi="GHEA Grapalat"/>
          <w:i/>
          <w:sz w:val="16"/>
          <w:szCs w:val="16"/>
          <w:lang w:val="hy-AM" w:eastAsia="ru-RU"/>
        </w:rPr>
      </w:pPr>
    </w:p>
    <w:p w14:paraId="0F856500" w14:textId="77777777" w:rsidR="002125BE" w:rsidRDefault="002125BE" w:rsidP="00CE3A99">
      <w:pPr>
        <w:jc w:val="both"/>
        <w:rPr>
          <w:rFonts w:ascii="GHEA Grapalat" w:hAnsi="GHEA Grapalat"/>
          <w:i/>
          <w:sz w:val="16"/>
          <w:szCs w:val="16"/>
          <w:lang w:val="hy-AM" w:eastAsia="ru-RU"/>
        </w:rPr>
      </w:pPr>
    </w:p>
    <w:p w14:paraId="0B805EC9" w14:textId="77777777" w:rsidR="002125BE" w:rsidRDefault="002125BE" w:rsidP="00CE3A99">
      <w:pPr>
        <w:jc w:val="both"/>
        <w:rPr>
          <w:rFonts w:ascii="GHEA Grapalat" w:hAnsi="GHEA Grapalat"/>
          <w:i/>
          <w:sz w:val="16"/>
          <w:szCs w:val="16"/>
          <w:lang w:val="hy-AM" w:eastAsia="ru-RU"/>
        </w:rPr>
      </w:pPr>
    </w:p>
    <w:p w14:paraId="56C0F7D2" w14:textId="77777777" w:rsidR="002125BE" w:rsidRDefault="002125BE" w:rsidP="00CE3A99">
      <w:pPr>
        <w:jc w:val="both"/>
        <w:rPr>
          <w:rFonts w:ascii="GHEA Grapalat" w:hAnsi="GHEA Grapalat"/>
          <w:i/>
          <w:sz w:val="16"/>
          <w:szCs w:val="16"/>
          <w:lang w:val="hy-AM" w:eastAsia="ru-RU"/>
        </w:rPr>
      </w:pPr>
    </w:p>
    <w:p w14:paraId="43F012F9" w14:textId="77777777" w:rsidR="002125BE" w:rsidRDefault="002125BE" w:rsidP="00CE3A99">
      <w:pPr>
        <w:jc w:val="both"/>
        <w:rPr>
          <w:rFonts w:ascii="GHEA Grapalat" w:hAnsi="GHEA Grapalat"/>
          <w:i/>
          <w:sz w:val="16"/>
          <w:szCs w:val="16"/>
          <w:lang w:val="hy-AM" w:eastAsia="ru-RU"/>
        </w:rPr>
      </w:pPr>
    </w:p>
    <w:p w14:paraId="6C14B292" w14:textId="77777777" w:rsidR="002125BE" w:rsidRDefault="002125BE" w:rsidP="00CE3A99">
      <w:pPr>
        <w:jc w:val="both"/>
        <w:rPr>
          <w:rFonts w:ascii="GHEA Grapalat" w:hAnsi="GHEA Grapalat"/>
          <w:i/>
          <w:sz w:val="16"/>
          <w:szCs w:val="16"/>
          <w:lang w:val="hy-AM" w:eastAsia="ru-RU"/>
        </w:rPr>
      </w:pPr>
    </w:p>
    <w:p w14:paraId="71137C41" w14:textId="77777777" w:rsidR="002125BE" w:rsidRDefault="002125BE" w:rsidP="00CE3A99">
      <w:pPr>
        <w:jc w:val="both"/>
        <w:rPr>
          <w:rFonts w:ascii="GHEA Grapalat" w:hAnsi="GHEA Grapalat"/>
          <w:i/>
          <w:sz w:val="16"/>
          <w:szCs w:val="16"/>
          <w:lang w:val="hy-AM" w:eastAsia="ru-RU"/>
        </w:rPr>
      </w:pPr>
    </w:p>
    <w:p w14:paraId="1392B523" w14:textId="77777777" w:rsidR="002125BE" w:rsidRDefault="002125BE" w:rsidP="00CE3A99">
      <w:pPr>
        <w:jc w:val="both"/>
        <w:rPr>
          <w:rFonts w:ascii="GHEA Grapalat" w:hAnsi="GHEA Grapalat"/>
          <w:i/>
          <w:sz w:val="16"/>
          <w:szCs w:val="16"/>
          <w:lang w:val="hy-AM" w:eastAsia="ru-RU"/>
        </w:rPr>
      </w:pPr>
    </w:p>
    <w:p w14:paraId="7E3BCC5D" w14:textId="77777777" w:rsidR="002125BE" w:rsidRDefault="002125BE" w:rsidP="00CE3A99">
      <w:pPr>
        <w:jc w:val="both"/>
        <w:rPr>
          <w:rFonts w:ascii="GHEA Grapalat" w:hAnsi="GHEA Grapalat"/>
          <w:i/>
          <w:sz w:val="16"/>
          <w:szCs w:val="16"/>
          <w:lang w:val="hy-AM" w:eastAsia="ru-RU"/>
        </w:rPr>
      </w:pPr>
    </w:p>
    <w:p w14:paraId="571C0505" w14:textId="77777777" w:rsidR="002125BE" w:rsidRDefault="002125BE" w:rsidP="00CE3A99">
      <w:pPr>
        <w:jc w:val="both"/>
        <w:rPr>
          <w:rFonts w:ascii="GHEA Grapalat" w:hAnsi="GHEA Grapalat"/>
          <w:i/>
          <w:sz w:val="16"/>
          <w:szCs w:val="16"/>
          <w:lang w:val="hy-AM" w:eastAsia="ru-RU"/>
        </w:rPr>
      </w:pPr>
    </w:p>
    <w:p w14:paraId="68F966C2" w14:textId="77777777" w:rsidR="002125BE" w:rsidRPr="002F2689" w:rsidRDefault="002125BE" w:rsidP="002F2689">
      <w:pPr>
        <w:pStyle w:val="31"/>
        <w:spacing w:line="240" w:lineRule="auto"/>
        <w:jc w:val="right"/>
        <w:rPr>
          <w:rFonts w:ascii="GHEA Grapalat" w:hAnsi="GHEA Grapalat" w:cs="Sylfaen"/>
          <w:b/>
          <w:lang w:val="es-ES"/>
        </w:rPr>
      </w:pPr>
      <w:r w:rsidRPr="00712340">
        <w:rPr>
          <w:rFonts w:ascii="GHEA Grapalat" w:hAnsi="GHEA Grapalat" w:cs="Sylfaen"/>
          <w:b/>
          <w:lang w:val="es-ES"/>
        </w:rPr>
        <w:t>Հավելված</w:t>
      </w:r>
      <w:r w:rsidRPr="002F2689">
        <w:rPr>
          <w:rFonts w:ascii="GHEA Grapalat" w:hAnsi="GHEA Grapalat" w:cs="Sylfaen"/>
          <w:b/>
          <w:lang w:val="es-ES"/>
        </w:rPr>
        <w:t xml:space="preserve">  N 1.1*</w:t>
      </w:r>
    </w:p>
    <w:p w14:paraId="42E8076E" w14:textId="799AF24E" w:rsidR="002125BE" w:rsidRPr="002F2689" w:rsidRDefault="002125BE" w:rsidP="008F6325">
      <w:pPr>
        <w:pStyle w:val="31"/>
        <w:spacing w:line="240" w:lineRule="auto"/>
        <w:jc w:val="right"/>
        <w:rPr>
          <w:rFonts w:ascii="GHEA Grapalat" w:hAnsi="GHEA Grapalat" w:cs="Sylfaen"/>
          <w:b/>
          <w:lang w:val="es-ES"/>
        </w:rPr>
      </w:pPr>
      <w:r>
        <w:rPr>
          <w:rFonts w:ascii="GHEA Grapalat" w:hAnsi="GHEA Grapalat" w:cs="Sylfaen"/>
          <w:b/>
          <w:lang w:val="es-ES"/>
        </w:rPr>
        <w:t>«ԱՄՓՀ-</w:t>
      </w:r>
      <w:r w:rsidR="008A2D83">
        <w:rPr>
          <w:rFonts w:ascii="GHEA Grapalat" w:hAnsi="GHEA Grapalat" w:cs="Sylfaen"/>
          <w:b/>
          <w:lang w:val="hy-AM"/>
        </w:rPr>
        <w:t>ԲՄ</w:t>
      </w:r>
      <w:r>
        <w:rPr>
          <w:rFonts w:ascii="GHEA Grapalat" w:hAnsi="GHEA Grapalat" w:cs="Sylfaen"/>
          <w:b/>
          <w:lang w:val="es-ES"/>
        </w:rPr>
        <w:t>ԾՁԲ-</w:t>
      </w:r>
      <w:r w:rsidR="007521A1">
        <w:rPr>
          <w:rFonts w:ascii="GHEA Grapalat" w:hAnsi="GHEA Grapalat" w:cs="Sylfaen"/>
          <w:b/>
          <w:lang w:val="hy-AM"/>
        </w:rPr>
        <w:t>56</w:t>
      </w:r>
      <w:r>
        <w:rPr>
          <w:rFonts w:ascii="GHEA Grapalat" w:hAnsi="GHEA Grapalat" w:cs="Sylfaen"/>
          <w:b/>
          <w:lang w:val="es-ES"/>
        </w:rPr>
        <w:t>/2</w:t>
      </w:r>
      <w:r w:rsidR="008A2D83">
        <w:rPr>
          <w:rFonts w:ascii="GHEA Grapalat" w:hAnsi="GHEA Grapalat" w:cs="Sylfaen"/>
          <w:b/>
          <w:lang w:val="hy-AM"/>
        </w:rPr>
        <w:t>4</w:t>
      </w:r>
      <w:r w:rsidRPr="002F2689">
        <w:rPr>
          <w:rFonts w:ascii="GHEA Grapalat" w:hAnsi="GHEA Grapalat" w:cs="Sylfaen"/>
          <w:b/>
          <w:lang w:val="es-ES"/>
        </w:rPr>
        <w:t xml:space="preserve">» </w:t>
      </w:r>
      <w:r w:rsidRPr="00712340">
        <w:rPr>
          <w:rFonts w:ascii="GHEA Grapalat" w:hAnsi="GHEA Grapalat" w:cs="Sylfaen"/>
          <w:b/>
          <w:lang w:val="es-ES"/>
        </w:rPr>
        <w:t>ծածկագրով</w:t>
      </w:r>
    </w:p>
    <w:p w14:paraId="5A71D077" w14:textId="1D511951" w:rsidR="002125BE" w:rsidRDefault="00AF2E05" w:rsidP="008F6325">
      <w:pPr>
        <w:pStyle w:val="31"/>
        <w:spacing w:line="240" w:lineRule="auto"/>
        <w:jc w:val="right"/>
        <w:rPr>
          <w:rFonts w:ascii="GHEA Grapalat" w:hAnsi="GHEA Grapalat" w:cs="Sylfaen"/>
          <w:b/>
          <w:lang w:val="es-ES"/>
        </w:rPr>
      </w:pPr>
      <w:r>
        <w:rPr>
          <w:rFonts w:ascii="GHEA Grapalat" w:hAnsi="GHEA Grapalat" w:cs="Sylfaen"/>
          <w:b/>
          <w:lang w:val="hy-AM"/>
        </w:rPr>
        <w:t xml:space="preserve">բաց մրցույթի </w:t>
      </w:r>
      <w:r w:rsidR="002125BE" w:rsidRPr="002F2689">
        <w:rPr>
          <w:rFonts w:ascii="GHEA Grapalat" w:hAnsi="GHEA Grapalat" w:cs="Sylfaen"/>
          <w:b/>
          <w:lang w:val="es-ES"/>
        </w:rPr>
        <w:t xml:space="preserve"> </w:t>
      </w:r>
      <w:r w:rsidR="002125BE" w:rsidRPr="00712340">
        <w:rPr>
          <w:rFonts w:ascii="GHEA Grapalat" w:hAnsi="GHEA Grapalat" w:cs="Sylfaen"/>
          <w:b/>
          <w:lang w:val="es-ES"/>
        </w:rPr>
        <w:t>հրավերի</w:t>
      </w:r>
    </w:p>
    <w:p w14:paraId="5B574656" w14:textId="77777777" w:rsidR="002125BE" w:rsidRDefault="002125BE" w:rsidP="008F6325">
      <w:pPr>
        <w:pStyle w:val="31"/>
        <w:spacing w:line="240" w:lineRule="auto"/>
        <w:jc w:val="right"/>
        <w:rPr>
          <w:rFonts w:ascii="GHEA Grapalat" w:hAnsi="GHEA Grapalat" w:cs="Sylfaen"/>
          <w:b/>
          <w:lang w:val="es-ES"/>
        </w:rPr>
      </w:pPr>
    </w:p>
    <w:p w14:paraId="3E323AAB" w14:textId="77777777" w:rsidR="002125BE" w:rsidRPr="00FA6936" w:rsidRDefault="002125BE" w:rsidP="00FA6936">
      <w:pPr>
        <w:pStyle w:val="31"/>
        <w:spacing w:line="240" w:lineRule="auto"/>
        <w:jc w:val="center"/>
        <w:rPr>
          <w:rFonts w:ascii="GHEA Grapalat" w:hAnsi="GHEA Grapalat" w:cs="Arial"/>
          <w:b/>
          <w:lang w:val="hy-AM"/>
        </w:rPr>
      </w:pPr>
      <w:r>
        <w:rPr>
          <w:rFonts w:ascii="GHEA Grapalat" w:hAnsi="GHEA Grapalat" w:cs="Sylfaen"/>
          <w:b/>
          <w:lang w:val="hy-AM"/>
        </w:rPr>
        <w:t>ՁԵՎ</w:t>
      </w:r>
    </w:p>
    <w:p w14:paraId="28017B67" w14:textId="77777777" w:rsidR="002125BE" w:rsidRPr="00A66FC2" w:rsidRDefault="002125BE"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14:paraId="5BE7EA9E" w14:textId="77777777" w:rsidR="002125BE" w:rsidRPr="00FD1EE4" w:rsidRDefault="002125BE"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6B20A52F"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125BE" w:rsidRPr="00FD1EE4" w14:paraId="20824D4C" w14:textId="77777777" w:rsidTr="00DD4B8A">
        <w:tc>
          <w:tcPr>
            <w:tcW w:w="2836" w:type="dxa"/>
            <w:shd w:val="clear" w:color="auto" w:fill="D9E2F3"/>
            <w:vAlign w:val="center"/>
          </w:tcPr>
          <w:p w14:paraId="5E6DEA98"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39CDA010"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560FD02F" w14:textId="77777777" w:rsidTr="00DD4B8A">
        <w:tc>
          <w:tcPr>
            <w:tcW w:w="2836" w:type="dxa"/>
            <w:shd w:val="clear" w:color="auto" w:fill="D9E2F3"/>
            <w:vAlign w:val="center"/>
          </w:tcPr>
          <w:p w14:paraId="41DC1B06"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4059AC9"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412D29B6" w14:textId="77777777" w:rsidTr="00DD4B8A">
        <w:tc>
          <w:tcPr>
            <w:tcW w:w="2836" w:type="dxa"/>
            <w:shd w:val="clear" w:color="auto" w:fill="D9E2F3"/>
            <w:vAlign w:val="center"/>
          </w:tcPr>
          <w:p w14:paraId="37B279A2"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54F11E88"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2DA480E5" w14:textId="77777777" w:rsidTr="00DD4B8A">
        <w:tc>
          <w:tcPr>
            <w:tcW w:w="2836" w:type="dxa"/>
            <w:shd w:val="clear" w:color="auto" w:fill="D9E2F3"/>
            <w:vAlign w:val="center"/>
          </w:tcPr>
          <w:p w14:paraId="7CA610F1"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09E4E7FD"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08BAE943" w14:textId="77777777" w:rsidTr="00DD4B8A">
        <w:tc>
          <w:tcPr>
            <w:tcW w:w="2836" w:type="dxa"/>
            <w:shd w:val="clear" w:color="auto" w:fill="D9E2F3"/>
            <w:vAlign w:val="center"/>
          </w:tcPr>
          <w:p w14:paraId="1AF19C92" w14:textId="77777777" w:rsidR="002125BE" w:rsidRPr="00FD1EE4" w:rsidRDefault="002125B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42105C8A"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7B08BA77" w14:textId="77777777" w:rsidTr="00DD4B8A">
        <w:tc>
          <w:tcPr>
            <w:tcW w:w="2836" w:type="dxa"/>
            <w:shd w:val="clear" w:color="auto" w:fill="D9E2F3"/>
            <w:vAlign w:val="center"/>
          </w:tcPr>
          <w:p w14:paraId="05935BA0" w14:textId="77777777" w:rsidR="002125BE" w:rsidRPr="00FD1EE4" w:rsidRDefault="002125B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12ECA04"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59CF818F" w14:textId="77777777" w:rsidTr="00DD4B8A">
        <w:tc>
          <w:tcPr>
            <w:tcW w:w="2836" w:type="dxa"/>
            <w:shd w:val="clear" w:color="auto" w:fill="D9E2F3"/>
            <w:vAlign w:val="center"/>
          </w:tcPr>
          <w:p w14:paraId="18E65E38" w14:textId="77777777" w:rsidR="002125BE" w:rsidRPr="00FD1EE4" w:rsidRDefault="002125B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58B95A71" w14:textId="77777777" w:rsidR="002125BE" w:rsidRPr="00FD1EE4" w:rsidRDefault="002125BE" w:rsidP="008F6325">
            <w:pPr>
              <w:spacing w:before="240" w:after="240"/>
              <w:rPr>
                <w:rFonts w:ascii="GHEA Grapalat" w:eastAsia="GHEA Grapalat" w:hAnsi="GHEA Grapalat" w:cs="GHEA Grapalat"/>
              </w:rPr>
            </w:pPr>
          </w:p>
        </w:tc>
      </w:tr>
    </w:tbl>
    <w:p w14:paraId="08AA22FE"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125BE" w:rsidRPr="00FD1EE4" w14:paraId="69943EAE" w14:textId="77777777" w:rsidTr="00DD4B8A">
        <w:tc>
          <w:tcPr>
            <w:tcW w:w="2835" w:type="dxa"/>
            <w:shd w:val="clear" w:color="auto" w:fill="D9E2F3"/>
            <w:vAlign w:val="center"/>
          </w:tcPr>
          <w:p w14:paraId="020D2E2A"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4EB0A419"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0BC5B8C7" w14:textId="77777777" w:rsidTr="00DD4B8A">
        <w:tc>
          <w:tcPr>
            <w:tcW w:w="2835" w:type="dxa"/>
            <w:shd w:val="clear" w:color="auto" w:fill="D9E2F3"/>
            <w:vAlign w:val="center"/>
          </w:tcPr>
          <w:p w14:paraId="773583C2"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5B0C8E8E" w14:textId="77777777" w:rsidR="002125BE" w:rsidRPr="00FD1EE4" w:rsidRDefault="002125BE" w:rsidP="008F6325">
            <w:pPr>
              <w:spacing w:before="240" w:after="240"/>
              <w:rPr>
                <w:rFonts w:ascii="GHEA Grapalat" w:eastAsia="GHEA Grapalat" w:hAnsi="GHEA Grapalat" w:cs="GHEA Grapalat"/>
              </w:rPr>
            </w:pPr>
          </w:p>
        </w:tc>
      </w:tr>
    </w:tbl>
    <w:p w14:paraId="3B4E5FF1"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125BE" w:rsidRPr="00FD1EE4" w14:paraId="1CFB0E55" w14:textId="77777777" w:rsidTr="00DD4B8A">
        <w:tc>
          <w:tcPr>
            <w:tcW w:w="2835" w:type="dxa"/>
            <w:shd w:val="clear" w:color="auto" w:fill="D9E2F3"/>
            <w:vAlign w:val="center"/>
          </w:tcPr>
          <w:p w14:paraId="48C37C7D"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0E8B9C62"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475D04F7" w14:textId="77777777" w:rsidTr="00DD4B8A">
        <w:tc>
          <w:tcPr>
            <w:tcW w:w="2835" w:type="dxa"/>
            <w:shd w:val="clear" w:color="auto" w:fill="D9E2F3"/>
            <w:vAlign w:val="center"/>
          </w:tcPr>
          <w:p w14:paraId="6661853B"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464104AC"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732C3FA7" w14:textId="77777777" w:rsidTr="00DD4B8A">
        <w:tc>
          <w:tcPr>
            <w:tcW w:w="2835" w:type="dxa"/>
            <w:shd w:val="clear" w:color="auto" w:fill="D9E2F3"/>
            <w:vAlign w:val="center"/>
          </w:tcPr>
          <w:p w14:paraId="56944056"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074FD76" w14:textId="77777777" w:rsidR="002125BE" w:rsidRPr="00FD1EE4" w:rsidRDefault="002125BE" w:rsidP="008F6325">
            <w:pPr>
              <w:spacing w:before="240" w:after="240"/>
              <w:rPr>
                <w:rFonts w:ascii="GHEA Grapalat" w:eastAsia="GHEA Grapalat" w:hAnsi="GHEA Grapalat" w:cs="GHEA Grapalat"/>
              </w:rPr>
            </w:pPr>
          </w:p>
        </w:tc>
      </w:tr>
    </w:tbl>
    <w:p w14:paraId="0392D4D2" w14:textId="77777777" w:rsidR="002125BE" w:rsidRPr="00FD1EE4" w:rsidRDefault="002125BE" w:rsidP="008F6325">
      <w:pPr>
        <w:rPr>
          <w:rFonts w:ascii="GHEA Grapalat" w:eastAsia="GHEA Grapalat" w:hAnsi="GHEA Grapalat" w:cs="GHEA Grapalat"/>
        </w:rPr>
      </w:pPr>
    </w:p>
    <w:p w14:paraId="32FB262D" w14:textId="77777777" w:rsidR="002125BE" w:rsidRPr="00FD1EE4" w:rsidRDefault="002125BE" w:rsidP="008F6325">
      <w:pPr>
        <w:rPr>
          <w:rFonts w:ascii="GHEA Grapalat" w:eastAsia="GHEA Grapalat" w:hAnsi="GHEA Grapalat" w:cs="GHEA Grapalat"/>
        </w:rPr>
      </w:pPr>
      <w:r w:rsidRPr="00FD1EE4">
        <w:rPr>
          <w:rFonts w:ascii="GHEA Grapalat" w:hAnsi="GHEA Grapalat"/>
        </w:rPr>
        <w:br w:type="page"/>
      </w:r>
    </w:p>
    <w:p w14:paraId="67F4546D" w14:textId="77777777" w:rsidR="002125BE" w:rsidRPr="00FD1EE4" w:rsidRDefault="002125BE"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2357CFC3"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125BE" w:rsidRPr="00FD1EE4" w14:paraId="0F11A983" w14:textId="77777777" w:rsidTr="00DD4B8A">
        <w:tc>
          <w:tcPr>
            <w:tcW w:w="2835" w:type="dxa"/>
            <w:shd w:val="clear" w:color="auto" w:fill="D9E2F3"/>
            <w:vAlign w:val="center"/>
          </w:tcPr>
          <w:p w14:paraId="7ACA3079"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39B27A7C"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1A4E98C6" w14:textId="77777777" w:rsidTr="00DD4B8A">
        <w:tc>
          <w:tcPr>
            <w:tcW w:w="2835" w:type="dxa"/>
            <w:shd w:val="clear" w:color="auto" w:fill="D9E2F3"/>
            <w:vAlign w:val="center"/>
          </w:tcPr>
          <w:p w14:paraId="33A0BE7D"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8B88838" w14:textId="77777777" w:rsidR="002125BE" w:rsidRPr="00FD1EE4" w:rsidRDefault="002125BE" w:rsidP="008F6325">
            <w:pPr>
              <w:spacing w:before="240" w:after="240"/>
              <w:rPr>
                <w:rFonts w:ascii="GHEA Grapalat" w:eastAsia="GHEA Grapalat" w:hAnsi="GHEA Grapalat" w:cs="GHEA Grapalat"/>
              </w:rPr>
            </w:pPr>
          </w:p>
        </w:tc>
      </w:tr>
    </w:tbl>
    <w:p w14:paraId="5447A1E5"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125BE" w:rsidRPr="00FD1EE4" w14:paraId="62504D04" w14:textId="77777777" w:rsidTr="00DD4B8A">
        <w:tc>
          <w:tcPr>
            <w:tcW w:w="2835" w:type="dxa"/>
            <w:shd w:val="clear" w:color="auto" w:fill="D9E2F3"/>
            <w:vAlign w:val="center"/>
          </w:tcPr>
          <w:p w14:paraId="5B1AB059"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29EC1E39"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6A366706" w14:textId="77777777" w:rsidTr="00DD4B8A">
        <w:tc>
          <w:tcPr>
            <w:tcW w:w="2835" w:type="dxa"/>
            <w:shd w:val="clear" w:color="auto" w:fill="D9E2F3"/>
            <w:vAlign w:val="center"/>
          </w:tcPr>
          <w:p w14:paraId="3DA78A44"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5F701730"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2AA4D504" w14:textId="77777777" w:rsidTr="00DD4B8A">
        <w:tc>
          <w:tcPr>
            <w:tcW w:w="2835" w:type="dxa"/>
            <w:shd w:val="clear" w:color="auto" w:fill="D9E2F3"/>
            <w:vAlign w:val="center"/>
          </w:tcPr>
          <w:p w14:paraId="441B422C"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4C66886"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43EF36B9" w14:textId="77777777" w:rsidTr="00DD4B8A">
        <w:tc>
          <w:tcPr>
            <w:tcW w:w="2835" w:type="dxa"/>
            <w:shd w:val="clear" w:color="auto" w:fill="D9E2F3"/>
            <w:vAlign w:val="center"/>
          </w:tcPr>
          <w:p w14:paraId="108CC95B"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041565CE"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274B6A1A" w14:textId="77777777" w:rsidTr="00DD4B8A">
        <w:tc>
          <w:tcPr>
            <w:tcW w:w="2835" w:type="dxa"/>
            <w:shd w:val="clear" w:color="auto" w:fill="D9E2F3"/>
            <w:vAlign w:val="center"/>
          </w:tcPr>
          <w:p w14:paraId="4B133B76"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3BDCF90E"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27D3811C" w14:textId="77777777" w:rsidTr="00DD4B8A">
        <w:tc>
          <w:tcPr>
            <w:tcW w:w="2835" w:type="dxa"/>
            <w:shd w:val="clear" w:color="auto" w:fill="D9E2F3"/>
            <w:vAlign w:val="center"/>
          </w:tcPr>
          <w:p w14:paraId="13321D06"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4901DCA"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121B82F3" w14:textId="77777777" w:rsidTr="00DD4B8A">
        <w:tc>
          <w:tcPr>
            <w:tcW w:w="2835" w:type="dxa"/>
            <w:shd w:val="clear" w:color="auto" w:fill="D9E2F3"/>
            <w:vAlign w:val="center"/>
          </w:tcPr>
          <w:p w14:paraId="780CE7E2"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228CBB4" w14:textId="77777777" w:rsidR="002125BE" w:rsidRPr="00FD1EE4" w:rsidRDefault="002125BE" w:rsidP="008F6325">
            <w:pPr>
              <w:spacing w:before="240" w:after="240"/>
              <w:rPr>
                <w:rFonts w:ascii="GHEA Grapalat" w:eastAsia="GHEA Grapalat" w:hAnsi="GHEA Grapalat" w:cs="GHEA Grapalat"/>
              </w:rPr>
            </w:pPr>
          </w:p>
        </w:tc>
      </w:tr>
    </w:tbl>
    <w:p w14:paraId="447B4D7D" w14:textId="77777777" w:rsidR="002125BE" w:rsidRPr="00574FF7"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125BE" w:rsidRPr="00FD1EE4" w14:paraId="2560CE98" w14:textId="77777777" w:rsidTr="00DD4B8A">
        <w:tc>
          <w:tcPr>
            <w:tcW w:w="2836" w:type="dxa"/>
            <w:shd w:val="clear" w:color="auto" w:fill="D9E2F3"/>
            <w:vAlign w:val="center"/>
          </w:tcPr>
          <w:p w14:paraId="49588A81"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64C64563"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263F64C6" w14:textId="77777777" w:rsidTr="00DD4B8A">
        <w:tc>
          <w:tcPr>
            <w:tcW w:w="2836" w:type="dxa"/>
            <w:shd w:val="clear" w:color="auto" w:fill="D9E2F3"/>
            <w:vAlign w:val="center"/>
          </w:tcPr>
          <w:p w14:paraId="0DE258B7" w14:textId="77777777" w:rsidR="002125BE" w:rsidRPr="00FD1EE4" w:rsidRDefault="002125B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3F722080" w14:textId="77777777" w:rsidR="002125BE" w:rsidRPr="00FD1EE4" w:rsidRDefault="002125BE"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185594EF" w14:textId="77777777" w:rsidR="002125BE" w:rsidRPr="00FD1EE4" w:rsidRDefault="002125BE"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909D280" w14:textId="77777777" w:rsidR="002125BE" w:rsidRPr="00FD1EE4" w:rsidRDefault="002125BE" w:rsidP="008F632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38DD58C9" w14:textId="77777777" w:rsidR="002125BE" w:rsidRPr="00FD1EE4" w:rsidRDefault="002125BE"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14:paraId="1EA3DA28"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125BE" w:rsidRPr="00FD1EE4" w14:paraId="718DE275" w14:textId="77777777" w:rsidTr="00DD4B8A">
        <w:tc>
          <w:tcPr>
            <w:tcW w:w="2837" w:type="dxa"/>
            <w:shd w:val="clear" w:color="auto" w:fill="D9E2F3"/>
            <w:vAlign w:val="center"/>
          </w:tcPr>
          <w:p w14:paraId="0EF500C8"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682BC0BC"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2244DF02" w14:textId="77777777" w:rsidTr="00DD4B8A">
        <w:tc>
          <w:tcPr>
            <w:tcW w:w="2837" w:type="dxa"/>
            <w:shd w:val="clear" w:color="auto" w:fill="D9E2F3"/>
            <w:vAlign w:val="center"/>
          </w:tcPr>
          <w:p w14:paraId="6B358D80"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00825007"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09801871" w14:textId="77777777" w:rsidTr="00DD4B8A">
        <w:tc>
          <w:tcPr>
            <w:tcW w:w="2837" w:type="dxa"/>
            <w:shd w:val="clear" w:color="auto" w:fill="D9E2F3"/>
            <w:vAlign w:val="center"/>
          </w:tcPr>
          <w:p w14:paraId="472C07A0"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F2D576E"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46276B42" w14:textId="77777777" w:rsidTr="00DD4B8A">
        <w:tc>
          <w:tcPr>
            <w:tcW w:w="2837" w:type="dxa"/>
            <w:shd w:val="clear" w:color="auto" w:fill="D9E2F3"/>
            <w:vAlign w:val="center"/>
          </w:tcPr>
          <w:p w14:paraId="123655BC" w14:textId="77777777" w:rsidR="002125BE" w:rsidRPr="00FD1EE4" w:rsidRDefault="002125B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4983C6FE"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5F75D2DE"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714AB04B"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125BE" w:rsidRPr="00FD1EE4" w14:paraId="3CEFC825" w14:textId="77777777" w:rsidTr="00DD4B8A">
        <w:tc>
          <w:tcPr>
            <w:tcW w:w="2837" w:type="dxa"/>
            <w:shd w:val="clear" w:color="auto" w:fill="D9E2F3"/>
            <w:vAlign w:val="center"/>
          </w:tcPr>
          <w:p w14:paraId="595A2DF9"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73A285B1"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4AFCD355" w14:textId="77777777" w:rsidTr="00DD4B8A">
        <w:tc>
          <w:tcPr>
            <w:tcW w:w="2837" w:type="dxa"/>
            <w:shd w:val="clear" w:color="auto" w:fill="D9E2F3"/>
            <w:vAlign w:val="center"/>
          </w:tcPr>
          <w:p w14:paraId="55DDFC32" w14:textId="77777777" w:rsidR="002125BE" w:rsidRPr="00FD1EE4" w:rsidRDefault="002125B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4020F251"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418B89FE" w14:textId="77777777" w:rsidTr="00DD4B8A">
        <w:tc>
          <w:tcPr>
            <w:tcW w:w="2837" w:type="dxa"/>
            <w:shd w:val="clear" w:color="auto" w:fill="D9E2F3"/>
            <w:vAlign w:val="center"/>
          </w:tcPr>
          <w:p w14:paraId="60444FC6"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37B54E59"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13C37471" w14:textId="77777777" w:rsidTr="00DD4B8A">
        <w:tc>
          <w:tcPr>
            <w:tcW w:w="2837" w:type="dxa"/>
            <w:shd w:val="clear" w:color="auto" w:fill="D9E2F3"/>
            <w:vAlign w:val="center"/>
          </w:tcPr>
          <w:p w14:paraId="2139B110" w14:textId="77777777" w:rsidR="002125BE" w:rsidRPr="00FD1EE4" w:rsidRDefault="002125B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D4A79D8"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6D3134CC"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4C56D01E" w14:textId="77777777" w:rsidR="002125BE" w:rsidRPr="00FD1EE4" w:rsidRDefault="002125BE" w:rsidP="008F6325">
      <w:pPr>
        <w:rPr>
          <w:rFonts w:ascii="GHEA Grapalat" w:eastAsia="GHEA Grapalat" w:hAnsi="GHEA Grapalat" w:cs="GHEA Grapalat"/>
          <w:b/>
        </w:rPr>
      </w:pPr>
      <w:r w:rsidRPr="00FD1EE4">
        <w:rPr>
          <w:rFonts w:ascii="GHEA Grapalat" w:hAnsi="GHEA Grapalat"/>
        </w:rPr>
        <w:br w:type="page"/>
      </w:r>
    </w:p>
    <w:p w14:paraId="397AEA29" w14:textId="77777777" w:rsidR="002125BE" w:rsidRPr="00FD1EE4" w:rsidRDefault="002125BE"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14:paraId="3B7609E0"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125BE" w:rsidRPr="00FD1EE4" w14:paraId="2D605803" w14:textId="77777777" w:rsidTr="00DD4B8A">
        <w:tc>
          <w:tcPr>
            <w:tcW w:w="2836" w:type="dxa"/>
            <w:shd w:val="clear" w:color="auto" w:fill="D9E2F3"/>
            <w:vAlign w:val="center"/>
          </w:tcPr>
          <w:p w14:paraId="3A65AE31"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69D86324"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34816D73" w14:textId="77777777" w:rsidTr="00DD4B8A">
        <w:tc>
          <w:tcPr>
            <w:tcW w:w="2836" w:type="dxa"/>
            <w:shd w:val="clear" w:color="auto" w:fill="D9E2F3"/>
            <w:vAlign w:val="center"/>
          </w:tcPr>
          <w:p w14:paraId="641D2F33"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4EA895A3"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4EFFC279" w14:textId="77777777" w:rsidTr="00DD4B8A">
        <w:tc>
          <w:tcPr>
            <w:tcW w:w="2836" w:type="dxa"/>
            <w:shd w:val="clear" w:color="auto" w:fill="D9E2F3"/>
            <w:vAlign w:val="center"/>
          </w:tcPr>
          <w:p w14:paraId="6450A972"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05815DFF"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461D9CBC" w14:textId="77777777" w:rsidTr="00DD4B8A">
        <w:tc>
          <w:tcPr>
            <w:tcW w:w="2836" w:type="dxa"/>
            <w:shd w:val="clear" w:color="auto" w:fill="D9E2F3"/>
            <w:vAlign w:val="center"/>
          </w:tcPr>
          <w:p w14:paraId="44D476B2"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25DA633B"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5E01F5D1" w14:textId="77777777" w:rsidTr="00DD4B8A">
        <w:tc>
          <w:tcPr>
            <w:tcW w:w="2836" w:type="dxa"/>
            <w:shd w:val="clear" w:color="auto" w:fill="D9E2F3"/>
            <w:vAlign w:val="center"/>
          </w:tcPr>
          <w:p w14:paraId="7912AB04"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5C37A6AC"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4AA00F7F" w14:textId="77777777" w:rsidTr="00DD4B8A">
        <w:tc>
          <w:tcPr>
            <w:tcW w:w="2836" w:type="dxa"/>
            <w:shd w:val="clear" w:color="auto" w:fill="D9E2F3"/>
            <w:vAlign w:val="center"/>
          </w:tcPr>
          <w:p w14:paraId="0C402AE5"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14BA501C" w14:textId="77777777" w:rsidR="002125BE" w:rsidRPr="00FD1EE4" w:rsidRDefault="002125BE" w:rsidP="008F6325">
            <w:pPr>
              <w:spacing w:before="240" w:after="240"/>
              <w:rPr>
                <w:rFonts w:ascii="GHEA Grapalat" w:eastAsia="GHEA Grapalat" w:hAnsi="GHEA Grapalat" w:cs="GHEA Grapalat"/>
              </w:rPr>
            </w:pPr>
          </w:p>
        </w:tc>
      </w:tr>
    </w:tbl>
    <w:p w14:paraId="797F665B"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125BE" w:rsidRPr="00FD1EE4" w14:paraId="6F49A343" w14:textId="77777777" w:rsidTr="00DD4B8A">
        <w:tc>
          <w:tcPr>
            <w:tcW w:w="2837" w:type="dxa"/>
            <w:shd w:val="clear" w:color="auto" w:fill="D9E2F3"/>
            <w:vAlign w:val="center"/>
          </w:tcPr>
          <w:p w14:paraId="2786AE7E"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74E0CDF2"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50CEFAF5" w14:textId="77777777" w:rsidTr="00DD4B8A">
        <w:tc>
          <w:tcPr>
            <w:tcW w:w="2837" w:type="dxa"/>
            <w:shd w:val="clear" w:color="auto" w:fill="D9E2F3"/>
            <w:vAlign w:val="center"/>
          </w:tcPr>
          <w:p w14:paraId="77094656"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39DC3AF7"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58079845" w14:textId="77777777" w:rsidTr="00DD4B8A">
        <w:tc>
          <w:tcPr>
            <w:tcW w:w="2837" w:type="dxa"/>
            <w:shd w:val="clear" w:color="auto" w:fill="D9E2F3"/>
            <w:vAlign w:val="center"/>
          </w:tcPr>
          <w:p w14:paraId="2F7E720E"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20EA4FE4"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15DB24FC" w14:textId="77777777" w:rsidTr="00DD4B8A">
        <w:tc>
          <w:tcPr>
            <w:tcW w:w="2837" w:type="dxa"/>
            <w:shd w:val="clear" w:color="auto" w:fill="D9E2F3"/>
            <w:vAlign w:val="center"/>
          </w:tcPr>
          <w:p w14:paraId="366982FB"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08D2B0F4"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46AF673A" w14:textId="77777777" w:rsidTr="00DD4B8A">
        <w:tc>
          <w:tcPr>
            <w:tcW w:w="2837" w:type="dxa"/>
            <w:shd w:val="clear" w:color="auto" w:fill="D9E2F3"/>
            <w:vAlign w:val="center"/>
          </w:tcPr>
          <w:p w14:paraId="13268EB2"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493D1084" w14:textId="77777777" w:rsidR="002125BE" w:rsidRPr="00FD1EE4" w:rsidRDefault="002125BE" w:rsidP="008F6325">
            <w:pPr>
              <w:spacing w:before="240" w:after="240"/>
              <w:rPr>
                <w:rFonts w:ascii="GHEA Grapalat" w:eastAsia="GHEA Grapalat" w:hAnsi="GHEA Grapalat" w:cs="GHEA Grapalat"/>
              </w:rPr>
            </w:pPr>
          </w:p>
        </w:tc>
      </w:tr>
    </w:tbl>
    <w:p w14:paraId="5217FCA7"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125BE" w:rsidRPr="00FD1EE4" w14:paraId="6CA24379" w14:textId="77777777" w:rsidTr="00DD4B8A">
        <w:tc>
          <w:tcPr>
            <w:tcW w:w="2837" w:type="dxa"/>
            <w:shd w:val="clear" w:color="auto" w:fill="D9E2F3"/>
            <w:vAlign w:val="center"/>
          </w:tcPr>
          <w:p w14:paraId="7D4471AC"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45C9DFFA"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5EA1F9D8" w14:textId="77777777" w:rsidTr="00DD4B8A">
        <w:tc>
          <w:tcPr>
            <w:tcW w:w="2837" w:type="dxa"/>
            <w:shd w:val="clear" w:color="auto" w:fill="D9E2F3"/>
            <w:vAlign w:val="center"/>
          </w:tcPr>
          <w:p w14:paraId="28036801"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25B9A955"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02331121" w14:textId="77777777" w:rsidTr="00DD4B8A">
        <w:tc>
          <w:tcPr>
            <w:tcW w:w="2837" w:type="dxa"/>
            <w:shd w:val="clear" w:color="auto" w:fill="D9E2F3"/>
            <w:vAlign w:val="center"/>
          </w:tcPr>
          <w:p w14:paraId="06FAB6C1"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5B41B113"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67BB705B" w14:textId="77777777" w:rsidTr="00DD4B8A">
        <w:tc>
          <w:tcPr>
            <w:tcW w:w="2837" w:type="dxa"/>
            <w:shd w:val="clear" w:color="auto" w:fill="D9E2F3"/>
            <w:vAlign w:val="center"/>
          </w:tcPr>
          <w:p w14:paraId="7C24CFB0"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2B4095B1" w14:textId="77777777" w:rsidR="002125BE" w:rsidRPr="00FD1EE4" w:rsidRDefault="002125BE" w:rsidP="008F6325">
            <w:pPr>
              <w:spacing w:before="240" w:after="240"/>
              <w:rPr>
                <w:rFonts w:ascii="GHEA Grapalat" w:eastAsia="GHEA Grapalat" w:hAnsi="GHEA Grapalat" w:cs="GHEA Grapalat"/>
              </w:rPr>
            </w:pPr>
          </w:p>
        </w:tc>
      </w:tr>
    </w:tbl>
    <w:p w14:paraId="1CD230B9"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125BE" w:rsidRPr="00FD1EE4" w14:paraId="0B21C670" w14:textId="77777777" w:rsidTr="00DD4B8A">
        <w:tc>
          <w:tcPr>
            <w:tcW w:w="2837" w:type="dxa"/>
            <w:shd w:val="clear" w:color="auto" w:fill="D9E2F3"/>
            <w:vAlign w:val="center"/>
          </w:tcPr>
          <w:p w14:paraId="46A3DEA1"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7A0B3E3"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61749295" w14:textId="77777777" w:rsidTr="00DD4B8A">
        <w:tc>
          <w:tcPr>
            <w:tcW w:w="2837" w:type="dxa"/>
            <w:shd w:val="clear" w:color="auto" w:fill="D9E2F3"/>
            <w:vAlign w:val="center"/>
          </w:tcPr>
          <w:p w14:paraId="29C6684B"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3B9BC22A"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00928D3B" w14:textId="77777777" w:rsidTr="00DD4B8A">
        <w:tc>
          <w:tcPr>
            <w:tcW w:w="2837" w:type="dxa"/>
            <w:shd w:val="clear" w:color="auto" w:fill="D9E2F3"/>
            <w:vAlign w:val="center"/>
          </w:tcPr>
          <w:p w14:paraId="5028495A"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492D8C3"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3AEE9365" w14:textId="77777777" w:rsidTr="00DD4B8A">
        <w:tc>
          <w:tcPr>
            <w:tcW w:w="2837" w:type="dxa"/>
            <w:shd w:val="clear" w:color="auto" w:fill="D9E2F3"/>
            <w:vAlign w:val="center"/>
          </w:tcPr>
          <w:p w14:paraId="1140C27D"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7C71F5C5" w14:textId="77777777" w:rsidR="002125BE" w:rsidRPr="00FD1EE4" w:rsidRDefault="002125BE" w:rsidP="008F6325">
            <w:pPr>
              <w:spacing w:before="240" w:after="240"/>
              <w:rPr>
                <w:rFonts w:ascii="GHEA Grapalat" w:eastAsia="GHEA Grapalat" w:hAnsi="GHEA Grapalat" w:cs="GHEA Grapalat"/>
              </w:rPr>
            </w:pPr>
          </w:p>
        </w:tc>
      </w:tr>
    </w:tbl>
    <w:p w14:paraId="6D995F7B" w14:textId="77777777" w:rsidR="002125BE" w:rsidRPr="00FD1EE4" w:rsidRDefault="002125BE"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125BE" w:rsidRPr="00FD1EE4" w14:paraId="495CC48F" w14:textId="77777777" w:rsidTr="00DD4B8A">
        <w:trPr>
          <w:trHeight w:val="924"/>
        </w:trPr>
        <w:tc>
          <w:tcPr>
            <w:tcW w:w="9016" w:type="dxa"/>
            <w:gridSpan w:val="2"/>
            <w:vAlign w:val="center"/>
          </w:tcPr>
          <w:p w14:paraId="2FF0F110"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2125BE" w:rsidRPr="00FD1EE4" w14:paraId="6252DCF6" w14:textId="77777777" w:rsidTr="00DD4B8A">
        <w:trPr>
          <w:trHeight w:val="684"/>
        </w:trPr>
        <w:tc>
          <w:tcPr>
            <w:tcW w:w="4508" w:type="dxa"/>
            <w:shd w:val="clear" w:color="auto" w:fill="D9E2F3"/>
            <w:vAlign w:val="center"/>
          </w:tcPr>
          <w:p w14:paraId="06ED8250"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60ACDACD"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69978C68" w14:textId="77777777" w:rsidTr="00DD4B8A">
        <w:trPr>
          <w:trHeight w:val="1282"/>
        </w:trPr>
        <w:tc>
          <w:tcPr>
            <w:tcW w:w="4508" w:type="dxa"/>
            <w:shd w:val="clear" w:color="auto" w:fill="D9E2F3"/>
            <w:vAlign w:val="center"/>
          </w:tcPr>
          <w:p w14:paraId="1FF3B830"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3EDD5B6"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62CA3E0"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2125BE" w:rsidRPr="00FD1EE4" w14:paraId="70A426DF" w14:textId="77777777" w:rsidTr="00DD4B8A">
        <w:tc>
          <w:tcPr>
            <w:tcW w:w="9016" w:type="dxa"/>
            <w:gridSpan w:val="2"/>
            <w:vAlign w:val="center"/>
          </w:tcPr>
          <w:p w14:paraId="75F26F48"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2125BE" w:rsidRPr="00FD1EE4" w14:paraId="58F4CE0A" w14:textId="77777777" w:rsidTr="00DD4B8A">
        <w:tc>
          <w:tcPr>
            <w:tcW w:w="9016" w:type="dxa"/>
            <w:gridSpan w:val="2"/>
            <w:vAlign w:val="center"/>
          </w:tcPr>
          <w:p w14:paraId="647433D1"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42912BCD"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125BE" w:rsidRPr="00FD1EE4" w14:paraId="76ABE33B" w14:textId="77777777" w:rsidTr="00DD4B8A">
        <w:trPr>
          <w:trHeight w:val="924"/>
        </w:trPr>
        <w:tc>
          <w:tcPr>
            <w:tcW w:w="9016" w:type="dxa"/>
            <w:gridSpan w:val="2"/>
            <w:vAlign w:val="center"/>
          </w:tcPr>
          <w:p w14:paraId="564A2CF7"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2125BE" w:rsidRPr="00FD1EE4" w14:paraId="3E4FD57B" w14:textId="77777777" w:rsidTr="00DD4B8A">
        <w:trPr>
          <w:trHeight w:val="684"/>
        </w:trPr>
        <w:tc>
          <w:tcPr>
            <w:tcW w:w="4508" w:type="dxa"/>
            <w:shd w:val="clear" w:color="auto" w:fill="D9E2F3"/>
            <w:vAlign w:val="center"/>
          </w:tcPr>
          <w:p w14:paraId="3B395707"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14:paraId="21CC867B"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64797A5E" w14:textId="77777777" w:rsidTr="00DD4B8A">
        <w:trPr>
          <w:trHeight w:val="1282"/>
        </w:trPr>
        <w:tc>
          <w:tcPr>
            <w:tcW w:w="4508" w:type="dxa"/>
            <w:shd w:val="clear" w:color="auto" w:fill="D9E2F3"/>
            <w:vAlign w:val="center"/>
          </w:tcPr>
          <w:p w14:paraId="17BD9D63"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04BA04D"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505192CC"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2125BE" w:rsidRPr="00FD1EE4" w14:paraId="0ECDF738" w14:textId="77777777" w:rsidTr="00DD4B8A">
        <w:tc>
          <w:tcPr>
            <w:tcW w:w="9016" w:type="dxa"/>
            <w:gridSpan w:val="2"/>
            <w:vAlign w:val="center"/>
          </w:tcPr>
          <w:p w14:paraId="23585552"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2125BE" w:rsidRPr="00FD1EE4" w14:paraId="0CE401DC" w14:textId="77777777" w:rsidTr="00DD4B8A">
        <w:tc>
          <w:tcPr>
            <w:tcW w:w="9016" w:type="dxa"/>
            <w:gridSpan w:val="2"/>
            <w:vAlign w:val="center"/>
          </w:tcPr>
          <w:p w14:paraId="0E91DD50"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2125BE" w:rsidRPr="00FD1EE4" w14:paraId="748C4616" w14:textId="77777777" w:rsidTr="00DD4B8A">
        <w:tc>
          <w:tcPr>
            <w:tcW w:w="9016" w:type="dxa"/>
            <w:gridSpan w:val="2"/>
            <w:vAlign w:val="center"/>
          </w:tcPr>
          <w:p w14:paraId="22280674"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2125BE" w:rsidRPr="00FD1EE4" w14:paraId="25D6F066" w14:textId="77777777" w:rsidTr="00DD4B8A">
        <w:tc>
          <w:tcPr>
            <w:tcW w:w="9016" w:type="dxa"/>
            <w:gridSpan w:val="2"/>
            <w:vAlign w:val="center"/>
          </w:tcPr>
          <w:p w14:paraId="4469B1CD"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1D13440"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125BE" w:rsidRPr="00FD1EE4" w14:paraId="71D99F23" w14:textId="77777777" w:rsidTr="00DD4B8A">
        <w:tc>
          <w:tcPr>
            <w:tcW w:w="2837" w:type="dxa"/>
            <w:shd w:val="clear" w:color="auto" w:fill="D9E2F3"/>
            <w:vAlign w:val="center"/>
          </w:tcPr>
          <w:p w14:paraId="11CE41C3"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30BD8665"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68B2336C" w14:textId="77777777" w:rsidTr="00DD4B8A">
        <w:tc>
          <w:tcPr>
            <w:tcW w:w="2837" w:type="dxa"/>
            <w:shd w:val="clear" w:color="auto" w:fill="D9E2F3"/>
            <w:vAlign w:val="center"/>
          </w:tcPr>
          <w:p w14:paraId="44BB08BC"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564AFA6C"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1575F12E" w14:textId="77777777" w:rsidR="002125BE" w:rsidRPr="00FD1EE4" w:rsidRDefault="002125BE" w:rsidP="008F63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2125BE" w:rsidRPr="00FD1EE4" w14:paraId="701AD2FE" w14:textId="77777777" w:rsidTr="00DD4B8A">
        <w:tc>
          <w:tcPr>
            <w:tcW w:w="2837" w:type="dxa"/>
            <w:shd w:val="clear" w:color="auto" w:fill="D9E2F3"/>
            <w:vAlign w:val="center"/>
          </w:tcPr>
          <w:p w14:paraId="176B9B8A"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163AC6CA"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67E8FC10" w14:textId="77777777" w:rsidR="002125BE" w:rsidRPr="00FD1EE4" w:rsidRDefault="002125B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501D4AAA"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125BE" w:rsidRPr="00FD1EE4" w14:paraId="68173532" w14:textId="77777777" w:rsidTr="00DD4B8A">
        <w:tc>
          <w:tcPr>
            <w:tcW w:w="2837" w:type="dxa"/>
            <w:shd w:val="clear" w:color="auto" w:fill="D9E2F3"/>
            <w:vAlign w:val="center"/>
          </w:tcPr>
          <w:p w14:paraId="0EC64749"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67A961BB"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1F7B9D92" w14:textId="77777777" w:rsidTr="00DD4B8A">
        <w:tc>
          <w:tcPr>
            <w:tcW w:w="2837" w:type="dxa"/>
            <w:shd w:val="clear" w:color="auto" w:fill="D9E2F3"/>
            <w:vAlign w:val="center"/>
          </w:tcPr>
          <w:p w14:paraId="5D60BF71"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639D2AB0" w14:textId="77777777" w:rsidR="002125BE" w:rsidRPr="00FD1EE4" w:rsidRDefault="002125BE" w:rsidP="008F6325">
            <w:pPr>
              <w:spacing w:before="240" w:after="240"/>
              <w:rPr>
                <w:rFonts w:ascii="GHEA Grapalat" w:eastAsia="GHEA Grapalat" w:hAnsi="GHEA Grapalat" w:cs="GHEA Grapalat"/>
              </w:rPr>
            </w:pPr>
          </w:p>
        </w:tc>
      </w:tr>
    </w:tbl>
    <w:p w14:paraId="6458B8A3" w14:textId="77777777" w:rsidR="002125BE" w:rsidRPr="00FD1EE4" w:rsidRDefault="002125BE" w:rsidP="008F632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3AB033CF" w14:textId="77777777" w:rsidR="002125BE" w:rsidRPr="00FD1EE4" w:rsidRDefault="002125BE"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14:paraId="14C069F0"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125BE" w:rsidRPr="00FD1EE4" w14:paraId="4B655457" w14:textId="77777777" w:rsidTr="00DD4B8A">
        <w:tc>
          <w:tcPr>
            <w:tcW w:w="2835" w:type="dxa"/>
            <w:shd w:val="clear" w:color="auto" w:fill="D9E2F3"/>
            <w:vAlign w:val="center"/>
          </w:tcPr>
          <w:p w14:paraId="34ACD895"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65FD8F0A"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00EE2742" w14:textId="77777777" w:rsidTr="00DD4B8A">
        <w:tc>
          <w:tcPr>
            <w:tcW w:w="2835" w:type="dxa"/>
            <w:shd w:val="clear" w:color="auto" w:fill="D9E2F3"/>
            <w:vAlign w:val="center"/>
          </w:tcPr>
          <w:p w14:paraId="0961620E"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7FB5B65"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678015A2" w14:textId="77777777" w:rsidTr="00DD4B8A">
        <w:tc>
          <w:tcPr>
            <w:tcW w:w="2835" w:type="dxa"/>
            <w:shd w:val="clear" w:color="auto" w:fill="D9E2F3"/>
            <w:vAlign w:val="center"/>
          </w:tcPr>
          <w:p w14:paraId="4B64C24D"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737EEE12"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2F18939B" w14:textId="77777777" w:rsidTr="00DD4B8A">
        <w:tc>
          <w:tcPr>
            <w:tcW w:w="2835" w:type="dxa"/>
            <w:shd w:val="clear" w:color="auto" w:fill="D9E2F3"/>
            <w:vAlign w:val="center"/>
          </w:tcPr>
          <w:p w14:paraId="37CAD3AD"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7B2755EE"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4FC2654E" w14:textId="77777777" w:rsidTr="00DD4B8A">
        <w:tc>
          <w:tcPr>
            <w:tcW w:w="2835" w:type="dxa"/>
            <w:shd w:val="clear" w:color="auto" w:fill="D9E2F3"/>
            <w:vAlign w:val="center"/>
          </w:tcPr>
          <w:p w14:paraId="5CE37CCB"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1E376FA2"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7D029F33" w14:textId="77777777" w:rsidTr="00DD4B8A">
        <w:tc>
          <w:tcPr>
            <w:tcW w:w="2835" w:type="dxa"/>
            <w:shd w:val="clear" w:color="auto" w:fill="D9E2F3"/>
            <w:vAlign w:val="center"/>
          </w:tcPr>
          <w:p w14:paraId="6FB537CD"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162AA4D8"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4E815714" w14:textId="77777777" w:rsidTr="00DD4B8A">
        <w:tc>
          <w:tcPr>
            <w:tcW w:w="2835" w:type="dxa"/>
            <w:shd w:val="clear" w:color="auto" w:fill="D9E2F3"/>
            <w:vAlign w:val="center"/>
          </w:tcPr>
          <w:p w14:paraId="68A25239"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63947B9" w14:textId="77777777" w:rsidR="002125BE" w:rsidRPr="00FD1EE4" w:rsidRDefault="002125BE" w:rsidP="008F6325">
            <w:pPr>
              <w:spacing w:before="240" w:after="240"/>
              <w:rPr>
                <w:rFonts w:ascii="GHEA Grapalat" w:eastAsia="GHEA Grapalat" w:hAnsi="GHEA Grapalat" w:cs="GHEA Grapalat"/>
              </w:rPr>
            </w:pPr>
          </w:p>
        </w:tc>
      </w:tr>
    </w:tbl>
    <w:p w14:paraId="52F6700F" w14:textId="77777777" w:rsidR="002125BE" w:rsidRPr="00FD1EE4"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125BE" w:rsidRPr="00FD1EE4" w14:paraId="43DAAD2E" w14:textId="77777777" w:rsidTr="00DD4B8A">
        <w:trPr>
          <w:trHeight w:val="853"/>
        </w:trPr>
        <w:tc>
          <w:tcPr>
            <w:tcW w:w="2835" w:type="dxa"/>
            <w:vMerge w:val="restart"/>
            <w:shd w:val="clear" w:color="auto" w:fill="D9E2F3"/>
            <w:vAlign w:val="center"/>
          </w:tcPr>
          <w:p w14:paraId="5335C877"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51584EFA"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63E0C68A" w14:textId="77777777" w:rsidTr="00DD4B8A">
        <w:trPr>
          <w:trHeight w:val="850"/>
        </w:trPr>
        <w:tc>
          <w:tcPr>
            <w:tcW w:w="2835" w:type="dxa"/>
            <w:vMerge/>
            <w:shd w:val="clear" w:color="auto" w:fill="D9E2F3"/>
            <w:vAlign w:val="center"/>
          </w:tcPr>
          <w:p w14:paraId="373287D1" w14:textId="77777777" w:rsidR="002125BE" w:rsidRPr="00FD1EE4" w:rsidRDefault="002125B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891290E"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0970EC31" w14:textId="77777777" w:rsidTr="00DD4B8A">
        <w:trPr>
          <w:trHeight w:val="850"/>
        </w:trPr>
        <w:tc>
          <w:tcPr>
            <w:tcW w:w="2835" w:type="dxa"/>
            <w:vMerge/>
            <w:shd w:val="clear" w:color="auto" w:fill="D9E2F3"/>
            <w:vAlign w:val="center"/>
          </w:tcPr>
          <w:p w14:paraId="412D8EC6" w14:textId="77777777" w:rsidR="002125BE" w:rsidRPr="00FD1EE4" w:rsidRDefault="002125B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BCB1853"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1B8B8A8F" w14:textId="77777777" w:rsidTr="00DD4B8A">
        <w:trPr>
          <w:trHeight w:val="850"/>
        </w:trPr>
        <w:tc>
          <w:tcPr>
            <w:tcW w:w="2835" w:type="dxa"/>
            <w:vMerge/>
            <w:shd w:val="clear" w:color="auto" w:fill="D9E2F3"/>
            <w:vAlign w:val="center"/>
          </w:tcPr>
          <w:p w14:paraId="4C21C494" w14:textId="77777777" w:rsidR="002125BE" w:rsidRPr="00FD1EE4" w:rsidRDefault="002125B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67F451F"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71DA2D1A" w14:textId="77777777" w:rsidTr="00DD4B8A">
        <w:trPr>
          <w:trHeight w:val="850"/>
        </w:trPr>
        <w:tc>
          <w:tcPr>
            <w:tcW w:w="2835" w:type="dxa"/>
            <w:vMerge/>
            <w:shd w:val="clear" w:color="auto" w:fill="D9E2F3"/>
            <w:vAlign w:val="center"/>
          </w:tcPr>
          <w:p w14:paraId="534F50B0" w14:textId="77777777" w:rsidR="002125BE" w:rsidRPr="00FD1EE4" w:rsidRDefault="002125B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4D74761" w14:textId="77777777" w:rsidR="002125BE" w:rsidRPr="00FD1EE4" w:rsidRDefault="002125BE" w:rsidP="008F6325">
            <w:pPr>
              <w:spacing w:before="240" w:after="240"/>
              <w:rPr>
                <w:rFonts w:ascii="GHEA Grapalat" w:eastAsia="GHEA Grapalat" w:hAnsi="GHEA Grapalat" w:cs="GHEA Grapalat"/>
              </w:rPr>
            </w:pPr>
          </w:p>
        </w:tc>
      </w:tr>
    </w:tbl>
    <w:p w14:paraId="5A01289E" w14:textId="77777777" w:rsidR="002125BE" w:rsidRDefault="002125B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125BE" w:rsidRPr="00FD1EE4" w14:paraId="2099731F" w14:textId="77777777" w:rsidTr="00DD4B8A">
        <w:tc>
          <w:tcPr>
            <w:tcW w:w="2835" w:type="dxa"/>
            <w:shd w:val="clear" w:color="auto" w:fill="D9E2F3"/>
            <w:vAlign w:val="center"/>
          </w:tcPr>
          <w:p w14:paraId="79801E12"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430E8F3A" w14:textId="77777777" w:rsidR="002125BE" w:rsidRPr="00FD1EE4" w:rsidRDefault="002125BE" w:rsidP="008F6325">
            <w:pPr>
              <w:spacing w:before="240" w:after="240"/>
              <w:rPr>
                <w:rFonts w:ascii="GHEA Grapalat" w:eastAsia="GHEA Grapalat" w:hAnsi="GHEA Grapalat" w:cs="GHEA Grapalat"/>
              </w:rPr>
            </w:pPr>
          </w:p>
        </w:tc>
      </w:tr>
      <w:tr w:rsidR="002125BE" w:rsidRPr="00FD1EE4" w14:paraId="3BA89BF4" w14:textId="77777777" w:rsidTr="00DD4B8A">
        <w:tc>
          <w:tcPr>
            <w:tcW w:w="2835" w:type="dxa"/>
            <w:shd w:val="clear" w:color="auto" w:fill="D9E2F3"/>
            <w:vAlign w:val="center"/>
          </w:tcPr>
          <w:p w14:paraId="39E237F1" w14:textId="77777777" w:rsidR="002125BE" w:rsidRPr="00FD1EE4" w:rsidRDefault="002125B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688DD90" w14:textId="77777777" w:rsidR="002125BE" w:rsidRPr="00FD1EE4" w:rsidRDefault="002125BE" w:rsidP="008F6325">
            <w:pPr>
              <w:spacing w:before="240" w:after="240"/>
              <w:rPr>
                <w:rFonts w:ascii="GHEA Grapalat" w:eastAsia="GHEA Grapalat" w:hAnsi="GHEA Grapalat" w:cs="GHEA Grapalat"/>
              </w:rPr>
            </w:pPr>
          </w:p>
        </w:tc>
      </w:tr>
    </w:tbl>
    <w:p w14:paraId="4E73B3C9" w14:textId="77777777" w:rsidR="002125BE" w:rsidRPr="00FD1EE4" w:rsidRDefault="002125BE" w:rsidP="008F632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47C4FF2F" w14:textId="77777777" w:rsidR="002125BE" w:rsidRPr="00FD1EE4" w:rsidRDefault="002125BE"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14:paraId="6B7E8DC1" w14:textId="77777777" w:rsidR="002125BE" w:rsidRPr="00FD1EE4" w:rsidRDefault="002125BE" w:rsidP="008F6325">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2125BE" w:rsidRPr="00FD1EE4" w14:paraId="398F4913" w14:textId="77777777" w:rsidTr="00DD4B8A">
        <w:tc>
          <w:tcPr>
            <w:tcW w:w="9016" w:type="dxa"/>
            <w:shd w:val="clear" w:color="auto" w:fill="DEEAF6"/>
          </w:tcPr>
          <w:p w14:paraId="71112397" w14:textId="77777777" w:rsidR="002125BE" w:rsidRPr="00DD4B8A" w:rsidRDefault="002125BE" w:rsidP="00DD4B8A">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2125BE" w:rsidRPr="00FD1EE4" w14:paraId="3294E964" w14:textId="77777777" w:rsidTr="00DD4B8A">
        <w:trPr>
          <w:trHeight w:val="10187"/>
        </w:trPr>
        <w:tc>
          <w:tcPr>
            <w:tcW w:w="9016" w:type="dxa"/>
            <w:shd w:val="clear" w:color="auto" w:fill="auto"/>
          </w:tcPr>
          <w:p w14:paraId="48F32310" w14:textId="77777777" w:rsidR="002125BE" w:rsidRPr="00DD4B8A" w:rsidRDefault="002125BE" w:rsidP="008F6325">
            <w:pPr>
              <w:rPr>
                <w:rFonts w:ascii="GHEA Grapalat" w:eastAsia="GHEA Grapalat" w:hAnsi="GHEA Grapalat" w:cs="GHEA Grapalat"/>
                <w:b/>
                <w:color w:val="000000"/>
              </w:rPr>
            </w:pPr>
          </w:p>
        </w:tc>
      </w:tr>
    </w:tbl>
    <w:p w14:paraId="15CA6D3C" w14:textId="77777777" w:rsidR="002125BE" w:rsidRPr="00FD1EE4" w:rsidRDefault="002125BE" w:rsidP="008F6325">
      <w:pPr>
        <w:pBdr>
          <w:top w:val="nil"/>
          <w:left w:val="nil"/>
          <w:bottom w:val="nil"/>
          <w:right w:val="nil"/>
          <w:between w:val="nil"/>
        </w:pBdr>
        <w:rPr>
          <w:rFonts w:ascii="GHEA Grapalat" w:eastAsia="GHEA Grapalat" w:hAnsi="GHEA Grapalat" w:cs="GHEA Grapalat"/>
          <w:b/>
          <w:color w:val="000000"/>
        </w:rPr>
      </w:pPr>
    </w:p>
    <w:p w14:paraId="11CD4A5A" w14:textId="77777777" w:rsidR="002125BE" w:rsidRPr="00A66FC2" w:rsidRDefault="002125BE" w:rsidP="008F6325">
      <w:pPr>
        <w:pStyle w:val="31"/>
        <w:spacing w:line="240" w:lineRule="auto"/>
        <w:jc w:val="right"/>
        <w:rPr>
          <w:rFonts w:ascii="GHEA Grapalat" w:hAnsi="GHEA Grapalat" w:cs="Arial"/>
          <w:b/>
        </w:rPr>
      </w:pPr>
    </w:p>
    <w:p w14:paraId="0BAA10FA" w14:textId="77777777" w:rsidR="002125BE" w:rsidRDefault="002125BE" w:rsidP="008F6325">
      <w:pPr>
        <w:pStyle w:val="31"/>
        <w:spacing w:line="240" w:lineRule="auto"/>
        <w:ind w:firstLine="0"/>
        <w:jc w:val="left"/>
        <w:rPr>
          <w:rFonts w:ascii="GHEA Grapalat" w:hAnsi="GHEA Grapalat"/>
          <w:i/>
          <w:sz w:val="16"/>
          <w:szCs w:val="16"/>
          <w:lang w:val="hy-AM"/>
        </w:rPr>
      </w:pPr>
    </w:p>
    <w:p w14:paraId="1659F5BA" w14:textId="77777777" w:rsidR="002125BE" w:rsidRDefault="002125BE" w:rsidP="008F6325">
      <w:pPr>
        <w:pStyle w:val="31"/>
        <w:spacing w:line="240" w:lineRule="auto"/>
        <w:ind w:firstLine="0"/>
        <w:jc w:val="left"/>
        <w:rPr>
          <w:rFonts w:ascii="GHEA Grapalat" w:hAnsi="GHEA Grapalat"/>
          <w:i/>
          <w:sz w:val="16"/>
          <w:szCs w:val="16"/>
          <w:lang w:val="hy-AM"/>
        </w:rPr>
      </w:pPr>
    </w:p>
    <w:p w14:paraId="1434AF2C" w14:textId="77777777" w:rsidR="002125BE" w:rsidRDefault="002125BE" w:rsidP="008F6325">
      <w:pPr>
        <w:pStyle w:val="31"/>
        <w:spacing w:line="240" w:lineRule="auto"/>
        <w:ind w:firstLine="0"/>
        <w:jc w:val="left"/>
        <w:rPr>
          <w:rFonts w:ascii="GHEA Grapalat" w:hAnsi="GHEA Grapalat"/>
          <w:i/>
          <w:sz w:val="16"/>
          <w:szCs w:val="16"/>
          <w:lang w:val="hy-AM"/>
        </w:rPr>
      </w:pPr>
    </w:p>
    <w:p w14:paraId="4430F337" w14:textId="77777777" w:rsidR="002125BE" w:rsidRDefault="002125BE" w:rsidP="008F6325">
      <w:pPr>
        <w:pStyle w:val="31"/>
        <w:spacing w:line="240" w:lineRule="auto"/>
        <w:ind w:firstLine="0"/>
        <w:jc w:val="left"/>
        <w:rPr>
          <w:rFonts w:ascii="GHEA Grapalat" w:hAnsi="GHEA Grapalat"/>
          <w:i/>
          <w:sz w:val="16"/>
          <w:szCs w:val="16"/>
          <w:lang w:val="hy-AM"/>
        </w:rPr>
      </w:pPr>
    </w:p>
    <w:p w14:paraId="24EF62B8" w14:textId="77777777" w:rsidR="002125BE" w:rsidRDefault="002125BE" w:rsidP="008F6325">
      <w:pPr>
        <w:pStyle w:val="31"/>
        <w:spacing w:line="240" w:lineRule="auto"/>
        <w:ind w:firstLine="0"/>
        <w:jc w:val="left"/>
        <w:rPr>
          <w:rFonts w:ascii="GHEA Grapalat" w:hAnsi="GHEA Grapalat"/>
          <w:b/>
          <w:lang w:val="hy-AM"/>
        </w:rPr>
      </w:pPr>
    </w:p>
    <w:p w14:paraId="0EAAE93D" w14:textId="77777777" w:rsidR="002125BE" w:rsidRDefault="002125BE" w:rsidP="008F6325">
      <w:pPr>
        <w:pStyle w:val="31"/>
        <w:spacing w:line="240" w:lineRule="auto"/>
        <w:ind w:firstLine="0"/>
        <w:jc w:val="left"/>
        <w:rPr>
          <w:rFonts w:ascii="GHEA Grapalat" w:hAnsi="GHEA Grapalat"/>
          <w:b/>
          <w:lang w:val="hy-AM"/>
        </w:rPr>
      </w:pPr>
    </w:p>
    <w:p w14:paraId="4DC28C12" w14:textId="77777777" w:rsidR="002125BE" w:rsidRDefault="002125BE" w:rsidP="008F6325">
      <w:pPr>
        <w:pStyle w:val="31"/>
        <w:spacing w:line="240" w:lineRule="auto"/>
        <w:ind w:firstLine="0"/>
        <w:jc w:val="left"/>
        <w:rPr>
          <w:rFonts w:ascii="GHEA Grapalat" w:hAnsi="GHEA Grapalat"/>
          <w:b/>
          <w:lang w:val="hy-AM"/>
        </w:rPr>
      </w:pPr>
    </w:p>
    <w:p w14:paraId="3B84703F" w14:textId="77777777" w:rsidR="002125BE" w:rsidRDefault="002125BE" w:rsidP="008F6325">
      <w:pPr>
        <w:pStyle w:val="31"/>
        <w:spacing w:line="240" w:lineRule="auto"/>
        <w:ind w:firstLine="0"/>
        <w:jc w:val="left"/>
        <w:rPr>
          <w:rFonts w:ascii="GHEA Grapalat" w:hAnsi="GHEA Grapalat"/>
          <w:b/>
          <w:lang w:val="hy-AM"/>
        </w:rPr>
      </w:pPr>
    </w:p>
    <w:p w14:paraId="62D2F554" w14:textId="77777777" w:rsidR="002125BE" w:rsidRDefault="002125BE" w:rsidP="008F6325">
      <w:pPr>
        <w:spacing w:line="360" w:lineRule="auto"/>
        <w:jc w:val="center"/>
        <w:rPr>
          <w:rFonts w:ascii="GHEA Grapalat" w:eastAsia="GHEA Grapalat" w:hAnsi="GHEA Grapalat" w:cs="GHEA Grapalat"/>
          <w:b/>
        </w:rPr>
      </w:pPr>
    </w:p>
    <w:p w14:paraId="521A8C8E" w14:textId="77777777" w:rsidR="002125BE" w:rsidRDefault="002125BE" w:rsidP="008F6325">
      <w:pPr>
        <w:spacing w:line="360" w:lineRule="auto"/>
        <w:jc w:val="center"/>
        <w:rPr>
          <w:rFonts w:ascii="GHEA Grapalat" w:eastAsia="GHEA Grapalat" w:hAnsi="GHEA Grapalat" w:cs="GHEA Grapalat"/>
          <w:b/>
        </w:rPr>
      </w:pPr>
    </w:p>
    <w:p w14:paraId="5F8EF2C9" w14:textId="77777777" w:rsidR="002125BE" w:rsidRDefault="002125BE" w:rsidP="008F6325">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14:paraId="0A04E2A3" w14:textId="77777777" w:rsidR="002125BE" w:rsidRDefault="002125BE" w:rsidP="008F632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87743FB" w14:textId="77777777" w:rsidR="002125BE" w:rsidRDefault="002125BE"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1277D9F0" w14:textId="77777777" w:rsidR="002125BE" w:rsidRPr="00FA6936"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14:paraId="1AF09971" w14:textId="77777777" w:rsidR="002125BE" w:rsidRPr="00FA6936" w:rsidRDefault="002125BE"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14:paraId="1B3B41F2" w14:textId="77777777" w:rsidR="002125BE" w:rsidRDefault="002125BE"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14:paraId="4B5D95BD" w14:textId="77777777" w:rsidR="002125BE" w:rsidRDefault="002125BE" w:rsidP="008F6325">
      <w:pPr>
        <w:spacing w:line="276" w:lineRule="auto"/>
        <w:ind w:firstLine="567"/>
        <w:jc w:val="both"/>
        <w:rPr>
          <w:rFonts w:ascii="GHEA Grapalat" w:eastAsia="GHEA Grapalat" w:hAnsi="GHEA Grapalat" w:cs="GHEA Grapalat"/>
        </w:rPr>
      </w:pPr>
    </w:p>
    <w:p w14:paraId="60464FAC" w14:textId="77777777" w:rsidR="002125BE" w:rsidRDefault="002125BE"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046B556D" w14:textId="77777777" w:rsidR="002125BE"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24B8E534" w14:textId="77777777" w:rsidR="002125BE"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643DD4FA" w14:textId="77777777" w:rsidR="002125BE"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332079E6" w14:textId="77777777" w:rsidR="002125BE" w:rsidRDefault="002125BE" w:rsidP="008F6325">
      <w:pPr>
        <w:pBdr>
          <w:top w:val="nil"/>
          <w:left w:val="nil"/>
          <w:bottom w:val="nil"/>
          <w:right w:val="nil"/>
          <w:between w:val="nil"/>
        </w:pBdr>
        <w:spacing w:line="360" w:lineRule="auto"/>
        <w:ind w:firstLine="567"/>
        <w:jc w:val="both"/>
        <w:rPr>
          <w:rFonts w:ascii="GHEA Grapalat" w:eastAsia="GHEA Grapalat" w:hAnsi="GHEA Grapalat" w:cs="GHEA Grapalat"/>
        </w:rPr>
      </w:pPr>
    </w:p>
    <w:p w14:paraId="7FF148CA" w14:textId="77777777" w:rsidR="002125BE" w:rsidRDefault="002125BE"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66825E39" w14:textId="77777777" w:rsidR="002125BE"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32659FD4" w14:textId="77777777" w:rsidR="002125BE"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7FB149CD" w14:textId="77777777" w:rsidR="002125BE" w:rsidRDefault="002125BE"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4F6929BE" w14:textId="77777777" w:rsidR="002125BE" w:rsidRDefault="002125BE"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10734A00" w14:textId="77777777" w:rsidR="002125BE"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31EA8BA9" w14:textId="77777777" w:rsidR="002125BE"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0DFCABF0" w14:textId="77777777" w:rsidR="002125BE"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315CCBFD" w14:textId="77777777" w:rsidR="002125BE"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00A6C6B" w14:textId="77777777" w:rsidR="002125BE"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3AEE37F6" w14:textId="77777777" w:rsidR="002125BE" w:rsidRPr="008C104F" w:rsidRDefault="002125BE"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5FE5B234" w14:textId="77777777" w:rsidR="002125BE" w:rsidRPr="008C104F" w:rsidRDefault="002125BE"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09F26CEE" w14:textId="77777777" w:rsidR="002125BE" w:rsidRPr="008C104F" w:rsidRDefault="002125BE"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3449997D" w14:textId="77777777" w:rsidR="002125BE" w:rsidRPr="008C104F"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06921EA4" w14:textId="77777777" w:rsidR="002125BE" w:rsidRPr="008C104F" w:rsidRDefault="002125BE"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2EAE1EF8" w14:textId="77777777" w:rsidR="002125BE" w:rsidRPr="008C104F" w:rsidRDefault="002125BE"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68E6DC12" w14:textId="77777777" w:rsidR="002125BE" w:rsidRPr="008C104F" w:rsidRDefault="002125BE"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7B957F6B" w14:textId="77777777" w:rsidR="002125BE" w:rsidRPr="008C104F" w:rsidRDefault="002125BE"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314626C1" w14:textId="77777777" w:rsidR="002125BE" w:rsidRPr="008C104F" w:rsidRDefault="002125BE"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6B498FC1" w14:textId="77777777" w:rsidR="002125BE"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001CD08F" w14:textId="77777777" w:rsidR="002125BE"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6C79B1B9" w14:textId="77777777" w:rsidR="002125BE" w:rsidRDefault="002125BE"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3A3F3C2" w14:textId="77777777" w:rsidR="002125BE" w:rsidRDefault="002125BE"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13CB0A68" w14:textId="77777777" w:rsidR="002125BE"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6F5B02B5" w14:textId="77777777" w:rsidR="002125BE"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1183CC2C" w14:textId="77777777" w:rsidR="002125BE" w:rsidRPr="005B15D8" w:rsidRDefault="002125B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083C758D" w14:textId="77777777" w:rsidR="002125BE" w:rsidRDefault="002125BE"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1276533B" w14:textId="77777777" w:rsidR="002125BE" w:rsidRPr="00FA6936" w:rsidRDefault="002125BE"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14:paraId="6063A9F7" w14:textId="77777777" w:rsidR="002125BE" w:rsidRPr="00FA6936" w:rsidRDefault="002125BE"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14:paraId="6A7C5706" w14:textId="77777777" w:rsidR="002125BE" w:rsidRPr="00FA6936" w:rsidRDefault="002125BE" w:rsidP="008F6325">
      <w:pPr>
        <w:pStyle w:val="31"/>
        <w:spacing w:line="240" w:lineRule="auto"/>
        <w:ind w:left="360" w:firstLine="0"/>
        <w:rPr>
          <w:rFonts w:ascii="GHEA Grapalat" w:hAnsi="GHEA Grapalat" w:cs="Sylfaen"/>
          <w:i/>
          <w:sz w:val="16"/>
          <w:szCs w:val="16"/>
          <w:lang w:val="hy-AM" w:eastAsia="ru-RU"/>
        </w:rPr>
      </w:pPr>
    </w:p>
    <w:p w14:paraId="3F236968" w14:textId="77777777" w:rsidR="002125BE" w:rsidRPr="00FA6936" w:rsidRDefault="002125BE" w:rsidP="008F6325">
      <w:pPr>
        <w:pStyle w:val="31"/>
        <w:spacing w:line="240" w:lineRule="auto"/>
        <w:ind w:left="360" w:firstLine="0"/>
        <w:rPr>
          <w:rFonts w:ascii="GHEA Grapalat" w:hAnsi="GHEA Grapalat" w:cs="Sylfaen"/>
          <w:i/>
          <w:sz w:val="16"/>
          <w:szCs w:val="16"/>
          <w:lang w:val="hy-AM" w:eastAsia="ru-RU"/>
        </w:rPr>
      </w:pPr>
    </w:p>
    <w:p w14:paraId="4C8F87A8" w14:textId="77777777" w:rsidR="002125BE" w:rsidRPr="00FA6936" w:rsidRDefault="002125BE" w:rsidP="008F6325">
      <w:pPr>
        <w:pStyle w:val="31"/>
        <w:spacing w:line="240" w:lineRule="auto"/>
        <w:ind w:left="360" w:firstLine="0"/>
        <w:rPr>
          <w:rFonts w:ascii="GHEA Grapalat" w:hAnsi="GHEA Grapalat" w:cs="Sylfaen"/>
          <w:i/>
          <w:sz w:val="16"/>
          <w:szCs w:val="16"/>
          <w:lang w:val="hy-AM" w:eastAsia="ru-RU"/>
        </w:rPr>
      </w:pPr>
    </w:p>
    <w:p w14:paraId="39541FCF" w14:textId="77777777" w:rsidR="002125BE" w:rsidRPr="00FA6936" w:rsidRDefault="002125BE" w:rsidP="008F6325">
      <w:pPr>
        <w:pStyle w:val="31"/>
        <w:spacing w:line="240" w:lineRule="auto"/>
        <w:ind w:left="360" w:firstLine="0"/>
        <w:rPr>
          <w:rFonts w:ascii="GHEA Grapalat" w:hAnsi="GHEA Grapalat" w:cs="Sylfaen"/>
          <w:i/>
          <w:sz w:val="16"/>
          <w:szCs w:val="16"/>
          <w:lang w:val="hy-AM" w:eastAsia="ru-RU"/>
        </w:rPr>
      </w:pPr>
    </w:p>
    <w:p w14:paraId="6B5511A0" w14:textId="77777777" w:rsidR="002125BE" w:rsidRPr="00FA6936" w:rsidRDefault="002125BE" w:rsidP="008F6325">
      <w:pPr>
        <w:pStyle w:val="31"/>
        <w:spacing w:line="240" w:lineRule="auto"/>
        <w:ind w:left="360" w:firstLine="0"/>
        <w:rPr>
          <w:rFonts w:ascii="GHEA Grapalat" w:hAnsi="GHEA Grapalat" w:cs="Sylfaen"/>
          <w:i/>
          <w:sz w:val="16"/>
          <w:szCs w:val="16"/>
          <w:lang w:val="hy-AM" w:eastAsia="ru-RU"/>
        </w:rPr>
      </w:pPr>
    </w:p>
    <w:p w14:paraId="399227A1" w14:textId="77777777" w:rsidR="002125BE" w:rsidRPr="00FA6936" w:rsidRDefault="002125BE" w:rsidP="008F6325">
      <w:pPr>
        <w:pStyle w:val="31"/>
        <w:spacing w:line="240" w:lineRule="auto"/>
        <w:ind w:left="360" w:firstLine="0"/>
        <w:rPr>
          <w:rFonts w:ascii="GHEA Grapalat" w:hAnsi="GHEA Grapalat" w:cs="Sylfaen"/>
          <w:i/>
          <w:sz w:val="16"/>
          <w:szCs w:val="16"/>
          <w:lang w:val="hy-AM" w:eastAsia="ru-RU"/>
        </w:rPr>
      </w:pPr>
    </w:p>
    <w:p w14:paraId="370712BF" w14:textId="77777777" w:rsidR="002125BE" w:rsidRPr="00FA6936" w:rsidRDefault="002125BE" w:rsidP="008F6325">
      <w:pPr>
        <w:pStyle w:val="31"/>
        <w:spacing w:line="240" w:lineRule="auto"/>
        <w:ind w:left="360" w:firstLine="0"/>
        <w:rPr>
          <w:rFonts w:ascii="GHEA Grapalat" w:hAnsi="GHEA Grapalat" w:cs="Sylfaen"/>
          <w:i/>
          <w:sz w:val="16"/>
          <w:szCs w:val="16"/>
          <w:lang w:val="hy-AM" w:eastAsia="ru-RU"/>
        </w:rPr>
      </w:pPr>
    </w:p>
    <w:p w14:paraId="2566F943" w14:textId="77777777" w:rsidR="002125BE" w:rsidRPr="00FA6936" w:rsidRDefault="002125BE" w:rsidP="008F6325">
      <w:pPr>
        <w:pStyle w:val="31"/>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14:paraId="7A754AF0" w14:textId="77777777" w:rsidR="002125BE" w:rsidRPr="00A66FC2" w:rsidRDefault="002125BE" w:rsidP="008F6325">
      <w:pPr>
        <w:pStyle w:val="31"/>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14:paraId="00C8E3F5" w14:textId="77777777" w:rsidR="002125BE" w:rsidRPr="0039302D" w:rsidRDefault="002125BE" w:rsidP="00CE3A99">
      <w:pPr>
        <w:jc w:val="both"/>
        <w:rPr>
          <w:rFonts w:ascii="GHEA Grapalat" w:hAnsi="GHEA Grapalat" w:cs="Sylfaen"/>
          <w:sz w:val="20"/>
          <w:lang w:val="hy-AM"/>
        </w:rPr>
      </w:pPr>
    </w:p>
  </w:footnote>
  <w:footnote w:id="7">
    <w:p w14:paraId="35DDF0C4" w14:textId="77777777" w:rsidR="002125BE" w:rsidRPr="0015088E" w:rsidRDefault="002125BE"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8D288D">
        <w:rPr>
          <w:rFonts w:ascii="GHEA Grapalat" w:hAnsi="GHEA Grapalat"/>
          <w:i/>
          <w:sz w:val="16"/>
          <w:szCs w:val="16"/>
          <w:lang w:val="hy-AM"/>
        </w:rPr>
        <w:t>եթե</w:t>
      </w:r>
      <w:r w:rsidRPr="001E7733">
        <w:rPr>
          <w:rFonts w:ascii="GHEA Grapalat" w:hAnsi="GHEA Grapalat"/>
          <w:i/>
          <w:sz w:val="16"/>
          <w:szCs w:val="16"/>
          <w:lang w:val="af-ZA"/>
        </w:rPr>
        <w:t xml:space="preserve"> </w:t>
      </w:r>
      <w:r w:rsidRPr="008D288D">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8D288D">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8D288D">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8D288D">
        <w:rPr>
          <w:rFonts w:ascii="GHEA Grapalat" w:hAnsi="GHEA Grapalat"/>
          <w:i/>
          <w:sz w:val="16"/>
          <w:szCs w:val="16"/>
          <w:lang w:val="hy-AM"/>
        </w:rPr>
        <w:t>հարկ</w:t>
      </w:r>
      <w:r w:rsidRPr="001E7733">
        <w:rPr>
          <w:rFonts w:ascii="GHEA Grapalat" w:hAnsi="GHEA Grapalat"/>
          <w:i/>
          <w:sz w:val="16"/>
          <w:szCs w:val="16"/>
          <w:lang w:val="af-ZA"/>
        </w:rPr>
        <w:t xml:space="preserve"> </w:t>
      </w:r>
      <w:r w:rsidRPr="008D288D">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8D288D">
        <w:rPr>
          <w:rFonts w:ascii="GHEA Grapalat" w:hAnsi="GHEA Grapalat"/>
          <w:i/>
          <w:sz w:val="16"/>
          <w:szCs w:val="16"/>
          <w:lang w:val="hy-AM"/>
        </w:rPr>
        <w:t>է</w:t>
      </w:r>
      <w:r w:rsidRPr="001E7733">
        <w:rPr>
          <w:rFonts w:ascii="GHEA Grapalat" w:hAnsi="GHEA Grapalat"/>
          <w:i/>
          <w:sz w:val="16"/>
          <w:szCs w:val="16"/>
          <w:lang w:val="af-ZA"/>
        </w:rPr>
        <w:t xml:space="preserve">, </w:t>
      </w:r>
      <w:r w:rsidRPr="008D288D">
        <w:rPr>
          <w:rFonts w:ascii="GHEA Grapalat" w:hAnsi="GHEA Grapalat"/>
          <w:i/>
          <w:sz w:val="16"/>
          <w:szCs w:val="16"/>
          <w:lang w:val="hy-AM"/>
        </w:rPr>
        <w:t>ապա</w:t>
      </w:r>
      <w:r w:rsidRPr="001E7733">
        <w:rPr>
          <w:rFonts w:ascii="GHEA Grapalat" w:hAnsi="GHEA Grapalat"/>
          <w:i/>
          <w:sz w:val="16"/>
          <w:szCs w:val="16"/>
          <w:lang w:val="af-ZA"/>
        </w:rPr>
        <w:t xml:space="preserve"> </w:t>
      </w:r>
      <w:r w:rsidRPr="008D288D">
        <w:rPr>
          <w:rFonts w:ascii="GHEA Grapalat" w:hAnsi="GHEA Grapalat"/>
          <w:i/>
          <w:sz w:val="16"/>
          <w:szCs w:val="16"/>
          <w:lang w:val="hy-AM"/>
        </w:rPr>
        <w:t>տվյալ</w:t>
      </w:r>
      <w:r w:rsidRPr="001E7733">
        <w:rPr>
          <w:rFonts w:ascii="GHEA Grapalat" w:hAnsi="GHEA Grapalat"/>
          <w:i/>
          <w:sz w:val="16"/>
          <w:szCs w:val="16"/>
          <w:lang w:val="af-ZA"/>
        </w:rPr>
        <w:t xml:space="preserve"> </w:t>
      </w:r>
      <w:r w:rsidRPr="008D288D">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8D288D">
        <w:rPr>
          <w:rFonts w:ascii="GHEA Grapalat" w:hAnsi="GHEA Grapalat"/>
          <w:i/>
          <w:sz w:val="16"/>
          <w:szCs w:val="16"/>
          <w:lang w:val="hy-AM"/>
        </w:rPr>
        <w:t>գծով</w:t>
      </w:r>
      <w:r w:rsidRPr="001E7733">
        <w:rPr>
          <w:rFonts w:ascii="GHEA Grapalat" w:hAnsi="GHEA Grapalat"/>
          <w:i/>
          <w:sz w:val="16"/>
          <w:szCs w:val="16"/>
          <w:lang w:val="af-ZA"/>
        </w:rPr>
        <w:t xml:space="preserve"> </w:t>
      </w:r>
      <w:r w:rsidRPr="008D288D">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8D288D">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8D288D">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8D288D">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8D288D">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8D288D">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8D288D">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8D288D">
        <w:rPr>
          <w:rFonts w:ascii="GHEA Grapalat" w:hAnsi="GHEA Grapalat"/>
          <w:i/>
          <w:sz w:val="16"/>
          <w:szCs w:val="16"/>
          <w:lang w:val="hy-AM"/>
        </w:rPr>
        <w:t>հարկի</w:t>
      </w:r>
      <w:r w:rsidRPr="001E7733">
        <w:rPr>
          <w:rFonts w:ascii="GHEA Grapalat" w:hAnsi="GHEA Grapalat"/>
          <w:i/>
          <w:sz w:val="16"/>
          <w:szCs w:val="16"/>
          <w:lang w:val="af-ZA"/>
        </w:rPr>
        <w:t xml:space="preserve"> </w:t>
      </w:r>
      <w:r w:rsidRPr="008D288D">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8D288D">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8D288D">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8D288D">
        <w:rPr>
          <w:rFonts w:ascii="GHEA Grapalat" w:hAnsi="GHEA Grapalat"/>
          <w:i/>
          <w:sz w:val="16"/>
          <w:szCs w:val="16"/>
          <w:lang w:val="hy-AM"/>
        </w:rPr>
        <w:t>րդ</w:t>
      </w:r>
      <w:r w:rsidRPr="001E7733">
        <w:rPr>
          <w:rFonts w:ascii="GHEA Grapalat" w:hAnsi="GHEA Grapalat"/>
          <w:i/>
          <w:sz w:val="16"/>
          <w:szCs w:val="16"/>
          <w:lang w:val="af-ZA"/>
        </w:rPr>
        <w:t xml:space="preserve"> </w:t>
      </w:r>
      <w:r w:rsidRPr="008D288D">
        <w:rPr>
          <w:rFonts w:ascii="GHEA Grapalat" w:hAnsi="GHEA Grapalat"/>
          <w:i/>
          <w:sz w:val="16"/>
          <w:szCs w:val="16"/>
          <w:lang w:val="hy-AM"/>
        </w:rPr>
        <w:t>սյունակում։</w:t>
      </w:r>
    </w:p>
    <w:p w14:paraId="1E6A62FA" w14:textId="77777777" w:rsidR="002125BE" w:rsidRPr="001E7733" w:rsidDel="00856FDE" w:rsidRDefault="002125BE" w:rsidP="00B2572B">
      <w:pPr>
        <w:pStyle w:val="af2"/>
        <w:rPr>
          <w:del w:id="10" w:author="User" w:date="2019-05-26T09:57:00Z"/>
          <w:i/>
          <w:lang w:val="af-ZA"/>
        </w:rPr>
      </w:pPr>
    </w:p>
  </w:footnote>
  <w:footnote w:id="8">
    <w:p w14:paraId="7263D29B" w14:textId="77777777" w:rsidR="002125BE" w:rsidRPr="00F50E0A" w:rsidDel="001B2C6E" w:rsidRDefault="002125BE" w:rsidP="007678FA">
      <w:pPr>
        <w:pStyle w:val="af2"/>
        <w:rPr>
          <w:del w:id="11" w:author="User" w:date="2019-05-26T11:21:00Z"/>
          <w:lang w:val="af-ZA"/>
        </w:rPr>
      </w:pPr>
      <w:r>
        <w:rPr>
          <w:vertAlign w:val="superscript"/>
          <w:lang w:val="af-ZA"/>
        </w:rPr>
        <w:t>17</w:t>
      </w:r>
      <w:r w:rsidRPr="00F50E0A">
        <w:rPr>
          <w:vertAlign w:val="superscript"/>
          <w:lang w:val="af-ZA"/>
        </w:rPr>
        <w:t xml:space="preserve"> </w:t>
      </w:r>
      <w:r>
        <w:rPr>
          <w:rFonts w:ascii="GHEA Grapalat" w:hAnsi="GHEA Grapalat"/>
          <w:i/>
          <w:sz w:val="16"/>
          <w:szCs w:val="24"/>
          <w:lang w:val="hy-AM" w:eastAsia="en-US"/>
        </w:rPr>
        <w:t xml:space="preserve">Եթե </w:t>
      </w:r>
      <w:r>
        <w:rPr>
          <w:rFonts w:ascii="GHEA Grapalat" w:hAnsi="GHEA Grapalat"/>
          <w:i/>
          <w:sz w:val="16"/>
          <w:szCs w:val="24"/>
          <w:lang w:val="en-US"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val="en-US" w:eastAsia="en-US"/>
        </w:rPr>
        <w:t>ռաջարկը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ներկայացվել</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առանց</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ի</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կնքելիս</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ներառյալ</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ԱԱՀ</w:t>
      </w:r>
      <w:r w:rsidRPr="00F50E0A">
        <w:rPr>
          <w:rFonts w:ascii="GHEA Grapalat" w:hAnsi="GHEA Grapalat"/>
          <w:i/>
          <w:sz w:val="16"/>
          <w:szCs w:val="24"/>
          <w:lang w:val="af-ZA" w:eastAsia="en-US"/>
        </w:rPr>
        <w:t>-</w:t>
      </w:r>
      <w:r>
        <w:rPr>
          <w:rFonts w:ascii="GHEA Grapalat" w:hAnsi="GHEA Grapalat"/>
          <w:i/>
          <w:sz w:val="16"/>
          <w:szCs w:val="24"/>
          <w:lang w:val="en-US" w:eastAsia="en-US"/>
        </w:rPr>
        <w:t>ն</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բառերը</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հանվում</w:t>
      </w:r>
      <w:r w:rsidRPr="00F50E0A">
        <w:rPr>
          <w:rFonts w:ascii="GHEA Grapalat" w:hAnsi="GHEA Grapalat"/>
          <w:i/>
          <w:sz w:val="16"/>
          <w:szCs w:val="24"/>
          <w:lang w:val="af-ZA" w:eastAsia="en-US"/>
        </w:rPr>
        <w:t xml:space="preserve"> </w:t>
      </w:r>
      <w:r>
        <w:rPr>
          <w:rFonts w:ascii="GHEA Grapalat" w:hAnsi="GHEA Grapalat"/>
          <w:i/>
          <w:sz w:val="16"/>
          <w:szCs w:val="24"/>
          <w:lang w:val="en-US" w:eastAsia="en-US"/>
        </w:rPr>
        <w:t>են</w:t>
      </w:r>
      <w:r w:rsidRPr="00F50E0A">
        <w:rPr>
          <w:rFonts w:ascii="GHEA Grapalat" w:hAnsi="GHEA Grapalat"/>
          <w:i/>
          <w:sz w:val="16"/>
          <w:szCs w:val="24"/>
          <w:lang w:val="af-ZA" w:eastAsia="en-US"/>
        </w:rPr>
        <w:t>:</w:t>
      </w:r>
    </w:p>
  </w:footnote>
  <w:footnote w:id="9">
    <w:p w14:paraId="7A937094" w14:textId="77777777" w:rsidR="002125BE" w:rsidRPr="007B1334" w:rsidRDefault="002125BE" w:rsidP="007678FA">
      <w:pPr>
        <w:pStyle w:val="af2"/>
        <w:jc w:val="both"/>
        <w:rPr>
          <w:rFonts w:ascii="GHEA Grapalat" w:hAnsi="GHEA Grapalat"/>
          <w:i/>
          <w:sz w:val="16"/>
          <w:szCs w:val="24"/>
          <w:lang w:val="af-ZA" w:eastAsia="en-US"/>
        </w:rPr>
      </w:pPr>
      <w:r>
        <w:rPr>
          <w:vertAlign w:val="superscript"/>
          <w:lang w:val="af-ZA"/>
        </w:rPr>
        <w:t xml:space="preserve">  </w:t>
      </w:r>
    </w:p>
    <w:p w14:paraId="0552C9BE" w14:textId="77777777" w:rsidR="002125BE" w:rsidRPr="00BE77AC" w:rsidRDefault="002125BE" w:rsidP="007678FA">
      <w:pPr>
        <w:pStyle w:val="af2"/>
        <w:jc w:val="both"/>
        <w:rPr>
          <w:rFonts w:ascii="GHEA Grapalat" w:hAnsi="GHEA Grapalat"/>
          <w:i/>
          <w:sz w:val="16"/>
          <w:szCs w:val="24"/>
          <w:lang w:val="af-ZA" w:eastAsia="en-US"/>
        </w:rPr>
      </w:pPr>
      <w:r w:rsidRPr="00937DC0">
        <w:rPr>
          <w:rFonts w:ascii="GHEA Grapalat" w:hAnsi="GHEA Grapalat"/>
          <w:i/>
          <w:sz w:val="16"/>
          <w:szCs w:val="24"/>
          <w:lang w:val="af-ZA" w:eastAsia="en-US"/>
        </w:rPr>
        <w:t xml:space="preserve">  </w:t>
      </w:r>
      <w:r w:rsidRPr="00BE77AC">
        <w:rPr>
          <w:rFonts w:ascii="GHEA Grapalat" w:hAnsi="GHEA Grapalat"/>
          <w:i/>
          <w:sz w:val="16"/>
          <w:szCs w:val="24"/>
          <w:lang w:val="af-ZA" w:eastAsia="en-US"/>
        </w:rPr>
        <w:t xml:space="preserve"> </w:t>
      </w:r>
    </w:p>
    <w:p w14:paraId="541227C2" w14:textId="77777777" w:rsidR="002125BE" w:rsidRPr="001B34B0" w:rsidDel="00343637" w:rsidRDefault="002125BE" w:rsidP="007678FA">
      <w:pPr>
        <w:pStyle w:val="af2"/>
        <w:rPr>
          <w:del w:id="12" w:author="User" w:date="2019-05-26T11:24:00Z"/>
          <w:lang w:val="hy-AM"/>
        </w:rPr>
      </w:pPr>
    </w:p>
  </w:footnote>
  <w:footnote w:id="10">
    <w:p w14:paraId="578C1DFC" w14:textId="77777777" w:rsidR="002125BE" w:rsidRPr="001B34B0" w:rsidRDefault="002125BE" w:rsidP="007678FA">
      <w:pPr>
        <w:pStyle w:val="af2"/>
        <w:jc w:val="both"/>
        <w:rPr>
          <w:rFonts w:ascii="GHEA Grapalat" w:hAnsi="GHEA Grapalat"/>
          <w:i/>
          <w:sz w:val="16"/>
          <w:szCs w:val="24"/>
          <w:lang w:val="hy-AM" w:eastAsia="en-US"/>
        </w:rPr>
      </w:pPr>
      <w:r w:rsidRPr="00E81BDB">
        <w:rPr>
          <w:color w:val="FFFFFF"/>
          <w:vertAlign w:val="superscript"/>
          <w:lang w:val="hy-AM"/>
        </w:rPr>
        <w:t>35</w:t>
      </w:r>
      <w:r w:rsidRPr="00E81BDB">
        <w:rPr>
          <w:vertAlign w:val="superscript"/>
          <w:lang w:val="hy-AM"/>
        </w:rPr>
        <w:t xml:space="preserve"> 2</w:t>
      </w:r>
      <w:r w:rsidRPr="001B34B0">
        <w:rPr>
          <w:vertAlign w:val="superscript"/>
          <w:lang w:val="hy-AM"/>
        </w:rPr>
        <w:t xml:space="preserve">2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14:paraId="35672497" w14:textId="77777777" w:rsidR="002125BE" w:rsidRPr="00674D33" w:rsidDel="00D90DD6" w:rsidRDefault="002125BE" w:rsidP="007678FA">
      <w:pPr>
        <w:pStyle w:val="af2"/>
        <w:jc w:val="both"/>
        <w:rPr>
          <w:del w:id="13" w:author="User" w:date="2019-05-26T11:28:00Z"/>
          <w:lang w:val="hy-AM"/>
        </w:rPr>
      </w:pPr>
      <w:r w:rsidRPr="001B34B0">
        <w:rPr>
          <w:rFonts w:ascii="GHEA Grapalat" w:hAnsi="GHEA Grapalat"/>
          <w:i/>
          <w:sz w:val="16"/>
          <w:szCs w:val="24"/>
          <w:lang w:val="hy-AM" w:eastAsia="en-US"/>
        </w:rPr>
        <w:t xml:space="preserve"> </w:t>
      </w:r>
      <w:r w:rsidRPr="001B34B0">
        <w:rPr>
          <w:rFonts w:ascii="Sylfaen" w:hAnsi="Sylfaen"/>
          <w:sz w:val="22"/>
          <w:szCs w:val="22"/>
          <w:vertAlign w:val="superscript"/>
          <w:lang w:val="hy-AM"/>
        </w:rPr>
        <w:t xml:space="preserve">   </w:t>
      </w:r>
      <w:r w:rsidRPr="001330C0">
        <w:rPr>
          <w:rFonts w:ascii="Sylfaen" w:hAnsi="Sylfaen"/>
          <w:sz w:val="22"/>
          <w:szCs w:val="22"/>
          <w:vertAlign w:val="superscript"/>
          <w:lang w:val="hy-AM"/>
        </w:rPr>
        <w:t>2</w:t>
      </w:r>
      <w:r w:rsidRPr="00674D33">
        <w:rPr>
          <w:rFonts w:ascii="Sylfaen" w:hAnsi="Sylfaen"/>
          <w:sz w:val="22"/>
          <w:szCs w:val="22"/>
          <w:vertAlign w:val="superscript"/>
          <w:lang w:val="hy-AM"/>
        </w:rPr>
        <w:t xml:space="preserve">3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C73E65"/>
    <w:multiLevelType w:val="hybridMultilevel"/>
    <w:tmpl w:val="662881DC"/>
    <w:lvl w:ilvl="0" w:tplc="0409000D">
      <w:start w:val="1"/>
      <w:numFmt w:val="bullet"/>
      <w:lvlText w:val=""/>
      <w:lvlJc w:val="left"/>
      <w:pPr>
        <w:tabs>
          <w:tab w:val="num" w:pos="284"/>
        </w:tabs>
        <w:ind w:left="644"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38907EB"/>
    <w:multiLevelType w:val="hybridMultilevel"/>
    <w:tmpl w:val="DD2686DA"/>
    <w:lvl w:ilvl="0" w:tplc="24925866">
      <w:start w:val="1"/>
      <w:numFmt w:val="decimal"/>
      <w:lvlText w:val="%1."/>
      <w:lvlJc w:val="left"/>
      <w:pPr>
        <w:ind w:left="909" w:hanging="360"/>
      </w:pPr>
      <w:rPr>
        <w:rFonts w:cs="Sylfaen" w:hint="default"/>
      </w:rPr>
    </w:lvl>
    <w:lvl w:ilvl="1" w:tplc="04090019" w:tentative="1">
      <w:start w:val="1"/>
      <w:numFmt w:val="lowerLetter"/>
      <w:lvlText w:val="%2."/>
      <w:lvlJc w:val="left"/>
      <w:pPr>
        <w:ind w:left="1629" w:hanging="360"/>
      </w:pPr>
    </w:lvl>
    <w:lvl w:ilvl="2" w:tplc="0409001B" w:tentative="1">
      <w:start w:val="1"/>
      <w:numFmt w:val="lowerRoman"/>
      <w:lvlText w:val="%3."/>
      <w:lvlJc w:val="right"/>
      <w:pPr>
        <w:ind w:left="2349" w:hanging="180"/>
      </w:pPr>
    </w:lvl>
    <w:lvl w:ilvl="3" w:tplc="0409000F" w:tentative="1">
      <w:start w:val="1"/>
      <w:numFmt w:val="decimal"/>
      <w:lvlText w:val="%4."/>
      <w:lvlJc w:val="left"/>
      <w:pPr>
        <w:ind w:left="3069" w:hanging="360"/>
      </w:pPr>
    </w:lvl>
    <w:lvl w:ilvl="4" w:tplc="04090019" w:tentative="1">
      <w:start w:val="1"/>
      <w:numFmt w:val="lowerLetter"/>
      <w:lvlText w:val="%5."/>
      <w:lvlJc w:val="left"/>
      <w:pPr>
        <w:ind w:left="3789" w:hanging="360"/>
      </w:pPr>
    </w:lvl>
    <w:lvl w:ilvl="5" w:tplc="0409001B" w:tentative="1">
      <w:start w:val="1"/>
      <w:numFmt w:val="lowerRoman"/>
      <w:lvlText w:val="%6."/>
      <w:lvlJc w:val="right"/>
      <w:pPr>
        <w:ind w:left="4509" w:hanging="180"/>
      </w:pPr>
    </w:lvl>
    <w:lvl w:ilvl="6" w:tplc="0409000F" w:tentative="1">
      <w:start w:val="1"/>
      <w:numFmt w:val="decimal"/>
      <w:lvlText w:val="%7."/>
      <w:lvlJc w:val="left"/>
      <w:pPr>
        <w:ind w:left="5229" w:hanging="360"/>
      </w:pPr>
    </w:lvl>
    <w:lvl w:ilvl="7" w:tplc="04090019" w:tentative="1">
      <w:start w:val="1"/>
      <w:numFmt w:val="lowerLetter"/>
      <w:lvlText w:val="%8."/>
      <w:lvlJc w:val="left"/>
      <w:pPr>
        <w:ind w:left="5949" w:hanging="360"/>
      </w:pPr>
    </w:lvl>
    <w:lvl w:ilvl="8" w:tplc="0409001B" w:tentative="1">
      <w:start w:val="1"/>
      <w:numFmt w:val="lowerRoman"/>
      <w:lvlText w:val="%9."/>
      <w:lvlJc w:val="right"/>
      <w:pPr>
        <w:ind w:left="6669"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370BC"/>
    <w:multiLevelType w:val="hybridMultilevel"/>
    <w:tmpl w:val="45BCA8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36726245"/>
    <w:multiLevelType w:val="hybridMultilevel"/>
    <w:tmpl w:val="9D6A86E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3A6C6F35"/>
    <w:multiLevelType w:val="hybridMultilevel"/>
    <w:tmpl w:val="18CEFBEC"/>
    <w:lvl w:ilvl="0" w:tplc="24925866">
      <w:start w:val="1"/>
      <w:numFmt w:val="decimal"/>
      <w:lvlText w:val="%1."/>
      <w:lvlJc w:val="left"/>
      <w:pPr>
        <w:ind w:left="909" w:hanging="360"/>
      </w:pPr>
      <w:rPr>
        <w:rFonts w:cs="Sylfaen" w:hint="default"/>
      </w:rPr>
    </w:lvl>
    <w:lvl w:ilvl="1" w:tplc="04090019" w:tentative="1">
      <w:start w:val="1"/>
      <w:numFmt w:val="lowerLetter"/>
      <w:lvlText w:val="%2."/>
      <w:lvlJc w:val="left"/>
      <w:pPr>
        <w:ind w:left="1629" w:hanging="360"/>
      </w:pPr>
    </w:lvl>
    <w:lvl w:ilvl="2" w:tplc="0409001B" w:tentative="1">
      <w:start w:val="1"/>
      <w:numFmt w:val="lowerRoman"/>
      <w:lvlText w:val="%3."/>
      <w:lvlJc w:val="right"/>
      <w:pPr>
        <w:ind w:left="2349" w:hanging="180"/>
      </w:pPr>
    </w:lvl>
    <w:lvl w:ilvl="3" w:tplc="0409000F" w:tentative="1">
      <w:start w:val="1"/>
      <w:numFmt w:val="decimal"/>
      <w:lvlText w:val="%4."/>
      <w:lvlJc w:val="left"/>
      <w:pPr>
        <w:ind w:left="3069" w:hanging="360"/>
      </w:pPr>
    </w:lvl>
    <w:lvl w:ilvl="4" w:tplc="04090019" w:tentative="1">
      <w:start w:val="1"/>
      <w:numFmt w:val="lowerLetter"/>
      <w:lvlText w:val="%5."/>
      <w:lvlJc w:val="left"/>
      <w:pPr>
        <w:ind w:left="3789" w:hanging="360"/>
      </w:pPr>
    </w:lvl>
    <w:lvl w:ilvl="5" w:tplc="0409001B" w:tentative="1">
      <w:start w:val="1"/>
      <w:numFmt w:val="lowerRoman"/>
      <w:lvlText w:val="%6."/>
      <w:lvlJc w:val="right"/>
      <w:pPr>
        <w:ind w:left="4509" w:hanging="180"/>
      </w:pPr>
    </w:lvl>
    <w:lvl w:ilvl="6" w:tplc="0409000F" w:tentative="1">
      <w:start w:val="1"/>
      <w:numFmt w:val="decimal"/>
      <w:lvlText w:val="%7."/>
      <w:lvlJc w:val="left"/>
      <w:pPr>
        <w:ind w:left="5229" w:hanging="360"/>
      </w:pPr>
    </w:lvl>
    <w:lvl w:ilvl="7" w:tplc="04090019" w:tentative="1">
      <w:start w:val="1"/>
      <w:numFmt w:val="lowerLetter"/>
      <w:lvlText w:val="%8."/>
      <w:lvlJc w:val="left"/>
      <w:pPr>
        <w:ind w:left="5949" w:hanging="360"/>
      </w:pPr>
    </w:lvl>
    <w:lvl w:ilvl="8" w:tplc="0409001B" w:tentative="1">
      <w:start w:val="1"/>
      <w:numFmt w:val="lowerRoman"/>
      <w:lvlText w:val="%9."/>
      <w:lvlJc w:val="right"/>
      <w:pPr>
        <w:ind w:left="6669" w:hanging="180"/>
      </w:pPr>
    </w:lvl>
  </w:abstractNum>
  <w:abstractNum w:abstractNumId="19" w15:restartNumberingAfterBreak="0">
    <w:nsid w:val="3AF15CA0"/>
    <w:multiLevelType w:val="hybridMultilevel"/>
    <w:tmpl w:val="47AAA5E8"/>
    <w:lvl w:ilvl="0" w:tplc="24925866">
      <w:start w:val="1"/>
      <w:numFmt w:val="decimal"/>
      <w:lvlText w:val="%1."/>
      <w:lvlJc w:val="left"/>
      <w:pPr>
        <w:ind w:left="909" w:hanging="360"/>
      </w:pPr>
      <w:rPr>
        <w:rFonts w:cs="Sylfaen" w:hint="default"/>
      </w:rPr>
    </w:lvl>
    <w:lvl w:ilvl="1" w:tplc="04090019" w:tentative="1">
      <w:start w:val="1"/>
      <w:numFmt w:val="lowerLetter"/>
      <w:lvlText w:val="%2."/>
      <w:lvlJc w:val="left"/>
      <w:pPr>
        <w:ind w:left="1629" w:hanging="360"/>
      </w:pPr>
    </w:lvl>
    <w:lvl w:ilvl="2" w:tplc="0409001B" w:tentative="1">
      <w:start w:val="1"/>
      <w:numFmt w:val="lowerRoman"/>
      <w:lvlText w:val="%3."/>
      <w:lvlJc w:val="right"/>
      <w:pPr>
        <w:ind w:left="2349" w:hanging="180"/>
      </w:pPr>
    </w:lvl>
    <w:lvl w:ilvl="3" w:tplc="0409000F" w:tentative="1">
      <w:start w:val="1"/>
      <w:numFmt w:val="decimal"/>
      <w:lvlText w:val="%4."/>
      <w:lvlJc w:val="left"/>
      <w:pPr>
        <w:ind w:left="3069" w:hanging="360"/>
      </w:pPr>
    </w:lvl>
    <w:lvl w:ilvl="4" w:tplc="04090019" w:tentative="1">
      <w:start w:val="1"/>
      <w:numFmt w:val="lowerLetter"/>
      <w:lvlText w:val="%5."/>
      <w:lvlJc w:val="left"/>
      <w:pPr>
        <w:ind w:left="3789" w:hanging="360"/>
      </w:pPr>
    </w:lvl>
    <w:lvl w:ilvl="5" w:tplc="0409001B" w:tentative="1">
      <w:start w:val="1"/>
      <w:numFmt w:val="lowerRoman"/>
      <w:lvlText w:val="%6."/>
      <w:lvlJc w:val="right"/>
      <w:pPr>
        <w:ind w:left="4509" w:hanging="180"/>
      </w:pPr>
    </w:lvl>
    <w:lvl w:ilvl="6" w:tplc="0409000F" w:tentative="1">
      <w:start w:val="1"/>
      <w:numFmt w:val="decimal"/>
      <w:lvlText w:val="%7."/>
      <w:lvlJc w:val="left"/>
      <w:pPr>
        <w:ind w:left="5229" w:hanging="360"/>
      </w:pPr>
    </w:lvl>
    <w:lvl w:ilvl="7" w:tplc="04090019" w:tentative="1">
      <w:start w:val="1"/>
      <w:numFmt w:val="lowerLetter"/>
      <w:lvlText w:val="%8."/>
      <w:lvlJc w:val="left"/>
      <w:pPr>
        <w:ind w:left="5949" w:hanging="360"/>
      </w:pPr>
    </w:lvl>
    <w:lvl w:ilvl="8" w:tplc="0409001B" w:tentative="1">
      <w:start w:val="1"/>
      <w:numFmt w:val="lowerRoman"/>
      <w:lvlText w:val="%9."/>
      <w:lvlJc w:val="right"/>
      <w:pPr>
        <w:ind w:left="6669" w:hanging="180"/>
      </w:pPr>
    </w:lvl>
  </w:abstractNum>
  <w:abstractNum w:abstractNumId="20"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437B78CB"/>
    <w:multiLevelType w:val="hybridMultilevel"/>
    <w:tmpl w:val="C80E39E6"/>
    <w:lvl w:ilvl="0" w:tplc="A34E9822">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80F2552"/>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6"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8" w15:restartNumberingAfterBreak="0">
    <w:nsid w:val="56C92576"/>
    <w:multiLevelType w:val="hybridMultilevel"/>
    <w:tmpl w:val="BF245644"/>
    <w:lvl w:ilvl="0" w:tplc="24925866">
      <w:start w:val="1"/>
      <w:numFmt w:val="decimal"/>
      <w:lvlText w:val="%1."/>
      <w:lvlJc w:val="left"/>
      <w:pPr>
        <w:ind w:left="909" w:hanging="360"/>
      </w:pPr>
      <w:rPr>
        <w:rFonts w:cs="Sylfaen" w:hint="default"/>
      </w:rPr>
    </w:lvl>
    <w:lvl w:ilvl="1" w:tplc="04090019" w:tentative="1">
      <w:start w:val="1"/>
      <w:numFmt w:val="lowerLetter"/>
      <w:lvlText w:val="%2."/>
      <w:lvlJc w:val="left"/>
      <w:pPr>
        <w:ind w:left="1629" w:hanging="360"/>
      </w:pPr>
    </w:lvl>
    <w:lvl w:ilvl="2" w:tplc="0409001B" w:tentative="1">
      <w:start w:val="1"/>
      <w:numFmt w:val="lowerRoman"/>
      <w:lvlText w:val="%3."/>
      <w:lvlJc w:val="right"/>
      <w:pPr>
        <w:ind w:left="2349" w:hanging="180"/>
      </w:pPr>
    </w:lvl>
    <w:lvl w:ilvl="3" w:tplc="0409000F" w:tentative="1">
      <w:start w:val="1"/>
      <w:numFmt w:val="decimal"/>
      <w:lvlText w:val="%4."/>
      <w:lvlJc w:val="left"/>
      <w:pPr>
        <w:ind w:left="3069" w:hanging="360"/>
      </w:pPr>
    </w:lvl>
    <w:lvl w:ilvl="4" w:tplc="04090019" w:tentative="1">
      <w:start w:val="1"/>
      <w:numFmt w:val="lowerLetter"/>
      <w:lvlText w:val="%5."/>
      <w:lvlJc w:val="left"/>
      <w:pPr>
        <w:ind w:left="3789" w:hanging="360"/>
      </w:pPr>
    </w:lvl>
    <w:lvl w:ilvl="5" w:tplc="0409001B" w:tentative="1">
      <w:start w:val="1"/>
      <w:numFmt w:val="lowerRoman"/>
      <w:lvlText w:val="%6."/>
      <w:lvlJc w:val="right"/>
      <w:pPr>
        <w:ind w:left="4509" w:hanging="180"/>
      </w:pPr>
    </w:lvl>
    <w:lvl w:ilvl="6" w:tplc="0409000F" w:tentative="1">
      <w:start w:val="1"/>
      <w:numFmt w:val="decimal"/>
      <w:lvlText w:val="%7."/>
      <w:lvlJc w:val="left"/>
      <w:pPr>
        <w:ind w:left="5229" w:hanging="360"/>
      </w:pPr>
    </w:lvl>
    <w:lvl w:ilvl="7" w:tplc="04090019" w:tentative="1">
      <w:start w:val="1"/>
      <w:numFmt w:val="lowerLetter"/>
      <w:lvlText w:val="%8."/>
      <w:lvlJc w:val="left"/>
      <w:pPr>
        <w:ind w:left="5949" w:hanging="360"/>
      </w:pPr>
    </w:lvl>
    <w:lvl w:ilvl="8" w:tplc="0409001B" w:tentative="1">
      <w:start w:val="1"/>
      <w:numFmt w:val="lowerRoman"/>
      <w:lvlText w:val="%9."/>
      <w:lvlJc w:val="right"/>
      <w:pPr>
        <w:ind w:left="6669" w:hanging="180"/>
      </w:p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1" w15:restartNumberingAfterBreak="0">
    <w:nsid w:val="60D475F7"/>
    <w:multiLevelType w:val="hybridMultilevel"/>
    <w:tmpl w:val="99F83BD4"/>
    <w:lvl w:ilvl="0" w:tplc="04190001">
      <w:start w:val="1"/>
      <w:numFmt w:val="bullet"/>
      <w:lvlText w:val=""/>
      <w:lvlJc w:val="left"/>
      <w:pPr>
        <w:tabs>
          <w:tab w:val="num" w:pos="36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8"/>
  </w:num>
  <w:num w:numId="3">
    <w:abstractNumId w:val="25"/>
  </w:num>
  <w:num w:numId="4">
    <w:abstractNumId w:val="20"/>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5"/>
  </w:num>
  <w:num w:numId="11">
    <w:abstractNumId w:val="7"/>
  </w:num>
  <w:num w:numId="12">
    <w:abstractNumId w:val="36"/>
  </w:num>
  <w:num w:numId="13">
    <w:abstractNumId w:val="33"/>
  </w:num>
  <w:num w:numId="14">
    <w:abstractNumId w:val="12"/>
  </w:num>
  <w:num w:numId="15">
    <w:abstractNumId w:val="34"/>
  </w:num>
  <w:num w:numId="16">
    <w:abstractNumId w:val="17"/>
  </w:num>
  <w:num w:numId="17">
    <w:abstractNumId w:val="6"/>
  </w:num>
  <w:num w:numId="18">
    <w:abstractNumId w:val="1"/>
  </w:num>
  <w:num w:numId="19">
    <w:abstractNumId w:val="4"/>
  </w:num>
  <w:num w:numId="20">
    <w:abstractNumId w:val="3"/>
  </w:num>
  <w:num w:numId="21">
    <w:abstractNumId w:val="37"/>
  </w:num>
  <w:num w:numId="22">
    <w:abstractNumId w:val="35"/>
  </w:num>
  <w:num w:numId="23">
    <w:abstractNumId w:val="30"/>
  </w:num>
  <w:num w:numId="24">
    <w:abstractNumId w:val="0"/>
  </w:num>
  <w:num w:numId="25">
    <w:abstractNumId w:val="15"/>
  </w:num>
  <w:num w:numId="26">
    <w:abstractNumId w:val="22"/>
  </w:num>
  <w:num w:numId="27">
    <w:abstractNumId w:val="27"/>
  </w:num>
  <w:num w:numId="28">
    <w:abstractNumId w:val="11"/>
  </w:num>
  <w:num w:numId="29">
    <w:abstractNumId w:val="10"/>
  </w:num>
  <w:num w:numId="30">
    <w:abstractNumId w:val="14"/>
  </w:num>
  <w:num w:numId="31">
    <w:abstractNumId w:val="26"/>
  </w:num>
  <w:num w:numId="32">
    <w:abstractNumId w:val="16"/>
  </w:num>
  <w:num w:numId="33">
    <w:abstractNumId w:val="23"/>
  </w:num>
  <w:num w:numId="34">
    <w:abstractNumId w:val="9"/>
  </w:num>
  <w:num w:numId="35">
    <w:abstractNumId w:val="18"/>
  </w:num>
  <w:num w:numId="36">
    <w:abstractNumId w:val="19"/>
  </w:num>
  <w:num w:numId="37">
    <w:abstractNumId w:val="28"/>
  </w:num>
  <w:num w:numId="38">
    <w:abstractNumId w:val="2"/>
  </w:num>
  <w:num w:numId="39">
    <w:abstractNumId w:val="31"/>
  </w:num>
  <w:num w:numId="40">
    <w:abstractNumId w:val="13"/>
  </w:num>
  <w:num w:numId="41">
    <w:abstractNumId w:val="2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activeWritingStyle w:appName="MSWord" w:lang="ru-RU"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3093"/>
    <w:rsid w:val="000132F3"/>
    <w:rsid w:val="00013C24"/>
    <w:rsid w:val="00014775"/>
    <w:rsid w:val="000149F3"/>
    <w:rsid w:val="000164C6"/>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23A5"/>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25B0"/>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77BD0"/>
    <w:rsid w:val="000802C1"/>
    <w:rsid w:val="00080C4E"/>
    <w:rsid w:val="00080E73"/>
    <w:rsid w:val="000822C1"/>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47B"/>
    <w:rsid w:val="000A5B16"/>
    <w:rsid w:val="000A6B75"/>
    <w:rsid w:val="000A72AD"/>
    <w:rsid w:val="000A74F4"/>
    <w:rsid w:val="000A7528"/>
    <w:rsid w:val="000B033F"/>
    <w:rsid w:val="000B1088"/>
    <w:rsid w:val="000B259E"/>
    <w:rsid w:val="000B32E4"/>
    <w:rsid w:val="000B41FC"/>
    <w:rsid w:val="000B5AE5"/>
    <w:rsid w:val="000B700B"/>
    <w:rsid w:val="000B7641"/>
    <w:rsid w:val="000B7C5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41D"/>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FC4"/>
    <w:rsid w:val="001B21A3"/>
    <w:rsid w:val="001B34B0"/>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1D2F"/>
    <w:rsid w:val="001E2763"/>
    <w:rsid w:val="001E2794"/>
    <w:rsid w:val="001E2814"/>
    <w:rsid w:val="001E3409"/>
    <w:rsid w:val="001E55B2"/>
    <w:rsid w:val="001E5866"/>
    <w:rsid w:val="001E7733"/>
    <w:rsid w:val="001F0335"/>
    <w:rsid w:val="001F0371"/>
    <w:rsid w:val="001F0EE2"/>
    <w:rsid w:val="001F1DF0"/>
    <w:rsid w:val="001F3237"/>
    <w:rsid w:val="001F386B"/>
    <w:rsid w:val="001F44FF"/>
    <w:rsid w:val="001F4A6C"/>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25BE"/>
    <w:rsid w:val="002137E6"/>
    <w:rsid w:val="00213EB8"/>
    <w:rsid w:val="00217710"/>
    <w:rsid w:val="00220491"/>
    <w:rsid w:val="00220ACB"/>
    <w:rsid w:val="00220C7C"/>
    <w:rsid w:val="002218FE"/>
    <w:rsid w:val="00221CE9"/>
    <w:rsid w:val="002240AB"/>
    <w:rsid w:val="002250D8"/>
    <w:rsid w:val="0022515E"/>
    <w:rsid w:val="002252CD"/>
    <w:rsid w:val="002252F2"/>
    <w:rsid w:val="002258F6"/>
    <w:rsid w:val="00226412"/>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2AC8"/>
    <w:rsid w:val="00244642"/>
    <w:rsid w:val="00244B38"/>
    <w:rsid w:val="00246F46"/>
    <w:rsid w:val="0025145E"/>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386F"/>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69A5"/>
    <w:rsid w:val="002B7388"/>
    <w:rsid w:val="002B7594"/>
    <w:rsid w:val="002C071B"/>
    <w:rsid w:val="002C0DD6"/>
    <w:rsid w:val="002C1050"/>
    <w:rsid w:val="002C1AE5"/>
    <w:rsid w:val="002C205F"/>
    <w:rsid w:val="002C27EB"/>
    <w:rsid w:val="002C2AAB"/>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689"/>
    <w:rsid w:val="002F2B23"/>
    <w:rsid w:val="002F2C5F"/>
    <w:rsid w:val="002F2CE0"/>
    <w:rsid w:val="002F35FE"/>
    <w:rsid w:val="002F6164"/>
    <w:rsid w:val="002F6FA0"/>
    <w:rsid w:val="002F7A7E"/>
    <w:rsid w:val="00301193"/>
    <w:rsid w:val="0030129D"/>
    <w:rsid w:val="0030235C"/>
    <w:rsid w:val="00303732"/>
    <w:rsid w:val="003041A8"/>
    <w:rsid w:val="00304436"/>
    <w:rsid w:val="0030462A"/>
    <w:rsid w:val="00304D64"/>
    <w:rsid w:val="003053EF"/>
    <w:rsid w:val="00305E59"/>
    <w:rsid w:val="00305F6D"/>
    <w:rsid w:val="003064D4"/>
    <w:rsid w:val="00307F3C"/>
    <w:rsid w:val="003101E4"/>
    <w:rsid w:val="00310A82"/>
    <w:rsid w:val="00310B6E"/>
    <w:rsid w:val="00310ED2"/>
    <w:rsid w:val="00311076"/>
    <w:rsid w:val="003117AD"/>
    <w:rsid w:val="003141B6"/>
    <w:rsid w:val="00316381"/>
    <w:rsid w:val="003169A4"/>
    <w:rsid w:val="0032071C"/>
    <w:rsid w:val="00321A56"/>
    <w:rsid w:val="00321B20"/>
    <w:rsid w:val="00323A43"/>
    <w:rsid w:val="00323B33"/>
    <w:rsid w:val="00323C9A"/>
    <w:rsid w:val="00324445"/>
    <w:rsid w:val="00325546"/>
    <w:rsid w:val="003257F0"/>
    <w:rsid w:val="003259C5"/>
    <w:rsid w:val="00325CC0"/>
    <w:rsid w:val="00326507"/>
    <w:rsid w:val="00327436"/>
    <w:rsid w:val="003275D4"/>
    <w:rsid w:val="00332253"/>
    <w:rsid w:val="003331DA"/>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02E"/>
    <w:rsid w:val="00345909"/>
    <w:rsid w:val="003468B8"/>
    <w:rsid w:val="00346FA5"/>
    <w:rsid w:val="00347499"/>
    <w:rsid w:val="00347597"/>
    <w:rsid w:val="0034777A"/>
    <w:rsid w:val="00350018"/>
    <w:rsid w:val="00350070"/>
    <w:rsid w:val="003500D1"/>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3FA"/>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0BB"/>
    <w:rsid w:val="003E6971"/>
    <w:rsid w:val="003E7559"/>
    <w:rsid w:val="003E77D0"/>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3F7E"/>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34BB"/>
    <w:rsid w:val="00413A8A"/>
    <w:rsid w:val="00416F1E"/>
    <w:rsid w:val="00417553"/>
    <w:rsid w:val="004175B6"/>
    <w:rsid w:val="0042084B"/>
    <w:rsid w:val="00427EAA"/>
    <w:rsid w:val="00427FFC"/>
    <w:rsid w:val="004306D6"/>
    <w:rsid w:val="00431998"/>
    <w:rsid w:val="00431EFE"/>
    <w:rsid w:val="004320F2"/>
    <w:rsid w:val="00432915"/>
    <w:rsid w:val="00433F39"/>
    <w:rsid w:val="00434D1C"/>
    <w:rsid w:val="0043558D"/>
    <w:rsid w:val="00435710"/>
    <w:rsid w:val="004361D6"/>
    <w:rsid w:val="0043641B"/>
    <w:rsid w:val="00436DF8"/>
    <w:rsid w:val="00437CDB"/>
    <w:rsid w:val="00440390"/>
    <w:rsid w:val="00441C20"/>
    <w:rsid w:val="00441CC1"/>
    <w:rsid w:val="00441D04"/>
    <w:rsid w:val="00443208"/>
    <w:rsid w:val="00443B7A"/>
    <w:rsid w:val="00444069"/>
    <w:rsid w:val="0044492F"/>
    <w:rsid w:val="004454D8"/>
    <w:rsid w:val="0044556F"/>
    <w:rsid w:val="0044660E"/>
    <w:rsid w:val="004468F9"/>
    <w:rsid w:val="0044758E"/>
    <w:rsid w:val="00447808"/>
    <w:rsid w:val="00447FFD"/>
    <w:rsid w:val="004504F0"/>
    <w:rsid w:val="00451DB7"/>
    <w:rsid w:val="00452896"/>
    <w:rsid w:val="00454D73"/>
    <w:rsid w:val="0045525D"/>
    <w:rsid w:val="004553DE"/>
    <w:rsid w:val="00457745"/>
    <w:rsid w:val="00460CA5"/>
    <w:rsid w:val="0046155A"/>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219"/>
    <w:rsid w:val="004B383E"/>
    <w:rsid w:val="004B4580"/>
    <w:rsid w:val="004B5522"/>
    <w:rsid w:val="004B61C2"/>
    <w:rsid w:val="004B6D52"/>
    <w:rsid w:val="004B7B69"/>
    <w:rsid w:val="004B7C9F"/>
    <w:rsid w:val="004C090C"/>
    <w:rsid w:val="004C17D2"/>
    <w:rsid w:val="004C1D9B"/>
    <w:rsid w:val="004C217A"/>
    <w:rsid w:val="004C35CD"/>
    <w:rsid w:val="004C3803"/>
    <w:rsid w:val="004C446E"/>
    <w:rsid w:val="004C4CF8"/>
    <w:rsid w:val="004C5CF3"/>
    <w:rsid w:val="004C77DB"/>
    <w:rsid w:val="004D0281"/>
    <w:rsid w:val="004D0AE2"/>
    <w:rsid w:val="004D1C32"/>
    <w:rsid w:val="004D1E87"/>
    <w:rsid w:val="004D2727"/>
    <w:rsid w:val="004D28BA"/>
    <w:rsid w:val="004D2B4B"/>
    <w:rsid w:val="004D304E"/>
    <w:rsid w:val="004D3450"/>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926"/>
    <w:rsid w:val="00512D1F"/>
    <w:rsid w:val="0051341E"/>
    <w:rsid w:val="00513C9C"/>
    <w:rsid w:val="00514B2A"/>
    <w:rsid w:val="0051520A"/>
    <w:rsid w:val="005162B1"/>
    <w:rsid w:val="005167C7"/>
    <w:rsid w:val="00516DDC"/>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262"/>
    <w:rsid w:val="00530A56"/>
    <w:rsid w:val="00530C17"/>
    <w:rsid w:val="00530DA1"/>
    <w:rsid w:val="00530F9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BF3"/>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21CD"/>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469"/>
    <w:rsid w:val="005E0E50"/>
    <w:rsid w:val="005E1F72"/>
    <w:rsid w:val="005E24FD"/>
    <w:rsid w:val="005E2581"/>
    <w:rsid w:val="005E2A5D"/>
    <w:rsid w:val="005E2F4D"/>
    <w:rsid w:val="005E2FA5"/>
    <w:rsid w:val="005E3097"/>
    <w:rsid w:val="005E3501"/>
    <w:rsid w:val="005E3FC4"/>
    <w:rsid w:val="005E4C8D"/>
    <w:rsid w:val="005E573E"/>
    <w:rsid w:val="005E6606"/>
    <w:rsid w:val="005E6D42"/>
    <w:rsid w:val="005E79C4"/>
    <w:rsid w:val="005F1793"/>
    <w:rsid w:val="005F1B96"/>
    <w:rsid w:val="005F1DBB"/>
    <w:rsid w:val="005F1F95"/>
    <w:rsid w:val="005F35FC"/>
    <w:rsid w:val="005F425D"/>
    <w:rsid w:val="005F45ED"/>
    <w:rsid w:val="005F53F2"/>
    <w:rsid w:val="005F7C1D"/>
    <w:rsid w:val="00600DD3"/>
    <w:rsid w:val="00602064"/>
    <w:rsid w:val="0060505A"/>
    <w:rsid w:val="0060526C"/>
    <w:rsid w:val="00606328"/>
    <w:rsid w:val="0060652B"/>
    <w:rsid w:val="00606ACC"/>
    <w:rsid w:val="00606B84"/>
    <w:rsid w:val="0060715C"/>
    <w:rsid w:val="00610374"/>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658"/>
    <w:rsid w:val="00631744"/>
    <w:rsid w:val="00633389"/>
    <w:rsid w:val="00633E1E"/>
    <w:rsid w:val="00634DC9"/>
    <w:rsid w:val="00635D52"/>
    <w:rsid w:val="00637DAB"/>
    <w:rsid w:val="00641AD5"/>
    <w:rsid w:val="00642EFE"/>
    <w:rsid w:val="00644CE2"/>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1FF7"/>
    <w:rsid w:val="00662165"/>
    <w:rsid w:val="00662623"/>
    <w:rsid w:val="0066349B"/>
    <w:rsid w:val="006657A3"/>
    <w:rsid w:val="006657EE"/>
    <w:rsid w:val="00667A56"/>
    <w:rsid w:val="00670544"/>
    <w:rsid w:val="0067102D"/>
    <w:rsid w:val="00671A82"/>
    <w:rsid w:val="0067229B"/>
    <w:rsid w:val="006748F2"/>
    <w:rsid w:val="00674D33"/>
    <w:rsid w:val="0067579A"/>
    <w:rsid w:val="00676178"/>
    <w:rsid w:val="006768CC"/>
    <w:rsid w:val="00677658"/>
    <w:rsid w:val="00677C72"/>
    <w:rsid w:val="006818C6"/>
    <w:rsid w:val="00685962"/>
    <w:rsid w:val="00685A30"/>
    <w:rsid w:val="00685C48"/>
    <w:rsid w:val="0069087A"/>
    <w:rsid w:val="00691009"/>
    <w:rsid w:val="006912BB"/>
    <w:rsid w:val="0069154E"/>
    <w:rsid w:val="00692C09"/>
    <w:rsid w:val="00692FA3"/>
    <w:rsid w:val="00693C4E"/>
    <w:rsid w:val="006953B6"/>
    <w:rsid w:val="00695522"/>
    <w:rsid w:val="0069568D"/>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588"/>
    <w:rsid w:val="006B572D"/>
    <w:rsid w:val="006B5849"/>
    <w:rsid w:val="006B6951"/>
    <w:rsid w:val="006B739E"/>
    <w:rsid w:val="006B7A24"/>
    <w:rsid w:val="006C02D7"/>
    <w:rsid w:val="006C08B6"/>
    <w:rsid w:val="006C0EE9"/>
    <w:rsid w:val="006C1293"/>
    <w:rsid w:val="006C12EC"/>
    <w:rsid w:val="006C135E"/>
    <w:rsid w:val="006C1D25"/>
    <w:rsid w:val="006C3115"/>
    <w:rsid w:val="006C3873"/>
    <w:rsid w:val="006C3909"/>
    <w:rsid w:val="006C47F0"/>
    <w:rsid w:val="006C5C0C"/>
    <w:rsid w:val="006C679A"/>
    <w:rsid w:val="006C778B"/>
    <w:rsid w:val="006C7B6E"/>
    <w:rsid w:val="006C7FE2"/>
    <w:rsid w:val="006D0B02"/>
    <w:rsid w:val="006D0D6F"/>
    <w:rsid w:val="006D1826"/>
    <w:rsid w:val="006D1BA0"/>
    <w:rsid w:val="006D2DF4"/>
    <w:rsid w:val="006D3D3F"/>
    <w:rsid w:val="006D4E1D"/>
    <w:rsid w:val="006D5516"/>
    <w:rsid w:val="006D5E0B"/>
    <w:rsid w:val="006D6150"/>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5BF"/>
    <w:rsid w:val="006F2817"/>
    <w:rsid w:val="006F3372"/>
    <w:rsid w:val="006F3B78"/>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1A1"/>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0C19"/>
    <w:rsid w:val="007811AE"/>
    <w:rsid w:val="00781235"/>
    <w:rsid w:val="007813EB"/>
    <w:rsid w:val="00781688"/>
    <w:rsid w:val="00782D3C"/>
    <w:rsid w:val="0078387F"/>
    <w:rsid w:val="007839E7"/>
    <w:rsid w:val="00784B86"/>
    <w:rsid w:val="00784CB7"/>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14E8"/>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3953"/>
    <w:rsid w:val="0080437A"/>
    <w:rsid w:val="008061D6"/>
    <w:rsid w:val="008069F0"/>
    <w:rsid w:val="00807178"/>
    <w:rsid w:val="0080763E"/>
    <w:rsid w:val="00807F1E"/>
    <w:rsid w:val="00807F3B"/>
    <w:rsid w:val="008105B4"/>
    <w:rsid w:val="00811D16"/>
    <w:rsid w:val="008128C9"/>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2D8"/>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2193"/>
    <w:rsid w:val="00842411"/>
    <w:rsid w:val="00842BB1"/>
    <w:rsid w:val="00842CDF"/>
    <w:rsid w:val="00842DEA"/>
    <w:rsid w:val="008435A4"/>
    <w:rsid w:val="008435DB"/>
    <w:rsid w:val="00843892"/>
    <w:rsid w:val="0084442E"/>
    <w:rsid w:val="00844434"/>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D83"/>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88D"/>
    <w:rsid w:val="008D294A"/>
    <w:rsid w:val="008D2B99"/>
    <w:rsid w:val="008D3C71"/>
    <w:rsid w:val="008D493D"/>
    <w:rsid w:val="008D5016"/>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3BC1"/>
    <w:rsid w:val="00926875"/>
    <w:rsid w:val="00931A1F"/>
    <w:rsid w:val="009334DB"/>
    <w:rsid w:val="009335A0"/>
    <w:rsid w:val="009343AA"/>
    <w:rsid w:val="0093460D"/>
    <w:rsid w:val="00934A42"/>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684E"/>
    <w:rsid w:val="009471C4"/>
    <w:rsid w:val="00947D03"/>
    <w:rsid w:val="00950B4A"/>
    <w:rsid w:val="0095176C"/>
    <w:rsid w:val="0095199F"/>
    <w:rsid w:val="00953F12"/>
    <w:rsid w:val="00954F59"/>
    <w:rsid w:val="00955A1E"/>
    <w:rsid w:val="00955CC1"/>
    <w:rsid w:val="00955E87"/>
    <w:rsid w:val="00956171"/>
    <w:rsid w:val="00956D11"/>
    <w:rsid w:val="00957910"/>
    <w:rsid w:val="00960802"/>
    <w:rsid w:val="00960BE9"/>
    <w:rsid w:val="00961895"/>
    <w:rsid w:val="00962585"/>
    <w:rsid w:val="00962791"/>
    <w:rsid w:val="00963E00"/>
    <w:rsid w:val="009647B3"/>
    <w:rsid w:val="009648D5"/>
    <w:rsid w:val="00965350"/>
    <w:rsid w:val="00965B76"/>
    <w:rsid w:val="00965E05"/>
    <w:rsid w:val="00965FCF"/>
    <w:rsid w:val="009666E0"/>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4090"/>
    <w:rsid w:val="009A5190"/>
    <w:rsid w:val="009A73D5"/>
    <w:rsid w:val="009A796C"/>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49F0"/>
    <w:rsid w:val="009C5BDF"/>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1E7"/>
    <w:rsid w:val="00A20B69"/>
    <w:rsid w:val="00A222D7"/>
    <w:rsid w:val="00A22548"/>
    <w:rsid w:val="00A22EB5"/>
    <w:rsid w:val="00A24827"/>
    <w:rsid w:val="00A249DB"/>
    <w:rsid w:val="00A24F80"/>
    <w:rsid w:val="00A27FAF"/>
    <w:rsid w:val="00A3062D"/>
    <w:rsid w:val="00A30B3F"/>
    <w:rsid w:val="00A3175E"/>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C0E"/>
    <w:rsid w:val="00AB5D5B"/>
    <w:rsid w:val="00AB5E50"/>
    <w:rsid w:val="00AB64C0"/>
    <w:rsid w:val="00AB6596"/>
    <w:rsid w:val="00AB77E2"/>
    <w:rsid w:val="00AB7D2E"/>
    <w:rsid w:val="00AC082E"/>
    <w:rsid w:val="00AC1314"/>
    <w:rsid w:val="00AC16CF"/>
    <w:rsid w:val="00AC1B7A"/>
    <w:rsid w:val="00AC3F2F"/>
    <w:rsid w:val="00AC45C7"/>
    <w:rsid w:val="00AC4EAF"/>
    <w:rsid w:val="00AC5807"/>
    <w:rsid w:val="00AC743C"/>
    <w:rsid w:val="00AC7A2E"/>
    <w:rsid w:val="00AC7D8B"/>
    <w:rsid w:val="00AD0AB3"/>
    <w:rsid w:val="00AD0BEB"/>
    <w:rsid w:val="00AD1BFE"/>
    <w:rsid w:val="00AD2FAF"/>
    <w:rsid w:val="00AD305B"/>
    <w:rsid w:val="00AD34C9"/>
    <w:rsid w:val="00AD48AE"/>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E7606"/>
    <w:rsid w:val="00AF023B"/>
    <w:rsid w:val="00AF0ED7"/>
    <w:rsid w:val="00AF1563"/>
    <w:rsid w:val="00AF1673"/>
    <w:rsid w:val="00AF1CF1"/>
    <w:rsid w:val="00AF20D6"/>
    <w:rsid w:val="00AF2160"/>
    <w:rsid w:val="00AF2710"/>
    <w:rsid w:val="00AF27D0"/>
    <w:rsid w:val="00AF2E05"/>
    <w:rsid w:val="00AF3CCA"/>
    <w:rsid w:val="00AF4C36"/>
    <w:rsid w:val="00AF4E1A"/>
    <w:rsid w:val="00AF564E"/>
    <w:rsid w:val="00AF582B"/>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11297"/>
    <w:rsid w:val="00B11B38"/>
    <w:rsid w:val="00B12288"/>
    <w:rsid w:val="00B12330"/>
    <w:rsid w:val="00B12C72"/>
    <w:rsid w:val="00B12D63"/>
    <w:rsid w:val="00B1537B"/>
    <w:rsid w:val="00B15AD9"/>
    <w:rsid w:val="00B161BE"/>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16B3"/>
    <w:rsid w:val="00B32124"/>
    <w:rsid w:val="00B3238E"/>
    <w:rsid w:val="00B323FD"/>
    <w:rsid w:val="00B32C46"/>
    <w:rsid w:val="00B333DF"/>
    <w:rsid w:val="00B3447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3AB8"/>
    <w:rsid w:val="00B73DE0"/>
    <w:rsid w:val="00B744F6"/>
    <w:rsid w:val="00B75158"/>
    <w:rsid w:val="00B7531C"/>
    <w:rsid w:val="00B7535E"/>
    <w:rsid w:val="00B75687"/>
    <w:rsid w:val="00B7771E"/>
    <w:rsid w:val="00B81AD3"/>
    <w:rsid w:val="00B834EF"/>
    <w:rsid w:val="00B83C84"/>
    <w:rsid w:val="00B84F37"/>
    <w:rsid w:val="00B853BF"/>
    <w:rsid w:val="00B8636F"/>
    <w:rsid w:val="00B86BCB"/>
    <w:rsid w:val="00B872AD"/>
    <w:rsid w:val="00B904F9"/>
    <w:rsid w:val="00B9100A"/>
    <w:rsid w:val="00B925B0"/>
    <w:rsid w:val="00B92C45"/>
    <w:rsid w:val="00B941D0"/>
    <w:rsid w:val="00B9464D"/>
    <w:rsid w:val="00B95FE0"/>
    <w:rsid w:val="00B96B73"/>
    <w:rsid w:val="00B97237"/>
    <w:rsid w:val="00B975FA"/>
    <w:rsid w:val="00B9796D"/>
    <w:rsid w:val="00B97D91"/>
    <w:rsid w:val="00BA020D"/>
    <w:rsid w:val="00BA2559"/>
    <w:rsid w:val="00BA3554"/>
    <w:rsid w:val="00BA632C"/>
    <w:rsid w:val="00BA656E"/>
    <w:rsid w:val="00BA772E"/>
    <w:rsid w:val="00BB1A5D"/>
    <w:rsid w:val="00BB1C9B"/>
    <w:rsid w:val="00BB3575"/>
    <w:rsid w:val="00BB4ADD"/>
    <w:rsid w:val="00BB500A"/>
    <w:rsid w:val="00BB52F9"/>
    <w:rsid w:val="00BB5B35"/>
    <w:rsid w:val="00BB5B81"/>
    <w:rsid w:val="00BB5D3F"/>
    <w:rsid w:val="00BB5F0B"/>
    <w:rsid w:val="00BB682B"/>
    <w:rsid w:val="00BB6EAD"/>
    <w:rsid w:val="00BC031C"/>
    <w:rsid w:val="00BC0BAC"/>
    <w:rsid w:val="00BC1555"/>
    <w:rsid w:val="00BC1804"/>
    <w:rsid w:val="00BC2255"/>
    <w:rsid w:val="00BC256B"/>
    <w:rsid w:val="00BC354F"/>
    <w:rsid w:val="00BC3E66"/>
    <w:rsid w:val="00BC3FA5"/>
    <w:rsid w:val="00BC4594"/>
    <w:rsid w:val="00BC6493"/>
    <w:rsid w:val="00BC6807"/>
    <w:rsid w:val="00BC6E1C"/>
    <w:rsid w:val="00BC6EE1"/>
    <w:rsid w:val="00BC6FA9"/>
    <w:rsid w:val="00BC723A"/>
    <w:rsid w:val="00BD0588"/>
    <w:rsid w:val="00BD0D0A"/>
    <w:rsid w:val="00BD2920"/>
    <w:rsid w:val="00BD3B55"/>
    <w:rsid w:val="00BD4817"/>
    <w:rsid w:val="00BD53CE"/>
    <w:rsid w:val="00BD572E"/>
    <w:rsid w:val="00BD5F94"/>
    <w:rsid w:val="00BD6BF7"/>
    <w:rsid w:val="00BD72E6"/>
    <w:rsid w:val="00BE01AE"/>
    <w:rsid w:val="00BE198C"/>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4D3"/>
    <w:rsid w:val="00C029B6"/>
    <w:rsid w:val="00C02D7B"/>
    <w:rsid w:val="00C03431"/>
    <w:rsid w:val="00C036F6"/>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929"/>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5B4C"/>
    <w:rsid w:val="00CB68EF"/>
    <w:rsid w:val="00CB71A2"/>
    <w:rsid w:val="00CB759C"/>
    <w:rsid w:val="00CB79A4"/>
    <w:rsid w:val="00CC0A8D"/>
    <w:rsid w:val="00CC16CF"/>
    <w:rsid w:val="00CC3419"/>
    <w:rsid w:val="00CC3A77"/>
    <w:rsid w:val="00CC43F3"/>
    <w:rsid w:val="00CC49B7"/>
    <w:rsid w:val="00CC518E"/>
    <w:rsid w:val="00CC73F0"/>
    <w:rsid w:val="00CC7693"/>
    <w:rsid w:val="00CC7C6A"/>
    <w:rsid w:val="00CD043A"/>
    <w:rsid w:val="00CD31D5"/>
    <w:rsid w:val="00CD3548"/>
    <w:rsid w:val="00CD4190"/>
    <w:rsid w:val="00CD435C"/>
    <w:rsid w:val="00CD43C8"/>
    <w:rsid w:val="00CD4898"/>
    <w:rsid w:val="00CD7828"/>
    <w:rsid w:val="00CE0D95"/>
    <w:rsid w:val="00CE2264"/>
    <w:rsid w:val="00CE2E8A"/>
    <w:rsid w:val="00CE3A99"/>
    <w:rsid w:val="00CE436A"/>
    <w:rsid w:val="00CE4D1D"/>
    <w:rsid w:val="00CE5F1E"/>
    <w:rsid w:val="00CE7B83"/>
    <w:rsid w:val="00CE7BF1"/>
    <w:rsid w:val="00CF0D0D"/>
    <w:rsid w:val="00CF0ED0"/>
    <w:rsid w:val="00CF12EE"/>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1702"/>
    <w:rsid w:val="00D132BC"/>
    <w:rsid w:val="00D13A81"/>
    <w:rsid w:val="00D14B02"/>
    <w:rsid w:val="00D150B0"/>
    <w:rsid w:val="00D15272"/>
    <w:rsid w:val="00D15D05"/>
    <w:rsid w:val="00D15ED6"/>
    <w:rsid w:val="00D161B8"/>
    <w:rsid w:val="00D16268"/>
    <w:rsid w:val="00D17209"/>
    <w:rsid w:val="00D17258"/>
    <w:rsid w:val="00D179C7"/>
    <w:rsid w:val="00D20CD3"/>
    <w:rsid w:val="00D20DD6"/>
    <w:rsid w:val="00D219A5"/>
    <w:rsid w:val="00D21F8D"/>
    <w:rsid w:val="00D22464"/>
    <w:rsid w:val="00D227CF"/>
    <w:rsid w:val="00D23CDE"/>
    <w:rsid w:val="00D253CA"/>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A7DA5"/>
    <w:rsid w:val="00DB01A7"/>
    <w:rsid w:val="00DB0602"/>
    <w:rsid w:val="00DB10F0"/>
    <w:rsid w:val="00DB26AF"/>
    <w:rsid w:val="00DB2BCC"/>
    <w:rsid w:val="00DB3E17"/>
    <w:rsid w:val="00DB41B7"/>
    <w:rsid w:val="00DB4273"/>
    <w:rsid w:val="00DB445B"/>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63C"/>
    <w:rsid w:val="00DF68A6"/>
    <w:rsid w:val="00E01503"/>
    <w:rsid w:val="00E018C0"/>
    <w:rsid w:val="00E01D4C"/>
    <w:rsid w:val="00E020C1"/>
    <w:rsid w:val="00E02338"/>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08F"/>
    <w:rsid w:val="00E30D12"/>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E2C"/>
    <w:rsid w:val="00E623D5"/>
    <w:rsid w:val="00E6367A"/>
    <w:rsid w:val="00E63C8D"/>
    <w:rsid w:val="00E64337"/>
    <w:rsid w:val="00E656BF"/>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AF2"/>
    <w:rsid w:val="00EA3E33"/>
    <w:rsid w:val="00EA3FD0"/>
    <w:rsid w:val="00EA40DF"/>
    <w:rsid w:val="00EA58C8"/>
    <w:rsid w:val="00EA625E"/>
    <w:rsid w:val="00EA68B2"/>
    <w:rsid w:val="00EA7474"/>
    <w:rsid w:val="00EA7727"/>
    <w:rsid w:val="00EA7FA5"/>
    <w:rsid w:val="00EB04E4"/>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B7987"/>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15FA"/>
    <w:rsid w:val="00ED2462"/>
    <w:rsid w:val="00ED36CA"/>
    <w:rsid w:val="00ED4C1D"/>
    <w:rsid w:val="00ED5C1C"/>
    <w:rsid w:val="00ED6836"/>
    <w:rsid w:val="00ED6D7A"/>
    <w:rsid w:val="00ED7C73"/>
    <w:rsid w:val="00EE0172"/>
    <w:rsid w:val="00EE09A4"/>
    <w:rsid w:val="00EE0EB3"/>
    <w:rsid w:val="00EE0EF1"/>
    <w:rsid w:val="00EE11C5"/>
    <w:rsid w:val="00EE1E28"/>
    <w:rsid w:val="00EE2663"/>
    <w:rsid w:val="00EE55F5"/>
    <w:rsid w:val="00EE5855"/>
    <w:rsid w:val="00EE5A09"/>
    <w:rsid w:val="00EE5CC5"/>
    <w:rsid w:val="00EE7019"/>
    <w:rsid w:val="00EE73A8"/>
    <w:rsid w:val="00EE7921"/>
    <w:rsid w:val="00EE79A5"/>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8A1"/>
    <w:rsid w:val="00F02DBC"/>
    <w:rsid w:val="00F03B10"/>
    <w:rsid w:val="00F04FC3"/>
    <w:rsid w:val="00F05954"/>
    <w:rsid w:val="00F06F30"/>
    <w:rsid w:val="00F07C37"/>
    <w:rsid w:val="00F11794"/>
    <w:rsid w:val="00F11AC7"/>
    <w:rsid w:val="00F11D9C"/>
    <w:rsid w:val="00F124AB"/>
    <w:rsid w:val="00F125C4"/>
    <w:rsid w:val="00F130E4"/>
    <w:rsid w:val="00F1389B"/>
    <w:rsid w:val="00F13925"/>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785"/>
    <w:rsid w:val="00F36E1F"/>
    <w:rsid w:val="00F377C0"/>
    <w:rsid w:val="00F37F2C"/>
    <w:rsid w:val="00F403A5"/>
    <w:rsid w:val="00F406AC"/>
    <w:rsid w:val="00F40D4D"/>
    <w:rsid w:val="00F4140F"/>
    <w:rsid w:val="00F42666"/>
    <w:rsid w:val="00F4395E"/>
    <w:rsid w:val="00F439BC"/>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242"/>
    <w:rsid w:val="00F7548C"/>
    <w:rsid w:val="00F7609B"/>
    <w:rsid w:val="00F8049A"/>
    <w:rsid w:val="00F825AC"/>
    <w:rsid w:val="00F82623"/>
    <w:rsid w:val="00F839B3"/>
    <w:rsid w:val="00F83B76"/>
    <w:rsid w:val="00F8462A"/>
    <w:rsid w:val="00F846BD"/>
    <w:rsid w:val="00F85792"/>
    <w:rsid w:val="00F85DFC"/>
    <w:rsid w:val="00F85F62"/>
    <w:rsid w:val="00F86162"/>
    <w:rsid w:val="00F86ED5"/>
    <w:rsid w:val="00F871C2"/>
    <w:rsid w:val="00F87473"/>
    <w:rsid w:val="00F914CF"/>
    <w:rsid w:val="00F92DF7"/>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4E09"/>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15:chartTrackingRefBased/>
  <w15:docId w15:val="{4DD28496-D0D7-4596-968D-FB93AF11A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aliases w:val="Table no. List Paragraph,Bullet1,References,List Paragraph (numbered (a)),IBL List Paragraph,List Paragraph nowy,Numbered List Paragraph,Akapit z listą BS,List Paragraph 1,List_Paragraph,Multilevel para_II,Абзац списка3,Bullet Points"/>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aliases w:val="Table no. List Paragraph Знак,Bullet1 Знак,References Знак,List Paragraph (numbered (a)) Знак,IBL List Paragraph Знак,List Paragraph nowy Знак,Numbered List Paragraph Знак,Akapit z listą BS Знак,List Paragraph 1 Знак,Абзац списка3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ListParagraph1">
    <w:name w:val="List Paragraph1"/>
    <w:basedOn w:val="a"/>
    <w:qFormat/>
    <w:rsid w:val="00AC1B7A"/>
    <w:pPr>
      <w:ind w:left="720"/>
      <w:contextualSpacing/>
    </w:pPr>
  </w:style>
  <w:style w:type="paragraph" w:customStyle="1" w:styleId="ListParagraph2">
    <w:name w:val="List Paragraph2"/>
    <w:basedOn w:val="a"/>
    <w:rsid w:val="00A201E7"/>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1535785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B3D61-3E35-4DFF-B307-90E149B21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69</Pages>
  <Words>19139</Words>
  <Characters>109097</Characters>
  <Application>Microsoft Office Word</Application>
  <DocSecurity>0</DocSecurity>
  <Lines>909</Lines>
  <Paragraphs>255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127981</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https:/mul2-minfin.gov.am/tasks/478235/oneclick/Carayutyun_txtayin (2).docx?token=59d5c437d514e53bc9cba29422ea3725</cp:keywords>
  <cp:lastModifiedBy>HP</cp:lastModifiedBy>
  <cp:revision>113</cp:revision>
  <cp:lastPrinted>2018-02-16T07:12:00Z</cp:lastPrinted>
  <dcterms:created xsi:type="dcterms:W3CDTF">2022-05-30T17:03:00Z</dcterms:created>
  <dcterms:modified xsi:type="dcterms:W3CDTF">2024-10-11T00:41:00Z</dcterms:modified>
</cp:coreProperties>
</file>