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3829BF" w:rsidRPr="00056A48">
        <w:rPr>
          <w:rFonts w:ascii="GHEA Grapalat" w:hAnsi="GHEA Grapalat"/>
          <w:i w:val="0"/>
          <w:sz w:val="24"/>
          <w:szCs w:val="24"/>
        </w:rPr>
        <w:t>1</w:t>
      </w:r>
      <w:r w:rsidR="007349E1">
        <w:rPr>
          <w:rFonts w:ascii="GHEA Grapalat" w:hAnsi="GHEA Grapalat"/>
          <w:i w:val="0"/>
          <w:sz w:val="24"/>
          <w:szCs w:val="24"/>
        </w:rPr>
        <w:t>5 августа</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829BF">
        <w:rPr>
          <w:rFonts w:ascii="GHEA Grapalat" w:hAnsi="GHEA Grapalat"/>
          <w:b/>
          <w:i w:val="0"/>
          <w:sz w:val="24"/>
          <w:szCs w:val="24"/>
        </w:rPr>
        <w:t>GHAPDzB-HVKAK-2024-47</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829BF" w:rsidRPr="006A039F">
        <w:rPr>
          <w:rFonts w:ascii="GHEA Grapalat" w:hAnsi="GHEA Grapalat"/>
          <w:b/>
        </w:rPr>
        <w:t>канцелярски</w:t>
      </w:r>
      <w:r w:rsidR="003829BF">
        <w:rPr>
          <w:rFonts w:ascii="GHEA Grapalat" w:hAnsi="GHEA Grapalat"/>
          <w:b/>
        </w:rPr>
        <w:t>х</w:t>
      </w:r>
      <w:r w:rsidR="003829BF" w:rsidRPr="006A039F">
        <w:rPr>
          <w:rFonts w:ascii="GHEA Grapalat" w:hAnsi="GHEA Grapalat"/>
          <w:b/>
        </w:rPr>
        <w:t xml:space="preserve"> товар</w:t>
      </w:r>
      <w:r w:rsidR="003829BF">
        <w:rPr>
          <w:rFonts w:ascii="GHEA Grapalat" w:hAnsi="GHEA Grapalat"/>
          <w:b/>
        </w:rPr>
        <w:t>ов</w:t>
      </w:r>
      <w:r w:rsidR="003829BF" w:rsidRPr="006A039F">
        <w:rPr>
          <w:rFonts w:ascii="GHEA Grapalat" w:hAnsi="GHEA Grapalat"/>
          <w:b/>
        </w:rPr>
        <w:t xml:space="preserve"> и офисны</w:t>
      </w:r>
      <w:r w:rsidR="003829BF">
        <w:rPr>
          <w:rFonts w:ascii="GHEA Grapalat" w:hAnsi="GHEA Grapalat"/>
          <w:b/>
        </w:rPr>
        <w:t>х</w:t>
      </w:r>
      <w:r w:rsidR="003829BF" w:rsidRPr="006A039F">
        <w:rPr>
          <w:rFonts w:ascii="GHEA Grapalat" w:hAnsi="GHEA Grapalat"/>
          <w:b/>
        </w:rPr>
        <w:t xml:space="preserve"> принадлежност</w:t>
      </w:r>
      <w:r w:rsidR="003829BF">
        <w:rPr>
          <w:rFonts w:ascii="GHEA Grapalat" w:hAnsi="GHEA Grapalat"/>
          <w:b/>
        </w:rPr>
        <w:t>ей</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FC15E7" w:rsidRPr="00FC15E7">
        <w:rPr>
          <w:rFonts w:ascii="GHEA Grapalat" w:hAnsi="GHEA Grapalat"/>
          <w:b/>
          <w:i w:val="0"/>
          <w:spacing w:val="-6"/>
          <w:sz w:val="24"/>
          <w:szCs w:val="24"/>
        </w:rPr>
        <w:t>2</w:t>
      </w:r>
      <w:r w:rsidR="009A5DBB" w:rsidRPr="009A5DBB">
        <w:rPr>
          <w:rFonts w:ascii="GHEA Grapalat" w:hAnsi="GHEA Grapalat"/>
          <w:b/>
          <w:i w:val="0"/>
          <w:spacing w:val="-6"/>
          <w:sz w:val="24"/>
          <w:szCs w:val="24"/>
        </w:rPr>
        <w:t>3</w:t>
      </w:r>
      <w:r w:rsidR="003E2F32">
        <w:rPr>
          <w:rFonts w:ascii="GHEA Grapalat" w:hAnsi="GHEA Grapalat"/>
          <w:b/>
          <w:i w:val="0"/>
          <w:spacing w:val="-6"/>
          <w:sz w:val="24"/>
          <w:szCs w:val="24"/>
        </w:rPr>
        <w:t xml:space="preserve"> августа</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3D4908">
        <w:rPr>
          <w:rFonts w:ascii="GHEA Grapalat" w:hAnsi="GHEA Grapalat"/>
          <w:b/>
          <w:i w:val="0"/>
          <w:sz w:val="24"/>
          <w:szCs w:val="24"/>
        </w:rPr>
        <w:t>Астгик Вирабян</w:t>
      </w:r>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829BF">
        <w:rPr>
          <w:rFonts w:ascii="GHEA Grapalat" w:hAnsi="GHEA Grapalat"/>
          <w:b/>
        </w:rPr>
        <w:t>GHAPDzB-HVKAK-2024-47</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FC15E7" w:rsidRPr="00FC15E7">
        <w:rPr>
          <w:rFonts w:ascii="GHEA Grapalat" w:hAnsi="GHEA Grapalat"/>
        </w:rPr>
        <w:t>1</w:t>
      </w:r>
      <w:r w:rsidR="00067349">
        <w:rPr>
          <w:rFonts w:ascii="GHEA Grapalat" w:hAnsi="GHEA Grapalat"/>
        </w:rPr>
        <w:t>5 августа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829BF">
        <w:rPr>
          <w:rFonts w:ascii="GHEA Grapalat" w:hAnsi="GHEA Grapalat"/>
          <w:b/>
        </w:rPr>
        <w:t>GHAPDzB-HVKAK-2024-47</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3146E" w:rsidRPr="006E4E93">
        <w:rPr>
          <w:rFonts w:ascii="GHEA Grapalat" w:hAnsi="GHEA Grapalat"/>
          <w:b/>
          <w:i w:val="0"/>
          <w:sz w:val="24"/>
          <w:szCs w:val="24"/>
        </w:rPr>
        <w:t>канцелярских товаров и офисных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F3146E" w:rsidRPr="00F3146E">
        <w:rPr>
          <w:rFonts w:ascii="GHEA Grapalat" w:hAnsi="GHEA Grapalat"/>
          <w:b/>
          <w:i w:val="0"/>
          <w:sz w:val="24"/>
          <w:szCs w:val="24"/>
        </w:rPr>
        <w:t>23</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6C139F" w:rsidRPr="00521A49" w:rsidTr="00995FA5">
        <w:trPr>
          <w:jc w:val="center"/>
        </w:trPr>
        <w:tc>
          <w:tcPr>
            <w:tcW w:w="708" w:type="dxa"/>
            <w:vAlign w:val="center"/>
          </w:tcPr>
          <w:p w:rsidR="006C139F" w:rsidRPr="00521A49" w:rsidRDefault="006C139F"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30197232</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Скоросшиватель 1</w:t>
            </w:r>
          </w:p>
        </w:tc>
      </w:tr>
      <w:tr w:rsidR="006C139F" w:rsidRPr="00521A49" w:rsidTr="00995FA5">
        <w:trPr>
          <w:jc w:val="center"/>
        </w:trPr>
        <w:tc>
          <w:tcPr>
            <w:tcW w:w="708" w:type="dxa"/>
            <w:vAlign w:val="center"/>
          </w:tcPr>
          <w:p w:rsidR="006C139F" w:rsidRDefault="006C139F"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30192121</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Ручка_1</w:t>
            </w:r>
          </w:p>
        </w:tc>
      </w:tr>
      <w:tr w:rsidR="006C139F" w:rsidRPr="00521A49" w:rsidTr="00995FA5">
        <w:trPr>
          <w:jc w:val="center"/>
        </w:trPr>
        <w:tc>
          <w:tcPr>
            <w:tcW w:w="708" w:type="dxa"/>
            <w:vAlign w:val="center"/>
          </w:tcPr>
          <w:p w:rsidR="006C139F" w:rsidRDefault="006C139F"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30197230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Папка</w:t>
            </w:r>
          </w:p>
        </w:tc>
      </w:tr>
      <w:tr w:rsidR="006C139F" w:rsidRPr="00521A49" w:rsidTr="00995FA5">
        <w:trPr>
          <w:trHeight w:val="70"/>
          <w:jc w:val="center"/>
        </w:trPr>
        <w:tc>
          <w:tcPr>
            <w:tcW w:w="708" w:type="dxa"/>
            <w:vAlign w:val="center"/>
          </w:tcPr>
          <w:p w:rsidR="006C139F" w:rsidRDefault="006C139F"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4</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30197112</w:t>
            </w:r>
          </w:p>
        </w:tc>
        <w:tc>
          <w:tcPr>
            <w:tcW w:w="7962" w:type="dxa"/>
            <w:vAlign w:val="center"/>
          </w:tcPr>
          <w:p w:rsidR="006C139F" w:rsidRDefault="00056A48" w:rsidP="006C139F">
            <w:pPr>
              <w:rPr>
                <w:rFonts w:ascii="GHEA Grapalat" w:hAnsi="GHEA Grapalat"/>
                <w:color w:val="000000"/>
                <w:sz w:val="20"/>
                <w:szCs w:val="20"/>
              </w:rPr>
            </w:pPr>
            <w:r>
              <w:rPr>
                <w:rFonts w:ascii="GHEA Grapalat" w:hAnsi="GHEA Grapalat"/>
                <w:color w:val="000000"/>
                <w:sz w:val="20"/>
                <w:szCs w:val="20"/>
              </w:rPr>
              <w:t>С</w:t>
            </w:r>
            <w:r w:rsidR="006C139F">
              <w:rPr>
                <w:rFonts w:ascii="GHEA Grapalat" w:hAnsi="GHEA Grapalat"/>
                <w:color w:val="000000"/>
                <w:sz w:val="20"/>
                <w:szCs w:val="20"/>
              </w:rPr>
              <w:t>кобы для степлера_4</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5</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30192210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Скотч</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6</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22811150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Блокнот_2</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7</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30192710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Клей-карандаш</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8</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30197230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Папка_1</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9</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30192114</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Чернила для печати</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10</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30192100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Ластик</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11</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39263200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Канцелярская книга</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12</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30197322</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Степлер_2</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13</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30192130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 xml:space="preserve">Карандаш </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14</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30197230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Папка_7</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15</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35821400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Флаг</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16</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30197622</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 xml:space="preserve">Бумага А4 </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17</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30192160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Штрих-корректор_2</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18</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22811130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 xml:space="preserve">Тетрадь_1 </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19</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22811130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 xml:space="preserve">Тетрадь_2 </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20</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30197231</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Файл</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21</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22811150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Блокнот</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22</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30199420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 xml:space="preserve">Бумага для заметок </w:t>
            </w:r>
          </w:p>
        </w:tc>
      </w:tr>
      <w:tr w:rsidR="006C139F" w:rsidRPr="00521A49" w:rsidTr="00995FA5">
        <w:trPr>
          <w:trHeight w:val="70"/>
          <w:jc w:val="center"/>
        </w:trPr>
        <w:tc>
          <w:tcPr>
            <w:tcW w:w="708" w:type="dxa"/>
            <w:vAlign w:val="center"/>
          </w:tcPr>
          <w:p w:rsidR="006C139F" w:rsidRPr="006C139F" w:rsidRDefault="006C139F" w:rsidP="003A329D">
            <w:pPr>
              <w:pStyle w:val="23"/>
              <w:widowControl w:val="0"/>
              <w:spacing w:line="240" w:lineRule="auto"/>
              <w:ind w:right="113" w:firstLine="0"/>
              <w:jc w:val="center"/>
              <w:rPr>
                <w:rFonts w:ascii="GHEA Grapalat" w:hAnsi="GHEA Grapalat"/>
                <w:sz w:val="22"/>
                <w:szCs w:val="22"/>
                <w:lang w:val="en-GB"/>
              </w:rPr>
            </w:pPr>
            <w:r>
              <w:rPr>
                <w:rFonts w:ascii="GHEA Grapalat" w:hAnsi="GHEA Grapalat"/>
                <w:sz w:val="22"/>
                <w:szCs w:val="22"/>
                <w:lang w:val="en-GB"/>
              </w:rPr>
              <w:t>23</w:t>
            </w:r>
          </w:p>
        </w:tc>
        <w:tc>
          <w:tcPr>
            <w:tcW w:w="1300" w:type="dxa"/>
            <w:vAlign w:val="center"/>
          </w:tcPr>
          <w:p w:rsidR="006C139F" w:rsidRDefault="006C139F">
            <w:pPr>
              <w:jc w:val="center"/>
              <w:rPr>
                <w:rFonts w:ascii="GHEA Grapalat" w:hAnsi="GHEA Grapalat"/>
                <w:color w:val="000000"/>
                <w:sz w:val="20"/>
                <w:szCs w:val="20"/>
              </w:rPr>
            </w:pPr>
            <w:r>
              <w:rPr>
                <w:rFonts w:ascii="GHEA Grapalat" w:hAnsi="GHEA Grapalat"/>
                <w:color w:val="000000"/>
                <w:sz w:val="20"/>
                <w:szCs w:val="20"/>
              </w:rPr>
              <w:t>30199420</w:t>
            </w:r>
          </w:p>
        </w:tc>
        <w:tc>
          <w:tcPr>
            <w:tcW w:w="7962" w:type="dxa"/>
            <w:vAlign w:val="center"/>
          </w:tcPr>
          <w:p w:rsidR="006C139F" w:rsidRDefault="006C139F" w:rsidP="006C139F">
            <w:pPr>
              <w:rPr>
                <w:rFonts w:ascii="GHEA Grapalat" w:hAnsi="GHEA Grapalat"/>
                <w:color w:val="000000"/>
                <w:sz w:val="20"/>
                <w:szCs w:val="20"/>
              </w:rPr>
            </w:pPr>
            <w:r>
              <w:rPr>
                <w:rFonts w:ascii="GHEA Grapalat" w:hAnsi="GHEA Grapalat"/>
                <w:color w:val="000000"/>
                <w:sz w:val="20"/>
                <w:szCs w:val="20"/>
              </w:rPr>
              <w:t>Бумага для заметок_1</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B55614">
        <w:rPr>
          <w:rFonts w:ascii="GHEA Grapalat" w:hAnsi="GHEA Grapalat"/>
          <w:b/>
          <w:sz w:val="24"/>
          <w:szCs w:val="24"/>
        </w:rPr>
        <w:t>Астгик Вирабян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r w:rsidR="002550CD" w:rsidRPr="006E181F">
        <w:rPr>
          <w:rFonts w:ascii="GHEA Grapalat" w:hAnsi="GHEA Grapalat"/>
        </w:rPr>
        <w:t>сорокодневного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829BF">
        <w:rPr>
          <w:rFonts w:ascii="GHEA Grapalat" w:hAnsi="GHEA Grapalat"/>
          <w:b/>
          <w:sz w:val="22"/>
          <w:szCs w:val="22"/>
        </w:rPr>
        <w:t>GHAPDzB-HVKAK-2024-47</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46DE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A46DE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46DE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A46DE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A46DE5"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A46DE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829BF">
        <w:rPr>
          <w:rFonts w:ascii="GHEA Grapalat" w:hAnsi="GHEA Grapalat"/>
          <w:b/>
          <w:sz w:val="22"/>
          <w:szCs w:val="22"/>
        </w:rPr>
        <w:t>GHAPDzB-HVKAK-2024-47</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829BF">
        <w:rPr>
          <w:rFonts w:ascii="GHEA Grapalat" w:hAnsi="GHEA Grapalat"/>
          <w:b/>
          <w:sz w:val="22"/>
          <w:szCs w:val="22"/>
        </w:rPr>
        <w:t>GHAPDzB-HVKAK-2024-47</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829BF">
        <w:rPr>
          <w:rFonts w:ascii="GHEA Grapalat" w:hAnsi="GHEA Grapalat"/>
          <w:b/>
          <w:sz w:val="22"/>
          <w:szCs w:val="22"/>
        </w:rPr>
        <w:t>GHAPDzB-HVKAK-2024-47</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829BF">
        <w:rPr>
          <w:rFonts w:ascii="GHEA Grapalat" w:hAnsi="GHEA Grapalat"/>
          <w:b/>
          <w:sz w:val="22"/>
          <w:szCs w:val="22"/>
        </w:rPr>
        <w:t>GHAPDzB-HVKAK-2024-47</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39F" w:rsidRDefault="006C139F">
      <w:r>
        <w:separator/>
      </w:r>
    </w:p>
  </w:endnote>
  <w:endnote w:type="continuationSeparator" w:id="0">
    <w:p w:rsidR="006C139F" w:rsidRDefault="006C1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6C139F" w:rsidRPr="00C861E9" w:rsidRDefault="00A46DE5">
        <w:pPr>
          <w:pStyle w:val="a5"/>
          <w:jc w:val="center"/>
          <w:rPr>
            <w:rFonts w:ascii="GHEA Grapalat" w:hAnsi="GHEA Grapalat"/>
            <w:sz w:val="24"/>
            <w:szCs w:val="24"/>
          </w:rPr>
        </w:pPr>
        <w:r w:rsidRPr="00C861E9">
          <w:rPr>
            <w:rFonts w:ascii="GHEA Grapalat" w:hAnsi="GHEA Grapalat"/>
            <w:sz w:val="24"/>
            <w:szCs w:val="24"/>
          </w:rPr>
          <w:fldChar w:fldCharType="begin"/>
        </w:r>
        <w:r w:rsidR="006C139F"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A5DBB">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39F" w:rsidRDefault="006C139F">
      <w:r>
        <w:separator/>
      </w:r>
    </w:p>
  </w:footnote>
  <w:footnote w:type="continuationSeparator" w:id="0">
    <w:p w:rsidR="006C139F" w:rsidRDefault="006C139F">
      <w:r>
        <w:continuationSeparator/>
      </w:r>
    </w:p>
  </w:footnote>
  <w:footnote w:id="1">
    <w:p w:rsidR="006C139F" w:rsidRPr="002D0715" w:rsidRDefault="006C139F">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6C139F" w:rsidRPr="00E72E35" w:rsidRDefault="006C139F">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6C139F" w:rsidRPr="00816F7D" w:rsidRDefault="006C139F"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C139F" w:rsidRPr="00DA04BC" w:rsidRDefault="006C139F"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6C139F" w:rsidRPr="00DA04BC" w:rsidRDefault="006C139F"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6C139F" w:rsidRPr="00DA04BC" w:rsidRDefault="006C139F"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6C139F" w:rsidRPr="00DA04BC" w:rsidRDefault="006C139F" w:rsidP="00DA04BC">
      <w:pPr>
        <w:jc w:val="both"/>
        <w:rPr>
          <w:rFonts w:ascii="Sylfaen" w:hAnsi="Sylfaen"/>
          <w:i/>
          <w:sz w:val="16"/>
          <w:szCs w:val="16"/>
        </w:rPr>
      </w:pPr>
    </w:p>
  </w:footnote>
  <w:footnote w:id="4">
    <w:p w:rsidR="006C139F" w:rsidRPr="00967242" w:rsidRDefault="006C139F"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6C139F" w:rsidRPr="00D3436F" w:rsidRDefault="006C139F">
      <w:pPr>
        <w:pStyle w:val="af2"/>
        <w:rPr>
          <w:lang w:val="es-ES"/>
        </w:rPr>
      </w:pPr>
    </w:p>
  </w:footnote>
  <w:footnote w:id="5">
    <w:p w:rsidR="006C139F" w:rsidRPr="008842CE" w:rsidRDefault="006C139F" w:rsidP="003D2FE2">
      <w:pPr>
        <w:pStyle w:val="af2"/>
        <w:jc w:val="both"/>
      </w:pPr>
    </w:p>
  </w:footnote>
  <w:footnote w:id="6">
    <w:p w:rsidR="006C139F" w:rsidRPr="002B6C9D" w:rsidRDefault="006C139F"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6C139F" w:rsidRPr="002B6C9D" w:rsidRDefault="006C139F" w:rsidP="00D3436F">
      <w:pPr>
        <w:pStyle w:val="af2"/>
        <w:widowControl w:val="0"/>
        <w:jc w:val="both"/>
        <w:rPr>
          <w:rFonts w:ascii="Sylfaen" w:hAnsi="Sylfaen"/>
          <w:sz w:val="16"/>
          <w:szCs w:val="16"/>
          <w:lang w:val="hy-AM"/>
        </w:rPr>
      </w:pPr>
    </w:p>
  </w:footnote>
  <w:footnote w:id="7">
    <w:p w:rsidR="006C139F" w:rsidRPr="0095788C" w:rsidRDefault="006C139F"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6C139F" w:rsidRPr="0095788C" w:rsidRDefault="006C139F"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C139F" w:rsidRPr="0095788C" w:rsidRDefault="006C139F">
      <w:pPr>
        <w:pStyle w:val="af2"/>
        <w:rPr>
          <w:rFonts w:ascii="Sylfaen" w:hAnsi="Sylfaen"/>
          <w:sz w:val="16"/>
          <w:szCs w:val="16"/>
          <w:lang w:val="hy-AM"/>
        </w:rPr>
      </w:pPr>
    </w:p>
  </w:footnote>
  <w:footnote w:id="9">
    <w:p w:rsidR="006C139F" w:rsidRPr="004F3AE2" w:rsidRDefault="006C139F"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6C139F" w:rsidRPr="008842CE" w:rsidRDefault="006C139F" w:rsidP="000B1AA0">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hdrShapeDefaults>
    <o:shapedefaults v:ext="edit" spidmax="57345"/>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26F6D-7033-4CA5-9E68-B59D0F26C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75</Pages>
  <Words>19542</Words>
  <Characters>111393</Characters>
  <Application>Microsoft Office Word</Application>
  <DocSecurity>0</DocSecurity>
  <Lines>928</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17</cp:revision>
  <cp:lastPrinted>2018-02-16T07:12:00Z</cp:lastPrinted>
  <dcterms:created xsi:type="dcterms:W3CDTF">2024-02-14T10:29:00Z</dcterms:created>
  <dcterms:modified xsi:type="dcterms:W3CDTF">2024-08-16T07:16:00Z</dcterms:modified>
</cp:coreProperties>
</file>