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792156">
        <w:rPr>
          <w:rFonts w:ascii="GHEA Grapalat" w:hAnsi="GHEA Grapalat"/>
          <w:i w:val="0"/>
          <w:sz w:val="24"/>
          <w:szCs w:val="24"/>
        </w:rPr>
        <w:t>12-го декабря</w:t>
      </w:r>
      <w:r w:rsidR="00C159DD">
        <w:rPr>
          <w:rFonts w:ascii="GHEA Grapalat" w:hAnsi="GHEA Grapalat"/>
          <w:i w:val="0"/>
          <w:sz w:val="24"/>
          <w:szCs w:val="24"/>
        </w:rPr>
        <w:t xml:space="preserve"> </w:t>
      </w:r>
      <w:r w:rsidR="00FE0DE3">
        <w:rPr>
          <w:rFonts w:ascii="GHEA Grapalat" w:hAnsi="GHEA Grapalat"/>
          <w:i w:val="0"/>
          <w:sz w:val="24"/>
          <w:szCs w:val="24"/>
        </w:rPr>
        <w:t>202</w:t>
      </w:r>
      <w:r w:rsidR="00C159DD">
        <w:rPr>
          <w:rFonts w:ascii="GHEA Grapalat" w:hAnsi="GHEA Grapalat"/>
          <w:i w:val="0"/>
          <w:sz w:val="24"/>
          <w:szCs w:val="24"/>
        </w:rPr>
        <w:t>4</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792156">
        <w:rPr>
          <w:rFonts w:ascii="GHEA Grapalat" w:hAnsi="GHEA Grapalat"/>
          <w:b/>
          <w:i w:val="0"/>
          <w:sz w:val="24"/>
          <w:szCs w:val="24"/>
        </w:rPr>
        <w:t>GHTsDzB-HVKAK-2025-03</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C159DD" w:rsidRPr="00A2539C">
        <w:rPr>
          <w:rFonts w:ascii="GHEA Grapalat" w:hAnsi="GHEA Grapalat"/>
          <w:b/>
          <w:i w:val="0"/>
          <w:sz w:val="24"/>
          <w:szCs w:val="24"/>
        </w:rPr>
        <w:t>на предоставление</w:t>
      </w:r>
      <w:r w:rsidR="00C159DD" w:rsidRPr="00A2539C">
        <w:rPr>
          <w:rFonts w:ascii="GHEA Grapalat" w:hAnsi="GHEA Grapalat"/>
          <w:i w:val="0"/>
          <w:sz w:val="24"/>
          <w:szCs w:val="24"/>
        </w:rPr>
        <w:t xml:space="preserve"> </w:t>
      </w:r>
      <w:r w:rsidR="00C159DD" w:rsidRPr="00DB23E1">
        <w:rPr>
          <w:rFonts w:ascii="GHEA Grapalat" w:hAnsi="GHEA Grapalat"/>
          <w:b/>
          <w:i w:val="0"/>
          <w:sz w:val="24"/>
          <w:szCs w:val="24"/>
        </w:rPr>
        <w:t>услуг по ремонту и обслуживанию компьютерной техники</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77372B">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77372B">
        <w:rPr>
          <w:rFonts w:ascii="GHEA Grapalat" w:hAnsi="GHEA Grapalat"/>
          <w:b/>
          <w:i w:val="0"/>
          <w:sz w:val="24"/>
          <w:szCs w:val="24"/>
        </w:rPr>
        <w:t>19 декабря</w:t>
      </w:r>
      <w:r w:rsidR="00CF3958">
        <w:rPr>
          <w:rFonts w:ascii="GHEA Grapalat" w:hAnsi="GHEA Grapalat"/>
          <w:b/>
          <w:i w:val="0"/>
          <w:sz w:val="24"/>
          <w:szCs w:val="24"/>
        </w:rPr>
        <w:t xml:space="preserve"> 2024</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792156">
        <w:rPr>
          <w:rFonts w:ascii="GHEA Grapalat" w:hAnsi="GHEA Grapalat"/>
          <w:sz w:val="22"/>
          <w:szCs w:val="22"/>
        </w:rPr>
        <w:t>GHTsDzB-HVKAK-2025-03</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77372B">
        <w:rPr>
          <w:rFonts w:ascii="GHEA Grapalat" w:hAnsi="GHEA Grapalat"/>
          <w:sz w:val="22"/>
          <w:szCs w:val="22"/>
        </w:rPr>
        <w:t>12 декабря</w:t>
      </w:r>
      <w:r w:rsidR="00CF3958">
        <w:rPr>
          <w:rFonts w:ascii="GHEA Grapalat" w:hAnsi="GHEA Grapalat"/>
          <w:sz w:val="22"/>
          <w:szCs w:val="22"/>
        </w:rPr>
        <w:t xml:space="preserve"> 2024</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DB23E1">
        <w:rPr>
          <w:rFonts w:ascii="GHEA Grapalat" w:hAnsi="GHEA Grapalat"/>
          <w:b/>
        </w:rPr>
        <w:t>УСЛУГ ПО РЕМОНТУ И ОБСЛУЖИВАНИЮ КОМПЬЮТЕРНОЙ ТЕХНИКИ</w:t>
      </w:r>
      <w:r>
        <w:rPr>
          <w:rFonts w:ascii="GHEA Grapalat" w:hAnsi="GHEA Grapalat"/>
          <w:b/>
        </w:rPr>
        <w:t xml:space="preserve">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Default="0041256C" w:rsidP="0041256C">
      <w:pP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77372B" w:rsidRPr="0041256C" w:rsidRDefault="0077372B" w:rsidP="0041256C">
      <w:pPr>
        <w:rPr>
          <w:rFonts w:ascii="GHEA Grapalat" w:hAnsi="GHEA Grapalat" w:cs="Sylfaen"/>
          <w:b/>
          <w:i/>
          <w:color w:val="FF0000"/>
        </w:rPr>
      </w:pPr>
    </w:p>
    <w:p w:rsidR="0077372B" w:rsidRPr="00521A49" w:rsidRDefault="00096865" w:rsidP="0077372B">
      <w:pPr>
        <w:rPr>
          <w:rFonts w:ascii="GHEA Grapalat" w:hAnsi="GHEA Grapalat"/>
          <w:b/>
        </w:rPr>
      </w:pPr>
      <w:r w:rsidRPr="009044F1">
        <w:rPr>
          <w:rFonts w:ascii="GHEA Grapalat" w:hAnsi="GHEA Grapalat"/>
          <w:i/>
        </w:rPr>
        <w:t xml:space="preserve"> </w:t>
      </w:r>
      <w:r w:rsidR="0077372B" w:rsidRPr="00A149BB">
        <w:rPr>
          <w:rFonts w:ascii="GHEA Grapalat" w:hAnsi="GHEA Grapalat"/>
          <w:b/>
          <w:i/>
          <w:color w:val="FF0000"/>
        </w:rPr>
        <w:t>Процедура осуществляется на основании части 6 статьи 15 закона Республики Армения "О</w:t>
      </w:r>
      <w:r w:rsidR="0077372B" w:rsidRPr="00A149BB">
        <w:rPr>
          <w:rFonts w:ascii="Sylfaen" w:hAnsi="Sylfaen" w:cs="Courier New"/>
          <w:b/>
          <w:i/>
          <w:color w:val="FF0000"/>
          <w:lang w:val="en-US"/>
        </w:rPr>
        <w:t> </w:t>
      </w:r>
      <w:r w:rsidR="0077372B" w:rsidRPr="00A149BB">
        <w:rPr>
          <w:rFonts w:ascii="GHEA Grapalat" w:hAnsi="GHEA Grapalat"/>
          <w:b/>
          <w:i/>
          <w:color w:val="FF0000"/>
        </w:rPr>
        <w:t>закупках"</w:t>
      </w: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lastRenderedPageBreak/>
        <w:br w:type="page"/>
      </w:r>
      <w:r w:rsidR="00160AE4" w:rsidRPr="00CF3958">
        <w:rPr>
          <w:rFonts w:ascii="GHEA Grapalat" w:hAnsi="GHEA Grapalat"/>
          <w:b/>
          <w:sz w:val="20"/>
          <w:szCs w:val="20"/>
        </w:rPr>
        <w:t>СОДЕРЖАНИЕ</w:t>
      </w:r>
    </w:p>
    <w:p w:rsidR="00CF3958" w:rsidRPr="00CF3958" w:rsidRDefault="00CF3958" w:rsidP="00CF3958">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ПРИГЛАШЕНИЯ НА ЗАПРОС КОТИРОВОК, ОБЪЯВЛЕННЫЙ С ЦЕЛЬЮ ПРИОБРЕТЕНИЯ УСЛУГ ПО РЕМОНТУ И ОБСЛУЖИВАНИЮ КОМПЬЮТЕРНОЙ ТЕХНИКИ ДЛЯ СВОИХ 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520F57" w:rsidRPr="008842CE" w:rsidRDefault="00520F57" w:rsidP="004260E1">
      <w:pPr>
        <w:widowControl w:val="0"/>
        <w:contextualSpacing/>
        <w:jc w:val="center"/>
        <w:rPr>
          <w:rFonts w:ascii="GHEA Grapalat" w:hAnsi="GHEA Grapalat"/>
          <w:b/>
        </w:rPr>
      </w:pP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792156">
        <w:rPr>
          <w:rFonts w:ascii="GHEA Grapalat" w:hAnsi="GHEA Grapalat"/>
          <w:b/>
          <w:sz w:val="22"/>
          <w:szCs w:val="22"/>
        </w:rPr>
        <w:t>GHTsDzB-HVKAK-2025-03</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483ED3" w:rsidRPr="00DB23E1">
        <w:rPr>
          <w:rFonts w:ascii="GHEA Grapalat" w:hAnsi="GHEA Grapalat"/>
          <w:b/>
          <w:i w:val="0"/>
          <w:sz w:val="24"/>
          <w:szCs w:val="24"/>
        </w:rPr>
        <w:t>услуг по ремонту и обслуживанию компьютерной техники</w:t>
      </w:r>
      <w:r w:rsidR="00777B7F" w:rsidRPr="00777B7F">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DD37A4">
        <w:rPr>
          <w:rFonts w:ascii="GHEA Grapalat" w:hAnsi="GHEA Grapalat"/>
          <w:b/>
          <w:i w:val="0"/>
          <w:sz w:val="24"/>
          <w:szCs w:val="24"/>
        </w:rPr>
        <w:t>2</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00DD37A4">
        <w:rPr>
          <w:rFonts w:ascii="GHEA Grapalat" w:hAnsi="GHEA Grapalat"/>
          <w:b/>
          <w:i w:val="0"/>
          <w:sz w:val="24"/>
          <w:szCs w:val="24"/>
        </w:rPr>
        <w:t>а</w:t>
      </w:r>
      <w:r w:rsidR="003C6569">
        <w:rPr>
          <w:rFonts w:ascii="GHEA Grapalat" w:hAnsi="GHEA Grapalat"/>
          <w:b/>
          <w:i w:val="0"/>
          <w:sz w:val="24"/>
          <w:szCs w:val="24"/>
        </w:rPr>
        <w:t xml:space="preserve"> (согласно прикрепленному Приложению № 1)</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AA73D2" w:rsidRPr="00AA73D2" w:rsidTr="00B52043">
        <w:trPr>
          <w:jc w:val="center"/>
        </w:trPr>
        <w:tc>
          <w:tcPr>
            <w:tcW w:w="1216" w:type="dxa"/>
            <w:vAlign w:val="center"/>
          </w:tcPr>
          <w:p w:rsidR="00AA73D2" w:rsidRDefault="00AA73D2"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1418" w:type="dxa"/>
            <w:vAlign w:val="center"/>
          </w:tcPr>
          <w:p w:rsidR="00AA73D2" w:rsidRPr="0077372B" w:rsidRDefault="0077372B" w:rsidP="00AA73D2">
            <w:pPr>
              <w:pStyle w:val="23"/>
              <w:spacing w:line="240" w:lineRule="auto"/>
              <w:ind w:firstLine="0"/>
              <w:jc w:val="center"/>
              <w:rPr>
                <w:rFonts w:ascii="GHEA Grapalat" w:hAnsi="GHEA Grapalat"/>
              </w:rPr>
            </w:pPr>
            <w:r>
              <w:rPr>
                <w:rFonts w:ascii="GHEA Grapalat" w:hAnsi="GHEA Grapalat"/>
              </w:rPr>
              <w:t>2,500,000</w:t>
            </w:r>
          </w:p>
        </w:tc>
        <w:tc>
          <w:tcPr>
            <w:tcW w:w="6600" w:type="dxa"/>
            <w:vAlign w:val="center"/>
          </w:tcPr>
          <w:p w:rsidR="00AA73D2" w:rsidRPr="009D6A8A" w:rsidRDefault="00AA73D2" w:rsidP="00AA73D2">
            <w:pPr>
              <w:rPr>
                <w:rFonts w:ascii="GHEA Grapalat" w:hAnsi="GHEA Grapalat"/>
                <w:sz w:val="20"/>
                <w:szCs w:val="20"/>
                <w:lang w:val="hy-AM"/>
              </w:rPr>
            </w:pPr>
            <w:r w:rsidRPr="009D6A8A">
              <w:rPr>
                <w:rFonts w:ascii="GHEA Grapalat" w:hAnsi="GHEA Grapalat"/>
                <w:sz w:val="20"/>
                <w:szCs w:val="20"/>
                <w:lang w:val="hy-AM"/>
              </w:rPr>
              <w:t>Услуги по обслуживани</w:t>
            </w:r>
            <w:r>
              <w:rPr>
                <w:rFonts w:ascii="GHEA Grapalat" w:hAnsi="GHEA Grapalat"/>
                <w:sz w:val="20"/>
                <w:szCs w:val="20"/>
                <w:lang w:val="hy-AM"/>
              </w:rPr>
              <w:t>ю компьютеров, мониторов и UPS</w:t>
            </w:r>
          </w:p>
        </w:tc>
      </w:tr>
      <w:tr w:rsidR="00AA73D2" w:rsidRPr="00AA73D2" w:rsidTr="00B52043">
        <w:trPr>
          <w:jc w:val="center"/>
        </w:trPr>
        <w:tc>
          <w:tcPr>
            <w:tcW w:w="1216" w:type="dxa"/>
            <w:vAlign w:val="center"/>
          </w:tcPr>
          <w:p w:rsidR="00AA73D2" w:rsidRDefault="00AA73D2"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w:t>
            </w:r>
          </w:p>
        </w:tc>
        <w:tc>
          <w:tcPr>
            <w:tcW w:w="1418" w:type="dxa"/>
            <w:vAlign w:val="center"/>
          </w:tcPr>
          <w:p w:rsidR="00AA73D2" w:rsidRPr="0077372B" w:rsidRDefault="0077372B" w:rsidP="00AA73D2">
            <w:pPr>
              <w:pStyle w:val="23"/>
              <w:spacing w:line="240" w:lineRule="auto"/>
              <w:ind w:firstLine="0"/>
              <w:jc w:val="center"/>
              <w:rPr>
                <w:rFonts w:ascii="GHEA Grapalat" w:hAnsi="GHEA Grapalat"/>
              </w:rPr>
            </w:pPr>
            <w:r>
              <w:rPr>
                <w:rFonts w:ascii="GHEA Grapalat" w:hAnsi="GHEA Grapalat"/>
              </w:rPr>
              <w:t>3,000,000</w:t>
            </w:r>
          </w:p>
        </w:tc>
        <w:tc>
          <w:tcPr>
            <w:tcW w:w="6600" w:type="dxa"/>
            <w:vAlign w:val="center"/>
          </w:tcPr>
          <w:p w:rsidR="00AA73D2" w:rsidRPr="009D6A8A" w:rsidRDefault="00AA73D2" w:rsidP="00AA73D2">
            <w:pPr>
              <w:rPr>
                <w:rFonts w:ascii="GHEA Grapalat" w:hAnsi="GHEA Grapalat"/>
                <w:sz w:val="20"/>
                <w:szCs w:val="20"/>
                <w:lang w:val="hy-AM"/>
              </w:rPr>
            </w:pPr>
            <w:r w:rsidRPr="009D6A8A">
              <w:rPr>
                <w:rFonts w:ascii="GHEA Grapalat" w:hAnsi="GHEA Grapalat"/>
                <w:sz w:val="20"/>
                <w:szCs w:val="20"/>
                <w:lang w:val="hy-AM"/>
              </w:rPr>
              <w:t>Услуги по обслуживанию струйных, лазерных п</w:t>
            </w:r>
            <w:r>
              <w:rPr>
                <w:rFonts w:ascii="GHEA Grapalat" w:hAnsi="GHEA Grapalat"/>
                <w:sz w:val="20"/>
                <w:szCs w:val="20"/>
                <w:lang w:val="hy-AM"/>
              </w:rPr>
              <w:t>ринтеров и копировальных машин</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843AD" w:rsidRDefault="00096865" w:rsidP="001D7DC4">
      <w:pPr>
        <w:pStyle w:val="23"/>
        <w:widowControl w:val="0"/>
        <w:spacing w:line="240" w:lineRule="auto"/>
        <w:ind w:firstLine="567"/>
        <w:contextualSpacing/>
        <w:rPr>
          <w:rFonts w:ascii="GHEA Grapalat" w:hAnsi="GHEA Grapalat" w:cs="Sylfaen"/>
          <w:b/>
          <w:sz w:val="24"/>
          <w:szCs w:val="24"/>
        </w:rPr>
      </w:pPr>
      <w:r w:rsidRPr="002843AD">
        <w:rPr>
          <w:rFonts w:ascii="GHEA Grapalat" w:hAnsi="GHEA Grapalat"/>
          <w:b/>
          <w:sz w:val="24"/>
          <w:szCs w:val="24"/>
        </w:rPr>
        <w:t xml:space="preserve">Участник может подать </w:t>
      </w:r>
      <w:proofErr w:type="gramStart"/>
      <w:r w:rsidRPr="002843AD">
        <w:rPr>
          <w:rFonts w:ascii="GHEA Grapalat" w:hAnsi="GHEA Grapalat"/>
          <w:b/>
          <w:sz w:val="24"/>
          <w:szCs w:val="24"/>
        </w:rPr>
        <w:t>заявку</w:t>
      </w:r>
      <w:proofErr w:type="gramEnd"/>
      <w:r w:rsidRPr="002843AD">
        <w:rPr>
          <w:rFonts w:ascii="GHEA Grapalat" w:hAnsi="GHEA Grapalat"/>
          <w:b/>
          <w:sz w:val="24"/>
          <w:szCs w:val="24"/>
        </w:rPr>
        <w:t xml:space="preserve"> как для каждого лота, так и для нескольких или всех лотов.</w:t>
      </w:r>
      <w:r w:rsidR="00AA7117" w:rsidRPr="002843AD">
        <w:rPr>
          <w:rFonts w:ascii="GHEA Grapalat" w:hAnsi="GHEA Grapalat"/>
          <w:b/>
          <w:sz w:val="24"/>
          <w:szCs w:val="24"/>
        </w:rPr>
        <w:t xml:space="preserve"> </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3C6569">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w:t>
      </w:r>
      <w:r w:rsidR="005A26BE" w:rsidRPr="005A26BE">
        <w:t xml:space="preserve"> </w:t>
      </w:r>
      <w:r w:rsidR="005A26BE">
        <w:rPr>
          <w:rFonts w:asciiTheme="minorHAnsi" w:hAnsiTheme="minorHAnsi"/>
        </w:rPr>
        <w:t>/</w:t>
      </w:r>
      <w:r w:rsidR="005A26BE" w:rsidRPr="005A26BE">
        <w:rPr>
          <w:rFonts w:ascii="GHEA Grapalat" w:hAnsi="GHEA Grapalat"/>
          <w:sz w:val="24"/>
          <w:szCs w:val="24"/>
        </w:rPr>
        <w:t>в виде суммы цен по каждому виду оказания услуг (согласно приложению № 1.1)</w:t>
      </w:r>
      <w:r w:rsidR="005A26BE">
        <w:rPr>
          <w:rFonts w:ascii="GHEA Grapalat" w:hAnsi="GHEA Grapalat"/>
          <w:sz w:val="24"/>
          <w:szCs w:val="24"/>
        </w:rPr>
        <w:t>/</w:t>
      </w:r>
      <w:r w:rsidRPr="009044F1">
        <w:rPr>
          <w:rFonts w:ascii="GHEA Grapalat" w:hAnsi="GHEA Grapalat"/>
          <w:sz w:val="24"/>
          <w:szCs w:val="24"/>
        </w:rPr>
        <w:t xml:space="preserve">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Pr>
          <w:rFonts w:ascii="GHEA Grapalat" w:hAnsi="GHEA Grapalat"/>
          <w:sz w:val="24"/>
          <w:szCs w:val="24"/>
        </w:rPr>
        <w:t>б)</w:t>
      </w:r>
      <w:r>
        <w:t xml:space="preserve"> </w:t>
      </w:r>
      <w:r w:rsidRPr="00483ED3">
        <w:rPr>
          <w:rFonts w:ascii="GHEA Grapalat" w:hAnsi="GHEA Grapalat"/>
          <w:b/>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483ED3">
        <w:rPr>
          <w:rFonts w:ascii="GHEA Grapalat" w:hAnsi="GHEA Grapalat"/>
          <w:b/>
          <w:sz w:val="24"/>
          <w:szCs w:val="24"/>
          <w:lang w:val="hy-AM"/>
        </w:rPr>
        <w:t xml:space="preserve">, </w:t>
      </w:r>
      <w:r w:rsidRPr="00483ED3">
        <w:rPr>
          <w:rFonts w:ascii="GHEA Grapalat" w:hAnsi="GHEA Grapalat"/>
          <w:b/>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483ED3">
        <w:rPr>
          <w:rFonts w:ascii="GHEA Grapalat" w:hAnsi="GHEA Grapalat"/>
          <w:b/>
          <w:sz w:val="24"/>
          <w:szCs w:val="24"/>
        </w:rPr>
        <w:t>ВС</w:t>
      </w:r>
      <w:proofErr w:type="gramEnd"/>
      <w:r w:rsidRPr="00483ED3">
        <w:rPr>
          <w:rFonts w:ascii="GHEA Grapalat" w:hAnsi="GHEA Grapalat"/>
          <w:b/>
          <w:sz w:val="24"/>
          <w:szCs w:val="24"/>
        </w:rPr>
        <w:t>= ЦУ/</w:t>
      </w:r>
      <w:proofErr w:type="spellStart"/>
      <w:r w:rsidRPr="00483ED3">
        <w:rPr>
          <w:rFonts w:ascii="GHEA Grapalat" w:hAnsi="GHEA Grapalat"/>
          <w:b/>
          <w:sz w:val="24"/>
          <w:szCs w:val="24"/>
        </w:rPr>
        <w:t>С</w:t>
      </w:r>
      <w:r w:rsidR="007861DD" w:rsidRPr="00483ED3">
        <w:rPr>
          <w:rFonts w:ascii="GHEA Grapalat" w:hAnsi="GHEA Grapalat"/>
          <w:b/>
          <w:sz w:val="24"/>
          <w:szCs w:val="24"/>
        </w:rPr>
        <w:t>ц</w:t>
      </w:r>
      <w:r w:rsidRPr="00483ED3">
        <w:rPr>
          <w:rFonts w:ascii="GHEA Grapalat" w:hAnsi="GHEA Grapalat"/>
          <w:b/>
          <w:sz w:val="24"/>
          <w:szCs w:val="24"/>
        </w:rPr>
        <w:t>xУxК</w:t>
      </w:r>
      <w:proofErr w:type="spellEnd"/>
      <w:r w:rsidR="007861DD" w:rsidRPr="00483ED3">
        <w:rPr>
          <w:rFonts w:ascii="GHEA Grapalat" w:hAnsi="GHEA Grapalat"/>
          <w:b/>
          <w:sz w:val="24"/>
          <w:szCs w:val="24"/>
        </w:rPr>
        <w:t>, где:</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proofErr w:type="spellStart"/>
      <w:r w:rsidRPr="00483ED3">
        <w:rPr>
          <w:rFonts w:ascii="GHEA Grapalat" w:hAnsi="GHEA Grapalat"/>
          <w:b/>
          <w:sz w:val="24"/>
          <w:szCs w:val="24"/>
        </w:rPr>
        <w:t>ВС-сумма</w:t>
      </w:r>
      <w:proofErr w:type="spellEnd"/>
      <w:r w:rsidRPr="00483ED3">
        <w:rPr>
          <w:rFonts w:ascii="GHEA Grapalat" w:hAnsi="GHEA Grapalat"/>
          <w:b/>
          <w:sz w:val="24"/>
          <w:szCs w:val="24"/>
        </w:rPr>
        <w:t xml:space="preserve">, </w:t>
      </w:r>
      <w:proofErr w:type="gramStart"/>
      <w:r w:rsidRPr="00483ED3">
        <w:rPr>
          <w:rFonts w:ascii="GHEA Grapalat" w:hAnsi="GHEA Grapalat"/>
          <w:b/>
          <w:sz w:val="24"/>
          <w:szCs w:val="24"/>
        </w:rPr>
        <w:t>выплачиваемая</w:t>
      </w:r>
      <w:proofErr w:type="gramEnd"/>
      <w:r w:rsidRPr="00483ED3">
        <w:rPr>
          <w:rFonts w:ascii="GHEA Grapalat" w:hAnsi="GHEA Grapalat"/>
          <w:b/>
          <w:sz w:val="24"/>
          <w:szCs w:val="24"/>
        </w:rPr>
        <w:t xml:space="preserve"> за оказание отдельных видов услуг, установленных договором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 xml:space="preserve">ЦУ </w:t>
      </w:r>
      <w:proofErr w:type="gramStart"/>
      <w:r w:rsidRPr="00483ED3">
        <w:rPr>
          <w:rFonts w:ascii="GHEA Grapalat" w:hAnsi="GHEA Grapalat"/>
          <w:b/>
          <w:sz w:val="24"/>
          <w:szCs w:val="24"/>
        </w:rPr>
        <w:t>-и</w:t>
      </w:r>
      <w:proofErr w:type="gramEnd"/>
      <w:r w:rsidRPr="00483ED3">
        <w:rPr>
          <w:rFonts w:ascii="GHEA Grapalat" w:hAnsi="GHEA Grapalat"/>
          <w:b/>
          <w:sz w:val="24"/>
          <w:szCs w:val="24"/>
        </w:rPr>
        <w:t xml:space="preserve">тоговая цена, предложенная </w:t>
      </w:r>
      <w:r w:rsidR="0038256B" w:rsidRPr="00483ED3">
        <w:rPr>
          <w:rFonts w:ascii="GHEA Grapalat" w:hAnsi="GHEA Grapalat"/>
          <w:b/>
          <w:sz w:val="24"/>
          <w:szCs w:val="24"/>
        </w:rPr>
        <w:t>ото</w:t>
      </w:r>
      <w:r w:rsidRPr="00483ED3">
        <w:rPr>
          <w:rFonts w:ascii="GHEA Grapalat" w:hAnsi="GHEA Grapalat"/>
          <w:b/>
          <w:sz w:val="24"/>
          <w:szCs w:val="24"/>
        </w:rPr>
        <w:t>бранным участником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С</w:t>
      </w:r>
      <w:proofErr w:type="gramStart"/>
      <w:r w:rsidRPr="00483ED3">
        <w:rPr>
          <w:rFonts w:ascii="GHEA Grapalat" w:hAnsi="GHEA Grapalat"/>
          <w:b/>
          <w:sz w:val="24"/>
          <w:szCs w:val="24"/>
        </w:rPr>
        <w:t>Ц-</w:t>
      </w:r>
      <w:proofErr w:type="gramEnd"/>
      <w:r w:rsidRPr="00483ED3">
        <w:rPr>
          <w:rFonts w:ascii="GHEA Grapalat" w:hAnsi="GHEA Grapalat"/>
          <w:b/>
          <w:sz w:val="24"/>
          <w:szCs w:val="24"/>
        </w:rPr>
        <w:t xml:space="preserve"> совокупность максимальных единиц цен, установленных для оказания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proofErr w:type="spellStart"/>
      <w:proofErr w:type="gramStart"/>
      <w:r w:rsidRPr="00483ED3">
        <w:rPr>
          <w:rFonts w:ascii="GHEA Grapalat" w:hAnsi="GHEA Grapalat"/>
          <w:b/>
          <w:sz w:val="24"/>
          <w:szCs w:val="24"/>
        </w:rPr>
        <w:t>У-цена</w:t>
      </w:r>
      <w:proofErr w:type="spellEnd"/>
      <w:proofErr w:type="gramEnd"/>
      <w:r w:rsidRPr="00483ED3">
        <w:rPr>
          <w:rFonts w:ascii="GHEA Grapalat" w:hAnsi="GHEA Grapalat"/>
          <w:b/>
          <w:sz w:val="24"/>
          <w:szCs w:val="24"/>
        </w:rPr>
        <w:t xml:space="preserve"> на максимальную единицу предоставленной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9809FA">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Pr="00C832E0">
        <w:rPr>
          <w:rFonts w:ascii="GHEA Grapalat" w:hAnsi="GHEA Grapalat"/>
          <w:b/>
          <w:sz w:val="24"/>
          <w:szCs w:val="24"/>
        </w:rPr>
        <w:t>Оценка заявок и определение отобранного участника осуществляются по отдельным лота</w:t>
      </w:r>
      <w:r w:rsidR="00C832E0" w:rsidRPr="00C832E0">
        <w:rPr>
          <w:rFonts w:ascii="GHEA Grapalat" w:hAnsi="GHEA Grapalat"/>
          <w:b/>
          <w:sz w:val="24"/>
          <w:szCs w:val="24"/>
        </w:rPr>
        <w:t>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w:t>
      </w:r>
      <w:proofErr w:type="gramStart"/>
      <w:r w:rsidRPr="00F2342B">
        <w:rPr>
          <w:rFonts w:ascii="GHEA Grapalat" w:hAnsi="GHEA Grapalat" w:hint="eastAsia"/>
        </w:rPr>
        <w:t>и</w:t>
      </w:r>
      <w:r w:rsidRPr="00F2342B">
        <w:rPr>
          <w:rFonts w:ascii="GHEA Grapalat" w:hAnsi="GHEA Grapalat"/>
        </w:rPr>
        <w:t>-</w:t>
      </w:r>
      <w:proofErr w:type="gramEnd"/>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92156">
        <w:rPr>
          <w:rFonts w:ascii="GHEA Grapalat" w:hAnsi="GHEA Grapalat"/>
          <w:b/>
          <w:sz w:val="22"/>
          <w:szCs w:val="22"/>
        </w:rPr>
        <w:t>GHTsDzB-HVKAK-2025-03</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792156">
        <w:rPr>
          <w:rFonts w:ascii="GHEA Grapalat" w:hAnsi="GHEA Grapalat"/>
          <w:b/>
          <w:sz w:val="22"/>
          <w:szCs w:val="22"/>
        </w:rPr>
        <w:t>GHTsDzB-HVKAK-2025-03</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792156">
        <w:rPr>
          <w:rFonts w:ascii="GHEA Grapalat" w:hAnsi="GHEA Grapalat"/>
          <w:b/>
          <w:sz w:val="22"/>
          <w:szCs w:val="22"/>
        </w:rPr>
        <w:t>GHTsDzB-HVKAK-2025-03</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792156">
        <w:rPr>
          <w:rFonts w:ascii="GHEA Grapalat" w:hAnsi="GHEA Grapalat"/>
          <w:b/>
          <w:sz w:val="22"/>
          <w:szCs w:val="22"/>
        </w:rPr>
        <w:t>GHTsDzB-HVKAK-2025-03</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92156">
        <w:rPr>
          <w:rFonts w:ascii="GHEA Grapalat" w:hAnsi="GHEA Grapalat"/>
          <w:b/>
          <w:sz w:val="22"/>
          <w:szCs w:val="22"/>
        </w:rPr>
        <w:t>GHTsDzB-HVKAK-2025-03</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6D516A"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6D516A"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6D516A"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6D516A"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6D516A"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6D516A"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6D516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6D516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6D516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6D516A"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6D516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6D516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6D516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6D516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6D516A"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6D516A"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6D516A"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6D516A"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6D516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6D516A"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6D516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6D516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92156">
        <w:rPr>
          <w:rFonts w:ascii="GHEA Grapalat" w:hAnsi="GHEA Grapalat"/>
          <w:b/>
          <w:sz w:val="22"/>
          <w:szCs w:val="22"/>
        </w:rPr>
        <w:t>GHTsDzB-HVKAK-2025-03</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792156">
        <w:rPr>
          <w:rFonts w:ascii="GHEA Grapalat" w:hAnsi="GHEA Grapalat"/>
          <w:b/>
          <w:sz w:val="22"/>
          <w:szCs w:val="22"/>
        </w:rPr>
        <w:t>GHTsDzB-HVKAK-2025-03</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792156">
        <w:rPr>
          <w:rFonts w:ascii="GHEA Grapalat" w:hAnsi="GHEA Grapalat"/>
          <w:b/>
          <w:sz w:val="22"/>
          <w:szCs w:val="22"/>
        </w:rPr>
        <w:t>GHTsDzB-HVKAK-2025-03</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792156">
        <w:rPr>
          <w:rFonts w:ascii="GHEA Grapalat" w:hAnsi="GHEA Grapalat"/>
          <w:b/>
          <w:sz w:val="22"/>
          <w:szCs w:val="22"/>
        </w:rPr>
        <w:t>GHTsDzB-HVKAK-2025-03</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792156">
        <w:rPr>
          <w:rFonts w:ascii="GHEA Grapalat" w:hAnsi="GHEA Grapalat"/>
          <w:b/>
          <w:sz w:val="22"/>
          <w:szCs w:val="22"/>
        </w:rPr>
        <w:t>GHTsDzB-HVKAK-2025-03</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792156">
        <w:rPr>
          <w:rFonts w:ascii="GHEA Grapalat" w:hAnsi="GHEA Grapalat"/>
          <w:b/>
          <w:sz w:val="22"/>
          <w:szCs w:val="22"/>
        </w:rPr>
        <w:t>GHTsDzB-HVKAK-2025-03</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792156">
        <w:rPr>
          <w:rFonts w:ascii="GHEA Grapalat" w:hAnsi="GHEA Grapalat"/>
          <w:b/>
          <w:sz w:val="22"/>
          <w:szCs w:val="22"/>
        </w:rPr>
        <w:t>GHTsDzB-HVKAK-2025-03</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w:t>
      </w:r>
      <w:r w:rsidR="00E62C64">
        <w:rPr>
          <w:rFonts w:ascii="GHEA Grapalat" w:hAnsi="GHEA Grapalat"/>
        </w:rPr>
        <w:t xml:space="preserve">С. </w:t>
      </w:r>
      <w:proofErr w:type="spellStart"/>
      <w:r w:rsidR="00E62C64">
        <w:rPr>
          <w:rFonts w:ascii="GHEA Grapalat" w:hAnsi="GHEA Grapalat"/>
        </w:rPr>
        <w:t>Атояна</w:t>
      </w:r>
      <w:proofErr w:type="spellEnd"/>
      <w:r w:rsidRPr="00D04EA3">
        <w:rPr>
          <w:rFonts w:ascii="GHEA Grapalat" w:hAnsi="GHEA Grapalat"/>
        </w:rPr>
        <w:t>, действующе</w:t>
      </w:r>
      <w:r w:rsidR="002506DA">
        <w:rPr>
          <w:rFonts w:ascii="GHEA Grapalat" w:hAnsi="GHEA Grapalat"/>
        </w:rPr>
        <w:t xml:space="preserve">й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BD68F2" w:rsidRPr="00DB23E1">
        <w:rPr>
          <w:rFonts w:ascii="GHEA Grapalat" w:hAnsi="GHEA Grapalat"/>
          <w:b/>
        </w:rPr>
        <w:t>услуг по ремонту и обслуживанию компьютерной техники</w:t>
      </w:r>
      <w:r w:rsidR="00BD68F2"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456C67" w:rsidRPr="00F146DC"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4.3 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w:t>
      </w:r>
      <w:proofErr w:type="gramStart"/>
      <w:r>
        <w:rPr>
          <w:rFonts w:ascii="GHEA Grapalat" w:hAnsi="GHEA Grapalat"/>
          <w:sz w:val="24"/>
          <w:szCs w:val="24"/>
        </w:rPr>
        <w:t>ВС</w:t>
      </w:r>
      <w:proofErr w:type="gramEnd"/>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w:t>
      </w:r>
      <w:proofErr w:type="spellStart"/>
      <w:r w:rsidRPr="00D87896">
        <w:rPr>
          <w:rFonts w:ascii="GHEA Grapalat" w:hAnsi="GHEA Grapalat"/>
          <w:sz w:val="24"/>
          <w:szCs w:val="24"/>
        </w:rPr>
        <w:t>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roofErr w:type="spellEnd"/>
    </w:p>
    <w:p w:rsidR="00456C67" w:rsidRPr="00F77167" w:rsidRDefault="00456C67" w:rsidP="00456C67">
      <w:pPr>
        <w:pStyle w:val="norm"/>
        <w:widowControl w:val="0"/>
        <w:spacing w:line="240" w:lineRule="auto"/>
        <w:ind w:firstLine="567"/>
        <w:contextualSpacing/>
        <w:rPr>
          <w:rFonts w:ascii="GHEA Grapalat" w:hAnsi="GHEA Grapalat"/>
          <w:sz w:val="24"/>
          <w:szCs w:val="24"/>
        </w:rPr>
      </w:pPr>
      <w:proofErr w:type="spellStart"/>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w:t>
      </w:r>
      <w:proofErr w:type="spellEnd"/>
      <w:r w:rsidRPr="00F77167">
        <w:rPr>
          <w:rFonts w:ascii="GHEA Grapalat" w:hAnsi="GHEA Grapalat"/>
          <w:sz w:val="24"/>
          <w:szCs w:val="24"/>
        </w:rPr>
        <w:t xml:space="preserve">, </w:t>
      </w:r>
      <w:proofErr w:type="gramStart"/>
      <w:r w:rsidRPr="00F77167">
        <w:rPr>
          <w:rFonts w:ascii="GHEA Grapalat" w:hAnsi="GHEA Grapalat"/>
          <w:sz w:val="24"/>
          <w:szCs w:val="24"/>
        </w:rPr>
        <w:t>выплачиваемая</w:t>
      </w:r>
      <w:proofErr w:type="gramEnd"/>
      <w:r w:rsidRPr="00F77167">
        <w:rPr>
          <w:rFonts w:ascii="GHEA Grapalat" w:hAnsi="GHEA Grapalat"/>
          <w:sz w:val="24"/>
          <w:szCs w:val="24"/>
        </w:rPr>
        <w:t xml:space="preserve"> за оказание отдельных видов услуг, установленных договором;</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w:t>
      </w:r>
      <w:proofErr w:type="gramStart"/>
      <w:r w:rsidRPr="00F77167">
        <w:rPr>
          <w:rFonts w:ascii="GHEA Grapalat" w:hAnsi="GHEA Grapalat"/>
          <w:sz w:val="24"/>
          <w:szCs w:val="24"/>
        </w:rPr>
        <w:t>-и</w:t>
      </w:r>
      <w:proofErr w:type="gramEnd"/>
      <w:r w:rsidRPr="00F77167">
        <w:rPr>
          <w:rFonts w:ascii="GHEA Grapalat" w:hAnsi="GHEA Grapalat"/>
          <w:sz w:val="24"/>
          <w:szCs w:val="24"/>
        </w:rPr>
        <w:t xml:space="preserve">тоговая цена, предложенная </w:t>
      </w:r>
      <w:r>
        <w:rPr>
          <w:rFonts w:ascii="GHEA Grapalat" w:hAnsi="GHEA Grapalat"/>
          <w:sz w:val="24"/>
          <w:szCs w:val="24"/>
        </w:rPr>
        <w:t>ото</w:t>
      </w:r>
      <w:r w:rsidRPr="00F77167">
        <w:rPr>
          <w:rFonts w:ascii="GHEA Grapalat" w:hAnsi="GHEA Grapalat"/>
          <w:sz w:val="24"/>
          <w:szCs w:val="24"/>
        </w:rPr>
        <w:t>бранным участником:</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r w:rsidRPr="00F77167">
        <w:rPr>
          <w:rFonts w:ascii="GHEA Grapalat" w:hAnsi="GHEA Grapalat"/>
          <w:sz w:val="24"/>
          <w:szCs w:val="24"/>
        </w:rPr>
        <w:t>-</w:t>
      </w:r>
      <w:proofErr w:type="gramEnd"/>
      <w:r w:rsidRPr="00F77167">
        <w:rPr>
          <w:rFonts w:ascii="GHEA Grapalat" w:hAnsi="GHEA Grapalat"/>
          <w:sz w:val="24"/>
          <w:szCs w:val="24"/>
        </w:rPr>
        <w:t xml:space="preserve"> совокупность максимальных единиц цен, установленных для оказания услуги:</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w:t>
      </w:r>
      <w:proofErr w:type="spellEnd"/>
      <w:proofErr w:type="gramEnd"/>
      <w:r w:rsidRPr="00F77167">
        <w:rPr>
          <w:rFonts w:ascii="GHEA Grapalat" w:hAnsi="GHEA Grapalat"/>
          <w:sz w:val="24"/>
          <w:szCs w:val="24"/>
        </w:rPr>
        <w:t xml:space="preserve"> на максимальную единицу предоставленной услуги</w:t>
      </w:r>
    </w:p>
    <w:p w:rsidR="00456C67" w:rsidRDefault="00456C67" w:rsidP="00456C67">
      <w:pPr>
        <w:widowControl w:val="0"/>
        <w:ind w:firstLine="720"/>
        <w:contextualSpacing/>
        <w:jc w:val="both"/>
        <w:rPr>
          <w:rFonts w:ascii="GHEA Grapalat" w:hAnsi="GHEA Grapalat"/>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1</w:t>
      </w:r>
      <w:r w:rsidR="00463B00" w:rsidRPr="00463B00">
        <w:rPr>
          <w:rFonts w:ascii="GHEA Grapalat" w:hAnsi="GHEA Grapalat"/>
        </w:rPr>
        <w:t>.1</w:t>
      </w:r>
      <w:r w:rsidR="00463B00" w:rsidRPr="00AD29CE">
        <w:rPr>
          <w:rFonts w:ascii="GHEA Grapalat" w:hAnsi="GHEA Grapalat"/>
        </w:rPr>
        <w:t xml:space="preserve">, № </w:t>
      </w:r>
      <w:r w:rsidR="00463B00" w:rsidRPr="00792156">
        <w:rPr>
          <w:rFonts w:ascii="GHEA Grapalat" w:hAnsi="GHEA Grapalat"/>
        </w:rPr>
        <w:t>2</w:t>
      </w:r>
      <w:r w:rsidR="00463B00" w:rsidRPr="00AD29CE">
        <w:rPr>
          <w:rFonts w:ascii="GHEA Grapalat" w:hAnsi="GHEA Grapalat"/>
        </w:rPr>
        <w:t xml:space="preserve">, </w:t>
      </w:r>
      <w:r w:rsidRPr="00AD29CE">
        <w:rPr>
          <w:rFonts w:ascii="GHEA Grapalat" w:hAnsi="GHEA Grapalat"/>
        </w:rPr>
        <w:t xml:space="preserve">№ 3 и № 3.1 </w:t>
      </w:r>
      <w:r w:rsidR="00092AFE">
        <w:rPr>
          <w:rFonts w:ascii="GHEA Grapalat" w:hAnsi="GHEA Grapalat"/>
        </w:rPr>
        <w:t xml:space="preserve">и Таблица № 1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E16259" w:rsidRDefault="003B2F27" w:rsidP="003F4FD0">
      <w:pPr>
        <w:widowControl w:val="0"/>
        <w:tabs>
          <w:tab w:val="left" w:pos="1276"/>
        </w:tabs>
        <w:ind w:firstLine="567"/>
        <w:contextualSpacing/>
        <w:jc w:val="both"/>
        <w:rPr>
          <w:rFonts w:ascii="GHEA Grapalat" w:hAnsi="GHEA Grapalat"/>
          <w:b/>
        </w:rPr>
      </w:pPr>
      <w:r w:rsidRPr="00E16259">
        <w:rPr>
          <w:rFonts w:ascii="GHEA Grapalat" w:hAnsi="GHEA Grapalat"/>
          <w:b/>
        </w:rPr>
        <w:t>7.15.</w:t>
      </w:r>
      <w:r w:rsidRPr="00E16259">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E16259">
        <w:rPr>
          <w:rFonts w:ascii="GHEA Grapalat" w:hAnsi="GHEA Grapalat"/>
          <w:b/>
          <w:color w:val="000000" w:themeColor="text1"/>
        </w:rPr>
        <w:t xml:space="preserve">При этом расчет шестимесячного периода, данного настоящим пунктом для </w:t>
      </w:r>
      <w:proofErr w:type="spellStart"/>
      <w:r w:rsidR="00224C7B" w:rsidRPr="00E16259">
        <w:rPr>
          <w:rFonts w:ascii="GHEA Grapalat" w:hAnsi="GHEA Grapalat"/>
          <w:b/>
          <w:color w:val="000000" w:themeColor="text1"/>
        </w:rPr>
        <w:t>предусмотрения</w:t>
      </w:r>
      <w:proofErr w:type="spellEnd"/>
      <w:r w:rsidR="00224C7B" w:rsidRPr="00E16259">
        <w:rPr>
          <w:rFonts w:ascii="GHEA Grapalat" w:hAnsi="GHEA Grapalat"/>
          <w:b/>
          <w:color w:val="000000" w:themeColor="text1"/>
        </w:rPr>
        <w:t xml:space="preserve"> финансовых сре</w:t>
      </w:r>
      <w:proofErr w:type="gramStart"/>
      <w:r w:rsidR="00224C7B" w:rsidRPr="00E16259">
        <w:rPr>
          <w:rFonts w:ascii="GHEA Grapalat" w:hAnsi="GHEA Grapalat"/>
          <w:b/>
          <w:color w:val="000000" w:themeColor="text1"/>
        </w:rPr>
        <w:t>дств дл</w:t>
      </w:r>
      <w:proofErr w:type="gramEnd"/>
      <w:r w:rsidR="00224C7B" w:rsidRPr="00E16259">
        <w:rPr>
          <w:rFonts w:ascii="GHEA Grapalat" w:hAnsi="GHEA Grapalat"/>
          <w:b/>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E16259">
        <w:rPr>
          <w:b/>
          <w:color w:val="000000" w:themeColor="text1"/>
        </w:rPr>
        <w:t xml:space="preserve"> </w:t>
      </w:r>
      <w:r w:rsidRPr="00E16259">
        <w:rPr>
          <w:rFonts w:ascii="GHEA Grapalat" w:hAnsi="GHEA Grapalat"/>
          <w:b/>
        </w:rPr>
        <w:t xml:space="preserve">Если размер выделенных для исполнения договора финансовых средств превышает </w:t>
      </w:r>
      <w:proofErr w:type="spellStart"/>
      <w:r w:rsidR="002B2DF0" w:rsidRPr="00E16259">
        <w:rPr>
          <w:rFonts w:ascii="GHEA Grapalat" w:hAnsi="GHEA Grapalat"/>
          <w:b/>
        </w:rPr>
        <w:t>двадцатипя</w:t>
      </w:r>
      <w:r w:rsidRPr="00E16259">
        <w:rPr>
          <w:rFonts w:ascii="GHEA Grapalat" w:hAnsi="GHEA Grapalat"/>
          <w:b/>
        </w:rPr>
        <w:t>тикратный</w:t>
      </w:r>
      <w:proofErr w:type="spellEnd"/>
      <w:r w:rsidRPr="00E16259">
        <w:rPr>
          <w:rFonts w:ascii="GHEA Grapalat" w:hAnsi="GHEA Grapalat"/>
          <w:b/>
        </w:rPr>
        <w:t xml:space="preserve"> размер базовой единицы закупок, то Заказчиком будет </w:t>
      </w:r>
      <w:proofErr w:type="spellStart"/>
      <w:r w:rsidRPr="00E16259">
        <w:rPr>
          <w:rFonts w:ascii="GHEA Grapalat" w:hAnsi="GHEA Grapalat"/>
          <w:b/>
        </w:rPr>
        <w:t>заключен</w:t>
      </w:r>
      <w:proofErr w:type="gramStart"/>
      <w:r w:rsidRPr="00E16259">
        <w:rPr>
          <w:rFonts w:ascii="GHEA Grapalat" w:hAnsi="GHEA Grapalat"/>
          <w:b/>
        </w:rPr>
        <w:t>o</w:t>
      </w:r>
      <w:proofErr w:type="spellEnd"/>
      <w:proofErr w:type="gramEnd"/>
      <w:r w:rsidRPr="00E16259">
        <w:rPr>
          <w:rFonts w:ascii="GHEA Grapalat" w:hAnsi="GHEA Grapalat"/>
          <w:b/>
        </w:rPr>
        <w:t xml:space="preserve"> соглашение в случае, если представленное Исполнителем в виде неустойки обеспечени</w:t>
      </w:r>
      <w:r w:rsidR="002C12AE" w:rsidRPr="00E16259">
        <w:rPr>
          <w:rFonts w:ascii="GHEA Grapalat" w:hAnsi="GHEA Grapalat"/>
          <w:b/>
        </w:rPr>
        <w:t>й квалификации и</w:t>
      </w:r>
      <w:r w:rsidRPr="00E16259">
        <w:rPr>
          <w:rFonts w:ascii="GHEA Grapalat" w:hAnsi="GHEA Grapalat"/>
          <w:b/>
        </w:rPr>
        <w:t xml:space="preserve"> договора заменяется гарантией или наличными деньгами, с учетом требований </w:t>
      </w:r>
      <w:r w:rsidR="00936F41" w:rsidRPr="00E16259">
        <w:rPr>
          <w:rFonts w:ascii="GHEA Grapalat" w:hAnsi="GHEA Grapalat"/>
          <w:b/>
        </w:rPr>
        <w:t xml:space="preserve">абзаца "в"  подпункта 1 и </w:t>
      </w:r>
      <w:r w:rsidRPr="00E16259">
        <w:rPr>
          <w:rFonts w:ascii="GHEA Grapalat" w:hAnsi="GHEA Grapalat"/>
          <w:b/>
        </w:rPr>
        <w:t>абзаца "б" подпункта 1</w:t>
      </w:r>
      <w:r w:rsidR="002C12AE" w:rsidRPr="00E16259">
        <w:rPr>
          <w:rFonts w:ascii="GHEA Grapalat" w:hAnsi="GHEA Grapalat"/>
          <w:b/>
        </w:rPr>
        <w:t>7</w:t>
      </w:r>
      <w:r w:rsidRPr="00E16259">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E16259">
        <w:rPr>
          <w:rFonts w:ascii="GHEA Grapalat" w:hAnsi="GHEA Grapalat"/>
          <w:b/>
        </w:rPr>
        <w:t>й</w:t>
      </w:r>
      <w:r w:rsidRPr="00E16259">
        <w:rPr>
          <w:rFonts w:ascii="GHEA Grapalat" w:hAnsi="GHEA Grapalat"/>
          <w:b/>
        </w:rPr>
        <w:t xml:space="preserve"> </w:t>
      </w:r>
      <w:r w:rsidR="00A15315" w:rsidRPr="00E16259">
        <w:rPr>
          <w:rFonts w:ascii="GHEA Grapalat" w:hAnsi="GHEA Grapalat"/>
          <w:b/>
        </w:rPr>
        <w:t xml:space="preserve">квалификации и </w:t>
      </w:r>
      <w:proofErr w:type="gramStart"/>
      <w:r w:rsidRPr="00E16259">
        <w:rPr>
          <w:rFonts w:ascii="GHEA Grapalat" w:hAnsi="GHEA Grapalat"/>
          <w:b/>
        </w:rPr>
        <w:t>договора</w:t>
      </w:r>
      <w:proofErr w:type="gramEnd"/>
      <w:r w:rsidRPr="00E16259">
        <w:rPr>
          <w:rFonts w:ascii="GHEA Grapalat" w:hAnsi="GHEA Grapalat"/>
          <w:b/>
        </w:rPr>
        <w:t xml:space="preserve"> представленн</w:t>
      </w:r>
      <w:r w:rsidR="00A27144" w:rsidRPr="00E16259">
        <w:rPr>
          <w:rFonts w:ascii="GHEA Grapalat" w:hAnsi="GHEA Grapalat"/>
          <w:b/>
        </w:rPr>
        <w:t>ых</w:t>
      </w:r>
      <w:r w:rsidRPr="00E16259">
        <w:rPr>
          <w:rFonts w:ascii="GHEA Grapalat" w:hAnsi="GHEA Grapalat"/>
          <w:b/>
        </w:rPr>
        <w:t xml:space="preserve"> в виде неустойки, также представляет Заказчику нов</w:t>
      </w:r>
      <w:r w:rsidR="00A15315" w:rsidRPr="00E16259">
        <w:rPr>
          <w:rFonts w:ascii="GHEA Grapalat" w:hAnsi="GHEA Grapalat"/>
          <w:b/>
        </w:rPr>
        <w:t>ые</w:t>
      </w:r>
      <w:r w:rsidRPr="00E16259">
        <w:rPr>
          <w:rFonts w:ascii="GHEA Grapalat" w:hAnsi="GHEA Grapalat"/>
          <w:b/>
        </w:rPr>
        <w:t xml:space="preserve"> обеспечени</w:t>
      </w:r>
      <w:r w:rsidR="00A15315" w:rsidRPr="00E16259">
        <w:rPr>
          <w:rFonts w:ascii="GHEA Grapalat" w:hAnsi="GHEA Grapalat"/>
          <w:b/>
        </w:rPr>
        <w:t>я</w:t>
      </w:r>
      <w:r w:rsidRPr="00E16259">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E16259">
        <w:rPr>
          <w:rStyle w:val="af6"/>
          <w:rFonts w:ascii="GHEA Grapalat" w:hAnsi="GHEA Grapalat"/>
          <w:b/>
        </w:rPr>
        <w:footnoteReference w:customMarkFollows="1" w:id="9"/>
        <w:t>24</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11447A" w:rsidRPr="009F3DC7" w:rsidRDefault="0011447A" w:rsidP="0011447A">
      <w:pPr>
        <w:widowControl w:val="0"/>
        <w:tabs>
          <w:tab w:val="left" w:pos="9540"/>
        </w:tabs>
        <w:spacing w:after="160" w:line="360" w:lineRule="auto"/>
        <w:ind w:firstLine="567"/>
        <w:jc w:val="center"/>
        <w:rPr>
          <w:rFonts w:ascii="GHEA Grapalat" w:hAnsi="GHEA Grapalat"/>
        </w:rPr>
      </w:pPr>
    </w:p>
    <w:p w:rsidR="0011447A" w:rsidRPr="00685FDC" w:rsidRDefault="0011447A" w:rsidP="0011447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1"/>
        <w:t>*</w:t>
      </w:r>
    </w:p>
    <w:p w:rsidR="0011447A" w:rsidRDefault="0011447A" w:rsidP="0011447A">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11447A" w:rsidRPr="00987E44" w:rsidRDefault="0011447A" w:rsidP="0011447A">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11447A" w:rsidRPr="009F3DC7" w:rsidTr="00EE1EA5">
        <w:trPr>
          <w:jc w:val="center"/>
        </w:trPr>
        <w:tc>
          <w:tcPr>
            <w:tcW w:w="4536" w:type="dxa"/>
          </w:tcPr>
          <w:p w:rsidR="0011447A" w:rsidRPr="009F3DC7" w:rsidRDefault="0011447A" w:rsidP="00EE1EA5">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11447A" w:rsidRPr="00685FDC" w:rsidRDefault="0011447A" w:rsidP="00EE1EA5">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11447A" w:rsidRPr="009F3DC7" w:rsidRDefault="0011447A" w:rsidP="00EE1EA5">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EE1EA5">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11447A" w:rsidRPr="009F3DC7" w:rsidRDefault="0011447A" w:rsidP="00EE1EA5">
            <w:pPr>
              <w:widowControl w:val="0"/>
              <w:spacing w:after="160" w:line="360" w:lineRule="auto"/>
              <w:jc w:val="center"/>
              <w:rPr>
                <w:rFonts w:ascii="GHEA Grapalat" w:hAnsi="GHEA Grapalat"/>
              </w:rPr>
            </w:pPr>
          </w:p>
        </w:tc>
        <w:tc>
          <w:tcPr>
            <w:tcW w:w="4343" w:type="dxa"/>
          </w:tcPr>
          <w:p w:rsidR="0011447A" w:rsidRPr="009F3DC7" w:rsidRDefault="0011447A" w:rsidP="00EE1EA5">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11447A" w:rsidRPr="00685FDC" w:rsidRDefault="0011447A" w:rsidP="00EE1EA5">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11447A" w:rsidRPr="009F3DC7" w:rsidRDefault="0011447A" w:rsidP="00EE1EA5">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EE1EA5">
            <w:pPr>
              <w:widowControl w:val="0"/>
              <w:spacing w:after="160" w:line="360" w:lineRule="auto"/>
              <w:jc w:val="center"/>
              <w:rPr>
                <w:rFonts w:ascii="GHEA Grapalat" w:hAnsi="GHEA Grapalat"/>
              </w:rPr>
            </w:pPr>
            <w:r w:rsidRPr="009F3DC7">
              <w:rPr>
                <w:rFonts w:ascii="GHEA Grapalat" w:hAnsi="GHEA Grapalat"/>
              </w:rPr>
              <w:t>М. П.</w:t>
            </w:r>
          </w:p>
        </w:tc>
      </w:tr>
    </w:tbl>
    <w:p w:rsidR="0011447A" w:rsidRPr="009F3DC7" w:rsidRDefault="0011447A" w:rsidP="0011447A">
      <w:pPr>
        <w:widowControl w:val="0"/>
        <w:spacing w:after="160" w:line="360" w:lineRule="auto"/>
        <w:ind w:firstLine="567"/>
        <w:rPr>
          <w:rFonts w:ascii="GHEA Grapalat" w:hAnsi="GHEA Grapalat"/>
        </w:rPr>
        <w:sectPr w:rsidR="0011447A" w:rsidRPr="009F3DC7" w:rsidSect="006B04BD">
          <w:footerReference w:type="default" r:id="rId8"/>
          <w:footnotePr>
            <w:pos w:val="beneathText"/>
          </w:footnotePr>
          <w:pgSz w:w="11907" w:h="16840" w:code="9"/>
          <w:pgMar w:top="993" w:right="567" w:bottom="1418" w:left="709" w:header="561" w:footer="561" w:gutter="0"/>
          <w:cols w:space="720"/>
          <w:docGrid w:linePitch="326"/>
        </w:sectPr>
      </w:pPr>
    </w:p>
    <w:p w:rsidR="00E62C64" w:rsidRDefault="00E62C64">
      <w:pPr>
        <w:rPr>
          <w:rFonts w:ascii="GHEA Grapalat" w:hAnsi="GHEA Grapalat"/>
          <w:i/>
        </w:r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2C64" w:rsidRDefault="00E62C64">
      <w:r>
        <w:separator/>
      </w:r>
    </w:p>
  </w:endnote>
  <w:endnote w:type="continuationSeparator" w:id="0">
    <w:p w:rsidR="00E62C64" w:rsidRDefault="00E62C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11447A" w:rsidRPr="003E450C" w:rsidRDefault="006D516A">
        <w:pPr>
          <w:pStyle w:val="a5"/>
          <w:jc w:val="center"/>
          <w:rPr>
            <w:rFonts w:ascii="GHEA Grapalat" w:hAnsi="GHEA Grapalat"/>
            <w:sz w:val="24"/>
            <w:szCs w:val="24"/>
          </w:rPr>
        </w:pPr>
        <w:r w:rsidRPr="003E450C">
          <w:rPr>
            <w:rFonts w:ascii="GHEA Grapalat" w:hAnsi="GHEA Grapalat"/>
            <w:sz w:val="24"/>
            <w:szCs w:val="24"/>
          </w:rPr>
          <w:fldChar w:fldCharType="begin"/>
        </w:r>
        <w:r w:rsidR="0011447A"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0074D2">
          <w:rPr>
            <w:rFonts w:ascii="GHEA Grapalat" w:hAnsi="GHEA Grapalat"/>
            <w:noProof/>
            <w:sz w:val="24"/>
            <w:szCs w:val="24"/>
          </w:rPr>
          <w:t>4</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C64" w:rsidRPr="00305BEC" w:rsidRDefault="00E62C64">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2C64" w:rsidRDefault="00E62C64">
      <w:r>
        <w:separator/>
      </w:r>
    </w:p>
  </w:footnote>
  <w:footnote w:type="continuationSeparator" w:id="0">
    <w:p w:rsidR="00E62C64" w:rsidRDefault="00E62C64">
      <w:r>
        <w:continuationSeparator/>
      </w:r>
    </w:p>
  </w:footnote>
  <w:footnote w:id="1">
    <w:p w:rsidR="00E62C64" w:rsidRPr="00A31673" w:rsidRDefault="00E62C64">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E62C64" w:rsidRDefault="00E62C64" w:rsidP="006B3E56">
      <w:pPr>
        <w:jc w:val="both"/>
      </w:pPr>
    </w:p>
    <w:p w:rsidR="00E62C64" w:rsidRPr="00503980" w:rsidRDefault="00E62C64"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E62C64" w:rsidRPr="00503980" w:rsidRDefault="00E62C64"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E62C64" w:rsidRPr="00503980" w:rsidRDefault="00E62C64"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E62C64" w:rsidRDefault="00E62C64" w:rsidP="006B3E56">
      <w:pPr>
        <w:pStyle w:val="af2"/>
        <w:rPr>
          <w:rFonts w:asciiTheme="minorHAnsi" w:hAnsiTheme="minorHAnsi"/>
          <w:lang w:val="af-ZA"/>
        </w:rPr>
      </w:pPr>
    </w:p>
  </w:footnote>
  <w:footnote w:id="3">
    <w:p w:rsidR="00E62C64" w:rsidRPr="00D3436F" w:rsidRDefault="00E62C64"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E62C64" w:rsidRPr="009C4E45" w:rsidRDefault="00E62C64">
      <w:pPr>
        <w:pStyle w:val="af2"/>
        <w:rPr>
          <w:rFonts w:ascii="GHEA Grapalat" w:hAnsi="GHEA Grapalat"/>
          <w:color w:val="FF0000"/>
          <w:sz w:val="28"/>
          <w:szCs w:val="28"/>
        </w:rPr>
      </w:pPr>
    </w:p>
  </w:footnote>
  <w:footnote w:id="4">
    <w:p w:rsidR="00E62C64" w:rsidRPr="008842CE" w:rsidRDefault="00E62C64" w:rsidP="003D2FE2">
      <w:pPr>
        <w:pStyle w:val="af2"/>
        <w:jc w:val="both"/>
      </w:pPr>
    </w:p>
  </w:footnote>
  <w:footnote w:id="5">
    <w:p w:rsidR="00E62C64" w:rsidRPr="008842CE" w:rsidRDefault="00E62C64" w:rsidP="000A214C">
      <w:pPr>
        <w:pStyle w:val="af2"/>
        <w:jc w:val="both"/>
      </w:pPr>
    </w:p>
  </w:footnote>
  <w:footnote w:id="6">
    <w:p w:rsidR="00E62C64" w:rsidRPr="006F5F33" w:rsidRDefault="00E62C64"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E62C64" w:rsidRPr="006F5F33" w:rsidRDefault="00E62C64"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E62C64" w:rsidRPr="006F5F33" w:rsidRDefault="00E62C64"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E62C64" w:rsidRPr="006F5F33" w:rsidRDefault="00E62C64"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E62C64" w:rsidRPr="009E00B3" w:rsidRDefault="00E62C64"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E62C64" w:rsidRPr="00A47171" w:rsidRDefault="00E62C64" w:rsidP="007122CD">
      <w:pPr>
        <w:pStyle w:val="af2"/>
        <w:jc w:val="both"/>
        <w:rPr>
          <w:rFonts w:ascii="GHEA Grapalat" w:hAnsi="GHEA Grapalat"/>
          <w:i/>
          <w:lang w:eastAsia="en-US"/>
        </w:rPr>
      </w:pPr>
      <w:r w:rsidRPr="009E00B3">
        <w:rPr>
          <w:rFonts w:ascii="GHEA Grapalat" w:hAnsi="GHEA Grapalat"/>
          <w:i/>
          <w:lang w:eastAsia="en-US"/>
        </w:rPr>
        <w:tab/>
      </w:r>
    </w:p>
  </w:footnote>
  <w:footnote w:id="10">
    <w:p w:rsidR="00E62C64" w:rsidRPr="00E40AC8" w:rsidRDefault="00E62C64"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1">
    <w:p w:rsidR="0011447A" w:rsidRPr="00124BE9" w:rsidRDefault="0011447A" w:rsidP="0011447A">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18433"/>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4D2"/>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47A"/>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569"/>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177"/>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6BE"/>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16A"/>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72B"/>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2156"/>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9FA"/>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2C64"/>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B99FE-DB0F-4527-A312-20D5D9D0C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2397</TotalTime>
  <Pages>70</Pages>
  <Words>15339</Words>
  <Characters>111534</Characters>
  <Application>Microsoft Office Word</Application>
  <DocSecurity>0</DocSecurity>
  <Lines>929</Lines>
  <Paragraphs>253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126620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1597</cp:revision>
  <cp:lastPrinted>2018-02-16T07:12:00Z</cp:lastPrinted>
  <dcterms:created xsi:type="dcterms:W3CDTF">2019-10-28T07:04:00Z</dcterms:created>
  <dcterms:modified xsi:type="dcterms:W3CDTF">2024-12-12T10:39:00Z</dcterms:modified>
</cp:coreProperties>
</file>