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CC3D4E" w14:textId="77777777" w:rsidR="00521A49" w:rsidRPr="007553D9" w:rsidRDefault="00521A49" w:rsidP="00521A49">
      <w:pPr>
        <w:pStyle w:val="BodyTextIndent"/>
        <w:widowControl w:val="0"/>
        <w:tabs>
          <w:tab w:val="center" w:pos="5245"/>
          <w:tab w:val="left" w:pos="6453"/>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sidR="00642EFE" w:rsidRPr="00521A49">
        <w:rPr>
          <w:rFonts w:ascii="GHEA Grapalat" w:hAnsi="GHEA Grapalat"/>
          <w:i w:val="0"/>
          <w:sz w:val="24"/>
          <w:szCs w:val="24"/>
        </w:rPr>
        <w:t>ОБЪЯВЛЕНИЕ</w:t>
      </w:r>
      <w:r w:rsidRPr="007553D9">
        <w:rPr>
          <w:rFonts w:ascii="GHEA Grapalat" w:hAnsi="GHEA Grapalat"/>
          <w:i w:val="0"/>
          <w:sz w:val="24"/>
          <w:szCs w:val="24"/>
        </w:rPr>
        <w:t xml:space="preserve"> </w:t>
      </w:r>
    </w:p>
    <w:p w14:paraId="2D0C94F4" w14:textId="774C0F8D" w:rsidR="00642EFE" w:rsidRPr="00521A49" w:rsidRDefault="00B06C9F" w:rsidP="00962010">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p>
    <w:p w14:paraId="56BB129B" w14:textId="77777777"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14:paraId="61C5A677" w14:textId="5FFE1BB3"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B06C9F">
        <w:rPr>
          <w:rFonts w:ascii="GHEA Grapalat" w:hAnsi="GHEA Grapalat"/>
          <w:i w:val="0"/>
          <w:sz w:val="24"/>
          <w:szCs w:val="24"/>
          <w:lang w:val="hy-AM"/>
        </w:rPr>
        <w:t xml:space="preserve">09 </w:t>
      </w:r>
      <w:r w:rsidR="00B06C9F">
        <w:rPr>
          <w:rFonts w:ascii="GHEA Grapalat" w:hAnsi="GHEA Grapalat"/>
          <w:i w:val="0"/>
          <w:sz w:val="24"/>
          <w:szCs w:val="24"/>
        </w:rPr>
        <w:t>сентября</w:t>
      </w:r>
      <w:r w:rsidRPr="00521A49">
        <w:rPr>
          <w:rFonts w:ascii="GHEA Grapalat" w:hAnsi="GHEA Grapalat"/>
          <w:i w:val="0"/>
          <w:sz w:val="24"/>
          <w:szCs w:val="24"/>
        </w:rPr>
        <w:t xml:space="preserve"> 202</w:t>
      </w:r>
      <w:r w:rsidR="00A7401F">
        <w:rPr>
          <w:rFonts w:ascii="GHEA Grapalat" w:hAnsi="GHEA Grapalat"/>
          <w:i w:val="0"/>
          <w:sz w:val="24"/>
          <w:szCs w:val="24"/>
        </w:rPr>
        <w:t>4</w:t>
      </w:r>
      <w:r w:rsidRPr="00521A49">
        <w:rPr>
          <w:rFonts w:ascii="GHEA Grapalat" w:hAnsi="GHEA Grapalat"/>
          <w:i w:val="0"/>
          <w:sz w:val="24"/>
          <w:szCs w:val="24"/>
        </w:rPr>
        <w:t xml:space="preserve"> года № 1</w:t>
      </w:r>
    </w:p>
    <w:p w14:paraId="768FFB1E" w14:textId="4871F19F"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B06C9F">
        <w:rPr>
          <w:rFonts w:ascii="GHEA Grapalat" w:hAnsi="GHEA Grapalat"/>
          <w:b/>
          <w:i w:val="0"/>
          <w:sz w:val="24"/>
          <w:szCs w:val="24"/>
        </w:rPr>
        <w:t>BMAPDzB-HVKAK-2024-03</w:t>
      </w:r>
      <w:r w:rsidRPr="00521A49">
        <w:rPr>
          <w:rFonts w:ascii="GHEA Grapalat" w:hAnsi="GHEA Grapalat"/>
          <w:b/>
          <w:i w:val="0"/>
          <w:sz w:val="24"/>
          <w:szCs w:val="24"/>
        </w:rPr>
        <w:t>»</w:t>
      </w:r>
    </w:p>
    <w:p w14:paraId="0CA1B094" w14:textId="77777777" w:rsidR="00260EB2" w:rsidRPr="00521A49" w:rsidRDefault="00260EB2" w:rsidP="00962010">
      <w:pPr>
        <w:pStyle w:val="BodyTextIndent"/>
        <w:widowControl w:val="0"/>
        <w:spacing w:line="240" w:lineRule="auto"/>
        <w:ind w:firstLine="567"/>
        <w:rPr>
          <w:rFonts w:ascii="GHEA Grapalat" w:hAnsi="GHEA Grapalat"/>
          <w:i w:val="0"/>
          <w:sz w:val="24"/>
          <w:szCs w:val="24"/>
        </w:rPr>
      </w:pPr>
    </w:p>
    <w:p w14:paraId="31FFC8DA" w14:textId="51E58A16"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sidR="00582B6B">
        <w:rPr>
          <w:rFonts w:ascii="GHEA Grapalat" w:hAnsi="GHEA Grapalat"/>
        </w:rPr>
        <w:t xml:space="preserve"> </w:t>
      </w:r>
      <w:r w:rsidRPr="00521A49">
        <w:rPr>
          <w:rFonts w:ascii="GHEA Grapalat" w:hAnsi="GHEA Grapalat"/>
        </w:rPr>
        <w:t>Ереван, ул. М.</w:t>
      </w:r>
      <w:r w:rsidR="00582B6B">
        <w:rPr>
          <w:rFonts w:ascii="GHEA Grapalat" w:hAnsi="GHEA Grapalat"/>
        </w:rPr>
        <w:t xml:space="preserve"> </w:t>
      </w:r>
      <w:proofErr w:type="spellStart"/>
      <w:r w:rsidRPr="00521A49">
        <w:rPr>
          <w:rFonts w:ascii="GHEA Grapalat" w:hAnsi="GHEA Grapalat"/>
        </w:rPr>
        <w:t>Гераци</w:t>
      </w:r>
      <w:proofErr w:type="spellEnd"/>
      <w:r w:rsidRPr="00521A49">
        <w:rPr>
          <w:rFonts w:ascii="GHEA Grapalat" w:hAnsi="GHEA Grapalat"/>
        </w:rPr>
        <w:t>, д. 12,</w:t>
      </w:r>
      <w:r w:rsidRPr="00521A49">
        <w:rPr>
          <w:rFonts w:ascii="GHEA Grapalat" w:hAnsi="GHEA Grapalat"/>
          <w:lang w:val="hy-AM"/>
        </w:rPr>
        <w:t xml:space="preserve"> </w:t>
      </w:r>
      <w:r w:rsidRPr="00521A49">
        <w:rPr>
          <w:rFonts w:ascii="GHEA Grapalat" w:hAnsi="GHEA Grapalat"/>
        </w:rPr>
        <w:t xml:space="preserve">объявляет </w:t>
      </w:r>
      <w:r w:rsidR="00B06C9F">
        <w:rPr>
          <w:rFonts w:ascii="GHEA Grapalat" w:hAnsi="GHEA Grapalat"/>
        </w:rPr>
        <w:t>открытый конкурс</w:t>
      </w:r>
      <w:r w:rsidRPr="00521A49">
        <w:rPr>
          <w:rFonts w:ascii="GHEA Grapalat" w:hAnsi="GHEA Grapalat"/>
        </w:rPr>
        <w:t>, который проводится одним этапом.</w:t>
      </w:r>
    </w:p>
    <w:p w14:paraId="3CC917AE" w14:textId="3982FB72"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B06C9F">
        <w:rPr>
          <w:rFonts w:ascii="GHEA Grapalat" w:hAnsi="GHEA Grapalat"/>
          <w:b/>
        </w:rPr>
        <w:t>Вакцины против ветряной оспы</w:t>
      </w:r>
      <w:r w:rsidRPr="00521A49">
        <w:rPr>
          <w:rFonts w:ascii="GHEA Grapalat" w:hAnsi="GHEA Grapalat"/>
          <w:b/>
        </w:rPr>
        <w:t xml:space="preserve"> </w:t>
      </w:r>
      <w:r w:rsidRPr="00521A49">
        <w:rPr>
          <w:rFonts w:ascii="GHEA Grapalat" w:hAnsi="GHEA Grapalat"/>
        </w:rPr>
        <w:t>(далее — договор).</w:t>
      </w:r>
    </w:p>
    <w:p w14:paraId="099E48CE" w14:textId="77777777" w:rsidR="00357D48" w:rsidRPr="00521A49" w:rsidRDefault="00A20B69"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14:paraId="185BAB1B" w14:textId="77777777" w:rsidR="001E6506" w:rsidRPr="00521A49" w:rsidRDefault="00052084"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Условия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в </w:t>
      </w:r>
      <w:r w:rsidRPr="00521A49">
        <w:rPr>
          <w:rFonts w:ascii="GHEA Grapalat" w:hAnsi="GHEA Grapalat"/>
          <w:i w:val="0"/>
          <w:sz w:val="24"/>
          <w:szCs w:val="24"/>
        </w:rPr>
        <w:t xml:space="preserve"> данной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14:paraId="0FBFDAFE" w14:textId="77777777" w:rsidR="00357D48" w:rsidRPr="00521A49" w:rsidRDefault="00EE73A8"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14:paraId="4E40EDE2" w14:textId="77777777" w:rsidR="0067579A" w:rsidRPr="00521A49" w:rsidRDefault="00357D48"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2BF2C601" w14:textId="58155550" w:rsidR="00A21CDB" w:rsidRPr="00521A49" w:rsidRDefault="00A21CDB"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w:t>
      </w:r>
      <w:r w:rsidR="00B06C9F">
        <w:rPr>
          <w:rFonts w:ascii="GHEA Grapalat" w:hAnsi="GHEA Grapalat"/>
          <w:i w:val="0"/>
          <w:spacing w:val="-6"/>
          <w:sz w:val="24"/>
          <w:szCs w:val="24"/>
        </w:rPr>
        <w:t>открытый конкурс</w:t>
      </w:r>
      <w:r w:rsidRPr="00521A49">
        <w:rPr>
          <w:rFonts w:ascii="GHEA Grapalat" w:hAnsi="GHEA Grapalat"/>
          <w:i w:val="0"/>
          <w:spacing w:val="-6"/>
          <w:sz w:val="24"/>
          <w:szCs w:val="24"/>
        </w:rPr>
        <w:t xml:space="preserve"> необходимо подавать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д. 12 в документарной форме, до 1</w:t>
      </w:r>
      <w:r w:rsidR="00B06C9F">
        <w:rPr>
          <w:rFonts w:ascii="GHEA Grapalat" w:hAnsi="GHEA Grapalat"/>
          <w:b/>
          <w:i w:val="0"/>
          <w:spacing w:val="-6"/>
          <w:sz w:val="24"/>
          <w:szCs w:val="24"/>
        </w:rPr>
        <w:t>6</w:t>
      </w:r>
      <w:r w:rsidRPr="00521A49">
        <w:rPr>
          <w:rFonts w:ascii="GHEA Grapalat" w:hAnsi="GHEA Grapalat"/>
          <w:b/>
          <w:i w:val="0"/>
          <w:spacing w:val="-6"/>
          <w:sz w:val="24"/>
          <w:szCs w:val="24"/>
        </w:rPr>
        <w:t xml:space="preserve">:30 часов </w:t>
      </w:r>
      <w:r w:rsidR="00B06C9F">
        <w:rPr>
          <w:rFonts w:ascii="GHEA Grapalat" w:hAnsi="GHEA Grapalat"/>
          <w:b/>
          <w:i w:val="0"/>
          <w:spacing w:val="-6"/>
          <w:sz w:val="24"/>
          <w:szCs w:val="24"/>
        </w:rPr>
        <w:t>10</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14:paraId="1BA2D21B" w14:textId="2563E4BA" w:rsidR="00A21CDB" w:rsidRPr="00521A49" w:rsidRDefault="00A21CDB" w:rsidP="00521A49">
      <w:pPr>
        <w:pStyle w:val="BodyTextIndent"/>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xml:space="preserve">, д. 12, в </w:t>
      </w:r>
      <w:r w:rsidR="002156A2">
        <w:rPr>
          <w:rFonts w:ascii="GHEA Grapalat" w:hAnsi="GHEA Grapalat"/>
          <w:b/>
          <w:i w:val="0"/>
          <w:spacing w:val="-6"/>
          <w:sz w:val="24"/>
          <w:szCs w:val="24"/>
        </w:rPr>
        <w:t>1</w:t>
      </w:r>
      <w:r w:rsidR="00B06C9F">
        <w:rPr>
          <w:rFonts w:ascii="GHEA Grapalat" w:hAnsi="GHEA Grapalat"/>
          <w:b/>
          <w:i w:val="0"/>
          <w:spacing w:val="-6"/>
          <w:sz w:val="24"/>
          <w:szCs w:val="24"/>
        </w:rPr>
        <w:t>6</w:t>
      </w:r>
      <w:r w:rsidR="002156A2">
        <w:rPr>
          <w:rFonts w:ascii="GHEA Grapalat" w:hAnsi="GHEA Grapalat"/>
          <w:b/>
          <w:i w:val="0"/>
          <w:spacing w:val="-6"/>
          <w:sz w:val="24"/>
          <w:szCs w:val="24"/>
        </w:rPr>
        <w:t xml:space="preserve">:30 </w:t>
      </w:r>
      <w:r w:rsidRPr="00521A49">
        <w:rPr>
          <w:rFonts w:ascii="GHEA Grapalat" w:hAnsi="GHEA Grapalat"/>
          <w:b/>
          <w:i w:val="0"/>
          <w:spacing w:val="-6"/>
          <w:sz w:val="24"/>
          <w:szCs w:val="24"/>
        </w:rPr>
        <w:t xml:space="preserve">часов </w:t>
      </w:r>
      <w:r w:rsidR="00B06C9F">
        <w:rPr>
          <w:rFonts w:ascii="GHEA Grapalat" w:hAnsi="GHEA Grapalat"/>
          <w:b/>
          <w:i w:val="0"/>
          <w:spacing w:val="-6"/>
          <w:sz w:val="24"/>
          <w:szCs w:val="24"/>
        </w:rPr>
        <w:t>19</w:t>
      </w:r>
      <w:r w:rsidR="003E2F32">
        <w:rPr>
          <w:rFonts w:ascii="GHEA Grapalat" w:hAnsi="GHEA Grapalat"/>
          <w:b/>
          <w:i w:val="0"/>
          <w:spacing w:val="-6"/>
          <w:sz w:val="24"/>
          <w:szCs w:val="24"/>
        </w:rPr>
        <w:t xml:space="preserve"> </w:t>
      </w:r>
      <w:r w:rsidR="00B06C9F">
        <w:rPr>
          <w:rFonts w:ascii="GHEA Grapalat" w:hAnsi="GHEA Grapalat"/>
          <w:b/>
          <w:i w:val="0"/>
          <w:spacing w:val="-6"/>
          <w:sz w:val="24"/>
          <w:szCs w:val="24"/>
        </w:rPr>
        <w:t>сентября</w:t>
      </w:r>
      <w:r w:rsidR="0023148F">
        <w:rPr>
          <w:rFonts w:ascii="GHEA Grapalat" w:hAnsi="GHEA Grapalat"/>
          <w:b/>
          <w:i w:val="0"/>
          <w:spacing w:val="-6"/>
          <w:sz w:val="24"/>
          <w:szCs w:val="24"/>
        </w:rPr>
        <w:t xml:space="preserve"> 2024</w:t>
      </w:r>
      <w:r w:rsidRPr="00521A49">
        <w:rPr>
          <w:rFonts w:ascii="GHEA Grapalat" w:hAnsi="GHEA Grapalat"/>
          <w:b/>
          <w:i w:val="0"/>
          <w:spacing w:val="-6"/>
          <w:sz w:val="24"/>
          <w:szCs w:val="24"/>
        </w:rPr>
        <w:t xml:space="preserve"> года.</w:t>
      </w:r>
    </w:p>
    <w:p w14:paraId="5063230F" w14:textId="77777777" w:rsidR="002C09AA" w:rsidRPr="00521A49" w:rsidRDefault="002C09AA"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644DAB5" w14:textId="2F84A47F" w:rsidR="008978BD" w:rsidRPr="00521A49" w:rsidRDefault="00754697"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r w:rsidR="00A77E79">
        <w:rPr>
          <w:rFonts w:ascii="GHEA Grapalat" w:hAnsi="GHEA Grapalat"/>
          <w:b/>
          <w:i w:val="0"/>
          <w:sz w:val="24"/>
          <w:szCs w:val="24"/>
        </w:rPr>
        <w:t xml:space="preserve">Вардан </w:t>
      </w:r>
      <w:proofErr w:type="spellStart"/>
      <w:r w:rsidR="00A77E79">
        <w:rPr>
          <w:rFonts w:ascii="GHEA Grapalat" w:hAnsi="GHEA Grapalat"/>
          <w:b/>
          <w:i w:val="0"/>
          <w:sz w:val="24"/>
          <w:szCs w:val="24"/>
        </w:rPr>
        <w:t>Оганнисян</w:t>
      </w:r>
      <w:proofErr w:type="spellEnd"/>
      <w:r w:rsidR="008978BD" w:rsidRPr="00521A49">
        <w:rPr>
          <w:rFonts w:ascii="GHEA Grapalat" w:hAnsi="GHEA Grapalat"/>
          <w:b/>
          <w:i w:val="0"/>
          <w:sz w:val="24"/>
          <w:szCs w:val="24"/>
        </w:rPr>
        <w:t>.</w:t>
      </w:r>
    </w:p>
    <w:p w14:paraId="1A870695" w14:textId="77777777" w:rsidR="000365AC" w:rsidRPr="00521A49" w:rsidRDefault="000365AC" w:rsidP="00521A49">
      <w:pPr>
        <w:ind w:firstLine="709"/>
        <w:contextualSpacing/>
        <w:rPr>
          <w:rFonts w:ascii="GHEA Grapalat" w:hAnsi="GHEA Grapalat"/>
        </w:rPr>
      </w:pPr>
    </w:p>
    <w:p w14:paraId="491437C7" w14:textId="26160EC3"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83 (601</w:t>
      </w:r>
      <w:r w:rsidR="00A77E79">
        <w:rPr>
          <w:rFonts w:ascii="GHEA Grapalat" w:hAnsi="GHEA Grapalat"/>
          <w:b/>
        </w:rPr>
        <w:t>1</w:t>
      </w:r>
      <w:r w:rsidRPr="00521A49">
        <w:rPr>
          <w:rFonts w:ascii="GHEA Grapalat" w:hAnsi="GHEA Grapalat"/>
          <w:b/>
        </w:rPr>
        <w:t>), 09</w:t>
      </w:r>
      <w:r w:rsidR="00A77E79">
        <w:rPr>
          <w:rFonts w:ascii="GHEA Grapalat" w:hAnsi="GHEA Grapalat"/>
          <w:b/>
        </w:rPr>
        <w:t>9</w:t>
      </w:r>
      <w:r w:rsidR="003D4908">
        <w:rPr>
          <w:rFonts w:ascii="GHEA Grapalat" w:hAnsi="GHEA Grapalat"/>
          <w:b/>
        </w:rPr>
        <w:t>-</w:t>
      </w:r>
      <w:r w:rsidR="00A77E79">
        <w:rPr>
          <w:rFonts w:ascii="GHEA Grapalat" w:hAnsi="GHEA Grapalat"/>
          <w:b/>
        </w:rPr>
        <w:t>565499</w:t>
      </w:r>
    </w:p>
    <w:p w14:paraId="27ACA93B" w14:textId="77777777"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14:paraId="25E51167" w14:textId="77777777"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14:paraId="5FD97582" w14:textId="77777777" w:rsidR="008978BD" w:rsidRPr="00521A49" w:rsidRDefault="008978BD" w:rsidP="00962010">
      <w:pPr>
        <w:rPr>
          <w:rFonts w:ascii="GHEA Grapalat" w:hAnsi="GHEA Grapalat"/>
          <w:b/>
        </w:rPr>
      </w:pPr>
    </w:p>
    <w:p w14:paraId="347DD4F1" w14:textId="77777777" w:rsidR="00DA4817" w:rsidRPr="00521A49" w:rsidRDefault="00DA4817" w:rsidP="00962010">
      <w:pPr>
        <w:rPr>
          <w:rFonts w:ascii="GHEA Grapalat" w:hAnsi="GHEA Grapalat"/>
          <w:b/>
          <w:i/>
          <w:color w:val="FF0000"/>
        </w:rPr>
      </w:pPr>
    </w:p>
    <w:p w14:paraId="5A5EFDC9" w14:textId="77777777" w:rsidR="008978BD" w:rsidRPr="00521A49" w:rsidRDefault="008978BD" w:rsidP="00962010">
      <w:pPr>
        <w:rPr>
          <w:rFonts w:ascii="GHEA Grapalat" w:hAnsi="GHEA Grapalat"/>
          <w:b/>
          <w:i/>
          <w:color w:val="FF0000"/>
        </w:rPr>
      </w:pPr>
      <w:r w:rsidRPr="00521A49">
        <w:rPr>
          <w:rFonts w:ascii="GHEA Grapalat" w:hAnsi="GHEA Grapalat"/>
          <w:b/>
          <w:color w:val="FF0000"/>
        </w:rPr>
        <w:br w:type="page"/>
      </w:r>
    </w:p>
    <w:p w14:paraId="093AF8DD" w14:textId="77777777" w:rsidR="00096865" w:rsidRPr="00521A49" w:rsidRDefault="00096865" w:rsidP="000365AC">
      <w:pPr>
        <w:pStyle w:val="BodyTextIndent"/>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14:paraId="3669FEE4" w14:textId="3C66C043" w:rsidR="008E7A18" w:rsidRPr="00521A49" w:rsidRDefault="008E7A18" w:rsidP="000365AC">
      <w:pPr>
        <w:pStyle w:val="BodyText"/>
        <w:widowControl w:val="0"/>
        <w:spacing w:after="0"/>
        <w:ind w:firstLine="567"/>
        <w:contextualSpacing/>
        <w:jc w:val="right"/>
        <w:rPr>
          <w:rFonts w:ascii="GHEA Grapalat" w:hAnsi="GHEA Grapalat"/>
        </w:rPr>
      </w:pPr>
      <w:r w:rsidRPr="00521A49">
        <w:rPr>
          <w:rFonts w:ascii="GHEA Grapalat" w:hAnsi="GHEA Grapalat"/>
        </w:rPr>
        <w:t xml:space="preserve">Решением Оценочной комиссии </w:t>
      </w:r>
      <w:r w:rsidR="00130317">
        <w:rPr>
          <w:rFonts w:ascii="GHEA Grapalat" w:hAnsi="GHEA Grapalat"/>
        </w:rPr>
        <w:t>открытого конкурса</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B06C9F">
        <w:rPr>
          <w:rFonts w:ascii="GHEA Grapalat" w:hAnsi="GHEA Grapalat"/>
          <w:b/>
        </w:rPr>
        <w:t>BMAPDzB-HVKAK-2024-03</w:t>
      </w:r>
      <w:r w:rsidRPr="00521A49">
        <w:rPr>
          <w:rFonts w:ascii="GHEA Grapalat" w:hAnsi="GHEA Grapalat"/>
          <w:b/>
        </w:rPr>
        <w:t>»</w:t>
      </w:r>
      <w:r w:rsidRPr="00521A49">
        <w:rPr>
          <w:rFonts w:ascii="GHEA Grapalat" w:hAnsi="GHEA Grapalat" w:cs="Times Armenian"/>
        </w:rPr>
        <w:br/>
      </w:r>
      <w:r w:rsidRPr="00521A49">
        <w:rPr>
          <w:rFonts w:ascii="GHEA Grapalat" w:hAnsi="GHEA Grapalat"/>
        </w:rPr>
        <w:t xml:space="preserve">№ 1 от </w:t>
      </w:r>
      <w:r w:rsidR="00A77E79">
        <w:rPr>
          <w:rFonts w:ascii="GHEA Grapalat" w:hAnsi="GHEA Grapalat"/>
        </w:rPr>
        <w:t>14</w:t>
      </w:r>
      <w:r w:rsidR="00067349">
        <w:rPr>
          <w:rFonts w:ascii="GHEA Grapalat" w:hAnsi="GHEA Grapalat"/>
        </w:rPr>
        <w:t xml:space="preserve"> августа</w:t>
      </w:r>
      <w:r w:rsidR="0023148F">
        <w:rPr>
          <w:rFonts w:ascii="GHEA Grapalat" w:hAnsi="GHEA Grapalat"/>
        </w:rPr>
        <w:t xml:space="preserve"> 2024</w:t>
      </w:r>
      <w:r w:rsidR="00037A8D">
        <w:rPr>
          <w:rFonts w:ascii="GHEA Grapalat" w:hAnsi="GHEA Grapalat"/>
        </w:rPr>
        <w:t xml:space="preserve"> </w:t>
      </w:r>
      <w:r w:rsidRPr="00521A49">
        <w:rPr>
          <w:rFonts w:ascii="GHEA Grapalat" w:hAnsi="GHEA Grapalat"/>
        </w:rPr>
        <w:t>г.</w:t>
      </w:r>
    </w:p>
    <w:p w14:paraId="1B644B0B" w14:textId="77777777" w:rsidR="00096865" w:rsidRPr="00521A49" w:rsidRDefault="00096865" w:rsidP="00962010">
      <w:pPr>
        <w:pStyle w:val="BodyText"/>
        <w:widowControl w:val="0"/>
        <w:spacing w:after="160"/>
        <w:ind w:right="-7" w:firstLine="567"/>
        <w:jc w:val="center"/>
        <w:rPr>
          <w:rFonts w:ascii="GHEA Grapalat" w:hAnsi="GHEA Grapalat"/>
        </w:rPr>
      </w:pPr>
    </w:p>
    <w:p w14:paraId="719FB325" w14:textId="77777777" w:rsidR="00096865" w:rsidRPr="00521A49" w:rsidRDefault="00096865" w:rsidP="00962010">
      <w:pPr>
        <w:pStyle w:val="BodyText"/>
        <w:widowControl w:val="0"/>
        <w:spacing w:after="160"/>
        <w:ind w:right="-7" w:firstLine="567"/>
        <w:jc w:val="center"/>
        <w:rPr>
          <w:rFonts w:ascii="GHEA Grapalat" w:hAnsi="GHEA Grapalat"/>
        </w:rPr>
      </w:pPr>
    </w:p>
    <w:p w14:paraId="16A87D97" w14:textId="77777777" w:rsidR="000763E5" w:rsidRPr="00521A49" w:rsidRDefault="000763E5" w:rsidP="00962010">
      <w:pPr>
        <w:pStyle w:val="BodyText"/>
        <w:widowControl w:val="0"/>
        <w:spacing w:after="160"/>
        <w:ind w:right="-7" w:firstLine="567"/>
        <w:jc w:val="center"/>
        <w:rPr>
          <w:rFonts w:ascii="GHEA Grapalat" w:hAnsi="GHEA Grapalat"/>
        </w:rPr>
      </w:pPr>
    </w:p>
    <w:p w14:paraId="58E6DA1A" w14:textId="77777777" w:rsidR="00C84F21" w:rsidRPr="00521A49" w:rsidRDefault="00C84F21" w:rsidP="00962010">
      <w:pPr>
        <w:pStyle w:val="BodyText"/>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14:paraId="2B4A05E4" w14:textId="77777777" w:rsidR="00096865" w:rsidRPr="00521A49" w:rsidRDefault="00096865" w:rsidP="00962010">
      <w:pPr>
        <w:pStyle w:val="BodyText"/>
        <w:widowControl w:val="0"/>
        <w:spacing w:after="160"/>
        <w:ind w:right="-7" w:firstLine="567"/>
        <w:jc w:val="center"/>
        <w:rPr>
          <w:rFonts w:ascii="GHEA Grapalat" w:hAnsi="GHEA Grapalat"/>
        </w:rPr>
      </w:pPr>
    </w:p>
    <w:p w14:paraId="51D0CBA0" w14:textId="77777777" w:rsidR="000763E5" w:rsidRPr="00521A49" w:rsidRDefault="000763E5" w:rsidP="00962010">
      <w:pPr>
        <w:pStyle w:val="BodyText"/>
        <w:widowControl w:val="0"/>
        <w:spacing w:after="160"/>
        <w:ind w:right="-7" w:firstLine="567"/>
        <w:jc w:val="center"/>
        <w:rPr>
          <w:rFonts w:ascii="GHEA Grapalat" w:hAnsi="GHEA Grapalat"/>
        </w:rPr>
      </w:pPr>
    </w:p>
    <w:p w14:paraId="5220A41F" w14:textId="77777777" w:rsidR="000763E5" w:rsidRPr="00521A49" w:rsidRDefault="000763E5" w:rsidP="00962010">
      <w:pPr>
        <w:pStyle w:val="BodyText"/>
        <w:widowControl w:val="0"/>
        <w:spacing w:after="160"/>
        <w:ind w:right="-7" w:firstLine="567"/>
        <w:jc w:val="center"/>
        <w:rPr>
          <w:rFonts w:ascii="GHEA Grapalat" w:hAnsi="GHEA Grapalat"/>
        </w:rPr>
      </w:pPr>
    </w:p>
    <w:p w14:paraId="494521C9" w14:textId="77777777" w:rsidR="00096865" w:rsidRPr="00521A49" w:rsidRDefault="000763E5" w:rsidP="00962010">
      <w:pPr>
        <w:pStyle w:val="BodyText"/>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14:paraId="7C2E04C4" w14:textId="77777777" w:rsidR="00096865" w:rsidRPr="00521A49" w:rsidRDefault="00096865" w:rsidP="00962010">
      <w:pPr>
        <w:pStyle w:val="BodyText"/>
        <w:widowControl w:val="0"/>
        <w:spacing w:after="160"/>
        <w:ind w:right="-7" w:firstLine="567"/>
        <w:jc w:val="center"/>
        <w:rPr>
          <w:rFonts w:ascii="GHEA Grapalat" w:hAnsi="GHEA Grapalat" w:cs="Sylfaen"/>
        </w:rPr>
      </w:pPr>
    </w:p>
    <w:p w14:paraId="0C79D0DD" w14:textId="77777777" w:rsidR="00096865" w:rsidRPr="0023148F" w:rsidRDefault="00096865" w:rsidP="00962010">
      <w:pPr>
        <w:pStyle w:val="BodyText"/>
        <w:widowControl w:val="0"/>
        <w:spacing w:after="160"/>
        <w:ind w:right="-7" w:firstLine="567"/>
        <w:jc w:val="center"/>
        <w:rPr>
          <w:rFonts w:ascii="GHEA Grapalat" w:hAnsi="GHEA Grapalat" w:cs="Sylfaen"/>
        </w:rPr>
      </w:pPr>
    </w:p>
    <w:p w14:paraId="384E52ED" w14:textId="0465EE82" w:rsidR="00212DC3" w:rsidRPr="00521A49" w:rsidRDefault="0023148F" w:rsidP="00962010">
      <w:pPr>
        <w:pStyle w:val="BodyText"/>
        <w:spacing w:after="160"/>
        <w:ind w:right="-7"/>
        <w:contextualSpacing/>
        <w:jc w:val="center"/>
        <w:rPr>
          <w:rFonts w:ascii="GHEA Grapalat" w:hAnsi="GHEA Grapalat"/>
          <w:b/>
        </w:rPr>
      </w:pPr>
      <w:r w:rsidRPr="0023148F">
        <w:rPr>
          <w:rFonts w:ascii="GHEA Grapalat" w:hAnsi="GHEA Grapalat"/>
          <w:b/>
        </w:rPr>
        <w:t xml:space="preserve">НА </w:t>
      </w:r>
      <w:r w:rsidR="00B06C9F">
        <w:rPr>
          <w:rFonts w:ascii="GHEA Grapalat" w:hAnsi="GHEA Grapalat"/>
          <w:b/>
        </w:rPr>
        <w:t>ОТКРЫТЫЙ КОНКУРС</w:t>
      </w:r>
      <w:r w:rsidRPr="0023148F">
        <w:rPr>
          <w:rFonts w:ascii="GHEA Grapalat" w:hAnsi="GHEA Grapalat"/>
          <w:b/>
        </w:rPr>
        <w:t xml:space="preserve">, ОБЪЯВЛЕННЫЙ С ЦЕЛЬЮ ПРИОБРЕТЕНИЯ </w:t>
      </w:r>
      <w:r w:rsidR="00B06C9F">
        <w:rPr>
          <w:rFonts w:ascii="GHEA Grapalat" w:hAnsi="GHEA Grapalat"/>
          <w:b/>
        </w:rPr>
        <w:t>ВАКЦИНЫ ПРОТИВ ВЕТРЯНОЙ ОСПЫ</w:t>
      </w:r>
      <w:r w:rsidRPr="0023148F">
        <w:rPr>
          <w:rFonts w:ascii="GHEA Grapalat" w:hAnsi="GHEA Grapalat"/>
          <w:b/>
        </w:rPr>
        <w:t xml:space="preserve"> ДЛЯ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14:paraId="2FD0211F" w14:textId="77777777" w:rsidR="00CE0D95" w:rsidRPr="00521A49" w:rsidRDefault="00CE0D95" w:rsidP="00962010">
      <w:pPr>
        <w:pStyle w:val="BodyText"/>
        <w:widowControl w:val="0"/>
        <w:spacing w:after="160"/>
        <w:ind w:right="-7" w:firstLine="567"/>
        <w:jc w:val="center"/>
        <w:rPr>
          <w:rFonts w:ascii="GHEA Grapalat" w:hAnsi="GHEA Grapalat"/>
        </w:rPr>
      </w:pPr>
    </w:p>
    <w:p w14:paraId="5E935FA0" w14:textId="77777777" w:rsidR="00CE0D95" w:rsidRPr="00521A49" w:rsidRDefault="00CE0D95" w:rsidP="00962010">
      <w:pPr>
        <w:pStyle w:val="BodyText"/>
        <w:widowControl w:val="0"/>
        <w:spacing w:after="160"/>
        <w:ind w:right="-7" w:firstLine="567"/>
        <w:jc w:val="center"/>
        <w:rPr>
          <w:rFonts w:ascii="GHEA Grapalat" w:hAnsi="GHEA Grapalat"/>
        </w:rPr>
      </w:pPr>
    </w:p>
    <w:p w14:paraId="56C87443" w14:textId="77777777" w:rsidR="00105093" w:rsidRPr="00521A49" w:rsidRDefault="00105093" w:rsidP="00962010">
      <w:pPr>
        <w:rPr>
          <w:rFonts w:ascii="GHEA Grapalat" w:hAnsi="GHEA Grapalat"/>
          <w:i/>
        </w:rPr>
      </w:pPr>
    </w:p>
    <w:p w14:paraId="632100D6" w14:textId="77777777" w:rsidR="00105093" w:rsidRPr="00521A49" w:rsidRDefault="00105093" w:rsidP="00962010">
      <w:pPr>
        <w:rPr>
          <w:rFonts w:ascii="GHEA Grapalat" w:hAnsi="GHEA Grapalat"/>
          <w:i/>
        </w:rPr>
      </w:pPr>
    </w:p>
    <w:p w14:paraId="0429EB10" w14:textId="77777777" w:rsidR="00105093" w:rsidRPr="00521A49" w:rsidRDefault="00105093" w:rsidP="00962010">
      <w:pPr>
        <w:rPr>
          <w:rFonts w:ascii="GHEA Grapalat" w:hAnsi="GHEA Grapalat"/>
          <w:i/>
        </w:rPr>
      </w:pPr>
    </w:p>
    <w:p w14:paraId="572B65B4" w14:textId="77777777" w:rsidR="00105093" w:rsidRPr="00521A49" w:rsidRDefault="00105093" w:rsidP="00962010">
      <w:pPr>
        <w:rPr>
          <w:rFonts w:ascii="GHEA Grapalat" w:hAnsi="GHEA Grapalat"/>
          <w:i/>
        </w:rPr>
      </w:pPr>
    </w:p>
    <w:p w14:paraId="36E9A0A1" w14:textId="77777777" w:rsidR="00105093" w:rsidRPr="00521A49" w:rsidRDefault="00105093" w:rsidP="00962010">
      <w:pPr>
        <w:rPr>
          <w:rFonts w:ascii="GHEA Grapalat" w:hAnsi="GHEA Grapalat"/>
          <w:i/>
        </w:rPr>
      </w:pPr>
    </w:p>
    <w:p w14:paraId="3BC40C17" w14:textId="77777777" w:rsidR="00105093" w:rsidRPr="00521A49" w:rsidRDefault="00105093" w:rsidP="00962010">
      <w:pPr>
        <w:rPr>
          <w:rFonts w:ascii="GHEA Grapalat" w:hAnsi="GHEA Grapalat"/>
          <w:i/>
        </w:rPr>
      </w:pPr>
    </w:p>
    <w:p w14:paraId="6B10B2C2" w14:textId="77777777" w:rsidR="004237F4" w:rsidRPr="00521A49" w:rsidRDefault="004237F4" w:rsidP="00962010">
      <w:pPr>
        <w:rPr>
          <w:rFonts w:ascii="GHEA Grapalat" w:hAnsi="GHEA Grapalat"/>
          <w:b/>
          <w:i/>
          <w:color w:val="FF0000"/>
        </w:rPr>
      </w:pPr>
    </w:p>
    <w:p w14:paraId="7AA6A599" w14:textId="77777777" w:rsidR="004237F4" w:rsidRPr="00521A49" w:rsidRDefault="004237F4" w:rsidP="00962010">
      <w:pPr>
        <w:rPr>
          <w:rFonts w:ascii="GHEA Grapalat" w:hAnsi="GHEA Grapalat"/>
          <w:b/>
          <w:i/>
          <w:color w:val="FF0000"/>
        </w:rPr>
      </w:pPr>
    </w:p>
    <w:p w14:paraId="662BD8CA" w14:textId="77777777" w:rsidR="004237F4" w:rsidRPr="00521A49" w:rsidRDefault="004237F4" w:rsidP="00962010">
      <w:pPr>
        <w:rPr>
          <w:rFonts w:ascii="GHEA Grapalat" w:hAnsi="GHEA Grapalat"/>
          <w:b/>
          <w:i/>
          <w:color w:val="FF0000"/>
        </w:rPr>
      </w:pPr>
    </w:p>
    <w:p w14:paraId="3B28A11D" w14:textId="77777777" w:rsidR="004237F4" w:rsidRPr="00521A49" w:rsidRDefault="004237F4" w:rsidP="00962010">
      <w:pPr>
        <w:rPr>
          <w:rFonts w:ascii="GHEA Grapalat" w:hAnsi="GHEA Grapalat"/>
          <w:b/>
          <w:i/>
          <w:color w:val="FF0000"/>
        </w:rPr>
      </w:pPr>
    </w:p>
    <w:p w14:paraId="20B9A64F" w14:textId="77777777" w:rsidR="004237F4" w:rsidRPr="00521A49" w:rsidRDefault="004237F4" w:rsidP="00962010">
      <w:pPr>
        <w:rPr>
          <w:rFonts w:ascii="GHEA Grapalat" w:hAnsi="GHEA Grapalat"/>
          <w:b/>
          <w:i/>
          <w:color w:val="FF0000"/>
        </w:rPr>
      </w:pPr>
    </w:p>
    <w:p w14:paraId="0D2DF733" w14:textId="77777777" w:rsidR="004237F4" w:rsidRPr="00521A49" w:rsidRDefault="004237F4" w:rsidP="00962010">
      <w:pPr>
        <w:rPr>
          <w:rFonts w:ascii="GHEA Grapalat" w:hAnsi="GHEA Grapalat"/>
          <w:b/>
          <w:i/>
          <w:color w:val="FF0000"/>
        </w:rPr>
      </w:pPr>
    </w:p>
    <w:p w14:paraId="3771127B" w14:textId="77777777" w:rsidR="004237F4" w:rsidRPr="00521A49" w:rsidRDefault="004237F4" w:rsidP="00962010">
      <w:pPr>
        <w:rPr>
          <w:rFonts w:ascii="GHEA Grapalat" w:hAnsi="GHEA Grapalat"/>
          <w:b/>
          <w:i/>
          <w:color w:val="FF0000"/>
        </w:rPr>
      </w:pPr>
    </w:p>
    <w:p w14:paraId="07DEBFF2" w14:textId="77777777" w:rsidR="004237F4" w:rsidRPr="00521A49" w:rsidRDefault="004237F4" w:rsidP="00962010">
      <w:pPr>
        <w:rPr>
          <w:rFonts w:ascii="GHEA Grapalat" w:hAnsi="GHEA Grapalat"/>
          <w:b/>
          <w:i/>
          <w:color w:val="FF0000"/>
        </w:rPr>
      </w:pPr>
    </w:p>
    <w:p w14:paraId="0776506E" w14:textId="77777777"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14:paraId="60F83133" w14:textId="77777777" w:rsidR="00AF78F7" w:rsidRPr="00521A49" w:rsidRDefault="00AF78F7">
      <w:pPr>
        <w:rPr>
          <w:rFonts w:ascii="GHEA Grapalat" w:hAnsi="GHEA Grapalat"/>
          <w:b/>
        </w:rPr>
      </w:pPr>
      <w:r w:rsidRPr="00521A49">
        <w:rPr>
          <w:rFonts w:ascii="GHEA Grapalat" w:hAnsi="GHEA Grapalat"/>
          <w:b/>
        </w:rPr>
        <w:br w:type="page"/>
      </w:r>
    </w:p>
    <w:p w14:paraId="2C8455EF" w14:textId="77777777"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14:paraId="6BE17495" w14:textId="221CD042" w:rsidR="00C40834" w:rsidRPr="00521A49" w:rsidRDefault="005D414D" w:rsidP="00962010">
      <w:pPr>
        <w:pStyle w:val="BodyText"/>
        <w:spacing w:after="0"/>
        <w:ind w:right="-7"/>
        <w:contextualSpacing/>
        <w:jc w:val="center"/>
        <w:rPr>
          <w:rFonts w:ascii="GHEA Grapalat" w:hAnsi="GHEA Grapalat"/>
          <w:b/>
        </w:rPr>
      </w:pPr>
      <w:r w:rsidRPr="00521A49">
        <w:rPr>
          <w:rFonts w:ascii="GHEA Grapalat" w:hAnsi="GHEA Grapalat"/>
          <w:b/>
        </w:rPr>
        <w:t xml:space="preserve">ПРИГЛАШЕНИЯ НА </w:t>
      </w:r>
      <w:r w:rsidR="00B06C9F">
        <w:rPr>
          <w:rFonts w:ascii="GHEA Grapalat" w:hAnsi="GHEA Grapalat"/>
          <w:b/>
        </w:rPr>
        <w:t>ОТКРЫТЫЙ КОНКУРС</w:t>
      </w:r>
      <w:r w:rsidRPr="00521A49">
        <w:rPr>
          <w:rFonts w:ascii="GHEA Grapalat" w:hAnsi="GHEA Grapalat"/>
          <w:b/>
        </w:rPr>
        <w:t xml:space="preserve">, ОБЪЯВЛЕННЫЙ С ЦЕЛЬЮ ПРИОБРЕТЕНИЯ </w:t>
      </w:r>
      <w:r w:rsidR="00B06C9F">
        <w:rPr>
          <w:rFonts w:ascii="GHEA Grapalat" w:hAnsi="GHEA Grapalat"/>
          <w:b/>
        </w:rPr>
        <w:t>ВАКЦИНЫ ПРОТИВ ВЕТРЯНОЙ ОСПЫ</w:t>
      </w:r>
      <w:r w:rsidRPr="00521A49">
        <w:rPr>
          <w:rFonts w:ascii="GHEA Grapalat" w:hAnsi="GHEA Grapalat"/>
          <w:b/>
        </w:rPr>
        <w:t xml:space="preserve"> ДЛЯ НУЖД </w:t>
      </w:r>
      <w:r w:rsidR="00C40834" w:rsidRPr="00521A49">
        <w:rPr>
          <w:rFonts w:ascii="GHEA Grapalat" w:hAnsi="GHEA Grapalat"/>
          <w:b/>
        </w:rPr>
        <w:t>ГНО «НАЦИОНАЛЬНОГО ЦЕНТРА ПО КОНТРОЛЮ И ПРОФИЛАКТИКЕ ЗАБОЛЕВАНИЙ» МЗ РА</w:t>
      </w:r>
    </w:p>
    <w:p w14:paraId="43427243" w14:textId="77777777" w:rsidR="00C67E80" w:rsidRPr="00521A49" w:rsidRDefault="00C67E80" w:rsidP="00962010">
      <w:pPr>
        <w:widowControl w:val="0"/>
        <w:spacing w:after="160"/>
        <w:jc w:val="center"/>
        <w:rPr>
          <w:rFonts w:ascii="GHEA Grapalat" w:hAnsi="GHEA Grapalat" w:cs="Sylfaen"/>
          <w:b/>
        </w:rPr>
      </w:pPr>
    </w:p>
    <w:p w14:paraId="6726512D"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14:paraId="4405073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14:paraId="0FF2709F"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в случае признания отобранным участником-условия представления обеспечения квалификации.</w:t>
      </w:r>
    </w:p>
    <w:p w14:paraId="62D73A9C"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14:paraId="75F04B02" w14:textId="77777777"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14:paraId="1E7A91DA"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14:paraId="5F3A1110"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14:paraId="51AD8DD8" w14:textId="2110EDB4"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r w:rsidR="00A77E79" w:rsidRPr="009044F1">
        <w:rPr>
          <w:rFonts w:ascii="GHEA Grapalat" w:hAnsi="GHEA Grapalat"/>
        </w:rPr>
        <w:t>Обеспечение заявки</w:t>
      </w:r>
    </w:p>
    <w:p w14:paraId="0A277B0D" w14:textId="77777777"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14:paraId="27A8648F"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14:paraId="02269CB1"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5D191A" w:rsidRPr="00521A49">
        <w:rPr>
          <w:rFonts w:ascii="GHEA Grapalat" w:hAnsi="GHEA Grapalat"/>
        </w:rPr>
        <w:tab/>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14:paraId="1E55E481"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14:paraId="602BF72A"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5D191A" w:rsidRPr="00521A49">
        <w:rPr>
          <w:rFonts w:ascii="GHEA Grapalat" w:hAnsi="GHEA Grapalat"/>
        </w:rPr>
        <w:tab/>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14:paraId="11B5EFFC"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0BC45557" w14:textId="77777777"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14:paraId="060AA654" w14:textId="5FA80B69"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130317">
        <w:rPr>
          <w:rFonts w:ascii="GHEA Grapalat" w:hAnsi="GHEA Grapalat"/>
          <w:b/>
        </w:rPr>
        <w:t>ОТКРЫТЫЙ КОНКУРС</w:t>
      </w:r>
    </w:p>
    <w:p w14:paraId="619B8F13"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27CCAC5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14:paraId="71FC3050"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14:paraId="72D65B6E" w14:textId="77777777"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14:paraId="247E7A3B" w14:textId="6710942D"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о</w:t>
      </w:r>
      <w:r w:rsidR="00130317">
        <w:rPr>
          <w:rFonts w:ascii="GHEA Grapalat" w:hAnsi="GHEA Grapalat"/>
          <w:spacing w:val="-6"/>
        </w:rPr>
        <w:t>б</w:t>
      </w:r>
      <w:r w:rsidR="000B1FF9" w:rsidRPr="00521A49">
        <w:rPr>
          <w:rFonts w:ascii="GHEA Grapalat" w:hAnsi="GHEA Grapalat"/>
          <w:spacing w:val="-6"/>
        </w:rPr>
        <w:t xml:space="preserve"> </w:t>
      </w:r>
      <w:r w:rsidR="00130317">
        <w:rPr>
          <w:rFonts w:ascii="GHEA Grapalat" w:hAnsi="GHEA Grapalat"/>
          <w:spacing w:val="-6"/>
        </w:rPr>
        <w:t>открытом конкурсе</w:t>
      </w:r>
      <w:r w:rsidR="000B1FF9" w:rsidRPr="00521A49">
        <w:rPr>
          <w:rFonts w:ascii="GHEA Grapalat" w:hAnsi="GHEA Grapalat"/>
          <w:spacing w:val="-6"/>
        </w:rPr>
        <w:t xml:space="preserve">, проводимом под кодом </w:t>
      </w:r>
      <w:r w:rsidR="000B1FF9" w:rsidRPr="00521A49">
        <w:rPr>
          <w:rFonts w:ascii="GHEA Grapalat" w:hAnsi="GHEA Grapalat"/>
          <w:b/>
        </w:rPr>
        <w:t>«</w:t>
      </w:r>
      <w:r w:rsidR="00B06C9F">
        <w:rPr>
          <w:rFonts w:ascii="GHEA Grapalat" w:hAnsi="GHEA Grapalat"/>
          <w:b/>
        </w:rPr>
        <w:t>BMAPDzB-HVKAK-2024-03</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14:paraId="2323F93C"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 xml:space="preserve">ГНО «Национальным центром по контролю и профилактике заболеваний» </w:t>
      </w:r>
      <w:r w:rsidR="00D552DD" w:rsidRPr="00521A49">
        <w:rPr>
          <w:rStyle w:val="Emphasis"/>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61D376F"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19E45F7D" w14:textId="77777777"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93000CB" w14:textId="77777777" w:rsidR="003E1421" w:rsidRPr="00521A49" w:rsidRDefault="00A81DD5" w:rsidP="00037A8D">
      <w:pPr>
        <w:pStyle w:val="BodyTextIndent2"/>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14:paraId="719B6966" w14:textId="77777777"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r>
      <w:r w:rsidRPr="00521A49">
        <w:rPr>
          <w:rFonts w:ascii="GHEA Grapalat" w:hAnsi="GHEA Grapalat"/>
        </w:rPr>
        <w:lastRenderedPageBreak/>
        <w:t>ЧАСТЬ I</w:t>
      </w:r>
    </w:p>
    <w:p w14:paraId="72275F58" w14:textId="77777777" w:rsidR="00096865" w:rsidRPr="00521A49" w:rsidRDefault="00096865" w:rsidP="00962010">
      <w:pPr>
        <w:pStyle w:val="Heading3"/>
        <w:keepNext w:val="0"/>
        <w:widowControl w:val="0"/>
        <w:spacing w:after="160" w:line="240" w:lineRule="auto"/>
        <w:rPr>
          <w:rFonts w:ascii="GHEA Grapalat" w:hAnsi="GHEA Grapalat"/>
          <w:sz w:val="24"/>
          <w:szCs w:val="24"/>
        </w:rPr>
      </w:pPr>
    </w:p>
    <w:p w14:paraId="6B81A562" w14:textId="77777777"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14:paraId="67B28886" w14:textId="29450FDB" w:rsidR="00EA245B" w:rsidRPr="00521A49" w:rsidRDefault="00845AA5" w:rsidP="00962010">
      <w:pPr>
        <w:pStyle w:val="Heading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B06C9F">
        <w:rPr>
          <w:rFonts w:ascii="GHEA Grapalat" w:hAnsi="GHEA Grapalat"/>
          <w:b/>
          <w:i w:val="0"/>
          <w:sz w:val="24"/>
          <w:szCs w:val="24"/>
        </w:rPr>
        <w:t>Вакцины против ветряной оспы</w:t>
      </w:r>
      <w:r w:rsidR="00EA245B" w:rsidRPr="00521A49">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ГНО «</w:t>
      </w:r>
      <w:proofErr w:type="spellStart"/>
      <w:r w:rsidR="00EA245B" w:rsidRPr="00521A49">
        <w:rPr>
          <w:rFonts w:ascii="GHEA Grapalat" w:hAnsi="GHEA Grapalat"/>
          <w:b/>
          <w:i w:val="0"/>
          <w:color w:val="0D0D0D" w:themeColor="text1" w:themeTint="F2"/>
          <w:sz w:val="24"/>
          <w:szCs w:val="24"/>
        </w:rPr>
        <w:t>Национальнцентром</w:t>
      </w:r>
      <w:proofErr w:type="spellEnd"/>
      <w:r w:rsidR="00EA245B" w:rsidRPr="00521A49">
        <w:rPr>
          <w:rFonts w:ascii="GHEA Grapalat" w:hAnsi="GHEA Grapalat"/>
          <w:b/>
          <w:i w:val="0"/>
          <w:color w:val="0D0D0D" w:themeColor="text1" w:themeTint="F2"/>
          <w:sz w:val="24"/>
          <w:szCs w:val="24"/>
        </w:rPr>
        <w:t xml:space="preserve"> по контролю и профилактике заболеваний» </w:t>
      </w:r>
      <w:r w:rsidR="00EA245B" w:rsidRPr="00521A49">
        <w:rPr>
          <w:rStyle w:val="Emphasis"/>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сгруппированы в </w:t>
      </w:r>
      <w:r w:rsidR="00B06C9F">
        <w:rPr>
          <w:rFonts w:ascii="GHEA Grapalat" w:hAnsi="GHEA Grapalat"/>
          <w:b/>
          <w:i w:val="0"/>
          <w:sz w:val="24"/>
          <w:szCs w:val="24"/>
        </w:rPr>
        <w:t>1</w:t>
      </w:r>
      <w:r w:rsidR="00EA245B" w:rsidRPr="00521A49">
        <w:rPr>
          <w:rFonts w:ascii="GHEA Grapalat" w:hAnsi="GHEA Grapalat"/>
          <w:b/>
          <w:i w:val="0"/>
          <w:sz w:val="24"/>
          <w:szCs w:val="24"/>
        </w:rPr>
        <w:t xml:space="preserve"> лот:</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552"/>
        <w:gridCol w:w="7710"/>
      </w:tblGrid>
      <w:tr w:rsidR="007B326D" w:rsidRPr="00521A49" w14:paraId="5DC637D1" w14:textId="77777777" w:rsidTr="00A77E79">
        <w:trPr>
          <w:jc w:val="center"/>
        </w:trPr>
        <w:tc>
          <w:tcPr>
            <w:tcW w:w="2260" w:type="dxa"/>
            <w:gridSpan w:val="2"/>
            <w:vAlign w:val="center"/>
          </w:tcPr>
          <w:p w14:paraId="472C7A7C" w14:textId="77777777" w:rsidR="007B326D" w:rsidRPr="00521A49" w:rsidRDefault="007B326D" w:rsidP="00962010">
            <w:pPr>
              <w:pStyle w:val="BodyTextIndent2"/>
              <w:widowControl w:val="0"/>
              <w:tabs>
                <w:tab w:val="left" w:pos="89"/>
              </w:tabs>
              <w:spacing w:after="120" w:line="240" w:lineRule="auto"/>
              <w:ind w:right="34" w:firstLine="0"/>
              <w:jc w:val="center"/>
              <w:rPr>
                <w:rFonts w:ascii="GHEA Grapalat" w:hAnsi="GHEA Grapalat"/>
                <w:b/>
                <w:sz w:val="22"/>
                <w:szCs w:val="22"/>
              </w:rPr>
            </w:pPr>
            <w:r w:rsidRPr="00521A49">
              <w:rPr>
                <w:rFonts w:ascii="GHEA Grapalat" w:hAnsi="GHEA Grapalat"/>
                <w:b/>
                <w:sz w:val="22"/>
                <w:szCs w:val="22"/>
              </w:rPr>
              <w:t>Лотов</w:t>
            </w:r>
          </w:p>
        </w:tc>
        <w:tc>
          <w:tcPr>
            <w:tcW w:w="7710" w:type="dxa"/>
            <w:vMerge w:val="restart"/>
            <w:vAlign w:val="center"/>
          </w:tcPr>
          <w:p w14:paraId="1063BFEA" w14:textId="77777777" w:rsidR="007B326D" w:rsidRPr="00521A49" w:rsidRDefault="007B326D" w:rsidP="00962010">
            <w:pPr>
              <w:pStyle w:val="BodyTextIndent2"/>
              <w:widowControl w:val="0"/>
              <w:spacing w:after="120"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7B326D" w:rsidRPr="00521A49" w14:paraId="5B74D55F" w14:textId="77777777" w:rsidTr="00A77E79">
        <w:trPr>
          <w:jc w:val="center"/>
        </w:trPr>
        <w:tc>
          <w:tcPr>
            <w:tcW w:w="708" w:type="dxa"/>
            <w:vAlign w:val="center"/>
          </w:tcPr>
          <w:p w14:paraId="18583587" w14:textId="77777777" w:rsidR="007B326D" w:rsidRPr="00521A49" w:rsidRDefault="007B326D" w:rsidP="0095062A">
            <w:pPr>
              <w:pStyle w:val="BodyTextIndent2"/>
              <w:widowControl w:val="0"/>
              <w:spacing w:after="120" w:line="240" w:lineRule="auto"/>
              <w:ind w:left="-168" w:right="1062" w:firstLine="168"/>
              <w:jc w:val="center"/>
              <w:rPr>
                <w:rFonts w:ascii="GHEA Grapalat" w:hAnsi="GHEA Grapalat"/>
                <w:sz w:val="22"/>
                <w:szCs w:val="22"/>
              </w:rPr>
            </w:pPr>
            <w:r w:rsidRPr="00521A49">
              <w:rPr>
                <w:rFonts w:ascii="GHEA Grapalat" w:hAnsi="GHEA Grapalat"/>
                <w:b/>
                <w:sz w:val="22"/>
                <w:szCs w:val="22"/>
              </w:rPr>
              <w:t>№</w:t>
            </w:r>
          </w:p>
        </w:tc>
        <w:tc>
          <w:tcPr>
            <w:tcW w:w="1552" w:type="dxa"/>
            <w:vAlign w:val="center"/>
          </w:tcPr>
          <w:p w14:paraId="7A6A5806" w14:textId="77777777" w:rsidR="007B326D" w:rsidRDefault="007B326D" w:rsidP="00962010">
            <w:pPr>
              <w:pStyle w:val="BodyTextIndent2"/>
              <w:widowControl w:val="0"/>
              <w:spacing w:after="120" w:line="240" w:lineRule="auto"/>
              <w:ind w:firstLine="0"/>
              <w:jc w:val="center"/>
              <w:rPr>
                <w:rFonts w:ascii="GHEA Grapalat" w:hAnsi="GHEA Grapalat"/>
                <w:b/>
                <w:sz w:val="22"/>
                <w:szCs w:val="22"/>
              </w:rPr>
            </w:pPr>
            <w:r w:rsidRPr="00521A49">
              <w:rPr>
                <w:rFonts w:ascii="GHEA Grapalat" w:hAnsi="GHEA Grapalat"/>
                <w:b/>
                <w:sz w:val="22"/>
                <w:szCs w:val="22"/>
              </w:rPr>
              <w:t>Цена закупки</w:t>
            </w:r>
          </w:p>
          <w:p w14:paraId="0B0A4567" w14:textId="71D1F537" w:rsidR="00A77E79" w:rsidRPr="00521A49" w:rsidRDefault="00A77E79" w:rsidP="00962010">
            <w:pPr>
              <w:pStyle w:val="BodyTextIndent2"/>
              <w:widowControl w:val="0"/>
              <w:spacing w:after="120" w:line="240" w:lineRule="auto"/>
              <w:ind w:firstLine="0"/>
              <w:jc w:val="center"/>
              <w:rPr>
                <w:rFonts w:ascii="GHEA Grapalat" w:hAnsi="GHEA Grapalat"/>
                <w:b/>
                <w:sz w:val="22"/>
                <w:szCs w:val="22"/>
              </w:rPr>
            </w:pPr>
            <w:r>
              <w:rPr>
                <w:rFonts w:ascii="GHEA Grapalat" w:hAnsi="GHEA Grapalat"/>
                <w:b/>
                <w:sz w:val="22"/>
                <w:szCs w:val="22"/>
              </w:rPr>
              <w:t>/Драм РА/</w:t>
            </w:r>
          </w:p>
        </w:tc>
        <w:tc>
          <w:tcPr>
            <w:tcW w:w="7710" w:type="dxa"/>
            <w:vMerge/>
            <w:vAlign w:val="center"/>
          </w:tcPr>
          <w:p w14:paraId="24152D3A" w14:textId="77777777" w:rsidR="007B326D" w:rsidRPr="00521A49" w:rsidRDefault="007B326D" w:rsidP="00962010">
            <w:pPr>
              <w:pStyle w:val="BodyTextIndent2"/>
              <w:widowControl w:val="0"/>
              <w:spacing w:after="120" w:line="240" w:lineRule="auto"/>
              <w:ind w:firstLine="567"/>
              <w:rPr>
                <w:rFonts w:ascii="GHEA Grapalat" w:hAnsi="GHEA Grapalat"/>
                <w:b/>
                <w:i/>
                <w:sz w:val="22"/>
                <w:szCs w:val="22"/>
              </w:rPr>
            </w:pPr>
          </w:p>
        </w:tc>
      </w:tr>
      <w:tr w:rsidR="00A77E79" w:rsidRPr="00521A49" w14:paraId="1631E97D" w14:textId="77777777" w:rsidTr="00A77E79">
        <w:trPr>
          <w:jc w:val="center"/>
        </w:trPr>
        <w:tc>
          <w:tcPr>
            <w:tcW w:w="708" w:type="dxa"/>
            <w:vAlign w:val="center"/>
          </w:tcPr>
          <w:p w14:paraId="2C2A8C68" w14:textId="77777777" w:rsidR="00A77E79" w:rsidRPr="00521A49" w:rsidRDefault="00A77E79" w:rsidP="00A77E79">
            <w:pPr>
              <w:pStyle w:val="BodyTextIndent2"/>
              <w:widowControl w:val="0"/>
              <w:spacing w:line="240" w:lineRule="auto"/>
              <w:ind w:right="113" w:firstLine="0"/>
              <w:jc w:val="center"/>
              <w:rPr>
                <w:rFonts w:ascii="GHEA Grapalat" w:hAnsi="GHEA Grapalat"/>
                <w:sz w:val="22"/>
                <w:szCs w:val="22"/>
              </w:rPr>
            </w:pPr>
            <w:r>
              <w:rPr>
                <w:rFonts w:ascii="GHEA Grapalat" w:hAnsi="GHEA Grapalat"/>
                <w:sz w:val="22"/>
                <w:szCs w:val="22"/>
              </w:rPr>
              <w:t>1</w:t>
            </w:r>
          </w:p>
        </w:tc>
        <w:tc>
          <w:tcPr>
            <w:tcW w:w="1552" w:type="dxa"/>
            <w:vAlign w:val="center"/>
          </w:tcPr>
          <w:p w14:paraId="77594506" w14:textId="4C36FEBE" w:rsidR="00A77E79" w:rsidRPr="00995FA5" w:rsidRDefault="00B06C9F" w:rsidP="00A77E79">
            <w:pPr>
              <w:jc w:val="center"/>
              <w:rPr>
                <w:rFonts w:ascii="GHEA Grapalat" w:hAnsi="GHEA Grapalat"/>
                <w:lang w:val="hy-AM"/>
              </w:rPr>
            </w:pPr>
            <w:r>
              <w:rPr>
                <w:rFonts w:ascii="GHEA Grapalat" w:hAnsi="GHEA Grapalat"/>
                <w:sz w:val="20"/>
                <w:szCs w:val="20"/>
              </w:rPr>
              <w:t>260</w:t>
            </w:r>
            <w:r w:rsidR="00A77E79" w:rsidRPr="00FF776F">
              <w:rPr>
                <w:rFonts w:ascii="GHEA Grapalat" w:hAnsi="GHEA Grapalat"/>
                <w:sz w:val="20"/>
                <w:szCs w:val="20"/>
                <w:lang w:val="hy-AM"/>
              </w:rPr>
              <w:t xml:space="preserve"> </w:t>
            </w:r>
            <w:r>
              <w:rPr>
                <w:rFonts w:ascii="GHEA Grapalat" w:hAnsi="GHEA Grapalat"/>
                <w:sz w:val="20"/>
                <w:szCs w:val="20"/>
              </w:rPr>
              <w:t>0</w:t>
            </w:r>
            <w:r w:rsidR="00A77E79" w:rsidRPr="00FF776F">
              <w:rPr>
                <w:rFonts w:ascii="GHEA Grapalat" w:hAnsi="GHEA Grapalat"/>
                <w:sz w:val="20"/>
                <w:szCs w:val="20"/>
                <w:lang w:val="hy-AM"/>
              </w:rPr>
              <w:t>00 000</w:t>
            </w:r>
          </w:p>
        </w:tc>
        <w:tc>
          <w:tcPr>
            <w:tcW w:w="7710" w:type="dxa"/>
            <w:vAlign w:val="center"/>
          </w:tcPr>
          <w:p w14:paraId="36B9EFD1" w14:textId="7C07DED8" w:rsidR="00A77E79" w:rsidRPr="00A77E79" w:rsidRDefault="00B06C9F" w:rsidP="00A77E79">
            <w:pPr>
              <w:rPr>
                <w:rFonts w:ascii="GHEA Grapalat" w:hAnsi="GHEA Grapalat"/>
                <w:sz w:val="20"/>
                <w:szCs w:val="20"/>
              </w:rPr>
            </w:pPr>
            <w:r w:rsidRPr="00E163BA">
              <w:rPr>
                <w:rFonts w:ascii="GHEA Grapalat" w:hAnsi="GHEA Grapalat"/>
              </w:rPr>
              <w:t>Вакцина против ветряной оспы</w:t>
            </w:r>
          </w:p>
        </w:tc>
      </w:tr>
    </w:tbl>
    <w:p w14:paraId="5E16A5FD" w14:textId="77777777" w:rsidR="006173D4" w:rsidRPr="00521A49" w:rsidRDefault="00816505" w:rsidP="00962010">
      <w:pPr>
        <w:pStyle w:val="BodyTextIndent2"/>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EF29D4" w:rsidRPr="00521A49">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14:paraId="25EAB9CE" w14:textId="77777777"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ТРЕБОВАНИЯ К ПРАВУ УЧАСТНИКА НА УЧАСТИЕ, </w:t>
      </w:r>
      <w:r w:rsidRPr="00521A49">
        <w:rPr>
          <w:rFonts w:ascii="GHEA Grapalat" w:hAnsi="GHEA Grapalat"/>
          <w:b/>
        </w:rPr>
        <w:br/>
      </w:r>
      <w:r w:rsidR="002B32D6" w:rsidRPr="00521A49">
        <w:rPr>
          <w:rFonts w:ascii="GHEA Grapalat" w:hAnsi="GHEA Grapalat"/>
          <w:b/>
        </w:rPr>
        <w:t xml:space="preserve">КВАЛИФИКАЦИОННЫЕ КРИТЕРИИ И ПОРЯДОК ИХ ОЦЕНКИ </w:t>
      </w:r>
    </w:p>
    <w:p w14:paraId="38E6D4B9" w14:textId="77777777"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14:paraId="0A7BA297" w14:textId="77777777"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14:paraId="4419251D"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2</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органа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 xml:space="preserve">финансирование терроризма, эксплуатацию детей или преступление, включающее </w:t>
      </w:r>
      <w:proofErr w:type="spellStart"/>
      <w:r w:rsidR="00753E6E" w:rsidRPr="00521A49">
        <w:rPr>
          <w:rFonts w:ascii="GHEA Grapalat" w:hAnsi="GHEA Grapalat"/>
        </w:rPr>
        <w:t>трафикинг</w:t>
      </w:r>
      <w:proofErr w:type="spellEnd"/>
      <w:r w:rsidR="00753E6E" w:rsidRPr="00521A49">
        <w:rPr>
          <w:rFonts w:ascii="GHEA Grapalat" w:hAnsi="GHEA Grapalat"/>
        </w:rPr>
        <w:t xml:space="preserve">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14:paraId="13B1B476"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 xml:space="preserve">в отношении которых  административный акт, устанавливающий ответственность за </w:t>
      </w:r>
      <w:proofErr w:type="spellStart"/>
      <w:r w:rsidR="00CB2FE2" w:rsidRPr="00521A49">
        <w:rPr>
          <w:rFonts w:ascii="GHEA Grapalat" w:hAnsi="GHEA Grapalat"/>
        </w:rPr>
        <w:t>антиконкурентное</w:t>
      </w:r>
      <w:proofErr w:type="spellEnd"/>
      <w:r w:rsidR="00CB2FE2" w:rsidRPr="00521A49">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1A49">
        <w:rPr>
          <w:rFonts w:ascii="GHEA Grapalat" w:hAnsi="GHEA Grapalat"/>
        </w:rPr>
        <w:t>необжалуемым</w:t>
      </w:r>
      <w:proofErr w:type="spellEnd"/>
      <w:r w:rsidR="00CB2FE2" w:rsidRPr="00521A49">
        <w:rPr>
          <w:rFonts w:ascii="GHEA Grapalat" w:hAnsi="GHEA Grapalat"/>
        </w:rPr>
        <w:t>, а в случае обжалования оставлен без изменений</w:t>
      </w:r>
      <w:r w:rsidR="00753E6E" w:rsidRPr="00521A49">
        <w:rPr>
          <w:rFonts w:ascii="GHEA Grapalat" w:hAnsi="GHEA Grapalat"/>
        </w:rPr>
        <w:t>;</w:t>
      </w:r>
    </w:p>
    <w:p w14:paraId="2364CE10"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14:paraId="6D420251"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185FDAB5" w14:textId="77777777"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0562035" w14:textId="77777777"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731E4B8C" w14:textId="77777777" w:rsidR="006622A4" w:rsidRPr="00521A49" w:rsidRDefault="006622A4" w:rsidP="008F69B2">
      <w:pPr>
        <w:pStyle w:val="ListParagraph"/>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 xml:space="preserve">нарушил предусмотренное договором или принятое в рамках процесса </w:t>
      </w:r>
      <w:r w:rsidRPr="00521A49">
        <w:rPr>
          <w:rFonts w:ascii="GHEA Grapalat" w:hAnsi="GHEA Grapalat"/>
        </w:rPr>
        <w:lastRenderedPageBreak/>
        <w:t>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C451FD6" w14:textId="77777777" w:rsidR="006622A4" w:rsidRPr="00521A49" w:rsidRDefault="006622A4" w:rsidP="008F69B2">
      <w:pPr>
        <w:pStyle w:val="ListParagraph"/>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14:paraId="32E336D3" w14:textId="77777777"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1BB0DA6" w14:textId="77777777" w:rsidR="005A221E"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5A221E" w:rsidRPr="00521A49">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100780B5" w14:textId="77777777" w:rsidR="00BA3554"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Запрещается одновременное участие в настоящей процедуре</w:t>
      </w:r>
      <w:r w:rsidR="00F4264D" w:rsidRPr="00521A49">
        <w:rPr>
          <w:rFonts w:ascii="GHEA Grapalat" w:hAnsi="GHEA Grapalat"/>
        </w:rPr>
        <w:t xml:space="preserve"> (</w:t>
      </w:r>
      <w:r w:rsidR="00DA4643" w:rsidRPr="00521A49">
        <w:rPr>
          <w:rFonts w:ascii="GHEA Grapalat" w:hAnsi="GHEA Grapalat"/>
        </w:rPr>
        <w:t>на о</w:t>
      </w:r>
      <w:r w:rsidR="00EE7758" w:rsidRPr="00521A49">
        <w:rPr>
          <w:rFonts w:ascii="GHEA Grapalat" w:hAnsi="GHEA Grapalat"/>
        </w:rPr>
        <w:t>дин и тот же</w:t>
      </w:r>
      <w:r w:rsidR="00DA4643" w:rsidRPr="00521A49">
        <w:rPr>
          <w:rFonts w:ascii="GHEA Grapalat" w:hAnsi="GHEA Grapalat"/>
        </w:rPr>
        <w:t xml:space="preserve"> лот</w:t>
      </w:r>
      <w:r w:rsidR="00F4264D" w:rsidRPr="00521A49">
        <w:rPr>
          <w:rFonts w:ascii="GHEA Grapalat" w:hAnsi="GHEA Grapalat"/>
        </w:rPr>
        <w:t>)</w:t>
      </w:r>
      <w:r w:rsidRPr="00521A4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AE16CB5" w14:textId="77777777" w:rsidR="00D5674E" w:rsidRPr="00521A49" w:rsidRDefault="009F18D0" w:rsidP="008F69B2">
      <w:pPr>
        <w:pStyle w:val="NormalWeb"/>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rPr>
        <w:t>По смыслу пункта 119 Порядка:</w:t>
      </w:r>
    </w:p>
    <w:p w14:paraId="05142423"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14:paraId="70BB1805"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49578B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14:paraId="05440854"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E0032D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8AA4D87"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86CE01B"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14:paraId="53DE17CA"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14:paraId="0A43922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 xml:space="preserve">участник (акционер) и (или) участники (акционеры) либо члены их семей (если </w:t>
      </w:r>
      <w:r w:rsidRPr="00521A49">
        <w:rPr>
          <w:rFonts w:ascii="GHEA Grapalat" w:hAnsi="GHEA Grapalat"/>
          <w:color w:val="000000"/>
        </w:rPr>
        <w:lastRenderedPageBreak/>
        <w:t>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D49A51F"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D508BBF"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14:paraId="460E1765" w14:textId="77777777" w:rsidR="00D5674E" w:rsidRPr="00521A49" w:rsidRDefault="00D5674E" w:rsidP="008F69B2">
      <w:pPr>
        <w:widowControl w:val="0"/>
        <w:tabs>
          <w:tab w:val="left" w:pos="1134"/>
        </w:tabs>
        <w:ind w:firstLine="1134"/>
        <w:contextualSpacing/>
        <w:jc w:val="both"/>
        <w:rPr>
          <w:rFonts w:ascii="GHEA Grapalat" w:hAnsi="GHEA Grapalat"/>
          <w:color w:val="000000"/>
        </w:rPr>
      </w:pPr>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
    <w:p w14:paraId="25A46505" w14:textId="77777777"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21A49">
        <w:rPr>
          <w:rFonts w:ascii="GHEA Grapalat" w:hAnsi="GHEA Grapalat"/>
        </w:rPr>
        <w:t>Fitch</w:t>
      </w:r>
      <w:proofErr w:type="spellEnd"/>
      <w:r w:rsidR="00A425E2" w:rsidRPr="00521A49">
        <w:rPr>
          <w:rFonts w:ascii="GHEA Grapalat" w:hAnsi="GHEA Grapalat"/>
        </w:rPr>
        <w:t xml:space="preserve">, </w:t>
      </w:r>
      <w:proofErr w:type="spellStart"/>
      <w:r w:rsidR="00A425E2" w:rsidRPr="00521A49">
        <w:rPr>
          <w:rFonts w:ascii="GHEA Grapalat" w:hAnsi="GHEA Grapalat"/>
        </w:rPr>
        <w:t>Moodys</w:t>
      </w:r>
      <w:proofErr w:type="spellEnd"/>
      <w:r w:rsidR="00A425E2" w:rsidRPr="00521A49">
        <w:rPr>
          <w:rFonts w:ascii="GHEA Grapalat" w:hAnsi="GHEA Grapalat"/>
        </w:rPr>
        <w:t xml:space="preserve">, </w:t>
      </w:r>
      <w:proofErr w:type="spellStart"/>
      <w:r w:rsidR="00A425E2" w:rsidRPr="00521A49">
        <w:rPr>
          <w:rFonts w:ascii="GHEA Grapalat" w:hAnsi="GHEA Grapalat"/>
        </w:rPr>
        <w:t>Standard</w:t>
      </w:r>
      <w:proofErr w:type="spellEnd"/>
      <w:r w:rsidR="00A425E2" w:rsidRPr="00521A49">
        <w:rPr>
          <w:rFonts w:ascii="GHEA Grapalat" w:hAnsi="GHEA Grapalat"/>
        </w:rPr>
        <w:t xml:space="preserve"> &amp; </w:t>
      </w:r>
      <w:proofErr w:type="spellStart"/>
      <w:r w:rsidR="00A425E2" w:rsidRPr="00521A49">
        <w:rPr>
          <w:rFonts w:ascii="GHEA Grapalat" w:hAnsi="GHEA Grapalat"/>
        </w:rPr>
        <w:t>Poor's</w:t>
      </w:r>
      <w:proofErr w:type="spellEnd"/>
      <w:r w:rsidR="00A425E2" w:rsidRPr="00521A49">
        <w:rPr>
          <w:rFonts w:ascii="GHEA Grapalat" w:hAnsi="GHEA Grapalat"/>
        </w:rPr>
        <w:t>) как минимум в размере суверенного рейтинга Республики Армения</w:t>
      </w:r>
      <w:r w:rsidR="000964F1" w:rsidRPr="00521A49">
        <w:rPr>
          <w:rFonts w:ascii="GHEA Grapalat" w:hAnsi="GHEA Grapalat"/>
        </w:rPr>
        <w:t>.</w:t>
      </w:r>
    </w:p>
    <w:p w14:paraId="2EC436CD" w14:textId="77777777"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14:paraId="387722FA" w14:textId="77777777" w:rsidR="009E07EE" w:rsidRPr="00521A49" w:rsidRDefault="000A6B75" w:rsidP="008F69B2">
      <w:pPr>
        <w:pStyle w:val="BodyTextIndent2"/>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4D8595C1" w14:textId="77777777" w:rsidR="000A6B75" w:rsidRPr="00521A49" w:rsidRDefault="000A6B75" w:rsidP="008F69B2">
      <w:pPr>
        <w:pStyle w:val="BodyTextIndent2"/>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14:paraId="18CEEB27" w14:textId="77777777" w:rsidR="005A405F" w:rsidRPr="00521A49" w:rsidRDefault="00C366B6" w:rsidP="008F69B2">
      <w:pPr>
        <w:pStyle w:val="BodyTextIndent2"/>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51FE912" w14:textId="77777777" w:rsidR="000A6B75" w:rsidRPr="00521A49" w:rsidRDefault="00C366B6" w:rsidP="008F69B2">
      <w:pPr>
        <w:pStyle w:val="BodyTextIndent2"/>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43D3054" w14:textId="77777777" w:rsidR="00407FE2" w:rsidRDefault="00407FE2" w:rsidP="00962010">
      <w:pPr>
        <w:widowControl w:val="0"/>
        <w:spacing w:after="160"/>
        <w:jc w:val="center"/>
        <w:rPr>
          <w:rFonts w:ascii="GHEA Grapalat" w:hAnsi="GHEA Grapalat"/>
          <w:b/>
        </w:rPr>
      </w:pPr>
    </w:p>
    <w:p w14:paraId="7A73E9B8" w14:textId="77777777"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14:paraId="4BDA2490" w14:textId="77777777"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14:paraId="0AB997BC" w14:textId="77777777"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 xml:space="preserve">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w:t>
      </w:r>
      <w:r w:rsidRPr="00521A49">
        <w:rPr>
          <w:rFonts w:ascii="GHEA Grapalat" w:hAnsi="GHEA Grapalat"/>
        </w:rPr>
        <w:lastRenderedPageBreak/>
        <w:t>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14:paraId="0CFEBE99" w14:textId="77777777"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3E2A902" w14:textId="77777777"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97A78C2"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A778BCE" w14:textId="77777777"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proofErr w:type="spellStart"/>
      <w:r w:rsidR="00F9791A" w:rsidRPr="00521A49">
        <w:rPr>
          <w:rFonts w:ascii="GHEA Grapalat" w:hAnsi="GHEA Grapalat"/>
        </w:rPr>
        <w:t>ое</w:t>
      </w:r>
      <w:proofErr w:type="spellEnd"/>
      <w:r w:rsidR="00F9791A" w:rsidRPr="00521A49">
        <w:rPr>
          <w:rFonts w:ascii="GHEA Grapalat" w:hAnsi="GHEA Grapalat"/>
        </w:rPr>
        <w:t xml:space="preserve">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73B5C2A"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14:paraId="1B4B9AB1" w14:textId="77777777" w:rsidR="00407FE2" w:rsidRDefault="00407FE2" w:rsidP="00962010">
      <w:pPr>
        <w:widowControl w:val="0"/>
        <w:spacing w:after="160"/>
        <w:jc w:val="center"/>
        <w:rPr>
          <w:rFonts w:ascii="GHEA Grapalat" w:hAnsi="GHEA Grapalat"/>
          <w:b/>
        </w:rPr>
      </w:pPr>
    </w:p>
    <w:p w14:paraId="3E7A2D33" w14:textId="77777777"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14:paraId="7024E081" w14:textId="77777777"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1C5B30B" w14:textId="77777777" w:rsidR="00AD7FFC" w:rsidRPr="00315F2A" w:rsidRDefault="00AD7FFC" w:rsidP="00AD7FFC">
      <w:pPr>
        <w:pStyle w:val="BodyTextIndent2"/>
        <w:widowControl w:val="0"/>
        <w:spacing w:line="240" w:lineRule="auto"/>
        <w:ind w:firstLine="567"/>
        <w:contextualSpacing/>
        <w:rPr>
          <w:rFonts w:ascii="GHEA Grapalat" w:hAnsi="GHEA Grapalat" w:cs="Sylfaen"/>
          <w:b/>
          <w:sz w:val="24"/>
          <w:szCs w:val="24"/>
        </w:rPr>
      </w:pPr>
      <w:r w:rsidRPr="00315F2A">
        <w:rPr>
          <w:rFonts w:ascii="GHEA Grapalat" w:hAnsi="GHEA Grapalat"/>
          <w:b/>
          <w:sz w:val="24"/>
          <w:szCs w:val="24"/>
        </w:rPr>
        <w:t xml:space="preserve">Участник может подать заявку как для каждого лота, так и для нескольких или всех лотов. </w:t>
      </w:r>
    </w:p>
    <w:p w14:paraId="28728257" w14:textId="77777777" w:rsidR="00096865" w:rsidRPr="00521A49" w:rsidRDefault="000946A3" w:rsidP="00AD7FFC">
      <w:pPr>
        <w:pStyle w:val="BodyTextIndent2"/>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14:paraId="4BFF192C" w14:textId="135F221D" w:rsidR="00096865" w:rsidRPr="00521A49" w:rsidRDefault="000946A3" w:rsidP="00045332">
      <w:pPr>
        <w:pStyle w:val="BodyTextIndent2"/>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06C9F">
        <w:rPr>
          <w:rFonts w:ascii="GHEA Grapalat" w:hAnsi="GHEA Grapalat"/>
          <w:sz w:val="24"/>
          <w:szCs w:val="24"/>
        </w:rPr>
        <w:t>открытый конкурс</w:t>
      </w:r>
      <w:r w:rsidRPr="00521A49">
        <w:rPr>
          <w:rFonts w:ascii="GHEA Grapalat" w:hAnsi="GHEA Grapalat"/>
          <w:sz w:val="24"/>
          <w:szCs w:val="24"/>
        </w:rPr>
        <w:t>.</w:t>
      </w:r>
    </w:p>
    <w:p w14:paraId="14759776" w14:textId="346D56AB" w:rsidR="00805C77" w:rsidRPr="00521A49" w:rsidRDefault="00A80ECD"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r w:rsidR="00805C77" w:rsidRPr="00521A49">
        <w:rPr>
          <w:rFonts w:ascii="GHEA Grapalat" w:hAnsi="GHEA Grapalat"/>
          <w:b/>
          <w:sz w:val="24"/>
          <w:szCs w:val="24"/>
        </w:rPr>
        <w:t>г.</w:t>
      </w:r>
      <w:r w:rsidR="00B55614">
        <w:rPr>
          <w:rFonts w:ascii="GHEA Grapalat" w:hAnsi="GHEA Grapalat"/>
          <w:b/>
          <w:sz w:val="24"/>
          <w:szCs w:val="24"/>
        </w:rPr>
        <w:t xml:space="preserve"> </w:t>
      </w:r>
      <w:r w:rsidR="00805C77" w:rsidRPr="00521A49">
        <w:rPr>
          <w:rFonts w:ascii="GHEA Grapalat" w:hAnsi="GHEA Grapalat"/>
          <w:b/>
          <w:sz w:val="24"/>
          <w:szCs w:val="24"/>
        </w:rPr>
        <w:t>Ереван, ул. М.</w:t>
      </w:r>
      <w:r w:rsidR="00B55614">
        <w:rPr>
          <w:rFonts w:ascii="GHEA Grapalat" w:hAnsi="GHEA Grapalat"/>
          <w:b/>
          <w:sz w:val="24"/>
          <w:szCs w:val="24"/>
        </w:rPr>
        <w:t xml:space="preserve"> </w:t>
      </w:r>
      <w:proofErr w:type="spellStart"/>
      <w:r w:rsidR="00805C77" w:rsidRPr="00521A49">
        <w:rPr>
          <w:rFonts w:ascii="GHEA Grapalat" w:hAnsi="GHEA Grapalat"/>
          <w:b/>
          <w:sz w:val="24"/>
          <w:szCs w:val="24"/>
        </w:rPr>
        <w:t>Гераци</w:t>
      </w:r>
      <w:proofErr w:type="spellEnd"/>
      <w:r w:rsidR="00805C77" w:rsidRPr="00521A49">
        <w:rPr>
          <w:rFonts w:ascii="GHEA Grapalat" w:hAnsi="GHEA Grapalat"/>
          <w:b/>
          <w:sz w:val="24"/>
          <w:szCs w:val="24"/>
        </w:rPr>
        <w:t>, д. 12</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2156A2">
        <w:rPr>
          <w:rFonts w:ascii="GHEA Grapalat" w:hAnsi="GHEA Grapalat"/>
          <w:b/>
          <w:sz w:val="24"/>
          <w:szCs w:val="24"/>
        </w:rPr>
        <w:t>1</w:t>
      </w:r>
      <w:r w:rsidR="00B06C9F">
        <w:rPr>
          <w:rFonts w:ascii="GHEA Grapalat" w:hAnsi="GHEA Grapalat"/>
          <w:b/>
          <w:sz w:val="24"/>
          <w:szCs w:val="24"/>
        </w:rPr>
        <w:t>6</w:t>
      </w:r>
      <w:r w:rsidR="002156A2">
        <w:rPr>
          <w:rFonts w:ascii="GHEA Grapalat" w:hAnsi="GHEA Grapalat"/>
          <w:b/>
          <w:sz w:val="24"/>
          <w:szCs w:val="24"/>
        </w:rPr>
        <w:t xml:space="preserve">:30 </w:t>
      </w:r>
      <w:r w:rsidR="00805C77" w:rsidRPr="00521A49">
        <w:rPr>
          <w:rFonts w:ascii="GHEA Grapalat" w:hAnsi="GHEA Grapalat"/>
          <w:b/>
          <w:sz w:val="24"/>
          <w:szCs w:val="24"/>
        </w:rPr>
        <w:t xml:space="preserve">часов </w:t>
      </w:r>
      <w:r w:rsidR="00B06C9F">
        <w:rPr>
          <w:rFonts w:ascii="GHEA Grapalat" w:hAnsi="GHEA Grapalat"/>
          <w:b/>
          <w:sz w:val="24"/>
          <w:szCs w:val="24"/>
        </w:rPr>
        <w:t>10</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14:paraId="7E40419C" w14:textId="455AF80D" w:rsidR="00A80ECD" w:rsidRPr="00521A49" w:rsidRDefault="00805C77"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A77E79">
        <w:rPr>
          <w:rFonts w:ascii="GHEA Grapalat" w:hAnsi="GHEA Grapalat"/>
          <w:b/>
          <w:sz w:val="24"/>
          <w:szCs w:val="24"/>
        </w:rPr>
        <w:t xml:space="preserve">Вардан </w:t>
      </w:r>
      <w:proofErr w:type="spellStart"/>
      <w:r w:rsidR="00A77E79">
        <w:rPr>
          <w:rFonts w:ascii="GHEA Grapalat" w:hAnsi="GHEA Grapalat"/>
          <w:b/>
          <w:sz w:val="24"/>
          <w:szCs w:val="24"/>
        </w:rPr>
        <w:t>Оганнисян</w:t>
      </w:r>
      <w:proofErr w:type="spellEnd"/>
      <w:r w:rsidRPr="00521A49">
        <w:rPr>
          <w:rFonts w:ascii="GHEA Grapalat" w:hAnsi="GHEA Grapalat"/>
          <w:sz w:val="24"/>
          <w:szCs w:val="24"/>
        </w:rPr>
        <w:t xml:space="preserve">. </w:t>
      </w:r>
      <w:r w:rsidR="00A80ECD" w:rsidRPr="00521A49">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w:t>
      </w:r>
      <w:r w:rsidR="00A80ECD" w:rsidRPr="00521A49">
        <w:rPr>
          <w:rFonts w:ascii="GHEA Grapalat" w:hAnsi="GHEA Grapalat"/>
          <w:sz w:val="24"/>
          <w:szCs w:val="24"/>
        </w:rPr>
        <w:lastRenderedPageBreak/>
        <w:t>регистрируются, и в течение двух рабочих дней, следующих за днем их получения, возвращаются секретарем.</w:t>
      </w:r>
    </w:p>
    <w:p w14:paraId="02220346" w14:textId="77777777" w:rsidR="00B67CCD" w:rsidRPr="00521A49" w:rsidRDefault="00B67CCD" w:rsidP="00045332">
      <w:pPr>
        <w:pStyle w:val="BodyTextIndent2"/>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14:paraId="6DE442CF"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521A49">
        <w:rPr>
          <w:rFonts w:ascii="GHEA Grapalat" w:hAnsi="GHEA Grapalat"/>
        </w:rPr>
        <w:t>, которое включает:</w:t>
      </w:r>
    </w:p>
    <w:p w14:paraId="68E3E9BF"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и данных аффилированных с ним лиц</w:t>
      </w:r>
      <w:r w:rsidRPr="00521A49">
        <w:rPr>
          <w:rFonts w:ascii="GHEA Grapalat" w:hAnsi="GHEA Grapalat"/>
        </w:rPr>
        <w:t xml:space="preserve"> требованиям права на участие, установленным настоящим приглашением;</w:t>
      </w:r>
    </w:p>
    <w:p w14:paraId="0A8B408C" w14:textId="77777777"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14:paraId="1B37ED83"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 в рамках настоящей процедуры</w:t>
      </w:r>
    </w:p>
    <w:p w14:paraId="4B9F8C56"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w:t>
      </w:r>
      <w:proofErr w:type="spellStart"/>
      <w:r w:rsidRPr="00521A49">
        <w:rPr>
          <w:rFonts w:ascii="GHEA Grapalat" w:hAnsi="GHEA Grapalat"/>
        </w:rPr>
        <w:t>взаимосвязянных</w:t>
      </w:r>
      <w:proofErr w:type="spellEnd"/>
      <w:r w:rsidRPr="00521A49">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42D79F9A" w14:textId="77777777"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521A49">
        <w:rPr>
          <w:rFonts w:ascii="GHEA Grapalat" w:hAnsi="GHEA Grapalat"/>
          <w:sz w:val="24"/>
          <w:szCs w:val="24"/>
        </w:rPr>
        <w:t>деклация</w:t>
      </w:r>
      <w:proofErr w:type="spellEnd"/>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14:paraId="6512A10C" w14:textId="77777777"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521A49">
        <w:rPr>
          <w:rFonts w:ascii="GHEA Grapalat" w:hAnsi="GHEA Grapalat"/>
          <w:sz w:val="24"/>
          <w:szCs w:val="24"/>
        </w:rPr>
        <w:t>модель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14:paraId="16B93BDA" w14:textId="77777777"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14:paraId="5B39E2A6" w14:textId="77777777"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6B8ECF2" w14:textId="77777777"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F66D64F"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773858BB" w14:textId="77777777"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14:paraId="47B0FB70"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FootnoteReference"/>
          <w:rFonts w:ascii="GHEA Grapalat" w:hAnsi="GHEA Grapalat" w:cs="Sylfaen"/>
        </w:rPr>
        <w:footnoteReference w:customMarkFollows="1" w:id="1"/>
        <w:t>7</w:t>
      </w:r>
    </w:p>
    <w:p w14:paraId="6BAADB1D" w14:textId="639A610A" w:rsidR="00721677"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w:t>
      </w:r>
      <w:r w:rsidRPr="00521A49">
        <w:rPr>
          <w:rFonts w:ascii="GHEA Grapalat" w:hAnsi="GHEA Grapalat" w:cs="Sylfaen"/>
          <w:sz w:val="24"/>
          <w:szCs w:val="24"/>
        </w:rPr>
        <w:lastRenderedPageBreak/>
        <w:t>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4899FD7" w14:textId="4A406E4E" w:rsidR="00A77E79" w:rsidRDefault="00A77E79" w:rsidP="00045332">
      <w:pPr>
        <w:pStyle w:val="norm"/>
        <w:widowControl w:val="0"/>
        <w:spacing w:line="240" w:lineRule="auto"/>
        <w:ind w:firstLine="567"/>
        <w:contextualSpacing/>
        <w:rPr>
          <w:rFonts w:ascii="GHEA Grapalat" w:hAnsi="GHEA Grapalat" w:cs="Sylfaen"/>
          <w:sz w:val="24"/>
          <w:szCs w:val="24"/>
        </w:rPr>
      </w:pPr>
    </w:p>
    <w:p w14:paraId="1591AD07" w14:textId="77777777"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14:paraId="10A7A4EF" w14:textId="77777777"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A6F31EE" w14:textId="77777777"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6DB276A" w14:textId="77777777"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083F0F1"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14:paraId="60BF0273"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ACDD8C3" w14:textId="77777777"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66016DC1" w14:textId="77777777"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w:t>
      </w:r>
      <w:proofErr w:type="spellStart"/>
      <w:r w:rsidR="004853A7" w:rsidRPr="00521A49">
        <w:rPr>
          <w:rFonts w:ascii="GHEA Grapalat" w:hAnsi="GHEA Grapalat"/>
          <w:sz w:val="24"/>
          <w:szCs w:val="24"/>
        </w:rPr>
        <w:t>го</w:t>
      </w:r>
      <w:proofErr w:type="spellEnd"/>
      <w:r w:rsidR="004853A7" w:rsidRPr="00521A49">
        <w:rPr>
          <w:rFonts w:ascii="GHEA Grapalat" w:hAnsi="GHEA Grapalat"/>
          <w:sz w:val="24"/>
          <w:szCs w:val="24"/>
        </w:rPr>
        <w:t xml:space="preserve">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14:paraId="5FDC78CD" w14:textId="77777777"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14:paraId="28133BB2" w14:textId="77777777"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 xml:space="preserve">ложения, </w:t>
      </w:r>
      <w:proofErr w:type="spellStart"/>
      <w:r w:rsidR="00413595" w:rsidRPr="00521A49">
        <w:rPr>
          <w:rFonts w:ascii="GHEA Grapalat" w:hAnsi="GHEA Grapalat"/>
          <w:sz w:val="24"/>
          <w:szCs w:val="24"/>
        </w:rPr>
        <w:t>лумы</w:t>
      </w:r>
      <w:proofErr w:type="spellEnd"/>
      <w:r w:rsidR="00413595" w:rsidRPr="00521A49">
        <w:rPr>
          <w:rFonts w:ascii="GHEA Grapalat" w:hAnsi="GHEA Grapalat"/>
          <w:sz w:val="24"/>
          <w:szCs w:val="24"/>
        </w:rPr>
        <w:t xml:space="preserve"> указаны в цифрах.</w:t>
      </w:r>
    </w:p>
    <w:p w14:paraId="04E5F2BC" w14:textId="77777777"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49DCC53" w14:textId="77777777" w:rsidR="00096865" w:rsidRPr="00521A49" w:rsidRDefault="00096865" w:rsidP="0066642D">
      <w:pPr>
        <w:pStyle w:val="BodyTextIndent2"/>
        <w:widowControl w:val="0"/>
        <w:spacing w:line="240" w:lineRule="auto"/>
        <w:ind w:firstLine="567"/>
        <w:rPr>
          <w:rFonts w:ascii="GHEA Grapalat" w:hAnsi="GHEA Grapalat"/>
          <w:sz w:val="24"/>
          <w:szCs w:val="24"/>
        </w:rPr>
      </w:pPr>
    </w:p>
    <w:p w14:paraId="34B43E35" w14:textId="77777777" w:rsidR="00C407B5" w:rsidRPr="00521A49" w:rsidRDefault="00C407B5" w:rsidP="00962010">
      <w:pPr>
        <w:widowControl w:val="0"/>
        <w:spacing w:after="160"/>
        <w:ind w:left="567" w:right="565"/>
        <w:jc w:val="center"/>
        <w:rPr>
          <w:rFonts w:ascii="GHEA Grapalat" w:hAnsi="GHEA Grapalat"/>
          <w:b/>
        </w:rPr>
        <w:sectPr w:rsidR="00C407B5" w:rsidRPr="00521A49" w:rsidSect="00B55614">
          <w:footerReference w:type="default" r:id="rId8"/>
          <w:footnotePr>
            <w:pos w:val="beneathText"/>
            <w:numStart w:val="8"/>
          </w:footnotePr>
          <w:pgSz w:w="11906" w:h="16838" w:code="9"/>
          <w:pgMar w:top="709" w:right="707" w:bottom="1134" w:left="709" w:header="561" w:footer="561" w:gutter="0"/>
          <w:cols w:space="720"/>
          <w:docGrid w:linePitch="326"/>
        </w:sectPr>
      </w:pPr>
    </w:p>
    <w:p w14:paraId="01C3379F" w14:textId="77777777"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14:paraId="3939835D"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E714DE4"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1F7ACB9" w14:textId="77777777" w:rsidR="00830BA2" w:rsidRPr="00221C7B" w:rsidRDefault="00830BA2" w:rsidP="00830BA2">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55AA0A79" w14:textId="77777777" w:rsidR="00830BA2" w:rsidRPr="00681F45" w:rsidRDefault="00830BA2" w:rsidP="00830BA2">
      <w:pPr>
        <w:widowControl w:val="0"/>
        <w:tabs>
          <w:tab w:val="left" w:pos="1134"/>
        </w:tabs>
        <w:spacing w:after="160"/>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14:paraId="7760B8EB" w14:textId="77777777" w:rsidR="00830BA2" w:rsidRPr="009044F1" w:rsidRDefault="00830BA2" w:rsidP="00830BA2">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Pr>
          <w:rFonts w:ascii="GHEA Grapalat" w:hAnsi="GHEA Grapalat"/>
        </w:rPr>
        <w:t>цены закупки</w:t>
      </w:r>
      <w:r w:rsidRPr="009044F1">
        <w:rPr>
          <w:rFonts w:ascii="GHEA Grapalat" w:hAnsi="GHEA Grapalat"/>
        </w:rPr>
        <w:t xml:space="preserve">. </w:t>
      </w:r>
      <w:r w:rsidRPr="003C6EB1">
        <w:rPr>
          <w:rFonts w:ascii="GHEA Grapalat" w:hAnsi="GHEA Grapalat"/>
        </w:rPr>
        <w:t xml:space="preserve">Если ценовое предложение участника превышает цену </w:t>
      </w:r>
      <w:r>
        <w:rPr>
          <w:rFonts w:ascii="GHEA Grapalat" w:hAnsi="GHEA Grapalat"/>
        </w:rPr>
        <w:t>за</w:t>
      </w:r>
      <w:r w:rsidRPr="003C6EB1">
        <w:rPr>
          <w:rFonts w:ascii="GHEA Grapalat" w:hAnsi="GHEA Grapalat"/>
        </w:rPr>
        <w:t>купки, то размер обеспечения заявки равен пяти процентам ценового предложения</w:t>
      </w:r>
      <w:r>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54A2FDF7" w14:textId="77777777" w:rsidR="00830BA2" w:rsidRPr="009044F1" w:rsidRDefault="00830BA2" w:rsidP="00830BA2">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Pr="007A2CBF">
        <w:rPr>
          <w:rFonts w:ascii="GHEA Grapalat" w:hAnsi="GHEA Grapalat"/>
        </w:rPr>
        <w:t>следующих за истечением периода ожидания</w:t>
      </w:r>
      <w:r>
        <w:rPr>
          <w:rFonts w:ascii="GHEA Grapalat" w:hAnsi="GHEA Grapalat"/>
        </w:rPr>
        <w:t>, если результаты 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BF5CA78" w14:textId="77777777" w:rsidR="00830BA2" w:rsidRPr="009044F1" w:rsidRDefault="00830BA2" w:rsidP="00830BA2">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proofErr w:type="spellStart"/>
      <w:r>
        <w:rPr>
          <w:rFonts w:ascii="GHEA Grapalat" w:hAnsi="GHEA Grapalat"/>
        </w:rPr>
        <w:t>предусмотрении</w:t>
      </w:r>
      <w:proofErr w:type="spellEnd"/>
      <w:r>
        <w:rPr>
          <w:rFonts w:ascii="GHEA Grapalat" w:hAnsi="GHEA Grapalat"/>
        </w:rPr>
        <w:t xml:space="preserve">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 xml:space="preserve">Если в течение шести месяцев со дня заключения договора финансовые средства для исполнения договора не </w:t>
      </w:r>
      <w:proofErr w:type="spellStart"/>
      <w:r w:rsidRPr="001D6EBF">
        <w:rPr>
          <w:rFonts w:ascii="GHEA Grapalat" w:hAnsi="GHEA Grapalat"/>
        </w:rPr>
        <w:t>предусмотр</w:t>
      </w:r>
      <w:r>
        <w:rPr>
          <w:rFonts w:ascii="GHEA Grapalat" w:hAnsi="GHEA Grapalat"/>
        </w:rPr>
        <w:t>иваются</w:t>
      </w:r>
      <w:proofErr w:type="spellEnd"/>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3D7F6E">
        <w:rPr>
          <w:rFonts w:ascii="GHEA Grapalat" w:hAnsi="GHEA Grapalat"/>
          <w:vertAlign w:val="superscript"/>
        </w:rPr>
        <w:t>9.1</w:t>
      </w:r>
    </w:p>
    <w:p w14:paraId="6F6519FC" w14:textId="77777777" w:rsidR="00830BA2" w:rsidRPr="00EA262B" w:rsidRDefault="00830BA2" w:rsidP="00830BA2">
      <w:pPr>
        <w:widowControl w:val="0"/>
        <w:tabs>
          <w:tab w:val="left" w:pos="1134"/>
        </w:tabs>
        <w:ind w:firstLine="567"/>
        <w:jc w:val="both"/>
        <w:rPr>
          <w:rFonts w:ascii="GHEA Grapalat" w:hAnsi="GHEA Grapalat"/>
        </w:rPr>
      </w:pPr>
      <w:r w:rsidRPr="00B2678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sidRPr="000D4D0B">
        <w:rPr>
          <w:rFonts w:ascii="GHEA Grapalat" w:hAnsi="GHEA Grapalat"/>
        </w:rPr>
        <w:t>:</w:t>
      </w:r>
    </w:p>
    <w:p w14:paraId="14A2C1D3" w14:textId="77777777" w:rsidR="00830BA2" w:rsidRPr="00B2678A" w:rsidRDefault="00830BA2" w:rsidP="00830BA2">
      <w:pPr>
        <w:widowControl w:val="0"/>
        <w:tabs>
          <w:tab w:val="left" w:pos="1134"/>
        </w:tabs>
        <w:ind w:firstLine="567"/>
        <w:jc w:val="both"/>
        <w:rPr>
          <w:rFonts w:ascii="GHEA Grapalat" w:hAnsi="GHEA Grapalat"/>
        </w:rPr>
      </w:pPr>
      <w:r w:rsidRPr="00B2678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B2678A">
        <w:rPr>
          <w:rFonts w:ascii="GHEA Grapalat" w:hAnsi="GHEA Grapalat"/>
        </w:rPr>
        <w:t xml:space="preserve"> </w:t>
      </w:r>
      <w:r>
        <w:rPr>
          <w:rFonts w:ascii="GHEA Grapalat" w:hAnsi="GHEA Grapalat"/>
        </w:rPr>
        <w:t>РА</w:t>
      </w:r>
      <w:r w:rsidRPr="003226FA">
        <w:rPr>
          <w:rFonts w:ascii="GHEA Grapalat" w:hAnsi="GHEA Grapalat"/>
        </w:rPr>
        <w:t xml:space="preserve"> </w:t>
      </w:r>
      <w:r w:rsidRPr="00B2678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B2678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B2678A">
        <w:rPr>
          <w:rFonts w:ascii="GHEA Grapalat" w:hAnsi="GHEA Grapalat"/>
        </w:rPr>
        <w:t xml:space="preserve">, </w:t>
      </w:r>
    </w:p>
    <w:p w14:paraId="42F27712" w14:textId="77777777" w:rsidR="00830BA2" w:rsidRPr="00B2678A" w:rsidRDefault="00830BA2" w:rsidP="00830BA2">
      <w:pPr>
        <w:widowControl w:val="0"/>
        <w:tabs>
          <w:tab w:val="left" w:pos="1134"/>
        </w:tabs>
        <w:ind w:firstLine="567"/>
        <w:jc w:val="both"/>
        <w:rPr>
          <w:rFonts w:ascii="GHEA Grapalat" w:hAnsi="GHEA Grapalat"/>
        </w:rPr>
      </w:pPr>
      <w:r w:rsidRPr="00B2678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B2678A">
        <w:rPr>
          <w:rFonts w:ascii="GHEA Grapalat" w:hAnsi="GHEA Grapalat"/>
        </w:rPr>
        <w:t xml:space="preserve"> выдавш</w:t>
      </w:r>
      <w:r>
        <w:rPr>
          <w:rFonts w:ascii="GHEA Grapalat" w:hAnsi="GHEA Grapalat"/>
        </w:rPr>
        <w:t xml:space="preserve">ий </w:t>
      </w:r>
      <w:r w:rsidRPr="00B2678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ACEC8F3" w14:textId="77777777" w:rsidR="00830BA2" w:rsidRPr="00681F45" w:rsidRDefault="00830BA2" w:rsidP="00830BA2">
      <w:pPr>
        <w:widowControl w:val="0"/>
        <w:tabs>
          <w:tab w:val="left" w:pos="1134"/>
        </w:tabs>
        <w:spacing w:after="160"/>
        <w:ind w:firstLine="567"/>
        <w:jc w:val="both"/>
        <w:rPr>
          <w:rFonts w:ascii="GHEA Grapalat" w:hAnsi="GHEA Grapalat"/>
        </w:rPr>
      </w:pPr>
      <w:r w:rsidRPr="009044F1">
        <w:rPr>
          <w:rFonts w:ascii="GHEA Grapalat" w:hAnsi="GHEA Grapalat"/>
        </w:rPr>
        <w:t>7.2.</w:t>
      </w:r>
      <w:r w:rsidRPr="005114D0">
        <w:rPr>
          <w:rFonts w:ascii="GHEA Grapalat" w:hAnsi="GHEA Grapalat"/>
        </w:rPr>
        <w:tab/>
      </w:r>
      <w:r w:rsidRPr="009044F1">
        <w:rPr>
          <w:rFonts w:ascii="GHEA Grapalat" w:hAnsi="GHEA Grapalat"/>
        </w:rPr>
        <w:t>При организации проце</w:t>
      </w:r>
      <w:r>
        <w:rPr>
          <w:rFonts w:ascii="GHEA Grapalat" w:hAnsi="GHEA Grapalat"/>
        </w:rPr>
        <w:t>дуры закупки по лотам если:</w:t>
      </w:r>
    </w:p>
    <w:p w14:paraId="1A000332" w14:textId="77777777" w:rsidR="00830BA2" w:rsidRPr="00FF4B9E" w:rsidRDefault="00830BA2" w:rsidP="00830BA2">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Pr="00A502FC">
        <w:rPr>
          <w:rFonts w:ascii="GHEA Grapalat" w:hAnsi="GHEA Grapalat"/>
        </w:rPr>
        <w:tab/>
        <w:t>участник подает заявку на более чем один лот, то может представить обеспечение заявки как для каждого лота в отдельности, так и для всех лотов. В</w:t>
      </w:r>
      <w:r w:rsidRPr="00A502FC">
        <w:rPr>
          <w:rFonts w:ascii="Courier New" w:hAnsi="Courier New" w:cs="Courier New"/>
        </w:rPr>
        <w:t> </w:t>
      </w:r>
      <w:r w:rsidRPr="00A502FC">
        <w:rPr>
          <w:rFonts w:ascii="GHEA Grapalat" w:hAnsi="GHEA Grapalat"/>
        </w:rPr>
        <w:t xml:space="preserve">случае представления </w:t>
      </w:r>
      <w:r w:rsidRPr="00A502FC">
        <w:rPr>
          <w:rFonts w:ascii="GHEA Grapalat" w:hAnsi="GHEA Grapalat"/>
        </w:rPr>
        <w:lastRenderedPageBreak/>
        <w:t>одного обеспечения заявки, его сумма исчисляется в отношении общей суммы цен закупок  по</w:t>
      </w:r>
      <w:r w:rsidRPr="00A502FC">
        <w:rPr>
          <w:rFonts w:ascii="Courier New" w:hAnsi="Courier New" w:cs="Courier New"/>
        </w:rPr>
        <w:t> </w:t>
      </w:r>
      <w:r w:rsidRPr="00A502FC">
        <w:rPr>
          <w:rFonts w:ascii="GHEA Grapalat" w:hAnsi="GHEA Grapalat"/>
        </w:rPr>
        <w:t>представленным лотам,</w:t>
      </w:r>
      <w:r w:rsidRPr="00A502FC">
        <w:rPr>
          <w:rFonts w:ascii="GHEA Grapalat" w:hAnsi="GHEA Grapalat"/>
          <w:color w:val="000000" w:themeColor="text1"/>
        </w:rPr>
        <w:t xml:space="preserve"> </w:t>
      </w:r>
      <w:r w:rsidRPr="00A502FC">
        <w:rPr>
          <w:rFonts w:ascii="GHEA Grapalat" w:hAnsi="GHEA Grapalat"/>
        </w:rPr>
        <w:t xml:space="preserve">а в том случае </w:t>
      </w:r>
      <w:r w:rsidRPr="00A502FC">
        <w:rPr>
          <w:rFonts w:ascii="GHEA Grapalat" w:hAnsi="GHEA Grapalat"/>
          <w:lang w:val="en-US"/>
        </w:rPr>
        <w:t>e</w:t>
      </w:r>
      <w:proofErr w:type="spellStart"/>
      <w:r w:rsidRPr="00A502FC">
        <w:rPr>
          <w:rFonts w:ascii="GHEA Grapalat" w:hAnsi="GHEA Grapalat"/>
        </w:rPr>
        <w:t>сли</w:t>
      </w:r>
      <w:proofErr w:type="spellEnd"/>
      <w:r w:rsidRPr="00A502FC">
        <w:rPr>
          <w:rFonts w:ascii="GHEA Grapalat" w:hAnsi="GHEA Grapalat"/>
        </w:rPr>
        <w:t xml:space="preserve"> ценовые предложения превышают цены закупки - в отношении общей суммы ценовых предложений</w:t>
      </w:r>
      <w:r w:rsidRPr="00FF4B9E">
        <w:rPr>
          <w:rFonts w:ascii="GHEA Grapalat" w:hAnsi="GHEA Grapalat"/>
        </w:rPr>
        <w:t>,</w:t>
      </w:r>
      <w:r w:rsidRPr="00A502FC">
        <w:rPr>
          <w:rFonts w:ascii="GHEA Grapalat" w:hAnsi="GHEA Grapalat"/>
          <w:color w:val="000000" w:themeColor="text1"/>
        </w:rPr>
        <w:t xml:space="preserve"> с учетом </w:t>
      </w:r>
      <w:r w:rsidRPr="00A502FC">
        <w:rPr>
          <w:rFonts w:ascii="GHEA Grapalat" w:hAnsi="GHEA Grapalat" w:cs="Sylfaen"/>
        </w:rPr>
        <w:t>требований абзаца «д» подпункта 1 пункта 32 Порядка;</w:t>
      </w:r>
    </w:p>
    <w:p w14:paraId="0D8764D1" w14:textId="77777777" w:rsidR="00830BA2" w:rsidRPr="00C35487" w:rsidRDefault="00830BA2" w:rsidP="00830BA2">
      <w:pPr>
        <w:widowControl w:val="0"/>
        <w:tabs>
          <w:tab w:val="left" w:pos="1134"/>
        </w:tabs>
        <w:spacing w:after="160"/>
        <w:ind w:firstLine="567"/>
        <w:jc w:val="both"/>
      </w:pPr>
      <w:r w:rsidRPr="009044F1">
        <w:rPr>
          <w:rFonts w:ascii="GHEA Grapalat" w:hAnsi="GHEA Grapalat"/>
        </w:rPr>
        <w:t>б.</w:t>
      </w:r>
      <w:r w:rsidRPr="005114D0">
        <w:rPr>
          <w:rFonts w:ascii="GHEA Grapalat" w:hAnsi="GHEA Grapalat"/>
        </w:rPr>
        <w:tab/>
      </w:r>
      <w:r w:rsidRPr="00D667DA">
        <w:rPr>
          <w:rFonts w:ascii="GHEA Grapalat" w:hAnsi="GHEA Grapalat"/>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D667DA">
        <w:rPr>
          <w:rStyle w:val="FootnoteReference"/>
        </w:rPr>
        <w:footnoteReference w:customMarkFollows="1" w:id="2"/>
        <w:t>9</w:t>
      </w:r>
    </w:p>
    <w:p w14:paraId="1E335CA0"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w:hAnsi="GHEA Grapalat"/>
        </w:rPr>
        <w:t>Участник выплачивает обеспечение заявки, если он:</w:t>
      </w:r>
    </w:p>
    <w:p w14:paraId="33753088"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31D3930B"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1CBCEB55" w14:textId="77777777" w:rsidR="00830BA2" w:rsidRPr="007F263C" w:rsidRDefault="00830BA2" w:rsidP="00830BA2">
      <w:pPr>
        <w:widowControl w:val="0"/>
        <w:tabs>
          <w:tab w:val="left" w:pos="1134"/>
        </w:tabs>
        <w:spacing w:after="160"/>
        <w:ind w:firstLine="567"/>
        <w:jc w:val="both"/>
        <w:rPr>
          <w:rFonts w:ascii="GHEA Grapalat" w:hAnsi="GHEA Grapalat"/>
        </w:rPr>
      </w:pPr>
      <w:r>
        <w:rPr>
          <w:rFonts w:ascii="GHEA Grapalat" w:hAnsi="GHEA Grapalat"/>
        </w:rPr>
        <w:t xml:space="preserve">7.4 </w:t>
      </w:r>
      <w:r w:rsidRPr="009044F1">
        <w:rPr>
          <w:rFonts w:ascii="GHEA Grapalat" w:hAnsi="GHEA Grapalat"/>
        </w:rPr>
        <w:t>Обеспечение заявки должно быть действительн</w:t>
      </w:r>
      <w:r>
        <w:rPr>
          <w:rFonts w:ascii="GHEA Grapalat" w:hAnsi="GHEA Grapalat"/>
        </w:rPr>
        <w:t>ым</w:t>
      </w:r>
      <w:r w:rsidRPr="009044F1">
        <w:rPr>
          <w:rFonts w:ascii="GHEA Grapalat" w:hAnsi="GHEA Grapalat"/>
        </w:rPr>
        <w:t xml:space="preserve"> в течение 90</w:t>
      </w:r>
      <w:r>
        <w:rPr>
          <w:rFonts w:ascii="Courier New" w:hAnsi="Courier New" w:cs="Courier New"/>
        </w:rPr>
        <w:t> </w:t>
      </w:r>
      <w:r w:rsidRPr="009044F1">
        <w:rPr>
          <w:rFonts w:ascii="GHEA Grapalat" w:hAnsi="GHEA Grapalat"/>
        </w:rPr>
        <w:t xml:space="preserve">(девяноста) </w:t>
      </w:r>
      <w:r>
        <w:rPr>
          <w:rFonts w:ascii="GHEA Grapalat" w:hAnsi="GHEA Grapalat"/>
        </w:rPr>
        <w:t xml:space="preserve">рабочих </w:t>
      </w:r>
      <w:r w:rsidRPr="009044F1">
        <w:rPr>
          <w:rFonts w:ascii="GHEA Grapalat" w:hAnsi="GHEA Grapalat"/>
        </w:rPr>
        <w:t>дней со дня</w:t>
      </w:r>
      <w:r>
        <w:rPr>
          <w:rFonts w:ascii="GHEA Grapalat" w:hAnsi="GHEA Grapalat"/>
        </w:rPr>
        <w:t xml:space="preserve"> </w:t>
      </w:r>
      <w:r w:rsidRPr="009F6BFE">
        <w:rPr>
          <w:rFonts w:ascii="GHEA Grapalat" w:hAnsi="GHEA Grapalat"/>
        </w:rPr>
        <w:t>истечения крайнего срока</w:t>
      </w:r>
      <w:r w:rsidRPr="009044F1">
        <w:rPr>
          <w:rFonts w:ascii="GHEA Grapalat" w:hAnsi="GHEA Grapalat"/>
        </w:rPr>
        <w:t xml:space="preserve"> подачи заяв</w:t>
      </w:r>
      <w:r>
        <w:rPr>
          <w:rFonts w:ascii="GHEA Grapalat" w:hAnsi="GHEA Grapalat"/>
        </w:rPr>
        <w:t>о</w:t>
      </w:r>
      <w:r w:rsidRPr="009044F1">
        <w:rPr>
          <w:rFonts w:ascii="GHEA Grapalat" w:hAnsi="GHEA Grapalat"/>
        </w:rPr>
        <w:t>к.</w:t>
      </w:r>
      <w:r w:rsidRPr="00CD5802">
        <w:rPr>
          <w:rFonts w:ascii="GHEA Grapalat" w:hAnsi="GHEA Grapalat"/>
          <w:vertAlign w:val="superscript"/>
        </w:rPr>
        <w:t>9.2</w:t>
      </w:r>
      <w:r w:rsidRPr="009044F1">
        <w:rPr>
          <w:rFonts w:ascii="GHEA Grapalat" w:hAnsi="GHEA Grapalat"/>
        </w:rPr>
        <w:t xml:space="preserve"> </w:t>
      </w:r>
    </w:p>
    <w:p w14:paraId="169CE9A8" w14:textId="77777777" w:rsidR="00830BA2" w:rsidRPr="007F263C" w:rsidRDefault="00830BA2" w:rsidP="00830BA2">
      <w:pPr>
        <w:widowControl w:val="0"/>
        <w:tabs>
          <w:tab w:val="left" w:pos="1134"/>
        </w:tabs>
        <w:spacing w:after="160"/>
        <w:ind w:firstLine="567"/>
        <w:jc w:val="both"/>
        <w:rPr>
          <w:rFonts w:ascii="GHEA Grapalat" w:hAnsi="GHEA Grapalat"/>
        </w:rPr>
      </w:pPr>
      <w:r>
        <w:rPr>
          <w:rFonts w:ascii="GHEA Grapalat" w:hAnsi="GHEA Grapalat"/>
        </w:rPr>
        <w:t xml:space="preserve">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w:t>
      </w:r>
      <w:proofErr w:type="spellStart"/>
      <w:r>
        <w:rPr>
          <w:rFonts w:ascii="GHEA Grapalat" w:hAnsi="GHEA Grapalat"/>
        </w:rPr>
        <w:t>вылаты</w:t>
      </w:r>
      <w:proofErr w:type="spellEnd"/>
      <w:r>
        <w:rPr>
          <w:rFonts w:ascii="GHEA Grapalat" w:hAnsi="GHEA Grapalat"/>
        </w:rPr>
        <w:t xml:space="preserve">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0BC62323" w14:textId="1CBC9A57" w:rsidR="00FA0E41" w:rsidRPr="00521A49" w:rsidRDefault="00830BA2" w:rsidP="00830BA2">
      <w:pPr>
        <w:widowControl w:val="0"/>
        <w:spacing w:after="160"/>
        <w:ind w:firstLine="567"/>
        <w:jc w:val="center"/>
        <w:rPr>
          <w:rFonts w:ascii="GHEA Grapalat" w:hAnsi="GHEA Grapalat"/>
          <w:b/>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4B3E9A34" w14:textId="77777777"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14:paraId="3BAEA857" w14:textId="32AC3BB6" w:rsidR="006463DE" w:rsidRPr="00521A49" w:rsidRDefault="00FD2748" w:rsidP="00B55614">
      <w:pPr>
        <w:pStyle w:val="BodyTextIndent2"/>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B06C9F">
        <w:rPr>
          <w:rFonts w:ascii="GHEA Grapalat" w:hAnsi="GHEA Grapalat"/>
          <w:b/>
          <w:sz w:val="24"/>
          <w:szCs w:val="24"/>
        </w:rPr>
        <w:t>10</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 xml:space="preserve">й день в </w:t>
      </w:r>
      <w:r w:rsidR="002156A2">
        <w:rPr>
          <w:rFonts w:ascii="GHEA Grapalat" w:hAnsi="GHEA Grapalat"/>
          <w:b/>
          <w:sz w:val="24"/>
          <w:szCs w:val="24"/>
        </w:rPr>
        <w:t>1</w:t>
      </w:r>
      <w:r w:rsidR="00B06C9F">
        <w:rPr>
          <w:rFonts w:ascii="GHEA Grapalat" w:hAnsi="GHEA Grapalat"/>
          <w:b/>
          <w:sz w:val="24"/>
          <w:szCs w:val="24"/>
        </w:rPr>
        <w:t>6</w:t>
      </w:r>
      <w:r w:rsidR="002156A2">
        <w:rPr>
          <w:rFonts w:ascii="GHEA Grapalat" w:hAnsi="GHEA Grapalat"/>
          <w:b/>
          <w:sz w:val="24"/>
          <w:szCs w:val="24"/>
        </w:rPr>
        <w:t xml:space="preserve">:30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14:paraId="367CD737" w14:textId="77777777"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14:paraId="6E592900" w14:textId="77777777"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
    <w:p w14:paraId="6D86E4E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 xml:space="preserve">после передачи председателю (председательствующему на заседании) документов, </w:t>
      </w:r>
      <w:r w:rsidRPr="00521A49">
        <w:rPr>
          <w:rFonts w:ascii="GHEA Grapalat" w:hAnsi="GHEA Grapalat"/>
        </w:rPr>
        <w:lastRenderedPageBreak/>
        <w:t>указанных в подпункте 1 настоящего пункта, комиссия оценивает:</w:t>
      </w:r>
    </w:p>
    <w:p w14:paraId="6B084E27"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8AB1F1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б.</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14:paraId="17D45EA5" w14:textId="77777777"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93F96A4" w14:textId="77777777"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14:paraId="2782DBFC" w14:textId="77777777"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w:t>
      </w:r>
      <w:proofErr w:type="spellStart"/>
      <w:r w:rsidR="00CA7C54" w:rsidRPr="00521A49">
        <w:rPr>
          <w:rFonts w:ascii="GHEA Grapalat" w:hAnsi="GHEA Grapalat"/>
        </w:rPr>
        <w:t>семдесять</w:t>
      </w:r>
      <w:proofErr w:type="spellEnd"/>
      <w:r w:rsidR="00CA7C54" w:rsidRPr="00521A49">
        <w:rPr>
          <w:rFonts w:ascii="GHEA Grapalat" w:hAnsi="GHEA Grapalat"/>
        </w:rPr>
        <w:t xml:space="preserve"> пять</w:t>
      </w:r>
      <w:r w:rsidRPr="00521A49">
        <w:rPr>
          <w:rFonts w:ascii="GHEA Grapalat" w:hAnsi="GHEA Grapalat"/>
        </w:rPr>
        <w:t xml:space="preserve"> лотов</w:t>
      </w:r>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14:paraId="623E142F" w14:textId="77777777"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14:paraId="02992D6A" w14:textId="77777777" w:rsidR="00B514E8" w:rsidRPr="00521A49" w:rsidRDefault="00FD2748"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14:paraId="496FE2EB" w14:textId="77777777" w:rsidR="004A0788" w:rsidRPr="00521A49" w:rsidRDefault="00FD2748" w:rsidP="00B55614">
      <w:pPr>
        <w:pStyle w:val="BodyTextIndent"/>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21A49">
        <w:rPr>
          <w:rFonts w:ascii="GHEA Grapalat" w:hAnsi="GHEA Grapalat"/>
          <w:i w:val="0"/>
          <w:sz w:val="24"/>
          <w:szCs w:val="24"/>
        </w:rPr>
        <w:t>драмом</w:t>
      </w:r>
      <w:proofErr w:type="spellEnd"/>
      <w:r w:rsidRPr="00521A49">
        <w:rPr>
          <w:rFonts w:ascii="GHEA Grapalat" w:hAnsi="GHEA Grapalat"/>
          <w:i w:val="0"/>
          <w:sz w:val="24"/>
          <w:szCs w:val="24"/>
        </w:rPr>
        <w:t xml:space="preserve">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14:paraId="6461400A" w14:textId="77777777" w:rsidR="00B15493" w:rsidRPr="00521A49" w:rsidRDefault="00FD2748"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14:paraId="01E2BB58" w14:textId="77777777" w:rsidR="00F002B5" w:rsidRPr="00521A49" w:rsidRDefault="00F002B5"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
    <w:p w14:paraId="7239CE2C"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 xml:space="preserve">на </w:t>
      </w:r>
      <w:proofErr w:type="spellStart"/>
      <w:r w:rsidR="00A55C6C" w:rsidRPr="00521A49">
        <w:rPr>
          <w:rFonts w:ascii="GHEA Grapalat" w:hAnsi="GHEA Grapalat"/>
          <w:sz w:val="24"/>
          <w:szCs w:val="24"/>
        </w:rPr>
        <w:t>заседаниии</w:t>
      </w:r>
      <w:proofErr w:type="spellEnd"/>
      <w:r w:rsidR="00A55C6C" w:rsidRPr="00521A49">
        <w:rPr>
          <w:rFonts w:ascii="GHEA Grapalat" w:hAnsi="GHEA Grapalat"/>
          <w:sz w:val="24"/>
          <w:szCs w:val="24"/>
        </w:rPr>
        <w:t xml:space="preserve">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14:paraId="2EA75876"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
    <w:p w14:paraId="64F9759D"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позднее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14:paraId="51220491"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116042C" w14:textId="77777777"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д. на момент истечения установленного для переговоров окончательного срока, по </w:t>
      </w:r>
      <w:r w:rsidRPr="00521A49">
        <w:rPr>
          <w:rFonts w:ascii="GHEA Grapalat" w:hAnsi="GHEA Grapalat"/>
          <w:sz w:val="24"/>
          <w:szCs w:val="24"/>
        </w:rPr>
        <w:lastRenderedPageBreak/>
        <w:t>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w:t>
      </w:r>
      <w:proofErr w:type="spellStart"/>
      <w:r w:rsidRPr="00521A49">
        <w:rPr>
          <w:rFonts w:ascii="GHEA Grapalat" w:hAnsi="GHEA Grapalat"/>
          <w:sz w:val="24"/>
          <w:szCs w:val="24"/>
        </w:rPr>
        <w:t>объявлятся</w:t>
      </w:r>
      <w:proofErr w:type="spellEnd"/>
      <w:r w:rsidRPr="00521A49">
        <w:rPr>
          <w:rFonts w:ascii="GHEA Grapalat" w:hAnsi="GHEA Grapalat"/>
          <w:sz w:val="24"/>
          <w:szCs w:val="24"/>
        </w:rPr>
        <w:t xml:space="preserve"> несостоявшейся.</w:t>
      </w:r>
    </w:p>
    <w:p w14:paraId="64AAC920"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r w:rsidRPr="00521A49">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1A49">
        <w:rPr>
          <w:rFonts w:ascii="GHEA Grapalat" w:hAnsi="GHEA Grapalat"/>
          <w:sz w:val="24"/>
          <w:szCs w:val="24"/>
        </w:rPr>
        <w:t>предусмотрения</w:t>
      </w:r>
      <w:proofErr w:type="spellEnd"/>
      <w:r w:rsidRPr="00521A49">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1A49">
        <w:rPr>
          <w:rFonts w:ascii="GHEA Grapalat" w:hAnsi="GHEA Grapalat"/>
          <w:sz w:val="24"/>
          <w:szCs w:val="24"/>
        </w:rPr>
        <w:t>предусматриванием</w:t>
      </w:r>
      <w:proofErr w:type="spellEnd"/>
      <w:r w:rsidRPr="00521A49">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06F2B2DC"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27C45A6B" w14:textId="77777777"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14:paraId="32CD9310" w14:textId="77777777" w:rsidR="00AD2081" w:rsidRPr="00521A49" w:rsidRDefault="00A150A9"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917747" w:rsidRPr="00521A49">
        <w:rPr>
          <w:rFonts w:ascii="GHEA Grapalat" w:hAnsi="GHEA Grapalat"/>
          <w:sz w:val="24"/>
          <w:szCs w:val="24"/>
        </w:rPr>
        <w:t>8</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 xml:space="preserve">Если в результате оценки, проведенной в ходе заседания по вскрытию </w:t>
      </w:r>
      <w:r w:rsidR="00F00565" w:rsidRPr="00521A49">
        <w:rPr>
          <w:rFonts w:ascii="GHEA Grapalat" w:hAnsi="GHEA Grapalat"/>
          <w:sz w:val="24"/>
          <w:szCs w:val="24"/>
        </w:rPr>
        <w:t xml:space="preserve">и оценке </w:t>
      </w:r>
      <w:r w:rsidRPr="00521A49">
        <w:rPr>
          <w:rFonts w:ascii="GHEA Grapalat" w:hAnsi="GHEA Grapalat"/>
          <w:sz w:val="24"/>
          <w:szCs w:val="24"/>
        </w:rPr>
        <w:t>заявок, в заявке участника фиксируются несоответствия требованиям приглашения,</w:t>
      </w:r>
      <w:r w:rsidR="001F0DAB" w:rsidRPr="00521A49">
        <w:rPr>
          <w:rFonts w:ascii="GHEA Grapalat" w:hAnsi="GHEA Grapalat"/>
          <w:sz w:val="24"/>
          <w:szCs w:val="24"/>
        </w:rPr>
        <w:t xml:space="preserve"> </w:t>
      </w:r>
      <w:r w:rsidRPr="00521A49">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521A49">
        <w:rPr>
          <w:rFonts w:ascii="GHEA Grapalat" w:hAnsi="GHEA Grapalat"/>
          <w:sz w:val="24"/>
          <w:szCs w:val="24"/>
        </w:rPr>
        <w:t xml:space="preserve"> </w:t>
      </w:r>
      <w:r w:rsidR="001F0DAB" w:rsidRPr="00521A49">
        <w:rPr>
          <w:rFonts w:ascii="GHEA Grapalat" w:hAnsi="GHEA Grapalat"/>
          <w:sz w:val="24"/>
          <w:szCs w:val="24"/>
        </w:rPr>
        <w:t>в электронной форме</w:t>
      </w:r>
      <w:r w:rsidR="007A34A6" w:rsidRPr="00521A49">
        <w:rPr>
          <w:rFonts w:ascii="GHEA Grapalat" w:hAnsi="GHEA Grapalat"/>
          <w:sz w:val="24"/>
          <w:szCs w:val="24"/>
        </w:rPr>
        <w:t xml:space="preserve"> </w:t>
      </w:r>
      <w:r w:rsidRPr="00521A4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38F9EA3" w14:textId="77777777" w:rsidR="003B3E74" w:rsidRPr="00521A49" w:rsidRDefault="006A3C8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521A49">
        <w:rPr>
          <w:rFonts w:ascii="GHEA Grapalat" w:hAnsi="GHEA Grapalat" w:cs="Sylfaen"/>
          <w:sz w:val="24"/>
          <w:szCs w:val="24"/>
        </w:rPr>
        <w:t>.</w:t>
      </w:r>
    </w:p>
    <w:p w14:paraId="07C5942E" w14:textId="77777777"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14:paraId="41D26EB2" w14:textId="77777777" w:rsidR="006A649A"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40ED6F2B" w14:textId="77777777" w:rsidR="00EA58C8"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w:t>
      </w:r>
      <w:r w:rsidRPr="00521A49">
        <w:rPr>
          <w:rFonts w:ascii="GHEA Grapalat" w:hAnsi="GHEA Grapalat"/>
          <w:sz w:val="24"/>
          <w:szCs w:val="24"/>
        </w:rPr>
        <w:lastRenderedPageBreak/>
        <w:t>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14:paraId="6FCE898D" w14:textId="77777777" w:rsidR="00E65F37"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Не позднее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14:paraId="617FEA9F" w14:textId="77777777" w:rsidR="00A24827" w:rsidRPr="00521A49" w:rsidRDefault="00A24827"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0358AE1B" w14:textId="77777777" w:rsidR="008B73CD" w:rsidRPr="00521A49" w:rsidRDefault="008B73CD"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C1BFB33" w14:textId="77777777" w:rsidR="0052468C" w:rsidRPr="00521A49" w:rsidRDefault="008769B4"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5B6DCF" w:rsidRPr="00521A49">
        <w:rPr>
          <w:rFonts w:ascii="GHEA Grapalat" w:hAnsi="GHEA Grapalat"/>
          <w:lang w:val="hy-AM"/>
        </w:rPr>
        <w:t>1</w:t>
      </w:r>
      <w:r w:rsidR="00762474" w:rsidRPr="00521A49">
        <w:rPr>
          <w:rFonts w:ascii="GHEA Grapalat" w:hAnsi="GHEA Grapalat"/>
        </w:rPr>
        <w:t>3</w:t>
      </w:r>
      <w:r w:rsidR="00493CC7" w:rsidRPr="00521A49">
        <w:rPr>
          <w:rFonts w:ascii="GHEA Grapalat" w:hAnsi="GHEA Grapalat"/>
        </w:rPr>
        <w:t>.</w:t>
      </w:r>
      <w:r w:rsidR="00493CC7" w:rsidRPr="00521A49">
        <w:rPr>
          <w:rFonts w:ascii="GHEA Grapalat" w:hAnsi="GHEA Grapalat"/>
        </w:rPr>
        <w:tab/>
      </w:r>
      <w:r w:rsidR="0052468C" w:rsidRPr="00521A49">
        <w:rPr>
          <w:rFonts w:ascii="GHEA Grapalat" w:hAnsi="GHEA Grapalat"/>
        </w:rPr>
        <w:t xml:space="preserve">В случае выявления </w:t>
      </w:r>
      <w:r w:rsidR="0052468C" w:rsidRPr="00521A49">
        <w:rPr>
          <w:rFonts w:ascii="GHEA Grapalat" w:hAnsi="GHEA Grapalat"/>
          <w:color w:val="000000" w:themeColor="text1"/>
        </w:rPr>
        <w:t xml:space="preserve">оснований, предусмотренных пунктом 6 части 1 статьи 6 Закона, </w:t>
      </w:r>
      <w:r w:rsidR="0052468C" w:rsidRPr="00521A49">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521A49">
        <w:rPr>
          <w:rFonts w:ascii="GHEA Grapalat" w:hAnsi="GHEA Grapalat"/>
        </w:rPr>
        <w:t>ь</w:t>
      </w:r>
      <w:r w:rsidR="0052468C" w:rsidRPr="00521A49">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5880D8F9" w14:textId="77777777" w:rsidR="00B24E4B" w:rsidRPr="00521A49" w:rsidRDefault="000E53B7" w:rsidP="00B55614">
      <w:pPr>
        <w:widowControl w:val="0"/>
        <w:tabs>
          <w:tab w:val="left" w:pos="1276"/>
        </w:tabs>
        <w:ind w:firstLine="567"/>
        <w:contextualSpacing/>
        <w:rPr>
          <w:rFonts w:ascii="GHEA Grapalat" w:hAnsi="GHEA Grapalat"/>
        </w:rPr>
      </w:pPr>
      <w:r w:rsidRPr="00521A49">
        <w:rPr>
          <w:rFonts w:ascii="GHEA Grapalat" w:hAnsi="GHEA Grapalat"/>
        </w:rPr>
        <w:t>Е</w:t>
      </w:r>
      <w:r w:rsidR="00B24E4B" w:rsidRPr="00521A49">
        <w:rPr>
          <w:rFonts w:ascii="GHEA Grapalat" w:hAnsi="GHEA Grapalat"/>
        </w:rPr>
        <w:t>сли:</w:t>
      </w:r>
    </w:p>
    <w:p w14:paraId="6210B5A0" w14:textId="77777777" w:rsidR="00B24E4B" w:rsidRPr="00521A49" w:rsidRDefault="00B24E4B" w:rsidP="00B55614">
      <w:pPr>
        <w:pStyle w:val="ListParagraph"/>
        <w:widowControl w:val="0"/>
        <w:numPr>
          <w:ilvl w:val="0"/>
          <w:numId w:val="31"/>
        </w:numPr>
        <w:ind w:left="0" w:firstLine="567"/>
        <w:contextualSpacing/>
        <w:jc w:val="both"/>
        <w:rPr>
          <w:rFonts w:ascii="GHEA Grapalat" w:hAnsi="GHEA Grapalat"/>
        </w:rPr>
      </w:pPr>
      <w:r w:rsidRPr="00521A4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614ADEB" w14:textId="77777777" w:rsidR="00CA071A" w:rsidRPr="00521A49" w:rsidRDefault="00CA071A" w:rsidP="00B55614">
      <w:pPr>
        <w:pStyle w:val="ListParagraph"/>
        <w:widowControl w:val="0"/>
        <w:numPr>
          <w:ilvl w:val="0"/>
          <w:numId w:val="31"/>
        </w:numPr>
        <w:ind w:left="0" w:firstLine="567"/>
        <w:contextualSpacing/>
        <w:jc w:val="both"/>
        <w:rPr>
          <w:rFonts w:ascii="GHEA Grapalat" w:hAnsi="GHEA Grapalat"/>
        </w:rPr>
      </w:pPr>
      <w:r w:rsidRPr="00521A49">
        <w:rPr>
          <w:rFonts w:ascii="GHEA Grapalat" w:hAnsi="GHEA Grapalat"/>
        </w:rPr>
        <w:t xml:space="preserve">выплата участником </w:t>
      </w:r>
      <w:r w:rsidR="002550CD" w:rsidRPr="00B24E4B">
        <w:rPr>
          <w:rFonts w:ascii="GHEA Grapalat" w:hAnsi="GHEA Grapalat"/>
        </w:rPr>
        <w:t xml:space="preserve">или лицом, заключившим договор, суммы обеспечения заявки, договора и (или) квалификации </w:t>
      </w:r>
      <w:r w:rsidR="002550CD" w:rsidRPr="00357DB8">
        <w:rPr>
          <w:rFonts w:ascii="GHEA Grapalat" w:hAnsi="GHEA Grapalat"/>
        </w:rPr>
        <w:t>была осуществлена</w:t>
      </w:r>
      <w:r w:rsidR="002550CD" w:rsidRPr="00B24E4B">
        <w:rPr>
          <w:rFonts w:ascii="GHEA Grapalat" w:hAnsi="GHEA Grapalat"/>
        </w:rPr>
        <w:t xml:space="preserve"> по истечении срока представления решения уполномоченному органу, но не позднее </w:t>
      </w:r>
      <w:r w:rsidR="002550CD" w:rsidRPr="00155453">
        <w:rPr>
          <w:rFonts w:ascii="GHEA Grapalat" w:hAnsi="GHEA Grapalat"/>
        </w:rPr>
        <w:t xml:space="preserve">истечения </w:t>
      </w:r>
      <w:proofErr w:type="spellStart"/>
      <w:r w:rsidR="002550CD" w:rsidRPr="006E181F">
        <w:rPr>
          <w:rFonts w:ascii="GHEA Grapalat" w:hAnsi="GHEA Grapalat"/>
        </w:rPr>
        <w:t>сорокодневного</w:t>
      </w:r>
      <w:proofErr w:type="spellEnd"/>
      <w:r w:rsidR="002550CD" w:rsidRPr="006E181F">
        <w:rPr>
          <w:rFonts w:ascii="GHEA Grapalat" w:hAnsi="GHEA Grapalat"/>
        </w:rPr>
        <w:t xml:space="preserve"> срока</w:t>
      </w:r>
      <w:r w:rsidR="002550CD" w:rsidRPr="00155453" w:rsidDel="00F97C74">
        <w:rPr>
          <w:rFonts w:ascii="GHEA Grapalat" w:hAnsi="GHEA Grapalat"/>
        </w:rPr>
        <w:t xml:space="preserve"> </w:t>
      </w:r>
      <w:r w:rsidR="002550CD" w:rsidRPr="00155453">
        <w:rPr>
          <w:rFonts w:ascii="GHEA Grapalat" w:hAnsi="GHEA Grapalat"/>
        </w:rPr>
        <w:t>установленн</w:t>
      </w:r>
      <w:r w:rsidR="002550CD" w:rsidRPr="00357DB8">
        <w:rPr>
          <w:rFonts w:ascii="GHEA Grapalat" w:hAnsi="GHEA Grapalat"/>
        </w:rPr>
        <w:t>ого</w:t>
      </w:r>
      <w:r w:rsidR="002550CD" w:rsidRPr="00155453">
        <w:rPr>
          <w:rFonts w:ascii="GHEA Grapalat" w:hAnsi="GHEA Grapalat"/>
        </w:rPr>
        <w:t xml:space="preserve"> для включения уполномоченным органом участника </w:t>
      </w:r>
      <w:r w:rsidR="002550CD" w:rsidRPr="00B24E4B">
        <w:rPr>
          <w:rFonts w:ascii="GHEA Grapalat" w:hAnsi="GHEA Grapalat"/>
        </w:rPr>
        <w:t xml:space="preserve"> в список, </w:t>
      </w:r>
      <w:r w:rsidR="002550CD" w:rsidRPr="00357DB8">
        <w:rPr>
          <w:rFonts w:ascii="GHEA Grapalat" w:hAnsi="GHEA Grapalat"/>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w:t>
      </w:r>
      <w:r w:rsidR="002550CD" w:rsidRPr="00357DB8">
        <w:rPr>
          <w:rFonts w:ascii="GHEA Grapalat" w:hAnsi="GHEA Grapalat"/>
        </w:rPr>
        <w:lastRenderedPageBreak/>
        <w:t>заключительного судебного акта по данному судебному делу,</w:t>
      </w:r>
      <w:r w:rsidR="002550CD">
        <w:rPr>
          <w:rFonts w:ascii="GHEA Grapalat" w:hAnsi="GHEA Grapalat"/>
        </w:rPr>
        <w:t xml:space="preserve"> </w:t>
      </w:r>
      <w:r w:rsidR="002550CD"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5260CE56" w14:textId="77777777" w:rsidR="00C20AD3" w:rsidRPr="00521A49" w:rsidRDefault="006435F5" w:rsidP="00B55614">
      <w:pPr>
        <w:widowControl w:val="0"/>
        <w:tabs>
          <w:tab w:val="left" w:pos="1134"/>
        </w:tabs>
        <w:ind w:firstLine="567"/>
        <w:contextualSpacing/>
        <w:jc w:val="both"/>
        <w:rPr>
          <w:rFonts w:ascii="GHEA Grapalat" w:hAnsi="GHEA Grapalat"/>
        </w:rPr>
      </w:pPr>
      <w:r w:rsidRPr="00521A49">
        <w:rPr>
          <w:rFonts w:ascii="GHEA Grapalat" w:hAnsi="GHEA Grapalat" w:cs="Sylfaen"/>
        </w:rPr>
        <w:t xml:space="preserve">       </w:t>
      </w:r>
      <w:r w:rsidR="00C20AD3" w:rsidRPr="00521A49">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66D89B65" w14:textId="77777777"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r w:rsidR="00A31DCA" w:rsidRPr="00521A4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1ECE6FF3" w14:textId="77777777"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0A97339" w14:textId="77777777" w:rsidR="002B121D" w:rsidRPr="00521A49" w:rsidRDefault="00A150A9" w:rsidP="00B55614">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FB64985" w14:textId="77777777"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F2F37DF" w14:textId="77777777"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17F6DEE" w14:textId="77777777" w:rsidR="002B103D" w:rsidRPr="00437B90" w:rsidRDefault="00A150A9" w:rsidP="00B55614">
      <w:pPr>
        <w:pStyle w:val="BodyTextIndent2"/>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r w:rsidR="00437B90" w:rsidRPr="00437B90">
        <w:rPr>
          <w:rFonts w:ascii="GHEA Grapalat" w:hAnsi="GHEA Grapalat"/>
          <w:b/>
          <w:sz w:val="24"/>
          <w:szCs w:val="24"/>
        </w:rPr>
        <w:t>Оценка заявок и определение отобранного участника осуществляются по отдельным лотам.</w:t>
      </w:r>
    </w:p>
    <w:p w14:paraId="20A9307C" w14:textId="77777777"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комиссии </w:t>
      </w:r>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 xml:space="preserve">ом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14:paraId="15B5C38A"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91B4B56" w14:textId="77777777" w:rsidR="00583092" w:rsidRPr="00521A49" w:rsidRDefault="00662165" w:rsidP="00B55614">
      <w:pPr>
        <w:pStyle w:val="BodyTextIndent2"/>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7262A04"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w:t>
      </w:r>
      <w:r w:rsidR="005A79EE" w:rsidRPr="00521A49">
        <w:rPr>
          <w:rFonts w:ascii="GHEA Grapalat" w:hAnsi="GHEA Grapalat"/>
          <w:sz w:val="24"/>
          <w:szCs w:val="24"/>
        </w:rPr>
        <w:lastRenderedPageBreak/>
        <w:t xml:space="preserve">созвано </w:t>
      </w:r>
      <w:r w:rsidRPr="00521A49">
        <w:rPr>
          <w:rFonts w:ascii="GHEA Grapalat" w:hAnsi="GHEA Grapalat"/>
          <w:sz w:val="24"/>
          <w:szCs w:val="24"/>
        </w:rPr>
        <w:t>внеочередное заседание комиссии.</w:t>
      </w:r>
    </w:p>
    <w:p w14:paraId="7E269405" w14:textId="77777777"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14:paraId="29098957"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DE69C74" w14:textId="77777777" w:rsidR="0084513E" w:rsidRPr="00521A49" w:rsidRDefault="0084513E" w:rsidP="00B55614">
      <w:pPr>
        <w:pStyle w:val="BodyTextIndent2"/>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14:paraId="430D03C7" w14:textId="77777777" w:rsidR="0084513E" w:rsidRPr="00521A49" w:rsidRDefault="0084513E" w:rsidP="00B55614">
      <w:pPr>
        <w:pStyle w:val="BodyTextIndent2"/>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14:paraId="6556CA06" w14:textId="77777777"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4D913520" w14:textId="77777777"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6AFEA82" w14:textId="77777777" w:rsidR="00B55614" w:rsidRDefault="00B55614" w:rsidP="00B55614">
      <w:pPr>
        <w:jc w:val="center"/>
        <w:rPr>
          <w:rFonts w:ascii="GHEA Grapalat" w:hAnsi="GHEA Grapalat"/>
          <w:b/>
        </w:rPr>
      </w:pPr>
    </w:p>
    <w:p w14:paraId="35C46DEB" w14:textId="77777777"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14:paraId="4BB9B167" w14:textId="77777777"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DD79EE0" w14:textId="77777777"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14:paraId="43F6C4C7" w14:textId="77777777"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6CE7D21E" w14:textId="77777777"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14:paraId="1474C236" w14:textId="77777777"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 xml:space="preserve">Проект договора утверждается руководителем заказчика в течение двух рабочих дней, следующих за возникновением такого правомочия, и в течение </w:t>
      </w:r>
      <w:r w:rsidRPr="00521A49">
        <w:rPr>
          <w:rFonts w:ascii="GHEA Grapalat" w:hAnsi="GHEA Grapalat"/>
        </w:rPr>
        <w:lastRenderedPageBreak/>
        <w:t>следующего за утверждением рабочего дня предоставляется участнику сопроводительным письмом.</w:t>
      </w:r>
    </w:p>
    <w:p w14:paraId="5E4B4817" w14:textId="77777777" w:rsidR="00D612BC" w:rsidRPr="00521A49" w:rsidRDefault="00AA0AD8" w:rsidP="00B55614">
      <w:pPr>
        <w:pStyle w:val="BodyTextIndent"/>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14:paraId="09197639" w14:textId="77777777" w:rsidR="00215EAD" w:rsidRPr="00521A49" w:rsidRDefault="00215EAD" w:rsidP="00962010">
      <w:pPr>
        <w:widowControl w:val="0"/>
        <w:spacing w:after="160"/>
        <w:jc w:val="center"/>
        <w:rPr>
          <w:rFonts w:ascii="GHEA Grapalat" w:hAnsi="GHEA Grapalat"/>
          <w:b/>
        </w:rPr>
      </w:pPr>
    </w:p>
    <w:p w14:paraId="30D91058" w14:textId="77777777"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14:paraId="1254DD2F" w14:textId="3ABBBB6E"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Pr="00521A49">
        <w:rPr>
          <w:rFonts w:ascii="GHEA Grapalat" w:hAnsi="GHEA Grapalat"/>
        </w:rPr>
        <w:t>.</w:t>
      </w:r>
    </w:p>
    <w:p w14:paraId="5CB6060D" w14:textId="2A6C2EB8"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10.2 Размер обеспечения квалификации равен </w:t>
      </w:r>
      <w:r w:rsidR="001F21AB">
        <w:rPr>
          <w:rFonts w:ascii="GHEA Grapalat" w:hAnsi="GHEA Grapalat"/>
          <w:lang w:val="hy-AM"/>
        </w:rPr>
        <w:t>30</w:t>
      </w:r>
      <w:r w:rsidRPr="00521A49">
        <w:rPr>
          <w:rFonts w:ascii="GHEA Grapalat" w:hAnsi="GHEA Grapalat"/>
        </w:rPr>
        <w:t xml:space="preserve">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4.2) или наличных денег. Причем  обеспечение должно быть действительным как минимум включительно до </w:t>
      </w:r>
      <w:r w:rsidR="00A77E79">
        <w:rPr>
          <w:rFonts w:ascii="GHEA Grapalat" w:hAnsi="GHEA Grapalat"/>
        </w:rPr>
        <w:t>9</w:t>
      </w:r>
      <w:r w:rsidRPr="00521A49">
        <w:rPr>
          <w:rFonts w:ascii="GHEA Grapalat" w:hAnsi="GHEA Grapalat"/>
        </w:rPr>
        <w:t>0-го рабочего дня, следующего за днем полного принятия заказчиком результата выполнения контракта.</w:t>
      </w:r>
    </w:p>
    <w:p w14:paraId="4E13007B"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14:paraId="4A064DC4"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6EE2454C" w14:textId="77777777"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7989606E"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cs="Sylfaen"/>
          <w:lang w:val="hy-AM"/>
        </w:rPr>
        <w:t xml:space="preserve">При этом, если договоры </w:t>
      </w:r>
      <w:r w:rsidRPr="00521A49">
        <w:rPr>
          <w:rFonts w:ascii="GHEA Grapalat" w:hAnsi="GHEA Grapalat" w:cs="Sylfaen"/>
        </w:rPr>
        <w:t>о закупке</w:t>
      </w:r>
      <w:r w:rsidRPr="00521A49">
        <w:rPr>
          <w:rFonts w:ascii="GHEA Grapalat" w:hAnsi="GHEA Grapalat" w:cs="Sylfaen"/>
          <w:lang w:val="hy-AM"/>
        </w:rPr>
        <w:t xml:space="preserve"> </w:t>
      </w:r>
      <w:r w:rsidRPr="00521A49">
        <w:rPr>
          <w:rFonts w:ascii="GHEA Grapalat" w:hAnsi="GHEA Grapalat" w:cs="Sylfaen"/>
        </w:rPr>
        <w:t>работ</w:t>
      </w:r>
      <w:r w:rsidRPr="00521A49">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21A49">
        <w:rPr>
          <w:rFonts w:ascii="GHEA Grapalat" w:hAnsi="GHEA Grapalat" w:cs="Sylfaen"/>
        </w:rPr>
        <w:t xml:space="preserve">выделенных </w:t>
      </w:r>
      <w:r w:rsidRPr="00521A49">
        <w:rPr>
          <w:rFonts w:ascii="GHEA Grapalat" w:hAnsi="GHEA Grapalat" w:cs="Sylfaen"/>
          <w:lang w:val="hy-AM"/>
        </w:rPr>
        <w:t xml:space="preserve">финансовых </w:t>
      </w:r>
      <w:r w:rsidRPr="00521A49">
        <w:rPr>
          <w:rFonts w:ascii="GHEA Grapalat" w:hAnsi="GHEA Grapalat" w:cs="Sylfaen"/>
        </w:rPr>
        <w:t>средств</w:t>
      </w:r>
      <w:r w:rsidRPr="00521A49">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21A49">
        <w:rPr>
          <w:rFonts w:ascii="GHEA Grapalat" w:hAnsi="GHEA Grapalat" w:cs="Sylfaen"/>
        </w:rPr>
        <w:t>.</w:t>
      </w:r>
    </w:p>
    <w:p w14:paraId="2645447D"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4A6131DF" w14:textId="77777777"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w:t>
      </w:r>
      <w:r w:rsidR="000C229A" w:rsidRPr="00521A49">
        <w:rPr>
          <w:rFonts w:ascii="GHEA Grapalat" w:hAnsi="GHEA Grapalat"/>
        </w:rPr>
        <w:lastRenderedPageBreak/>
        <w:t>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14:paraId="0DC31646"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w:t>
      </w:r>
      <w:proofErr w:type="spellStart"/>
      <w:r w:rsidRPr="00521A49">
        <w:rPr>
          <w:rFonts w:ascii="GHEA Grapalat" w:hAnsi="GHEA Grapalat"/>
        </w:rPr>
        <w:t>догогвора</w:t>
      </w:r>
      <w:proofErr w:type="spellEnd"/>
      <w:r w:rsidRPr="00521A49">
        <w:rPr>
          <w:rFonts w:ascii="GHEA Grapalat" w:hAnsi="GHEA Grapalat"/>
        </w:rPr>
        <w:t xml:space="preserve">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14:paraId="103A423D" w14:textId="1557EFAC"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830BA2">
        <w:rPr>
          <w:rFonts w:ascii="GHEA Grapalat" w:hAnsi="GHEA Grapalat"/>
          <w:lang w:val="hy-AM"/>
        </w:rPr>
        <w:t>9</w:t>
      </w:r>
      <w:r w:rsidR="00224702" w:rsidRPr="00521A49">
        <w:rPr>
          <w:rFonts w:ascii="GHEA Grapalat" w:hAnsi="GHEA Grapalat"/>
        </w:rPr>
        <w:t>0</w:t>
      </w:r>
      <w:r w:rsidRPr="00521A49">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260BEA97"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14:paraId="323360D3" w14:textId="7E7CB418"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w:t>
      </w:r>
      <w:proofErr w:type="spellStart"/>
      <w:r w:rsidRPr="00521A49">
        <w:rPr>
          <w:rFonts w:ascii="GHEA Grapalat" w:hAnsi="GHEA Grapalat" w:cs="Sylfaen"/>
        </w:rPr>
        <w:t>драмов</w:t>
      </w:r>
      <w:proofErr w:type="spellEnd"/>
      <w:r w:rsidRPr="00521A49">
        <w:rPr>
          <w:rFonts w:ascii="GHEA Grapalat" w:hAnsi="GHEA Grapalat" w:cs="Sylfaen"/>
        </w:rPr>
        <w:t>,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w:t>
      </w:r>
      <w:r w:rsidR="00870233">
        <w:rPr>
          <w:rFonts w:ascii="GHEA Grapalat" w:hAnsi="GHEA Grapalat" w:cs="Sylfaen"/>
          <w:lang w:val="hy-AM"/>
        </w:rPr>
        <w:t xml:space="preserve"> /</w:t>
      </w:r>
      <w:r w:rsidR="00870233" w:rsidRPr="00974EA8">
        <w:rPr>
          <w:rFonts w:ascii="GHEA Grapalat" w:hAnsi="GHEA Grapalat"/>
        </w:rPr>
        <w:t xml:space="preserve">Приложения № </w:t>
      </w:r>
      <w:r w:rsidR="00870233">
        <w:rPr>
          <w:rFonts w:ascii="GHEA Grapalat" w:hAnsi="GHEA Grapalat"/>
        </w:rPr>
        <w:t>4 и 5</w:t>
      </w:r>
      <w:r w:rsidR="00870233">
        <w:rPr>
          <w:rFonts w:ascii="GHEA Grapalat" w:hAnsi="GHEA Grapalat"/>
          <w:lang w:val="hy-AM"/>
        </w:rPr>
        <w:t>/</w:t>
      </w:r>
      <w:r w:rsidRPr="00521A49">
        <w:rPr>
          <w:rFonts w:ascii="GHEA Grapalat" w:hAnsi="GHEA Grapalat" w:cs="Sylfaen"/>
        </w:rPr>
        <w:t xml:space="preserve"> или наличных денег, а по части требуемых финансовых средств</w:t>
      </w:r>
      <w:r w:rsidR="00870233">
        <w:rPr>
          <w:rFonts w:ascii="GHEA Grapalat" w:hAnsi="GHEA Grapalat" w:cs="Sylfaen"/>
          <w:lang w:val="hy-AM"/>
        </w:rPr>
        <w:t xml:space="preserve"> - </w:t>
      </w:r>
      <w:r w:rsidRPr="00521A49">
        <w:rPr>
          <w:rFonts w:ascii="GHEA Grapalat" w:hAnsi="GHEA Grapalat" w:cs="Sylfaen"/>
        </w:rPr>
        <w:t>в одностороннем порядке утвержденного заявления-в виде неустойки или наличных денег</w:t>
      </w:r>
      <w:r w:rsidR="000C229A">
        <w:rPr>
          <w:rFonts w:ascii="GHEA Grapalat" w:hAnsi="GHEA Grapalat" w:cs="Sylfaen"/>
        </w:rPr>
        <w:t>.</w:t>
      </w:r>
    </w:p>
    <w:p w14:paraId="78163A71" w14:textId="77777777"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14:paraId="07CCFF4F" w14:textId="77777777"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5E6B2FB9" w14:textId="77777777"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521A49">
        <w:rPr>
          <w:rFonts w:ascii="GHEA Grapalat" w:hAnsi="GHEA Grapalat"/>
          <w:lang w:val="hy-AM"/>
        </w:rPr>
        <w:t>-</w:t>
      </w:r>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w:t>
      </w:r>
      <w:proofErr w:type="spellStart"/>
      <w:r w:rsidRPr="00521A49">
        <w:rPr>
          <w:rFonts w:ascii="GHEA Grapalat" w:hAnsi="GHEA Grapalat"/>
        </w:rPr>
        <w:t>вылаты</w:t>
      </w:r>
      <w:proofErr w:type="spellEnd"/>
      <w:r w:rsidRPr="00521A49">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112A49F"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10.8 </w:t>
      </w:r>
      <w:r w:rsidRPr="00FB1A55">
        <w:rPr>
          <w:rFonts w:ascii="GHEA Grapalat" w:hAnsi="GHEA Grapalat" w:hint="eastAsia"/>
        </w:rPr>
        <w:t>О</w:t>
      </w:r>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14:paraId="53424E7D"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14:paraId="31C9EC60"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14:paraId="2A7DE5FC" w14:textId="77777777"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lastRenderedPageBreak/>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14:paraId="3AECB67C" w14:textId="77777777" w:rsidR="003648C2" w:rsidRPr="00521A49" w:rsidRDefault="003648C2" w:rsidP="00B55614">
      <w:pPr>
        <w:widowControl w:val="0"/>
        <w:tabs>
          <w:tab w:val="left" w:pos="1134"/>
        </w:tabs>
        <w:ind w:firstLine="567"/>
        <w:contextualSpacing/>
        <w:jc w:val="both"/>
        <w:rPr>
          <w:rFonts w:ascii="GHEA Grapalat" w:hAnsi="GHEA Grapalat"/>
        </w:rPr>
      </w:pPr>
    </w:p>
    <w:p w14:paraId="262186E5" w14:textId="77777777" w:rsidR="00637D24" w:rsidRPr="00521A49" w:rsidRDefault="00637D24" w:rsidP="00962010">
      <w:pPr>
        <w:widowControl w:val="0"/>
        <w:tabs>
          <w:tab w:val="left" w:pos="1134"/>
        </w:tabs>
        <w:spacing w:after="160"/>
        <w:ind w:firstLine="567"/>
        <w:jc w:val="both"/>
        <w:rPr>
          <w:rFonts w:ascii="GHEA Grapalat" w:hAnsi="GHEA Grapalat" w:cs="Sylfaen"/>
        </w:rPr>
      </w:pPr>
    </w:p>
    <w:p w14:paraId="6F40BC7B" w14:textId="77777777"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14:paraId="218BAADA" w14:textId="77777777" w:rsidR="003D5CAF" w:rsidRPr="00521A49" w:rsidRDefault="003D5CAF" w:rsidP="00962010">
      <w:pPr>
        <w:rPr>
          <w:rFonts w:ascii="GHEA Grapalat" w:hAnsi="GHEA Grapalat" w:cs="Arial"/>
          <w:b/>
        </w:rPr>
      </w:pPr>
    </w:p>
    <w:p w14:paraId="062643E4" w14:textId="77777777"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14:paraId="05073B61"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14:paraId="017D9889" w14:textId="77777777"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14:paraId="4A517E4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14:paraId="3365968D"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14:paraId="5B4D65BB" w14:textId="77777777"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3448DDA" w14:textId="77777777" w:rsidR="00C54730" w:rsidRPr="00521A49" w:rsidRDefault="00C54730" w:rsidP="00962010">
      <w:pPr>
        <w:jc w:val="center"/>
        <w:rPr>
          <w:rFonts w:ascii="GHEA Grapalat" w:hAnsi="GHEA Grapalat"/>
          <w:b/>
        </w:rPr>
      </w:pPr>
    </w:p>
    <w:p w14:paraId="3802B2A5" w14:textId="77777777"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14:paraId="5A8C4499" w14:textId="77777777" w:rsidR="00C54730" w:rsidRPr="00521A49" w:rsidRDefault="00C54730" w:rsidP="00962010">
      <w:pPr>
        <w:jc w:val="center"/>
        <w:rPr>
          <w:rFonts w:ascii="GHEA Grapalat" w:hAnsi="GHEA Grapalat"/>
          <w:b/>
        </w:rPr>
      </w:pPr>
    </w:p>
    <w:p w14:paraId="523087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2ACD5AF5"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32732F6"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1DAC5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30D9CFA6" w14:textId="77777777"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2EFFDED5" w14:textId="77777777"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46ED1" w14:textId="77777777"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0FEC0ED0" w14:textId="77777777" w:rsidR="00C87BF8" w:rsidRPr="00521A49" w:rsidRDefault="00C87BF8" w:rsidP="00962010">
      <w:pPr>
        <w:jc w:val="both"/>
        <w:rPr>
          <w:rFonts w:ascii="GHEA Grapalat" w:hAnsi="GHEA Grapalat"/>
        </w:rPr>
      </w:pPr>
      <w:r w:rsidRPr="00521A49">
        <w:rPr>
          <w:rFonts w:ascii="GHEA Grapalat" w:hAnsi="GHEA Grapalat"/>
        </w:rPr>
        <w:lastRenderedPageBreak/>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00EE98" w14:textId="77777777"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14:paraId="34CE1D6D" w14:textId="77777777"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24BC120" w14:textId="77777777"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14:paraId="0F3CE35C" w14:textId="77777777"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14:paraId="2DEB0821" w14:textId="77777777"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CA3AD4F" w14:textId="77777777"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E3C88F1" w14:textId="77777777"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35E45D8" w14:textId="77777777"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22AA1D1A" w14:textId="77777777"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32B39AC" w14:textId="77777777"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C506369" w14:textId="77777777"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13028A97" w14:textId="77777777"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38B755B" w14:textId="77777777"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78220E3B" w14:textId="77777777" w:rsidR="00C87BF8" w:rsidRPr="00521A49" w:rsidRDefault="00C87BF8" w:rsidP="00962010">
      <w:pPr>
        <w:jc w:val="both"/>
        <w:rPr>
          <w:rFonts w:ascii="GHEA Grapalat" w:hAnsi="GHEA Grapalat"/>
        </w:rPr>
      </w:pPr>
      <w:r w:rsidRPr="00521A49">
        <w:rPr>
          <w:rFonts w:ascii="GHEA Grapalat" w:hAnsi="GHEA Grapalat"/>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21A49">
        <w:rPr>
          <w:rFonts w:ascii="GHEA Grapalat" w:hAnsi="GHEA Grapalat"/>
        </w:rPr>
        <w:t>органа.Уполномоченный</w:t>
      </w:r>
      <w:proofErr w:type="spellEnd"/>
      <w:r w:rsidRPr="00521A49">
        <w:rPr>
          <w:rFonts w:ascii="GHEA Grapalat" w:hAnsi="GHEA Grapalat"/>
        </w:rPr>
        <w:t xml:space="preserve"> орган незамедлительно публикует это решение в бюллетене.</w:t>
      </w:r>
    </w:p>
    <w:p w14:paraId="4D88D608" w14:textId="77777777"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1587E0A1" w14:textId="77777777"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C12D4C" w14:textId="77777777"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45F387EA" w14:textId="77777777"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14:paraId="2AB1E48A" w14:textId="77777777"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14:paraId="05995562"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lastRenderedPageBreak/>
        <w:t>ЧАСТЬ II</w:t>
      </w:r>
    </w:p>
    <w:p w14:paraId="666D3C82" w14:textId="0B63EF04"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 xml:space="preserve">ЗАЯВКИ НА </w:t>
      </w:r>
      <w:r w:rsidR="00B06C9F">
        <w:rPr>
          <w:rFonts w:ascii="GHEA Grapalat" w:hAnsi="GHEA Grapalat"/>
          <w:b/>
        </w:rPr>
        <w:t>ОТКРЫТЫЙ КОНКУРС</w:t>
      </w:r>
    </w:p>
    <w:p w14:paraId="07B73201" w14:textId="77777777" w:rsidR="00275196" w:rsidRPr="00521A49" w:rsidRDefault="00275196" w:rsidP="00962010">
      <w:pPr>
        <w:widowControl w:val="0"/>
        <w:spacing w:after="160"/>
        <w:jc w:val="center"/>
        <w:rPr>
          <w:rFonts w:ascii="GHEA Grapalat" w:hAnsi="GHEA Grapalat"/>
        </w:rPr>
      </w:pPr>
    </w:p>
    <w:p w14:paraId="1A05FD9F" w14:textId="77777777"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14:paraId="72DF8B8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14:paraId="04F7F6C3"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7C2461F"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14:paraId="3308DE57" w14:textId="77777777" w:rsidR="008F15B9" w:rsidRPr="00521A49" w:rsidRDefault="008F15B9" w:rsidP="0007305B">
      <w:pPr>
        <w:widowControl w:val="0"/>
        <w:jc w:val="center"/>
        <w:rPr>
          <w:rFonts w:ascii="GHEA Grapalat" w:hAnsi="GHEA Grapalat"/>
          <w:b/>
        </w:rPr>
      </w:pPr>
    </w:p>
    <w:p w14:paraId="76468997" w14:textId="77777777"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14:paraId="0B196BD5" w14:textId="77777777"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14:paraId="694A7529" w14:textId="77777777"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r w:rsidRPr="00521A49">
        <w:rPr>
          <w:rFonts w:ascii="GHEA Grapalat" w:hAnsi="GHEA Grapalat"/>
        </w:rPr>
        <w:t>заявление</w:t>
      </w:r>
      <w:r w:rsidR="00EB3C28" w:rsidRPr="00521A49">
        <w:rPr>
          <w:rFonts w:ascii="GHEA Grapalat" w:hAnsi="GHEA Grapalat"/>
        </w:rPr>
        <w:t>-</w:t>
      </w:r>
      <w:proofErr w:type="spellStart"/>
      <w:r w:rsidR="00EB3C28" w:rsidRPr="00521A49">
        <w:rPr>
          <w:rFonts w:ascii="GHEA Grapalat" w:hAnsi="GHEA Grapalat"/>
        </w:rPr>
        <w:t>объявлени</w:t>
      </w:r>
      <w:proofErr w:type="spellEnd"/>
      <w:r w:rsidR="00EB3C28" w:rsidRPr="00521A49">
        <w:rPr>
          <w:rFonts w:ascii="GHEA Grapalat" w:hAnsi="GHEA Grapalat"/>
          <w:lang w:val="en-US"/>
        </w:rPr>
        <w:t>e</w:t>
      </w:r>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14:paraId="687D9B3B" w14:textId="77777777"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w:t>
      </w:r>
      <w:proofErr w:type="spellStart"/>
      <w:r w:rsidRPr="00521A49">
        <w:rPr>
          <w:rFonts w:ascii="GHEA Grapalat" w:hAnsi="GHEA Grapalat"/>
        </w:rPr>
        <w:t>утвержденн</w:t>
      </w:r>
      <w:proofErr w:type="spellEnd"/>
      <w:r w:rsidRPr="00521A49">
        <w:rPr>
          <w:rFonts w:ascii="GHEA Grapalat" w:hAnsi="GHEA Grapalat"/>
          <w:lang w:val="en-US"/>
        </w:rPr>
        <w:t>o</w:t>
      </w:r>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14:paraId="35B91182" w14:textId="77777777"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17E1715C" w14:textId="77777777"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FootnoteReference"/>
          <w:rFonts w:ascii="GHEA Grapalat" w:hAnsi="GHEA Grapalat"/>
        </w:rPr>
        <w:footnoteReference w:customMarkFollows="1" w:id="3"/>
        <w:t>15</w:t>
      </w:r>
    </w:p>
    <w:p w14:paraId="3EC694B0" w14:textId="77777777"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14:paraId="6342FB9A" w14:textId="77777777" w:rsidR="0007305B" w:rsidRPr="00521A49" w:rsidRDefault="0007305B" w:rsidP="0007305B">
      <w:pPr>
        <w:widowControl w:val="0"/>
        <w:jc w:val="center"/>
        <w:rPr>
          <w:rFonts w:ascii="GHEA Grapalat" w:hAnsi="GHEA Grapalat"/>
          <w:b/>
        </w:rPr>
      </w:pPr>
    </w:p>
    <w:p w14:paraId="1BBB30B8" w14:textId="77777777"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14:paraId="7748BA4A" w14:textId="77777777"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14:paraId="3C1F929B" w14:textId="77777777" w:rsidR="008937EA" w:rsidRPr="00521A49" w:rsidRDefault="008937EA" w:rsidP="00FA194E">
      <w:pPr>
        <w:widowControl w:val="0"/>
        <w:ind w:firstLine="567"/>
        <w:contextualSpacing/>
        <w:jc w:val="both"/>
        <w:rPr>
          <w:rFonts w:ascii="GHEA Grapalat" w:hAnsi="GHEA Grapalat" w:cs="Sylfaen"/>
        </w:rPr>
      </w:pPr>
      <w:r w:rsidRPr="00521A4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248298A" w14:textId="77777777"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56E55D2" w14:textId="77777777"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w:t>
      </w:r>
      <w:r w:rsidR="008937EA" w:rsidRPr="00FA194E">
        <w:rPr>
          <w:rFonts w:ascii="GHEA Grapalat" w:hAnsi="GHEA Grapalat"/>
        </w:rPr>
        <w:lastRenderedPageBreak/>
        <w:t xml:space="preserve">заявки указываются: </w:t>
      </w:r>
    </w:p>
    <w:p w14:paraId="34DF2617" w14:textId="77777777"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14:paraId="6FC52129"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14:paraId="789615CE"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14:paraId="30CF800A"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14:paraId="236FD162" w14:textId="77777777"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14:paraId="13C05699" w14:textId="77777777" w:rsidR="00ED59E0" w:rsidRPr="00521A49" w:rsidRDefault="00ED59E0" w:rsidP="00962010">
      <w:pPr>
        <w:widowControl w:val="0"/>
        <w:tabs>
          <w:tab w:val="left" w:pos="1134"/>
        </w:tabs>
        <w:spacing w:after="160"/>
        <w:ind w:firstLine="567"/>
        <w:jc w:val="both"/>
        <w:rPr>
          <w:rFonts w:ascii="GHEA Grapalat" w:hAnsi="GHEA Grapalat"/>
        </w:rPr>
      </w:pPr>
    </w:p>
    <w:p w14:paraId="54C6F5AF" w14:textId="77777777" w:rsidR="00ED59E0" w:rsidRPr="00521A49" w:rsidRDefault="00ED59E0" w:rsidP="00962010">
      <w:pPr>
        <w:widowControl w:val="0"/>
        <w:tabs>
          <w:tab w:val="left" w:pos="1134"/>
        </w:tabs>
        <w:spacing w:after="160"/>
        <w:ind w:firstLine="567"/>
        <w:jc w:val="both"/>
        <w:rPr>
          <w:rFonts w:ascii="GHEA Grapalat" w:hAnsi="GHEA Grapalat"/>
        </w:rPr>
      </w:pPr>
    </w:p>
    <w:p w14:paraId="6FCC2D10" w14:textId="77777777" w:rsidR="00ED59E0" w:rsidRPr="00521A49" w:rsidRDefault="00ED59E0" w:rsidP="00962010">
      <w:pPr>
        <w:widowControl w:val="0"/>
        <w:tabs>
          <w:tab w:val="left" w:pos="1134"/>
        </w:tabs>
        <w:spacing w:after="160"/>
        <w:ind w:firstLine="567"/>
        <w:jc w:val="both"/>
        <w:rPr>
          <w:rFonts w:ascii="GHEA Grapalat" w:hAnsi="GHEA Grapalat"/>
        </w:rPr>
      </w:pPr>
    </w:p>
    <w:p w14:paraId="06E9ADA3"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4DB6EC34"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7D90643F"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2762D187"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150CFFA3" w14:textId="77777777" w:rsidR="006E23CE" w:rsidRPr="00521A49" w:rsidRDefault="006E23CE" w:rsidP="00962010">
      <w:pPr>
        <w:rPr>
          <w:rFonts w:ascii="GHEA Grapalat" w:hAnsi="GHEA Grapalat"/>
          <w:b/>
        </w:rPr>
      </w:pPr>
      <w:r w:rsidRPr="00521A49">
        <w:rPr>
          <w:rFonts w:ascii="GHEA Grapalat" w:hAnsi="GHEA Grapalat"/>
          <w:b/>
        </w:rPr>
        <w:br w:type="page"/>
      </w:r>
    </w:p>
    <w:p w14:paraId="2EB7D0A8" w14:textId="77777777"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lastRenderedPageBreak/>
        <w:t>Приложение № 1</w:t>
      </w:r>
    </w:p>
    <w:p w14:paraId="5CCC7899" w14:textId="7333B3C0" w:rsidR="00D13516" w:rsidRPr="00521A49" w:rsidRDefault="00D13516"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BMAPDzB-HVKAK-2024-03</w:t>
      </w:r>
      <w:r w:rsidRPr="00521A49">
        <w:rPr>
          <w:rFonts w:ascii="GHEA Grapalat" w:hAnsi="GHEA Grapalat"/>
          <w:b/>
          <w:sz w:val="22"/>
          <w:szCs w:val="22"/>
        </w:rPr>
        <w:t>»</w:t>
      </w:r>
    </w:p>
    <w:p w14:paraId="2B3B6EEF" w14:textId="77777777" w:rsidR="00D13516" w:rsidRPr="00521A49" w:rsidRDefault="00D13516" w:rsidP="00962010">
      <w:pPr>
        <w:widowControl w:val="0"/>
        <w:spacing w:after="120"/>
        <w:jc w:val="center"/>
        <w:rPr>
          <w:rFonts w:ascii="GHEA Grapalat" w:hAnsi="GHEA Grapalat" w:cs="Sylfaen"/>
          <w:b/>
        </w:rPr>
      </w:pPr>
    </w:p>
    <w:p w14:paraId="221B8923" w14:textId="77777777"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14:paraId="1568D40A" w14:textId="24AFE77A" w:rsidR="00D13516" w:rsidRPr="00521A49" w:rsidRDefault="00D13516" w:rsidP="00962010">
      <w:pPr>
        <w:pStyle w:val="Heading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 xml:space="preserve">на участие в </w:t>
      </w:r>
      <w:r w:rsidR="00130317">
        <w:rPr>
          <w:rFonts w:ascii="GHEA Grapalat" w:hAnsi="GHEA Grapalat"/>
          <w:color w:val="auto"/>
          <w:sz w:val="24"/>
          <w:szCs w:val="24"/>
        </w:rPr>
        <w:t>открытом конкурсе</w:t>
      </w:r>
    </w:p>
    <w:p w14:paraId="719B52AE" w14:textId="77777777" w:rsidR="00B2572B" w:rsidRPr="00521A49" w:rsidRDefault="00B2572B" w:rsidP="00962010">
      <w:pPr>
        <w:widowControl w:val="0"/>
        <w:spacing w:after="120"/>
        <w:jc w:val="center"/>
        <w:rPr>
          <w:rFonts w:ascii="GHEA Grapalat" w:hAnsi="GHEA Grapalat"/>
        </w:rPr>
      </w:pPr>
    </w:p>
    <w:p w14:paraId="6EBFCF40" w14:textId="77777777"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14:paraId="4F7EB5C6" w14:textId="77777777"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14:paraId="4B103995" w14:textId="77777777" w:rsidR="00374F4A" w:rsidRPr="00521A49" w:rsidRDefault="00374F4A" w:rsidP="00962010">
      <w:pPr>
        <w:jc w:val="both"/>
        <w:rPr>
          <w:rFonts w:ascii="GHEA Grapalat" w:hAnsi="GHEA Grapalat"/>
          <w:u w:val="single"/>
        </w:rPr>
      </w:pPr>
      <w:r w:rsidRPr="00521A49">
        <w:rPr>
          <w:rFonts w:ascii="GHEA Grapalat" w:hAnsi="GHEA Grapalat"/>
        </w:rPr>
        <w:t>желает участвовать в лоте (лотах)_______________________________ объявленного</w:t>
      </w:r>
    </w:p>
    <w:p w14:paraId="487DDC00" w14:textId="77777777"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14:paraId="1F6DC1CC" w14:textId="0B505E27"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B06C9F">
        <w:rPr>
          <w:rFonts w:ascii="GHEA Grapalat" w:hAnsi="GHEA Grapalat"/>
          <w:b/>
          <w:sz w:val="22"/>
          <w:szCs w:val="22"/>
        </w:rPr>
        <w:t>BMAPDzB-HVKAK-2024-03</w:t>
      </w:r>
      <w:r w:rsidRPr="00521A49">
        <w:rPr>
          <w:rFonts w:ascii="GHEA Grapalat" w:hAnsi="GHEA Grapalat"/>
          <w:b/>
          <w:sz w:val="22"/>
          <w:szCs w:val="22"/>
        </w:rPr>
        <w:t>»</w:t>
      </w:r>
      <w:r w:rsidRPr="00521A49">
        <w:rPr>
          <w:rFonts w:ascii="GHEA Grapalat" w:hAnsi="GHEA Grapalat" w:cs="Sylfaen"/>
        </w:rPr>
        <w:t xml:space="preserve"> </w:t>
      </w:r>
      <w:r w:rsidR="00130317">
        <w:rPr>
          <w:rFonts w:ascii="GHEA Grapalat" w:hAnsi="GHEA Grapalat"/>
        </w:rPr>
        <w:t>открытого конкурса</w:t>
      </w:r>
      <w:r w:rsidRPr="00521A49">
        <w:rPr>
          <w:rFonts w:ascii="GHEA Grapalat" w:hAnsi="GHEA Grapalat"/>
        </w:rPr>
        <w:t xml:space="preserve"> и в соответствии с требованиями приглашения подает заявку.</w:t>
      </w:r>
    </w:p>
    <w:p w14:paraId="50B061C3"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14:paraId="19A34797" w14:textId="77777777"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14:paraId="27FE25DA" w14:textId="77777777"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14:paraId="5BFEE64C" w14:textId="77777777"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14:paraId="5CD5E419" w14:textId="77777777" w:rsidR="000612B9" w:rsidRPr="00521A49" w:rsidRDefault="000612B9" w:rsidP="00962010">
      <w:pPr>
        <w:jc w:val="both"/>
        <w:rPr>
          <w:rFonts w:ascii="GHEA Grapalat" w:hAnsi="GHEA Grapalat"/>
        </w:rPr>
      </w:pPr>
    </w:p>
    <w:p w14:paraId="149C81E7" w14:textId="77777777"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14:paraId="53304732" w14:textId="77777777"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14:paraId="7E281F8E" w14:textId="77777777" w:rsidR="000612B9" w:rsidRPr="00521A49" w:rsidRDefault="000612B9" w:rsidP="00962010">
      <w:pPr>
        <w:jc w:val="both"/>
        <w:rPr>
          <w:rFonts w:ascii="GHEA Grapalat" w:hAnsi="GHEA Grapalat"/>
        </w:rPr>
      </w:pPr>
    </w:p>
    <w:p w14:paraId="644F74FB" w14:textId="77777777"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14:paraId="5747BEB0" w14:textId="77777777"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14:paraId="766B494A" w14:textId="77777777" w:rsidR="00B138F3" w:rsidRPr="00521A49" w:rsidRDefault="00B138F3" w:rsidP="00962010">
      <w:pPr>
        <w:jc w:val="both"/>
        <w:rPr>
          <w:rFonts w:ascii="GHEA Grapalat" w:hAnsi="GHEA Grapalat"/>
        </w:rPr>
      </w:pPr>
    </w:p>
    <w:p w14:paraId="0CE7968B" w14:textId="77777777"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14:paraId="2B871350" w14:textId="77777777"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14:paraId="77FC9C1B" w14:textId="77777777" w:rsidR="00B138F3" w:rsidRPr="00521A49" w:rsidRDefault="00B138F3" w:rsidP="00962010">
      <w:pPr>
        <w:jc w:val="both"/>
        <w:rPr>
          <w:rFonts w:ascii="GHEA Grapalat" w:hAnsi="GHEA Grapalat"/>
        </w:rPr>
      </w:pPr>
    </w:p>
    <w:p w14:paraId="30FDB2EB" w14:textId="77777777"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14:paraId="0FC5A5A2" w14:textId="77777777"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14:paraId="2C6FFD89" w14:textId="77777777" w:rsidR="00B16483" w:rsidRPr="00521A49" w:rsidRDefault="00B16483" w:rsidP="00962010">
      <w:pPr>
        <w:jc w:val="both"/>
        <w:rPr>
          <w:rFonts w:ascii="GHEA Grapalat" w:hAnsi="GHEA Grapalat"/>
        </w:rPr>
      </w:pPr>
    </w:p>
    <w:p w14:paraId="5F5E47C2" w14:textId="77777777"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14:paraId="3EF3D942" w14:textId="77777777"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14:paraId="2BE29584" w14:textId="77777777" w:rsidR="00B16483" w:rsidRPr="00521A49" w:rsidRDefault="00B16483" w:rsidP="00962010">
      <w:pPr>
        <w:tabs>
          <w:tab w:val="left" w:pos="7371"/>
        </w:tabs>
        <w:ind w:left="3544" w:firstLine="3"/>
        <w:jc w:val="both"/>
        <w:rPr>
          <w:rFonts w:ascii="GHEA Grapalat" w:hAnsi="GHEA Grapalat"/>
        </w:rPr>
      </w:pPr>
    </w:p>
    <w:p w14:paraId="2E8EA8F1" w14:textId="77777777" w:rsidR="006B3E56" w:rsidRPr="00521A49" w:rsidRDefault="006B3E56" w:rsidP="00962010">
      <w:pPr>
        <w:widowControl w:val="0"/>
        <w:jc w:val="both"/>
        <w:rPr>
          <w:rFonts w:ascii="GHEA Grapalat" w:hAnsi="GHEA Grapalat"/>
        </w:rPr>
      </w:pPr>
      <w:r w:rsidRPr="00521A49">
        <w:rPr>
          <w:rFonts w:ascii="GHEA Grapalat" w:hAnsi="GHEA Grapalat"/>
        </w:rPr>
        <w:t xml:space="preserve">Настоящим _________________________________объявляет и </w:t>
      </w:r>
      <w:proofErr w:type="spellStart"/>
      <w:r w:rsidRPr="00521A49">
        <w:rPr>
          <w:rFonts w:ascii="GHEA Grapalat" w:hAnsi="GHEA Grapalat"/>
        </w:rPr>
        <w:t>подтверждает,что</w:t>
      </w:r>
      <w:proofErr w:type="spellEnd"/>
      <w:r w:rsidRPr="00521A49">
        <w:rPr>
          <w:rFonts w:ascii="GHEA Grapalat" w:hAnsi="GHEA Grapalat"/>
        </w:rPr>
        <w:t>:</w:t>
      </w:r>
    </w:p>
    <w:p w14:paraId="31F40409" w14:textId="77777777"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14:paraId="794BA8FB" w14:textId="77777777"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14:paraId="669E8B9C" w14:textId="77777777"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14:paraId="6B5EC533" w14:textId="77777777" w:rsidR="009E1F0A" w:rsidRPr="00521A49" w:rsidRDefault="009E1F0A" w:rsidP="00962010">
      <w:pPr>
        <w:rPr>
          <w:rFonts w:ascii="GHEA Grapalat" w:hAnsi="GHEA Grapalat"/>
          <w:i/>
          <w:vertAlign w:val="superscript"/>
          <w:lang w:val="es-ES"/>
        </w:rPr>
      </w:pPr>
    </w:p>
    <w:p w14:paraId="2DC01417" w14:textId="77777777"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14:paraId="3CCF72D3" w14:textId="77777777" w:rsidR="004E425A" w:rsidRPr="00521A49" w:rsidRDefault="004E425A" w:rsidP="00962010">
      <w:pPr>
        <w:rPr>
          <w:rFonts w:ascii="GHEA Grapalat" w:hAnsi="GHEA Grapalat"/>
          <w:color w:val="000000" w:themeColor="text1"/>
          <w:spacing w:val="-4"/>
        </w:rPr>
      </w:pPr>
    </w:p>
    <w:p w14:paraId="7D74D287" w14:textId="55AE5D2A" w:rsidR="009E1F0A" w:rsidRPr="00521A49" w:rsidRDefault="00B06C9F" w:rsidP="00962010">
      <w:pPr>
        <w:rPr>
          <w:rFonts w:ascii="GHEA Grapalat" w:hAnsi="GHEA Grapalat" w:cs="Sylfaen"/>
          <w:lang w:val="hy-AM"/>
        </w:rPr>
      </w:pPr>
      <w:r>
        <w:rPr>
          <w:rFonts w:ascii="GHEA Grapalat" w:hAnsi="GHEA Grapalat"/>
        </w:rPr>
        <w:t>открытый конкурс</w:t>
      </w:r>
      <w:r w:rsidR="00F0165A" w:rsidRPr="00521A49">
        <w:rPr>
          <w:rFonts w:ascii="GHEA Grapalat" w:hAnsi="GHEA Grapalat"/>
        </w:rPr>
        <w:t xml:space="preserve"> под кодом </w:t>
      </w:r>
      <w:r w:rsidR="00F0165A" w:rsidRPr="00521A49">
        <w:rPr>
          <w:rFonts w:ascii="GHEA Grapalat" w:hAnsi="GHEA Grapalat"/>
          <w:b/>
          <w:sz w:val="22"/>
          <w:szCs w:val="22"/>
        </w:rPr>
        <w:t>«</w:t>
      </w:r>
      <w:r>
        <w:rPr>
          <w:rFonts w:ascii="GHEA Grapalat" w:hAnsi="GHEA Grapalat"/>
          <w:b/>
          <w:sz w:val="22"/>
          <w:szCs w:val="22"/>
        </w:rPr>
        <w:t>BMAPDzB-HVKAK-2024-03</w:t>
      </w:r>
      <w:r w:rsidR="00F0165A"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14:paraId="05BD88FF" w14:textId="77777777"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14:paraId="533D4D2B" w14:textId="77777777"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14:paraId="71C63CBD" w14:textId="6DD7080B" w:rsidR="005A61F4" w:rsidRPr="00521A49" w:rsidRDefault="006B3E56" w:rsidP="00962010">
      <w:pPr>
        <w:pStyle w:val="ListParagraph"/>
        <w:widowControl w:val="0"/>
        <w:numPr>
          <w:ilvl w:val="0"/>
          <w:numId w:val="37"/>
        </w:numPr>
        <w:tabs>
          <w:tab w:val="left" w:pos="567"/>
        </w:tabs>
        <w:contextualSpacing/>
        <w:jc w:val="both"/>
        <w:rPr>
          <w:rFonts w:ascii="GHEA Grapalat" w:hAnsi="GHEA Grapalat" w:cs="Arial"/>
        </w:rPr>
      </w:pPr>
      <w:r w:rsidRPr="00521A49">
        <w:rPr>
          <w:rFonts w:ascii="GHEA Grapalat" w:hAnsi="GHEA Grapalat"/>
        </w:rPr>
        <w:lastRenderedPageBreak/>
        <w:t xml:space="preserve">в рамках участия в </w:t>
      </w:r>
      <w:r w:rsidR="00130317">
        <w:rPr>
          <w:rFonts w:ascii="GHEA Grapalat" w:hAnsi="GHEA Grapalat"/>
        </w:rPr>
        <w:t>открытом конкурсе</w:t>
      </w:r>
      <w:r w:rsidR="005A61F4" w:rsidRPr="00521A49">
        <w:rPr>
          <w:rFonts w:ascii="GHEA Grapalat" w:hAnsi="GHEA Grapalat"/>
        </w:rPr>
        <w:t xml:space="preserve"> под кодом </w:t>
      </w:r>
      <w:r w:rsidR="005A61F4" w:rsidRPr="00521A49">
        <w:rPr>
          <w:rFonts w:ascii="GHEA Grapalat" w:hAnsi="GHEA Grapalat"/>
          <w:b/>
          <w:sz w:val="22"/>
          <w:szCs w:val="22"/>
        </w:rPr>
        <w:t>«</w:t>
      </w:r>
      <w:r w:rsidR="00B06C9F">
        <w:rPr>
          <w:rFonts w:ascii="GHEA Grapalat" w:hAnsi="GHEA Grapalat"/>
          <w:b/>
          <w:sz w:val="22"/>
          <w:szCs w:val="22"/>
        </w:rPr>
        <w:t>BMAPDzB-HVKAK-2024-03</w:t>
      </w:r>
      <w:r w:rsidR="005A61F4" w:rsidRPr="00521A49">
        <w:rPr>
          <w:rFonts w:ascii="GHEA Grapalat" w:hAnsi="GHEA Grapalat"/>
          <w:b/>
          <w:sz w:val="22"/>
          <w:szCs w:val="22"/>
        </w:rPr>
        <w:t>»</w:t>
      </w:r>
    </w:p>
    <w:p w14:paraId="5D1521DC" w14:textId="77777777" w:rsidR="006B3E56" w:rsidRPr="00521A49" w:rsidRDefault="006B3E56" w:rsidP="00962010">
      <w:pPr>
        <w:pStyle w:val="ListParagraph"/>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w:t>
      </w:r>
    </w:p>
    <w:p w14:paraId="0EC0D0DD" w14:textId="304EB600" w:rsidR="00B61594" w:rsidRPr="00521A49" w:rsidRDefault="006B3E56" w:rsidP="00962010">
      <w:pPr>
        <w:pStyle w:val="ListParagraph"/>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B06C9F">
        <w:rPr>
          <w:rFonts w:ascii="GHEA Grapalat" w:hAnsi="GHEA Grapalat"/>
        </w:rPr>
        <w:t>открытый конкурс</w:t>
      </w:r>
      <w:r w:rsidRPr="00521A49">
        <w:rPr>
          <w:rFonts w:ascii="GHEA Grapalat" w:hAnsi="GHEA Grapalat"/>
        </w:rPr>
        <w:t xml:space="preserve"> случая     одновременного участия взаимосвязанных с ________________ </w:t>
      </w:r>
    </w:p>
    <w:p w14:paraId="16195CE5" w14:textId="77777777"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14:paraId="660D6FEA" w14:textId="77777777"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14:paraId="2C8B6316" w14:textId="77777777"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14:paraId="7A651F3A" w14:textId="77777777" w:rsidR="006B3E56" w:rsidRPr="00521A49" w:rsidRDefault="006B3E56" w:rsidP="00962010">
      <w:pPr>
        <w:widowControl w:val="0"/>
        <w:jc w:val="both"/>
        <w:rPr>
          <w:rFonts w:ascii="GHEA Grapalat" w:hAnsi="GHEA Grapalat"/>
          <w:u w:val="single"/>
        </w:rPr>
      </w:pPr>
      <w:r w:rsidRPr="00521A49">
        <w:rPr>
          <w:rFonts w:ascii="GHEA Grapalat" w:hAnsi="GHEA Grapalat"/>
        </w:rPr>
        <w:t>организаций, либо организаций, имеющих принадлежащую ____________________</w:t>
      </w:r>
    </w:p>
    <w:p w14:paraId="146BE4EA" w14:textId="77777777"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14:paraId="0A39ADC4" w14:textId="77777777" w:rsidR="006B3E56" w:rsidRPr="00521A49" w:rsidRDefault="006B3E56" w:rsidP="00962010">
      <w:pPr>
        <w:widowControl w:val="0"/>
        <w:jc w:val="both"/>
        <w:rPr>
          <w:ins w:id="2"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14:paraId="61CBF9FD" w14:textId="77777777"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14:paraId="69424B2E" w14:textId="77777777"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14:paraId="2F4B0F9C" w14:textId="77777777"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FootnoteReference"/>
          <w:rFonts w:ascii="GHEA Grapalat" w:hAnsi="GHEA Grapalat"/>
        </w:rPr>
        <w:footnoteReference w:customMarkFollows="1" w:id="4"/>
        <w:t>**</w:t>
      </w:r>
      <w:r w:rsidRPr="00521A49">
        <w:rPr>
          <w:rFonts w:ascii="GHEA Grapalat" w:hAnsi="GHEA Grapalat"/>
        </w:rPr>
        <w:t>.</w:t>
      </w:r>
      <w:r w:rsidR="006B3E56" w:rsidRPr="00521A49">
        <w:rPr>
          <w:rFonts w:ascii="GHEA Grapalat" w:hAnsi="GHEA Grapalat"/>
        </w:rPr>
        <w:t xml:space="preserve"> </w:t>
      </w:r>
    </w:p>
    <w:p w14:paraId="6DA29CB9" w14:textId="77777777" w:rsidR="00A617A7" w:rsidRPr="00521A49" w:rsidRDefault="00A617A7" w:rsidP="00962010">
      <w:pPr>
        <w:widowControl w:val="0"/>
        <w:jc w:val="both"/>
        <w:rPr>
          <w:rFonts w:ascii="GHEA Grapalat" w:hAnsi="GHEA Grapalat"/>
        </w:rPr>
      </w:pPr>
    </w:p>
    <w:p w14:paraId="1263693C" w14:textId="77777777"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14:paraId="0AC8D860" w14:textId="77777777"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14:paraId="5621897B" w14:textId="77777777"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14:paraId="5FA40CC6" w14:textId="77777777" w:rsidR="00F855BB" w:rsidRPr="00521A49" w:rsidRDefault="00F855BB" w:rsidP="00962010">
      <w:pPr>
        <w:tabs>
          <w:tab w:val="left" w:pos="7371"/>
        </w:tabs>
        <w:ind w:left="3544" w:firstLine="3"/>
        <w:jc w:val="both"/>
        <w:rPr>
          <w:rFonts w:ascii="GHEA Grapalat" w:hAnsi="GHEA Grapalat"/>
          <w:lang w:val="hy-AM"/>
        </w:rPr>
      </w:pPr>
    </w:p>
    <w:p w14:paraId="338AE0A5" w14:textId="77777777" w:rsidR="00F855BB" w:rsidRPr="00521A49" w:rsidRDefault="00F855BB" w:rsidP="00962010">
      <w:pPr>
        <w:tabs>
          <w:tab w:val="left" w:pos="7371"/>
        </w:tabs>
        <w:ind w:left="3544" w:firstLine="3"/>
        <w:jc w:val="both"/>
        <w:rPr>
          <w:rFonts w:ascii="GHEA Grapalat" w:hAnsi="GHEA Grapalat"/>
          <w:lang w:val="hy-AM"/>
        </w:rPr>
      </w:pPr>
    </w:p>
    <w:p w14:paraId="71D8F62D" w14:textId="77777777" w:rsidR="006B3E56" w:rsidRPr="00521A49" w:rsidRDefault="006B3E56" w:rsidP="00962010">
      <w:pPr>
        <w:tabs>
          <w:tab w:val="left" w:pos="7371"/>
        </w:tabs>
        <w:ind w:left="3544" w:firstLine="3"/>
        <w:jc w:val="both"/>
        <w:rPr>
          <w:rFonts w:ascii="GHEA Grapalat" w:hAnsi="GHEA Grapalat"/>
        </w:rPr>
      </w:pPr>
    </w:p>
    <w:p w14:paraId="2B690D31"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14:paraId="782BD98E" w14:textId="77777777"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14:paraId="454604BC" w14:textId="77777777" w:rsidR="00A777C1" w:rsidRPr="00521A49" w:rsidRDefault="00A777C1" w:rsidP="00962010">
      <w:pPr>
        <w:ind w:left="1134"/>
        <w:jc w:val="both"/>
        <w:rPr>
          <w:rFonts w:ascii="GHEA Grapalat" w:hAnsi="GHEA Grapalat"/>
          <w:vertAlign w:val="superscript"/>
        </w:rPr>
      </w:pPr>
    </w:p>
    <w:p w14:paraId="2A308CB8" w14:textId="77777777"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14:paraId="23934251" w14:textId="77777777"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14:paraId="6363DE3D" w14:textId="77777777"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lastRenderedPageBreak/>
        <w:t>Приложение № 1.1</w:t>
      </w:r>
    </w:p>
    <w:p w14:paraId="0951A893" w14:textId="284A8688" w:rsidR="001B7517" w:rsidRPr="00521A49" w:rsidRDefault="001B7517"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BMAPDzB-HVKAK-2024-03</w:t>
      </w:r>
      <w:r w:rsidRPr="00521A49">
        <w:rPr>
          <w:rFonts w:ascii="GHEA Grapalat" w:hAnsi="GHEA Grapalat"/>
          <w:b/>
          <w:sz w:val="22"/>
          <w:szCs w:val="22"/>
        </w:rPr>
        <w:t>»</w:t>
      </w:r>
    </w:p>
    <w:p w14:paraId="1CBCBDC9" w14:textId="77777777" w:rsidR="00D043C1" w:rsidRPr="00521A49" w:rsidRDefault="00D043C1" w:rsidP="00962010">
      <w:pPr>
        <w:widowControl w:val="0"/>
        <w:spacing w:after="160"/>
        <w:ind w:left="567" w:right="565"/>
        <w:jc w:val="center"/>
        <w:rPr>
          <w:rFonts w:ascii="GHEA Grapalat" w:hAnsi="GHEA Grapalat"/>
          <w:b/>
        </w:rPr>
      </w:pPr>
    </w:p>
    <w:p w14:paraId="0FC98C35"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14:paraId="42148BF8"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14:paraId="294A8435" w14:textId="77777777" w:rsidR="00D043C1" w:rsidRPr="00521A49" w:rsidRDefault="00D043C1" w:rsidP="00962010">
      <w:pPr>
        <w:pStyle w:val="Heading3"/>
        <w:keepNext w:val="0"/>
        <w:widowControl w:val="0"/>
        <w:spacing w:after="160" w:line="240" w:lineRule="auto"/>
        <w:ind w:left="567" w:right="565"/>
        <w:rPr>
          <w:rFonts w:ascii="GHEA Grapalat" w:hAnsi="GHEA Grapalat" w:cs="Arial"/>
          <w:sz w:val="24"/>
          <w:szCs w:val="24"/>
        </w:rPr>
      </w:pPr>
    </w:p>
    <w:p w14:paraId="2ABEBA4D" w14:textId="045604B4" w:rsidR="0021043A" w:rsidRPr="00521A49" w:rsidRDefault="0021043A" w:rsidP="00962010">
      <w:pPr>
        <w:widowControl w:val="0"/>
        <w:jc w:val="both"/>
        <w:rPr>
          <w:rFonts w:ascii="GHEA Grapalat" w:hAnsi="GHEA Grapalat"/>
        </w:rPr>
      </w:pPr>
      <w:r w:rsidRPr="00521A49">
        <w:rPr>
          <w:rFonts w:ascii="GHEA Grapalat" w:hAnsi="GHEA Grapalat"/>
        </w:rPr>
        <w:t xml:space="preserve">_____________________________,   в качестве участника в рамках </w:t>
      </w:r>
      <w:r w:rsidR="00130317">
        <w:rPr>
          <w:rFonts w:ascii="GHEA Grapalat" w:hAnsi="GHEA Grapalat"/>
        </w:rPr>
        <w:t>открытого конкурса</w:t>
      </w:r>
    </w:p>
    <w:p w14:paraId="71FDD5AA" w14:textId="77777777"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14:paraId="31FAD5B7" w14:textId="2417B513"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B06C9F">
        <w:rPr>
          <w:rFonts w:ascii="GHEA Grapalat" w:hAnsi="GHEA Grapalat"/>
          <w:b/>
          <w:sz w:val="22"/>
          <w:szCs w:val="22"/>
        </w:rPr>
        <w:t>BMAPDzB-HVKAK-2024-03</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C15A48" w:rsidRPr="00206AF8" w14:paraId="794B77E7" w14:textId="77777777" w:rsidTr="00EE6490">
        <w:trPr>
          <w:jc w:val="center"/>
        </w:trPr>
        <w:tc>
          <w:tcPr>
            <w:tcW w:w="1042" w:type="dxa"/>
            <w:vMerge w:val="restart"/>
            <w:vAlign w:val="center"/>
          </w:tcPr>
          <w:p w14:paraId="7EE5AA2A" w14:textId="77777777" w:rsidR="00C15A48" w:rsidRDefault="00C15A48" w:rsidP="00C15A48">
            <w:pPr>
              <w:widowControl w:val="0"/>
              <w:jc w:val="center"/>
              <w:rPr>
                <w:rFonts w:ascii="GHEA Grapalat" w:hAnsi="GHEA Grapalat"/>
                <w:b/>
                <w:sz w:val="20"/>
                <w:szCs w:val="20"/>
              </w:rPr>
            </w:pPr>
          </w:p>
          <w:p w14:paraId="4BBE018C"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534E2E1A"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14:paraId="2B2B1E32" w14:textId="77777777" w:rsidTr="00EE6490">
        <w:trPr>
          <w:trHeight w:val="696"/>
          <w:jc w:val="center"/>
        </w:trPr>
        <w:tc>
          <w:tcPr>
            <w:tcW w:w="1042" w:type="dxa"/>
            <w:vMerge/>
            <w:vAlign w:val="center"/>
          </w:tcPr>
          <w:p w14:paraId="5F43DEAA" w14:textId="77777777" w:rsidR="00C15A48" w:rsidRPr="00206AF8" w:rsidRDefault="00C15A48" w:rsidP="00C15A48">
            <w:pPr>
              <w:widowControl w:val="0"/>
              <w:jc w:val="center"/>
              <w:rPr>
                <w:rFonts w:ascii="GHEA Grapalat" w:hAnsi="GHEA Grapalat"/>
                <w:b/>
                <w:bCs/>
                <w:sz w:val="20"/>
                <w:szCs w:val="20"/>
              </w:rPr>
            </w:pPr>
          </w:p>
        </w:tc>
        <w:tc>
          <w:tcPr>
            <w:tcW w:w="1605" w:type="dxa"/>
            <w:vAlign w:val="center"/>
          </w:tcPr>
          <w:p w14:paraId="49C20270" w14:textId="77777777"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14:paraId="32E464FF"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7F034A1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3C3E9B84" w14:textId="77777777"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48E0E94D"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7762FA5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14:paraId="701E5068" w14:textId="77777777" w:rsidTr="00EE6490">
        <w:trPr>
          <w:jc w:val="center"/>
        </w:trPr>
        <w:tc>
          <w:tcPr>
            <w:tcW w:w="1042" w:type="dxa"/>
          </w:tcPr>
          <w:p w14:paraId="3032335D"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10E9506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61BE3C2F"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5A17BCD3"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5BB3DE1E"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1E5CFB38"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07E9C69B" w14:textId="77777777" w:rsidTr="00EE6490">
        <w:trPr>
          <w:jc w:val="center"/>
        </w:trPr>
        <w:tc>
          <w:tcPr>
            <w:tcW w:w="1042" w:type="dxa"/>
          </w:tcPr>
          <w:p w14:paraId="55FFA768"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4BC623E9"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0B5C876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77C3212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13DBD1DA"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730E5542"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2149E22E" w14:textId="77777777" w:rsidTr="00EE6490">
        <w:trPr>
          <w:jc w:val="center"/>
        </w:trPr>
        <w:tc>
          <w:tcPr>
            <w:tcW w:w="1042" w:type="dxa"/>
          </w:tcPr>
          <w:p w14:paraId="2E74E514"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5584EFA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67EACD21"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35CC67AB"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7DB1EE8C"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2E19727D" w14:textId="77777777" w:rsidR="00C15A48" w:rsidRPr="00206AF8" w:rsidRDefault="00C15A48" w:rsidP="00C15A48">
            <w:pPr>
              <w:pStyle w:val="Heading3"/>
              <w:keepNext w:val="0"/>
              <w:widowControl w:val="0"/>
              <w:spacing w:line="240" w:lineRule="auto"/>
              <w:jc w:val="left"/>
              <w:rPr>
                <w:rFonts w:ascii="GHEA Grapalat" w:hAnsi="GHEA Grapalat"/>
                <w:b/>
              </w:rPr>
            </w:pPr>
          </w:p>
        </w:tc>
      </w:tr>
    </w:tbl>
    <w:p w14:paraId="2A76BE1A" w14:textId="77777777" w:rsidR="00D043C1" w:rsidRPr="00521A49" w:rsidRDefault="00D043C1" w:rsidP="00962010">
      <w:pPr>
        <w:widowControl w:val="0"/>
        <w:tabs>
          <w:tab w:val="left" w:pos="6804"/>
        </w:tabs>
        <w:jc w:val="center"/>
        <w:rPr>
          <w:rFonts w:ascii="GHEA Grapalat" w:hAnsi="GHEA Grapalat"/>
          <w:lang w:val="en-US"/>
        </w:rPr>
      </w:pPr>
    </w:p>
    <w:p w14:paraId="2867B88C" w14:textId="77777777"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2E1FA92E" w14:textId="77777777" w:rsidR="00D043C1" w:rsidRPr="00521A49" w:rsidRDefault="00D043C1" w:rsidP="00962010">
      <w:pPr>
        <w:widowControl w:val="0"/>
        <w:tabs>
          <w:tab w:val="left" w:pos="7513"/>
        </w:tabs>
        <w:spacing w:after="160"/>
        <w:ind w:left="709"/>
        <w:jc w:val="both"/>
        <w:rPr>
          <w:rFonts w:ascii="GHEA Grapalat" w:hAnsi="GHEA Grapalat" w:cs="Arial"/>
          <w:sz w:val="16"/>
          <w:szCs w:val="16"/>
        </w:rPr>
      </w:pPr>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
    <w:p w14:paraId="0FAA06C8" w14:textId="77777777" w:rsidR="00D043C1" w:rsidRPr="00521A49" w:rsidRDefault="00D043C1" w:rsidP="00962010">
      <w:pPr>
        <w:widowControl w:val="0"/>
        <w:spacing w:after="160"/>
        <w:jc w:val="right"/>
        <w:rPr>
          <w:rFonts w:ascii="GHEA Grapalat" w:hAnsi="GHEA Grapalat"/>
          <w:sz w:val="16"/>
          <w:szCs w:val="16"/>
        </w:rPr>
      </w:pPr>
    </w:p>
    <w:p w14:paraId="08D2DB8F" w14:textId="77777777"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14:paraId="1C3DB992" w14:textId="77777777" w:rsidR="00D043C1" w:rsidRPr="00521A49" w:rsidRDefault="00D043C1" w:rsidP="00962010">
      <w:pPr>
        <w:rPr>
          <w:rFonts w:ascii="GHEA Grapalat" w:hAnsi="GHEA Grapalat"/>
        </w:rPr>
      </w:pPr>
      <w:r w:rsidRPr="00521A49">
        <w:rPr>
          <w:rFonts w:ascii="GHEA Grapalat" w:hAnsi="GHEA Grapalat"/>
        </w:rPr>
        <w:br w:type="page"/>
      </w:r>
    </w:p>
    <w:p w14:paraId="0704C77F" w14:textId="77777777" w:rsidR="002172CB" w:rsidRPr="00521A49" w:rsidRDefault="002172CB" w:rsidP="00962010">
      <w:pPr>
        <w:jc w:val="right"/>
        <w:rPr>
          <w:rFonts w:ascii="GHEA Grapalat" w:hAnsi="GHEA Grapalat"/>
          <w:b/>
        </w:rPr>
      </w:pPr>
      <w:r w:rsidRPr="00521A49">
        <w:rPr>
          <w:rFonts w:ascii="GHEA Grapalat" w:hAnsi="GHEA Grapalat"/>
          <w:b/>
        </w:rPr>
        <w:lastRenderedPageBreak/>
        <w:t xml:space="preserve">Приложение 1.2** </w:t>
      </w:r>
    </w:p>
    <w:p w14:paraId="5D66021E" w14:textId="068145E2" w:rsidR="002172CB" w:rsidRPr="00521A49" w:rsidRDefault="002172CB"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BMAPDzB-HVKAK-2024-03</w:t>
      </w:r>
      <w:r w:rsidRPr="00521A49">
        <w:rPr>
          <w:rFonts w:ascii="GHEA Grapalat" w:hAnsi="GHEA Grapalat"/>
          <w:b/>
          <w:sz w:val="22"/>
          <w:szCs w:val="22"/>
        </w:rPr>
        <w:t>»</w:t>
      </w:r>
    </w:p>
    <w:p w14:paraId="2D6C0E78" w14:textId="77777777" w:rsidR="00F016A2" w:rsidRPr="00521A49" w:rsidRDefault="00F016A2" w:rsidP="00962010">
      <w:pPr>
        <w:rPr>
          <w:rFonts w:ascii="GHEA Grapalat" w:hAnsi="GHEA Grapalat"/>
          <w:b/>
        </w:rPr>
      </w:pPr>
    </w:p>
    <w:p w14:paraId="2573D5B5"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14:paraId="67DA3880"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14:paraId="39B665BC" w14:textId="77777777" w:rsidR="00F016A2" w:rsidRPr="00521A49" w:rsidRDefault="00F016A2" w:rsidP="00962010">
      <w:pPr>
        <w:ind w:left="360" w:hanging="360"/>
        <w:jc w:val="center"/>
        <w:rPr>
          <w:rFonts w:ascii="GHEA Grapalat" w:eastAsia="GHEA Grapalat" w:hAnsi="GHEA Grapalat" w:cs="GHEA Grapalat"/>
          <w:b/>
        </w:rPr>
      </w:pPr>
    </w:p>
    <w:p w14:paraId="2569B1F8" w14:textId="77777777"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14:paraId="62DD344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521A49" w14:paraId="28D7DAD0" w14:textId="77777777" w:rsidTr="006D2CDF">
        <w:tc>
          <w:tcPr>
            <w:tcW w:w="2836" w:type="dxa"/>
            <w:shd w:val="clear" w:color="auto" w:fill="D9E2F3"/>
            <w:vAlign w:val="center"/>
          </w:tcPr>
          <w:p w14:paraId="5B2CA3E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A98894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C666494" w14:textId="77777777" w:rsidTr="006D2CDF">
        <w:tc>
          <w:tcPr>
            <w:tcW w:w="2836" w:type="dxa"/>
            <w:shd w:val="clear" w:color="auto" w:fill="D9E2F3"/>
            <w:vAlign w:val="center"/>
          </w:tcPr>
          <w:p w14:paraId="7BF22BD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148990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CC6396" w14:textId="77777777" w:rsidTr="006D2CDF">
        <w:tc>
          <w:tcPr>
            <w:tcW w:w="2836" w:type="dxa"/>
            <w:shd w:val="clear" w:color="auto" w:fill="D9E2F3"/>
            <w:vAlign w:val="center"/>
          </w:tcPr>
          <w:p w14:paraId="7F2D896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0FC6C1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4994646" w14:textId="77777777" w:rsidTr="006D2CDF">
        <w:tc>
          <w:tcPr>
            <w:tcW w:w="2836" w:type="dxa"/>
            <w:shd w:val="clear" w:color="auto" w:fill="D9E2F3"/>
            <w:vAlign w:val="center"/>
          </w:tcPr>
          <w:p w14:paraId="42153D2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43D885F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3ABB962" w14:textId="77777777" w:rsidTr="006D2CDF">
        <w:tc>
          <w:tcPr>
            <w:tcW w:w="2836" w:type="dxa"/>
            <w:shd w:val="clear" w:color="auto" w:fill="D9E2F3"/>
            <w:vAlign w:val="center"/>
          </w:tcPr>
          <w:p w14:paraId="6729E5EF"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3"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14:paraId="4D67015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3F6352A" w14:textId="77777777" w:rsidTr="006D2CDF">
        <w:tc>
          <w:tcPr>
            <w:tcW w:w="2836" w:type="dxa"/>
            <w:shd w:val="clear" w:color="auto" w:fill="D9E2F3"/>
            <w:vAlign w:val="center"/>
          </w:tcPr>
          <w:p w14:paraId="6DF3965A"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34DBEBEA" w14:textId="77777777"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14:paraId="7F487C9D" w14:textId="77777777" w:rsidTr="006D2CDF">
        <w:tc>
          <w:tcPr>
            <w:tcW w:w="2836" w:type="dxa"/>
            <w:shd w:val="clear" w:color="auto" w:fill="D9E2F3"/>
            <w:vAlign w:val="center"/>
          </w:tcPr>
          <w:p w14:paraId="47627F33" w14:textId="77777777"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8B69395" w14:textId="77777777" w:rsidR="00F016A2" w:rsidRPr="00521A49" w:rsidRDefault="00F016A2" w:rsidP="00962010">
            <w:pPr>
              <w:spacing w:before="240" w:after="240"/>
              <w:ind w:left="993" w:hanging="851"/>
              <w:rPr>
                <w:rFonts w:ascii="GHEA Grapalat" w:eastAsia="GHEA Grapalat" w:hAnsi="GHEA Grapalat" w:cs="GHEA Grapalat"/>
              </w:rPr>
            </w:pPr>
          </w:p>
        </w:tc>
      </w:tr>
    </w:tbl>
    <w:p w14:paraId="1AE189C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1D9AB423" w14:textId="77777777" w:rsidTr="006D2CDF">
        <w:tc>
          <w:tcPr>
            <w:tcW w:w="2835" w:type="dxa"/>
            <w:shd w:val="clear" w:color="auto" w:fill="D9E2F3"/>
            <w:vAlign w:val="center"/>
          </w:tcPr>
          <w:p w14:paraId="59702D3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F82F26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25CA8A5" w14:textId="77777777" w:rsidTr="006D2CDF">
        <w:trPr>
          <w:trHeight w:val="1487"/>
        </w:trPr>
        <w:tc>
          <w:tcPr>
            <w:tcW w:w="2835" w:type="dxa"/>
            <w:shd w:val="clear" w:color="auto" w:fill="D9E2F3"/>
            <w:vAlign w:val="center"/>
          </w:tcPr>
          <w:p w14:paraId="52FD5E3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14:paraId="5D13F9A2" w14:textId="77777777" w:rsidR="00F016A2" w:rsidRPr="00521A49" w:rsidRDefault="00F016A2" w:rsidP="00962010">
            <w:pPr>
              <w:spacing w:before="240" w:after="240"/>
              <w:rPr>
                <w:rFonts w:ascii="GHEA Grapalat" w:eastAsia="GHEA Grapalat" w:hAnsi="GHEA Grapalat" w:cs="GHEA Grapalat"/>
              </w:rPr>
            </w:pPr>
          </w:p>
        </w:tc>
      </w:tr>
    </w:tbl>
    <w:p w14:paraId="17BEB842"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1B9938E" w14:textId="77777777" w:rsidTr="006D2CDF">
        <w:tc>
          <w:tcPr>
            <w:tcW w:w="2835" w:type="dxa"/>
            <w:shd w:val="clear" w:color="auto" w:fill="D9E2F3"/>
            <w:vAlign w:val="center"/>
          </w:tcPr>
          <w:p w14:paraId="0AAF6830"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14:paraId="063CB35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DB7F978" w14:textId="77777777" w:rsidTr="006D2CDF">
        <w:tc>
          <w:tcPr>
            <w:tcW w:w="2835" w:type="dxa"/>
            <w:shd w:val="clear" w:color="auto" w:fill="D9E2F3"/>
            <w:vAlign w:val="center"/>
          </w:tcPr>
          <w:p w14:paraId="275EA533"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Количество страниц декларации</w:t>
            </w:r>
          </w:p>
        </w:tc>
        <w:tc>
          <w:tcPr>
            <w:tcW w:w="6180" w:type="dxa"/>
            <w:vAlign w:val="center"/>
          </w:tcPr>
          <w:p w14:paraId="74F45D9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AD113E1" w14:textId="77777777" w:rsidTr="006D2CDF">
        <w:tc>
          <w:tcPr>
            <w:tcW w:w="2835" w:type="dxa"/>
            <w:shd w:val="clear" w:color="auto" w:fill="D9E2F3"/>
            <w:vAlign w:val="center"/>
          </w:tcPr>
          <w:p w14:paraId="75EA5BAA"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14:paraId="3ACB7840" w14:textId="77777777" w:rsidR="00F016A2" w:rsidRPr="00521A49" w:rsidRDefault="00F016A2" w:rsidP="00962010">
            <w:pPr>
              <w:spacing w:before="240" w:after="240"/>
              <w:rPr>
                <w:rFonts w:ascii="GHEA Grapalat" w:eastAsia="GHEA Grapalat" w:hAnsi="GHEA Grapalat" w:cs="GHEA Grapalat"/>
              </w:rPr>
            </w:pPr>
          </w:p>
        </w:tc>
      </w:tr>
    </w:tbl>
    <w:p w14:paraId="31F47668" w14:textId="77777777" w:rsidR="00F016A2" w:rsidRPr="00521A49" w:rsidRDefault="00F016A2" w:rsidP="00962010">
      <w:pPr>
        <w:rPr>
          <w:rFonts w:ascii="GHEA Grapalat" w:eastAsia="GHEA Grapalat" w:hAnsi="GHEA Grapalat" w:cs="GHEA Grapalat"/>
        </w:rPr>
      </w:pPr>
    </w:p>
    <w:p w14:paraId="0A6F3B31" w14:textId="77777777"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14:paraId="683E7E3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A3EB1BB" w14:textId="77777777" w:rsidTr="006D2CDF">
        <w:tc>
          <w:tcPr>
            <w:tcW w:w="2835" w:type="dxa"/>
            <w:shd w:val="clear" w:color="auto" w:fill="D9E2F3"/>
            <w:vAlign w:val="center"/>
          </w:tcPr>
          <w:p w14:paraId="407E209C"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41B5E5D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75715E" w14:textId="77777777" w:rsidTr="006D2CDF">
        <w:tc>
          <w:tcPr>
            <w:tcW w:w="2835" w:type="dxa"/>
            <w:shd w:val="clear" w:color="auto" w:fill="D9E2F3"/>
            <w:vAlign w:val="center"/>
          </w:tcPr>
          <w:p w14:paraId="52354A3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616D26C6" w14:textId="77777777" w:rsidR="00F016A2" w:rsidRPr="00521A49" w:rsidRDefault="00F016A2" w:rsidP="00962010">
            <w:pPr>
              <w:spacing w:before="240" w:after="240"/>
              <w:rPr>
                <w:rFonts w:ascii="GHEA Grapalat" w:eastAsia="GHEA Grapalat" w:hAnsi="GHEA Grapalat" w:cs="GHEA Grapalat"/>
              </w:rPr>
            </w:pPr>
          </w:p>
        </w:tc>
      </w:tr>
    </w:tbl>
    <w:p w14:paraId="3B8AEB28"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51E4448" w14:textId="77777777" w:rsidTr="006D2CDF">
        <w:tc>
          <w:tcPr>
            <w:tcW w:w="2835" w:type="dxa"/>
            <w:shd w:val="clear" w:color="auto" w:fill="D9E2F3"/>
            <w:vAlign w:val="center"/>
          </w:tcPr>
          <w:p w14:paraId="5B6C265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F08868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819A832" w14:textId="77777777" w:rsidTr="006D2CDF">
        <w:tc>
          <w:tcPr>
            <w:tcW w:w="2835" w:type="dxa"/>
            <w:shd w:val="clear" w:color="auto" w:fill="D9E2F3"/>
            <w:vAlign w:val="center"/>
          </w:tcPr>
          <w:p w14:paraId="552E6A6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14:paraId="70B5C37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BF64F4" w14:textId="77777777" w:rsidTr="006D2CDF">
        <w:tc>
          <w:tcPr>
            <w:tcW w:w="2835" w:type="dxa"/>
            <w:shd w:val="clear" w:color="auto" w:fill="D9E2F3"/>
            <w:vAlign w:val="center"/>
          </w:tcPr>
          <w:p w14:paraId="5B563D8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683938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4C158F8" w14:textId="77777777" w:rsidTr="006D2CDF">
        <w:tc>
          <w:tcPr>
            <w:tcW w:w="2835" w:type="dxa"/>
            <w:shd w:val="clear" w:color="auto" w:fill="D9E2F3"/>
            <w:vAlign w:val="center"/>
          </w:tcPr>
          <w:p w14:paraId="5990C65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21618C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8CA120D" w14:textId="77777777" w:rsidTr="006D2CDF">
        <w:tc>
          <w:tcPr>
            <w:tcW w:w="2835" w:type="dxa"/>
            <w:shd w:val="clear" w:color="auto" w:fill="D9E2F3"/>
            <w:vAlign w:val="center"/>
          </w:tcPr>
          <w:p w14:paraId="487EF14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48FBA3D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EAD585D" w14:textId="77777777" w:rsidTr="006D2CDF">
        <w:trPr>
          <w:trHeight w:val="1361"/>
        </w:trPr>
        <w:tc>
          <w:tcPr>
            <w:tcW w:w="2835" w:type="dxa"/>
            <w:shd w:val="clear" w:color="auto" w:fill="D9E2F3"/>
            <w:vAlign w:val="center"/>
          </w:tcPr>
          <w:p w14:paraId="7B23627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spellStart"/>
            <w:r w:rsidRPr="00521A49">
              <w:rPr>
                <w:rFonts w:ascii="GHEA Grapalat" w:eastAsia="GHEA Grapalat" w:hAnsi="GHEA Grapalat" w:cs="GHEA Grapalat"/>
                <w:color w:val="000000"/>
              </w:rPr>
              <w:t>Государтво</w:t>
            </w:r>
            <w:proofErr w:type="spellEnd"/>
            <w:r w:rsidRPr="00521A49">
              <w:rPr>
                <w:rFonts w:ascii="GHEA Grapalat" w:eastAsia="GHEA Grapalat" w:hAnsi="GHEA Grapalat" w:cs="GHEA Grapalat"/>
                <w:color w:val="000000"/>
              </w:rPr>
              <w:t xml:space="preserve"> регистрации</w:t>
            </w:r>
          </w:p>
        </w:tc>
        <w:tc>
          <w:tcPr>
            <w:tcW w:w="6180" w:type="dxa"/>
            <w:vAlign w:val="center"/>
          </w:tcPr>
          <w:p w14:paraId="1785AF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9C2520" w14:textId="77777777" w:rsidTr="006D2CDF">
        <w:tc>
          <w:tcPr>
            <w:tcW w:w="2835" w:type="dxa"/>
            <w:shd w:val="clear" w:color="auto" w:fill="D9E2F3"/>
            <w:vAlign w:val="center"/>
          </w:tcPr>
          <w:p w14:paraId="5B23F0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CC6B861" w14:textId="77777777" w:rsidR="00F016A2" w:rsidRPr="00521A49" w:rsidRDefault="00F016A2" w:rsidP="00962010">
            <w:pPr>
              <w:spacing w:before="240" w:after="240"/>
              <w:rPr>
                <w:rFonts w:ascii="GHEA Grapalat" w:eastAsia="GHEA Grapalat" w:hAnsi="GHEA Grapalat" w:cs="GHEA Grapalat"/>
              </w:rPr>
            </w:pPr>
          </w:p>
        </w:tc>
      </w:tr>
    </w:tbl>
    <w:p w14:paraId="074905D5"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500F16E9" w14:textId="77777777" w:rsidTr="006D2CDF">
        <w:tc>
          <w:tcPr>
            <w:tcW w:w="2836" w:type="dxa"/>
            <w:shd w:val="clear" w:color="auto" w:fill="D9E2F3"/>
            <w:vAlign w:val="center"/>
          </w:tcPr>
          <w:p w14:paraId="1771819E" w14:textId="77777777"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Размер участия (%)</w:t>
            </w:r>
          </w:p>
        </w:tc>
        <w:tc>
          <w:tcPr>
            <w:tcW w:w="6178" w:type="dxa"/>
            <w:vAlign w:val="center"/>
          </w:tcPr>
          <w:p w14:paraId="7886379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642976" w14:textId="77777777" w:rsidTr="006D2CDF">
        <w:tc>
          <w:tcPr>
            <w:tcW w:w="2836" w:type="dxa"/>
            <w:shd w:val="clear" w:color="auto" w:fill="D9E2F3"/>
            <w:vAlign w:val="center"/>
          </w:tcPr>
          <w:p w14:paraId="6DEEC315" w14:textId="77777777"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14:paraId="7BBEDFAE" w14:textId="77777777" w:rsidR="00F016A2" w:rsidRPr="00521A49" w:rsidRDefault="00870233"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14:paraId="64981B82" w14:textId="77777777" w:rsidR="00F016A2" w:rsidRPr="00521A49" w:rsidRDefault="00870233"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14:paraId="2F97688A" w14:textId="77777777" w:rsidR="00F016A2" w:rsidRPr="00521A49" w:rsidRDefault="00F016A2" w:rsidP="00962010">
      <w:pPr>
        <w:spacing w:before="240"/>
        <w:rPr>
          <w:rFonts w:ascii="GHEA Grapalat" w:eastAsia="GHEA Grapalat" w:hAnsi="GHEA Grapalat" w:cs="GHEA Grapalat"/>
        </w:rPr>
      </w:pPr>
    </w:p>
    <w:p w14:paraId="5E923359"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14:paraId="29C8C6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3936907" w14:textId="77777777" w:rsidTr="006D2CDF">
        <w:tc>
          <w:tcPr>
            <w:tcW w:w="2837" w:type="dxa"/>
            <w:shd w:val="clear" w:color="auto" w:fill="D9E2F3"/>
            <w:vAlign w:val="center"/>
          </w:tcPr>
          <w:p w14:paraId="16752A2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14:paraId="27DEA6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EBA8B35" w14:textId="77777777" w:rsidTr="006D2CDF">
        <w:tc>
          <w:tcPr>
            <w:tcW w:w="2837" w:type="dxa"/>
            <w:shd w:val="clear" w:color="auto" w:fill="D9E2F3"/>
            <w:vAlign w:val="center"/>
          </w:tcPr>
          <w:p w14:paraId="6931044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14:paraId="187D6C9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4C8A2A0" w14:textId="77777777" w:rsidTr="006D2CDF">
        <w:tc>
          <w:tcPr>
            <w:tcW w:w="2837" w:type="dxa"/>
            <w:shd w:val="clear" w:color="auto" w:fill="D9E2F3"/>
            <w:vAlign w:val="center"/>
          </w:tcPr>
          <w:p w14:paraId="757B414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6180" w:type="dxa"/>
            <w:vAlign w:val="center"/>
          </w:tcPr>
          <w:p w14:paraId="14831BA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F8325D" w14:textId="77777777" w:rsidTr="006D2CDF">
        <w:tc>
          <w:tcPr>
            <w:tcW w:w="2837" w:type="dxa"/>
            <w:shd w:val="clear" w:color="auto" w:fill="D9E2F3"/>
            <w:vAlign w:val="center"/>
          </w:tcPr>
          <w:p w14:paraId="20137625"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25A82EC1" w14:textId="77777777" w:rsidR="00F016A2" w:rsidRPr="00521A49" w:rsidRDefault="00870233"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40165644" w14:textId="77777777" w:rsidR="00F016A2" w:rsidRPr="00521A49" w:rsidRDefault="00870233"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53B0F473"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81E6FF5" w14:textId="77777777" w:rsidTr="006D2CDF">
        <w:tc>
          <w:tcPr>
            <w:tcW w:w="2837" w:type="dxa"/>
            <w:shd w:val="clear" w:color="auto" w:fill="D9E2F3"/>
            <w:vAlign w:val="center"/>
          </w:tcPr>
          <w:p w14:paraId="469EB16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14:paraId="5107824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A111491" w14:textId="77777777" w:rsidTr="006D2CDF">
        <w:tc>
          <w:tcPr>
            <w:tcW w:w="2837" w:type="dxa"/>
            <w:shd w:val="clear" w:color="auto" w:fill="D9E2F3"/>
            <w:vAlign w:val="center"/>
          </w:tcPr>
          <w:p w14:paraId="32B9D562"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1E3BE0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80F2F9" w14:textId="77777777" w:rsidTr="006D2CDF">
        <w:tc>
          <w:tcPr>
            <w:tcW w:w="2837" w:type="dxa"/>
            <w:shd w:val="clear" w:color="auto" w:fill="D9E2F3"/>
            <w:vAlign w:val="center"/>
          </w:tcPr>
          <w:p w14:paraId="7C4EF7A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6180" w:type="dxa"/>
            <w:vAlign w:val="center"/>
          </w:tcPr>
          <w:p w14:paraId="7C80DBE6"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E5781C2" w14:textId="77777777" w:rsidTr="006D2CDF">
        <w:tc>
          <w:tcPr>
            <w:tcW w:w="2837" w:type="dxa"/>
            <w:shd w:val="clear" w:color="auto" w:fill="D9E2F3"/>
            <w:vAlign w:val="center"/>
          </w:tcPr>
          <w:p w14:paraId="4BF6345D"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3F43C201" w14:textId="77777777" w:rsidR="00F016A2" w:rsidRPr="00521A49" w:rsidRDefault="00870233"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2576819F" w14:textId="77777777" w:rsidR="00F016A2" w:rsidRPr="00521A49" w:rsidRDefault="00870233"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0E19D6E2" w14:textId="77777777"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14:paraId="105542B1"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lastRenderedPageBreak/>
        <w:t>Данные реального бенефициара</w:t>
      </w:r>
    </w:p>
    <w:p w14:paraId="31EC48AF"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716E1F0E" w14:textId="77777777" w:rsidTr="006D2CDF">
        <w:tc>
          <w:tcPr>
            <w:tcW w:w="2836" w:type="dxa"/>
            <w:shd w:val="clear" w:color="auto" w:fill="D9E2F3"/>
            <w:vAlign w:val="center"/>
          </w:tcPr>
          <w:p w14:paraId="50AD26E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14:paraId="1DB9869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3FBF184" w14:textId="77777777" w:rsidTr="006D2CDF">
        <w:tc>
          <w:tcPr>
            <w:tcW w:w="2836" w:type="dxa"/>
            <w:shd w:val="clear" w:color="auto" w:fill="D9E2F3"/>
            <w:vAlign w:val="center"/>
          </w:tcPr>
          <w:p w14:paraId="28AA5D1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14:paraId="2AC2F3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CCC4C39" w14:textId="77777777" w:rsidTr="006D2CDF">
        <w:tc>
          <w:tcPr>
            <w:tcW w:w="2836" w:type="dxa"/>
            <w:shd w:val="clear" w:color="auto" w:fill="D9E2F3"/>
            <w:vAlign w:val="center"/>
          </w:tcPr>
          <w:p w14:paraId="436D1F0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Имя(латинскими буквами)</w:t>
            </w:r>
          </w:p>
        </w:tc>
        <w:tc>
          <w:tcPr>
            <w:tcW w:w="6178" w:type="dxa"/>
            <w:vAlign w:val="center"/>
          </w:tcPr>
          <w:p w14:paraId="4C4D4E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CE47895" w14:textId="77777777" w:rsidTr="006D2CDF">
        <w:tc>
          <w:tcPr>
            <w:tcW w:w="2836" w:type="dxa"/>
            <w:shd w:val="clear" w:color="auto" w:fill="D9E2F3"/>
            <w:vAlign w:val="center"/>
          </w:tcPr>
          <w:p w14:paraId="5494F2F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14:paraId="713A83F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291D86B" w14:textId="77777777" w:rsidTr="006D2CDF">
        <w:tc>
          <w:tcPr>
            <w:tcW w:w="2836" w:type="dxa"/>
            <w:shd w:val="clear" w:color="auto" w:fill="D9E2F3"/>
            <w:vAlign w:val="center"/>
          </w:tcPr>
          <w:p w14:paraId="13F2E9A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14:paraId="68F9CF4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9D49A6F" w14:textId="77777777" w:rsidTr="006D2CDF">
        <w:tc>
          <w:tcPr>
            <w:tcW w:w="2836" w:type="dxa"/>
            <w:shd w:val="clear" w:color="auto" w:fill="D9E2F3"/>
            <w:vAlign w:val="center"/>
          </w:tcPr>
          <w:p w14:paraId="402863D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14:paraId="688B7A02" w14:textId="77777777" w:rsidR="00F016A2" w:rsidRPr="00521A49" w:rsidRDefault="00F016A2" w:rsidP="00962010">
            <w:pPr>
              <w:spacing w:before="240" w:after="240"/>
              <w:rPr>
                <w:rFonts w:ascii="GHEA Grapalat" w:eastAsia="GHEA Grapalat" w:hAnsi="GHEA Grapalat" w:cs="GHEA Grapalat"/>
              </w:rPr>
            </w:pPr>
          </w:p>
        </w:tc>
      </w:tr>
    </w:tbl>
    <w:p w14:paraId="7C3569E4"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521A49" w14:paraId="09EC36BD" w14:textId="77777777" w:rsidTr="006D2CDF">
        <w:tc>
          <w:tcPr>
            <w:tcW w:w="2977" w:type="dxa"/>
            <w:shd w:val="clear" w:color="auto" w:fill="D9E2F3"/>
            <w:vAlign w:val="center"/>
          </w:tcPr>
          <w:p w14:paraId="282C3A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14:paraId="43C57A2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960F8EA" w14:textId="77777777" w:rsidTr="006D2CDF">
        <w:tc>
          <w:tcPr>
            <w:tcW w:w="2977" w:type="dxa"/>
            <w:shd w:val="clear" w:color="auto" w:fill="D9E2F3"/>
            <w:vAlign w:val="center"/>
          </w:tcPr>
          <w:p w14:paraId="45FC9AD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14:paraId="06CD346D"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20B3503" w14:textId="77777777" w:rsidTr="006D2CDF">
        <w:tc>
          <w:tcPr>
            <w:tcW w:w="2977" w:type="dxa"/>
            <w:shd w:val="clear" w:color="auto" w:fill="D9E2F3"/>
            <w:vAlign w:val="center"/>
          </w:tcPr>
          <w:p w14:paraId="6839EF23" w14:textId="77777777"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14:paraId="11981285"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C973782" w14:textId="77777777" w:rsidTr="006D2CDF">
        <w:tc>
          <w:tcPr>
            <w:tcW w:w="2977" w:type="dxa"/>
            <w:shd w:val="clear" w:color="auto" w:fill="D9E2F3"/>
            <w:vAlign w:val="center"/>
          </w:tcPr>
          <w:p w14:paraId="52FD6C83" w14:textId="77777777"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14:paraId="5F38AECF"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9EE9225" w14:textId="77777777" w:rsidTr="006D2CDF">
        <w:tc>
          <w:tcPr>
            <w:tcW w:w="2977" w:type="dxa"/>
            <w:shd w:val="clear" w:color="auto" w:fill="D9E2F3"/>
            <w:vAlign w:val="center"/>
          </w:tcPr>
          <w:p w14:paraId="703936D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14:paraId="5DF8B96E" w14:textId="77777777" w:rsidR="00F016A2" w:rsidRPr="00521A49" w:rsidRDefault="00F016A2" w:rsidP="00962010">
            <w:pPr>
              <w:spacing w:before="240" w:after="240"/>
              <w:rPr>
                <w:rFonts w:ascii="GHEA Grapalat" w:eastAsia="GHEA Grapalat" w:hAnsi="GHEA Grapalat" w:cs="GHEA Grapalat"/>
              </w:rPr>
            </w:pPr>
          </w:p>
        </w:tc>
      </w:tr>
    </w:tbl>
    <w:p w14:paraId="40695F79"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521A49" w14:paraId="579E8D39" w14:textId="77777777" w:rsidTr="006D2CDF">
        <w:tc>
          <w:tcPr>
            <w:tcW w:w="2943" w:type="dxa"/>
            <w:shd w:val="clear" w:color="auto" w:fill="D9E2F3"/>
            <w:vAlign w:val="center"/>
          </w:tcPr>
          <w:p w14:paraId="25806A1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14:paraId="4A73CD7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ED705C2" w14:textId="77777777" w:rsidTr="006D2CDF">
        <w:tc>
          <w:tcPr>
            <w:tcW w:w="2943" w:type="dxa"/>
            <w:shd w:val="clear" w:color="auto" w:fill="D9E2F3"/>
            <w:vAlign w:val="center"/>
          </w:tcPr>
          <w:p w14:paraId="789C9D9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14:paraId="2B57B56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E732CC" w14:textId="77777777" w:rsidTr="006D2CDF">
        <w:tc>
          <w:tcPr>
            <w:tcW w:w="2943" w:type="dxa"/>
            <w:shd w:val="clear" w:color="auto" w:fill="D9E2F3"/>
            <w:vAlign w:val="center"/>
          </w:tcPr>
          <w:p w14:paraId="7A04DF68"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14:paraId="27FB834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DE1EFA0" w14:textId="77777777" w:rsidTr="006D2CDF">
        <w:tc>
          <w:tcPr>
            <w:tcW w:w="2943" w:type="dxa"/>
            <w:shd w:val="clear" w:color="auto" w:fill="D9E2F3"/>
            <w:vAlign w:val="center"/>
          </w:tcPr>
          <w:p w14:paraId="1E94A250" w14:textId="77777777"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4723A79C" w14:textId="77777777" w:rsidR="00F016A2" w:rsidRPr="00521A49" w:rsidRDefault="00F016A2" w:rsidP="00962010">
            <w:pPr>
              <w:spacing w:before="240" w:after="240"/>
              <w:rPr>
                <w:rFonts w:ascii="GHEA Grapalat" w:eastAsia="GHEA Grapalat" w:hAnsi="GHEA Grapalat" w:cs="GHEA Grapalat"/>
              </w:rPr>
            </w:pPr>
          </w:p>
        </w:tc>
      </w:tr>
    </w:tbl>
    <w:p w14:paraId="1FB2B2CE"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521A49" w14:paraId="41C9F676" w14:textId="77777777" w:rsidTr="006D2CDF">
        <w:tc>
          <w:tcPr>
            <w:tcW w:w="2837" w:type="dxa"/>
            <w:shd w:val="clear" w:color="auto" w:fill="D9E2F3"/>
            <w:vAlign w:val="center"/>
          </w:tcPr>
          <w:p w14:paraId="25824EF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14:paraId="131C5A8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50F9EC5" w14:textId="77777777" w:rsidTr="006D2CDF">
        <w:tc>
          <w:tcPr>
            <w:tcW w:w="2837" w:type="dxa"/>
            <w:shd w:val="clear" w:color="auto" w:fill="D9E2F3"/>
            <w:vAlign w:val="center"/>
          </w:tcPr>
          <w:p w14:paraId="7C00EBA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14:paraId="4A5D36E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2077636" w14:textId="77777777" w:rsidTr="006D2CDF">
        <w:tc>
          <w:tcPr>
            <w:tcW w:w="2837" w:type="dxa"/>
            <w:shd w:val="clear" w:color="auto" w:fill="D9E2F3"/>
            <w:vAlign w:val="center"/>
          </w:tcPr>
          <w:p w14:paraId="734AD284"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14:paraId="187B01F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5B2D1DB" w14:textId="77777777" w:rsidTr="006D2CDF">
        <w:tc>
          <w:tcPr>
            <w:tcW w:w="2837" w:type="dxa"/>
            <w:shd w:val="clear" w:color="auto" w:fill="D9E2F3"/>
            <w:vAlign w:val="center"/>
          </w:tcPr>
          <w:p w14:paraId="334EDDC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14:paraId="739E9479" w14:textId="77777777" w:rsidR="00F016A2" w:rsidRPr="00521A49" w:rsidRDefault="00F016A2" w:rsidP="00962010">
            <w:pPr>
              <w:spacing w:before="240" w:after="240"/>
              <w:rPr>
                <w:rFonts w:ascii="GHEA Grapalat" w:eastAsia="GHEA Grapalat" w:hAnsi="GHEA Grapalat" w:cs="GHEA Grapalat"/>
              </w:rPr>
            </w:pPr>
          </w:p>
        </w:tc>
      </w:tr>
    </w:tbl>
    <w:p w14:paraId="5829879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787DDB73" w14:textId="77777777" w:rsidTr="006D2CDF">
        <w:trPr>
          <w:trHeight w:val="924"/>
        </w:trPr>
        <w:tc>
          <w:tcPr>
            <w:tcW w:w="9016" w:type="dxa"/>
            <w:gridSpan w:val="2"/>
            <w:vAlign w:val="center"/>
          </w:tcPr>
          <w:p w14:paraId="4C446FB2" w14:textId="77777777" w:rsidR="00F016A2" w:rsidRPr="00521A49" w:rsidRDefault="00870233"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14:paraId="29A26865" w14:textId="77777777" w:rsidTr="006D2CDF">
        <w:trPr>
          <w:trHeight w:val="684"/>
        </w:trPr>
        <w:tc>
          <w:tcPr>
            <w:tcW w:w="4508" w:type="dxa"/>
            <w:shd w:val="clear" w:color="auto" w:fill="D9E2F3"/>
            <w:vAlign w:val="center"/>
          </w:tcPr>
          <w:p w14:paraId="0F58B82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4508" w:type="dxa"/>
            <w:shd w:val="clear" w:color="auto" w:fill="FFFFFF"/>
            <w:vAlign w:val="center"/>
          </w:tcPr>
          <w:p w14:paraId="599E515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7963FE" w14:textId="77777777" w:rsidTr="006D2CDF">
        <w:trPr>
          <w:trHeight w:val="1282"/>
        </w:trPr>
        <w:tc>
          <w:tcPr>
            <w:tcW w:w="4508" w:type="dxa"/>
            <w:shd w:val="clear" w:color="auto" w:fill="D9E2F3"/>
            <w:vAlign w:val="center"/>
          </w:tcPr>
          <w:p w14:paraId="568BA79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6A9D8FF" w14:textId="77777777" w:rsidR="00F016A2" w:rsidRPr="00521A49" w:rsidRDefault="00870233"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CF699DB" w14:textId="77777777" w:rsidR="00F016A2" w:rsidRPr="00521A49" w:rsidRDefault="00870233"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1359A4C5" w14:textId="77777777" w:rsidTr="006D2CDF">
        <w:tc>
          <w:tcPr>
            <w:tcW w:w="9016" w:type="dxa"/>
            <w:gridSpan w:val="2"/>
            <w:vAlign w:val="center"/>
          </w:tcPr>
          <w:p w14:paraId="1AFDBD73" w14:textId="77777777" w:rsidR="00F016A2" w:rsidRPr="00521A49" w:rsidRDefault="00870233"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14:paraId="7A0328A6" w14:textId="77777777" w:rsidTr="006D2CDF">
        <w:tc>
          <w:tcPr>
            <w:tcW w:w="9016" w:type="dxa"/>
            <w:gridSpan w:val="2"/>
            <w:vAlign w:val="center"/>
          </w:tcPr>
          <w:p w14:paraId="7112D1AF" w14:textId="77777777" w:rsidR="00F016A2" w:rsidRPr="00521A49" w:rsidRDefault="00870233"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14:paraId="663B4EBB"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4B042A6D" w14:textId="77777777" w:rsidTr="006D2CDF">
        <w:trPr>
          <w:trHeight w:val="924"/>
        </w:trPr>
        <w:tc>
          <w:tcPr>
            <w:tcW w:w="9016" w:type="dxa"/>
            <w:gridSpan w:val="2"/>
            <w:vAlign w:val="center"/>
          </w:tcPr>
          <w:p w14:paraId="0C484177" w14:textId="77777777" w:rsidR="00F016A2" w:rsidRPr="00521A49" w:rsidRDefault="00870233"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14:paraId="6AAE1CE8" w14:textId="77777777" w:rsidTr="006D2CDF">
        <w:trPr>
          <w:trHeight w:val="684"/>
        </w:trPr>
        <w:tc>
          <w:tcPr>
            <w:tcW w:w="4508" w:type="dxa"/>
            <w:shd w:val="clear" w:color="auto" w:fill="D9E2F3"/>
            <w:vAlign w:val="center"/>
          </w:tcPr>
          <w:p w14:paraId="79DC7A4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4508" w:type="dxa"/>
            <w:shd w:val="clear" w:color="auto" w:fill="auto"/>
            <w:vAlign w:val="center"/>
          </w:tcPr>
          <w:p w14:paraId="1A4BD8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945AE69" w14:textId="77777777" w:rsidTr="006D2CDF">
        <w:trPr>
          <w:trHeight w:val="1282"/>
        </w:trPr>
        <w:tc>
          <w:tcPr>
            <w:tcW w:w="4508" w:type="dxa"/>
            <w:shd w:val="clear" w:color="auto" w:fill="D9E2F3"/>
            <w:vAlign w:val="center"/>
          </w:tcPr>
          <w:p w14:paraId="3497EAB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31440AD" w14:textId="77777777" w:rsidR="00F016A2" w:rsidRPr="00521A49" w:rsidRDefault="00870233"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B0210A6" w14:textId="77777777" w:rsidR="00F016A2" w:rsidRPr="00521A49" w:rsidRDefault="00870233"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4C2967E0" w14:textId="77777777" w:rsidTr="006D2CDF">
        <w:tc>
          <w:tcPr>
            <w:tcW w:w="9016" w:type="dxa"/>
            <w:gridSpan w:val="2"/>
            <w:vAlign w:val="center"/>
          </w:tcPr>
          <w:p w14:paraId="2140C099" w14:textId="77777777" w:rsidR="00F016A2" w:rsidRPr="00521A49" w:rsidRDefault="00870233"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14:paraId="173278B4" w14:textId="77777777" w:rsidTr="006D2CDF">
        <w:tc>
          <w:tcPr>
            <w:tcW w:w="9016" w:type="dxa"/>
            <w:gridSpan w:val="2"/>
            <w:vAlign w:val="center"/>
          </w:tcPr>
          <w:p w14:paraId="6B82E25A" w14:textId="77777777" w:rsidR="00F016A2" w:rsidRPr="00521A49" w:rsidRDefault="00870233"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14:paraId="60B62385" w14:textId="77777777" w:rsidTr="006D2CDF">
        <w:tc>
          <w:tcPr>
            <w:tcW w:w="9016" w:type="dxa"/>
            <w:gridSpan w:val="2"/>
            <w:vAlign w:val="center"/>
          </w:tcPr>
          <w:p w14:paraId="064D5B59" w14:textId="77777777" w:rsidR="00F016A2" w:rsidRPr="00521A49" w:rsidRDefault="00870233"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г</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14:paraId="5BE500C4" w14:textId="77777777" w:rsidTr="006D2CDF">
        <w:tc>
          <w:tcPr>
            <w:tcW w:w="9016" w:type="dxa"/>
            <w:gridSpan w:val="2"/>
            <w:vAlign w:val="center"/>
          </w:tcPr>
          <w:p w14:paraId="467D9C61" w14:textId="77777777" w:rsidR="00F016A2" w:rsidRPr="00521A49" w:rsidRDefault="00870233"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B5B3CA3"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 xml:space="preserve">Информация о статусе реального </w:t>
      </w:r>
      <w:proofErr w:type="spellStart"/>
      <w:r w:rsidRPr="00521A49">
        <w:rPr>
          <w:rFonts w:ascii="GHEA Grapalat" w:eastAsia="GHEA Grapalat" w:hAnsi="GHEA Grapalat" w:cs="GHEA Grapalat"/>
          <w:i/>
          <w:color w:val="000000"/>
        </w:rPr>
        <w:t>бене</w:t>
      </w:r>
      <w:proofErr w:type="spellEnd"/>
      <w:r w:rsidRPr="00521A49">
        <w:rPr>
          <w:rFonts w:ascii="GHEA Grapalat" w:eastAsia="GHEA Grapalat" w:hAnsi="GHEA Grapalat" w:cs="GHEA Grapalat"/>
          <w:i/>
          <w:color w:val="000000"/>
        </w:rPr>
        <w:t xml:space="preserve"> </w:t>
      </w:r>
      <w:proofErr w:type="spellStart"/>
      <w:r w:rsidRPr="00521A49">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9EBBA5E" w14:textId="77777777" w:rsidTr="006D2CDF">
        <w:tc>
          <w:tcPr>
            <w:tcW w:w="2837" w:type="dxa"/>
            <w:shd w:val="clear" w:color="auto" w:fill="D9E2F3"/>
            <w:vAlign w:val="center"/>
          </w:tcPr>
          <w:p w14:paraId="76322675"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CFA506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305A01" w14:textId="77777777" w:rsidTr="006D2CDF">
        <w:tc>
          <w:tcPr>
            <w:tcW w:w="2837" w:type="dxa"/>
            <w:shd w:val="clear" w:color="auto" w:fill="D9E2F3"/>
            <w:vAlign w:val="center"/>
          </w:tcPr>
          <w:p w14:paraId="5359631E"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Осуществление контроля за организацией</w:t>
            </w:r>
          </w:p>
        </w:tc>
        <w:tc>
          <w:tcPr>
            <w:tcW w:w="6180" w:type="dxa"/>
            <w:vAlign w:val="center"/>
          </w:tcPr>
          <w:p w14:paraId="273C4DDE" w14:textId="77777777" w:rsidR="00F016A2" w:rsidRPr="00521A49" w:rsidRDefault="00870233"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14:paraId="4F83FA91" w14:textId="77777777" w:rsidR="00F016A2" w:rsidRPr="00521A49" w:rsidRDefault="00870233" w:rsidP="00962010">
            <w:pPr>
              <w:rPr>
                <w:rFonts w:ascii="GHEA Grapalat" w:eastAsia="GHEA Grapalat" w:hAnsi="GHEA Grapalat" w:cs="GHEA Grapalat"/>
              </w:rPr>
            </w:pPr>
            <w:sdt>
              <w:sdtPr>
                <w:rPr>
                  <w:rFonts w:ascii="GHEA Grapalat" w:eastAsia="GHEA Grapalat" w:hAnsi="GHEA Grapalat" w:cs="GHEA Grapalat"/>
                </w:rPr>
                <w:id w:val="45428789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Совместно с аффилированными лицами</w:t>
            </w:r>
          </w:p>
        </w:tc>
      </w:tr>
      <w:tr w:rsidR="00F016A2" w:rsidRPr="00521A49" w14:paraId="05B05D96" w14:textId="77777777" w:rsidTr="006D2CDF">
        <w:tc>
          <w:tcPr>
            <w:tcW w:w="2837" w:type="dxa"/>
            <w:shd w:val="clear" w:color="auto" w:fill="D9E2F3"/>
            <w:vAlign w:val="center"/>
          </w:tcPr>
          <w:p w14:paraId="7AF99D38"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21A49">
              <w:rPr>
                <w:rFonts w:ascii="GHEA Grapalat" w:eastAsia="GHEA Grapalat" w:hAnsi="GHEA Grapalat" w:cs="GHEA Grapalat"/>
                <w:color w:val="000000"/>
              </w:rPr>
              <w:lastRenderedPageBreak/>
              <w:t xml:space="preserve">семьи </w:t>
            </w:r>
          </w:p>
        </w:tc>
        <w:tc>
          <w:tcPr>
            <w:tcW w:w="6180" w:type="dxa"/>
            <w:vAlign w:val="center"/>
          </w:tcPr>
          <w:p w14:paraId="55116AC6" w14:textId="77777777" w:rsidR="00F016A2" w:rsidRPr="00521A49" w:rsidRDefault="00870233"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14:paraId="183A0A78" w14:textId="77777777" w:rsidR="00F016A2" w:rsidRPr="00521A49" w:rsidRDefault="00870233"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14:paraId="5A02FB9D"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64113B03" w14:textId="77777777" w:rsidTr="006D2CDF">
        <w:tc>
          <w:tcPr>
            <w:tcW w:w="2837" w:type="dxa"/>
            <w:shd w:val="clear" w:color="auto" w:fill="D9E2F3"/>
            <w:vAlign w:val="center"/>
          </w:tcPr>
          <w:p w14:paraId="3F7B91B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14:paraId="029332D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017A857" w14:textId="77777777" w:rsidTr="006D2CDF">
        <w:tc>
          <w:tcPr>
            <w:tcW w:w="2837" w:type="dxa"/>
            <w:shd w:val="clear" w:color="auto" w:fill="D9E2F3"/>
            <w:vAlign w:val="center"/>
          </w:tcPr>
          <w:p w14:paraId="0411E00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14:paraId="3CCD03CD" w14:textId="77777777" w:rsidR="00F016A2" w:rsidRPr="00521A49" w:rsidRDefault="00F016A2" w:rsidP="00962010">
            <w:pPr>
              <w:spacing w:before="240" w:after="240"/>
              <w:rPr>
                <w:rFonts w:ascii="GHEA Grapalat" w:eastAsia="GHEA Grapalat" w:hAnsi="GHEA Grapalat" w:cs="GHEA Grapalat"/>
              </w:rPr>
            </w:pPr>
          </w:p>
        </w:tc>
      </w:tr>
    </w:tbl>
    <w:p w14:paraId="46A1D56A" w14:textId="77777777" w:rsidR="00F016A2" w:rsidRPr="00521A49" w:rsidRDefault="00F016A2" w:rsidP="00962010">
      <w:pPr>
        <w:ind w:left="792"/>
        <w:rPr>
          <w:rFonts w:ascii="GHEA Grapalat" w:eastAsia="GHEA Grapalat" w:hAnsi="GHEA Grapalat" w:cs="GHEA Grapalat"/>
          <w:i/>
          <w:color w:val="000000"/>
        </w:rPr>
      </w:pPr>
    </w:p>
    <w:p w14:paraId="49852C1C"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14:paraId="14F9F7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E35CF0C" w14:textId="77777777" w:rsidTr="006D2CDF">
        <w:tc>
          <w:tcPr>
            <w:tcW w:w="2835" w:type="dxa"/>
            <w:shd w:val="clear" w:color="auto" w:fill="D9E2F3"/>
            <w:vAlign w:val="center"/>
          </w:tcPr>
          <w:p w14:paraId="5499C93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2AC90E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67CFE81" w14:textId="77777777" w:rsidTr="006D2CDF">
        <w:tc>
          <w:tcPr>
            <w:tcW w:w="2835" w:type="dxa"/>
            <w:shd w:val="clear" w:color="auto" w:fill="D9E2F3"/>
            <w:vAlign w:val="center"/>
          </w:tcPr>
          <w:p w14:paraId="7154F8F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63E0147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F607520" w14:textId="77777777" w:rsidTr="006D2CDF">
        <w:tc>
          <w:tcPr>
            <w:tcW w:w="2835" w:type="dxa"/>
            <w:shd w:val="clear" w:color="auto" w:fill="D9E2F3"/>
            <w:vAlign w:val="center"/>
          </w:tcPr>
          <w:p w14:paraId="243C715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3DD494E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666CDC" w14:textId="77777777" w:rsidTr="006D2CDF">
        <w:tc>
          <w:tcPr>
            <w:tcW w:w="2835" w:type="dxa"/>
            <w:shd w:val="clear" w:color="auto" w:fill="D9E2F3"/>
            <w:vAlign w:val="center"/>
          </w:tcPr>
          <w:p w14:paraId="527A09F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EDE260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C7A4B9" w14:textId="77777777" w:rsidTr="006D2CDF">
        <w:tc>
          <w:tcPr>
            <w:tcW w:w="2835" w:type="dxa"/>
            <w:shd w:val="clear" w:color="auto" w:fill="D9E2F3"/>
            <w:vAlign w:val="center"/>
          </w:tcPr>
          <w:p w14:paraId="436AE6E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7727E6A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85815DF" w14:textId="77777777" w:rsidTr="006D2CDF">
        <w:tc>
          <w:tcPr>
            <w:tcW w:w="2835" w:type="dxa"/>
            <w:shd w:val="clear" w:color="auto" w:fill="D9E2F3"/>
            <w:vAlign w:val="center"/>
          </w:tcPr>
          <w:p w14:paraId="16073F5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2F151F2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3C98CD" w14:textId="77777777" w:rsidTr="006D2CDF">
        <w:tc>
          <w:tcPr>
            <w:tcW w:w="2835" w:type="dxa"/>
            <w:shd w:val="clear" w:color="auto" w:fill="D9E2F3"/>
            <w:vAlign w:val="center"/>
          </w:tcPr>
          <w:p w14:paraId="464BE08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7F1970C" w14:textId="77777777" w:rsidR="00F016A2" w:rsidRPr="00521A49" w:rsidRDefault="00F016A2" w:rsidP="00962010">
            <w:pPr>
              <w:spacing w:before="240" w:after="240"/>
              <w:rPr>
                <w:rFonts w:ascii="GHEA Grapalat" w:eastAsia="GHEA Grapalat" w:hAnsi="GHEA Grapalat" w:cs="GHEA Grapalat"/>
              </w:rPr>
            </w:pPr>
          </w:p>
        </w:tc>
      </w:tr>
    </w:tbl>
    <w:p w14:paraId="41BECA76"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337E4F92" w14:textId="77777777" w:rsidTr="006D2CDF">
        <w:trPr>
          <w:trHeight w:val="853"/>
        </w:trPr>
        <w:tc>
          <w:tcPr>
            <w:tcW w:w="2835" w:type="dxa"/>
            <w:vMerge w:val="restart"/>
            <w:shd w:val="clear" w:color="auto" w:fill="D9E2F3"/>
            <w:vAlign w:val="center"/>
          </w:tcPr>
          <w:p w14:paraId="4F69F07A"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Имя и фамилия реального бенефициара (бенефициаров), для которого организация является промежуточным </w:t>
            </w:r>
            <w:r w:rsidRPr="00521A49">
              <w:rPr>
                <w:rFonts w:ascii="GHEA Grapalat" w:eastAsia="GHEA Grapalat" w:hAnsi="GHEA Grapalat" w:cs="GHEA Grapalat"/>
                <w:color w:val="000000"/>
              </w:rPr>
              <w:lastRenderedPageBreak/>
              <w:t>юридическим лицом</w:t>
            </w:r>
          </w:p>
        </w:tc>
        <w:tc>
          <w:tcPr>
            <w:tcW w:w="6180" w:type="dxa"/>
          </w:tcPr>
          <w:p w14:paraId="2E3B497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D8F4A5D" w14:textId="77777777" w:rsidTr="006D2CDF">
        <w:trPr>
          <w:trHeight w:val="850"/>
        </w:trPr>
        <w:tc>
          <w:tcPr>
            <w:tcW w:w="2835" w:type="dxa"/>
            <w:vMerge/>
            <w:shd w:val="clear" w:color="auto" w:fill="D9E2F3"/>
            <w:vAlign w:val="center"/>
          </w:tcPr>
          <w:p w14:paraId="0FBF58C0"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3ABC86E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93F66F" w14:textId="77777777" w:rsidTr="006D2CDF">
        <w:trPr>
          <w:trHeight w:val="850"/>
        </w:trPr>
        <w:tc>
          <w:tcPr>
            <w:tcW w:w="2835" w:type="dxa"/>
            <w:vMerge/>
            <w:shd w:val="clear" w:color="auto" w:fill="D9E2F3"/>
            <w:vAlign w:val="center"/>
          </w:tcPr>
          <w:p w14:paraId="2D24CFD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8454C7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FD71675" w14:textId="77777777" w:rsidTr="006D2CDF">
        <w:trPr>
          <w:trHeight w:val="850"/>
        </w:trPr>
        <w:tc>
          <w:tcPr>
            <w:tcW w:w="2835" w:type="dxa"/>
            <w:vMerge/>
            <w:shd w:val="clear" w:color="auto" w:fill="D9E2F3"/>
            <w:vAlign w:val="center"/>
          </w:tcPr>
          <w:p w14:paraId="6861BB97"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086683B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BBB240F" w14:textId="77777777" w:rsidTr="006D2CDF">
        <w:trPr>
          <w:trHeight w:val="850"/>
        </w:trPr>
        <w:tc>
          <w:tcPr>
            <w:tcW w:w="2835" w:type="dxa"/>
            <w:vMerge/>
            <w:shd w:val="clear" w:color="auto" w:fill="D9E2F3"/>
            <w:vAlign w:val="center"/>
          </w:tcPr>
          <w:p w14:paraId="59857BB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0E7126F" w14:textId="77777777" w:rsidR="00F016A2" w:rsidRPr="00521A49" w:rsidRDefault="00F016A2" w:rsidP="00962010">
            <w:pPr>
              <w:spacing w:before="240" w:after="240"/>
              <w:rPr>
                <w:rFonts w:ascii="GHEA Grapalat" w:eastAsia="GHEA Grapalat" w:hAnsi="GHEA Grapalat" w:cs="GHEA Grapalat"/>
              </w:rPr>
            </w:pPr>
          </w:p>
        </w:tc>
      </w:tr>
    </w:tbl>
    <w:p w14:paraId="0563377B"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74DF383" w14:textId="77777777" w:rsidTr="006D2CDF">
        <w:tc>
          <w:tcPr>
            <w:tcW w:w="2835" w:type="dxa"/>
            <w:shd w:val="clear" w:color="auto" w:fill="D9E2F3"/>
            <w:vAlign w:val="center"/>
          </w:tcPr>
          <w:p w14:paraId="4A54300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1AC3DEF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22CEC62" w14:textId="77777777" w:rsidTr="006D2CDF">
        <w:tc>
          <w:tcPr>
            <w:tcW w:w="2835" w:type="dxa"/>
            <w:shd w:val="clear" w:color="auto" w:fill="D9E2F3"/>
            <w:vAlign w:val="center"/>
          </w:tcPr>
          <w:p w14:paraId="3483C88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3EAF9D28" w14:textId="77777777" w:rsidR="00F016A2" w:rsidRPr="00521A49" w:rsidRDefault="00F016A2" w:rsidP="00962010">
            <w:pPr>
              <w:spacing w:before="240" w:after="240"/>
              <w:rPr>
                <w:rFonts w:ascii="GHEA Grapalat" w:eastAsia="GHEA Grapalat" w:hAnsi="GHEA Grapalat" w:cs="GHEA Grapalat"/>
              </w:rPr>
            </w:pPr>
          </w:p>
        </w:tc>
      </w:tr>
    </w:tbl>
    <w:p w14:paraId="4075582C" w14:textId="77777777" w:rsidR="00F016A2" w:rsidRPr="00521A49" w:rsidRDefault="00F016A2" w:rsidP="00962010">
      <w:pPr>
        <w:spacing w:before="240"/>
        <w:rPr>
          <w:rFonts w:ascii="GHEA Grapalat" w:eastAsia="GHEA Grapalat" w:hAnsi="GHEA Grapalat" w:cs="GHEA Grapalat"/>
          <w:i/>
        </w:rPr>
      </w:pPr>
    </w:p>
    <w:p w14:paraId="70C47177" w14:textId="77777777" w:rsidR="00F016A2" w:rsidRPr="00521A49" w:rsidRDefault="00F016A2" w:rsidP="00962010">
      <w:pPr>
        <w:pStyle w:val="ListParagraph"/>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8130"/>
      </w:tblGrid>
      <w:tr w:rsidR="00F016A2" w:rsidRPr="00521A49" w14:paraId="65A79B63" w14:textId="77777777" w:rsidTr="008E1E2D">
        <w:trPr>
          <w:trHeight w:val="97"/>
        </w:trPr>
        <w:tc>
          <w:tcPr>
            <w:tcW w:w="8130" w:type="dxa"/>
            <w:shd w:val="clear" w:color="auto" w:fill="DBE5F1" w:themeFill="accent1" w:themeFillTint="33"/>
          </w:tcPr>
          <w:p w14:paraId="3B41C822" w14:textId="77777777"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14:paraId="47386899" w14:textId="77777777" w:rsidTr="008E1E2D">
        <w:trPr>
          <w:trHeight w:val="6862"/>
        </w:trPr>
        <w:tc>
          <w:tcPr>
            <w:tcW w:w="8130" w:type="dxa"/>
          </w:tcPr>
          <w:p w14:paraId="6A011967" w14:textId="77777777" w:rsidR="00F016A2" w:rsidRPr="00521A49" w:rsidRDefault="00F016A2" w:rsidP="00962010">
            <w:pPr>
              <w:rPr>
                <w:rFonts w:ascii="GHEA Grapalat" w:eastAsia="GHEA Grapalat" w:hAnsi="GHEA Grapalat" w:cs="GHEA Grapalat"/>
                <w:b/>
                <w:color w:val="000000"/>
              </w:rPr>
            </w:pPr>
          </w:p>
        </w:tc>
      </w:tr>
    </w:tbl>
    <w:p w14:paraId="5A1189CD" w14:textId="77777777" w:rsidR="00F016A2" w:rsidRPr="00521A49" w:rsidRDefault="00F016A2" w:rsidP="00962010">
      <w:pPr>
        <w:rPr>
          <w:rFonts w:ascii="GHEA Grapalat" w:eastAsia="GHEA Grapalat" w:hAnsi="GHEA Grapalat" w:cs="GHEA Grapalat"/>
          <w:b/>
          <w:color w:val="000000"/>
        </w:rPr>
      </w:pPr>
    </w:p>
    <w:p w14:paraId="6DE05D9A" w14:textId="77777777" w:rsidR="00F016A2" w:rsidRPr="00521A49" w:rsidRDefault="00F016A2" w:rsidP="00962010">
      <w:pPr>
        <w:rPr>
          <w:rFonts w:ascii="GHEA Grapalat" w:hAnsi="GHEA Grapalat"/>
          <w:b/>
        </w:rPr>
      </w:pPr>
    </w:p>
    <w:p w14:paraId="5373DEDF" w14:textId="77777777" w:rsidR="00873640" w:rsidRPr="00521A49" w:rsidRDefault="00873640">
      <w:pPr>
        <w:rPr>
          <w:rFonts w:ascii="GHEA Grapalat" w:hAnsi="GHEA Grapalat"/>
          <w:b/>
        </w:rPr>
      </w:pPr>
      <w:r w:rsidRPr="00521A49">
        <w:rPr>
          <w:rFonts w:ascii="GHEA Grapalat" w:hAnsi="GHEA Grapalat"/>
          <w:b/>
        </w:rPr>
        <w:br w:type="page"/>
      </w:r>
    </w:p>
    <w:p w14:paraId="1F39E9A7" w14:textId="77777777"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lastRenderedPageBreak/>
        <w:t>Порядок заполнения декларации</w:t>
      </w:r>
    </w:p>
    <w:p w14:paraId="0BC580F1"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2F045CA" w14:textId="77777777" w:rsidR="00F016A2" w:rsidRPr="00521A49" w:rsidRDefault="00F016A2" w:rsidP="00962010">
      <w:pPr>
        <w:pStyle w:val="ListParagraph"/>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46B21E9D" w14:textId="77777777" w:rsidR="00F016A2" w:rsidRPr="00521A49" w:rsidRDefault="00F016A2" w:rsidP="00962010">
      <w:pPr>
        <w:pStyle w:val="ListParagraph"/>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A4D4AC5" w14:textId="77777777" w:rsidR="00F016A2" w:rsidRPr="00521A49" w:rsidRDefault="00F016A2" w:rsidP="00962010">
      <w:pPr>
        <w:pStyle w:val="ListParagraph"/>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23A4A52" w14:textId="77777777" w:rsidR="00F016A2" w:rsidRPr="00521A49" w:rsidRDefault="00F016A2" w:rsidP="00962010">
      <w:pPr>
        <w:pStyle w:val="ListParagraph"/>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1A49">
        <w:rPr>
          <w:rFonts w:ascii="GHEA Grapalat" w:hAnsi="GHEA Grapalat"/>
        </w:rPr>
        <w:t>листингированы</w:t>
      </w:r>
      <w:proofErr w:type="spellEnd"/>
      <w:r w:rsidRPr="00521A49">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1421510"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листингированы</w:t>
      </w:r>
      <w:proofErr w:type="spellEnd"/>
      <w:r w:rsidRPr="00521A49">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F2EE884"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521A49">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59B0AC2"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7F8A997"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21A49">
        <w:rPr>
          <w:rFonts w:ascii="GHEA Grapalat" w:hAnsi="GHEA Grapalat"/>
        </w:rPr>
        <w:t>организациий</w:t>
      </w:r>
      <w:proofErr w:type="spellEnd"/>
      <w:r w:rsidRPr="00521A49">
        <w:rPr>
          <w:rFonts w:ascii="GHEA Grapalat" w:hAnsi="GHEA Grapalat"/>
        </w:rPr>
        <w:t>. В этом разделе подразделы заполняются следующими правилами</w:t>
      </w:r>
      <w:r w:rsidRPr="00521A49">
        <w:rPr>
          <w:rFonts w:ascii="GHEA Grapalat" w:eastAsia="MS Mincho" w:hAnsi="MS Mincho" w:cs="MS Mincho"/>
        </w:rPr>
        <w:t>․</w:t>
      </w:r>
    </w:p>
    <w:p w14:paraId="798EDC18" w14:textId="77777777" w:rsidR="00F016A2" w:rsidRPr="00521A49" w:rsidRDefault="00F016A2" w:rsidP="00962010">
      <w:pPr>
        <w:pStyle w:val="ListParagraph"/>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21A49">
        <w:rPr>
          <w:rFonts w:ascii="GHEA Grapalat" w:hAnsi="GHEA Grapalat"/>
        </w:rPr>
        <w:t>муниципалитета.В</w:t>
      </w:r>
      <w:proofErr w:type="spellEnd"/>
      <w:r w:rsidRPr="00521A49">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9E878A" w14:textId="77777777"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4C2BF07" w14:textId="77777777" w:rsidR="00F016A2" w:rsidRPr="00521A49" w:rsidRDefault="00F016A2" w:rsidP="008E1E2D">
      <w:pPr>
        <w:pStyle w:val="ListParagraph"/>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14:paraId="6E276028" w14:textId="77777777" w:rsidR="00F016A2" w:rsidRPr="00521A49" w:rsidRDefault="00F016A2" w:rsidP="008E1E2D">
      <w:pPr>
        <w:pStyle w:val="ListParagraph"/>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7A0DF08" w14:textId="77777777"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71992386"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14:paraId="1AF4C1FE"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AC2FFEC" w14:textId="77777777"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21A49">
        <w:rPr>
          <w:rFonts w:ascii="GHEA Grapalat" w:hAnsi="GHEA Grapalat"/>
        </w:rPr>
        <w:t>реальнго</w:t>
      </w:r>
      <w:proofErr w:type="spellEnd"/>
      <w:r w:rsidRPr="00521A49">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5E0C19F"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521A49">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A70D623"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rPr>
        <w:t xml:space="preserve">б.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55D3F3B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в</w:t>
      </w:r>
      <w:r w:rsidRPr="00521A49">
        <w:rPr>
          <w:rFonts w:ascii="GHEA Grapalat" w:hAnsi="GHEA Grapalat"/>
          <w:lang w:val="hy-AM"/>
        </w:rPr>
        <w:t xml:space="preserve">. </w:t>
      </w:r>
      <w:r w:rsidRPr="00521A49">
        <w:rPr>
          <w:rFonts w:ascii="GHEA Grapalat" w:hAnsi="GHEA Grapalat"/>
        </w:rPr>
        <w:t>в</w:t>
      </w:r>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14:paraId="3F3904F3" w14:textId="77777777"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proofErr w:type="spellStart"/>
      <w:r w:rsidRPr="00521A49">
        <w:rPr>
          <w:rFonts w:ascii="GHEA Grapalat" w:hAnsi="GHEA Grapalat"/>
        </w:rPr>
        <w:t>ым</w:t>
      </w:r>
      <w:proofErr w:type="spellEnd"/>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14:paraId="097FBFD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521A49">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14:paraId="04EF3B41"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proofErr w:type="spellStart"/>
      <w:r w:rsidRPr="00521A49">
        <w:rPr>
          <w:rFonts w:ascii="GHEA Grapalat" w:hAnsi="GHEA Grapalat"/>
        </w:rPr>
        <w:t>отстраня</w:t>
      </w:r>
      <w:proofErr w:type="spellEnd"/>
      <w:r w:rsidRPr="00521A49">
        <w:rPr>
          <w:rFonts w:ascii="GHEA Grapalat" w:hAnsi="GHEA Grapalat"/>
          <w:lang w:val="hy-AM"/>
        </w:rPr>
        <w:t>ть большинство членов органов управления юридического лица;</w:t>
      </w:r>
    </w:p>
    <w:p w14:paraId="68C0DD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в. В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9F1891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224583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r w:rsidRPr="00521A49">
        <w:rPr>
          <w:rFonts w:ascii="GHEA Grapalat" w:hAnsi="GHEA Grapalat"/>
        </w:rPr>
        <w:t>д</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14:paraId="57585C24"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3D3B315"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14:paraId="1B8A1CF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14:paraId="1C85548C"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521A49">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14:paraId="420930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58982A9"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766919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1A49">
        <w:rPr>
          <w:rFonts w:ascii="GHEA Grapalat" w:hAnsi="GHEA Grapalat"/>
        </w:rPr>
        <w:t>листингуются</w:t>
      </w:r>
      <w:proofErr w:type="spellEnd"/>
      <w:r w:rsidRPr="00521A49">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листингуются</w:t>
      </w:r>
      <w:proofErr w:type="spellEnd"/>
      <w:r w:rsidRPr="00521A49">
        <w:rPr>
          <w:rFonts w:ascii="GHEA Grapalat" w:hAnsi="GHEA Grapalat"/>
        </w:rPr>
        <w:t xml:space="preserve"> акции юридического лица, а также ссылается на имеющиеся на бирже документы.</w:t>
      </w:r>
    </w:p>
    <w:p w14:paraId="74EB516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29E9B3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14:paraId="19B5227D" w14:textId="77777777"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14:paraId="54F8CDE8" w14:textId="77777777"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68002C79" w14:textId="77777777"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lastRenderedPageBreak/>
        <w:t>Приложение № 2</w:t>
      </w:r>
    </w:p>
    <w:p w14:paraId="69B70D13" w14:textId="7E709C18" w:rsidR="00B95280" w:rsidRPr="00521A49" w:rsidRDefault="00B95280"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BMAPDzB-HVKAK-2024-03</w:t>
      </w:r>
      <w:r w:rsidRPr="00521A49">
        <w:rPr>
          <w:rFonts w:ascii="GHEA Grapalat" w:hAnsi="GHEA Grapalat"/>
          <w:b/>
          <w:sz w:val="22"/>
          <w:szCs w:val="22"/>
        </w:rPr>
        <w:t>»</w:t>
      </w:r>
    </w:p>
    <w:p w14:paraId="2E7D7A0E" w14:textId="77777777" w:rsidR="00B95280" w:rsidRPr="00521A49" w:rsidRDefault="00B95280" w:rsidP="00962010">
      <w:pPr>
        <w:widowControl w:val="0"/>
        <w:spacing w:after="120"/>
        <w:ind w:firstLine="567"/>
        <w:jc w:val="center"/>
        <w:rPr>
          <w:rFonts w:ascii="GHEA Grapalat" w:hAnsi="GHEA Grapalat"/>
        </w:rPr>
      </w:pPr>
    </w:p>
    <w:p w14:paraId="1EC030FF" w14:textId="77777777"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14:paraId="4E246C2B" w14:textId="77777777" w:rsidR="00B95280" w:rsidRPr="00521A49" w:rsidRDefault="00B95280" w:rsidP="00962010">
      <w:pPr>
        <w:widowControl w:val="0"/>
        <w:spacing w:after="120"/>
        <w:ind w:firstLine="567"/>
        <w:jc w:val="center"/>
        <w:rPr>
          <w:rFonts w:ascii="GHEA Grapalat" w:hAnsi="GHEA Grapalat"/>
        </w:rPr>
      </w:pPr>
    </w:p>
    <w:p w14:paraId="66569D0A" w14:textId="3297B7EA"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w:t>
      </w:r>
      <w:r w:rsidR="00B06C9F">
        <w:rPr>
          <w:rFonts w:ascii="GHEA Grapalat" w:hAnsi="GHEA Grapalat"/>
          <w:spacing w:val="-6"/>
        </w:rPr>
        <w:t>открытый конкурс</w:t>
      </w:r>
      <w:r w:rsidRPr="00521A49">
        <w:rPr>
          <w:rFonts w:ascii="GHEA Grapalat" w:hAnsi="GHEA Grapalat"/>
          <w:spacing w:val="-6"/>
        </w:rPr>
        <w:t xml:space="preserve"> под кодом </w:t>
      </w:r>
      <w:r w:rsidRPr="00521A49">
        <w:rPr>
          <w:rFonts w:ascii="GHEA Grapalat" w:hAnsi="GHEA Grapalat"/>
          <w:b/>
          <w:sz w:val="22"/>
          <w:szCs w:val="22"/>
        </w:rPr>
        <w:t>«</w:t>
      </w:r>
      <w:r w:rsidR="00B06C9F">
        <w:rPr>
          <w:rFonts w:ascii="GHEA Grapalat" w:hAnsi="GHEA Grapalat"/>
          <w:b/>
          <w:sz w:val="22"/>
          <w:szCs w:val="22"/>
        </w:rPr>
        <w:t>BMAPDzB-HVKAK-2024-03</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14:paraId="23D3664C" w14:textId="77777777"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14:paraId="0008270A" w14:textId="77777777"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14:paraId="53CE4B4D" w14:textId="77777777"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14:paraId="2C2BAA4F" w14:textId="77777777" w:rsidR="00B2572B" w:rsidRPr="00521A49" w:rsidRDefault="005646FC" w:rsidP="00962010">
      <w:pPr>
        <w:jc w:val="right"/>
        <w:rPr>
          <w:rFonts w:ascii="GHEA Grapalat" w:hAnsi="GHEA Grapalat"/>
        </w:rPr>
      </w:pPr>
      <w:proofErr w:type="spellStart"/>
      <w:r w:rsidRPr="00521A49">
        <w:rPr>
          <w:rFonts w:ascii="GHEA Grapalat" w:hAnsi="GHEA Grapalat"/>
        </w:rPr>
        <w:t>д</w:t>
      </w:r>
      <w:r w:rsidR="00B2572B" w:rsidRPr="00521A49">
        <w:rPr>
          <w:rFonts w:ascii="GHEA Grapalat" w:hAnsi="GHEA Grapalat"/>
        </w:rPr>
        <w:t>рамов</w:t>
      </w:r>
      <w:proofErr w:type="spellEnd"/>
      <w:r w:rsidR="00B2572B" w:rsidRPr="00521A49">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21A49" w14:paraId="5EEDBF90"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223157F1" w14:textId="77777777"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14:paraId="5A0777B7"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14:paraId="6B88860A" w14:textId="77777777"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14:paraId="6F8B1050" w14:textId="77777777"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14:paraId="44FDAF72"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3406EEC" w14:textId="77777777"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FootnoteReference"/>
                <w:rFonts w:ascii="GHEA Grapalat" w:hAnsi="GHEA Grapalat"/>
                <w:b/>
              </w:rPr>
              <w:footnoteReference w:customMarkFollows="1" w:id="5"/>
              <w:t>**</w:t>
            </w:r>
          </w:p>
          <w:p w14:paraId="69EC2AA6"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14:paraId="242D171F"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14:paraId="70DCBA8E"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14:paraId="51FAF9D1"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61DAD964"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23D2C89E"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68670F77" w14:textId="77777777"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4C93FAA" w14:textId="77777777"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79C4B21" w14:textId="77777777"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14:paraId="0127693F"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4EB60C"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14:paraId="7AAAAC25"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09AF3B8"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84791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263762" w14:textId="77777777" w:rsidR="0009191C" w:rsidRPr="00521A49" w:rsidRDefault="0009191C" w:rsidP="00962010">
            <w:pPr>
              <w:widowControl w:val="0"/>
              <w:jc w:val="center"/>
              <w:rPr>
                <w:rFonts w:ascii="GHEA Grapalat" w:hAnsi="GHEA Grapalat"/>
              </w:rPr>
            </w:pPr>
          </w:p>
        </w:tc>
      </w:tr>
      <w:tr w:rsidR="0009191C" w:rsidRPr="00521A49" w14:paraId="312F3E3D"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FFD43AB"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14:paraId="1219D04A"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3586BAC"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274F3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16F7D9" w14:textId="77777777" w:rsidR="0009191C" w:rsidRPr="00521A49" w:rsidRDefault="0009191C" w:rsidP="00962010">
            <w:pPr>
              <w:widowControl w:val="0"/>
              <w:rPr>
                <w:rFonts w:ascii="GHEA Grapalat" w:hAnsi="GHEA Grapalat"/>
              </w:rPr>
            </w:pPr>
          </w:p>
        </w:tc>
      </w:tr>
      <w:tr w:rsidR="0009191C" w:rsidRPr="00521A49" w14:paraId="35C54F83"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C736E0B"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14:paraId="73518B90"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A63FEFD"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39E424"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F1DD59" w14:textId="77777777" w:rsidR="0009191C" w:rsidRPr="00521A49" w:rsidRDefault="0009191C" w:rsidP="00962010">
            <w:pPr>
              <w:widowControl w:val="0"/>
              <w:jc w:val="center"/>
              <w:rPr>
                <w:rFonts w:ascii="GHEA Grapalat" w:hAnsi="GHEA Grapalat"/>
              </w:rPr>
            </w:pPr>
          </w:p>
        </w:tc>
      </w:tr>
      <w:tr w:rsidR="0009191C" w:rsidRPr="00521A49" w14:paraId="14A697F2"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D88268F"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1B3C3137"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F38C8CB"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07C0E53"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23E8CA6" w14:textId="77777777" w:rsidR="0009191C" w:rsidRPr="00521A49" w:rsidRDefault="0009191C" w:rsidP="00962010">
            <w:pPr>
              <w:widowControl w:val="0"/>
              <w:jc w:val="center"/>
              <w:rPr>
                <w:rFonts w:ascii="GHEA Grapalat" w:hAnsi="GHEA Grapalat"/>
              </w:rPr>
            </w:pPr>
          </w:p>
        </w:tc>
      </w:tr>
      <w:tr w:rsidR="0009191C" w:rsidRPr="00521A49" w14:paraId="1140C5B8"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61FD802"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1EAEAE4E"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2E619731"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0F1F6C2"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D946704" w14:textId="77777777" w:rsidR="0009191C" w:rsidRPr="00521A49" w:rsidRDefault="0009191C" w:rsidP="00962010">
            <w:pPr>
              <w:widowControl w:val="0"/>
              <w:jc w:val="center"/>
              <w:rPr>
                <w:rFonts w:ascii="GHEA Grapalat" w:hAnsi="GHEA Grapalat"/>
              </w:rPr>
            </w:pPr>
          </w:p>
        </w:tc>
      </w:tr>
    </w:tbl>
    <w:p w14:paraId="7CEDDF55" w14:textId="77777777"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4C9DC89F" w14:textId="77777777"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14:paraId="5C2668A2" w14:textId="77777777" w:rsidR="00DC619D" w:rsidRPr="00521A49" w:rsidRDefault="00DC619D" w:rsidP="00962010">
      <w:pPr>
        <w:widowControl w:val="0"/>
        <w:spacing w:after="160"/>
        <w:jc w:val="both"/>
        <w:rPr>
          <w:rFonts w:ascii="GHEA Grapalat" w:hAnsi="GHEA Grapalat"/>
          <w:lang w:val="es-ES"/>
        </w:rPr>
      </w:pPr>
    </w:p>
    <w:p w14:paraId="4888E5C5" w14:textId="77777777"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14:paraId="46E38504" w14:textId="77777777" w:rsidR="00B217BB" w:rsidRPr="00521A49" w:rsidRDefault="00B217BB" w:rsidP="00962010">
      <w:pPr>
        <w:rPr>
          <w:rFonts w:ascii="GHEA Grapalat" w:hAnsi="GHEA Grapalat"/>
          <w:b/>
        </w:rPr>
      </w:pPr>
      <w:r w:rsidRPr="00521A49">
        <w:rPr>
          <w:rFonts w:ascii="GHEA Grapalat" w:hAnsi="GHEA Grapalat"/>
          <w:b/>
        </w:rPr>
        <w:br w:type="page"/>
      </w:r>
    </w:p>
    <w:p w14:paraId="2172CB1D" w14:textId="77777777"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14:paraId="271A3379" w14:textId="2CB4C7C1" w:rsidR="00A77E79" w:rsidRPr="00B138F3" w:rsidRDefault="00A77E79" w:rsidP="00A77E7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3</w:t>
      </w:r>
    </w:p>
    <w:p w14:paraId="3833C9A2" w14:textId="5D5CDE10" w:rsidR="00A77E79" w:rsidRPr="00521A49" w:rsidRDefault="00A77E79" w:rsidP="00A77E79">
      <w:pPr>
        <w:pStyle w:val="BodyTextIndent3"/>
        <w:widowControl w:val="0"/>
        <w:spacing w:after="160" w:line="240" w:lineRule="auto"/>
        <w:jc w:val="right"/>
        <w:rPr>
          <w:rFonts w:ascii="GHEA Grapalat" w:hAnsi="GHEA Grapalat"/>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BMAPDzB-HVKAK-2024-03</w:t>
      </w:r>
      <w:r w:rsidRPr="00521A49">
        <w:rPr>
          <w:rFonts w:ascii="GHEA Grapalat" w:hAnsi="GHEA Grapalat"/>
          <w:b/>
          <w:sz w:val="22"/>
          <w:szCs w:val="22"/>
        </w:rPr>
        <w:t>»</w:t>
      </w:r>
      <w:r w:rsidRPr="00521A49">
        <w:rPr>
          <w:rFonts w:ascii="GHEA Grapalat" w:hAnsi="GHEA Grapalat"/>
          <w:sz w:val="24"/>
          <w:szCs w:val="24"/>
        </w:rPr>
        <w:t xml:space="preserve"> </w:t>
      </w:r>
    </w:p>
    <w:p w14:paraId="22D70C99" w14:textId="77777777" w:rsidR="00A77E79" w:rsidRPr="00B138F3" w:rsidRDefault="00A77E79" w:rsidP="00A77E79">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2F0B1EA1" w14:textId="77777777" w:rsidR="00A77E79" w:rsidRPr="00B138F3" w:rsidRDefault="00A77E79" w:rsidP="00A77E79">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58A2C02F" w14:textId="77777777" w:rsidR="00A77E79" w:rsidRPr="00B138F3" w:rsidRDefault="00A77E79" w:rsidP="00A77E79">
      <w:pPr>
        <w:widowControl w:val="0"/>
        <w:spacing w:after="160"/>
        <w:ind w:left="567" w:right="565"/>
        <w:jc w:val="center"/>
        <w:rPr>
          <w:rFonts w:ascii="GHEA Grapalat" w:hAnsi="GHEA Grapalat"/>
          <w:b/>
        </w:rPr>
      </w:pPr>
    </w:p>
    <w:p w14:paraId="76B39FAA" w14:textId="77777777" w:rsidR="00A77E79" w:rsidRPr="00B138F3" w:rsidRDefault="00A77E79" w:rsidP="00A77E79">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4013FBB" w14:textId="77777777" w:rsidR="00A77E79" w:rsidRPr="00B138F3" w:rsidRDefault="00A77E79" w:rsidP="00A77E79">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EF6D642" w14:textId="77777777" w:rsidR="00A77E79" w:rsidRPr="00B138F3" w:rsidRDefault="00A77E79" w:rsidP="00A77E79">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вытекающих из </w:t>
      </w:r>
      <w:r w:rsidRPr="00B138F3">
        <w:rPr>
          <w:rFonts w:ascii="GHEA Grapalat" w:hAnsi="GHEA Grapalat"/>
        </w:rPr>
        <w:t xml:space="preserve">участия ____________   </w:t>
      </w:r>
    </w:p>
    <w:p w14:paraId="7E8655F9" w14:textId="77777777" w:rsidR="00A77E79" w:rsidRPr="00B138F3" w:rsidRDefault="00A77E79" w:rsidP="00A77E79">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29D33E9"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63DD2E42"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37449829" w14:textId="77777777" w:rsidR="00A77E79" w:rsidRPr="00B138F3" w:rsidRDefault="00A77E79" w:rsidP="00A77E79">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5D8E22E0"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0DCDE3E"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446B576"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47AC278A"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3275B166"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68236ED8"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326037AD"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p>
    <w:p w14:paraId="3044AE35"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55DBF03C" w14:textId="77777777" w:rsidR="00A77E79" w:rsidRPr="00B138F3" w:rsidRDefault="00A77E79" w:rsidP="00A77E7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19C047C"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9650F52" w14:textId="77777777" w:rsidR="00A77E79" w:rsidRPr="00B138F3" w:rsidRDefault="00A77E79" w:rsidP="00A77E7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B138F3">
        <w:rPr>
          <w:rFonts w:ascii="GHEA Grapalat" w:eastAsiaTheme="minorHAnsi" w:hAnsi="GHEA Grapalat" w:cstheme="minorBidi"/>
        </w:rPr>
        <w:t>девяносто рабочих дней</w:t>
      </w:r>
      <w:r w:rsidRPr="0056608D">
        <w:rPr>
          <w:rFonts w:ascii="GHEA Grapalat" w:eastAsiaTheme="minorHAnsi" w:hAnsi="GHEA Grapalat" w:cstheme="minorBidi"/>
        </w:rPr>
        <w:t>**</w:t>
      </w:r>
      <w:r w:rsidRPr="00B138F3">
        <w:rPr>
          <w:rFonts w:ascii="GHEA Grapalat" w:eastAsiaTheme="minorHAnsi" w:hAnsi="GHEA Grapalat" w:cstheme="minorBidi"/>
        </w:rPr>
        <w:t xml:space="preserve"> со дня </w:t>
      </w:r>
      <w:r w:rsidRPr="00AA4C59">
        <w:rPr>
          <w:rFonts w:ascii="GHEA Grapalat" w:eastAsiaTheme="minorHAnsi" w:hAnsi="GHEA Grapalat" w:cstheme="minorBidi"/>
        </w:rPr>
        <w:t xml:space="preserve">истечения </w:t>
      </w:r>
      <w:r>
        <w:rPr>
          <w:rFonts w:ascii="GHEA Grapalat" w:eastAsiaTheme="minorHAnsi" w:hAnsi="GHEA Grapalat" w:cstheme="minorBidi"/>
        </w:rPr>
        <w:t xml:space="preserve">крайнего </w:t>
      </w:r>
      <w:r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w:t>
      </w:r>
      <w:r>
        <w:rPr>
          <w:rFonts w:ascii="GHEA Grapalat" w:eastAsiaTheme="minorHAnsi" w:hAnsi="GHEA Grapalat" w:cstheme="minorBidi"/>
        </w:rPr>
        <w:t>о</w:t>
      </w:r>
      <w:r w:rsidRPr="00B138F3">
        <w:rPr>
          <w:rFonts w:ascii="GHEA Grapalat" w:eastAsiaTheme="minorHAnsi" w:hAnsi="GHEA Grapalat" w:cstheme="minorBidi"/>
        </w:rPr>
        <w:t>к на участие в организованной бенефициаром процедуре закупок под кодом   ________________________________.</w:t>
      </w:r>
    </w:p>
    <w:p w14:paraId="05098373" w14:textId="77777777" w:rsidR="00A77E79" w:rsidRPr="00B138F3" w:rsidRDefault="00A77E79" w:rsidP="00A77E79">
      <w:pPr>
        <w:pStyle w:val="NormalWeb"/>
        <w:shd w:val="clear" w:color="auto" w:fill="FFFFFF"/>
        <w:ind w:firstLine="374"/>
        <w:contextualSpacing/>
        <w:rPr>
          <w:rFonts w:ascii="GHEA Grapalat" w:eastAsiaTheme="minorHAnsi" w:hAnsi="GHEA Grapalat" w:cstheme="minorBidi"/>
          <w:sz w:val="18"/>
          <w:szCs w:val="18"/>
        </w:rPr>
      </w:pPr>
      <w:r>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59049144" w14:textId="77777777" w:rsidR="00A77E79"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F3278">
        <w:rPr>
          <w:rFonts w:ascii="GHEA Grapalat" w:eastAsiaTheme="minorHAnsi" w:hAnsi="GHEA Grapalat" w:cstheme="minorBidi"/>
        </w:rPr>
        <w:t xml:space="preserve">Информацию о факте предоставления настоящей гарантии-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t>гарантии отправляет с официального адреса электронной почты на адрес электронной почты секретаря оценочной комиссии</w:t>
      </w:r>
      <w:r>
        <w:rPr>
          <w:rFonts w:ascii="GHEA Grapalat" w:eastAsiaTheme="minorHAnsi" w:hAnsi="GHEA Grapalat" w:cstheme="minorBidi"/>
        </w:rPr>
        <w:t xml:space="preserve">--------------------------------------------, </w:t>
      </w:r>
      <w:r w:rsidRPr="00A452CD">
        <w:rPr>
          <w:rFonts w:ascii="GHEA Grapalat" w:eastAsiaTheme="minorHAnsi" w:hAnsi="GHEA Grapalat" w:cstheme="minorBidi"/>
        </w:rPr>
        <w:t xml:space="preserve">который указан в упомянутом в настоящем пункте </w:t>
      </w:r>
    </w:p>
    <w:p w14:paraId="1F45CA47" w14:textId="77777777" w:rsidR="00A77E79"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Strong"/>
          <w:b w:val="0"/>
          <w:bCs w:val="0"/>
          <w:sz w:val="20"/>
          <w:szCs w:val="20"/>
        </w:rPr>
        <w:t>адрес эл. почты секретаря</w:t>
      </w:r>
    </w:p>
    <w:p w14:paraId="536DC0D6" w14:textId="77777777" w:rsidR="00A77E79"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A452CD">
        <w:rPr>
          <w:rFonts w:ascii="GHEA Grapalat" w:eastAsiaTheme="minorHAnsi" w:hAnsi="GHEA Grapalat" w:cstheme="minorBidi"/>
        </w:rPr>
        <w:t>приглашении к процедуре закупок.</w:t>
      </w:r>
    </w:p>
    <w:p w14:paraId="348BB0AD" w14:textId="77777777" w:rsidR="00A77E79" w:rsidRDefault="00A77E79" w:rsidP="00A77E79">
      <w:pPr>
        <w:pStyle w:val="NormalWeb"/>
        <w:shd w:val="clear" w:color="auto" w:fill="FFFFFF"/>
        <w:spacing w:before="0" w:beforeAutospacing="0" w:after="0" w:afterAutospacing="0"/>
        <w:ind w:firstLine="375"/>
        <w:jc w:val="both"/>
        <w:rPr>
          <w:rStyle w:val="Strong"/>
          <w:b w:val="0"/>
          <w:bCs w:val="0"/>
          <w:sz w:val="20"/>
          <w:szCs w:val="20"/>
        </w:rPr>
      </w:pPr>
    </w:p>
    <w:p w14:paraId="6E05BC01" w14:textId="77777777" w:rsidR="00A77E79" w:rsidRPr="00842D08"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Pr="00842D08">
        <w:rPr>
          <w:rFonts w:ascii="GHEA Grapalat" w:eastAsiaTheme="minorHAnsi" w:hAnsi="GHEA Grapalat" w:cstheme="minorBidi"/>
        </w:rPr>
        <w:t>.</w:t>
      </w:r>
    </w:p>
    <w:p w14:paraId="6D0A666D"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3084B60"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0406B62"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644959"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C5E9E64"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4EF51F8"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C2889A9"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p>
    <w:p w14:paraId="4A35E7D1"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10B2B73"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48E8B2E"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B7E4A97"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7004577"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rPr>
      </w:pPr>
    </w:p>
    <w:p w14:paraId="4075D26D"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3168488"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1E6FC39"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566CDA1"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3EB8FCD" w14:textId="77777777" w:rsidR="00A77E79" w:rsidRPr="00B138F3" w:rsidRDefault="00A77E79" w:rsidP="00A77E7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B1FBB90" w14:textId="6EF87E0B" w:rsidR="00A77E79" w:rsidRDefault="00A77E79">
      <w:pPr>
        <w:rPr>
          <w:rFonts w:ascii="GHEA Grapalat" w:hAnsi="GHEA Grapalat"/>
          <w:i/>
        </w:rPr>
      </w:pPr>
    </w:p>
    <w:p w14:paraId="3750F780" w14:textId="77777777" w:rsidR="00A77E79" w:rsidRDefault="00A77E79">
      <w:pPr>
        <w:rPr>
          <w:rFonts w:ascii="GHEA Grapalat" w:hAnsi="GHEA Grapalat"/>
          <w:i/>
        </w:rPr>
      </w:pPr>
      <w:r>
        <w:rPr>
          <w:rFonts w:ascii="GHEA Grapalat" w:hAnsi="GHEA Grapalat"/>
          <w:i/>
        </w:rPr>
        <w:br w:type="page"/>
      </w:r>
    </w:p>
    <w:p w14:paraId="53604402" w14:textId="77777777" w:rsidR="00870233" w:rsidRPr="00B138F3" w:rsidRDefault="00870233" w:rsidP="00870233">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14:paraId="2F1DDA58" w14:textId="77777777" w:rsidR="00870233" w:rsidRPr="00B138F3" w:rsidRDefault="00870233" w:rsidP="00870233">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w:t>
      </w:r>
      <w:proofErr w:type="spellStart"/>
      <w:r w:rsidRPr="00B138F3">
        <w:rPr>
          <w:rFonts w:ascii="GHEA Grapalat" w:hAnsi="GHEA Grapalat"/>
          <w:b/>
        </w:rPr>
        <w:t>BMAPDzB</w:t>
      </w:r>
      <w:proofErr w:type="spellEnd"/>
      <w:r w:rsidRPr="00B138F3">
        <w:rPr>
          <w:rFonts w:ascii="GHEA Grapalat" w:hAnsi="GHEA Grapalat"/>
          <w:b/>
        </w:rPr>
        <w:t>---/---"</w:t>
      </w:r>
      <w:r w:rsidRPr="00B138F3">
        <w:rPr>
          <w:rStyle w:val="FootnoteReference"/>
          <w:rFonts w:ascii="GHEA Grapalat" w:hAnsi="GHEA Grapalat"/>
          <w:b/>
        </w:rPr>
        <w:footnoteReference w:customMarkFollows="1" w:id="6"/>
        <w:t>*</w:t>
      </w:r>
    </w:p>
    <w:p w14:paraId="274E1EBD" w14:textId="77777777" w:rsidR="00870233" w:rsidRPr="00B138F3" w:rsidRDefault="00870233" w:rsidP="00870233">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AFDF80C" w14:textId="77777777" w:rsidR="00870233" w:rsidRPr="00B138F3" w:rsidRDefault="00870233" w:rsidP="00870233">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7C21D7D2" w14:textId="77777777" w:rsidR="00870233" w:rsidRPr="00B138F3" w:rsidRDefault="00870233" w:rsidP="00870233">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3961900C" w14:textId="77777777" w:rsidR="00870233" w:rsidRPr="00B138F3" w:rsidRDefault="00870233" w:rsidP="00870233">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14:paraId="6EDFE077" w14:textId="77777777" w:rsidR="00870233" w:rsidRPr="00B138F3" w:rsidRDefault="00870233" w:rsidP="00870233">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1DB339B5" w14:textId="77777777" w:rsidR="00870233" w:rsidRPr="00B138F3" w:rsidRDefault="00870233" w:rsidP="00870233">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7FB98D9F"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0C7B07CC" w14:textId="77777777" w:rsidR="00870233" w:rsidRPr="00B138F3" w:rsidRDefault="00870233" w:rsidP="00870233">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66E6DA79" w14:textId="77777777" w:rsidR="00870233" w:rsidRPr="00B138F3" w:rsidRDefault="00870233" w:rsidP="00870233">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41584B18" w14:textId="77777777" w:rsidR="00870233" w:rsidRPr="00B138F3" w:rsidRDefault="00870233" w:rsidP="0087023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7345AA36"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529FD94B"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595FFFDD"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r w:rsidRPr="00361EFF">
        <w:rPr>
          <w:rFonts w:ascii="GHEA Grapalat" w:eastAsiaTheme="minorHAnsi" w:hAnsi="GHEA Grapalat" w:cstheme="minorBidi"/>
          <w:sz w:val="18"/>
          <w:szCs w:val="18"/>
        </w:rPr>
        <w:t xml:space="preserve">наименование выдающего гарантию банка </w:t>
      </w:r>
    </w:p>
    <w:p w14:paraId="52E7B785"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rPr>
      </w:pPr>
    </w:p>
    <w:p w14:paraId="1E785B49"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0A52BD90"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233F0013"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42F2ACAC" w14:textId="77777777" w:rsidR="00870233" w:rsidRPr="00B138F3" w:rsidRDefault="00870233" w:rsidP="00870233">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2D71F2B"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41D3A8E9" w14:textId="77777777" w:rsidR="00870233" w:rsidRPr="00B138F3" w:rsidRDefault="00870233" w:rsidP="0087023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003C8E2" w14:textId="77777777" w:rsidR="00870233" w:rsidRPr="00B138F3" w:rsidRDefault="00870233" w:rsidP="0087023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C3E88ED"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617CBA1" w14:textId="77777777" w:rsidR="00870233" w:rsidRPr="00D66198" w:rsidRDefault="00870233" w:rsidP="00870233">
      <w:pPr>
        <w:pStyle w:val="NormalWeb"/>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D66198">
        <w:rPr>
          <w:rFonts w:ascii="GHEA Grapalat" w:eastAsiaTheme="minorHAnsi" w:hAnsi="GHEA Grapalat" w:cstheme="minorBidi"/>
        </w:rPr>
        <w:t xml:space="preserve">со дня вступления в силу договора под кодом N________________________ заключаемого  между  </w:t>
      </w:r>
    </w:p>
    <w:p w14:paraId="39EBD008" w14:textId="77777777" w:rsidR="00870233" w:rsidRPr="00D66198" w:rsidRDefault="00870233" w:rsidP="00870233">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D66198">
        <w:rPr>
          <w:rFonts w:ascii="GHEA Grapalat" w:eastAsiaTheme="minorHAnsi" w:hAnsi="GHEA Grapalat" w:cstheme="minorBidi"/>
          <w:sz w:val="18"/>
          <w:szCs w:val="18"/>
        </w:rPr>
        <w:t xml:space="preserve">номер заключаемого </w:t>
      </w:r>
      <w:proofErr w:type="spellStart"/>
      <w:r w:rsidRPr="00D66198">
        <w:rPr>
          <w:rFonts w:ascii="GHEA Grapalat" w:eastAsiaTheme="minorHAnsi" w:hAnsi="GHEA Grapalat" w:cstheme="minorBidi"/>
          <w:sz w:val="18"/>
          <w:szCs w:val="18"/>
        </w:rPr>
        <w:t>договара</w:t>
      </w:r>
      <w:proofErr w:type="spellEnd"/>
    </w:p>
    <w:p w14:paraId="26989601" w14:textId="77777777" w:rsidR="00870233" w:rsidRPr="00D66198" w:rsidRDefault="00870233" w:rsidP="00870233">
      <w:pPr>
        <w:pStyle w:val="NormalWeb"/>
        <w:shd w:val="clear" w:color="auto" w:fill="FFFFFF"/>
        <w:ind w:firstLine="374"/>
        <w:contextualSpacing/>
        <w:jc w:val="both"/>
        <w:rPr>
          <w:rFonts w:ascii="GHEA Grapalat" w:eastAsiaTheme="minorHAnsi" w:hAnsi="GHEA Grapalat" w:cstheme="minorBidi"/>
        </w:rPr>
      </w:pPr>
    </w:p>
    <w:p w14:paraId="46BF68B3" w14:textId="77777777" w:rsidR="00870233" w:rsidRPr="00D66198" w:rsidRDefault="00870233" w:rsidP="00870233">
      <w:pPr>
        <w:pStyle w:val="NormalWeb"/>
        <w:shd w:val="clear" w:color="auto" w:fill="FFFFFF"/>
        <w:contextualSpacing/>
        <w:jc w:val="both"/>
        <w:rPr>
          <w:rFonts w:ascii="GHEA Grapalat" w:eastAsiaTheme="minorHAnsi" w:hAnsi="GHEA Grapalat" w:cstheme="minorBidi"/>
          <w:lang w:val="hy-AM"/>
        </w:rPr>
      </w:pPr>
      <w:r w:rsidRPr="00D66198">
        <w:rPr>
          <w:rFonts w:ascii="GHEA Grapalat" w:eastAsiaTheme="minorHAnsi" w:hAnsi="GHEA Grapalat" w:cstheme="minorBidi"/>
        </w:rPr>
        <w:t xml:space="preserve">бенефициаром и принципалом    и  действует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в</w:t>
      </w:r>
      <w:r w:rsidRPr="00D66198">
        <w:rPr>
          <w:rFonts w:ascii="GHEA Grapalat" w:hAnsi="GHEA Grapalat"/>
        </w:rPr>
        <w:t>ключительно</w:t>
      </w:r>
      <w:r w:rsidRPr="00D66198">
        <w:rPr>
          <w:rFonts w:ascii="GHEA Grapalat" w:eastAsiaTheme="minorHAnsi" w:hAnsi="GHEA Grapalat" w:cstheme="minorBidi"/>
        </w:rPr>
        <w:t xml:space="preserve">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девяностого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рабочего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дня</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следующего за днем </w:t>
      </w:r>
    </w:p>
    <w:p w14:paraId="382067AE" w14:textId="77777777" w:rsidR="00870233" w:rsidRPr="00D66198" w:rsidRDefault="00870233" w:rsidP="00870233">
      <w:pPr>
        <w:pStyle w:val="NormalWeb"/>
        <w:shd w:val="clear" w:color="auto" w:fill="FFFFFF"/>
        <w:contextualSpacing/>
        <w:jc w:val="both"/>
        <w:rPr>
          <w:rFonts w:ascii="GHEA Grapalat" w:eastAsiaTheme="minorHAnsi" w:hAnsi="GHEA Grapalat" w:cstheme="minorBidi"/>
          <w:sz w:val="18"/>
          <w:szCs w:val="18"/>
          <w:lang w:val="hy-AM"/>
        </w:rPr>
      </w:pPr>
    </w:p>
    <w:p w14:paraId="4E365115" w14:textId="77777777" w:rsidR="00870233" w:rsidRPr="00D66198" w:rsidRDefault="00870233" w:rsidP="00870233">
      <w:pPr>
        <w:pStyle w:val="NormalWeb"/>
        <w:shd w:val="clear" w:color="auto" w:fill="FFFFFF"/>
        <w:contextualSpacing/>
        <w:jc w:val="center"/>
        <w:rPr>
          <w:rFonts w:eastAsiaTheme="minorHAnsi" w:cstheme="minorBidi"/>
        </w:rPr>
      </w:pPr>
      <w:r w:rsidRPr="00D66198">
        <w:rPr>
          <w:rFonts w:ascii="GHEA Grapalat" w:eastAsiaTheme="minorHAnsi" w:hAnsi="GHEA Grapalat" w:cstheme="minorBidi"/>
          <w:lang w:val="hy-AM"/>
        </w:rPr>
        <w:t>--------------------------------------------------------</w:t>
      </w:r>
      <w:r w:rsidRPr="00D66198">
        <w:rPr>
          <w:rFonts w:ascii="GHEA Grapalat" w:eastAsiaTheme="minorHAnsi" w:hAnsi="GHEA Grapalat" w:cstheme="minorBidi"/>
        </w:rPr>
        <w:t>------------------</w:t>
      </w:r>
      <w:r w:rsidRPr="00D66198">
        <w:rPr>
          <w:rFonts w:ascii="GHEA Grapalat" w:eastAsiaTheme="minorHAnsi" w:hAnsi="GHEA Grapalat" w:cstheme="minorBidi"/>
          <w:lang w:val="hy-AM"/>
        </w:rPr>
        <w:t>----------------------</w:t>
      </w:r>
      <w:r w:rsidRPr="00D66198">
        <w:rPr>
          <w:rFonts w:eastAsiaTheme="minorHAnsi" w:cstheme="minorBidi"/>
        </w:rPr>
        <w:t xml:space="preserve"> </w:t>
      </w:r>
      <w:r w:rsidRPr="00D66198">
        <w:rPr>
          <w:rFonts w:eastAsiaTheme="minorHAnsi" w:cstheme="minorBidi"/>
          <w:lang w:val="hy-AM"/>
        </w:rPr>
        <w:t>.</w:t>
      </w:r>
      <w:r w:rsidRPr="00D66198">
        <w:rPr>
          <w:rFonts w:eastAsiaTheme="minorHAnsi" w:cstheme="minorBidi"/>
        </w:rPr>
        <w:t xml:space="preserve">           </w:t>
      </w:r>
      <w:r w:rsidRPr="00D66198">
        <w:rPr>
          <w:rFonts w:ascii="GHEA Grapalat" w:hAnsi="GHEA Grapalat"/>
          <w:sz w:val="16"/>
          <w:szCs w:val="16"/>
        </w:rPr>
        <w:t>крайний срок</w:t>
      </w:r>
      <w:r w:rsidRPr="00D66198">
        <w:rPr>
          <w:rFonts w:ascii="GHEA Grapalat" w:eastAsiaTheme="minorHAnsi" w:hAnsi="GHEA Grapalat" w:cstheme="minorBidi"/>
          <w:sz w:val="16"/>
          <w:szCs w:val="16"/>
        </w:rPr>
        <w:t xml:space="preserve"> поставки товаров</w:t>
      </w:r>
      <w:r w:rsidRPr="00D66198">
        <w:rPr>
          <w:rFonts w:ascii="GHEA Grapalat" w:eastAsiaTheme="minorHAnsi" w:hAnsi="GHEA Grapalat" w:cstheme="minorBidi"/>
          <w:sz w:val="16"/>
          <w:szCs w:val="16"/>
          <w:lang w:val="hy-AM"/>
        </w:rPr>
        <w:t>, предусмотренн</w:t>
      </w:r>
      <w:proofErr w:type="spellStart"/>
      <w:r w:rsidRPr="00D66198">
        <w:rPr>
          <w:rFonts w:ascii="GHEA Grapalat" w:eastAsiaTheme="minorHAnsi" w:hAnsi="GHEA Grapalat" w:cstheme="minorBidi"/>
          <w:sz w:val="16"/>
          <w:szCs w:val="16"/>
        </w:rPr>
        <w:t>ый</w:t>
      </w:r>
      <w:proofErr w:type="spellEnd"/>
      <w:r w:rsidRPr="00D66198">
        <w:rPr>
          <w:rFonts w:ascii="GHEA Grapalat" w:eastAsiaTheme="minorHAnsi" w:hAnsi="GHEA Grapalat" w:cstheme="minorBidi"/>
          <w:sz w:val="16"/>
          <w:szCs w:val="16"/>
        </w:rPr>
        <w:t xml:space="preserve"> </w:t>
      </w:r>
      <w:r w:rsidRPr="00D66198">
        <w:rPr>
          <w:rFonts w:ascii="GHEA Grapalat" w:eastAsiaTheme="minorHAnsi" w:hAnsi="GHEA Grapalat" w:cstheme="minorBidi"/>
          <w:sz w:val="16"/>
          <w:szCs w:val="16"/>
          <w:lang w:val="hy-AM"/>
        </w:rPr>
        <w:t>заключаемым договором</w:t>
      </w:r>
    </w:p>
    <w:p w14:paraId="14D1686D" w14:textId="77777777" w:rsidR="00870233" w:rsidRDefault="00870233" w:rsidP="00870233">
      <w:pPr>
        <w:pStyle w:val="NormalWeb"/>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t>В день предоставления гарантии лицо, выдающее гарантию, с официального адреса</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Pr>
          <w:rFonts w:ascii="GHEA Grapalat" w:eastAsiaTheme="minorHAnsi" w:hAnsi="GHEA Grapalat" w:cstheme="minorBidi"/>
        </w:rPr>
        <w:t>-----------------------------------------------------------------</w:t>
      </w:r>
    </w:p>
    <w:p w14:paraId="409FD040" w14:textId="77777777" w:rsidR="00870233" w:rsidRDefault="00870233" w:rsidP="00870233">
      <w:pPr>
        <w:pStyle w:val="NormalWeb"/>
        <w:shd w:val="clear" w:color="auto" w:fill="FFFFFF"/>
        <w:contextualSpacing/>
        <w:jc w:val="center"/>
        <w:rPr>
          <w:rFonts w:ascii="GHEA Grapalat" w:eastAsiaTheme="minorHAnsi" w:hAnsi="GHEA Grapalat" w:cstheme="minorBidi"/>
        </w:rPr>
      </w:pPr>
      <w:r>
        <w:rPr>
          <w:rStyle w:val="Strong"/>
          <w:b w:val="0"/>
          <w:bCs w:val="0"/>
          <w:sz w:val="20"/>
          <w:szCs w:val="20"/>
        </w:rPr>
        <w:t xml:space="preserve">                                                     адрес эл. почты секретаря</w:t>
      </w:r>
    </w:p>
    <w:p w14:paraId="4E04F8FF" w14:textId="77777777" w:rsidR="00870233" w:rsidRPr="00D66198" w:rsidRDefault="00870233" w:rsidP="00870233">
      <w:pPr>
        <w:pStyle w:val="NormalWeb"/>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lastRenderedPageBreak/>
        <w:t>указанный в приглашении к процедуре закупок, организованной под кодом упомянутым в пункте 1 настоящей гарантии</w:t>
      </w:r>
      <w:r w:rsidRPr="00D66198">
        <w:rPr>
          <w:rFonts w:ascii="GHEA Grapalat" w:eastAsiaTheme="minorHAnsi" w:hAnsi="GHEA Grapalat" w:cstheme="minorBidi"/>
          <w:lang w:val="hy-AM"/>
        </w:rPr>
        <w:t>.</w:t>
      </w:r>
      <w:r w:rsidRPr="00D66198">
        <w:rPr>
          <w:rFonts w:ascii="GHEA Grapalat" w:eastAsiaTheme="minorHAnsi" w:hAnsi="GHEA Grapalat" w:cstheme="minorBidi"/>
        </w:rPr>
        <w:t xml:space="preserve"> </w:t>
      </w:r>
    </w:p>
    <w:p w14:paraId="2FD12EFF" w14:textId="77777777" w:rsidR="00870233" w:rsidRPr="00D66198" w:rsidRDefault="00870233" w:rsidP="0087023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0704B6BF"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5AE36326" w14:textId="77777777" w:rsidR="00870233" w:rsidRPr="00B138F3" w:rsidRDefault="00870233" w:rsidP="0087023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605F979F" w14:textId="77777777" w:rsidR="00870233" w:rsidRPr="00B138F3" w:rsidRDefault="00870233" w:rsidP="00870233">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4E48A167"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5364C2CF"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B926999"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AE9E9BA"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B84191"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9B8059C"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3BBF26A"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C4F7D96"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091BC5D" w14:textId="77777777" w:rsidR="00870233" w:rsidRPr="00B138F3" w:rsidRDefault="00870233" w:rsidP="0087023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1F3D93B" w14:textId="77777777" w:rsidR="00870233" w:rsidRPr="00B138F3" w:rsidRDefault="00870233" w:rsidP="00870233">
      <w:pPr>
        <w:pStyle w:val="NormalWeb"/>
        <w:shd w:val="clear" w:color="auto" w:fill="FFFFFF"/>
        <w:spacing w:before="0" w:beforeAutospacing="0" w:after="0" w:afterAutospacing="0"/>
        <w:ind w:firstLine="375"/>
        <w:rPr>
          <w:rFonts w:ascii="GHEA Grapalat" w:eastAsiaTheme="minorHAnsi" w:hAnsi="GHEA Grapalat" w:cstheme="minorBidi"/>
        </w:rPr>
      </w:pPr>
    </w:p>
    <w:p w14:paraId="32E19509" w14:textId="77777777" w:rsidR="00870233" w:rsidRPr="00B138F3" w:rsidRDefault="00870233" w:rsidP="0087023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31F4F2B" w14:textId="77777777" w:rsidR="00870233" w:rsidRPr="00B138F3" w:rsidRDefault="00870233" w:rsidP="0087023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332CD061"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942F613"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8E712C3"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hAnsi="GHEA Grapalat"/>
          <w:sz w:val="20"/>
          <w:szCs w:val="20"/>
        </w:rPr>
      </w:pPr>
    </w:p>
    <w:p w14:paraId="53C7B734"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FCC232D"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56E54A8"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B28CAB"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0CB5B94" w14:textId="77777777" w:rsidR="00870233" w:rsidRPr="00B138F3" w:rsidRDefault="00870233" w:rsidP="0087023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6D5CD38B" w14:textId="2C4DC5CA" w:rsidR="00A77E79" w:rsidRDefault="00A77E79">
      <w:pPr>
        <w:rPr>
          <w:rFonts w:ascii="GHEA Grapalat" w:hAnsi="GHEA Grapalat"/>
          <w:i/>
        </w:rPr>
      </w:pPr>
    </w:p>
    <w:p w14:paraId="6CE5D55E" w14:textId="77777777" w:rsidR="00A77E79" w:rsidRDefault="00A77E79">
      <w:pPr>
        <w:rPr>
          <w:rFonts w:ascii="GHEA Grapalat" w:hAnsi="GHEA Grapalat"/>
          <w:i/>
        </w:rPr>
      </w:pPr>
      <w:r>
        <w:rPr>
          <w:rFonts w:ascii="GHEA Grapalat" w:hAnsi="GHEA Grapalat"/>
          <w:i/>
        </w:rPr>
        <w:br w:type="page"/>
      </w:r>
    </w:p>
    <w:p w14:paraId="4BE6D726" w14:textId="11545FA4"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4.</w:t>
      </w:r>
      <w:r w:rsidR="00A13428" w:rsidRPr="00521A49">
        <w:rPr>
          <w:rFonts w:ascii="GHEA Grapalat" w:hAnsi="GHEA Grapalat"/>
          <w:i/>
        </w:rPr>
        <w:t>2</w:t>
      </w:r>
    </w:p>
    <w:p w14:paraId="71D8AECF" w14:textId="476CF857" w:rsidR="00F244D7" w:rsidRPr="00521A49" w:rsidRDefault="00F244D7" w:rsidP="00962010">
      <w:pPr>
        <w:pStyle w:val="BodyTextIndent3"/>
        <w:widowControl w:val="0"/>
        <w:spacing w:after="160" w:line="240" w:lineRule="auto"/>
        <w:jc w:val="right"/>
        <w:rPr>
          <w:rFonts w:ascii="GHEA Grapalat" w:hAnsi="GHEA Grapalat"/>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BMAPDzB-HVKAK-2024-03</w:t>
      </w:r>
      <w:r w:rsidRPr="00521A49">
        <w:rPr>
          <w:rFonts w:ascii="GHEA Grapalat" w:hAnsi="GHEA Grapalat"/>
          <w:b/>
          <w:sz w:val="22"/>
          <w:szCs w:val="22"/>
        </w:rPr>
        <w:t>»</w:t>
      </w:r>
      <w:r w:rsidRPr="00521A49">
        <w:rPr>
          <w:rFonts w:ascii="GHEA Grapalat" w:hAnsi="GHEA Grapalat"/>
          <w:sz w:val="24"/>
          <w:szCs w:val="24"/>
        </w:rPr>
        <w:t xml:space="preserve"> </w:t>
      </w:r>
    </w:p>
    <w:p w14:paraId="20B72B8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2E0D4B9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21A49" w14:paraId="5D4C34C3" w14:textId="77777777" w:rsidTr="00B932B8">
        <w:tc>
          <w:tcPr>
            <w:tcW w:w="4786" w:type="dxa"/>
          </w:tcPr>
          <w:p w14:paraId="4F196ACB" w14:textId="77777777"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1D22DB85" w14:textId="77777777"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FootnoteReference"/>
                <w:rFonts w:ascii="GHEA Grapalat" w:hAnsi="GHEA Grapalat"/>
              </w:rPr>
              <w:footnoteReference w:customMarkFollows="1" w:id="7"/>
              <w:t>**</w:t>
            </w:r>
          </w:p>
        </w:tc>
      </w:tr>
    </w:tbl>
    <w:p w14:paraId="4F910690" w14:textId="77777777" w:rsidR="003D2FE2" w:rsidRPr="00521A49" w:rsidRDefault="003D2FE2" w:rsidP="00962010">
      <w:pPr>
        <w:widowControl w:val="0"/>
        <w:spacing w:after="160"/>
        <w:rPr>
          <w:rFonts w:ascii="GHEA Grapalat" w:hAnsi="GHEA Grapalat" w:cs="GHEA Grapalat"/>
          <w:b/>
        </w:rPr>
      </w:pPr>
    </w:p>
    <w:p w14:paraId="09B5A778" w14:textId="77777777"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18E66250" w14:textId="77777777"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595667FC" w14:textId="77777777"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14:paraId="62E00EFA" w14:textId="77777777"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8AB8441" w14:textId="77777777"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6FD9FFB" w14:textId="77777777" w:rsidR="003D2FE2" w:rsidRPr="00521A49" w:rsidRDefault="003D2FE2" w:rsidP="00ED119F">
      <w:pPr>
        <w:widowControl w:val="0"/>
        <w:ind w:firstLine="709"/>
        <w:jc w:val="both"/>
        <w:rPr>
          <w:rFonts w:ascii="GHEA Grapalat" w:hAnsi="GHEA Grapalat" w:cs="GHEA Grapalat"/>
        </w:rPr>
      </w:pPr>
    </w:p>
    <w:p w14:paraId="7AEF4F60"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14:paraId="49C504FE" w14:textId="1A5121EE"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B06C9F">
        <w:rPr>
          <w:rFonts w:ascii="GHEA Grapalat" w:hAnsi="GHEA Grapalat"/>
          <w:b/>
          <w:sz w:val="22"/>
          <w:szCs w:val="22"/>
        </w:rPr>
        <w:t>BMAPDzB-HVKAK-2024-03</w:t>
      </w:r>
      <w:r w:rsidR="0036712F" w:rsidRPr="00521A49">
        <w:rPr>
          <w:rFonts w:ascii="GHEA Grapalat" w:hAnsi="GHEA Grapalat"/>
          <w:b/>
          <w:sz w:val="22"/>
          <w:szCs w:val="22"/>
        </w:rPr>
        <w:t>».</w:t>
      </w:r>
    </w:p>
    <w:p w14:paraId="265D6C80"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proofErr w:type="spellStart"/>
      <w:r w:rsidRPr="00521A49">
        <w:rPr>
          <w:rFonts w:ascii="GHEA Grapalat" w:hAnsi="GHEA Grapalat" w:cs="GHEA Grapalat"/>
        </w:rPr>
        <w:t>тобранного</w:t>
      </w:r>
      <w:proofErr w:type="spellEnd"/>
      <w:r w:rsidRPr="00521A49">
        <w:rPr>
          <w:rFonts w:ascii="GHEA Grapalat" w:hAnsi="GHEA Grapalat"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21A49">
        <w:rPr>
          <w:rFonts w:ascii="GHEA Grapalat" w:hAnsi="GHEA Grapalat" w:cs="GHEA Grapalat"/>
          <w:lang w:val="en-US"/>
        </w:rPr>
        <w:t>K</w:t>
      </w:r>
      <w:proofErr w:type="spellStart"/>
      <w:r w:rsidRPr="00521A49">
        <w:rPr>
          <w:rFonts w:ascii="GHEA Grapalat" w:hAnsi="GHEA Grapalat" w:cs="GHEA Grapalat"/>
        </w:rPr>
        <w:t>омпания</w:t>
      </w:r>
      <w:proofErr w:type="spellEnd"/>
      <w:r w:rsidRPr="00521A49">
        <w:rPr>
          <w:rFonts w:ascii="GHEA Grapalat" w:hAnsi="GHEA Grapalat" w:cs="GHEA Grapalat"/>
        </w:rPr>
        <w:t xml:space="preserve">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9183760"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14:paraId="611145A6"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EA9E118"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62D563A"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4518FF8"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180CC69B"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D2BF3E9"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21A49">
        <w:rPr>
          <w:rFonts w:ascii="Sylfaen" w:hAnsi="Sylfaen" w:cs="Courier New"/>
          <w:lang w:val="en-US"/>
        </w:rPr>
        <w:t> </w:t>
      </w:r>
      <w:r w:rsidRPr="00521A49">
        <w:rPr>
          <w:rFonts w:ascii="GHEA Grapalat" w:hAnsi="GHEA Grapalat"/>
        </w:rPr>
        <w:t xml:space="preserve">Банк-плательщик оригиналы настоящего </w:t>
      </w:r>
      <w:r w:rsidRPr="00521A49">
        <w:rPr>
          <w:rFonts w:ascii="GHEA Grapalat" w:hAnsi="GHEA Grapalat"/>
        </w:rPr>
        <w:lastRenderedPageBreak/>
        <w:t>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A39160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Заказчик может представить в Банк-плательщик иные дополнительные документы.</w:t>
      </w:r>
    </w:p>
    <w:p w14:paraId="5B0FB37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04656FD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27F819D"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09C31F6"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14:paraId="7335809B"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14:paraId="6693BD2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4CCBA0E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3AE7EEA5" w14:textId="77777777"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BB0309"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7705AF8" w14:textId="77777777"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4C5EA8BF"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667C7A41"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06B0BC5"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35AF5D95"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A5EEE1" w14:textId="77777777"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14:paraId="2FC9E7BC" w14:textId="77777777"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14:paraId="6FCBE166" w14:textId="77777777" w:rsidR="003D2FE2" w:rsidRPr="00083199" w:rsidRDefault="003D2FE2" w:rsidP="00ED119F">
      <w:pPr>
        <w:widowControl w:val="0"/>
        <w:jc w:val="right"/>
        <w:rPr>
          <w:rFonts w:ascii="GHEA Grapalat" w:hAnsi="GHEA Grapalat"/>
          <w:sz w:val="20"/>
          <w:szCs w:val="20"/>
          <w:lang w:val="hy-AM"/>
        </w:rPr>
      </w:pPr>
    </w:p>
    <w:p w14:paraId="7B92F88B" w14:textId="77777777"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14:paraId="5055DB50" w14:textId="77777777"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14:paraId="08CB7EC8" w14:textId="77777777"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21A49" w14:paraId="756D6DF1" w14:textId="77777777" w:rsidTr="00387CF9">
        <w:trPr>
          <w:trHeight w:val="352"/>
        </w:trPr>
        <w:tc>
          <w:tcPr>
            <w:tcW w:w="10980" w:type="dxa"/>
            <w:gridSpan w:val="2"/>
            <w:noWrap/>
            <w:vAlign w:val="bottom"/>
          </w:tcPr>
          <w:p w14:paraId="01CB75A8"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lastRenderedPageBreak/>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1559D6E0" w14:textId="77777777" w:rsidTr="00387CF9">
        <w:trPr>
          <w:trHeight w:val="352"/>
        </w:trPr>
        <w:tc>
          <w:tcPr>
            <w:tcW w:w="10980" w:type="dxa"/>
            <w:gridSpan w:val="2"/>
            <w:noWrap/>
            <w:vAlign w:val="bottom"/>
          </w:tcPr>
          <w:p w14:paraId="021FB470"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14:paraId="1B1F5C6A" w14:textId="77777777" w:rsidTr="00387CF9">
        <w:trPr>
          <w:trHeight w:val="349"/>
        </w:trPr>
        <w:tc>
          <w:tcPr>
            <w:tcW w:w="10980" w:type="dxa"/>
            <w:gridSpan w:val="2"/>
            <w:noWrap/>
            <w:vAlign w:val="bottom"/>
          </w:tcPr>
          <w:p w14:paraId="32950CF8" w14:textId="77777777"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4AADE1AA" w14:textId="77777777" w:rsidTr="00387CF9">
        <w:trPr>
          <w:trHeight w:val="345"/>
        </w:trPr>
        <w:tc>
          <w:tcPr>
            <w:tcW w:w="10980" w:type="dxa"/>
            <w:gridSpan w:val="2"/>
            <w:noWrap/>
            <w:vAlign w:val="bottom"/>
          </w:tcPr>
          <w:p w14:paraId="1D290B94"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0A633F7B" w14:textId="77777777" w:rsidTr="00387CF9">
        <w:trPr>
          <w:trHeight w:val="361"/>
        </w:trPr>
        <w:tc>
          <w:tcPr>
            <w:tcW w:w="10980" w:type="dxa"/>
            <w:gridSpan w:val="2"/>
            <w:noWrap/>
            <w:vAlign w:val="bottom"/>
          </w:tcPr>
          <w:p w14:paraId="0BB719B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02314F54" w14:textId="77777777" w:rsidTr="00387CF9">
        <w:trPr>
          <w:trHeight w:val="433"/>
        </w:trPr>
        <w:tc>
          <w:tcPr>
            <w:tcW w:w="10980" w:type="dxa"/>
            <w:gridSpan w:val="2"/>
            <w:noWrap/>
            <w:vAlign w:val="bottom"/>
          </w:tcPr>
          <w:p w14:paraId="1C8700AB"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47C0913D" w14:textId="77777777" w:rsidTr="00387CF9">
        <w:trPr>
          <w:trHeight w:val="352"/>
        </w:trPr>
        <w:tc>
          <w:tcPr>
            <w:tcW w:w="10980" w:type="dxa"/>
            <w:gridSpan w:val="2"/>
            <w:noWrap/>
            <w:vAlign w:val="bottom"/>
          </w:tcPr>
          <w:p w14:paraId="38BD0DA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47EA1DF" w14:textId="77777777" w:rsidTr="00387CF9">
        <w:trPr>
          <w:trHeight w:val="442"/>
        </w:trPr>
        <w:tc>
          <w:tcPr>
            <w:tcW w:w="10980" w:type="dxa"/>
            <w:gridSpan w:val="2"/>
            <w:noWrap/>
            <w:vAlign w:val="bottom"/>
          </w:tcPr>
          <w:p w14:paraId="4190A10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14:paraId="5DF2E7A1" w14:textId="77777777" w:rsidTr="00387CF9">
        <w:trPr>
          <w:trHeight w:val="352"/>
        </w:trPr>
        <w:tc>
          <w:tcPr>
            <w:tcW w:w="10980" w:type="dxa"/>
            <w:gridSpan w:val="2"/>
            <w:noWrap/>
            <w:vAlign w:val="bottom"/>
          </w:tcPr>
          <w:p w14:paraId="6914CC6A"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14:paraId="6ABD8172" w14:textId="77777777" w:rsidTr="00387CF9">
        <w:trPr>
          <w:trHeight w:val="352"/>
        </w:trPr>
        <w:tc>
          <w:tcPr>
            <w:tcW w:w="10980" w:type="dxa"/>
            <w:gridSpan w:val="2"/>
            <w:noWrap/>
            <w:vAlign w:val="bottom"/>
          </w:tcPr>
          <w:p w14:paraId="4AAD059F"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14:paraId="606E5DA2" w14:textId="77777777" w:rsidTr="00387CF9">
        <w:trPr>
          <w:trHeight w:val="343"/>
        </w:trPr>
        <w:tc>
          <w:tcPr>
            <w:tcW w:w="10980" w:type="dxa"/>
            <w:gridSpan w:val="2"/>
            <w:noWrap/>
            <w:vAlign w:val="bottom"/>
          </w:tcPr>
          <w:p w14:paraId="031BE6B5"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14:paraId="0F18AF74" w14:textId="77777777" w:rsidTr="00387CF9">
        <w:trPr>
          <w:trHeight w:val="361"/>
        </w:trPr>
        <w:tc>
          <w:tcPr>
            <w:tcW w:w="10980" w:type="dxa"/>
            <w:gridSpan w:val="2"/>
            <w:noWrap/>
            <w:vAlign w:val="bottom"/>
          </w:tcPr>
          <w:p w14:paraId="050AEC52"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14:paraId="10B90797" w14:textId="77777777" w:rsidTr="00387CF9">
        <w:trPr>
          <w:trHeight w:val="433"/>
        </w:trPr>
        <w:tc>
          <w:tcPr>
            <w:tcW w:w="10980" w:type="dxa"/>
            <w:gridSpan w:val="2"/>
            <w:noWrap/>
            <w:vAlign w:val="bottom"/>
          </w:tcPr>
          <w:p w14:paraId="410FA851"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2C3FB5E0" w14:textId="77777777" w:rsidTr="00387CF9">
        <w:trPr>
          <w:trHeight w:val="442"/>
        </w:trPr>
        <w:tc>
          <w:tcPr>
            <w:tcW w:w="10980" w:type="dxa"/>
            <w:gridSpan w:val="2"/>
            <w:noWrap/>
            <w:vAlign w:val="bottom"/>
          </w:tcPr>
          <w:p w14:paraId="2564EF5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307A0BA7" w14:textId="77777777" w:rsidTr="00387CF9">
        <w:trPr>
          <w:trHeight w:val="442"/>
        </w:trPr>
        <w:tc>
          <w:tcPr>
            <w:tcW w:w="10980" w:type="dxa"/>
            <w:gridSpan w:val="2"/>
            <w:noWrap/>
            <w:vAlign w:val="bottom"/>
          </w:tcPr>
          <w:p w14:paraId="23312C37"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60310AC" w14:textId="77777777" w:rsidTr="00387CF9">
        <w:trPr>
          <w:trHeight w:val="442"/>
        </w:trPr>
        <w:tc>
          <w:tcPr>
            <w:tcW w:w="10980" w:type="dxa"/>
            <w:gridSpan w:val="2"/>
            <w:noWrap/>
            <w:vAlign w:val="bottom"/>
          </w:tcPr>
          <w:p w14:paraId="551DDF0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12BC4800" w14:textId="77777777" w:rsidTr="00387CF9">
        <w:trPr>
          <w:trHeight w:val="442"/>
        </w:trPr>
        <w:tc>
          <w:tcPr>
            <w:tcW w:w="10980" w:type="dxa"/>
            <w:gridSpan w:val="2"/>
            <w:noWrap/>
            <w:vAlign w:val="bottom"/>
          </w:tcPr>
          <w:p w14:paraId="6EA3889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14:paraId="426710AE" w14:textId="77777777" w:rsidTr="00387CF9">
        <w:trPr>
          <w:trHeight w:val="424"/>
        </w:trPr>
        <w:tc>
          <w:tcPr>
            <w:tcW w:w="10980" w:type="dxa"/>
            <w:gridSpan w:val="2"/>
            <w:noWrap/>
            <w:vAlign w:val="bottom"/>
          </w:tcPr>
          <w:p w14:paraId="5C22E99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67EBBB1A" w14:textId="77777777" w:rsidTr="00387CF9">
        <w:trPr>
          <w:trHeight w:val="704"/>
        </w:trPr>
        <w:tc>
          <w:tcPr>
            <w:tcW w:w="10980" w:type="dxa"/>
            <w:gridSpan w:val="2"/>
            <w:noWrap/>
            <w:vAlign w:val="bottom"/>
          </w:tcPr>
          <w:p w14:paraId="06F7B51D"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14D3DF5D" w14:textId="77777777" w:rsidTr="00387CF9">
        <w:trPr>
          <w:trHeight w:val="704"/>
        </w:trPr>
        <w:tc>
          <w:tcPr>
            <w:tcW w:w="10980" w:type="dxa"/>
            <w:gridSpan w:val="2"/>
            <w:noWrap/>
            <w:vAlign w:val="bottom"/>
          </w:tcPr>
          <w:p w14:paraId="5975BCAB" w14:textId="77777777"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C83A958" w14:textId="77777777" w:rsidTr="00387CF9">
        <w:trPr>
          <w:trHeight w:val="2194"/>
        </w:trPr>
        <w:tc>
          <w:tcPr>
            <w:tcW w:w="5616" w:type="dxa"/>
            <w:noWrap/>
            <w:vAlign w:val="bottom"/>
          </w:tcPr>
          <w:p w14:paraId="1F2CB433" w14:textId="77777777"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1109D1F6" w14:textId="77777777" w:rsidR="00C3421C" w:rsidRPr="00521A49" w:rsidRDefault="00C3421C" w:rsidP="00962010">
            <w:pPr>
              <w:widowControl w:val="0"/>
              <w:spacing w:after="160"/>
              <w:rPr>
                <w:rFonts w:ascii="GHEA Grapalat" w:hAnsi="GHEA Grapalat" w:cs="Sylfaen"/>
              </w:rPr>
            </w:pPr>
          </w:p>
          <w:p w14:paraId="40C87E25" w14:textId="77777777"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14:paraId="669C189F" w14:textId="77777777" w:rsidR="00C3421C" w:rsidRPr="00521A49" w:rsidRDefault="00C3421C" w:rsidP="00962010">
            <w:pPr>
              <w:widowControl w:val="0"/>
              <w:spacing w:after="160"/>
              <w:rPr>
                <w:rFonts w:ascii="GHEA Grapalat" w:hAnsi="GHEA Grapalat" w:cs="Sylfaen"/>
              </w:rPr>
            </w:pPr>
          </w:p>
          <w:p w14:paraId="0D697B09"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22A1B1A2" w14:textId="77777777" w:rsidR="00C3421C" w:rsidRPr="00521A49" w:rsidRDefault="00C3421C" w:rsidP="00962010">
            <w:pPr>
              <w:widowControl w:val="0"/>
              <w:spacing w:after="160"/>
              <w:rPr>
                <w:rFonts w:ascii="GHEA Grapalat" w:hAnsi="GHEA Grapalat" w:cs="Sylfaen"/>
              </w:rPr>
            </w:pPr>
          </w:p>
          <w:p w14:paraId="30285185" w14:textId="77777777"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15CC219A" w14:textId="77777777" w:rsidR="00C3421C" w:rsidRPr="00521A49" w:rsidRDefault="00C3421C" w:rsidP="00962010">
            <w:pPr>
              <w:widowControl w:val="0"/>
              <w:spacing w:after="160"/>
              <w:rPr>
                <w:rFonts w:ascii="GHEA Grapalat" w:hAnsi="GHEA Grapalat" w:cs="Sylfaen"/>
              </w:rPr>
            </w:pPr>
          </w:p>
        </w:tc>
        <w:tc>
          <w:tcPr>
            <w:tcW w:w="5364" w:type="dxa"/>
            <w:noWrap/>
          </w:tcPr>
          <w:p w14:paraId="5331D2F5" w14:textId="77777777"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3976DBD1" w14:textId="77777777" w:rsidR="00C3421C" w:rsidRPr="00521A49" w:rsidRDefault="00C3421C" w:rsidP="00962010">
            <w:pPr>
              <w:widowControl w:val="0"/>
              <w:spacing w:after="160"/>
              <w:rPr>
                <w:rFonts w:ascii="GHEA Grapalat" w:hAnsi="GHEA Grapalat" w:cs="Sylfaen"/>
              </w:rPr>
            </w:pPr>
          </w:p>
          <w:p w14:paraId="1FDBC076"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4C73390C" w14:textId="77777777" w:rsidR="00C3421C" w:rsidRPr="00521A49" w:rsidRDefault="00C3421C" w:rsidP="00962010">
            <w:pPr>
              <w:widowControl w:val="0"/>
              <w:spacing w:after="160"/>
              <w:jc w:val="right"/>
              <w:rPr>
                <w:rFonts w:ascii="GHEA Grapalat" w:hAnsi="GHEA Grapalat" w:cs="Tahoma"/>
              </w:rPr>
            </w:pPr>
          </w:p>
          <w:p w14:paraId="7B605474"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3994D0D7" w14:textId="77777777" w:rsidR="00C3421C" w:rsidRPr="00521A49" w:rsidRDefault="00C3421C" w:rsidP="00962010">
            <w:pPr>
              <w:widowControl w:val="0"/>
              <w:spacing w:after="160"/>
              <w:rPr>
                <w:rFonts w:ascii="GHEA Grapalat" w:hAnsi="GHEA Grapalat" w:cs="Sylfaen"/>
              </w:rPr>
            </w:pPr>
          </w:p>
          <w:p w14:paraId="1D1C94C2" w14:textId="77777777"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78F57874" w14:textId="77777777" w:rsidTr="00387CF9">
        <w:trPr>
          <w:trHeight w:val="2194"/>
        </w:trPr>
        <w:tc>
          <w:tcPr>
            <w:tcW w:w="5616" w:type="dxa"/>
            <w:noWrap/>
            <w:vAlign w:val="bottom"/>
          </w:tcPr>
          <w:p w14:paraId="12049121"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544051B7" w14:textId="77777777" w:rsidR="00C3421C" w:rsidRPr="00521A49" w:rsidRDefault="00C3421C" w:rsidP="00962010">
            <w:pPr>
              <w:widowControl w:val="0"/>
              <w:spacing w:after="160"/>
              <w:rPr>
                <w:rFonts w:ascii="GHEA Grapalat" w:hAnsi="GHEA Grapalat"/>
              </w:rPr>
            </w:pPr>
          </w:p>
          <w:p w14:paraId="428BB232"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04400468" w14:textId="77777777"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26F5ADE6" w14:textId="77777777" w:rsidR="00C3421C" w:rsidRPr="00521A49" w:rsidRDefault="00C3421C" w:rsidP="00962010">
            <w:pPr>
              <w:widowControl w:val="0"/>
              <w:spacing w:after="160"/>
              <w:rPr>
                <w:rFonts w:ascii="GHEA Grapalat" w:hAnsi="GHEA Grapalat" w:cs="Tahoma"/>
              </w:rPr>
            </w:pPr>
          </w:p>
          <w:p w14:paraId="3A1D1929" w14:textId="77777777" w:rsidR="00C3421C" w:rsidRPr="00521A49" w:rsidRDefault="00C3421C" w:rsidP="00962010">
            <w:pPr>
              <w:widowControl w:val="0"/>
              <w:spacing w:after="160"/>
              <w:rPr>
                <w:rFonts w:ascii="GHEA Grapalat" w:hAnsi="GHEA Grapalat" w:cs="Arial"/>
              </w:rPr>
            </w:pPr>
          </w:p>
        </w:tc>
        <w:tc>
          <w:tcPr>
            <w:tcW w:w="5364" w:type="dxa"/>
            <w:noWrap/>
          </w:tcPr>
          <w:p w14:paraId="095B141D"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061F4453" w14:textId="77777777" w:rsidR="00C3421C" w:rsidRPr="00521A49" w:rsidRDefault="00C3421C" w:rsidP="00962010">
            <w:pPr>
              <w:widowControl w:val="0"/>
              <w:spacing w:after="160"/>
              <w:rPr>
                <w:rFonts w:ascii="GHEA Grapalat" w:hAnsi="GHEA Grapalat" w:cs="Tahoma"/>
              </w:rPr>
            </w:pPr>
          </w:p>
          <w:p w14:paraId="788CE8EF"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50D10F49" w14:textId="77777777"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F444419" w14:textId="77777777" w:rsidR="00C3421C" w:rsidRPr="00521A49" w:rsidRDefault="00C3421C" w:rsidP="00962010">
            <w:pPr>
              <w:widowControl w:val="0"/>
              <w:spacing w:after="160"/>
              <w:rPr>
                <w:rFonts w:ascii="GHEA Grapalat" w:hAnsi="GHEA Grapalat" w:cs="Arial"/>
              </w:rPr>
            </w:pPr>
          </w:p>
        </w:tc>
      </w:tr>
      <w:tr w:rsidR="00B138F3" w:rsidRPr="00521A49" w14:paraId="6466DF5D" w14:textId="77777777" w:rsidTr="00387CF9">
        <w:trPr>
          <w:trHeight w:val="2194"/>
        </w:trPr>
        <w:tc>
          <w:tcPr>
            <w:tcW w:w="5616" w:type="dxa"/>
            <w:noWrap/>
            <w:vAlign w:val="bottom"/>
          </w:tcPr>
          <w:p w14:paraId="7C1AE044" w14:textId="77777777"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2E1A80B9" w14:textId="77777777" w:rsidR="00C3421C" w:rsidRPr="00521A49" w:rsidRDefault="00C3421C" w:rsidP="00962010">
            <w:pPr>
              <w:widowControl w:val="0"/>
              <w:spacing w:after="160"/>
              <w:rPr>
                <w:rFonts w:ascii="GHEA Grapalat" w:hAnsi="GHEA Grapalat" w:cs="Sylfaen"/>
              </w:rPr>
            </w:pPr>
          </w:p>
          <w:p w14:paraId="49C901F6" w14:textId="77777777"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3F5D2285" w14:textId="77777777"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73020E39" w14:textId="77777777" w:rsidR="00C3421C" w:rsidRPr="00521A49" w:rsidRDefault="00C3421C" w:rsidP="00962010">
            <w:pPr>
              <w:widowControl w:val="0"/>
              <w:spacing w:after="160"/>
              <w:rPr>
                <w:rFonts w:ascii="GHEA Grapalat" w:hAnsi="GHEA Grapalat"/>
              </w:rPr>
            </w:pPr>
          </w:p>
          <w:p w14:paraId="30E88C9B"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993D072" w14:textId="77777777" w:rsidR="00C3421C" w:rsidRPr="00521A49" w:rsidRDefault="00C3421C" w:rsidP="00962010">
      <w:pPr>
        <w:widowControl w:val="0"/>
        <w:spacing w:after="160"/>
        <w:jc w:val="center"/>
        <w:rPr>
          <w:rFonts w:ascii="GHEA Grapalat" w:hAnsi="GHEA Grapalat" w:cs="Sylfaen"/>
        </w:rPr>
      </w:pPr>
    </w:p>
    <w:p w14:paraId="16B08134" w14:textId="77777777"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14:paraId="0C596EED" w14:textId="77777777" w:rsidR="00C3421C" w:rsidRPr="00521A49" w:rsidRDefault="00C3421C" w:rsidP="00962010">
      <w:pPr>
        <w:rPr>
          <w:rFonts w:ascii="GHEA Grapalat" w:hAnsi="GHEA Grapalat" w:cs="Sylfaen"/>
        </w:rPr>
      </w:pPr>
      <w:r w:rsidRPr="00521A49">
        <w:rPr>
          <w:rFonts w:ascii="GHEA Grapalat" w:hAnsi="GHEA Grapalat" w:cs="Sylfaen"/>
        </w:rPr>
        <w:br w:type="page"/>
      </w:r>
    </w:p>
    <w:p w14:paraId="5E013511" w14:textId="77777777"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055E7920"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5DA52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7695395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5C64B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3357A98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510868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2604B52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DA5FB59"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14:paraId="03A853F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BA8C00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43DCB6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2C05DE0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596425"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446396AA"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3B97CC9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499014E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377F5C5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51D110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229D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630FD8E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20185E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7B33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85F33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134D1E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71DD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174A8443"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0C0CA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1B867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014F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11D54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A2D3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51A302BC"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5ACBBC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AD17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17A41B2"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5A3728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23A573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8CAB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5C9602E8"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1FA671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52551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7965A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E14E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6D48C5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D8F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5DB420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24C57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D31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EDCF2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35D30C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C1083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765211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DB3338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CD1A3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D7364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EEC2E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1EE2F0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A1E85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6A5AE17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B8965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0914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A2ECB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C5F4B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276AFB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400E0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B66188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6C7B6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B349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371079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E066C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B8EAA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3EF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61B2389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D30DE4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6CC2E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2151D4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F1173A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51DDDA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2A49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0653C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6BEF5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D484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71DF9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9650FD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64E2883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CD707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356057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C06D46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0F4B2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0EC332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16C5A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C084A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9061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7AEFA1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61C2F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51F8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DA5C87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D4924F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1E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2E4963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664C6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A9C9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64C6B7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68451F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93941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1B95A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1F483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18E7AA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049A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5AE032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3FBB22F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6EBBAB2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A53B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01F177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77AEDA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FB5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2E60A2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E20E3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433AEB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0DB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60D736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D111BB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6151D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48E540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F23C0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7443E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55EC6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004ED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1F7D0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14:paraId="1B0CA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19B63F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9B03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3AEF70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EB3227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E24C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01659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46F018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8E600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573AED" w14:textId="77777777"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5A7C46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C98442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7B676F"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213BCA18"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w:t>
            </w:r>
            <w:r w:rsidRPr="00521A49">
              <w:rPr>
                <w:rFonts w:ascii="GHEA Grapalat" w:hAnsi="GHEA Grapalat"/>
              </w:rPr>
              <w:lastRenderedPageBreak/>
              <w:t xml:space="preserve">"акцептованный платеж", </w:t>
            </w:r>
          </w:p>
          <w:p w14:paraId="0DC4BA1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F2491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бенефициаром </w:t>
            </w:r>
          </w:p>
        </w:tc>
      </w:tr>
      <w:tr w:rsidR="00B138F3" w:rsidRPr="00521A49" w14:paraId="383C7B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782D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14:paraId="2D22673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BDD7F6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6E03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66904C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48CB3B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7BF12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0327E0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53D8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429332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4129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87C65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2ED1160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2645FDE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662A631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82757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CE91C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2EBC65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C95868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5693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17525C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4DB01A2F"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77E9687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5058C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23EC2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420D9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391146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6C02B7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511D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43D3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8A599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80628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E0EA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33934F4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55472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BDD07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3F45B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0613C8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5D5CB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130305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45C0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21EC8D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B00EB3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4C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BAA8E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2DF454" w14:textId="77777777" w:rsidR="00C3421C" w:rsidRPr="00521A49" w:rsidRDefault="00C3421C" w:rsidP="00962010">
            <w:pPr>
              <w:widowControl w:val="0"/>
              <w:spacing w:after="120"/>
              <w:jc w:val="center"/>
              <w:rPr>
                <w:rFonts w:ascii="GHEA Grapalat" w:hAnsi="GHEA Grapalat"/>
              </w:rPr>
            </w:pPr>
          </w:p>
        </w:tc>
      </w:tr>
      <w:tr w:rsidR="00B138F3" w:rsidRPr="00521A49" w14:paraId="510E10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F4B27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76F67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7D26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E6DF4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01172A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86836DF" w14:textId="77777777" w:rsidR="00C3421C" w:rsidRPr="00521A49" w:rsidRDefault="00C3421C" w:rsidP="00962010">
            <w:pPr>
              <w:widowControl w:val="0"/>
              <w:spacing w:after="120"/>
              <w:jc w:val="center"/>
              <w:rPr>
                <w:rFonts w:ascii="GHEA Grapalat" w:hAnsi="GHEA Grapalat"/>
              </w:rPr>
            </w:pPr>
          </w:p>
        </w:tc>
      </w:tr>
      <w:tr w:rsidR="00B138F3" w:rsidRPr="00521A49" w14:paraId="5CA101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A6A79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4B782B0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C17062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A53EDD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0D946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A716E4B" w14:textId="77777777" w:rsidR="00C3421C" w:rsidRPr="00521A49" w:rsidRDefault="00C3421C" w:rsidP="00962010">
            <w:pPr>
              <w:widowControl w:val="0"/>
              <w:spacing w:after="120"/>
              <w:jc w:val="center"/>
              <w:rPr>
                <w:rFonts w:ascii="GHEA Grapalat" w:hAnsi="GHEA Grapalat"/>
              </w:rPr>
            </w:pPr>
          </w:p>
        </w:tc>
      </w:tr>
      <w:tr w:rsidR="00B138F3" w:rsidRPr="00521A49" w14:paraId="7378A2C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116F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4FCBB4F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4E92A8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1B1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1CC71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31E059" w14:textId="77777777" w:rsidR="00C3421C" w:rsidRPr="00521A49" w:rsidRDefault="00C3421C" w:rsidP="00962010">
            <w:pPr>
              <w:widowControl w:val="0"/>
              <w:spacing w:after="120"/>
              <w:jc w:val="center"/>
              <w:rPr>
                <w:rFonts w:ascii="GHEA Grapalat" w:hAnsi="GHEA Grapalat"/>
              </w:rPr>
            </w:pPr>
          </w:p>
        </w:tc>
      </w:tr>
      <w:tr w:rsidR="00B138F3" w:rsidRPr="00521A49" w14:paraId="2A9CFF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0899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42FBB04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CA5689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A9F41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0620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D066D53" w14:textId="77777777" w:rsidR="00C3421C" w:rsidRPr="00521A49" w:rsidRDefault="00C3421C" w:rsidP="00962010">
            <w:pPr>
              <w:widowControl w:val="0"/>
              <w:spacing w:after="120"/>
              <w:jc w:val="center"/>
              <w:rPr>
                <w:rFonts w:ascii="GHEA Grapalat" w:hAnsi="GHEA Grapalat"/>
              </w:rPr>
            </w:pPr>
          </w:p>
        </w:tc>
      </w:tr>
      <w:tr w:rsidR="00FF3DE9" w:rsidRPr="00521A49" w14:paraId="73E184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11A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7F2710F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8C27F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8A49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5DE2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628BCD8" w14:textId="77777777" w:rsidR="00C3421C" w:rsidRPr="00521A49" w:rsidRDefault="00C3421C" w:rsidP="00962010">
            <w:pPr>
              <w:widowControl w:val="0"/>
              <w:spacing w:after="120"/>
              <w:jc w:val="center"/>
              <w:rPr>
                <w:rFonts w:ascii="GHEA Grapalat" w:hAnsi="GHEA Grapalat"/>
              </w:rPr>
            </w:pPr>
          </w:p>
        </w:tc>
      </w:tr>
    </w:tbl>
    <w:p w14:paraId="2DA63BFC" w14:textId="77777777"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14:paraId="27EA8FFB" w14:textId="325E0184" w:rsidR="008F3B5F" w:rsidRPr="00B138F3" w:rsidRDefault="008F3B5F" w:rsidP="008F3B5F">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14:paraId="6CA2568A" w14:textId="5C42860C" w:rsidR="008F3B5F" w:rsidRPr="00B138F3" w:rsidRDefault="008F3B5F" w:rsidP="008F3B5F">
      <w:pPr>
        <w:pStyle w:val="BodyTextIndent3"/>
        <w:widowControl w:val="0"/>
        <w:spacing w:after="160" w:line="240" w:lineRule="auto"/>
        <w:jc w:val="right"/>
        <w:rPr>
          <w:rFonts w:ascii="GHEA Grapalat" w:hAnsi="GHEA Grapalat" w:cs="Arial"/>
          <w:b/>
          <w:sz w:val="24"/>
          <w:szCs w:val="24"/>
        </w:rPr>
      </w:pPr>
      <w:r w:rsidRPr="00521A49">
        <w:rPr>
          <w:rFonts w:ascii="GHEA Grapalat" w:hAnsi="GHEA Grapalat"/>
          <w:b/>
        </w:rPr>
        <w:t xml:space="preserve">к Приглашению на </w:t>
      </w:r>
      <w:r w:rsidR="00B06C9F">
        <w:rPr>
          <w:rFonts w:ascii="GHEA Grapalat" w:hAnsi="GHEA Grapalat"/>
          <w:b/>
        </w:rPr>
        <w:t>открытый конкурс</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B06C9F">
        <w:rPr>
          <w:rFonts w:ascii="GHEA Grapalat" w:hAnsi="GHEA Grapalat"/>
          <w:b/>
          <w:sz w:val="22"/>
          <w:szCs w:val="22"/>
        </w:rPr>
        <w:t>BMAPDzB-HVKAK-2024-03</w:t>
      </w:r>
      <w:r w:rsidRPr="00521A49">
        <w:rPr>
          <w:rFonts w:ascii="GHEA Grapalat" w:hAnsi="GHEA Grapalat"/>
          <w:b/>
          <w:sz w:val="22"/>
          <w:szCs w:val="22"/>
        </w:rPr>
        <w:t>»</w:t>
      </w:r>
    </w:p>
    <w:p w14:paraId="2ADEDB7A" w14:textId="77777777" w:rsidR="008F3B5F" w:rsidRPr="00B138F3" w:rsidRDefault="008F3B5F" w:rsidP="008F3B5F">
      <w:pPr>
        <w:widowControl w:val="0"/>
        <w:spacing w:after="160"/>
        <w:ind w:left="567" w:right="565"/>
        <w:jc w:val="center"/>
        <w:rPr>
          <w:rFonts w:ascii="GHEA Grapalat" w:hAnsi="GHEA Grapalat"/>
          <w:b/>
        </w:rPr>
      </w:pPr>
    </w:p>
    <w:p w14:paraId="4296AE2A" w14:textId="77777777" w:rsidR="008F3B5F" w:rsidRPr="00B138F3" w:rsidRDefault="008F3B5F" w:rsidP="008F3B5F">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9A448BE" w14:textId="77777777" w:rsidR="008F3B5F" w:rsidRPr="00B138F3" w:rsidRDefault="008F3B5F" w:rsidP="008F3B5F">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1E875F71" w14:textId="77777777" w:rsidR="008F3B5F" w:rsidRPr="00B138F3" w:rsidRDefault="008F3B5F" w:rsidP="008F3B5F">
      <w:pPr>
        <w:widowControl w:val="0"/>
        <w:spacing w:after="160"/>
        <w:ind w:left="567" w:right="565"/>
        <w:jc w:val="center"/>
        <w:rPr>
          <w:rFonts w:ascii="GHEA Grapalat" w:hAnsi="GHEA Grapalat"/>
          <w:b/>
        </w:rPr>
      </w:pPr>
    </w:p>
    <w:p w14:paraId="4A65314A" w14:textId="77777777" w:rsidR="008F3B5F" w:rsidRPr="00B138F3" w:rsidRDefault="008F3B5F" w:rsidP="008F3B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720C96A" w14:textId="77777777" w:rsidR="008F3B5F" w:rsidRPr="00B138F3" w:rsidRDefault="008F3B5F" w:rsidP="008F3B5F">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2FDB9FB5" w14:textId="77777777" w:rsidR="008F3B5F" w:rsidRPr="00B138F3" w:rsidRDefault="008F3B5F" w:rsidP="008F3B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rPr>
        <w:t>____</w:t>
      </w:r>
      <w:r w:rsidRPr="00B138F3">
        <w:rPr>
          <w:rFonts w:eastAsiaTheme="minorHAnsi" w:cstheme="minorBidi"/>
        </w:rPr>
        <w:t xml:space="preserve">    </w:t>
      </w:r>
    </w:p>
    <w:p w14:paraId="178A9F13" w14:textId="77777777" w:rsidR="008F3B5F" w:rsidRPr="00B138F3" w:rsidRDefault="008F3B5F" w:rsidP="008F3B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наименование отобранного участника</w:t>
      </w:r>
    </w:p>
    <w:p w14:paraId="3C0557D8" w14:textId="77777777" w:rsidR="008F3B5F" w:rsidRPr="00B138F3" w:rsidRDefault="008F3B5F" w:rsidP="008F3B5F">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407DF4C" w14:textId="77777777" w:rsidR="008F3B5F" w:rsidRPr="00B138F3" w:rsidRDefault="008F3B5F" w:rsidP="008F3B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D0E3AAE"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15EDF769"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5393495"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5EA3363B"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p>
    <w:p w14:paraId="36646A2C"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4549F3AC" w14:textId="77777777" w:rsidR="008F3B5F" w:rsidRPr="00B138F3" w:rsidRDefault="008F3B5F" w:rsidP="008F3B5F">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115F795"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2C7F0C4"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 xml:space="preserve">пяти </w:t>
      </w:r>
      <w:r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4B6C3651"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16C943A" w14:textId="77777777" w:rsidR="008F3B5F" w:rsidRPr="00B138F3" w:rsidRDefault="008F3B5F" w:rsidP="008F3B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0D7F348A" w14:textId="77777777" w:rsidR="008F3B5F" w:rsidRPr="00B138F3" w:rsidRDefault="008F3B5F" w:rsidP="008F3B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640F3FD6"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810ED4D"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665A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7C6C86C6"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665A01">
        <w:rPr>
          <w:rFonts w:ascii="GHEA Grapalat" w:eastAsiaTheme="minorHAnsi" w:hAnsi="GHEA Grapalat" w:cstheme="minorBidi"/>
          <w:sz w:val="18"/>
          <w:szCs w:val="18"/>
        </w:rPr>
        <w:t xml:space="preserve">номер заключаемого </w:t>
      </w:r>
      <w:proofErr w:type="spellStart"/>
      <w:r w:rsidRPr="00665A01">
        <w:rPr>
          <w:rFonts w:ascii="GHEA Grapalat" w:eastAsiaTheme="minorHAnsi" w:hAnsi="GHEA Grapalat" w:cstheme="minorBidi"/>
          <w:sz w:val="18"/>
          <w:szCs w:val="18"/>
        </w:rPr>
        <w:t>договара</w:t>
      </w:r>
      <w:proofErr w:type="spellEnd"/>
    </w:p>
    <w:p w14:paraId="6A7B5808"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p>
    <w:p w14:paraId="18ED1FB9"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принципалом   и  действует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девяностого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рабочего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дня</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следующего за днем </w:t>
      </w:r>
    </w:p>
    <w:p w14:paraId="5BE6B680"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sz w:val="18"/>
          <w:szCs w:val="18"/>
          <w:lang w:val="hy-AM"/>
        </w:rPr>
      </w:pPr>
    </w:p>
    <w:p w14:paraId="3CF4327A" w14:textId="77777777" w:rsidR="008F3B5F" w:rsidRPr="00665A01" w:rsidRDefault="008F3B5F" w:rsidP="008F3B5F">
      <w:pPr>
        <w:pStyle w:val="NormalWeb"/>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14:paraId="7F415453" w14:textId="77777777" w:rsidR="008F3B5F" w:rsidRDefault="008F3B5F" w:rsidP="008F3B5F">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Pr>
          <w:rFonts w:ascii="GHEA Grapalat" w:eastAsiaTheme="minorHAnsi" w:hAnsi="GHEA Grapalat" w:cstheme="minorBidi"/>
        </w:rPr>
        <w:t>-----------------------------------------------------------------</w:t>
      </w:r>
    </w:p>
    <w:p w14:paraId="084CE479" w14:textId="77777777" w:rsidR="008F3B5F" w:rsidRDefault="008F3B5F" w:rsidP="008F3B5F">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08E5B43A"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lastRenderedPageBreak/>
        <w:t xml:space="preserve">указанный в приглашении к процедуре </w:t>
      </w:r>
      <w:proofErr w:type="spellStart"/>
      <w:r w:rsidRPr="00665A01">
        <w:rPr>
          <w:rFonts w:ascii="GHEA Grapalat" w:eastAsiaTheme="minorHAnsi" w:hAnsi="GHEA Grapalat" w:cstheme="minorBidi"/>
        </w:rPr>
        <w:t>закупкок</w:t>
      </w:r>
      <w:proofErr w:type="spellEnd"/>
      <w:r w:rsidRPr="00665A0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6F3FC65F" w14:textId="77777777" w:rsidR="008F3B5F" w:rsidRPr="00B138F3" w:rsidRDefault="008F3B5F" w:rsidP="008F3B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7CAA1847"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2472600B"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DB5066" w14:textId="77777777" w:rsidR="008F3B5F" w:rsidRPr="00B138F3" w:rsidRDefault="008F3B5F" w:rsidP="008F3B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42A8410E" w14:textId="77777777" w:rsidR="008F3B5F" w:rsidRPr="00B138F3" w:rsidRDefault="008F3B5F" w:rsidP="008F3B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4BD4946C"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54EC10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94F5866"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63FEFF65"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898A45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E4EDCE"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383AFA8"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DF6A63C"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A541C58"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7D03FED"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p>
    <w:p w14:paraId="4B312669"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79B76A4"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2234C04"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F281881"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041120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rPr>
      </w:pPr>
    </w:p>
    <w:p w14:paraId="1B5CCE64"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26688E0"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29DDC35"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D15A72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2B9A0F1" w14:textId="77777777" w:rsidR="008F3B5F" w:rsidRPr="00B138F3" w:rsidRDefault="008F3B5F" w:rsidP="008F3B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65FEC0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8EDD3E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6E656B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3FF65A0" w14:textId="2D98E373" w:rsidR="008F3B5F" w:rsidRDefault="008F3B5F">
      <w:pPr>
        <w:rPr>
          <w:rFonts w:ascii="GHEA Grapalat" w:hAnsi="GHEA Grapalat"/>
          <w:i/>
        </w:rPr>
      </w:pPr>
    </w:p>
    <w:p w14:paraId="55BB9BC9" w14:textId="77777777" w:rsidR="008F3B5F" w:rsidRDefault="008F3B5F">
      <w:pPr>
        <w:rPr>
          <w:rFonts w:ascii="GHEA Grapalat" w:hAnsi="GHEA Grapalat"/>
          <w:i/>
        </w:rPr>
      </w:pPr>
      <w:r>
        <w:rPr>
          <w:rFonts w:ascii="GHEA Grapalat" w:hAnsi="GHEA Grapalat"/>
          <w:i/>
        </w:rPr>
        <w:br w:type="page"/>
      </w:r>
    </w:p>
    <w:p w14:paraId="5D57FFA6" w14:textId="5D20FDF6"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5.1</w:t>
      </w:r>
    </w:p>
    <w:p w14:paraId="13F759A0" w14:textId="270B0DF9"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 xml:space="preserve">к Приглашению на </w:t>
      </w:r>
      <w:r w:rsidR="00B06C9F">
        <w:rPr>
          <w:rFonts w:ascii="GHEA Grapalat" w:hAnsi="GHEA Grapalat"/>
          <w:b/>
        </w:rPr>
        <w:t>открытый конкурс</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B06C9F">
        <w:rPr>
          <w:rFonts w:ascii="GHEA Grapalat" w:hAnsi="GHEA Grapalat"/>
          <w:b/>
          <w:sz w:val="22"/>
          <w:szCs w:val="22"/>
        </w:rPr>
        <w:t>BMAPDzB-HVKAK-2024-03</w:t>
      </w:r>
      <w:r w:rsidRPr="00521A49">
        <w:rPr>
          <w:rFonts w:ascii="GHEA Grapalat" w:hAnsi="GHEA Grapalat"/>
          <w:b/>
          <w:sz w:val="22"/>
          <w:szCs w:val="22"/>
        </w:rPr>
        <w:t>»</w:t>
      </w:r>
    </w:p>
    <w:p w14:paraId="13360C32" w14:textId="77777777" w:rsidR="00AF4211" w:rsidRPr="00521A49" w:rsidRDefault="00AF4211" w:rsidP="00962010">
      <w:pPr>
        <w:widowControl w:val="0"/>
        <w:spacing w:after="160"/>
        <w:jc w:val="center"/>
        <w:rPr>
          <w:rFonts w:ascii="GHEA Grapalat" w:hAnsi="GHEA Grapalat"/>
          <w:b/>
        </w:rPr>
      </w:pPr>
    </w:p>
    <w:p w14:paraId="1B7E8F11"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61433BCB"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21A49" w14:paraId="6212E9AC" w14:textId="77777777" w:rsidTr="00DE2AE3">
        <w:tc>
          <w:tcPr>
            <w:tcW w:w="4786" w:type="dxa"/>
          </w:tcPr>
          <w:p w14:paraId="6B59B28F" w14:textId="77777777"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6B2413A7" w14:textId="77777777"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14:paraId="0A9B5D01" w14:textId="77777777" w:rsidR="000A214C" w:rsidRPr="00521A49" w:rsidRDefault="000A214C" w:rsidP="00DA0F3E">
      <w:pPr>
        <w:widowControl w:val="0"/>
        <w:rPr>
          <w:rFonts w:ascii="GHEA Grapalat" w:hAnsi="GHEA Grapalat" w:cs="GHEA Grapalat"/>
          <w:b/>
          <w:lang w:val="en-US"/>
        </w:rPr>
      </w:pPr>
    </w:p>
    <w:p w14:paraId="054BA9F6" w14:textId="77777777"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42C3F77E" w14:textId="77777777"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72FA6E4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14:paraId="0C662511" w14:textId="77777777"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5A8AD5B" w14:textId="77777777"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30F4E07"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14:paraId="2D3157CF" w14:textId="7A9F884D"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B06C9F">
        <w:rPr>
          <w:rFonts w:ascii="GHEA Grapalat" w:hAnsi="GHEA Grapalat"/>
          <w:b/>
          <w:sz w:val="22"/>
          <w:szCs w:val="22"/>
        </w:rPr>
        <w:t>BMAPDzB-HVKAK-2024-03</w:t>
      </w:r>
      <w:r w:rsidR="00511C79" w:rsidRPr="00521A49">
        <w:rPr>
          <w:rFonts w:ascii="GHEA Grapalat" w:hAnsi="GHEA Grapalat"/>
          <w:b/>
          <w:sz w:val="22"/>
          <w:szCs w:val="22"/>
        </w:rPr>
        <w:t>»</w:t>
      </w:r>
    </w:p>
    <w:p w14:paraId="59025E0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ADD93A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14:paraId="31770D9E"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F5241F6"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1B952D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DAC8941"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6F1A597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0E6A4F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21A49">
        <w:rPr>
          <w:rFonts w:ascii="Sylfaen" w:hAnsi="Sylfaen" w:cs="Courier New"/>
          <w:lang w:val="en-US"/>
        </w:rPr>
        <w:t> </w:t>
      </w:r>
      <w:r w:rsidRPr="00521A4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B543C7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Заказчик может представить в Банк-плательщик иные дополнительные документы.</w:t>
      </w:r>
    </w:p>
    <w:p w14:paraId="39A0E17F"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lastRenderedPageBreak/>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6BF7A26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61EE88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ACBF822"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14:paraId="3DFB0FD0" w14:textId="77777777"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14:paraId="639A61C5"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34A5C026"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55C935C3" w14:textId="77777777"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3207061" w14:textId="77777777"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E83FA5A" w14:textId="77777777"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1828229E"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56C4CBA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6C5D814"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7EFF4E41"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6A0F66"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36DD723B"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14:paraId="6874016C"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45676AB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14:paraId="2B75F08F"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669A5E03"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14:paraId="4B157E8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12A47217" w14:textId="77777777"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14:paraId="49B99CCB" w14:textId="77777777"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B138F3" w:rsidRPr="00521A49" w14:paraId="36374B33" w14:textId="77777777" w:rsidTr="00EE0A56">
        <w:trPr>
          <w:trHeight w:val="352"/>
        </w:trPr>
        <w:tc>
          <w:tcPr>
            <w:tcW w:w="10980" w:type="dxa"/>
            <w:gridSpan w:val="2"/>
            <w:noWrap/>
            <w:vAlign w:val="bottom"/>
          </w:tcPr>
          <w:p w14:paraId="70C0F9AD" w14:textId="77777777"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5188B92B" w14:textId="77777777" w:rsidTr="00EE0A56">
        <w:trPr>
          <w:trHeight w:val="352"/>
        </w:trPr>
        <w:tc>
          <w:tcPr>
            <w:tcW w:w="10980" w:type="dxa"/>
            <w:gridSpan w:val="2"/>
            <w:noWrap/>
            <w:vAlign w:val="bottom"/>
          </w:tcPr>
          <w:p w14:paraId="024CA5FE" w14:textId="77777777"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lastRenderedPageBreak/>
              <w:t>2.</w:t>
            </w:r>
            <w:r w:rsidRPr="00521A49">
              <w:rPr>
                <w:rFonts w:ascii="GHEA Grapalat" w:hAnsi="GHEA Grapalat"/>
              </w:rPr>
              <w:tab/>
              <w:t xml:space="preserve">Номер </w:t>
            </w:r>
          </w:p>
        </w:tc>
      </w:tr>
      <w:tr w:rsidR="00B138F3" w:rsidRPr="00521A49" w14:paraId="4D16B62D" w14:textId="77777777" w:rsidTr="00EE0A56">
        <w:trPr>
          <w:trHeight w:val="349"/>
        </w:trPr>
        <w:tc>
          <w:tcPr>
            <w:tcW w:w="10980" w:type="dxa"/>
            <w:gridSpan w:val="2"/>
            <w:noWrap/>
            <w:vAlign w:val="bottom"/>
          </w:tcPr>
          <w:p w14:paraId="053493CC" w14:textId="77777777"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6F2BBEA6" w14:textId="77777777" w:rsidTr="00EE0A56">
        <w:trPr>
          <w:trHeight w:val="345"/>
        </w:trPr>
        <w:tc>
          <w:tcPr>
            <w:tcW w:w="10980" w:type="dxa"/>
            <w:gridSpan w:val="2"/>
            <w:noWrap/>
            <w:vAlign w:val="bottom"/>
          </w:tcPr>
          <w:p w14:paraId="7B57B79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6D761E55" w14:textId="77777777" w:rsidTr="00EE0A56">
        <w:trPr>
          <w:trHeight w:val="361"/>
        </w:trPr>
        <w:tc>
          <w:tcPr>
            <w:tcW w:w="10980" w:type="dxa"/>
            <w:gridSpan w:val="2"/>
            <w:noWrap/>
            <w:vAlign w:val="bottom"/>
          </w:tcPr>
          <w:p w14:paraId="7C3DE48E"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4D2770B4" w14:textId="77777777" w:rsidTr="00EE0A56">
        <w:trPr>
          <w:trHeight w:val="433"/>
        </w:trPr>
        <w:tc>
          <w:tcPr>
            <w:tcW w:w="10980" w:type="dxa"/>
            <w:gridSpan w:val="2"/>
            <w:noWrap/>
            <w:vAlign w:val="bottom"/>
          </w:tcPr>
          <w:p w14:paraId="6776A1B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241E9941" w14:textId="77777777" w:rsidTr="00EE0A56">
        <w:trPr>
          <w:trHeight w:val="352"/>
        </w:trPr>
        <w:tc>
          <w:tcPr>
            <w:tcW w:w="10980" w:type="dxa"/>
            <w:gridSpan w:val="2"/>
            <w:noWrap/>
            <w:vAlign w:val="bottom"/>
          </w:tcPr>
          <w:p w14:paraId="7D1B8733"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2AD5E5E" w14:textId="77777777" w:rsidTr="00EE0A56">
        <w:trPr>
          <w:trHeight w:val="442"/>
        </w:trPr>
        <w:tc>
          <w:tcPr>
            <w:tcW w:w="10980" w:type="dxa"/>
            <w:gridSpan w:val="2"/>
            <w:noWrap/>
            <w:vAlign w:val="bottom"/>
          </w:tcPr>
          <w:p w14:paraId="44EA117A"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14:paraId="11C5F0DF" w14:textId="77777777" w:rsidTr="00EE0A56">
        <w:trPr>
          <w:trHeight w:val="352"/>
        </w:trPr>
        <w:tc>
          <w:tcPr>
            <w:tcW w:w="10980" w:type="dxa"/>
            <w:gridSpan w:val="2"/>
            <w:noWrap/>
            <w:vAlign w:val="bottom"/>
          </w:tcPr>
          <w:p w14:paraId="300A2F51"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14:paraId="7DD63613" w14:textId="77777777" w:rsidTr="00EE0A56">
        <w:trPr>
          <w:trHeight w:val="352"/>
        </w:trPr>
        <w:tc>
          <w:tcPr>
            <w:tcW w:w="10980" w:type="dxa"/>
            <w:gridSpan w:val="2"/>
            <w:noWrap/>
            <w:vAlign w:val="bottom"/>
          </w:tcPr>
          <w:p w14:paraId="71B6688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14:paraId="04D8326D" w14:textId="77777777" w:rsidTr="00EE0A56">
        <w:trPr>
          <w:trHeight w:val="343"/>
        </w:trPr>
        <w:tc>
          <w:tcPr>
            <w:tcW w:w="10980" w:type="dxa"/>
            <w:gridSpan w:val="2"/>
            <w:noWrap/>
            <w:vAlign w:val="bottom"/>
          </w:tcPr>
          <w:p w14:paraId="1DE5681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14:paraId="7A9E6876" w14:textId="77777777" w:rsidTr="00EE0A56">
        <w:trPr>
          <w:trHeight w:val="361"/>
        </w:trPr>
        <w:tc>
          <w:tcPr>
            <w:tcW w:w="10980" w:type="dxa"/>
            <w:gridSpan w:val="2"/>
            <w:noWrap/>
            <w:vAlign w:val="bottom"/>
          </w:tcPr>
          <w:p w14:paraId="751325C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14:paraId="545C7F07" w14:textId="77777777" w:rsidTr="00EE0A56">
        <w:trPr>
          <w:trHeight w:val="433"/>
        </w:trPr>
        <w:tc>
          <w:tcPr>
            <w:tcW w:w="10980" w:type="dxa"/>
            <w:gridSpan w:val="2"/>
            <w:noWrap/>
            <w:vAlign w:val="bottom"/>
          </w:tcPr>
          <w:p w14:paraId="2A1A7739"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466CA93F" w14:textId="77777777" w:rsidTr="00EE0A56">
        <w:trPr>
          <w:trHeight w:val="442"/>
        </w:trPr>
        <w:tc>
          <w:tcPr>
            <w:tcW w:w="10980" w:type="dxa"/>
            <w:gridSpan w:val="2"/>
            <w:noWrap/>
            <w:vAlign w:val="bottom"/>
          </w:tcPr>
          <w:p w14:paraId="7B8207A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5EF9A5B8" w14:textId="77777777" w:rsidTr="00EE0A56">
        <w:trPr>
          <w:trHeight w:val="442"/>
        </w:trPr>
        <w:tc>
          <w:tcPr>
            <w:tcW w:w="10980" w:type="dxa"/>
            <w:gridSpan w:val="2"/>
            <w:noWrap/>
            <w:vAlign w:val="bottom"/>
          </w:tcPr>
          <w:p w14:paraId="51A5C16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85AEA15" w14:textId="77777777" w:rsidTr="00EE0A56">
        <w:trPr>
          <w:trHeight w:val="442"/>
        </w:trPr>
        <w:tc>
          <w:tcPr>
            <w:tcW w:w="10980" w:type="dxa"/>
            <w:gridSpan w:val="2"/>
            <w:noWrap/>
            <w:vAlign w:val="bottom"/>
          </w:tcPr>
          <w:p w14:paraId="2A57761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097DEA33" w14:textId="77777777" w:rsidTr="00EE0A56">
        <w:trPr>
          <w:trHeight w:val="442"/>
        </w:trPr>
        <w:tc>
          <w:tcPr>
            <w:tcW w:w="10980" w:type="dxa"/>
            <w:gridSpan w:val="2"/>
            <w:noWrap/>
            <w:vAlign w:val="bottom"/>
          </w:tcPr>
          <w:p w14:paraId="52D326A2"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14:paraId="757BD167" w14:textId="77777777" w:rsidTr="00EE0A56">
        <w:trPr>
          <w:trHeight w:val="424"/>
        </w:trPr>
        <w:tc>
          <w:tcPr>
            <w:tcW w:w="10980" w:type="dxa"/>
            <w:gridSpan w:val="2"/>
            <w:noWrap/>
            <w:vAlign w:val="bottom"/>
          </w:tcPr>
          <w:p w14:paraId="3E8E55B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441AEA10" w14:textId="77777777" w:rsidTr="00EE0A56">
        <w:trPr>
          <w:trHeight w:val="704"/>
        </w:trPr>
        <w:tc>
          <w:tcPr>
            <w:tcW w:w="10980" w:type="dxa"/>
            <w:gridSpan w:val="2"/>
            <w:noWrap/>
            <w:vAlign w:val="bottom"/>
          </w:tcPr>
          <w:p w14:paraId="2A1D60E5"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20271E44" w14:textId="77777777" w:rsidTr="00EE0A56">
        <w:trPr>
          <w:trHeight w:val="704"/>
        </w:trPr>
        <w:tc>
          <w:tcPr>
            <w:tcW w:w="10980" w:type="dxa"/>
            <w:gridSpan w:val="2"/>
            <w:noWrap/>
            <w:vAlign w:val="bottom"/>
          </w:tcPr>
          <w:p w14:paraId="57923C7B" w14:textId="77777777"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AD3E82E" w14:textId="77777777" w:rsidTr="00EE0A56">
        <w:trPr>
          <w:trHeight w:val="2194"/>
        </w:trPr>
        <w:tc>
          <w:tcPr>
            <w:tcW w:w="5616" w:type="dxa"/>
            <w:noWrap/>
            <w:vAlign w:val="bottom"/>
          </w:tcPr>
          <w:p w14:paraId="17C0D98B" w14:textId="77777777"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5C665DDF" w14:textId="77777777" w:rsidR="00BE2572" w:rsidRPr="00521A49" w:rsidRDefault="00BE2572" w:rsidP="00962010">
            <w:pPr>
              <w:widowControl w:val="0"/>
              <w:spacing w:after="160"/>
              <w:rPr>
                <w:rFonts w:ascii="GHEA Grapalat" w:hAnsi="GHEA Grapalat" w:cs="Sylfaen"/>
              </w:rPr>
            </w:pPr>
          </w:p>
          <w:p w14:paraId="5E2C0C93" w14:textId="77777777"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14:paraId="5AEB5810" w14:textId="77777777" w:rsidR="00BE2572" w:rsidRPr="00521A49" w:rsidRDefault="00BE2572" w:rsidP="00962010">
            <w:pPr>
              <w:widowControl w:val="0"/>
              <w:spacing w:after="160"/>
              <w:rPr>
                <w:rFonts w:ascii="GHEA Grapalat" w:hAnsi="GHEA Grapalat" w:cs="Sylfaen"/>
              </w:rPr>
            </w:pPr>
          </w:p>
          <w:p w14:paraId="119E56E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02787D6A" w14:textId="77777777" w:rsidR="00BE2572" w:rsidRPr="00521A49" w:rsidRDefault="00BE2572" w:rsidP="00962010">
            <w:pPr>
              <w:widowControl w:val="0"/>
              <w:spacing w:after="160"/>
              <w:rPr>
                <w:rFonts w:ascii="GHEA Grapalat" w:hAnsi="GHEA Grapalat" w:cs="Sylfaen"/>
              </w:rPr>
            </w:pPr>
          </w:p>
          <w:p w14:paraId="63700666" w14:textId="77777777"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5BB26E6B" w14:textId="77777777" w:rsidR="00BE2572" w:rsidRPr="00521A49" w:rsidRDefault="00BE2572" w:rsidP="00962010">
            <w:pPr>
              <w:widowControl w:val="0"/>
              <w:spacing w:after="160"/>
              <w:rPr>
                <w:rFonts w:ascii="GHEA Grapalat" w:hAnsi="GHEA Grapalat" w:cs="Sylfaen"/>
              </w:rPr>
            </w:pPr>
          </w:p>
        </w:tc>
        <w:tc>
          <w:tcPr>
            <w:tcW w:w="5364" w:type="dxa"/>
            <w:noWrap/>
          </w:tcPr>
          <w:p w14:paraId="6742D6E9" w14:textId="77777777"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0A3B92E5" w14:textId="77777777" w:rsidR="00BE2572" w:rsidRPr="00521A49" w:rsidRDefault="00BE2572" w:rsidP="00962010">
            <w:pPr>
              <w:widowControl w:val="0"/>
              <w:spacing w:after="160"/>
              <w:rPr>
                <w:rFonts w:ascii="GHEA Grapalat" w:hAnsi="GHEA Grapalat" w:cs="Sylfaen"/>
              </w:rPr>
            </w:pPr>
          </w:p>
          <w:p w14:paraId="2A7F246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6AA42249" w14:textId="77777777" w:rsidR="00BE2572" w:rsidRPr="00521A49" w:rsidRDefault="00BE2572" w:rsidP="00962010">
            <w:pPr>
              <w:widowControl w:val="0"/>
              <w:spacing w:after="160"/>
              <w:jc w:val="right"/>
              <w:rPr>
                <w:rFonts w:ascii="GHEA Grapalat" w:hAnsi="GHEA Grapalat" w:cs="Tahoma"/>
              </w:rPr>
            </w:pPr>
          </w:p>
          <w:p w14:paraId="35C4446E"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4581F7BE" w14:textId="77777777" w:rsidR="00BE2572" w:rsidRPr="00521A49" w:rsidRDefault="00BE2572" w:rsidP="00962010">
            <w:pPr>
              <w:widowControl w:val="0"/>
              <w:spacing w:after="160"/>
              <w:rPr>
                <w:rFonts w:ascii="GHEA Grapalat" w:hAnsi="GHEA Grapalat" w:cs="Sylfaen"/>
              </w:rPr>
            </w:pPr>
          </w:p>
          <w:p w14:paraId="260A0E50" w14:textId="77777777"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607E8D72" w14:textId="77777777" w:rsidTr="00EE0A56">
        <w:trPr>
          <w:trHeight w:val="2194"/>
        </w:trPr>
        <w:tc>
          <w:tcPr>
            <w:tcW w:w="5616" w:type="dxa"/>
            <w:noWrap/>
            <w:vAlign w:val="bottom"/>
          </w:tcPr>
          <w:p w14:paraId="5E7F13BC"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4C250A35" w14:textId="77777777" w:rsidR="00BE2572" w:rsidRPr="00521A49" w:rsidRDefault="00BE2572" w:rsidP="00962010">
            <w:pPr>
              <w:widowControl w:val="0"/>
              <w:spacing w:after="160"/>
              <w:rPr>
                <w:rFonts w:ascii="GHEA Grapalat" w:hAnsi="GHEA Grapalat"/>
              </w:rPr>
            </w:pPr>
          </w:p>
          <w:p w14:paraId="44057735"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20BB11EF" w14:textId="77777777"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43ABC3F5" w14:textId="77777777" w:rsidR="00BE2572" w:rsidRPr="00521A49" w:rsidRDefault="00BE2572" w:rsidP="00962010">
            <w:pPr>
              <w:widowControl w:val="0"/>
              <w:spacing w:after="160"/>
              <w:rPr>
                <w:rFonts w:ascii="GHEA Grapalat" w:hAnsi="GHEA Grapalat" w:cs="Tahoma"/>
              </w:rPr>
            </w:pPr>
          </w:p>
          <w:p w14:paraId="2F896872" w14:textId="77777777" w:rsidR="00BE2572" w:rsidRPr="00521A49" w:rsidRDefault="00BE2572" w:rsidP="00962010">
            <w:pPr>
              <w:widowControl w:val="0"/>
              <w:spacing w:after="160"/>
              <w:rPr>
                <w:rFonts w:ascii="GHEA Grapalat" w:hAnsi="GHEA Grapalat" w:cs="Arial"/>
              </w:rPr>
            </w:pPr>
          </w:p>
        </w:tc>
        <w:tc>
          <w:tcPr>
            <w:tcW w:w="5364" w:type="dxa"/>
            <w:noWrap/>
          </w:tcPr>
          <w:p w14:paraId="45789A1B"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3EBCDC98" w14:textId="77777777" w:rsidR="00BE2572" w:rsidRPr="00521A49" w:rsidRDefault="00BE2572" w:rsidP="00962010">
            <w:pPr>
              <w:widowControl w:val="0"/>
              <w:spacing w:after="160"/>
              <w:rPr>
                <w:rFonts w:ascii="GHEA Grapalat" w:hAnsi="GHEA Grapalat" w:cs="Tahoma"/>
              </w:rPr>
            </w:pPr>
          </w:p>
          <w:p w14:paraId="6E678470"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1450B8FF" w14:textId="77777777"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7D5CF4C" w14:textId="77777777" w:rsidR="00BE2572" w:rsidRPr="00521A49" w:rsidRDefault="00BE2572" w:rsidP="00962010">
            <w:pPr>
              <w:widowControl w:val="0"/>
              <w:spacing w:after="160"/>
              <w:rPr>
                <w:rFonts w:ascii="GHEA Grapalat" w:hAnsi="GHEA Grapalat" w:cs="Arial"/>
              </w:rPr>
            </w:pPr>
          </w:p>
        </w:tc>
      </w:tr>
      <w:tr w:rsidR="00B138F3" w:rsidRPr="00521A49" w14:paraId="462D4FE9" w14:textId="77777777" w:rsidTr="00EE0A56">
        <w:trPr>
          <w:trHeight w:val="2194"/>
        </w:trPr>
        <w:tc>
          <w:tcPr>
            <w:tcW w:w="5616" w:type="dxa"/>
            <w:noWrap/>
            <w:vAlign w:val="bottom"/>
          </w:tcPr>
          <w:p w14:paraId="72052B8C" w14:textId="77777777"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4B649198" w14:textId="77777777" w:rsidR="00BE2572" w:rsidRPr="00521A49" w:rsidRDefault="00BE2572" w:rsidP="00962010">
            <w:pPr>
              <w:widowControl w:val="0"/>
              <w:spacing w:after="160"/>
              <w:rPr>
                <w:rFonts w:ascii="GHEA Grapalat" w:hAnsi="GHEA Grapalat" w:cs="Sylfaen"/>
              </w:rPr>
            </w:pPr>
          </w:p>
          <w:p w14:paraId="6C32583F" w14:textId="77777777"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62705588" w14:textId="77777777"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0A8E2AEF" w14:textId="77777777" w:rsidR="00BE2572" w:rsidRPr="00521A49" w:rsidRDefault="00BE2572" w:rsidP="00962010">
            <w:pPr>
              <w:widowControl w:val="0"/>
              <w:spacing w:after="160"/>
              <w:rPr>
                <w:rFonts w:ascii="GHEA Grapalat" w:hAnsi="GHEA Grapalat"/>
              </w:rPr>
            </w:pPr>
          </w:p>
          <w:p w14:paraId="0B11D537"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35F6892" w14:textId="77777777" w:rsidR="00BE2572" w:rsidRPr="00521A49" w:rsidRDefault="00BE2572" w:rsidP="00962010">
      <w:pPr>
        <w:widowControl w:val="0"/>
        <w:spacing w:after="160"/>
        <w:jc w:val="center"/>
        <w:rPr>
          <w:rFonts w:ascii="GHEA Grapalat" w:hAnsi="GHEA Grapalat" w:cs="Sylfaen"/>
        </w:rPr>
      </w:pPr>
    </w:p>
    <w:p w14:paraId="0E3B9B75" w14:textId="77777777"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C798FE" w14:textId="77777777" w:rsidR="00BE2572" w:rsidRPr="00521A49" w:rsidRDefault="00BE2572" w:rsidP="00962010">
      <w:pPr>
        <w:rPr>
          <w:rFonts w:ascii="GHEA Grapalat" w:hAnsi="GHEA Grapalat" w:cs="Sylfaen"/>
        </w:rPr>
      </w:pPr>
      <w:r w:rsidRPr="00521A49">
        <w:rPr>
          <w:rFonts w:ascii="GHEA Grapalat" w:hAnsi="GHEA Grapalat" w:cs="Sylfaen"/>
        </w:rPr>
        <w:br w:type="page"/>
      </w:r>
    </w:p>
    <w:p w14:paraId="474518AC" w14:textId="77777777"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2CFB929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D054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1346A06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78514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6774D2E1"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CAE7A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0E2559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9EBD079"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14:paraId="76A99622"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2F190E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685200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6528F0F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329D2A"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12C441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0E23047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706FD087"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0C9FAFD3"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173C21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B120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1C2E2B8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247F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CF71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74E05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2BB55B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DB95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074BCD2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209C13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45F40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5AEBDD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D6D073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DCC9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601F326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7DD2F9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77D1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EAA426C"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14C324F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3B98FC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B9D4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46102883"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4EF094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439A8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98CB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670AC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32E8B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134C8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3A6C4A0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76117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CFA0B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25508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D89A7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AFBA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F8D6CE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F98DC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602A3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241649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1BBD2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B03756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EC5E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7AF41A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1B3BF5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C093C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61F1CF9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4B6FC8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7D74C7D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BAE1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256CA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6996F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677A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56A10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117145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096EB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245D3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021847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876B2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CB6FB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12E2277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90FDC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D5B0D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EF8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3722A09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6780A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2BAF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07E9F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BA67E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5934ED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11C89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5A48A97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099E99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2F1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1911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DAE0C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2D879B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7B91B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459206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E0D617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619C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B8EFE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206FA7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C315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80BD2A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89CC7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9F59B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9427D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6D0C4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618B8D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C367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5372AC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15BC8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353C9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A6369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12C4771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28D638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77FF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0F7E764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18B212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83E64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4C2711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1E8BE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1FEEA8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4224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D8F41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BDD68E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0DA4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E6CD3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6B0B7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C7502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65A95B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C2EC4D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41E5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0004DA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2DD32F7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74A32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19A48A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855CD3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AEB44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F463CC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496F21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21A9833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D15F92" w14:textId="77777777"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104C2E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w:t>
            </w:r>
            <w:r w:rsidRPr="00521A49">
              <w:rPr>
                <w:rFonts w:ascii="GHEA Grapalat" w:hAnsi="GHEA Grapalat"/>
              </w:rPr>
              <w:lastRenderedPageBreak/>
              <w:t xml:space="preserve">оплаты: </w:t>
            </w:r>
          </w:p>
        </w:tc>
        <w:tc>
          <w:tcPr>
            <w:tcW w:w="2050" w:type="dxa"/>
            <w:tcBorders>
              <w:top w:val="single" w:sz="4" w:space="0" w:color="auto"/>
              <w:left w:val="single" w:sz="4" w:space="0" w:color="auto"/>
              <w:bottom w:val="single" w:sz="4" w:space="0" w:color="auto"/>
              <w:right w:val="single" w:sz="4" w:space="0" w:color="auto"/>
            </w:tcBorders>
          </w:tcPr>
          <w:p w14:paraId="559BAD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4FA02B"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19C05F06"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lastRenderedPageBreak/>
              <w:t xml:space="preserve">заполняются слова "акцептованный платеж", </w:t>
            </w:r>
          </w:p>
          <w:p w14:paraId="040A350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6A060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 xml:space="preserve">бенефициаром </w:t>
            </w:r>
          </w:p>
        </w:tc>
      </w:tr>
      <w:tr w:rsidR="00B138F3" w:rsidRPr="00521A49" w14:paraId="7DEC82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1CDC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114EB6C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3C6CD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B846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482E7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3CEC46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F54A93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43E619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606BB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0F12453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AF55B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CA740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0ED31B2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53C44C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2CB8AF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3AB7F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327D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3412DD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2BBDE0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4205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BDB6C2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0BD0F906"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6AEE216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4C83B4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5B72AD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45179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16A6304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095FCE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13710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5E4B8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281DF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7B8C5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77AF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5F9ED3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B3745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83B8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25A056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28D5DA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644F0D2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215CEE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8CC0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30C2C8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B9EE8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4DF3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B9383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52396CC" w14:textId="77777777" w:rsidR="00BE2572" w:rsidRPr="00521A49" w:rsidRDefault="00BE2572" w:rsidP="00962010">
            <w:pPr>
              <w:widowControl w:val="0"/>
              <w:spacing w:after="120"/>
              <w:jc w:val="center"/>
              <w:rPr>
                <w:rFonts w:ascii="GHEA Grapalat" w:hAnsi="GHEA Grapalat"/>
              </w:rPr>
            </w:pPr>
          </w:p>
        </w:tc>
      </w:tr>
      <w:tr w:rsidR="00B138F3" w:rsidRPr="00521A49" w14:paraId="3EEDE2B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3459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44E751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0EF718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28D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A50A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4175A3E" w14:textId="77777777" w:rsidR="00BE2572" w:rsidRPr="00521A49" w:rsidRDefault="00BE2572" w:rsidP="00962010">
            <w:pPr>
              <w:widowControl w:val="0"/>
              <w:spacing w:after="120"/>
              <w:jc w:val="center"/>
              <w:rPr>
                <w:rFonts w:ascii="GHEA Grapalat" w:hAnsi="GHEA Grapalat"/>
              </w:rPr>
            </w:pPr>
          </w:p>
        </w:tc>
      </w:tr>
      <w:tr w:rsidR="00B138F3" w:rsidRPr="00521A49" w14:paraId="5D33EA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1FCA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2999C4D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B21C4E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98A8B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4316D4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DE960D0" w14:textId="77777777" w:rsidR="00BE2572" w:rsidRPr="00521A49" w:rsidRDefault="00BE2572" w:rsidP="00962010">
            <w:pPr>
              <w:widowControl w:val="0"/>
              <w:spacing w:after="120"/>
              <w:jc w:val="center"/>
              <w:rPr>
                <w:rFonts w:ascii="GHEA Grapalat" w:hAnsi="GHEA Grapalat"/>
              </w:rPr>
            </w:pPr>
          </w:p>
        </w:tc>
      </w:tr>
      <w:tr w:rsidR="00B138F3" w:rsidRPr="00521A49" w14:paraId="046667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B229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6CF102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4FADBF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D68F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043F9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AB45D26" w14:textId="77777777" w:rsidR="00BE2572" w:rsidRPr="00521A49" w:rsidRDefault="00BE2572" w:rsidP="00962010">
            <w:pPr>
              <w:widowControl w:val="0"/>
              <w:spacing w:after="120"/>
              <w:jc w:val="center"/>
              <w:rPr>
                <w:rFonts w:ascii="GHEA Grapalat" w:hAnsi="GHEA Grapalat"/>
              </w:rPr>
            </w:pPr>
          </w:p>
        </w:tc>
      </w:tr>
      <w:tr w:rsidR="00B138F3" w:rsidRPr="00521A49" w14:paraId="7A9452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8D3E2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30977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E714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D8E81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E4D4F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6F33064" w14:textId="77777777" w:rsidR="00BE2572" w:rsidRPr="00521A49" w:rsidRDefault="00BE2572" w:rsidP="00962010">
            <w:pPr>
              <w:widowControl w:val="0"/>
              <w:spacing w:after="120"/>
              <w:jc w:val="center"/>
              <w:rPr>
                <w:rFonts w:ascii="GHEA Grapalat" w:hAnsi="GHEA Grapalat"/>
              </w:rPr>
            </w:pPr>
          </w:p>
        </w:tc>
      </w:tr>
      <w:tr w:rsidR="00FF3DE9" w:rsidRPr="00521A49" w14:paraId="61E704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34B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2D11777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22064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FAFCD5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1664746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6D203C3" w14:textId="77777777" w:rsidR="00BE2572" w:rsidRPr="00521A49" w:rsidRDefault="00BE2572" w:rsidP="00962010">
            <w:pPr>
              <w:widowControl w:val="0"/>
              <w:spacing w:after="120"/>
              <w:jc w:val="center"/>
              <w:rPr>
                <w:rFonts w:ascii="GHEA Grapalat" w:hAnsi="GHEA Grapalat"/>
              </w:rPr>
            </w:pPr>
          </w:p>
        </w:tc>
      </w:tr>
    </w:tbl>
    <w:p w14:paraId="76ADA9A3" w14:textId="77777777" w:rsidR="00BE2572" w:rsidRPr="00521A49" w:rsidRDefault="00BE2572" w:rsidP="00962010">
      <w:pPr>
        <w:widowControl w:val="0"/>
        <w:spacing w:after="160"/>
        <w:ind w:left="567" w:right="565"/>
        <w:jc w:val="center"/>
        <w:rPr>
          <w:rFonts w:ascii="GHEA Grapalat" w:hAnsi="GHEA Grapalat"/>
          <w:b/>
        </w:rPr>
      </w:pPr>
    </w:p>
    <w:p w14:paraId="7F51D064" w14:textId="77777777" w:rsidR="00BE2572" w:rsidRPr="00521A49" w:rsidRDefault="00BE2572" w:rsidP="00962010">
      <w:pPr>
        <w:widowControl w:val="0"/>
        <w:spacing w:after="160"/>
        <w:ind w:left="567" w:right="565"/>
        <w:jc w:val="center"/>
        <w:rPr>
          <w:rFonts w:ascii="GHEA Grapalat" w:hAnsi="GHEA Grapalat"/>
          <w:b/>
        </w:rPr>
      </w:pPr>
    </w:p>
    <w:p w14:paraId="00B4880A" w14:textId="77777777" w:rsidR="00BE2572" w:rsidRPr="00521A49" w:rsidRDefault="00BE2572" w:rsidP="00962010">
      <w:pPr>
        <w:widowControl w:val="0"/>
        <w:spacing w:after="160"/>
        <w:ind w:left="567" w:right="565"/>
        <w:jc w:val="center"/>
        <w:rPr>
          <w:rFonts w:ascii="GHEA Grapalat" w:hAnsi="GHEA Grapalat"/>
          <w:b/>
        </w:rPr>
      </w:pPr>
    </w:p>
    <w:p w14:paraId="28D396EA" w14:textId="77777777" w:rsidR="00BE2572" w:rsidRPr="00521A49" w:rsidRDefault="00BE2572" w:rsidP="00962010">
      <w:pPr>
        <w:widowControl w:val="0"/>
        <w:spacing w:after="160"/>
        <w:ind w:left="567" w:right="565"/>
        <w:jc w:val="center"/>
        <w:rPr>
          <w:rFonts w:ascii="GHEA Grapalat" w:hAnsi="GHEA Grapalat"/>
          <w:b/>
        </w:rPr>
      </w:pPr>
    </w:p>
    <w:p w14:paraId="58515A16" w14:textId="77777777" w:rsidR="00BE2572" w:rsidRPr="00521A49" w:rsidRDefault="00BE2572" w:rsidP="00962010">
      <w:pPr>
        <w:widowControl w:val="0"/>
        <w:spacing w:after="160"/>
        <w:ind w:left="567" w:right="565"/>
        <w:jc w:val="center"/>
        <w:rPr>
          <w:rFonts w:ascii="GHEA Grapalat" w:hAnsi="GHEA Grapalat"/>
          <w:b/>
        </w:rPr>
      </w:pPr>
    </w:p>
    <w:p w14:paraId="43F9E37C" w14:textId="77777777" w:rsidR="00BE2572" w:rsidRPr="00521A49" w:rsidRDefault="00BE2572" w:rsidP="00962010">
      <w:pPr>
        <w:widowControl w:val="0"/>
        <w:spacing w:after="160"/>
        <w:ind w:left="567" w:right="565"/>
        <w:jc w:val="center"/>
        <w:rPr>
          <w:rFonts w:ascii="GHEA Grapalat" w:hAnsi="GHEA Grapalat"/>
          <w:b/>
        </w:rPr>
      </w:pPr>
    </w:p>
    <w:p w14:paraId="6498D3FA" w14:textId="77777777" w:rsidR="00BE2572" w:rsidRPr="00521A49" w:rsidRDefault="00BE2572" w:rsidP="00962010">
      <w:pPr>
        <w:widowControl w:val="0"/>
        <w:spacing w:after="160"/>
        <w:ind w:left="567" w:right="565"/>
        <w:jc w:val="center"/>
        <w:rPr>
          <w:rFonts w:ascii="GHEA Grapalat" w:hAnsi="GHEA Grapalat"/>
          <w:b/>
        </w:rPr>
      </w:pPr>
    </w:p>
    <w:p w14:paraId="5609060B" w14:textId="77777777" w:rsidR="00BE2572" w:rsidRPr="00521A49" w:rsidRDefault="00BE2572" w:rsidP="00962010">
      <w:pPr>
        <w:widowControl w:val="0"/>
        <w:spacing w:after="160"/>
        <w:ind w:left="567" w:right="565"/>
        <w:jc w:val="center"/>
        <w:rPr>
          <w:rFonts w:ascii="GHEA Grapalat" w:hAnsi="GHEA Grapalat"/>
          <w:b/>
        </w:rPr>
      </w:pPr>
    </w:p>
    <w:p w14:paraId="3339C73D" w14:textId="77777777" w:rsidR="00BE2572" w:rsidRPr="00521A49" w:rsidRDefault="00BE2572" w:rsidP="00962010">
      <w:pPr>
        <w:widowControl w:val="0"/>
        <w:spacing w:after="160"/>
        <w:ind w:left="567" w:right="565"/>
        <w:jc w:val="center"/>
        <w:rPr>
          <w:rFonts w:ascii="GHEA Grapalat" w:hAnsi="GHEA Grapalat"/>
          <w:b/>
        </w:rPr>
      </w:pPr>
    </w:p>
    <w:p w14:paraId="4A9D3092" w14:textId="77777777" w:rsidR="00BE2572" w:rsidRPr="00521A49" w:rsidRDefault="00BE2572" w:rsidP="00962010">
      <w:pPr>
        <w:widowControl w:val="0"/>
        <w:spacing w:after="160"/>
        <w:ind w:left="567" w:right="565"/>
        <w:jc w:val="center"/>
        <w:rPr>
          <w:rFonts w:ascii="GHEA Grapalat" w:hAnsi="GHEA Grapalat"/>
          <w:b/>
        </w:rPr>
      </w:pPr>
    </w:p>
    <w:p w14:paraId="0B5D40D6" w14:textId="77777777"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14:paraId="138D0585" w14:textId="77777777" w:rsidR="00071D1C" w:rsidRPr="00521A49" w:rsidRDefault="00B2572B" w:rsidP="00083199">
      <w:pPr>
        <w:pStyle w:val="BodyTextIndent3"/>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lastRenderedPageBreak/>
        <w:t xml:space="preserve">Приложение № </w:t>
      </w:r>
      <w:r w:rsidR="004A51CE" w:rsidRPr="00521A49">
        <w:rPr>
          <w:rFonts w:ascii="GHEA Grapalat" w:hAnsi="GHEA Grapalat"/>
          <w:b/>
          <w:sz w:val="24"/>
          <w:szCs w:val="24"/>
        </w:rPr>
        <w:t>6</w:t>
      </w:r>
    </w:p>
    <w:p w14:paraId="24198680" w14:textId="38E119D3" w:rsidR="000C2280" w:rsidRPr="00521A49" w:rsidRDefault="00071D1C" w:rsidP="00083199">
      <w:pPr>
        <w:pStyle w:val="BodyTextIndent3"/>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 </w:t>
      </w:r>
      <w:r w:rsidR="000C2280" w:rsidRPr="00521A49">
        <w:rPr>
          <w:rFonts w:ascii="GHEA Grapalat" w:hAnsi="GHEA Grapalat"/>
          <w:b/>
          <w:sz w:val="22"/>
          <w:szCs w:val="22"/>
        </w:rPr>
        <w:t xml:space="preserve">к Приглашению на </w:t>
      </w:r>
      <w:r w:rsidR="00B06C9F">
        <w:rPr>
          <w:rFonts w:ascii="GHEA Grapalat" w:hAnsi="GHEA Grapalat"/>
          <w:b/>
          <w:sz w:val="22"/>
          <w:szCs w:val="22"/>
        </w:rPr>
        <w:t>открытый конкурс</w:t>
      </w:r>
      <w:r w:rsidR="000C2280" w:rsidRPr="00521A49">
        <w:rPr>
          <w:rFonts w:ascii="GHEA Grapalat" w:hAnsi="GHEA Grapalat"/>
          <w:b/>
          <w:sz w:val="22"/>
          <w:szCs w:val="22"/>
        </w:rPr>
        <w:t xml:space="preserve"> </w:t>
      </w:r>
    </w:p>
    <w:p w14:paraId="0249A569" w14:textId="1B1B5D04"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B06C9F">
        <w:rPr>
          <w:rFonts w:ascii="GHEA Grapalat" w:hAnsi="GHEA Grapalat"/>
          <w:b/>
          <w:sz w:val="22"/>
          <w:szCs w:val="22"/>
        </w:rPr>
        <w:t>BMAPDzB-HVKAK-2024-03</w:t>
      </w:r>
      <w:r w:rsidRPr="00521A49">
        <w:rPr>
          <w:rFonts w:ascii="GHEA Grapalat" w:hAnsi="GHEA Grapalat"/>
          <w:b/>
          <w:sz w:val="22"/>
          <w:szCs w:val="22"/>
        </w:rPr>
        <w:t>»</w:t>
      </w:r>
    </w:p>
    <w:p w14:paraId="5E5B5681" w14:textId="77777777" w:rsidR="00071D1C" w:rsidRPr="00521A49" w:rsidRDefault="00071D1C" w:rsidP="00962010">
      <w:pPr>
        <w:pStyle w:val="BodyTextIndent3"/>
        <w:widowControl w:val="0"/>
        <w:spacing w:after="160" w:line="240" w:lineRule="auto"/>
        <w:jc w:val="right"/>
        <w:rPr>
          <w:rFonts w:ascii="GHEA Grapalat" w:hAnsi="GHEA Grapalat" w:cs="Sylfaen"/>
          <w:b/>
          <w:sz w:val="24"/>
          <w:szCs w:val="24"/>
        </w:rPr>
      </w:pPr>
    </w:p>
    <w:p w14:paraId="711276E4" w14:textId="77777777" w:rsidR="008D352C" w:rsidRPr="00521A49" w:rsidRDefault="008D352C" w:rsidP="00962010">
      <w:pPr>
        <w:widowControl w:val="0"/>
        <w:spacing w:after="160"/>
        <w:ind w:left="-142" w:firstLine="142"/>
        <w:jc w:val="center"/>
        <w:rPr>
          <w:rFonts w:ascii="GHEA Grapalat" w:hAnsi="GHEA Grapalat"/>
          <w:i/>
        </w:rPr>
      </w:pPr>
    </w:p>
    <w:p w14:paraId="6C680C7A" w14:textId="77777777"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14:paraId="6EB383B4" w14:textId="77777777"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14:paraId="77D07311" w14:textId="77777777"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14:paraId="12DB5BEC" w14:textId="77777777" w:rsidR="00071D1C" w:rsidRPr="00521A49" w:rsidRDefault="00071D1C" w:rsidP="00962010">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21A49" w14:paraId="38CEC580" w14:textId="77777777" w:rsidTr="00F15CED">
        <w:tc>
          <w:tcPr>
            <w:tcW w:w="4643" w:type="dxa"/>
          </w:tcPr>
          <w:p w14:paraId="0462333F" w14:textId="77777777"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14:paraId="4654A871" w14:textId="77777777"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14:paraId="6F7BA028" w14:textId="77777777"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14:paraId="74BC0481" w14:textId="77777777"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Emphasis"/>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r w:rsidR="00D4738C">
        <w:rPr>
          <w:rFonts w:ascii="GHEA Grapalat" w:hAnsi="GHEA Grapalat"/>
          <w:b/>
        </w:rPr>
        <w:t xml:space="preserve">С. </w:t>
      </w:r>
      <w:proofErr w:type="spellStart"/>
      <w:r w:rsidR="00D4738C">
        <w:rPr>
          <w:rFonts w:ascii="GHEA Grapalat" w:hAnsi="GHEA Grapalat"/>
          <w:b/>
        </w:rPr>
        <w:t>Атояна</w:t>
      </w:r>
      <w:proofErr w:type="spellEnd"/>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14:paraId="6C05D14E" w14:textId="77777777" w:rsidR="00071D1C" w:rsidRPr="00521A49" w:rsidRDefault="00071D1C" w:rsidP="004F1E7A">
      <w:pPr>
        <w:widowControl w:val="0"/>
        <w:ind w:firstLine="709"/>
        <w:contextualSpacing/>
        <w:jc w:val="both"/>
        <w:rPr>
          <w:rFonts w:ascii="GHEA Grapalat" w:hAnsi="GHEA Grapalat"/>
          <w:b/>
        </w:rPr>
      </w:pPr>
    </w:p>
    <w:p w14:paraId="363B94B3" w14:textId="77777777"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14:paraId="26C45824"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57630FF" w14:textId="77777777" w:rsidR="00071D1C" w:rsidRPr="00521A49" w:rsidRDefault="00071D1C" w:rsidP="004F1E7A">
      <w:pPr>
        <w:widowControl w:val="0"/>
        <w:ind w:firstLine="709"/>
        <w:contextualSpacing/>
        <w:jc w:val="both"/>
        <w:rPr>
          <w:rFonts w:ascii="GHEA Grapalat" w:hAnsi="GHEA Grapalat" w:cs="Times Armenian"/>
        </w:rPr>
      </w:pPr>
    </w:p>
    <w:p w14:paraId="32429143"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14:paraId="3ECB7D06"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14:paraId="1F88262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Отказываться от товара в случае </w:t>
      </w:r>
      <w:proofErr w:type="spellStart"/>
      <w:r w:rsidRPr="00521A49">
        <w:rPr>
          <w:rFonts w:ascii="GHEA Grapalat" w:hAnsi="GHEA Grapalat"/>
        </w:rPr>
        <w:t>непоставки</w:t>
      </w:r>
      <w:proofErr w:type="spellEnd"/>
      <w:r w:rsidRPr="00521A49">
        <w:rPr>
          <w:rFonts w:ascii="GHEA Grapalat" w:hAnsi="GHEA Grapalat"/>
        </w:rPr>
        <w:t xml:space="preserve">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proofErr w:type="spellStart"/>
      <w:r w:rsidRPr="00521A49">
        <w:rPr>
          <w:rFonts w:ascii="GHEA Grapalat" w:hAnsi="GHEA Grapalat"/>
        </w:rPr>
        <w:t>дней</w:t>
      </w:r>
      <w:proofErr w:type="spellEnd"/>
      <w:r w:rsidRPr="00521A49">
        <w:rPr>
          <w:rFonts w:ascii="GHEA Grapalat" w:hAnsi="GHEA Grapalat"/>
        </w:rPr>
        <w:t>.</w:t>
      </w:r>
    </w:p>
    <w:p w14:paraId="452D3B67"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734CBAF4"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14:paraId="61AD08FE"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463ED6E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14:paraId="73C76BED"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14:paraId="448467A5"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 xml:space="preserve">требовать восполнения </w:t>
      </w:r>
      <w:proofErr w:type="spellStart"/>
      <w:r w:rsidRPr="00521A49">
        <w:rPr>
          <w:rFonts w:ascii="GHEA Grapalat" w:hAnsi="GHEA Grapalat"/>
        </w:rPr>
        <w:t>недопереданного</w:t>
      </w:r>
      <w:proofErr w:type="spellEnd"/>
      <w:r w:rsidRPr="00521A49">
        <w:rPr>
          <w:rFonts w:ascii="GHEA Grapalat" w:hAnsi="GHEA Grapalat"/>
        </w:rPr>
        <w:t xml:space="preserve"> количества</w:t>
      </w:r>
      <w:r w:rsidR="00AA7117" w:rsidRPr="00521A49">
        <w:rPr>
          <w:rFonts w:ascii="GHEA Grapalat" w:hAnsi="GHEA Grapalat"/>
        </w:rPr>
        <w:t xml:space="preserve"> </w:t>
      </w:r>
      <w:r w:rsidRPr="00521A49">
        <w:rPr>
          <w:rFonts w:ascii="GHEA Grapalat" w:hAnsi="GHEA Grapalat"/>
        </w:rPr>
        <w:t>товара;</w:t>
      </w:r>
    </w:p>
    <w:p w14:paraId="26890B3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2803ADB"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14:paraId="3C5EE9C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14:paraId="203A773E"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w:t>
      </w:r>
      <w:r w:rsidRPr="00521A49">
        <w:rPr>
          <w:rFonts w:ascii="GHEA Grapalat" w:hAnsi="GHEA Grapalat"/>
        </w:rPr>
        <w:lastRenderedPageBreak/>
        <w:t xml:space="preserve">предусмотренной пунктом 6.2 договора; </w:t>
      </w:r>
    </w:p>
    <w:p w14:paraId="7DFD4F19"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14:paraId="79D08084" w14:textId="77777777"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4EDF53B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689AA45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FA04F5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14:paraId="140F8D80"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14:paraId="33B42E62"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14:paraId="226439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14:paraId="79EB6ED7"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14:paraId="580837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14:paraId="4E32CF7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0E4D171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E7B9C8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731CD34" w14:textId="77777777"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C9A00A8" w14:textId="77777777"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14:paraId="7B1812C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6595761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31E159A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2D394611" w14:textId="77777777"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14:paraId="0941D15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14:paraId="3D07F3C8"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14:paraId="752013F3"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lastRenderedPageBreak/>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14:paraId="6AAA386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14:paraId="1F41B8A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14:paraId="3756C4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16ACF7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14:paraId="048F7C8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0FA82A39"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14:paraId="4168798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14:paraId="600A884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0F1A1483" w14:textId="77777777"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6919278"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14:paraId="49ACFE3A"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 xml:space="preserve">________ </w:t>
      </w:r>
      <w:proofErr w:type="spellStart"/>
      <w:r w:rsidRPr="00521A49">
        <w:rPr>
          <w:rFonts w:ascii="GHEA Grapalat" w:hAnsi="GHEA Grapalat"/>
        </w:rPr>
        <w:t>драмов</w:t>
      </w:r>
      <w:proofErr w:type="spellEnd"/>
      <w:r w:rsidRPr="00521A49">
        <w:rPr>
          <w:rFonts w:ascii="GHEA Grapalat" w:hAnsi="GHEA Grapalat"/>
        </w:rPr>
        <w:t xml:space="preserve"> Республики Армения, включая НДС</w:t>
      </w:r>
      <w:r w:rsidR="00D043FA" w:rsidRPr="00521A49">
        <w:rPr>
          <w:rStyle w:val="FootnoteReference"/>
          <w:rFonts w:ascii="GHEA Grapalat" w:hAnsi="GHEA Grapalat"/>
        </w:rPr>
        <w:footnoteReference w:customMarkFollows="1" w:id="8"/>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0CA1E1FF" w14:textId="77777777"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14:paraId="3967AED5" w14:textId="77777777"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позднее чем до </w:t>
      </w:r>
      <w:r w:rsidR="001762F4" w:rsidRPr="00521A49">
        <w:rPr>
          <w:rFonts w:ascii="GHEA Grapalat" w:hAnsi="GHEA Grapalat"/>
        </w:rPr>
        <w:t xml:space="preserve"> </w:t>
      </w:r>
      <w:r w:rsidR="00825AA9">
        <w:rPr>
          <w:rFonts w:ascii="GHEA Grapalat" w:hAnsi="GHEA Grapalat"/>
          <w:lang w:val="hy-AM"/>
        </w:rPr>
        <w:t>30</w:t>
      </w:r>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14:paraId="59AAE7E3" w14:textId="77777777"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14:paraId="0C8EC663" w14:textId="77777777" w:rsidR="00071D1C" w:rsidRPr="00521A49" w:rsidRDefault="00071D1C" w:rsidP="004F1E7A">
      <w:pPr>
        <w:widowControl w:val="0"/>
        <w:ind w:firstLine="720"/>
        <w:contextualSpacing/>
        <w:jc w:val="both"/>
        <w:rPr>
          <w:rFonts w:ascii="GHEA Grapalat" w:hAnsi="GHEA Grapalat" w:cs="Sylfaen"/>
          <w:i/>
          <w:u w:val="single"/>
          <w:lang w:val="hy-AM"/>
        </w:rPr>
      </w:pPr>
    </w:p>
    <w:p w14:paraId="5C5D6C0D"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14:paraId="07070F62" w14:textId="12354714" w:rsidR="00071D1C" w:rsidRPr="00DA609D"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Продавец гарантирует соответствие качества поставленного товара требованиям </w:t>
      </w:r>
      <w:r w:rsidRPr="00521A49">
        <w:rPr>
          <w:rFonts w:ascii="GHEA Grapalat" w:hAnsi="GHEA Grapalat"/>
        </w:rPr>
        <w:lastRenderedPageBreak/>
        <w:t>государственного стандарта.</w:t>
      </w:r>
      <w:r w:rsidR="00DA609D">
        <w:rPr>
          <w:rFonts w:ascii="GHEA Grapalat" w:hAnsi="GHEA Grapalat"/>
        </w:rPr>
        <w:t xml:space="preserve"> </w:t>
      </w:r>
      <w:r w:rsidR="00DA609D" w:rsidRPr="00DA609D">
        <w:rPr>
          <w:rFonts w:ascii="GHEA Grapalat" w:hAnsi="GHEA Grapalat"/>
        </w:rPr>
        <w:t>Продавец также предоставляет покупателю гарантийное письмо или сертификат соответствия от производителя товара или его представителя.</w:t>
      </w:r>
    </w:p>
    <w:p w14:paraId="34E5E237" w14:textId="77777777"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14:paraId="722439FC" w14:textId="77777777"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14:paraId="72D168DD" w14:textId="77777777"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14:paraId="66B0CAE9"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27654AC0"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14:paraId="73F1761F"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14:paraId="114D8351" w14:textId="77777777"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65B37E3C" w14:textId="77777777"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1FEAC66" w14:textId="77777777" w:rsidR="00BE5F44" w:rsidRPr="00521A49" w:rsidRDefault="00BE5F44" w:rsidP="004F1E7A">
      <w:pPr>
        <w:widowControl w:val="0"/>
        <w:tabs>
          <w:tab w:val="left" w:pos="1134"/>
        </w:tabs>
        <w:ind w:firstLine="567"/>
        <w:contextualSpacing/>
        <w:jc w:val="both"/>
        <w:rPr>
          <w:rFonts w:ascii="GHEA Grapalat" w:hAnsi="GHEA Grapalat"/>
        </w:rPr>
      </w:pPr>
    </w:p>
    <w:p w14:paraId="12288E6A" w14:textId="77777777"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14:paraId="38EC2551"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56605FBA"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4A455177"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60531579"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6E6BBB97"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6087AA1"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E55462E" w14:textId="77777777"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14:paraId="28724ECB" w14:textId="77777777" w:rsidR="00D52566" w:rsidRPr="00521A49" w:rsidRDefault="00D52566" w:rsidP="004F1E7A">
      <w:pPr>
        <w:contextualSpacing/>
        <w:rPr>
          <w:rFonts w:ascii="GHEA Grapalat" w:hAnsi="GHEA Grapalat"/>
          <w:lang w:val="hy-AM"/>
        </w:rPr>
      </w:pPr>
    </w:p>
    <w:p w14:paraId="444593CB" w14:textId="77777777"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14:paraId="3C43A89D" w14:textId="77777777"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AA86F06" w14:textId="77777777" w:rsidR="0094684E" w:rsidRPr="00521A49" w:rsidRDefault="0094684E" w:rsidP="004F1E7A">
      <w:pPr>
        <w:widowControl w:val="0"/>
        <w:contextualSpacing/>
        <w:jc w:val="center"/>
        <w:rPr>
          <w:rFonts w:ascii="GHEA Grapalat" w:hAnsi="GHEA Grapalat"/>
          <w:lang w:val="hy-AM"/>
        </w:rPr>
      </w:pPr>
    </w:p>
    <w:p w14:paraId="7AB7E070"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14:paraId="7B2A2FC8"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1C77F8AE"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14:paraId="418BE9C7"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521A49">
        <w:rPr>
          <w:rFonts w:ascii="GHEA Grapalat" w:hAnsi="GHEA Grapalat"/>
          <w:lang w:val="hy-AM"/>
        </w:rPr>
        <w:t xml:space="preserve"> расторгает договор</w:t>
      </w:r>
      <w:r w:rsidRPr="00521A49">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521A49">
        <w:rPr>
          <w:rFonts w:ascii="GHEA Grapalat" w:hAnsi="GHEA Grapalat"/>
        </w:rPr>
        <w:t>незаключения</w:t>
      </w:r>
      <w:proofErr w:type="spellEnd"/>
      <w:r w:rsidRPr="00521A49">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2F944478"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14:paraId="66138CE1"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14:paraId="1710730D" w14:textId="77777777"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D1A6EFF" w14:textId="77777777"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A210C19"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агентского договора:</w:t>
      </w:r>
    </w:p>
    <w:p w14:paraId="50D9DE7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1)</w:t>
      </w:r>
      <w:r w:rsidR="00E95CE6" w:rsidRPr="00521A49">
        <w:rPr>
          <w:rFonts w:ascii="GHEA Grapalat" w:hAnsi="GHEA Grapalat"/>
        </w:rPr>
        <w:tab/>
      </w:r>
      <w:r w:rsidRPr="00521A49">
        <w:rPr>
          <w:rFonts w:ascii="GHEA Grapalat" w:hAnsi="GHEA Grapalat"/>
        </w:rPr>
        <w:t>Продавец несет ответственность за неисполнение или ненадлежащее исполнение обязательств агента;</w:t>
      </w:r>
    </w:p>
    <w:p w14:paraId="51377A34"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2)</w:t>
      </w:r>
      <w:r w:rsidR="00E95CE6" w:rsidRPr="00521A49">
        <w:rPr>
          <w:rFonts w:ascii="GHEA Grapalat" w:hAnsi="GHEA Grapalat"/>
        </w:rPr>
        <w:tab/>
      </w:r>
      <w:r w:rsidRPr="00521A49">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w:t>
      </w:r>
      <w:r w:rsidRPr="00521A49">
        <w:rPr>
          <w:rFonts w:ascii="GHEA Grapalat" w:hAnsi="GHEA Grapalat"/>
        </w:rPr>
        <w:lastRenderedPageBreak/>
        <w:t>являющегося его стороной лица в течение пяти рабочих дней со дня внесения изменения</w:t>
      </w:r>
      <w:r w:rsidR="008D68DB" w:rsidRPr="00521A49">
        <w:rPr>
          <w:rStyle w:val="FootnoteReference"/>
          <w:rFonts w:ascii="GHEA Grapalat" w:hAnsi="GHEA Grapalat"/>
        </w:rPr>
        <w:footnoteReference w:customMarkFollows="1" w:id="9"/>
        <w:t>22</w:t>
      </w:r>
      <w:r w:rsidRPr="00521A49">
        <w:rPr>
          <w:rFonts w:ascii="GHEA Grapalat" w:hAnsi="GHEA Grapalat"/>
        </w:rPr>
        <w:t>.</w:t>
      </w:r>
    </w:p>
    <w:p w14:paraId="5857FEF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FootnoteReference"/>
          <w:rFonts w:ascii="GHEA Grapalat" w:hAnsi="GHEA Grapalat"/>
        </w:rPr>
        <w:footnoteReference w:customMarkFollows="1" w:id="10"/>
        <w:t>23</w:t>
      </w:r>
      <w:r w:rsidRPr="00521A49">
        <w:rPr>
          <w:rFonts w:ascii="GHEA Grapalat" w:hAnsi="GHEA Grapalat"/>
        </w:rPr>
        <w:t>.</w:t>
      </w:r>
    </w:p>
    <w:p w14:paraId="42DD676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521A49">
        <w:rPr>
          <w:rFonts w:ascii="GHEA Grapalat" w:hAnsi="GHEA Grapalat"/>
        </w:rPr>
        <w:t>товара</w:t>
      </w:r>
      <w:r w:rsidR="005A3009" w:rsidRPr="00521A49">
        <w:rPr>
          <w:rFonts w:ascii="GHEA Grapalat" w:hAnsi="GHEA Grapalat"/>
        </w:rPr>
        <w:t>,а</w:t>
      </w:r>
      <w:proofErr w:type="spellEnd"/>
      <w:r w:rsidR="005A3009" w:rsidRPr="00521A49">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2D3D4AC"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53929B8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14:paraId="3A6684F5" w14:textId="77777777"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21A49">
        <w:rPr>
          <w:rFonts w:ascii="Sylfaen" w:hAnsi="Sylfaen" w:cs="Courier New"/>
          <w:spacing w:val="-6"/>
          <w:lang w:val="en-US"/>
        </w:rPr>
        <w:t> </w:t>
      </w:r>
      <w:r w:rsidRPr="00521A49">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14:paraId="0A0773D6" w14:textId="77777777"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5AF3A17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 и № 3.</w:t>
      </w:r>
      <w:r w:rsidR="009D71F8" w:rsidRPr="00521A49">
        <w:rPr>
          <w:rFonts w:ascii="GHEA Grapalat" w:hAnsi="GHEA Grapalat"/>
        </w:rPr>
        <w:t>1.</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14:paraId="4F876D49" w14:textId="0BE475C0" w:rsidR="001D2E81"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14:paraId="265C18FA" w14:textId="6275C7FE" w:rsidR="00DA609D" w:rsidRPr="00974EA8" w:rsidRDefault="00DA609D" w:rsidP="00DA609D">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 xml:space="preserve">При этом расчет шестимесячного периода, данного настоящим пунктом для </w:t>
      </w:r>
      <w:proofErr w:type="spellStart"/>
      <w:r w:rsidRPr="00DC2F9B">
        <w:rPr>
          <w:rFonts w:ascii="GHEA Grapalat" w:hAnsi="GHEA Grapalat"/>
        </w:rPr>
        <w:t>предусмотрения</w:t>
      </w:r>
      <w:proofErr w:type="spellEnd"/>
      <w:r w:rsidRPr="00DC2F9B">
        <w:rPr>
          <w:rFonts w:ascii="GHEA Grapalat" w:hAnsi="GHEA Grapalat"/>
        </w:rPr>
        <w:t xml:space="preserve">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w:t>
      </w:r>
      <w:proofErr w:type="spellStart"/>
      <w:r w:rsidRPr="00974EA8">
        <w:rPr>
          <w:rFonts w:ascii="GHEA Grapalat" w:hAnsi="GHEA Grapalat"/>
        </w:rPr>
        <w:t>двадцатипятикратный</w:t>
      </w:r>
      <w:proofErr w:type="spellEnd"/>
      <w:r w:rsidRPr="00974EA8">
        <w:rPr>
          <w:rFonts w:ascii="GHEA Grapalat" w:hAnsi="GHEA Grapalat"/>
        </w:rPr>
        <w:t xml:space="preserve"> размер базовой единицы закупок, то Покупателем будет </w:t>
      </w:r>
      <w:proofErr w:type="spellStart"/>
      <w:r w:rsidRPr="00974EA8">
        <w:rPr>
          <w:rFonts w:ascii="GHEA Grapalat" w:hAnsi="GHEA Grapalat"/>
        </w:rPr>
        <w:t>заключенo</w:t>
      </w:r>
      <w:proofErr w:type="spellEnd"/>
      <w:r w:rsidRPr="00974EA8">
        <w:rPr>
          <w:rFonts w:ascii="GHEA Grapalat" w:hAnsi="GHEA Grapalat"/>
        </w:rPr>
        <w:t xml:space="preserve"> соглашение в случае, если представленные Продавцом в виде неустойки обеспечения квалификации и договора заменяются гарантией</w:t>
      </w:r>
      <w:r>
        <w:rPr>
          <w:rFonts w:ascii="GHEA Grapalat" w:hAnsi="GHEA Grapalat"/>
        </w:rPr>
        <w:t xml:space="preserve"> /</w:t>
      </w:r>
      <w:r w:rsidRPr="00974EA8">
        <w:rPr>
          <w:rFonts w:ascii="GHEA Grapalat" w:hAnsi="GHEA Grapalat"/>
        </w:rPr>
        <w:t xml:space="preserve">Приложения № </w:t>
      </w:r>
      <w:r>
        <w:rPr>
          <w:rFonts w:ascii="GHEA Grapalat" w:hAnsi="GHEA Grapalat"/>
        </w:rPr>
        <w:t xml:space="preserve">4 и 5/ </w:t>
      </w:r>
      <w:r w:rsidRPr="00974EA8">
        <w:rPr>
          <w:rFonts w:ascii="GHEA Grapalat" w:hAnsi="GHEA Grapalat"/>
        </w:rPr>
        <w:t xml:space="preserve">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14:paraId="5685FCB3" w14:textId="77777777" w:rsidR="00DA609D" w:rsidRPr="00521A49" w:rsidRDefault="00DA609D" w:rsidP="004F1E7A">
      <w:pPr>
        <w:widowControl w:val="0"/>
        <w:tabs>
          <w:tab w:val="left" w:pos="1276"/>
        </w:tabs>
        <w:ind w:firstLine="567"/>
        <w:contextualSpacing/>
        <w:jc w:val="both"/>
        <w:rPr>
          <w:rFonts w:ascii="GHEA Grapalat" w:hAnsi="GHEA Grapalat"/>
        </w:rPr>
      </w:pPr>
    </w:p>
    <w:p w14:paraId="197875CB" w14:textId="77777777"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521A49" w14:paraId="034BE716" w14:textId="77777777" w:rsidTr="0016519F">
        <w:tc>
          <w:tcPr>
            <w:tcW w:w="4536" w:type="dxa"/>
          </w:tcPr>
          <w:p w14:paraId="3D4BB248"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14:paraId="1C033D37"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14:paraId="43501E47"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73A66594"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14:paraId="5193CC29" w14:textId="77777777" w:rsidR="00071D1C" w:rsidRPr="00521A49" w:rsidRDefault="00071D1C" w:rsidP="00962010">
            <w:pPr>
              <w:widowControl w:val="0"/>
              <w:spacing w:after="160"/>
              <w:jc w:val="center"/>
              <w:rPr>
                <w:rFonts w:ascii="GHEA Grapalat" w:hAnsi="GHEA Grapalat"/>
              </w:rPr>
            </w:pPr>
          </w:p>
        </w:tc>
        <w:tc>
          <w:tcPr>
            <w:tcW w:w="4343" w:type="dxa"/>
          </w:tcPr>
          <w:p w14:paraId="2E0C223A"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14:paraId="2289E30A"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14:paraId="1ED7B38D"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540FF58C"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14:paraId="11ECE7B3" w14:textId="77777777" w:rsidR="00382B60" w:rsidRPr="00521A49" w:rsidRDefault="00382B60" w:rsidP="00962010">
      <w:pPr>
        <w:widowControl w:val="0"/>
        <w:spacing w:after="160"/>
        <w:ind w:firstLine="567"/>
        <w:jc w:val="both"/>
        <w:rPr>
          <w:rFonts w:ascii="GHEA Grapalat" w:hAnsi="GHEA Grapalat"/>
          <w:i/>
          <w:lang w:val="hy-AM"/>
        </w:rPr>
      </w:pPr>
    </w:p>
    <w:p w14:paraId="4881740E" w14:textId="77777777"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14:paraId="294E0625" w14:textId="77777777" w:rsidR="00071D1C" w:rsidRPr="00521A49" w:rsidRDefault="00071D1C" w:rsidP="00962010">
      <w:pPr>
        <w:widowControl w:val="0"/>
        <w:spacing w:after="160"/>
        <w:rPr>
          <w:rFonts w:ascii="GHEA Grapalat" w:hAnsi="GHEA Grapalat"/>
        </w:rPr>
      </w:pPr>
    </w:p>
    <w:p w14:paraId="314E70BD" w14:textId="77777777"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14:paraId="2947DE73" w14:textId="77777777" w:rsidR="00071D1C" w:rsidRPr="00521A49" w:rsidRDefault="00071D1C" w:rsidP="00A50CE7">
      <w:pPr>
        <w:widowControl w:val="0"/>
        <w:jc w:val="right"/>
        <w:rPr>
          <w:rFonts w:ascii="GHEA Grapalat" w:hAnsi="GHEA Grapalat"/>
          <w:i/>
        </w:rPr>
      </w:pPr>
      <w:r w:rsidRPr="00521A49">
        <w:rPr>
          <w:rFonts w:ascii="GHEA Grapalat" w:hAnsi="GHEA Grapalat"/>
          <w:i/>
        </w:rPr>
        <w:lastRenderedPageBreak/>
        <w:t>Приложение № 1</w:t>
      </w:r>
    </w:p>
    <w:p w14:paraId="452DA8CF" w14:textId="77777777" w:rsidR="00071D1C" w:rsidRPr="00521A49" w:rsidRDefault="00071D1C" w:rsidP="00A50CE7">
      <w:pPr>
        <w:widowControl w:val="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7C46D5A" w14:textId="77777777" w:rsidR="008F3B5F" w:rsidRPr="00B138F3" w:rsidRDefault="008F3B5F" w:rsidP="00A50CE7">
      <w:pPr>
        <w:widowControl w:val="0"/>
        <w:jc w:val="center"/>
        <w:rPr>
          <w:rFonts w:ascii="GHEA Grapalat" w:hAnsi="GHEA Grapalat"/>
        </w:rPr>
      </w:pPr>
      <w:r w:rsidRPr="00B138F3">
        <w:rPr>
          <w:rFonts w:ascii="GHEA Grapalat" w:hAnsi="GHEA Grapalat"/>
        </w:rPr>
        <w:t>ТЕХНИЧЕСКАЯ ХАРАКТЕРИСТИКА-ГРАФИК ЗАКУПКИ</w:t>
      </w:r>
      <w:r w:rsidRPr="00B138F3">
        <w:rPr>
          <w:rStyle w:val="FootnoteReference"/>
          <w:rFonts w:ascii="GHEA Grapalat" w:hAnsi="GHEA Grapalat"/>
        </w:rPr>
        <w:footnoteReference w:customMarkFollows="1" w:id="11"/>
        <w:t>*</w:t>
      </w:r>
    </w:p>
    <w:p w14:paraId="75A3F6F3" w14:textId="77777777" w:rsidR="008F3B5F" w:rsidRPr="00B138F3" w:rsidRDefault="008F3B5F" w:rsidP="00A50CE7">
      <w:pPr>
        <w:widowControl w:val="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4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155"/>
        <w:gridCol w:w="1559"/>
        <w:gridCol w:w="1612"/>
        <w:gridCol w:w="1467"/>
        <w:gridCol w:w="1085"/>
        <w:gridCol w:w="757"/>
        <w:gridCol w:w="593"/>
        <w:gridCol w:w="850"/>
        <w:gridCol w:w="1098"/>
        <w:gridCol w:w="902"/>
        <w:gridCol w:w="2616"/>
      </w:tblGrid>
      <w:tr w:rsidR="008F3B5F" w:rsidRPr="00B138F3" w14:paraId="44D5B7B1" w14:textId="77777777" w:rsidTr="00A50CE7">
        <w:trPr>
          <w:jc w:val="center"/>
        </w:trPr>
        <w:tc>
          <w:tcPr>
            <w:tcW w:w="14324" w:type="dxa"/>
            <w:gridSpan w:val="12"/>
          </w:tcPr>
          <w:p w14:paraId="2E45BFA4" w14:textId="77777777" w:rsidR="008F3B5F" w:rsidRPr="00B138F3" w:rsidRDefault="008F3B5F" w:rsidP="00A50CE7">
            <w:pPr>
              <w:widowControl w:val="0"/>
              <w:jc w:val="center"/>
              <w:rPr>
                <w:rFonts w:ascii="GHEA Grapalat" w:hAnsi="GHEA Grapalat"/>
                <w:sz w:val="16"/>
                <w:szCs w:val="16"/>
              </w:rPr>
            </w:pPr>
            <w:r w:rsidRPr="00B138F3">
              <w:rPr>
                <w:rFonts w:ascii="GHEA Grapalat" w:hAnsi="GHEA Grapalat"/>
                <w:sz w:val="16"/>
                <w:szCs w:val="16"/>
              </w:rPr>
              <w:t>Товар</w:t>
            </w:r>
          </w:p>
        </w:tc>
      </w:tr>
      <w:tr w:rsidR="008F3B5F" w:rsidRPr="00B138F3" w14:paraId="69D45F55" w14:textId="77777777" w:rsidTr="00A50CE7">
        <w:trPr>
          <w:trHeight w:val="219"/>
          <w:jc w:val="center"/>
        </w:trPr>
        <w:tc>
          <w:tcPr>
            <w:tcW w:w="630" w:type="dxa"/>
            <w:vMerge w:val="restart"/>
            <w:vAlign w:val="center"/>
          </w:tcPr>
          <w:p w14:paraId="55F4D538" w14:textId="77777777" w:rsidR="008F3B5F" w:rsidRPr="00B138F3" w:rsidRDefault="008F3B5F" w:rsidP="00A50CE7">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155" w:type="dxa"/>
            <w:vMerge w:val="restart"/>
            <w:vAlign w:val="center"/>
          </w:tcPr>
          <w:p w14:paraId="2CA4AFF8" w14:textId="77777777" w:rsidR="008F3B5F" w:rsidRPr="00B138F3" w:rsidRDefault="008F3B5F" w:rsidP="00A50CE7">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44FF82C7" w14:textId="77777777" w:rsidR="008F3B5F" w:rsidRPr="00B138F3" w:rsidRDefault="008F3B5F" w:rsidP="00A50CE7">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612" w:type="dxa"/>
            <w:vMerge w:val="restart"/>
            <w:vAlign w:val="center"/>
          </w:tcPr>
          <w:p w14:paraId="1948E34A" w14:textId="77777777" w:rsidR="008F3B5F" w:rsidRPr="00B138F3" w:rsidRDefault="008F3B5F" w:rsidP="00A50CE7">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Pr>
                <w:rFonts w:ascii="GHEA Grapalat" w:hAnsi="GHEA Grapalat"/>
                <w:sz w:val="16"/>
                <w:szCs w:val="16"/>
              </w:rPr>
              <w:t>фирменное наименование, модель</w:t>
            </w:r>
            <w:r>
              <w:rPr>
                <w:rFonts w:ascii="GHEA Grapalat" w:hAnsi="GHEA Grapalat"/>
                <w:sz w:val="16"/>
                <w:szCs w:val="16"/>
                <w:lang w:val="hy-AM"/>
              </w:rPr>
              <w:t xml:space="preserve"> </w:t>
            </w:r>
            <w:r w:rsidRPr="00B138F3">
              <w:rPr>
                <w:rFonts w:ascii="GHEA Grapalat" w:hAnsi="GHEA Grapalat"/>
                <w:sz w:val="16"/>
                <w:szCs w:val="16"/>
              </w:rPr>
              <w:t xml:space="preserve">и наименование производителя </w:t>
            </w:r>
            <w:r>
              <w:rPr>
                <w:rStyle w:val="FootnoteReference"/>
                <w:rFonts w:ascii="GHEA Grapalat" w:hAnsi="GHEA Grapalat"/>
                <w:sz w:val="16"/>
                <w:szCs w:val="16"/>
              </w:rPr>
              <w:footnoteReference w:customMarkFollows="1" w:id="12"/>
              <w:t>**</w:t>
            </w:r>
          </w:p>
        </w:tc>
        <w:tc>
          <w:tcPr>
            <w:tcW w:w="1467" w:type="dxa"/>
            <w:vMerge w:val="restart"/>
            <w:vAlign w:val="center"/>
          </w:tcPr>
          <w:p w14:paraId="1C443CF1" w14:textId="77777777" w:rsidR="008F3B5F" w:rsidRPr="00B138F3" w:rsidRDefault="008F3B5F" w:rsidP="00A50CE7">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00E29FBA" w14:textId="77777777" w:rsidR="008F3B5F" w:rsidRPr="00B138F3" w:rsidRDefault="008F3B5F" w:rsidP="00A50CE7">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757" w:type="dxa"/>
            <w:vMerge w:val="restart"/>
            <w:vAlign w:val="center"/>
          </w:tcPr>
          <w:p w14:paraId="11166290" w14:textId="77777777" w:rsidR="008F3B5F" w:rsidRPr="00B138F3" w:rsidRDefault="008F3B5F" w:rsidP="00A50CE7">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593" w:type="dxa"/>
            <w:vMerge w:val="restart"/>
            <w:vAlign w:val="center"/>
          </w:tcPr>
          <w:p w14:paraId="22CFE670" w14:textId="77777777" w:rsidR="008F3B5F" w:rsidRPr="00B138F3" w:rsidRDefault="008F3B5F" w:rsidP="00A50CE7">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50" w:type="dxa"/>
            <w:vMerge w:val="restart"/>
            <w:vAlign w:val="center"/>
          </w:tcPr>
          <w:p w14:paraId="1CC8178A" w14:textId="77777777" w:rsidR="008F3B5F" w:rsidRPr="00B138F3" w:rsidRDefault="008F3B5F" w:rsidP="00A50CE7">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4616" w:type="dxa"/>
            <w:gridSpan w:val="3"/>
            <w:vAlign w:val="center"/>
          </w:tcPr>
          <w:p w14:paraId="433BD7D8" w14:textId="77777777" w:rsidR="008F3B5F" w:rsidRPr="00B138F3" w:rsidRDefault="008F3B5F" w:rsidP="00A50CE7">
            <w:pPr>
              <w:widowControl w:val="0"/>
              <w:jc w:val="center"/>
              <w:rPr>
                <w:rFonts w:ascii="GHEA Grapalat" w:hAnsi="GHEA Grapalat"/>
                <w:sz w:val="16"/>
                <w:szCs w:val="16"/>
              </w:rPr>
            </w:pPr>
            <w:r w:rsidRPr="00B138F3">
              <w:rPr>
                <w:rFonts w:ascii="GHEA Grapalat" w:hAnsi="GHEA Grapalat"/>
                <w:sz w:val="16"/>
                <w:szCs w:val="16"/>
              </w:rPr>
              <w:t>поставки</w:t>
            </w:r>
          </w:p>
        </w:tc>
      </w:tr>
      <w:tr w:rsidR="008F3B5F" w:rsidRPr="00B138F3" w14:paraId="3C1542C8" w14:textId="77777777" w:rsidTr="00A50CE7">
        <w:trPr>
          <w:trHeight w:val="445"/>
          <w:jc w:val="center"/>
        </w:trPr>
        <w:tc>
          <w:tcPr>
            <w:tcW w:w="630" w:type="dxa"/>
            <w:vMerge/>
            <w:vAlign w:val="center"/>
          </w:tcPr>
          <w:p w14:paraId="135A2A94" w14:textId="77777777" w:rsidR="008F3B5F" w:rsidRPr="00B138F3" w:rsidRDefault="008F3B5F" w:rsidP="00A50CE7">
            <w:pPr>
              <w:widowControl w:val="0"/>
              <w:jc w:val="center"/>
              <w:rPr>
                <w:rFonts w:ascii="GHEA Grapalat" w:hAnsi="GHEA Grapalat"/>
                <w:sz w:val="16"/>
                <w:szCs w:val="16"/>
              </w:rPr>
            </w:pPr>
          </w:p>
        </w:tc>
        <w:tc>
          <w:tcPr>
            <w:tcW w:w="1155" w:type="dxa"/>
            <w:vMerge/>
            <w:vAlign w:val="center"/>
          </w:tcPr>
          <w:p w14:paraId="05203C6C" w14:textId="77777777" w:rsidR="008F3B5F" w:rsidRPr="00B138F3" w:rsidRDefault="008F3B5F" w:rsidP="00A50CE7">
            <w:pPr>
              <w:widowControl w:val="0"/>
              <w:jc w:val="center"/>
              <w:rPr>
                <w:rFonts w:ascii="GHEA Grapalat" w:hAnsi="GHEA Grapalat"/>
                <w:sz w:val="16"/>
                <w:szCs w:val="16"/>
              </w:rPr>
            </w:pPr>
          </w:p>
        </w:tc>
        <w:tc>
          <w:tcPr>
            <w:tcW w:w="1559" w:type="dxa"/>
            <w:vMerge/>
            <w:vAlign w:val="center"/>
          </w:tcPr>
          <w:p w14:paraId="40BAA7BE" w14:textId="77777777" w:rsidR="008F3B5F" w:rsidRPr="00B138F3" w:rsidRDefault="008F3B5F" w:rsidP="00A50CE7">
            <w:pPr>
              <w:widowControl w:val="0"/>
              <w:jc w:val="center"/>
              <w:rPr>
                <w:rFonts w:ascii="GHEA Grapalat" w:hAnsi="GHEA Grapalat"/>
                <w:sz w:val="16"/>
                <w:szCs w:val="16"/>
              </w:rPr>
            </w:pPr>
          </w:p>
        </w:tc>
        <w:tc>
          <w:tcPr>
            <w:tcW w:w="1612" w:type="dxa"/>
            <w:vMerge/>
            <w:vAlign w:val="center"/>
          </w:tcPr>
          <w:p w14:paraId="53C1F9D1" w14:textId="77777777" w:rsidR="008F3B5F" w:rsidRPr="00B138F3" w:rsidRDefault="008F3B5F" w:rsidP="00A50CE7">
            <w:pPr>
              <w:widowControl w:val="0"/>
              <w:jc w:val="center"/>
              <w:rPr>
                <w:rFonts w:ascii="GHEA Grapalat" w:hAnsi="GHEA Grapalat"/>
                <w:sz w:val="16"/>
                <w:szCs w:val="16"/>
              </w:rPr>
            </w:pPr>
          </w:p>
        </w:tc>
        <w:tc>
          <w:tcPr>
            <w:tcW w:w="1467" w:type="dxa"/>
            <w:vMerge/>
            <w:vAlign w:val="center"/>
          </w:tcPr>
          <w:p w14:paraId="53999FF1" w14:textId="77777777" w:rsidR="008F3B5F" w:rsidRPr="00B138F3" w:rsidRDefault="008F3B5F" w:rsidP="00A50CE7">
            <w:pPr>
              <w:widowControl w:val="0"/>
              <w:jc w:val="center"/>
              <w:rPr>
                <w:rFonts w:ascii="GHEA Grapalat" w:hAnsi="GHEA Grapalat"/>
                <w:sz w:val="16"/>
                <w:szCs w:val="16"/>
              </w:rPr>
            </w:pPr>
          </w:p>
        </w:tc>
        <w:tc>
          <w:tcPr>
            <w:tcW w:w="1085" w:type="dxa"/>
            <w:vMerge/>
            <w:vAlign w:val="center"/>
          </w:tcPr>
          <w:p w14:paraId="4799B24C" w14:textId="77777777" w:rsidR="008F3B5F" w:rsidRPr="00B138F3" w:rsidRDefault="008F3B5F" w:rsidP="00A50CE7">
            <w:pPr>
              <w:widowControl w:val="0"/>
              <w:jc w:val="center"/>
              <w:rPr>
                <w:rFonts w:ascii="GHEA Grapalat" w:hAnsi="GHEA Grapalat"/>
                <w:sz w:val="16"/>
                <w:szCs w:val="16"/>
              </w:rPr>
            </w:pPr>
          </w:p>
        </w:tc>
        <w:tc>
          <w:tcPr>
            <w:tcW w:w="757" w:type="dxa"/>
            <w:vMerge/>
            <w:vAlign w:val="center"/>
          </w:tcPr>
          <w:p w14:paraId="6E59EDF7" w14:textId="77777777" w:rsidR="008F3B5F" w:rsidRPr="00B138F3" w:rsidRDefault="008F3B5F" w:rsidP="00A50CE7">
            <w:pPr>
              <w:widowControl w:val="0"/>
              <w:jc w:val="center"/>
              <w:rPr>
                <w:rFonts w:ascii="GHEA Grapalat" w:hAnsi="GHEA Grapalat"/>
                <w:sz w:val="16"/>
                <w:szCs w:val="16"/>
              </w:rPr>
            </w:pPr>
          </w:p>
        </w:tc>
        <w:tc>
          <w:tcPr>
            <w:tcW w:w="593" w:type="dxa"/>
            <w:vMerge/>
            <w:vAlign w:val="center"/>
          </w:tcPr>
          <w:p w14:paraId="0B0B0D34" w14:textId="77777777" w:rsidR="008F3B5F" w:rsidRPr="00B138F3" w:rsidRDefault="008F3B5F" w:rsidP="00A50CE7">
            <w:pPr>
              <w:widowControl w:val="0"/>
              <w:jc w:val="center"/>
              <w:rPr>
                <w:rFonts w:ascii="GHEA Grapalat" w:hAnsi="GHEA Grapalat"/>
                <w:sz w:val="16"/>
                <w:szCs w:val="16"/>
              </w:rPr>
            </w:pPr>
          </w:p>
        </w:tc>
        <w:tc>
          <w:tcPr>
            <w:tcW w:w="850" w:type="dxa"/>
            <w:vMerge/>
            <w:vAlign w:val="center"/>
          </w:tcPr>
          <w:p w14:paraId="420629BB" w14:textId="77777777" w:rsidR="008F3B5F" w:rsidRPr="00B138F3" w:rsidRDefault="008F3B5F" w:rsidP="00A50CE7">
            <w:pPr>
              <w:widowControl w:val="0"/>
              <w:jc w:val="center"/>
              <w:rPr>
                <w:rFonts w:ascii="GHEA Grapalat" w:hAnsi="GHEA Grapalat"/>
                <w:sz w:val="16"/>
                <w:szCs w:val="16"/>
              </w:rPr>
            </w:pPr>
          </w:p>
        </w:tc>
        <w:tc>
          <w:tcPr>
            <w:tcW w:w="1098" w:type="dxa"/>
            <w:vAlign w:val="center"/>
          </w:tcPr>
          <w:p w14:paraId="017BBA5D" w14:textId="77777777" w:rsidR="008F3B5F" w:rsidRPr="00B138F3" w:rsidRDefault="008F3B5F" w:rsidP="00A50CE7">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902" w:type="dxa"/>
            <w:vAlign w:val="center"/>
          </w:tcPr>
          <w:p w14:paraId="02A92395" w14:textId="77777777" w:rsidR="008F3B5F" w:rsidRPr="00B138F3" w:rsidRDefault="008F3B5F" w:rsidP="00A50CE7">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2616" w:type="dxa"/>
            <w:vAlign w:val="center"/>
          </w:tcPr>
          <w:p w14:paraId="2DC6BB89" w14:textId="77777777" w:rsidR="008F3B5F" w:rsidRPr="00B138F3" w:rsidRDefault="008F3B5F" w:rsidP="00A50CE7">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r w:rsidRPr="00B138F3">
              <w:rPr>
                <w:rStyle w:val="FootnoteReference"/>
                <w:rFonts w:ascii="GHEA Grapalat" w:hAnsi="GHEA Grapalat"/>
                <w:sz w:val="16"/>
                <w:szCs w:val="16"/>
              </w:rPr>
              <w:footnoteReference w:customMarkFollows="1" w:id="13"/>
              <w:t>***</w:t>
            </w:r>
          </w:p>
        </w:tc>
      </w:tr>
      <w:tr w:rsidR="00EE6490" w:rsidRPr="00B138F3" w14:paraId="2F8C05BE" w14:textId="77777777" w:rsidTr="00A50CE7">
        <w:trPr>
          <w:trHeight w:val="413"/>
          <w:jc w:val="center"/>
        </w:trPr>
        <w:tc>
          <w:tcPr>
            <w:tcW w:w="630" w:type="dxa"/>
            <w:vAlign w:val="center"/>
          </w:tcPr>
          <w:p w14:paraId="16AFD334" w14:textId="1721C42F" w:rsidR="00EE6490" w:rsidRPr="00EE6490" w:rsidRDefault="00EE6490" w:rsidP="00A50CE7">
            <w:pPr>
              <w:widowControl w:val="0"/>
              <w:jc w:val="center"/>
              <w:rPr>
                <w:rFonts w:ascii="GHEA Grapalat" w:hAnsi="GHEA Grapalat" w:cs="Calibri"/>
                <w:sz w:val="18"/>
                <w:szCs w:val="18"/>
              </w:rPr>
            </w:pPr>
            <w:r w:rsidRPr="00EE6490">
              <w:rPr>
                <w:rFonts w:ascii="GHEA Grapalat" w:hAnsi="GHEA Grapalat" w:cs="Calibri"/>
                <w:sz w:val="18"/>
                <w:szCs w:val="18"/>
              </w:rPr>
              <w:t>1</w:t>
            </w:r>
          </w:p>
        </w:tc>
        <w:tc>
          <w:tcPr>
            <w:tcW w:w="1155" w:type="dxa"/>
            <w:vAlign w:val="center"/>
          </w:tcPr>
          <w:p w14:paraId="72463A45" w14:textId="1143F9D5" w:rsidR="00EE6490" w:rsidRPr="00EE6490" w:rsidRDefault="00EE6490" w:rsidP="00A50CE7">
            <w:pPr>
              <w:widowControl w:val="0"/>
              <w:jc w:val="center"/>
              <w:rPr>
                <w:rFonts w:ascii="GHEA Grapalat" w:hAnsi="GHEA Grapalat" w:cs="Calibri"/>
                <w:sz w:val="18"/>
                <w:szCs w:val="18"/>
              </w:rPr>
            </w:pPr>
            <w:r w:rsidRPr="004A0507">
              <w:rPr>
                <w:rFonts w:ascii="GHEA Grapalat" w:hAnsi="GHEA Grapalat" w:cs="Calibri"/>
                <w:sz w:val="18"/>
                <w:szCs w:val="18"/>
              </w:rPr>
              <w:t>33651268</w:t>
            </w:r>
          </w:p>
        </w:tc>
        <w:tc>
          <w:tcPr>
            <w:tcW w:w="1559" w:type="dxa"/>
            <w:vAlign w:val="center"/>
          </w:tcPr>
          <w:p w14:paraId="0B3654BE" w14:textId="5A1011BE" w:rsidR="00EE6490" w:rsidRPr="00EE6490" w:rsidRDefault="00EE6490" w:rsidP="00A50CE7">
            <w:pPr>
              <w:widowControl w:val="0"/>
              <w:jc w:val="center"/>
              <w:rPr>
                <w:rFonts w:ascii="GHEA Grapalat" w:hAnsi="GHEA Grapalat" w:cs="Calibri"/>
                <w:sz w:val="18"/>
                <w:szCs w:val="18"/>
              </w:rPr>
            </w:pPr>
            <w:r w:rsidRPr="00EE6490">
              <w:rPr>
                <w:rFonts w:ascii="GHEA Grapalat" w:hAnsi="GHEA Grapalat" w:cs="Calibri"/>
                <w:sz w:val="18"/>
                <w:szCs w:val="18"/>
              </w:rPr>
              <w:t>Вакцина против ветряной оспы</w:t>
            </w:r>
          </w:p>
        </w:tc>
        <w:tc>
          <w:tcPr>
            <w:tcW w:w="1612" w:type="dxa"/>
            <w:vAlign w:val="center"/>
          </w:tcPr>
          <w:p w14:paraId="3E5DB140" w14:textId="77777777" w:rsidR="00EE6490" w:rsidRPr="00EE6490" w:rsidRDefault="00EE6490" w:rsidP="00A50CE7">
            <w:pPr>
              <w:widowControl w:val="0"/>
              <w:jc w:val="center"/>
              <w:rPr>
                <w:rFonts w:ascii="GHEA Grapalat" w:hAnsi="GHEA Grapalat" w:cs="Calibri"/>
                <w:sz w:val="18"/>
                <w:szCs w:val="18"/>
              </w:rPr>
            </w:pPr>
          </w:p>
        </w:tc>
        <w:tc>
          <w:tcPr>
            <w:tcW w:w="1467" w:type="dxa"/>
            <w:vAlign w:val="center"/>
          </w:tcPr>
          <w:p w14:paraId="2B65AEE1" w14:textId="0600ADA9" w:rsidR="00EE6490" w:rsidRPr="00EE6490" w:rsidRDefault="00EE6490" w:rsidP="00A50CE7">
            <w:pPr>
              <w:widowControl w:val="0"/>
              <w:jc w:val="center"/>
              <w:rPr>
                <w:rFonts w:ascii="GHEA Grapalat" w:hAnsi="GHEA Grapalat" w:cs="Calibri"/>
                <w:sz w:val="18"/>
                <w:szCs w:val="18"/>
              </w:rPr>
            </w:pPr>
            <w:r w:rsidRPr="00EE6490">
              <w:rPr>
                <w:rFonts w:ascii="GHEA Grapalat" w:hAnsi="GHEA Grapalat" w:cs="Calibri"/>
                <w:sz w:val="18"/>
                <w:szCs w:val="18"/>
              </w:rPr>
              <w:t>Представлено ниже</w:t>
            </w:r>
          </w:p>
        </w:tc>
        <w:tc>
          <w:tcPr>
            <w:tcW w:w="1085" w:type="dxa"/>
            <w:vAlign w:val="center"/>
          </w:tcPr>
          <w:p w14:paraId="76F2C447" w14:textId="619B4865" w:rsidR="00EE6490" w:rsidRPr="00EE6490" w:rsidRDefault="00EE6490" w:rsidP="00A50CE7">
            <w:pPr>
              <w:widowControl w:val="0"/>
              <w:jc w:val="center"/>
              <w:rPr>
                <w:rFonts w:ascii="GHEA Grapalat" w:hAnsi="GHEA Grapalat" w:cs="Calibri"/>
                <w:sz w:val="18"/>
                <w:szCs w:val="18"/>
              </w:rPr>
            </w:pPr>
            <w:r w:rsidRPr="00EE6490">
              <w:rPr>
                <w:rFonts w:ascii="GHEA Grapalat" w:hAnsi="GHEA Grapalat" w:cs="Calibri"/>
                <w:sz w:val="18"/>
                <w:szCs w:val="18"/>
              </w:rPr>
              <w:t>штук</w:t>
            </w:r>
          </w:p>
        </w:tc>
        <w:tc>
          <w:tcPr>
            <w:tcW w:w="757" w:type="dxa"/>
            <w:vAlign w:val="center"/>
          </w:tcPr>
          <w:p w14:paraId="5A60D020" w14:textId="77777777" w:rsidR="00EE6490" w:rsidRPr="00EE6490" w:rsidRDefault="00EE6490" w:rsidP="00A50CE7">
            <w:pPr>
              <w:widowControl w:val="0"/>
              <w:jc w:val="center"/>
              <w:rPr>
                <w:rFonts w:ascii="GHEA Grapalat" w:hAnsi="GHEA Grapalat" w:cs="Calibri"/>
                <w:sz w:val="18"/>
                <w:szCs w:val="18"/>
              </w:rPr>
            </w:pPr>
          </w:p>
        </w:tc>
        <w:tc>
          <w:tcPr>
            <w:tcW w:w="593" w:type="dxa"/>
            <w:vAlign w:val="center"/>
          </w:tcPr>
          <w:p w14:paraId="4F1D5109" w14:textId="77777777" w:rsidR="00EE6490" w:rsidRPr="00EE6490" w:rsidRDefault="00EE6490" w:rsidP="00A50CE7">
            <w:pPr>
              <w:widowControl w:val="0"/>
              <w:jc w:val="center"/>
              <w:rPr>
                <w:rFonts w:ascii="GHEA Grapalat" w:hAnsi="GHEA Grapalat" w:cs="Calibri"/>
                <w:sz w:val="18"/>
                <w:szCs w:val="18"/>
              </w:rPr>
            </w:pPr>
          </w:p>
        </w:tc>
        <w:tc>
          <w:tcPr>
            <w:tcW w:w="850" w:type="dxa"/>
            <w:vAlign w:val="center"/>
          </w:tcPr>
          <w:p w14:paraId="32BAB850" w14:textId="24A269E8" w:rsidR="00EE6490" w:rsidRPr="00EE6490" w:rsidRDefault="00EE6490" w:rsidP="00A50CE7">
            <w:pPr>
              <w:widowControl w:val="0"/>
              <w:jc w:val="center"/>
              <w:rPr>
                <w:rFonts w:ascii="GHEA Grapalat" w:hAnsi="GHEA Grapalat" w:cs="Calibri"/>
                <w:sz w:val="18"/>
                <w:szCs w:val="18"/>
              </w:rPr>
            </w:pPr>
            <w:r w:rsidRPr="00EE6490">
              <w:rPr>
                <w:rFonts w:ascii="GHEA Grapalat" w:hAnsi="GHEA Grapalat" w:cs="Calibri"/>
                <w:sz w:val="18"/>
                <w:szCs w:val="18"/>
              </w:rPr>
              <w:t>26</w:t>
            </w:r>
            <w:r w:rsidR="00A50CE7">
              <w:rPr>
                <w:rFonts w:ascii="GHEA Grapalat" w:hAnsi="GHEA Grapalat" w:cs="Calibri"/>
                <w:sz w:val="18"/>
                <w:szCs w:val="18"/>
              </w:rPr>
              <w:t xml:space="preserve"> </w:t>
            </w:r>
            <w:r w:rsidRPr="00EE6490">
              <w:rPr>
                <w:rFonts w:ascii="GHEA Grapalat" w:hAnsi="GHEA Grapalat" w:cs="Calibri"/>
                <w:sz w:val="18"/>
                <w:szCs w:val="18"/>
              </w:rPr>
              <w:t>000</w:t>
            </w:r>
          </w:p>
        </w:tc>
        <w:tc>
          <w:tcPr>
            <w:tcW w:w="1098" w:type="dxa"/>
            <w:vAlign w:val="center"/>
          </w:tcPr>
          <w:p w14:paraId="403D9A12" w14:textId="05C5A4C7" w:rsidR="00EE6490" w:rsidRPr="00EE6490" w:rsidRDefault="00EE6490" w:rsidP="00A50CE7">
            <w:pPr>
              <w:widowControl w:val="0"/>
              <w:jc w:val="center"/>
              <w:rPr>
                <w:rFonts w:ascii="GHEA Grapalat" w:hAnsi="GHEA Grapalat" w:cs="Calibri"/>
                <w:sz w:val="18"/>
                <w:szCs w:val="18"/>
              </w:rPr>
            </w:pPr>
            <w:proofErr w:type="spellStart"/>
            <w:r w:rsidRPr="00EE6490">
              <w:rPr>
                <w:rFonts w:ascii="GHEA Grapalat" w:hAnsi="GHEA Grapalat" w:cs="Calibri"/>
                <w:sz w:val="18"/>
                <w:szCs w:val="18"/>
              </w:rPr>
              <w:t>г.Ереван</w:t>
            </w:r>
            <w:proofErr w:type="spellEnd"/>
            <w:r w:rsidR="00A50CE7">
              <w:rPr>
                <w:rFonts w:ascii="GHEA Grapalat" w:hAnsi="GHEA Grapalat" w:cs="Calibri"/>
                <w:sz w:val="18"/>
                <w:szCs w:val="18"/>
              </w:rPr>
              <w:t>,</w:t>
            </w:r>
            <w:r w:rsidRPr="00EE6490">
              <w:rPr>
                <w:rFonts w:ascii="GHEA Grapalat" w:hAnsi="GHEA Grapalat" w:cs="Calibri"/>
                <w:sz w:val="18"/>
                <w:szCs w:val="18"/>
              </w:rPr>
              <w:t xml:space="preserve"> Давида </w:t>
            </w:r>
            <w:proofErr w:type="spellStart"/>
            <w:r w:rsidRPr="00EE6490">
              <w:rPr>
                <w:rFonts w:ascii="GHEA Grapalat" w:hAnsi="GHEA Grapalat" w:cs="Calibri"/>
                <w:sz w:val="18"/>
                <w:szCs w:val="18"/>
              </w:rPr>
              <w:t>Маляна</w:t>
            </w:r>
            <w:proofErr w:type="spellEnd"/>
            <w:r w:rsidRPr="00EE6490">
              <w:rPr>
                <w:rFonts w:ascii="GHEA Grapalat" w:hAnsi="GHEA Grapalat" w:cs="Calibri"/>
                <w:sz w:val="18"/>
                <w:szCs w:val="18"/>
              </w:rPr>
              <w:t xml:space="preserve"> 37</w:t>
            </w:r>
          </w:p>
        </w:tc>
        <w:tc>
          <w:tcPr>
            <w:tcW w:w="902" w:type="dxa"/>
            <w:vAlign w:val="center"/>
          </w:tcPr>
          <w:p w14:paraId="164C898C" w14:textId="1AF749F8" w:rsidR="00EE6490" w:rsidRPr="00EE6490" w:rsidRDefault="00EE6490" w:rsidP="00A50CE7">
            <w:pPr>
              <w:widowControl w:val="0"/>
              <w:jc w:val="center"/>
              <w:rPr>
                <w:rFonts w:ascii="GHEA Grapalat" w:hAnsi="GHEA Grapalat" w:cs="Calibri"/>
                <w:sz w:val="18"/>
                <w:szCs w:val="18"/>
              </w:rPr>
            </w:pPr>
            <w:r w:rsidRPr="00EE6490">
              <w:rPr>
                <w:rFonts w:ascii="GHEA Grapalat" w:hAnsi="GHEA Grapalat" w:cs="Calibri"/>
                <w:sz w:val="18"/>
                <w:szCs w:val="18"/>
              </w:rPr>
              <w:t>26 000</w:t>
            </w:r>
          </w:p>
        </w:tc>
        <w:tc>
          <w:tcPr>
            <w:tcW w:w="2616" w:type="dxa"/>
            <w:vAlign w:val="center"/>
          </w:tcPr>
          <w:p w14:paraId="11456DA5" w14:textId="46E66907" w:rsidR="00EE6490" w:rsidRPr="00EE6490" w:rsidRDefault="00EE6490" w:rsidP="00A50CE7">
            <w:pPr>
              <w:widowControl w:val="0"/>
              <w:jc w:val="center"/>
              <w:rPr>
                <w:rFonts w:ascii="GHEA Grapalat" w:hAnsi="GHEA Grapalat" w:cs="Calibri"/>
                <w:sz w:val="18"/>
                <w:szCs w:val="18"/>
              </w:rPr>
            </w:pPr>
            <w:r w:rsidRPr="00EE6490">
              <w:rPr>
                <w:rFonts w:ascii="GHEA Grapalat" w:hAnsi="GHEA Grapalat" w:cs="Calibri"/>
                <w:sz w:val="18"/>
                <w:szCs w:val="18"/>
              </w:rPr>
              <w:t>30 календарный день со дня вступления в силу соглашения о выделении финансовых средств между сторонами</w:t>
            </w:r>
          </w:p>
        </w:tc>
      </w:tr>
      <w:tr w:rsidR="00ED742D" w:rsidRPr="00B138F3" w14:paraId="6BFE3BE3" w14:textId="77777777" w:rsidTr="00A50CE7">
        <w:trPr>
          <w:trHeight w:val="246"/>
          <w:jc w:val="center"/>
        </w:trPr>
        <w:tc>
          <w:tcPr>
            <w:tcW w:w="14324" w:type="dxa"/>
            <w:gridSpan w:val="12"/>
          </w:tcPr>
          <w:p w14:paraId="76B87582" w14:textId="58A8B9BF" w:rsidR="00ED742D" w:rsidRPr="008C1507" w:rsidRDefault="00ED742D" w:rsidP="008C1507">
            <w:pPr>
              <w:widowControl w:val="0"/>
              <w:jc w:val="center"/>
              <w:rPr>
                <w:rFonts w:ascii="GHEA Grapalat" w:hAnsi="GHEA Grapalat"/>
                <w:sz w:val="18"/>
                <w:szCs w:val="18"/>
              </w:rPr>
            </w:pPr>
            <w:r w:rsidRPr="008C1507">
              <w:rPr>
                <w:rFonts w:ascii="GHEA Grapalat" w:hAnsi="GHEA Grapalat"/>
                <w:sz w:val="18"/>
                <w:szCs w:val="18"/>
              </w:rPr>
              <w:t>ТЕХНИЧЕСКАЯ ХАРАКТЕРИСТИКА</w:t>
            </w:r>
          </w:p>
          <w:p w14:paraId="0CC5257F" w14:textId="77777777" w:rsidR="008C1507" w:rsidRPr="00DD7AEF" w:rsidRDefault="008C1507" w:rsidP="008C1507">
            <w:pPr>
              <w:rPr>
                <w:rFonts w:cs="Calibri"/>
                <w:color w:val="000000"/>
                <w:sz w:val="20"/>
              </w:rPr>
            </w:pPr>
            <w:r w:rsidRPr="008462A4">
              <w:rPr>
                <w:rFonts w:cs="Calibri"/>
                <w:color w:val="000000"/>
                <w:sz w:val="20"/>
                <w:lang w:val="hy-AM"/>
              </w:rPr>
              <w:t xml:space="preserve">Каждый </w:t>
            </w:r>
            <w:r w:rsidRPr="00DD7AEF">
              <w:rPr>
                <w:rFonts w:cs="Calibri"/>
                <w:color w:val="000000"/>
                <w:sz w:val="20"/>
                <w:lang w:val="hy-AM"/>
              </w:rPr>
              <w:t xml:space="preserve">флакон/ампула или шприц-тюбик с иглой или без игла, </w:t>
            </w:r>
            <w:r>
              <w:rPr>
                <w:rFonts w:cs="Calibri"/>
                <w:color w:val="000000"/>
                <w:sz w:val="20"/>
                <w:lang w:val="hy-AM"/>
              </w:rPr>
              <w:t xml:space="preserve"> </w:t>
            </w:r>
            <w:r w:rsidRPr="00442954">
              <w:rPr>
                <w:rFonts w:cs="Calibri"/>
                <w:color w:val="000000"/>
                <w:sz w:val="20"/>
                <w:lang w:val="hy-AM"/>
              </w:rPr>
              <w:t>содержит 1 дозу вакцины, вместе с растворителем, живая аттенуированная /Ока штамм/, предназначен для детей и взпослых. Наличие</w:t>
            </w:r>
            <w:r w:rsidRPr="00DD7AEF">
              <w:rPr>
                <w:rFonts w:cs="Calibri"/>
                <w:color w:val="000000"/>
                <w:sz w:val="20"/>
                <w:lang w:val="hy-AM"/>
              </w:rPr>
              <w:t xml:space="preserve"> с импортируемой партией  датчиков, фиксирующих температурный режим при транспортировке, с меткой «стекло», обеспечение во время перевозки температурного режима от +2 до +8</w:t>
            </w:r>
            <w:r w:rsidRPr="00DD7AEF">
              <w:rPr>
                <w:rFonts w:cs="Calibri"/>
                <w:color w:val="000000"/>
                <w:sz w:val="20"/>
                <w:vertAlign w:val="superscript"/>
                <w:lang w:val="hy-AM"/>
              </w:rPr>
              <w:t>о</w:t>
            </w:r>
            <w:r w:rsidRPr="00DD7AEF">
              <w:rPr>
                <w:rFonts w:cs="Calibri"/>
                <w:color w:val="000000"/>
                <w:sz w:val="20"/>
                <w:lang w:val="hy-AM"/>
              </w:rPr>
              <w:t>C. Наличие лицензии преквалификации ВОЗ</w:t>
            </w:r>
            <w:r w:rsidRPr="00DD7AEF">
              <w:rPr>
                <w:rFonts w:cs="Calibri"/>
                <w:color w:val="000000"/>
                <w:sz w:val="20"/>
              </w:rPr>
              <w:t xml:space="preserve"> и/или</w:t>
            </w:r>
            <w:r w:rsidRPr="00DD7AEF">
              <w:rPr>
                <w:rFonts w:cs="Calibri"/>
                <w:color w:val="000000"/>
                <w:sz w:val="20"/>
                <w:lang w:val="hy-AM"/>
              </w:rPr>
              <w:t xml:space="preserve"> регистрации Европейского агенства лекарств</w:t>
            </w:r>
            <w:r w:rsidRPr="00DD7AEF">
              <w:rPr>
                <w:rFonts w:cs="Calibri"/>
                <w:color w:val="000000"/>
                <w:sz w:val="20"/>
              </w:rPr>
              <w:t>.</w:t>
            </w:r>
            <w:r w:rsidRPr="00DD7AEF">
              <w:rPr>
                <w:rFonts w:cs="Calibri"/>
                <w:color w:val="000000"/>
                <w:sz w:val="20"/>
                <w:lang w:val="hy-AM"/>
              </w:rPr>
              <w:t xml:space="preserve"> Поставка вакцин со следующей документацией. Поставка вакцины с наличием следующих документов: авианакладная (AWB), счет-фактура, упаковочный лист (Packing list), наличие сертификата качества каждо</w:t>
            </w:r>
            <w:r w:rsidRPr="00DD7AEF">
              <w:rPr>
                <w:rFonts w:cs="Calibri"/>
                <w:color w:val="000000"/>
                <w:sz w:val="20"/>
              </w:rPr>
              <w:t>й</w:t>
            </w:r>
            <w:r w:rsidRPr="00DD7AEF">
              <w:rPr>
                <w:rFonts w:cs="Calibri"/>
                <w:color w:val="000000"/>
                <w:sz w:val="20"/>
                <w:lang w:val="hy-AM"/>
              </w:rPr>
              <w:t xml:space="preserve"> партии</w:t>
            </w:r>
            <w:r w:rsidRPr="00DD7AEF">
              <w:rPr>
                <w:rFonts w:cs="Calibri"/>
                <w:color w:val="000000"/>
                <w:sz w:val="20"/>
              </w:rPr>
              <w:t xml:space="preserve">, </w:t>
            </w:r>
            <w:r w:rsidRPr="00DD7AEF">
              <w:rPr>
                <w:rFonts w:cs="Calibri"/>
                <w:color w:val="000000"/>
                <w:sz w:val="20"/>
                <w:lang w:val="hy-AM"/>
              </w:rPr>
              <w:t>свидетельство о выпуске партии (Lot Release Certificate) со стороны регулирующего органа (NRA или НРО)</w:t>
            </w:r>
            <w:r w:rsidRPr="00DD7AEF">
              <w:t xml:space="preserve"> </w:t>
            </w:r>
            <w:r w:rsidRPr="00DD7AEF">
              <w:rPr>
                <w:rFonts w:cs="Calibri"/>
                <w:color w:val="000000"/>
                <w:sz w:val="20"/>
                <w:lang w:val="hy-AM"/>
              </w:rPr>
              <w:t xml:space="preserve">страны-производителя. Для предоставления сертификата импорта регистрация вакцины не обязательна. </w:t>
            </w:r>
          </w:p>
          <w:p w14:paraId="023C2486" w14:textId="77777777" w:rsidR="008C1507" w:rsidRPr="00DD7AEF" w:rsidRDefault="008C1507" w:rsidP="008C1507">
            <w:pPr>
              <w:rPr>
                <w:rFonts w:cs="Calibri"/>
                <w:color w:val="000000"/>
                <w:sz w:val="20"/>
                <w:lang w:val="hy-AM"/>
              </w:rPr>
            </w:pPr>
            <w:r w:rsidRPr="00DD7AEF">
              <w:rPr>
                <w:rFonts w:cs="Calibri"/>
                <w:color w:val="000000"/>
                <w:sz w:val="20"/>
                <w:lang w:val="hy-AM"/>
              </w:rPr>
              <w:t>Срок годности вакцины при доставке:</w:t>
            </w:r>
          </w:p>
          <w:p w14:paraId="5851E2AC" w14:textId="77777777" w:rsidR="008C1507" w:rsidRPr="00066FA3" w:rsidRDefault="008C1507" w:rsidP="008C1507">
            <w:pPr>
              <w:rPr>
                <w:rFonts w:cs="Calibri"/>
                <w:color w:val="000000"/>
                <w:sz w:val="20"/>
                <w:lang w:val="hy-AM"/>
              </w:rPr>
            </w:pPr>
            <w:r w:rsidRPr="00DD7AEF">
              <w:rPr>
                <w:rFonts w:cs="Calibri"/>
                <w:color w:val="000000"/>
                <w:sz w:val="20"/>
                <w:lang w:val="hy-AM"/>
              </w:rPr>
              <w:t>б)</w:t>
            </w:r>
            <w:r w:rsidRPr="00066FA3">
              <w:rPr>
                <w:rFonts w:cs="Calibri"/>
                <w:color w:val="000000"/>
                <w:sz w:val="20"/>
                <w:lang w:val="hy-AM"/>
              </w:rPr>
              <w:t>лекарственные средства со сроком годности до 2,5 лет должны иметь остаточный срок годности не менее 12 месяцев на момент поставки;</w:t>
            </w:r>
          </w:p>
          <w:p w14:paraId="5871D0F4" w14:textId="77777777" w:rsidR="008C1507" w:rsidRPr="00066FA3" w:rsidRDefault="008C1507" w:rsidP="008C1507">
            <w:pPr>
              <w:rPr>
                <w:rFonts w:cs="Calibri"/>
                <w:color w:val="000000"/>
                <w:sz w:val="20"/>
              </w:rPr>
            </w:pPr>
            <w:r w:rsidRPr="00066FA3">
              <w:rPr>
                <w:rFonts w:cs="Calibri"/>
                <w:color w:val="000000"/>
                <w:sz w:val="20"/>
                <w:lang w:val="hy-AM"/>
              </w:rPr>
              <w:t>в) в отдельных случаях, то есть обоснованной необходимости удовлетворения неотложной потребности больных или короткого срока годности лекарственного препарата, на момент поставки остаточный срок годности лекарственного препарата устанавливается заказчиком, но не менее чем 3 месяцы</w:t>
            </w:r>
            <w:r w:rsidRPr="00066FA3">
              <w:rPr>
                <w:rFonts w:cs="Calibri"/>
                <w:color w:val="000000"/>
                <w:sz w:val="20"/>
              </w:rPr>
              <w:t>.</w:t>
            </w:r>
          </w:p>
          <w:p w14:paraId="216A03C6" w14:textId="77777777" w:rsidR="008C1507" w:rsidRPr="00DD7AEF" w:rsidRDefault="008C1507" w:rsidP="008C1507">
            <w:pPr>
              <w:rPr>
                <w:rFonts w:cs="Calibri"/>
                <w:color w:val="000000"/>
                <w:sz w:val="20"/>
              </w:rPr>
            </w:pPr>
            <w:r w:rsidRPr="00DD7AEF">
              <w:rPr>
                <w:rFonts w:cs="Calibri"/>
                <w:color w:val="000000"/>
                <w:sz w:val="20"/>
                <w:lang w:val="hy-AM"/>
              </w:rPr>
              <w:t>Покупка и хранение товара осуществляется в соответствии с инструкциями внешнего пакета или вкладыша.</w:t>
            </w:r>
          </w:p>
          <w:p w14:paraId="7B1F8251" w14:textId="77777777" w:rsidR="008C1507" w:rsidRPr="00DD7AEF" w:rsidRDefault="008C1507" w:rsidP="008C1507">
            <w:pPr>
              <w:rPr>
                <w:rFonts w:cs="Calibri"/>
                <w:color w:val="000000"/>
                <w:sz w:val="20"/>
              </w:rPr>
            </w:pPr>
            <w:r w:rsidRPr="00DD7AEF">
              <w:rPr>
                <w:rFonts w:cs="Calibri"/>
                <w:color w:val="000000"/>
                <w:sz w:val="20"/>
              </w:rPr>
              <w:t xml:space="preserve">На основании закона Республики Армения «О лекарственных средствах», для нужд Республики Армения могут приобретаться незарегистрированные </w:t>
            </w:r>
            <w:r w:rsidRPr="00DD7AEF">
              <w:rPr>
                <w:rFonts w:cs="Calibri"/>
                <w:color w:val="000000"/>
                <w:sz w:val="20"/>
              </w:rPr>
              <w:lastRenderedPageBreak/>
              <w:t xml:space="preserve">лекарственные средства используемые для нужд государства, по специальному разрешению уполномоченного органа,  которые зарегистрированы в стране-участнице международной специализированной организации,  в соответствии с постановлением  N172-A правительства РА “О создании международной специализированной организации предусмотренной Законом Республики Армения “О лекарственных средствах” ” от 23-го февраля 2017г. или же имеют </w:t>
            </w:r>
            <w:proofErr w:type="spellStart"/>
            <w:r w:rsidRPr="00DD7AEF">
              <w:rPr>
                <w:rFonts w:cs="Calibri"/>
                <w:color w:val="000000"/>
                <w:sz w:val="20"/>
              </w:rPr>
              <w:t>преквалификацию</w:t>
            </w:r>
            <w:proofErr w:type="spellEnd"/>
            <w:r w:rsidRPr="00DD7AEF">
              <w:rPr>
                <w:rFonts w:cs="Calibri"/>
                <w:color w:val="000000"/>
                <w:sz w:val="20"/>
              </w:rPr>
              <w:t xml:space="preserve"> Всемирной организации здравоохранения.</w:t>
            </w:r>
          </w:p>
          <w:p w14:paraId="5BEABA23" w14:textId="02D750E5" w:rsidR="00CC73A2" w:rsidRPr="00ED742D" w:rsidRDefault="008C1507" w:rsidP="008C1507">
            <w:pPr>
              <w:widowControl w:val="0"/>
              <w:rPr>
                <w:rFonts w:ascii="GHEA Grapalat" w:hAnsi="GHEA Grapalat"/>
                <w:sz w:val="18"/>
                <w:szCs w:val="18"/>
              </w:rPr>
            </w:pPr>
            <w:r w:rsidRPr="00122843">
              <w:rPr>
                <w:rFonts w:cs="Calibri"/>
                <w:color w:val="000000"/>
                <w:sz w:val="20"/>
              </w:rPr>
              <w:t xml:space="preserve">В подобном случае предусматривается, что выбранный участник для незарегистрированных лекарственных средств вместе с договором и квалификационными гарантиями должен представить справку, выданную АОЗТ  «Научный центр экспертизы лекарств и медицинских технологий» МЗ РА о наличии регистрации в стране-участнице международной специализированной организации в соответствии с постановлением  N172-A правительства РА  от 23-го февраля 2017г. или </w:t>
            </w:r>
            <w:proofErr w:type="spellStart"/>
            <w:r w:rsidRPr="00122843">
              <w:rPr>
                <w:rFonts w:cs="Calibri"/>
                <w:color w:val="000000"/>
                <w:sz w:val="20"/>
              </w:rPr>
              <w:t>преквалификации</w:t>
            </w:r>
            <w:proofErr w:type="spellEnd"/>
            <w:r w:rsidRPr="00122843">
              <w:rPr>
                <w:rFonts w:cs="Calibri"/>
                <w:color w:val="000000"/>
                <w:sz w:val="20"/>
              </w:rPr>
              <w:t xml:space="preserve"> Всемирной организ</w:t>
            </w:r>
            <w:r>
              <w:rPr>
                <w:rFonts w:cs="Calibri"/>
                <w:color w:val="000000"/>
                <w:sz w:val="20"/>
              </w:rPr>
              <w:t>ации здравоохранения.</w:t>
            </w:r>
            <w:r w:rsidRPr="00DD7AEF">
              <w:rPr>
                <w:rFonts w:cs="Calibri"/>
                <w:color w:val="000000"/>
                <w:sz w:val="20"/>
              </w:rPr>
              <w:t xml:space="preserve">  (постановлени</w:t>
            </w:r>
            <w:r>
              <w:rPr>
                <w:rFonts w:cs="Calibri"/>
                <w:color w:val="000000"/>
                <w:sz w:val="20"/>
              </w:rPr>
              <w:t>е</w:t>
            </w:r>
            <w:r w:rsidRPr="00DD7AEF">
              <w:rPr>
                <w:rFonts w:cs="Calibri"/>
                <w:color w:val="000000"/>
                <w:sz w:val="20"/>
              </w:rPr>
              <w:t xml:space="preserve"> N 502-Н Правительства Республики Армения, от  2 мая 2013 г.).</w:t>
            </w:r>
          </w:p>
          <w:p w14:paraId="31DFA65E" w14:textId="04CA2089" w:rsidR="00ED742D" w:rsidRPr="00B138F3" w:rsidRDefault="00ED742D" w:rsidP="008C1507">
            <w:pPr>
              <w:widowControl w:val="0"/>
              <w:rPr>
                <w:rFonts w:ascii="GHEA Grapalat" w:hAnsi="GHEA Grapalat"/>
                <w:sz w:val="16"/>
                <w:szCs w:val="16"/>
              </w:rPr>
            </w:pPr>
          </w:p>
        </w:tc>
      </w:tr>
    </w:tbl>
    <w:p w14:paraId="2837C7AB" w14:textId="77777777" w:rsidR="00DC51C8" w:rsidRPr="00521A49" w:rsidRDefault="00DC51C8" w:rsidP="00A50CE7">
      <w:pPr>
        <w:widowControl w:val="0"/>
        <w:jc w:val="center"/>
        <w:rPr>
          <w:rFonts w:ascii="GHEA Grapalat" w:hAnsi="GHEA Grapalat"/>
          <w:b/>
        </w:rPr>
      </w:pPr>
    </w:p>
    <w:p w14:paraId="7EF3C388" w14:textId="77777777" w:rsidR="00F954E8" w:rsidRPr="00521A49" w:rsidRDefault="00F954E8" w:rsidP="00A50CE7">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521A49" w14:paraId="4E31E06A" w14:textId="77777777" w:rsidTr="00E22E51">
        <w:trPr>
          <w:jc w:val="center"/>
        </w:trPr>
        <w:tc>
          <w:tcPr>
            <w:tcW w:w="4536" w:type="dxa"/>
          </w:tcPr>
          <w:p w14:paraId="68A1457E" w14:textId="77777777" w:rsidR="00071D1C" w:rsidRPr="00521A49" w:rsidRDefault="00071D1C" w:rsidP="00A50CE7">
            <w:pPr>
              <w:widowControl w:val="0"/>
              <w:jc w:val="center"/>
              <w:rPr>
                <w:rFonts w:ascii="GHEA Grapalat" w:hAnsi="GHEA Grapalat" w:cs="Sylfaen"/>
                <w:b/>
                <w:bCs/>
              </w:rPr>
            </w:pPr>
            <w:r w:rsidRPr="00521A49">
              <w:rPr>
                <w:rFonts w:ascii="GHEA Grapalat" w:hAnsi="GHEA Grapalat"/>
                <w:b/>
              </w:rPr>
              <w:t>ПОКУПАТЕЛЬ</w:t>
            </w:r>
          </w:p>
          <w:p w14:paraId="0DF3F42E" w14:textId="77777777" w:rsidR="00071D1C" w:rsidRPr="00521A49" w:rsidRDefault="00AB4EAB" w:rsidP="00A50CE7">
            <w:pPr>
              <w:widowControl w:val="0"/>
              <w:jc w:val="center"/>
              <w:rPr>
                <w:rFonts w:ascii="GHEA Grapalat" w:hAnsi="GHEA Grapalat"/>
                <w:lang w:val="en-US"/>
              </w:rPr>
            </w:pPr>
            <w:r w:rsidRPr="00521A49">
              <w:rPr>
                <w:rFonts w:ascii="GHEA Grapalat" w:hAnsi="GHEA Grapalat"/>
                <w:lang w:val="en-US"/>
              </w:rPr>
              <w:t>_____________________</w:t>
            </w:r>
          </w:p>
          <w:p w14:paraId="62EB306C" w14:textId="77777777" w:rsidR="00071D1C" w:rsidRPr="00521A49" w:rsidRDefault="00071D1C" w:rsidP="00A50CE7">
            <w:pPr>
              <w:widowControl w:val="0"/>
              <w:jc w:val="center"/>
              <w:rPr>
                <w:rFonts w:ascii="GHEA Grapalat" w:hAnsi="GHEA Grapalat"/>
              </w:rPr>
            </w:pPr>
            <w:r w:rsidRPr="00521A49">
              <w:rPr>
                <w:rFonts w:ascii="GHEA Grapalat" w:hAnsi="GHEA Grapalat"/>
              </w:rPr>
              <w:t>/подпись/</w:t>
            </w:r>
          </w:p>
          <w:p w14:paraId="73AD8369" w14:textId="77777777" w:rsidR="00071D1C" w:rsidRPr="00521A49" w:rsidRDefault="00071D1C" w:rsidP="00A50CE7">
            <w:pPr>
              <w:widowControl w:val="0"/>
              <w:jc w:val="center"/>
              <w:rPr>
                <w:rFonts w:ascii="GHEA Grapalat" w:hAnsi="GHEA Grapalat"/>
              </w:rPr>
            </w:pPr>
            <w:r w:rsidRPr="00521A49">
              <w:rPr>
                <w:rFonts w:ascii="GHEA Grapalat" w:hAnsi="GHEA Grapalat"/>
              </w:rPr>
              <w:t>М. П.</w:t>
            </w:r>
          </w:p>
        </w:tc>
        <w:tc>
          <w:tcPr>
            <w:tcW w:w="760" w:type="dxa"/>
          </w:tcPr>
          <w:p w14:paraId="62974DBA" w14:textId="77777777" w:rsidR="00071D1C" w:rsidRPr="00521A49" w:rsidRDefault="00071D1C" w:rsidP="00A50CE7">
            <w:pPr>
              <w:widowControl w:val="0"/>
              <w:jc w:val="center"/>
              <w:rPr>
                <w:rFonts w:ascii="GHEA Grapalat" w:hAnsi="GHEA Grapalat"/>
              </w:rPr>
            </w:pPr>
          </w:p>
        </w:tc>
        <w:tc>
          <w:tcPr>
            <w:tcW w:w="4343" w:type="dxa"/>
          </w:tcPr>
          <w:p w14:paraId="618DB8B4" w14:textId="77777777" w:rsidR="00071D1C" w:rsidRPr="00521A49" w:rsidRDefault="00071D1C" w:rsidP="00A50CE7">
            <w:pPr>
              <w:widowControl w:val="0"/>
              <w:jc w:val="center"/>
              <w:rPr>
                <w:rFonts w:ascii="GHEA Grapalat" w:hAnsi="GHEA Grapalat" w:cs="Sylfaen"/>
                <w:b/>
                <w:bCs/>
              </w:rPr>
            </w:pPr>
            <w:r w:rsidRPr="00521A49">
              <w:rPr>
                <w:rFonts w:ascii="GHEA Grapalat" w:hAnsi="GHEA Grapalat"/>
                <w:b/>
              </w:rPr>
              <w:t>ПРОДАВЕЦ</w:t>
            </w:r>
          </w:p>
          <w:p w14:paraId="14F3ACF5" w14:textId="77777777" w:rsidR="00071D1C" w:rsidRPr="00521A49" w:rsidRDefault="00AB4EAB" w:rsidP="00A50CE7">
            <w:pPr>
              <w:widowControl w:val="0"/>
              <w:jc w:val="center"/>
              <w:rPr>
                <w:rFonts w:ascii="GHEA Grapalat" w:hAnsi="GHEA Grapalat"/>
                <w:lang w:val="en-US"/>
              </w:rPr>
            </w:pPr>
            <w:r w:rsidRPr="00521A49">
              <w:rPr>
                <w:rFonts w:ascii="GHEA Grapalat" w:hAnsi="GHEA Grapalat"/>
                <w:lang w:val="en-US"/>
              </w:rPr>
              <w:t>______________________</w:t>
            </w:r>
          </w:p>
          <w:p w14:paraId="633EE521" w14:textId="77777777" w:rsidR="00071D1C" w:rsidRPr="00521A49" w:rsidRDefault="00071D1C" w:rsidP="00A50CE7">
            <w:pPr>
              <w:widowControl w:val="0"/>
              <w:jc w:val="center"/>
              <w:rPr>
                <w:rFonts w:ascii="GHEA Grapalat" w:hAnsi="GHEA Grapalat"/>
              </w:rPr>
            </w:pPr>
            <w:r w:rsidRPr="00521A49">
              <w:rPr>
                <w:rFonts w:ascii="GHEA Grapalat" w:hAnsi="GHEA Grapalat"/>
              </w:rPr>
              <w:t>/подпись/</w:t>
            </w:r>
          </w:p>
          <w:p w14:paraId="7EE910AE" w14:textId="77777777" w:rsidR="00071D1C" w:rsidRPr="00521A49" w:rsidRDefault="00071D1C" w:rsidP="00A50CE7">
            <w:pPr>
              <w:widowControl w:val="0"/>
              <w:jc w:val="center"/>
              <w:rPr>
                <w:rFonts w:ascii="GHEA Grapalat" w:hAnsi="GHEA Grapalat"/>
              </w:rPr>
            </w:pPr>
            <w:r w:rsidRPr="00521A49">
              <w:rPr>
                <w:rFonts w:ascii="GHEA Grapalat" w:hAnsi="GHEA Grapalat"/>
              </w:rPr>
              <w:t>М. П.</w:t>
            </w:r>
          </w:p>
        </w:tc>
      </w:tr>
    </w:tbl>
    <w:p w14:paraId="6A7B306D" w14:textId="77777777" w:rsidR="000B1AA0" w:rsidRPr="00B138F3" w:rsidRDefault="00071D1C" w:rsidP="00A50CE7">
      <w:pPr>
        <w:widowControl w:val="0"/>
        <w:jc w:val="right"/>
        <w:rPr>
          <w:rFonts w:ascii="GHEA Grapalat" w:hAnsi="GHEA Grapalat"/>
          <w:i/>
        </w:rPr>
      </w:pPr>
      <w:r w:rsidRPr="00521A49">
        <w:rPr>
          <w:rFonts w:ascii="GHEA Grapalat" w:hAnsi="GHEA Grapalat"/>
        </w:rPr>
        <w:br w:type="page"/>
      </w:r>
      <w:r w:rsidR="000B1AA0" w:rsidRPr="00B138F3">
        <w:rPr>
          <w:rFonts w:ascii="GHEA Grapalat" w:hAnsi="GHEA Grapalat"/>
          <w:i/>
        </w:rPr>
        <w:lastRenderedPageBreak/>
        <w:t>Приложение № 2</w:t>
      </w:r>
    </w:p>
    <w:p w14:paraId="12FDB159" w14:textId="77777777" w:rsidR="000B1AA0" w:rsidRPr="00B138F3" w:rsidRDefault="000B1AA0" w:rsidP="000B1AA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08EFF900" w14:textId="77777777" w:rsidR="008F3B5F" w:rsidRPr="00B138F3" w:rsidRDefault="008F3B5F" w:rsidP="008F3B5F">
      <w:pPr>
        <w:widowControl w:val="0"/>
        <w:spacing w:after="160"/>
        <w:jc w:val="center"/>
        <w:rPr>
          <w:rFonts w:ascii="GHEA Grapalat" w:hAnsi="GHEA Grapalat"/>
        </w:rPr>
      </w:pPr>
      <w:r w:rsidRPr="00B138F3">
        <w:rPr>
          <w:rFonts w:ascii="GHEA Grapalat" w:hAnsi="GHEA Grapalat"/>
        </w:rPr>
        <w:t>ГРАФИК ОПЛАТЫ</w:t>
      </w:r>
      <w:r w:rsidRPr="00B138F3">
        <w:rPr>
          <w:rStyle w:val="FootnoteReference"/>
          <w:rFonts w:ascii="GHEA Grapalat" w:hAnsi="GHEA Grapalat"/>
        </w:rPr>
        <w:footnoteReference w:customMarkFollows="1" w:id="14"/>
        <w:t>*</w:t>
      </w:r>
    </w:p>
    <w:p w14:paraId="79303CEE" w14:textId="77777777" w:rsidR="008F3B5F" w:rsidRPr="00B138F3" w:rsidRDefault="008F3B5F" w:rsidP="008F3B5F">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2995"/>
        <w:gridCol w:w="864"/>
        <w:gridCol w:w="921"/>
        <w:gridCol w:w="636"/>
        <w:gridCol w:w="787"/>
        <w:gridCol w:w="512"/>
        <w:gridCol w:w="602"/>
        <w:gridCol w:w="655"/>
        <w:gridCol w:w="758"/>
        <w:gridCol w:w="863"/>
        <w:gridCol w:w="823"/>
        <w:gridCol w:w="869"/>
        <w:gridCol w:w="828"/>
        <w:gridCol w:w="725"/>
      </w:tblGrid>
      <w:tr w:rsidR="008F3B5F" w:rsidRPr="00B138F3" w14:paraId="38A352E4" w14:textId="77777777" w:rsidTr="00DA609D">
        <w:trPr>
          <w:trHeight w:val="305"/>
          <w:jc w:val="center"/>
        </w:trPr>
        <w:tc>
          <w:tcPr>
            <w:tcW w:w="15905" w:type="dxa"/>
            <w:gridSpan w:val="16"/>
          </w:tcPr>
          <w:p w14:paraId="4A9E5EB0" w14:textId="77777777" w:rsidR="008F3B5F" w:rsidRPr="00B138F3" w:rsidRDefault="008F3B5F" w:rsidP="00504CDF">
            <w:pPr>
              <w:widowControl w:val="0"/>
              <w:jc w:val="center"/>
              <w:rPr>
                <w:rFonts w:ascii="GHEA Grapalat" w:hAnsi="GHEA Grapalat"/>
                <w:sz w:val="16"/>
                <w:szCs w:val="16"/>
              </w:rPr>
            </w:pPr>
            <w:r w:rsidRPr="00B138F3">
              <w:rPr>
                <w:rFonts w:ascii="GHEA Grapalat" w:hAnsi="GHEA Grapalat"/>
                <w:sz w:val="16"/>
                <w:szCs w:val="16"/>
              </w:rPr>
              <w:t>Товар</w:t>
            </w:r>
          </w:p>
        </w:tc>
      </w:tr>
      <w:tr w:rsidR="00DA609D" w:rsidRPr="00B138F3" w14:paraId="30C53A38" w14:textId="77777777" w:rsidTr="00DA609D">
        <w:trPr>
          <w:trHeight w:val="747"/>
          <w:jc w:val="center"/>
        </w:trPr>
        <w:tc>
          <w:tcPr>
            <w:tcW w:w="1547" w:type="dxa"/>
            <w:vMerge w:val="restart"/>
            <w:vAlign w:val="center"/>
          </w:tcPr>
          <w:p w14:paraId="6CAFBD35" w14:textId="77777777" w:rsidR="00DA609D" w:rsidRPr="00B138F3" w:rsidRDefault="00DA609D" w:rsidP="00504CDF">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20" w:type="dxa"/>
            <w:vMerge w:val="restart"/>
            <w:vAlign w:val="center"/>
          </w:tcPr>
          <w:p w14:paraId="2CFA85ED" w14:textId="77777777" w:rsidR="00DA609D" w:rsidRPr="00B138F3" w:rsidRDefault="00DA609D" w:rsidP="00504CDF">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995" w:type="dxa"/>
            <w:vMerge w:val="restart"/>
            <w:vAlign w:val="center"/>
          </w:tcPr>
          <w:p w14:paraId="21F0AFB0" w14:textId="77777777" w:rsidR="00DA609D" w:rsidRPr="00B138F3" w:rsidRDefault="00DA609D" w:rsidP="00504CDF">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9843" w:type="dxa"/>
            <w:gridSpan w:val="13"/>
            <w:vAlign w:val="center"/>
          </w:tcPr>
          <w:p w14:paraId="2990BD91" w14:textId="509AB5F5" w:rsidR="00DA609D" w:rsidRPr="00B138F3" w:rsidRDefault="00DA609D" w:rsidP="00ED742D">
            <w:pPr>
              <w:widowControl w:val="0"/>
              <w:jc w:val="center"/>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ED742D">
              <w:rPr>
                <w:rFonts w:ascii="GHEA Grapalat" w:hAnsi="GHEA Grapalat"/>
                <w:sz w:val="16"/>
                <w:szCs w:val="16"/>
              </w:rPr>
              <w:t>…</w:t>
            </w:r>
            <w:r w:rsidRPr="00B138F3">
              <w:rPr>
                <w:rFonts w:ascii="GHEA Grapalat" w:hAnsi="GHEA Grapalat"/>
                <w:sz w:val="16"/>
                <w:szCs w:val="16"/>
              </w:rPr>
              <w:t>г., по месяцам, в том числе</w:t>
            </w:r>
            <w:r w:rsidRPr="00B138F3">
              <w:rPr>
                <w:rStyle w:val="FootnoteReference"/>
                <w:rFonts w:ascii="GHEA Grapalat" w:hAnsi="GHEA Grapalat"/>
                <w:sz w:val="16"/>
                <w:szCs w:val="16"/>
              </w:rPr>
              <w:footnoteReference w:customMarkFollows="1" w:id="15"/>
              <w:t>**</w:t>
            </w:r>
          </w:p>
        </w:tc>
      </w:tr>
      <w:tr w:rsidR="00DA609D" w:rsidRPr="00B138F3" w14:paraId="63D17D9E" w14:textId="77777777" w:rsidTr="00DA609D">
        <w:trPr>
          <w:trHeight w:val="594"/>
          <w:jc w:val="center"/>
        </w:trPr>
        <w:tc>
          <w:tcPr>
            <w:tcW w:w="1547" w:type="dxa"/>
            <w:vMerge/>
          </w:tcPr>
          <w:p w14:paraId="19574851" w14:textId="77777777" w:rsidR="00DA609D" w:rsidRPr="00B138F3" w:rsidRDefault="00DA609D" w:rsidP="00504CDF">
            <w:pPr>
              <w:widowControl w:val="0"/>
              <w:jc w:val="center"/>
              <w:rPr>
                <w:rFonts w:ascii="GHEA Grapalat" w:hAnsi="GHEA Grapalat"/>
                <w:sz w:val="16"/>
                <w:szCs w:val="16"/>
              </w:rPr>
            </w:pPr>
          </w:p>
        </w:tc>
        <w:tc>
          <w:tcPr>
            <w:tcW w:w="1520" w:type="dxa"/>
            <w:vMerge/>
          </w:tcPr>
          <w:p w14:paraId="447E1A53" w14:textId="77777777" w:rsidR="00DA609D" w:rsidRPr="00B138F3" w:rsidRDefault="00DA609D" w:rsidP="00504CDF">
            <w:pPr>
              <w:widowControl w:val="0"/>
              <w:jc w:val="center"/>
              <w:rPr>
                <w:rFonts w:ascii="GHEA Grapalat" w:hAnsi="GHEA Grapalat"/>
                <w:sz w:val="16"/>
                <w:szCs w:val="16"/>
              </w:rPr>
            </w:pPr>
          </w:p>
        </w:tc>
        <w:tc>
          <w:tcPr>
            <w:tcW w:w="2995" w:type="dxa"/>
            <w:vMerge/>
          </w:tcPr>
          <w:p w14:paraId="34C4C642" w14:textId="77777777" w:rsidR="00DA609D" w:rsidRPr="00B138F3" w:rsidRDefault="00DA609D" w:rsidP="00504CDF">
            <w:pPr>
              <w:widowControl w:val="0"/>
              <w:jc w:val="center"/>
              <w:rPr>
                <w:rFonts w:ascii="GHEA Grapalat" w:hAnsi="GHEA Grapalat"/>
                <w:sz w:val="16"/>
                <w:szCs w:val="16"/>
              </w:rPr>
            </w:pPr>
          </w:p>
        </w:tc>
        <w:tc>
          <w:tcPr>
            <w:tcW w:w="864" w:type="dxa"/>
            <w:vAlign w:val="center"/>
          </w:tcPr>
          <w:p w14:paraId="7BF69F39" w14:textId="77777777" w:rsidR="00DA609D" w:rsidRPr="00B138F3" w:rsidRDefault="00DA609D" w:rsidP="00504CDF">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21" w:type="dxa"/>
            <w:vAlign w:val="center"/>
          </w:tcPr>
          <w:p w14:paraId="3F475853" w14:textId="77777777" w:rsidR="00DA609D" w:rsidRPr="00B138F3" w:rsidRDefault="00DA609D" w:rsidP="00504CDF">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36" w:type="dxa"/>
            <w:vAlign w:val="center"/>
          </w:tcPr>
          <w:p w14:paraId="2F14437E" w14:textId="77777777" w:rsidR="00DA609D" w:rsidRPr="00B138F3" w:rsidRDefault="00DA609D" w:rsidP="00504CDF">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87" w:type="dxa"/>
            <w:vAlign w:val="center"/>
          </w:tcPr>
          <w:p w14:paraId="376DFC5C" w14:textId="77777777" w:rsidR="00DA609D" w:rsidRPr="00B138F3" w:rsidRDefault="00DA609D" w:rsidP="00504CDF">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12" w:type="dxa"/>
            <w:vAlign w:val="center"/>
          </w:tcPr>
          <w:p w14:paraId="1177291F" w14:textId="77777777" w:rsidR="00DA609D" w:rsidRPr="00B138F3" w:rsidRDefault="00DA609D" w:rsidP="00504CDF">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2" w:type="dxa"/>
            <w:vAlign w:val="center"/>
          </w:tcPr>
          <w:p w14:paraId="2371399E" w14:textId="77777777" w:rsidR="00DA609D" w:rsidRPr="00B138F3" w:rsidRDefault="00DA609D" w:rsidP="00504CDF">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55" w:type="dxa"/>
            <w:vAlign w:val="center"/>
          </w:tcPr>
          <w:p w14:paraId="49BC3472" w14:textId="77777777" w:rsidR="00DA609D" w:rsidRPr="00B138F3" w:rsidRDefault="00DA609D" w:rsidP="00504CDF">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58" w:type="dxa"/>
            <w:vAlign w:val="center"/>
          </w:tcPr>
          <w:p w14:paraId="5434CF48" w14:textId="77777777" w:rsidR="00DA609D" w:rsidRPr="00B138F3" w:rsidRDefault="00DA609D" w:rsidP="00504CDF">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3" w:type="dxa"/>
            <w:vAlign w:val="center"/>
          </w:tcPr>
          <w:p w14:paraId="0900DD25" w14:textId="77777777" w:rsidR="00DA609D" w:rsidRPr="00B138F3" w:rsidRDefault="00DA609D" w:rsidP="00504CDF">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23" w:type="dxa"/>
            <w:vAlign w:val="center"/>
          </w:tcPr>
          <w:p w14:paraId="01307BB5" w14:textId="77777777" w:rsidR="00DA609D" w:rsidRPr="00B138F3" w:rsidRDefault="00DA609D" w:rsidP="00504CDF">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869" w:type="dxa"/>
            <w:vAlign w:val="center"/>
          </w:tcPr>
          <w:p w14:paraId="3C068920" w14:textId="77777777" w:rsidR="00DA609D" w:rsidRPr="00B138F3" w:rsidRDefault="00DA609D" w:rsidP="00504CDF">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28" w:type="dxa"/>
            <w:vAlign w:val="center"/>
          </w:tcPr>
          <w:p w14:paraId="61C75735" w14:textId="77777777" w:rsidR="00DA609D" w:rsidRPr="00B138F3" w:rsidRDefault="00DA609D" w:rsidP="00504CDF">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25" w:type="dxa"/>
            <w:vAlign w:val="center"/>
          </w:tcPr>
          <w:p w14:paraId="3769759B" w14:textId="77777777" w:rsidR="00DA609D" w:rsidRPr="00B138F3" w:rsidRDefault="00DA609D" w:rsidP="00504CDF">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CC73A2" w:rsidRPr="00B138F3" w14:paraId="043BCC41" w14:textId="77777777" w:rsidTr="00DA609D">
        <w:trPr>
          <w:trHeight w:val="404"/>
          <w:jc w:val="center"/>
        </w:trPr>
        <w:tc>
          <w:tcPr>
            <w:tcW w:w="1547" w:type="dxa"/>
          </w:tcPr>
          <w:p w14:paraId="76CD0D15" w14:textId="70088617" w:rsidR="00CC73A2" w:rsidRPr="00B138F3" w:rsidRDefault="00CC73A2" w:rsidP="00CC73A2">
            <w:pPr>
              <w:widowControl w:val="0"/>
              <w:jc w:val="center"/>
              <w:rPr>
                <w:rFonts w:ascii="GHEA Grapalat" w:hAnsi="GHEA Grapalat"/>
                <w:sz w:val="16"/>
                <w:szCs w:val="16"/>
              </w:rPr>
            </w:pPr>
            <w:r>
              <w:rPr>
                <w:rFonts w:ascii="GHEA Grapalat" w:hAnsi="GHEA Grapalat"/>
                <w:sz w:val="16"/>
                <w:szCs w:val="16"/>
              </w:rPr>
              <w:t>1</w:t>
            </w:r>
          </w:p>
        </w:tc>
        <w:tc>
          <w:tcPr>
            <w:tcW w:w="1520" w:type="dxa"/>
            <w:vAlign w:val="center"/>
          </w:tcPr>
          <w:p w14:paraId="337BD40B" w14:textId="5DDCCF95" w:rsidR="00CC73A2" w:rsidRPr="00B138F3" w:rsidRDefault="00CC73A2" w:rsidP="00CC73A2">
            <w:pPr>
              <w:widowControl w:val="0"/>
              <w:jc w:val="center"/>
              <w:rPr>
                <w:rFonts w:ascii="GHEA Grapalat" w:hAnsi="GHEA Grapalat"/>
                <w:sz w:val="16"/>
                <w:szCs w:val="16"/>
              </w:rPr>
            </w:pPr>
            <w:r w:rsidRPr="004A0507">
              <w:rPr>
                <w:rFonts w:ascii="GHEA Grapalat" w:hAnsi="GHEA Grapalat" w:cs="Calibri"/>
                <w:sz w:val="18"/>
                <w:szCs w:val="18"/>
              </w:rPr>
              <w:t>33651268</w:t>
            </w:r>
          </w:p>
        </w:tc>
        <w:tc>
          <w:tcPr>
            <w:tcW w:w="2995" w:type="dxa"/>
            <w:vAlign w:val="center"/>
          </w:tcPr>
          <w:p w14:paraId="308275C0" w14:textId="5948CB36" w:rsidR="00CC73A2" w:rsidRPr="00DA609D" w:rsidRDefault="00CC73A2" w:rsidP="00CC73A2">
            <w:pPr>
              <w:widowControl w:val="0"/>
              <w:rPr>
                <w:rFonts w:ascii="GHEA Grapalat" w:hAnsi="GHEA Grapalat"/>
                <w:sz w:val="18"/>
                <w:szCs w:val="18"/>
              </w:rPr>
            </w:pPr>
            <w:r w:rsidRPr="00EE6490">
              <w:rPr>
                <w:rFonts w:ascii="GHEA Grapalat" w:hAnsi="GHEA Grapalat" w:cs="Calibri"/>
                <w:sz w:val="18"/>
                <w:szCs w:val="18"/>
              </w:rPr>
              <w:t>Вакцина против ветряной оспы</w:t>
            </w:r>
          </w:p>
        </w:tc>
        <w:tc>
          <w:tcPr>
            <w:tcW w:w="864" w:type="dxa"/>
            <w:vAlign w:val="center"/>
          </w:tcPr>
          <w:p w14:paraId="17EC12BB" w14:textId="77777777" w:rsidR="00CC73A2" w:rsidRPr="00B138F3" w:rsidRDefault="00CC73A2" w:rsidP="00CC73A2">
            <w:pPr>
              <w:widowControl w:val="0"/>
              <w:jc w:val="center"/>
              <w:rPr>
                <w:rFonts w:ascii="GHEA Grapalat" w:hAnsi="GHEA Grapalat"/>
                <w:sz w:val="16"/>
                <w:szCs w:val="16"/>
              </w:rPr>
            </w:pPr>
            <w:r w:rsidRPr="00B138F3">
              <w:rPr>
                <w:rFonts w:ascii="GHEA Grapalat" w:hAnsi="GHEA Grapalat"/>
                <w:sz w:val="16"/>
                <w:szCs w:val="16"/>
              </w:rPr>
              <w:t>... %</w:t>
            </w:r>
          </w:p>
        </w:tc>
        <w:tc>
          <w:tcPr>
            <w:tcW w:w="921" w:type="dxa"/>
            <w:vAlign w:val="center"/>
          </w:tcPr>
          <w:p w14:paraId="56974A74" w14:textId="77777777" w:rsidR="00CC73A2" w:rsidRPr="00B138F3" w:rsidRDefault="00CC73A2" w:rsidP="00CC73A2">
            <w:pPr>
              <w:widowControl w:val="0"/>
              <w:jc w:val="center"/>
              <w:rPr>
                <w:rFonts w:ascii="GHEA Grapalat" w:hAnsi="GHEA Grapalat"/>
                <w:sz w:val="16"/>
                <w:szCs w:val="16"/>
              </w:rPr>
            </w:pPr>
            <w:r w:rsidRPr="00B138F3">
              <w:rPr>
                <w:rFonts w:ascii="GHEA Grapalat" w:hAnsi="GHEA Grapalat"/>
                <w:sz w:val="16"/>
                <w:szCs w:val="16"/>
              </w:rPr>
              <w:t>... %</w:t>
            </w:r>
          </w:p>
        </w:tc>
        <w:tc>
          <w:tcPr>
            <w:tcW w:w="636" w:type="dxa"/>
            <w:vAlign w:val="center"/>
          </w:tcPr>
          <w:p w14:paraId="051018AA" w14:textId="77777777" w:rsidR="00CC73A2" w:rsidRPr="00B138F3" w:rsidRDefault="00CC73A2" w:rsidP="00CC73A2">
            <w:pPr>
              <w:widowControl w:val="0"/>
              <w:jc w:val="center"/>
              <w:rPr>
                <w:rFonts w:ascii="GHEA Grapalat" w:hAnsi="GHEA Grapalat" w:cs="Arial"/>
                <w:sz w:val="16"/>
                <w:szCs w:val="16"/>
              </w:rPr>
            </w:pPr>
            <w:r w:rsidRPr="00B138F3">
              <w:rPr>
                <w:rFonts w:ascii="GHEA Grapalat" w:hAnsi="GHEA Grapalat"/>
                <w:sz w:val="16"/>
                <w:szCs w:val="16"/>
              </w:rPr>
              <w:t>... %</w:t>
            </w:r>
          </w:p>
        </w:tc>
        <w:tc>
          <w:tcPr>
            <w:tcW w:w="787" w:type="dxa"/>
            <w:vAlign w:val="center"/>
          </w:tcPr>
          <w:p w14:paraId="558EE109" w14:textId="77777777" w:rsidR="00CC73A2" w:rsidRPr="00B138F3" w:rsidRDefault="00CC73A2" w:rsidP="00CC73A2">
            <w:pPr>
              <w:widowControl w:val="0"/>
              <w:jc w:val="center"/>
              <w:rPr>
                <w:rFonts w:ascii="GHEA Grapalat" w:hAnsi="GHEA Grapalat" w:cs="Arial"/>
                <w:sz w:val="16"/>
                <w:szCs w:val="16"/>
              </w:rPr>
            </w:pPr>
            <w:r w:rsidRPr="00B138F3">
              <w:rPr>
                <w:rFonts w:ascii="GHEA Grapalat" w:hAnsi="GHEA Grapalat"/>
                <w:sz w:val="16"/>
                <w:szCs w:val="16"/>
              </w:rPr>
              <w:t>... %</w:t>
            </w:r>
          </w:p>
        </w:tc>
        <w:tc>
          <w:tcPr>
            <w:tcW w:w="512" w:type="dxa"/>
            <w:vAlign w:val="center"/>
          </w:tcPr>
          <w:p w14:paraId="655C07B6" w14:textId="77777777" w:rsidR="00CC73A2" w:rsidRPr="00B138F3" w:rsidRDefault="00CC73A2" w:rsidP="00CC73A2">
            <w:pPr>
              <w:widowControl w:val="0"/>
              <w:jc w:val="center"/>
              <w:rPr>
                <w:rFonts w:ascii="GHEA Grapalat" w:hAnsi="GHEA Grapalat" w:cs="Arial"/>
                <w:sz w:val="16"/>
                <w:szCs w:val="16"/>
              </w:rPr>
            </w:pPr>
            <w:r w:rsidRPr="00B138F3">
              <w:rPr>
                <w:rFonts w:ascii="GHEA Grapalat" w:hAnsi="GHEA Grapalat"/>
                <w:sz w:val="16"/>
                <w:szCs w:val="16"/>
              </w:rPr>
              <w:t>... %</w:t>
            </w:r>
          </w:p>
        </w:tc>
        <w:tc>
          <w:tcPr>
            <w:tcW w:w="602" w:type="dxa"/>
            <w:vAlign w:val="center"/>
          </w:tcPr>
          <w:p w14:paraId="16A0AB1C" w14:textId="77777777" w:rsidR="00CC73A2" w:rsidRPr="00B138F3" w:rsidRDefault="00CC73A2" w:rsidP="00CC73A2">
            <w:pPr>
              <w:widowControl w:val="0"/>
              <w:jc w:val="center"/>
              <w:rPr>
                <w:rFonts w:ascii="GHEA Grapalat" w:hAnsi="GHEA Grapalat" w:cs="Arial"/>
                <w:sz w:val="16"/>
                <w:szCs w:val="16"/>
              </w:rPr>
            </w:pPr>
            <w:r w:rsidRPr="00B138F3">
              <w:rPr>
                <w:rFonts w:ascii="GHEA Grapalat" w:hAnsi="GHEA Grapalat"/>
                <w:sz w:val="16"/>
                <w:szCs w:val="16"/>
              </w:rPr>
              <w:t>... %</w:t>
            </w:r>
          </w:p>
        </w:tc>
        <w:tc>
          <w:tcPr>
            <w:tcW w:w="655" w:type="dxa"/>
            <w:vAlign w:val="center"/>
          </w:tcPr>
          <w:p w14:paraId="2CD10A6B" w14:textId="77777777" w:rsidR="00CC73A2" w:rsidRPr="00B138F3" w:rsidRDefault="00CC73A2" w:rsidP="00CC73A2">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14:paraId="6A897C04" w14:textId="77777777" w:rsidR="00CC73A2" w:rsidRPr="00B138F3" w:rsidRDefault="00CC73A2" w:rsidP="00CC73A2">
            <w:pPr>
              <w:widowControl w:val="0"/>
              <w:jc w:val="center"/>
              <w:rPr>
                <w:rFonts w:ascii="GHEA Grapalat" w:hAnsi="GHEA Grapalat" w:cs="Arial"/>
                <w:sz w:val="16"/>
                <w:szCs w:val="16"/>
              </w:rPr>
            </w:pPr>
            <w:r w:rsidRPr="00B138F3">
              <w:rPr>
                <w:rFonts w:ascii="GHEA Grapalat" w:hAnsi="GHEA Grapalat"/>
                <w:sz w:val="16"/>
                <w:szCs w:val="16"/>
              </w:rPr>
              <w:t>... %</w:t>
            </w:r>
          </w:p>
        </w:tc>
        <w:tc>
          <w:tcPr>
            <w:tcW w:w="863" w:type="dxa"/>
            <w:vAlign w:val="center"/>
          </w:tcPr>
          <w:p w14:paraId="37679ACB" w14:textId="77777777" w:rsidR="00CC73A2" w:rsidRPr="00B138F3" w:rsidRDefault="00CC73A2" w:rsidP="00CC73A2">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14:paraId="1CAA2275" w14:textId="77777777" w:rsidR="00CC73A2" w:rsidRPr="00B138F3" w:rsidRDefault="00CC73A2" w:rsidP="00CC73A2">
            <w:pPr>
              <w:widowControl w:val="0"/>
              <w:jc w:val="center"/>
              <w:rPr>
                <w:rFonts w:ascii="GHEA Grapalat" w:hAnsi="GHEA Grapalat" w:cs="Arial"/>
                <w:sz w:val="16"/>
                <w:szCs w:val="16"/>
              </w:rPr>
            </w:pPr>
            <w:r w:rsidRPr="00B138F3">
              <w:rPr>
                <w:rFonts w:ascii="GHEA Grapalat" w:hAnsi="GHEA Grapalat"/>
                <w:sz w:val="16"/>
                <w:szCs w:val="16"/>
              </w:rPr>
              <w:t>... %</w:t>
            </w:r>
          </w:p>
        </w:tc>
        <w:tc>
          <w:tcPr>
            <w:tcW w:w="869" w:type="dxa"/>
            <w:vAlign w:val="center"/>
          </w:tcPr>
          <w:p w14:paraId="45F8ABA2" w14:textId="77777777" w:rsidR="00CC73A2" w:rsidRPr="00B138F3" w:rsidRDefault="00CC73A2" w:rsidP="00CC73A2">
            <w:pPr>
              <w:widowControl w:val="0"/>
              <w:jc w:val="center"/>
              <w:rPr>
                <w:rFonts w:ascii="GHEA Grapalat" w:hAnsi="GHEA Grapalat" w:cs="Arial"/>
                <w:sz w:val="16"/>
                <w:szCs w:val="16"/>
              </w:rPr>
            </w:pPr>
            <w:r w:rsidRPr="00B138F3">
              <w:rPr>
                <w:rFonts w:ascii="GHEA Grapalat" w:hAnsi="GHEA Grapalat"/>
                <w:sz w:val="16"/>
                <w:szCs w:val="16"/>
              </w:rPr>
              <w:t>... %</w:t>
            </w:r>
          </w:p>
        </w:tc>
        <w:tc>
          <w:tcPr>
            <w:tcW w:w="828" w:type="dxa"/>
            <w:vAlign w:val="center"/>
          </w:tcPr>
          <w:p w14:paraId="6FDD4A7A" w14:textId="77777777" w:rsidR="00CC73A2" w:rsidRPr="00B138F3" w:rsidRDefault="00CC73A2" w:rsidP="00CC73A2">
            <w:pPr>
              <w:widowControl w:val="0"/>
              <w:jc w:val="center"/>
              <w:rPr>
                <w:rFonts w:ascii="GHEA Grapalat" w:hAnsi="GHEA Grapalat" w:cs="Arial"/>
                <w:sz w:val="16"/>
                <w:szCs w:val="16"/>
              </w:rPr>
            </w:pPr>
            <w:r w:rsidRPr="00B138F3">
              <w:rPr>
                <w:rFonts w:ascii="GHEA Grapalat" w:hAnsi="GHEA Grapalat"/>
                <w:sz w:val="16"/>
                <w:szCs w:val="16"/>
              </w:rPr>
              <w:t>... %</w:t>
            </w:r>
          </w:p>
        </w:tc>
        <w:tc>
          <w:tcPr>
            <w:tcW w:w="725" w:type="dxa"/>
            <w:vAlign w:val="center"/>
          </w:tcPr>
          <w:p w14:paraId="177F285A" w14:textId="77777777" w:rsidR="00CC73A2" w:rsidRPr="00B138F3" w:rsidRDefault="00CC73A2" w:rsidP="00CC73A2">
            <w:pPr>
              <w:widowControl w:val="0"/>
              <w:jc w:val="center"/>
              <w:rPr>
                <w:rFonts w:ascii="GHEA Grapalat" w:hAnsi="GHEA Grapalat"/>
                <w:b/>
                <w:sz w:val="16"/>
                <w:szCs w:val="16"/>
              </w:rPr>
            </w:pPr>
            <w:r w:rsidRPr="00B138F3">
              <w:rPr>
                <w:rFonts w:ascii="GHEA Grapalat" w:hAnsi="GHEA Grapalat"/>
                <w:sz w:val="16"/>
                <w:szCs w:val="16"/>
              </w:rPr>
              <w:t>... %</w:t>
            </w:r>
          </w:p>
        </w:tc>
      </w:tr>
    </w:tbl>
    <w:p w14:paraId="05179F00" w14:textId="77777777" w:rsidR="008F3B5F" w:rsidRPr="00B138F3" w:rsidRDefault="008F3B5F" w:rsidP="008F3B5F">
      <w:pPr>
        <w:widowControl w:val="0"/>
        <w:spacing w:after="120"/>
        <w:rPr>
          <w:rFonts w:ascii="GHEA Grapalat" w:hAnsi="GHEA Grapalat"/>
          <w:i/>
        </w:rPr>
      </w:pPr>
    </w:p>
    <w:p w14:paraId="18D74656" w14:textId="77777777" w:rsidR="000B1AA0" w:rsidRPr="00B138F3" w:rsidRDefault="000B1AA0" w:rsidP="000B1AA0">
      <w:pPr>
        <w:widowControl w:val="0"/>
        <w:spacing w:after="160"/>
        <w:jc w:val="right"/>
        <w:rPr>
          <w:rFonts w:ascii="GHEA Grapalat" w:hAnsi="GHEA Grapalat"/>
        </w:rPr>
      </w:pPr>
    </w:p>
    <w:p w14:paraId="15B1FF1B" w14:textId="77777777" w:rsidR="000B1AA0" w:rsidRPr="00B138F3" w:rsidRDefault="000B1AA0" w:rsidP="000B1AA0">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0B1AA0" w:rsidRPr="00B138F3" w14:paraId="16ED104D" w14:textId="77777777" w:rsidTr="00582B6B">
        <w:trPr>
          <w:jc w:val="center"/>
        </w:trPr>
        <w:tc>
          <w:tcPr>
            <w:tcW w:w="4536" w:type="dxa"/>
          </w:tcPr>
          <w:p w14:paraId="68945937"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14:paraId="1E2F8BD8"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2114906C"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2CF5467E"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14:paraId="589E1FA5" w14:textId="77777777" w:rsidR="000B1AA0" w:rsidRPr="00B138F3" w:rsidRDefault="000B1AA0" w:rsidP="00582B6B">
            <w:pPr>
              <w:widowControl w:val="0"/>
              <w:spacing w:after="160"/>
              <w:jc w:val="center"/>
              <w:rPr>
                <w:rFonts w:ascii="GHEA Grapalat" w:hAnsi="GHEA Grapalat"/>
              </w:rPr>
            </w:pPr>
          </w:p>
        </w:tc>
        <w:tc>
          <w:tcPr>
            <w:tcW w:w="4343" w:type="dxa"/>
          </w:tcPr>
          <w:p w14:paraId="4530EEE8"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14:paraId="014A1EB0"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138808B4"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64C28ECC"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14:paraId="1F971039" w14:textId="77777777" w:rsidR="000B1AA0" w:rsidRPr="00B138F3" w:rsidRDefault="000B1AA0" w:rsidP="000B1AA0">
      <w:pPr>
        <w:widowControl w:val="0"/>
        <w:spacing w:after="160"/>
        <w:rPr>
          <w:rFonts w:ascii="GHEA Grapalat" w:hAnsi="GHEA Grapalat"/>
        </w:rPr>
        <w:sectPr w:rsidR="000B1AA0" w:rsidRPr="00B138F3" w:rsidSect="00A50CE7">
          <w:footnotePr>
            <w:pos w:val="beneathText"/>
          </w:footnotePr>
          <w:pgSz w:w="16838" w:h="11906" w:orient="landscape" w:code="9"/>
          <w:pgMar w:top="360" w:right="1418" w:bottom="1418" w:left="1418" w:header="561" w:footer="561" w:gutter="0"/>
          <w:cols w:space="720"/>
          <w:docGrid w:linePitch="326"/>
        </w:sectPr>
      </w:pPr>
    </w:p>
    <w:p w14:paraId="015621AB" w14:textId="77777777" w:rsidR="00071D1C" w:rsidRPr="00521A49" w:rsidRDefault="00DC51C8" w:rsidP="0096596B">
      <w:pPr>
        <w:widowControl w:val="0"/>
        <w:jc w:val="right"/>
        <w:rPr>
          <w:rFonts w:ascii="GHEA Grapalat" w:hAnsi="GHEA Grapalat"/>
          <w:i/>
        </w:rPr>
      </w:pPr>
      <w:r w:rsidRPr="00521A49">
        <w:rPr>
          <w:rFonts w:ascii="GHEA Grapalat" w:hAnsi="GHEA Grapalat"/>
        </w:rPr>
        <w:lastRenderedPageBreak/>
        <w:t xml:space="preserve"> </w:t>
      </w:r>
      <w:r w:rsidR="00071D1C" w:rsidRPr="00521A49">
        <w:rPr>
          <w:rFonts w:ascii="GHEA Grapalat" w:hAnsi="GHEA Grapalat"/>
          <w:i/>
        </w:rPr>
        <w:t>Приложение № 3</w:t>
      </w:r>
    </w:p>
    <w:p w14:paraId="6056511F" w14:textId="77777777"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A72EE59" w14:textId="77777777"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21A49" w14:paraId="3C984ADC" w14:textId="77777777" w:rsidTr="007A2020">
        <w:trPr>
          <w:tblCellSpacing w:w="7" w:type="dxa"/>
          <w:jc w:val="center"/>
        </w:trPr>
        <w:tc>
          <w:tcPr>
            <w:tcW w:w="0" w:type="auto"/>
            <w:vAlign w:val="center"/>
          </w:tcPr>
          <w:p w14:paraId="562EBAB3" w14:textId="77777777"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14:paraId="59BD5438"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14:paraId="4F54D776"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14:paraId="04DAB205" w14:textId="77777777"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14:paraId="54EC2FB9" w14:textId="77777777" w:rsidR="0038400D" w:rsidRPr="00521A49" w:rsidRDefault="00E67FD5" w:rsidP="0096596B">
            <w:pPr>
              <w:widowControl w:val="0"/>
              <w:jc w:val="center"/>
              <w:rPr>
                <w:rFonts w:ascii="GHEA Grapalat" w:hAnsi="GHEA Grapalat"/>
                <w:iCs/>
              </w:rPr>
            </w:pPr>
            <w:r w:rsidRPr="00521A49">
              <w:rPr>
                <w:rFonts w:ascii="GHEA Grapalat" w:hAnsi="GHEA Grapalat"/>
              </w:rPr>
              <w:t>Р/С____________________________</w:t>
            </w:r>
          </w:p>
          <w:p w14:paraId="03EFB81C"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14:paraId="1E76ACDE"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14:paraId="49D277F2"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2A505AB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67B4726C"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14:paraId="10967A92" w14:textId="77777777" w:rsidR="0038400D" w:rsidRPr="00521A49" w:rsidRDefault="0038400D" w:rsidP="0096596B">
            <w:pPr>
              <w:widowControl w:val="0"/>
              <w:jc w:val="center"/>
              <w:rPr>
                <w:rFonts w:ascii="GHEA Grapalat" w:hAnsi="GHEA Grapalat"/>
                <w:iCs/>
              </w:rPr>
            </w:pPr>
            <w:r w:rsidRPr="00521A49">
              <w:rPr>
                <w:rFonts w:ascii="GHEA Grapalat" w:hAnsi="GHEA Grapalat"/>
              </w:rPr>
              <w:t>Р/С________________________</w:t>
            </w:r>
            <w:r w:rsidR="00E67FD5" w:rsidRPr="00521A49">
              <w:rPr>
                <w:rFonts w:ascii="GHEA Grapalat" w:hAnsi="GHEA Grapalat"/>
              </w:rPr>
              <w:t>___</w:t>
            </w:r>
            <w:r w:rsidRPr="00521A49">
              <w:rPr>
                <w:rFonts w:ascii="GHEA Grapalat" w:hAnsi="GHEA Grapalat"/>
              </w:rPr>
              <w:t>____</w:t>
            </w:r>
          </w:p>
          <w:p w14:paraId="77E8E4A3"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14:paraId="397CA753" w14:textId="77777777" w:rsidR="0038400D" w:rsidRPr="00521A49" w:rsidRDefault="0038400D" w:rsidP="0096596B">
      <w:pPr>
        <w:widowControl w:val="0"/>
        <w:ind w:firstLine="375"/>
        <w:rPr>
          <w:rFonts w:ascii="GHEA Grapalat" w:hAnsi="GHEA Grapalat"/>
          <w:iCs/>
        </w:rPr>
      </w:pPr>
    </w:p>
    <w:p w14:paraId="7E2BE6FA" w14:textId="77777777"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14:paraId="7548FE20" w14:textId="77777777"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14:paraId="0C4A14D4" w14:textId="77777777" w:rsidR="0038400D" w:rsidRPr="00521A49" w:rsidRDefault="0038400D" w:rsidP="0096596B">
      <w:pPr>
        <w:pStyle w:val="BodyTextIndent"/>
        <w:widowControl w:val="0"/>
        <w:spacing w:line="240" w:lineRule="auto"/>
        <w:ind w:firstLine="0"/>
        <w:jc w:val="center"/>
        <w:rPr>
          <w:rFonts w:ascii="GHEA Grapalat" w:hAnsi="GHEA Grapalat"/>
          <w:b/>
          <w:bCs/>
          <w:iCs/>
          <w:sz w:val="24"/>
          <w:szCs w:val="24"/>
        </w:rPr>
      </w:pPr>
    </w:p>
    <w:p w14:paraId="110DBE98" w14:textId="77777777" w:rsidR="0038400D" w:rsidRPr="00521A49" w:rsidRDefault="0038400D" w:rsidP="0096596B">
      <w:pPr>
        <w:pStyle w:val="BodyTextIndent"/>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14:paraId="57557BD3"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14:paraId="057C26BF"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14:paraId="06E71FBE"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14:paraId="6BB971E5" w14:textId="77777777"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14:paraId="44534F09" w14:textId="77777777"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21A49" w14:paraId="0F3C95CA" w14:textId="77777777" w:rsidTr="00AB4EAB">
        <w:trPr>
          <w:jc w:val="center"/>
        </w:trPr>
        <w:tc>
          <w:tcPr>
            <w:tcW w:w="442" w:type="dxa"/>
            <w:vMerge w:val="restart"/>
            <w:shd w:val="clear" w:color="auto" w:fill="auto"/>
            <w:vAlign w:val="center"/>
          </w:tcPr>
          <w:p w14:paraId="4B0BD50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14:paraId="1FF82F55" w14:textId="77777777"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14:paraId="2AD5FAEC" w14:textId="77777777" w:rsidTr="00AB4EAB">
        <w:trPr>
          <w:jc w:val="center"/>
        </w:trPr>
        <w:tc>
          <w:tcPr>
            <w:tcW w:w="442" w:type="dxa"/>
            <w:vMerge/>
            <w:shd w:val="clear" w:color="auto" w:fill="auto"/>
          </w:tcPr>
          <w:p w14:paraId="224B2BE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14:paraId="38E09F6D"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14:paraId="1C50F64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14:paraId="69041DC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14:paraId="5DF6AF3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14:paraId="5BAD7221"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 xml:space="preserve">умма, подлежащая уплате (тыс. </w:t>
            </w:r>
            <w:proofErr w:type="spellStart"/>
            <w:r w:rsidR="0038400D" w:rsidRPr="00521A49">
              <w:rPr>
                <w:rFonts w:ascii="GHEA Grapalat" w:hAnsi="GHEA Grapalat"/>
              </w:rPr>
              <w:t>драмов</w:t>
            </w:r>
            <w:proofErr w:type="spellEnd"/>
            <w:r w:rsidR="0038400D" w:rsidRPr="00521A49">
              <w:rPr>
                <w:rFonts w:ascii="GHEA Grapalat" w:hAnsi="GHEA Grapalat"/>
              </w:rPr>
              <w:t>)</w:t>
            </w:r>
          </w:p>
        </w:tc>
        <w:tc>
          <w:tcPr>
            <w:tcW w:w="1333" w:type="dxa"/>
            <w:vMerge w:val="restart"/>
            <w:shd w:val="clear" w:color="auto" w:fill="auto"/>
            <w:vAlign w:val="center"/>
          </w:tcPr>
          <w:p w14:paraId="280033F5"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14:paraId="66F892FB" w14:textId="77777777" w:rsidTr="00AB4EAB">
        <w:trPr>
          <w:trHeight w:val="1105"/>
          <w:jc w:val="center"/>
        </w:trPr>
        <w:tc>
          <w:tcPr>
            <w:tcW w:w="442" w:type="dxa"/>
            <w:vMerge/>
            <w:tcBorders>
              <w:bottom w:val="single" w:sz="4" w:space="0" w:color="auto"/>
            </w:tcBorders>
            <w:shd w:val="clear" w:color="auto" w:fill="auto"/>
          </w:tcPr>
          <w:p w14:paraId="6E07FD0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14:paraId="438413A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14:paraId="3CF384A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14:paraId="6533D17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14:paraId="0FF82FF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14:paraId="3F5570E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14:paraId="4BD9E52D"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14:paraId="0139C83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14:paraId="20C2A9C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B138F3" w:rsidRPr="00521A49" w14:paraId="3C870D86" w14:textId="77777777" w:rsidTr="00AB4EAB">
        <w:trPr>
          <w:jc w:val="center"/>
        </w:trPr>
        <w:tc>
          <w:tcPr>
            <w:tcW w:w="442" w:type="dxa"/>
            <w:shd w:val="clear" w:color="auto" w:fill="auto"/>
            <w:vAlign w:val="center"/>
          </w:tcPr>
          <w:p w14:paraId="692BA26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vAlign w:val="center"/>
          </w:tcPr>
          <w:p w14:paraId="4A022B4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vAlign w:val="center"/>
          </w:tcPr>
          <w:p w14:paraId="5042FEC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vAlign w:val="center"/>
          </w:tcPr>
          <w:p w14:paraId="353637F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vAlign w:val="center"/>
          </w:tcPr>
          <w:p w14:paraId="7C0F0195"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vAlign w:val="center"/>
          </w:tcPr>
          <w:p w14:paraId="66BCAA1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vAlign w:val="center"/>
          </w:tcPr>
          <w:p w14:paraId="6ED5083E"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vAlign w:val="center"/>
          </w:tcPr>
          <w:p w14:paraId="7DAA29F5"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vAlign w:val="center"/>
          </w:tcPr>
          <w:p w14:paraId="04188A8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38400D" w:rsidRPr="00521A49" w14:paraId="26A9684B" w14:textId="77777777" w:rsidTr="00AB4EAB">
        <w:trPr>
          <w:jc w:val="center"/>
        </w:trPr>
        <w:tc>
          <w:tcPr>
            <w:tcW w:w="442" w:type="dxa"/>
            <w:shd w:val="clear" w:color="auto" w:fill="auto"/>
          </w:tcPr>
          <w:p w14:paraId="241E952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tcPr>
          <w:p w14:paraId="444D2AA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tcPr>
          <w:p w14:paraId="5F6AEE1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tcPr>
          <w:p w14:paraId="243CA78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tcPr>
          <w:p w14:paraId="45F377E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tcPr>
          <w:p w14:paraId="284AAF0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tcPr>
          <w:p w14:paraId="542A8E64"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tcPr>
          <w:p w14:paraId="7FA5782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tcPr>
          <w:p w14:paraId="09FF6A9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bl>
    <w:p w14:paraId="4C12D0A0" w14:textId="77777777" w:rsidR="0038400D" w:rsidRPr="00521A49" w:rsidRDefault="0038400D" w:rsidP="0096596B">
      <w:pPr>
        <w:widowControl w:val="0"/>
        <w:ind w:firstLine="375"/>
        <w:jc w:val="both"/>
        <w:rPr>
          <w:rFonts w:ascii="GHEA Grapalat" w:hAnsi="GHEA Grapalat" w:cs="Arial"/>
          <w:iCs/>
          <w:lang w:val="en-US"/>
        </w:rPr>
      </w:pPr>
    </w:p>
    <w:p w14:paraId="08DA59A1" w14:textId="77777777"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521A49">
        <w:rPr>
          <w:rFonts w:ascii="GHEA Grapalat" w:hAnsi="GHEA Grapalat"/>
          <w:snapToGrid w:val="0"/>
        </w:rPr>
        <w:t>Акта,</w:t>
      </w:r>
      <w:r w:rsidRPr="00521A49">
        <w:rPr>
          <w:rFonts w:ascii="GHEA Grapalat" w:hAnsi="GHEA Grapalat"/>
        </w:rPr>
        <w:t>являются</w:t>
      </w:r>
      <w:proofErr w:type="spellEnd"/>
      <w:r w:rsidRPr="00521A49">
        <w:rPr>
          <w:rFonts w:ascii="GHEA Grapalat" w:hAnsi="GHEA Grapalat"/>
        </w:rPr>
        <w:t xml:space="preserve"> составляющей частью настоящего Акта и прилагаются.</w:t>
      </w:r>
    </w:p>
    <w:p w14:paraId="3BAD1E40" w14:textId="77777777"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21A49" w14:paraId="48843394" w14:textId="77777777" w:rsidTr="007A2020">
        <w:trPr>
          <w:trHeight w:val="266"/>
          <w:tblCellSpacing w:w="7" w:type="dxa"/>
          <w:jc w:val="center"/>
        </w:trPr>
        <w:tc>
          <w:tcPr>
            <w:tcW w:w="0" w:type="auto"/>
            <w:vAlign w:val="center"/>
          </w:tcPr>
          <w:p w14:paraId="7B6E4FE5" w14:textId="77777777"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14:paraId="51FBEB71" w14:textId="77777777"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14:paraId="2C49187D" w14:textId="77777777" w:rsidTr="007A2020">
        <w:trPr>
          <w:trHeight w:val="473"/>
          <w:tblCellSpacing w:w="7" w:type="dxa"/>
          <w:jc w:val="center"/>
        </w:trPr>
        <w:tc>
          <w:tcPr>
            <w:tcW w:w="0" w:type="auto"/>
            <w:vAlign w:val="center"/>
          </w:tcPr>
          <w:p w14:paraId="12BB935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14:paraId="410FB9D5"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14:paraId="135902B0"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14:paraId="58C8D967"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14:paraId="1B5F5050" w14:textId="77777777" w:rsidTr="007A2020">
        <w:trPr>
          <w:trHeight w:val="503"/>
          <w:tblCellSpacing w:w="7" w:type="dxa"/>
          <w:jc w:val="center"/>
        </w:trPr>
        <w:tc>
          <w:tcPr>
            <w:tcW w:w="0" w:type="auto"/>
            <w:vAlign w:val="center"/>
          </w:tcPr>
          <w:p w14:paraId="0B3D459C"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14:paraId="48A42F1D"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14:paraId="5DB04346"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14:paraId="4E11C92B"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14:paraId="288F5D80" w14:textId="77777777" w:rsidTr="007A2020">
        <w:trPr>
          <w:trHeight w:val="281"/>
          <w:tblCellSpacing w:w="7" w:type="dxa"/>
          <w:jc w:val="center"/>
        </w:trPr>
        <w:tc>
          <w:tcPr>
            <w:tcW w:w="0" w:type="auto"/>
            <w:vAlign w:val="center"/>
          </w:tcPr>
          <w:p w14:paraId="3298D0CC"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14:paraId="2B8F03BE"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14:paraId="1F02CA4C" w14:textId="77777777"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lastRenderedPageBreak/>
        <w:t>Приложение № 3.1</w:t>
      </w:r>
    </w:p>
    <w:p w14:paraId="4917946F" w14:textId="77777777"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14:paraId="28A64376"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p>
    <w:p w14:paraId="0D76D73E" w14:textId="77777777"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14:paraId="232C230B"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14:paraId="6F491557" w14:textId="77777777" w:rsidR="00071D1C" w:rsidRPr="00521A49" w:rsidRDefault="00071D1C" w:rsidP="00962010">
      <w:pPr>
        <w:widowControl w:val="0"/>
        <w:tabs>
          <w:tab w:val="left" w:pos="360"/>
          <w:tab w:val="left" w:pos="540"/>
        </w:tabs>
        <w:spacing w:after="160"/>
        <w:jc w:val="center"/>
        <w:rPr>
          <w:rFonts w:ascii="GHEA Grapalat" w:hAnsi="GHEA Grapalat" w:cs="Sylfaen"/>
        </w:rPr>
      </w:pPr>
    </w:p>
    <w:p w14:paraId="61C49B39" w14:textId="77777777"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14:paraId="4E83B3D8" w14:textId="77777777"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14:paraId="2D975304" w14:textId="77777777"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14:paraId="2158895C" w14:textId="77777777"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14:paraId="5C9A5E25" w14:textId="77777777"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14:paraId="291A9579" w14:textId="77777777"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14:paraId="7BE5093D" w14:textId="77777777"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21A49" w14:paraId="4D64CFA8"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CA0518A" w14:textId="77777777"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14:paraId="7D0D873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F7F4689" w14:textId="77777777"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0C1BBD4"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34F877C"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14:paraId="3614E5B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B09741F"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4B877A5"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3D2B921" w14:textId="77777777" w:rsidR="00071D1C" w:rsidRPr="00521A49" w:rsidRDefault="00071D1C" w:rsidP="00962010">
            <w:pPr>
              <w:widowControl w:val="0"/>
              <w:spacing w:after="120"/>
              <w:jc w:val="center"/>
              <w:rPr>
                <w:rFonts w:ascii="GHEA Grapalat" w:hAnsi="GHEA Grapalat" w:cs="Sylfaen"/>
              </w:rPr>
            </w:pPr>
          </w:p>
        </w:tc>
      </w:tr>
      <w:tr w:rsidR="00071D1C" w:rsidRPr="00521A49" w14:paraId="3FDEBC33"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ABD0581"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088FAE9"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20E7657" w14:textId="77777777" w:rsidR="00071D1C" w:rsidRPr="00521A49" w:rsidRDefault="00071D1C" w:rsidP="00962010">
            <w:pPr>
              <w:widowControl w:val="0"/>
              <w:spacing w:after="120"/>
              <w:jc w:val="center"/>
              <w:rPr>
                <w:rFonts w:ascii="GHEA Grapalat" w:hAnsi="GHEA Grapalat" w:cs="Sylfaen"/>
              </w:rPr>
            </w:pPr>
          </w:p>
        </w:tc>
      </w:tr>
    </w:tbl>
    <w:p w14:paraId="5EE6CD23" w14:textId="77777777" w:rsidR="00071D1C" w:rsidRPr="00521A49" w:rsidRDefault="00071D1C" w:rsidP="00962010">
      <w:pPr>
        <w:widowControl w:val="0"/>
        <w:tabs>
          <w:tab w:val="left" w:pos="360"/>
          <w:tab w:val="left" w:pos="540"/>
        </w:tabs>
        <w:spacing w:after="160"/>
        <w:jc w:val="both"/>
        <w:rPr>
          <w:rFonts w:ascii="GHEA Grapalat" w:hAnsi="GHEA Grapalat" w:cs="Sylfaen"/>
        </w:rPr>
      </w:pPr>
    </w:p>
    <w:p w14:paraId="5758A509" w14:textId="77777777"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14:paraId="7EC024A1" w14:textId="77777777" w:rsidR="00B138F3" w:rsidRPr="00521A49" w:rsidRDefault="00B138F3" w:rsidP="00962010">
      <w:pPr>
        <w:rPr>
          <w:rFonts w:ascii="GHEA Grapalat" w:hAnsi="GHEA Grapalat"/>
        </w:rPr>
      </w:pPr>
      <w:r w:rsidRPr="00521A49">
        <w:rPr>
          <w:rFonts w:ascii="GHEA Grapalat" w:hAnsi="GHEA Grapalat"/>
        </w:rPr>
        <w:t xml:space="preserve">                                                       </w:t>
      </w:r>
    </w:p>
    <w:p w14:paraId="2C4A36F1" w14:textId="77777777"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14:paraId="362A782B" w14:textId="77777777" w:rsidR="007072C5" w:rsidRPr="00521A49" w:rsidRDefault="007072C5" w:rsidP="00962010">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521A49" w14:paraId="74E21779" w14:textId="77777777" w:rsidTr="007072C5">
        <w:tc>
          <w:tcPr>
            <w:tcW w:w="4450" w:type="dxa"/>
          </w:tcPr>
          <w:p w14:paraId="1650E171"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14:paraId="37E55B08"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14:paraId="20AB676F" w14:textId="77777777"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14:paraId="6AABC525" w14:textId="77777777"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21A49" w14:paraId="3F75275D" w14:textId="77777777" w:rsidTr="00E22E51">
        <w:trPr>
          <w:tblCellSpacing w:w="7" w:type="dxa"/>
          <w:jc w:val="center"/>
        </w:trPr>
        <w:tc>
          <w:tcPr>
            <w:tcW w:w="0" w:type="auto"/>
            <w:vAlign w:val="center"/>
          </w:tcPr>
          <w:p w14:paraId="5AB702A4"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39ED447D"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14:paraId="5E69535D"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09AFFC77"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14:paraId="0B722047" w14:textId="77777777" w:rsidTr="00E22E51">
        <w:trPr>
          <w:tblCellSpacing w:w="7" w:type="dxa"/>
          <w:jc w:val="center"/>
        </w:trPr>
        <w:tc>
          <w:tcPr>
            <w:tcW w:w="0" w:type="auto"/>
            <w:vAlign w:val="center"/>
          </w:tcPr>
          <w:p w14:paraId="0C73F53A"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57936EC3"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14:paraId="4E0D0DA0"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65D08458"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14:paraId="344D0462" w14:textId="77777777"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042861" w14:textId="77777777" w:rsidR="00A77E79" w:rsidRDefault="00A77E79">
      <w:r>
        <w:separator/>
      </w:r>
    </w:p>
  </w:endnote>
  <w:endnote w:type="continuationSeparator" w:id="0">
    <w:p w14:paraId="671246CF" w14:textId="77777777" w:rsidR="00A77E79" w:rsidRDefault="00A77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651653"/>
      <w:docPartObj>
        <w:docPartGallery w:val="Page Numbers (Bottom of Page)"/>
        <w:docPartUnique/>
      </w:docPartObj>
    </w:sdtPr>
    <w:sdtEndPr>
      <w:rPr>
        <w:rFonts w:ascii="GHEA Grapalat" w:hAnsi="GHEA Grapalat"/>
        <w:sz w:val="24"/>
        <w:szCs w:val="24"/>
      </w:rPr>
    </w:sdtEndPr>
    <w:sdtContent>
      <w:p w14:paraId="26E21379" w14:textId="77777777" w:rsidR="00A77E79" w:rsidRPr="00C861E9" w:rsidRDefault="00A77E79">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ADED1C" w14:textId="77777777" w:rsidR="00A77E79" w:rsidRDefault="00A77E79">
      <w:r>
        <w:separator/>
      </w:r>
    </w:p>
  </w:footnote>
  <w:footnote w:type="continuationSeparator" w:id="0">
    <w:p w14:paraId="47E5CB6F" w14:textId="77777777" w:rsidR="00A77E79" w:rsidRDefault="00A77E79">
      <w:r>
        <w:continuationSeparator/>
      </w:r>
    </w:p>
  </w:footnote>
  <w:footnote w:id="1">
    <w:p w14:paraId="31D9EE51" w14:textId="77777777" w:rsidR="00A77E79" w:rsidRPr="002D0715" w:rsidRDefault="00A77E79">
      <w:pPr>
        <w:pStyle w:val="FootnoteText"/>
        <w:rPr>
          <w:rFonts w:ascii="Sylfaen" w:hAnsi="Sylfaen"/>
          <w:sz w:val="16"/>
          <w:szCs w:val="16"/>
        </w:rPr>
      </w:pPr>
      <w:r>
        <w:rPr>
          <w:rStyle w:val="FootnoteReference"/>
        </w:rPr>
        <w:t>7</w:t>
      </w:r>
      <w:r>
        <w:t xml:space="preserve"> </w:t>
      </w:r>
      <w:r w:rsidRPr="00FB6B1F">
        <w:rPr>
          <w:rFonts w:ascii="Sylfaen" w:hAnsi="Sylfaen"/>
          <w:i/>
          <w:sz w:val="16"/>
          <w:szCs w:val="16"/>
        </w:rPr>
        <w:t xml:space="preserve">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 ,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14:paraId="0A79B9F3" w14:textId="77777777" w:rsidR="00830BA2" w:rsidRDefault="00830BA2" w:rsidP="00830BA2">
      <w:pPr>
        <w:pStyle w:val="FootnoteText"/>
        <w:jc w:val="both"/>
        <w:rPr>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7ADF578C" w14:textId="77777777" w:rsidR="00830BA2" w:rsidRDefault="00830BA2" w:rsidP="00830BA2">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14:paraId="652E7F82" w14:textId="77777777" w:rsidR="00830BA2" w:rsidRPr="00EE76ED" w:rsidRDefault="00830BA2" w:rsidP="00830BA2">
      <w:pPr>
        <w:pStyle w:val="FootnoteText"/>
        <w:jc w:val="both"/>
        <w:rPr>
          <w:rFonts w:asciiTheme="minorHAnsi" w:hAnsiTheme="minorHAnsi"/>
          <w:vertAlign w:val="superscript"/>
        </w:rPr>
      </w:pPr>
      <w:r w:rsidRPr="00FD55EB">
        <w:rPr>
          <w:rFonts w:ascii="GHEA Grapalat" w:hAnsi="GHEA Grapalat"/>
          <w:i/>
          <w:sz w:val="18"/>
          <w:szCs w:val="18"/>
          <w:vertAlign w:val="superscript"/>
        </w:rPr>
        <w:t>9.2</w:t>
      </w:r>
      <w:r w:rsidRPr="002F0DCF">
        <w:rPr>
          <w:rFonts w:ascii="GHEA Grapalat" w:hAnsi="GHEA Grapalat"/>
          <w:i/>
          <w:sz w:val="18"/>
          <w:szCs w:val="18"/>
          <w:vertAlign w:val="superscript"/>
        </w:rPr>
        <w:t xml:space="preserve"> </w:t>
      </w:r>
      <w:r w:rsidRPr="002F0DCF">
        <w:rPr>
          <w:rFonts w:ascii="GHEA Grapalat" w:hAnsi="GHEA Grapalat"/>
          <w:i/>
        </w:rPr>
        <w:t xml:space="preserve">Если процедура организуется на основании пункта 2 части 6 статьи 15 Закона </w:t>
      </w:r>
      <w:r w:rsidRPr="00AA4D5E">
        <w:rPr>
          <w:rFonts w:ascii="GHEA Grapalat" w:hAnsi="GHEA Grapalat"/>
          <w:i/>
        </w:rPr>
        <w:t>"</w:t>
      </w:r>
      <w:r w:rsidRPr="002F0DCF">
        <w:rPr>
          <w:rFonts w:ascii="GHEA Grapalat" w:hAnsi="GHEA Grapalat"/>
          <w:i/>
        </w:rPr>
        <w:t xml:space="preserve">О закупках </w:t>
      </w:r>
      <w:r w:rsidRPr="00AA4D5E">
        <w:rPr>
          <w:rFonts w:ascii="GHEA Grapalat" w:hAnsi="GHEA Grapalat"/>
          <w:i/>
        </w:rPr>
        <w:t>"</w:t>
      </w:r>
      <w:r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w:t>
      </w:r>
      <w:proofErr w:type="spellStart"/>
      <w:r w:rsidRPr="002F0DCF">
        <w:rPr>
          <w:rFonts w:ascii="GHEA Grapalat" w:hAnsi="GHEA Grapalat"/>
          <w:i/>
        </w:rPr>
        <w:t>драмов</w:t>
      </w:r>
      <w:proofErr w:type="spellEnd"/>
      <w:r w:rsidRPr="002F0DCF">
        <w:rPr>
          <w:rFonts w:ascii="GHEA Grapalat" w:hAnsi="GHEA Grapalat"/>
          <w:i/>
        </w:rPr>
        <w:t xml:space="preserve"> РА, то в пункте 7.4 слова </w:t>
      </w:r>
      <w:r w:rsidRPr="00AA4D5E">
        <w:rPr>
          <w:rFonts w:ascii="GHEA Grapalat" w:hAnsi="GHEA Grapalat"/>
          <w:i/>
        </w:rPr>
        <w:t>"</w:t>
      </w:r>
      <w:r w:rsidRPr="002F0DCF">
        <w:rPr>
          <w:rFonts w:ascii="GHEA Grapalat" w:hAnsi="GHEA Grapalat"/>
          <w:i/>
        </w:rPr>
        <w:t>90 (девяноста) рабочих дней</w:t>
      </w:r>
      <w:r w:rsidRPr="00AA4D5E">
        <w:rPr>
          <w:rFonts w:ascii="GHEA Grapalat" w:hAnsi="GHEA Grapalat"/>
          <w:i/>
        </w:rPr>
        <w:t>"</w:t>
      </w:r>
      <w:r w:rsidRPr="002F0DCF">
        <w:rPr>
          <w:rFonts w:ascii="GHEA Grapalat" w:hAnsi="GHEA Grapalat"/>
          <w:i/>
        </w:rPr>
        <w:t xml:space="preserve"> заменяются на слова </w:t>
      </w:r>
      <w:r w:rsidRPr="00AA4D5E">
        <w:rPr>
          <w:rFonts w:ascii="GHEA Grapalat" w:hAnsi="GHEA Grapalat"/>
          <w:i/>
        </w:rPr>
        <w:t>"</w:t>
      </w:r>
      <w:r w:rsidRPr="002F0DCF">
        <w:rPr>
          <w:rFonts w:ascii="GHEA Grapalat" w:hAnsi="GHEA Grapalat"/>
          <w:i/>
        </w:rPr>
        <w:t>120 (сто двадцати) рабочих дней</w:t>
      </w:r>
      <w:r w:rsidRPr="00AA4D5E">
        <w:rPr>
          <w:rFonts w:ascii="GHEA Grapalat" w:hAnsi="GHEA Grapalat"/>
          <w:i/>
        </w:rPr>
        <w:t>".</w:t>
      </w:r>
    </w:p>
    <w:p w14:paraId="43DE7C90" w14:textId="77777777" w:rsidR="00830BA2" w:rsidRPr="002C2499" w:rsidRDefault="00830BA2" w:rsidP="00830BA2">
      <w:pPr>
        <w:pStyle w:val="FootnoteText"/>
        <w:jc w:val="both"/>
      </w:pPr>
    </w:p>
    <w:p w14:paraId="495D6E16" w14:textId="77777777" w:rsidR="00830BA2" w:rsidRPr="000811C1" w:rsidRDefault="00830BA2" w:rsidP="00830BA2">
      <w:pPr>
        <w:pStyle w:val="FootnoteText"/>
        <w:rPr>
          <w:rFonts w:asciiTheme="minorHAnsi" w:hAnsiTheme="minorHAnsi"/>
        </w:rPr>
      </w:pPr>
    </w:p>
  </w:footnote>
  <w:footnote w:id="3">
    <w:p w14:paraId="10986F99" w14:textId="77777777" w:rsidR="00A77E79" w:rsidRPr="00E72E35" w:rsidRDefault="00A77E79">
      <w:pPr>
        <w:pStyle w:val="FootnoteText"/>
        <w:rPr>
          <w:rFonts w:ascii="Sylfaen" w:hAnsi="Sylfaen"/>
          <w:sz w:val="16"/>
          <w:szCs w:val="16"/>
        </w:rPr>
      </w:pPr>
      <w:r>
        <w:rPr>
          <w:rStyle w:val="FootnoteReference"/>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4">
    <w:p w14:paraId="42FDEFB6" w14:textId="77777777" w:rsidR="00A77E79" w:rsidRPr="00816F7D" w:rsidRDefault="00A77E79" w:rsidP="00586BC9">
      <w:pPr>
        <w:pStyle w:val="FootnoteText"/>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22E1FCA0" w14:textId="77777777" w:rsidR="00A77E79" w:rsidRPr="00DA04BC" w:rsidRDefault="00A77E79" w:rsidP="00DA04BC">
      <w:pPr>
        <w:jc w:val="both"/>
        <w:rPr>
          <w:rFonts w:ascii="Sylfaen" w:hAnsi="Sylfaen"/>
          <w:i/>
          <w:sz w:val="16"/>
          <w:szCs w:val="16"/>
        </w:rPr>
      </w:pPr>
      <w:r w:rsidRPr="00816F7D">
        <w:rPr>
          <w:rFonts w:ascii="Sylfaen" w:hAnsi="Sylfaen"/>
          <w:i/>
          <w:sz w:val="16"/>
          <w:szCs w:val="16"/>
        </w:rPr>
        <w:t>** -</w:t>
      </w:r>
      <w:r w:rsidRPr="00DA04BC">
        <w:rPr>
          <w:rFonts w:ascii="Sylfaen" w:hAnsi="Sylfaen"/>
          <w:i/>
          <w:sz w:val="16"/>
          <w:szCs w:val="16"/>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52A541FE" w14:textId="77777777" w:rsidR="00A77E79" w:rsidRPr="00DA04BC" w:rsidRDefault="00A77E79"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14:paraId="28E18C22" w14:textId="77777777" w:rsidR="00A77E79" w:rsidRPr="00DA04BC" w:rsidRDefault="00A77E79"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14:paraId="6FC9CC8A" w14:textId="77777777" w:rsidR="00A77E79" w:rsidRPr="00DA04BC" w:rsidRDefault="00A77E79" w:rsidP="00DA04BC">
      <w:pPr>
        <w:jc w:val="both"/>
        <w:rPr>
          <w:rFonts w:ascii="Sylfaen" w:hAnsi="Sylfaen"/>
          <w:i/>
          <w:sz w:val="16"/>
          <w:szCs w:val="16"/>
        </w:rPr>
      </w:pPr>
    </w:p>
  </w:footnote>
  <w:footnote w:id="5">
    <w:p w14:paraId="2BB8C252" w14:textId="77777777" w:rsidR="00A77E79" w:rsidRPr="00967242" w:rsidRDefault="00A77E79" w:rsidP="003C670C">
      <w:pPr>
        <w:widowControl w:val="0"/>
        <w:ind w:right="309"/>
        <w:jc w:val="both"/>
        <w:rPr>
          <w:rFonts w:ascii="Sylfaen" w:hAnsi="Sylfaen"/>
          <w:i/>
          <w:sz w:val="20"/>
          <w:szCs w:val="20"/>
          <w:lang w:val="es-ES"/>
        </w:rPr>
      </w:pPr>
      <w:r>
        <w:rPr>
          <w:rStyle w:val="FootnoteReference"/>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6A0384C0" w14:textId="77777777" w:rsidR="00A77E79" w:rsidRPr="00D3436F" w:rsidRDefault="00A77E79">
      <w:pPr>
        <w:pStyle w:val="FootnoteText"/>
        <w:rPr>
          <w:lang w:val="es-ES"/>
        </w:rPr>
      </w:pPr>
    </w:p>
  </w:footnote>
  <w:footnote w:id="6">
    <w:p w14:paraId="54852657" w14:textId="77777777" w:rsidR="00870233" w:rsidRPr="00217344" w:rsidRDefault="00870233" w:rsidP="00870233">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7">
    <w:p w14:paraId="2408A619" w14:textId="77777777" w:rsidR="00A77E79" w:rsidRPr="008842CE" w:rsidRDefault="00A77E79" w:rsidP="003D2FE2">
      <w:pPr>
        <w:pStyle w:val="FootnoteText"/>
        <w:jc w:val="both"/>
      </w:pPr>
    </w:p>
  </w:footnote>
  <w:footnote w:id="8">
    <w:p w14:paraId="7AD8D995" w14:textId="77777777" w:rsidR="00A77E79" w:rsidRPr="002B6C9D" w:rsidRDefault="00A77E79" w:rsidP="00D3436F">
      <w:pPr>
        <w:pStyle w:val="FootnoteText"/>
        <w:widowControl w:val="0"/>
        <w:jc w:val="both"/>
        <w:rPr>
          <w:ins w:id="4" w:author="Vardan" w:date="2022-03-24T23:31:00Z"/>
          <w:rFonts w:ascii="Sylfaen" w:hAnsi="Sylfaen"/>
          <w:i/>
          <w:sz w:val="16"/>
          <w:szCs w:val="16"/>
          <w:lang w:val="hy-AM"/>
        </w:rPr>
      </w:pPr>
      <w:r>
        <w:rPr>
          <w:rStyle w:val="FootnoteReference"/>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14:paraId="6C20146D" w14:textId="77777777" w:rsidR="00A77E79" w:rsidRPr="002B6C9D" w:rsidRDefault="00A77E79" w:rsidP="00D3436F">
      <w:pPr>
        <w:pStyle w:val="FootnoteText"/>
        <w:widowControl w:val="0"/>
        <w:jc w:val="both"/>
        <w:rPr>
          <w:rFonts w:ascii="Sylfaen" w:hAnsi="Sylfaen"/>
          <w:sz w:val="16"/>
          <w:szCs w:val="16"/>
          <w:lang w:val="hy-AM"/>
        </w:rPr>
      </w:pPr>
    </w:p>
  </w:footnote>
  <w:footnote w:id="9">
    <w:p w14:paraId="25BC77A2" w14:textId="77777777" w:rsidR="00A77E79" w:rsidRPr="0095788C" w:rsidRDefault="00A77E79" w:rsidP="00D3436F">
      <w:pPr>
        <w:pStyle w:val="FootnoteText"/>
        <w:widowControl w:val="0"/>
        <w:jc w:val="both"/>
        <w:rPr>
          <w:rFonts w:ascii="Sylfaen" w:hAnsi="Sylfaen"/>
          <w:sz w:val="16"/>
          <w:szCs w:val="16"/>
          <w:lang w:val="hy-AM"/>
        </w:rPr>
      </w:pPr>
      <w:r w:rsidRPr="0095788C">
        <w:rPr>
          <w:rStyle w:val="FootnoteReference"/>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10">
    <w:p w14:paraId="4A465A31" w14:textId="77777777" w:rsidR="00A77E79" w:rsidRPr="0095788C" w:rsidRDefault="00A77E79" w:rsidP="00084B51">
      <w:pPr>
        <w:pStyle w:val="FootnoteText"/>
        <w:widowControl w:val="0"/>
        <w:jc w:val="both"/>
        <w:rPr>
          <w:rFonts w:ascii="Sylfaen" w:hAnsi="Sylfaen"/>
          <w:sz w:val="16"/>
          <w:szCs w:val="16"/>
          <w:lang w:val="hy-AM"/>
        </w:rPr>
      </w:pPr>
      <w:r>
        <w:rPr>
          <w:rStyle w:val="FootnoteReference"/>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07FEE990" w14:textId="77777777" w:rsidR="00A77E79" w:rsidRPr="0095788C" w:rsidRDefault="00A77E79">
      <w:pPr>
        <w:pStyle w:val="FootnoteText"/>
        <w:rPr>
          <w:rFonts w:ascii="Sylfaen" w:hAnsi="Sylfaen"/>
          <w:sz w:val="16"/>
          <w:szCs w:val="16"/>
          <w:lang w:val="hy-AM"/>
        </w:rPr>
      </w:pPr>
    </w:p>
  </w:footnote>
  <w:footnote w:id="11">
    <w:p w14:paraId="4DEFB906" w14:textId="5E85C78D" w:rsidR="008F3B5F" w:rsidRPr="00E861BF" w:rsidRDefault="008F3B5F" w:rsidP="008F3B5F">
      <w:pPr>
        <w:pStyle w:val="FootnoteText"/>
        <w:widowControl w:val="0"/>
        <w:jc w:val="both"/>
        <w:rPr>
          <w:rFonts w:ascii="GHEA Grapalat" w:hAnsi="GHEA Grapalat"/>
          <w:i/>
        </w:rPr>
      </w:pPr>
    </w:p>
  </w:footnote>
  <w:footnote w:id="12">
    <w:p w14:paraId="0099E969" w14:textId="4D4551E6" w:rsidR="008F3B5F" w:rsidRPr="00C84B20" w:rsidRDefault="008F3B5F" w:rsidP="008F3B5F">
      <w:pPr>
        <w:pStyle w:val="FootnoteText"/>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1BB381C0" w14:textId="77777777" w:rsidR="008F3B5F" w:rsidRPr="00E861BF" w:rsidRDefault="008F3B5F" w:rsidP="008F3B5F">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3">
    <w:p w14:paraId="508568C5" w14:textId="4EEDC6CF" w:rsidR="008F3B5F" w:rsidRPr="00E861BF" w:rsidRDefault="008F3B5F" w:rsidP="008F3B5F">
      <w:pPr>
        <w:pStyle w:val="FootnoteText"/>
        <w:widowControl w:val="0"/>
        <w:jc w:val="both"/>
        <w:rPr>
          <w:rFonts w:ascii="GHEA Grapalat" w:hAnsi="GHEA Grapalat"/>
          <w:i/>
        </w:rPr>
      </w:pPr>
    </w:p>
  </w:footnote>
  <w:footnote w:id="14">
    <w:p w14:paraId="42C97F8A" w14:textId="77777777" w:rsidR="00B111A1" w:rsidRDefault="008F3B5F" w:rsidP="008F3B5F">
      <w:pPr>
        <w:pStyle w:val="FootnoteText"/>
        <w:widowControl w:val="0"/>
        <w:jc w:val="both"/>
        <w:rPr>
          <w:rFonts w:ascii="GHEA Grapalat" w:hAnsi="GHEA Grapalat"/>
          <w:i/>
        </w:rPr>
      </w:pPr>
      <w:r w:rsidRPr="008842CE">
        <w:rPr>
          <w:rStyle w:val="FootnoteReference"/>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p>
    <w:p w14:paraId="763B7E1E" w14:textId="07F0FA93" w:rsidR="008F3B5F" w:rsidRPr="008842CE" w:rsidRDefault="008F3B5F" w:rsidP="008F3B5F">
      <w:pPr>
        <w:pStyle w:val="FootnoteText"/>
        <w:widowControl w:val="0"/>
        <w:jc w:val="both"/>
      </w:pPr>
      <w:r w:rsidRPr="008842CE">
        <w:rPr>
          <w:rFonts w:ascii="GHEA Grapalat" w:hAnsi="GHEA Grapalat"/>
          <w:i/>
        </w:rPr>
        <w:t xml:space="preserve">**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15">
    <w:p w14:paraId="63622ACD" w14:textId="77777777" w:rsidR="00DA609D" w:rsidRPr="008842CE" w:rsidRDefault="00DA609D" w:rsidP="008F3B5F">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9"/>
  </w:num>
  <w:num w:numId="3">
    <w:abstractNumId w:val="21"/>
  </w:num>
  <w:num w:numId="4">
    <w:abstractNumId w:val="15"/>
  </w:num>
  <w:num w:numId="5">
    <w:abstractNumId w:val="27"/>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31"/>
  </w:num>
  <w:num w:numId="13">
    <w:abstractNumId w:val="29"/>
  </w:num>
  <w:num w:numId="14">
    <w:abstractNumId w:val="12"/>
  </w:num>
  <w:num w:numId="15">
    <w:abstractNumId w:val="30"/>
  </w:num>
  <w:num w:numId="16">
    <w:abstractNumId w:val="14"/>
  </w:num>
  <w:num w:numId="17">
    <w:abstractNumId w:val="5"/>
  </w:num>
  <w:num w:numId="18">
    <w:abstractNumId w:val="1"/>
  </w:num>
  <w:num w:numId="19">
    <w:abstractNumId w:val="16"/>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0"/>
  </w:num>
  <w:num w:numId="25">
    <w:abstractNumId w:val="10"/>
  </w:num>
  <w:num w:numId="26">
    <w:abstractNumId w:val="3"/>
  </w:num>
  <w:num w:numId="27">
    <w:abstractNumId w:val="2"/>
  </w:num>
  <w:num w:numId="28">
    <w:abstractNumId w:val="0"/>
  </w:num>
  <w:num w:numId="29">
    <w:abstractNumId w:val="8"/>
  </w:num>
  <w:num w:numId="30">
    <w:abstractNumId w:val="28"/>
  </w:num>
  <w:num w:numId="31">
    <w:abstractNumId w:val="25"/>
  </w:num>
  <w:num w:numId="32">
    <w:abstractNumId w:val="26"/>
  </w:num>
  <w:num w:numId="33">
    <w:abstractNumId w:val="13"/>
  </w:num>
  <w:num w:numId="34">
    <w:abstractNumId w:val="19"/>
  </w:num>
  <w:num w:numId="35">
    <w:abstractNumId w:val="18"/>
  </w:num>
  <w:num w:numId="36">
    <w:abstractNumId w:val="24"/>
  </w:num>
  <w:num w:numId="37">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63489"/>
  </w:hdrShapeDefaults>
  <w:footnotePr>
    <w:pos w:val="beneathText"/>
    <w:numStart w:val="8"/>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67349"/>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AA0"/>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30202"/>
    <w:rsid w:val="00130317"/>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1AB"/>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8DD"/>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A56"/>
    <w:rsid w:val="00321B20"/>
    <w:rsid w:val="00323106"/>
    <w:rsid w:val="003240F7"/>
    <w:rsid w:val="0032421D"/>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BE8"/>
    <w:rsid w:val="003E5D5B"/>
    <w:rsid w:val="003E6971"/>
    <w:rsid w:val="003E6C18"/>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28D3"/>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49E1"/>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445"/>
    <w:rsid w:val="00830AD3"/>
    <w:rsid w:val="00830BA2"/>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35A4"/>
    <w:rsid w:val="008435DB"/>
    <w:rsid w:val="00843892"/>
    <w:rsid w:val="008442B3"/>
    <w:rsid w:val="00844434"/>
    <w:rsid w:val="00844B9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33"/>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507"/>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3B5F"/>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F92"/>
    <w:rsid w:val="00A4729F"/>
    <w:rsid w:val="00A502FC"/>
    <w:rsid w:val="00A5050E"/>
    <w:rsid w:val="00A50C53"/>
    <w:rsid w:val="00A50CE7"/>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77E79"/>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C29"/>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6C9F"/>
    <w:rsid w:val="00B07942"/>
    <w:rsid w:val="00B07E76"/>
    <w:rsid w:val="00B101FF"/>
    <w:rsid w:val="00B110DE"/>
    <w:rsid w:val="00B111A1"/>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A2"/>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09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D742D"/>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6490"/>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2887C998"/>
  <w15:docId w15:val="{B98A13DD-DE77-4920-8E9C-39A8FD92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semiHidden/>
    <w:unhideWhenUsed/>
    <w:rsid w:val="00ED7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ED742D"/>
    <w:rPr>
      <w:rFonts w:ascii="Courier New" w:hAnsi="Courier New" w:cs="Courier New"/>
      <w:lang w:val="en-US" w:eastAsia="en-US" w:bidi="ar-SA"/>
    </w:rPr>
  </w:style>
  <w:style w:type="character" w:customStyle="1" w:styleId="y2iqfc">
    <w:name w:val="y2iqfc"/>
    <w:basedOn w:val="DefaultParagraphFont"/>
    <w:rsid w:val="00ED7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885058">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1117069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C3C78-A7A2-4549-9851-5F9124F6A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83</Pages>
  <Words>22692</Words>
  <Characters>129349</Characters>
  <Application>Microsoft Office Word</Application>
  <DocSecurity>0</DocSecurity>
  <Lines>1077</Lines>
  <Paragraphs>303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151738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27</cp:revision>
  <cp:lastPrinted>2018-02-16T07:12:00Z</cp:lastPrinted>
  <dcterms:created xsi:type="dcterms:W3CDTF">2024-02-14T10:29:00Z</dcterms:created>
  <dcterms:modified xsi:type="dcterms:W3CDTF">2024-09-09T09:23:00Z</dcterms:modified>
</cp:coreProperties>
</file>