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6926" w:rsidRPr="00A603AF" w:rsidRDefault="006D6926" w:rsidP="006F21D9">
      <w:pPr>
        <w:widowControl w:val="0"/>
        <w:spacing w:after="160"/>
        <w:ind w:firstLine="567"/>
        <w:contextualSpacing/>
        <w:jc w:val="right"/>
        <w:rPr>
          <w:rFonts w:ascii="GHEA Grapalat" w:hAnsi="GHEA Grapalat" w:cs="Sylfaen"/>
          <w:i/>
          <w:sz w:val="22"/>
          <w:szCs w:val="22"/>
        </w:rPr>
      </w:pPr>
      <w:r w:rsidRPr="00A603AF">
        <w:rPr>
          <w:rFonts w:ascii="GHEA Grapalat" w:hAnsi="GHEA Grapalat"/>
          <w:i/>
          <w:sz w:val="22"/>
          <w:szCs w:val="22"/>
        </w:rPr>
        <w:t>Приложение №</w:t>
      </w:r>
      <w:r w:rsidR="001E07D4">
        <w:rPr>
          <w:rFonts w:ascii="GHEA Grapalat" w:hAnsi="GHEA Grapalat"/>
          <w:i/>
          <w:sz w:val="22"/>
          <w:szCs w:val="22"/>
        </w:rPr>
        <w:t>9</w:t>
      </w:r>
      <w:r w:rsidR="00665EB9" w:rsidRPr="00A603AF">
        <w:rPr>
          <w:rFonts w:ascii="GHEA Grapalat" w:hAnsi="GHEA Grapalat"/>
          <w:i/>
          <w:sz w:val="22"/>
          <w:szCs w:val="22"/>
        </w:rPr>
        <w:t xml:space="preserve"> </w:t>
      </w:r>
    </w:p>
    <w:p w:rsidR="006F21D9" w:rsidRDefault="006D6926" w:rsidP="006F21D9">
      <w:pPr>
        <w:widowControl w:val="0"/>
        <w:spacing w:after="160"/>
        <w:ind w:firstLine="567"/>
        <w:contextualSpacing/>
        <w:jc w:val="right"/>
        <w:rPr>
          <w:rFonts w:ascii="GHEA Grapalat" w:hAnsi="GHEA Grapalat" w:cs="Sylfaen"/>
          <w:i/>
        </w:rPr>
      </w:pPr>
      <w:r w:rsidRPr="00A603AF">
        <w:rPr>
          <w:rFonts w:ascii="GHEA Grapalat" w:hAnsi="GHEA Grapalat"/>
          <w:i/>
          <w:sz w:val="22"/>
          <w:szCs w:val="22"/>
        </w:rPr>
        <w:t xml:space="preserve">к приказу Министра финансов РА </w:t>
      </w:r>
      <w:r w:rsidRPr="00A603AF">
        <w:rPr>
          <w:rFonts w:ascii="GHEA Grapalat" w:hAnsi="GHEA Grapalat" w:cs="Sylfaen"/>
          <w:i/>
          <w:sz w:val="22"/>
          <w:szCs w:val="22"/>
        </w:rPr>
        <w:br/>
      </w:r>
      <w:r w:rsidR="006F21D9">
        <w:rPr>
          <w:rFonts w:ascii="GHEA Grapalat" w:hAnsi="GHEA Grapalat"/>
          <w:i/>
        </w:rPr>
        <w:t xml:space="preserve">от </w:t>
      </w:r>
      <w:r w:rsidR="00AD32FE">
        <w:rPr>
          <w:rFonts w:ascii="GHEA Grapalat" w:hAnsi="GHEA Grapalat"/>
          <w:i/>
        </w:rPr>
        <w:t xml:space="preserve"> </w:t>
      </w:r>
      <w:r w:rsidR="00BA166B">
        <w:rPr>
          <w:rFonts w:ascii="GHEA Grapalat" w:hAnsi="GHEA Grapalat"/>
          <w:i/>
          <w:lang w:val="hy-AM"/>
        </w:rPr>
        <w:t>09</w:t>
      </w:r>
      <w:r w:rsidR="00AD32FE">
        <w:rPr>
          <w:rFonts w:ascii="GHEA Grapalat" w:hAnsi="GHEA Grapalat"/>
          <w:i/>
        </w:rPr>
        <w:t xml:space="preserve"> декабря</w:t>
      </w:r>
      <w:r w:rsidR="006F21D9">
        <w:rPr>
          <w:rFonts w:ascii="GHEA Grapalat" w:hAnsi="GHEA Grapalat"/>
          <w:i/>
        </w:rPr>
        <w:t xml:space="preserve"> </w:t>
      </w:r>
      <w:r w:rsidR="00442690">
        <w:rPr>
          <w:rFonts w:ascii="GHEA Grapalat" w:hAnsi="GHEA Grapalat"/>
          <w:i/>
        </w:rPr>
        <w:t>2026</w:t>
      </w:r>
      <w:r w:rsidR="006F21D9">
        <w:rPr>
          <w:rFonts w:ascii="GHEA Grapalat" w:hAnsi="GHEA Grapalat"/>
          <w:i/>
        </w:rPr>
        <w:t xml:space="preserve"> года № </w:t>
      </w:r>
      <w:r w:rsidR="00AD32FE">
        <w:rPr>
          <w:rFonts w:ascii="GHEA Grapalat" w:hAnsi="GHEA Grapalat"/>
          <w:i/>
        </w:rPr>
        <w:t>427</w:t>
      </w:r>
      <w:r w:rsidR="006F21D9">
        <w:rPr>
          <w:rFonts w:ascii="GHEA Grapalat" w:hAnsi="GHEA Grapalat"/>
          <w:i/>
          <w:lang w:val="hy-AM"/>
        </w:rPr>
        <w:t>-</w:t>
      </w:r>
      <w:r w:rsidR="006F21D9">
        <w:rPr>
          <w:rFonts w:ascii="GHEA Grapalat" w:hAnsi="GHEA Grapalat"/>
          <w:i/>
        </w:rPr>
        <w:t>A</w:t>
      </w:r>
    </w:p>
    <w:p w:rsidR="006D6926" w:rsidRPr="00A603AF" w:rsidRDefault="006D6926" w:rsidP="00E8561F">
      <w:pPr>
        <w:widowControl w:val="0"/>
        <w:spacing w:after="160"/>
        <w:ind w:firstLine="567"/>
        <w:contextualSpacing/>
        <w:jc w:val="right"/>
        <w:rPr>
          <w:rFonts w:ascii="GHEA Grapalat" w:hAnsi="GHEA Grapalat" w:cs="Sylfaen"/>
          <w:i/>
          <w:sz w:val="22"/>
          <w:szCs w:val="22"/>
        </w:rPr>
      </w:pPr>
    </w:p>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BA7128" w:rsidRDefault="00E072E9"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w:t>
      </w:r>
      <w:r w:rsidRPr="000504E2">
        <w:rPr>
          <w:rFonts w:ascii="GHEA Grapalat" w:hAnsi="GHEA Grapalat"/>
          <w:i w:val="0"/>
          <w:sz w:val="24"/>
          <w:szCs w:val="24"/>
        </w:rPr>
        <w:t xml:space="preserve"> </w:t>
      </w:r>
      <w:r>
        <w:rPr>
          <w:rFonts w:ascii="GHEA Grapalat" w:hAnsi="GHEA Grapalat"/>
          <w:i w:val="0"/>
          <w:sz w:val="24"/>
          <w:szCs w:val="24"/>
        </w:rPr>
        <w:t>ЗАПРОСЕ КОТИРОВОК</w:t>
      </w:r>
      <w:r>
        <w:rPr>
          <w:rStyle w:val="FootnoteReference"/>
          <w:rFonts w:ascii="GHEA Grapalat" w:hAnsi="GHEA Grapalat"/>
          <w:i w:val="0"/>
          <w:sz w:val="24"/>
          <w:szCs w:val="24"/>
        </w:rPr>
        <w:t xml:space="preserve"> </w:t>
      </w:r>
      <w:r w:rsidR="00BA7128">
        <w:rPr>
          <w:rStyle w:val="FootnoteReference"/>
          <w:rFonts w:ascii="GHEA Grapalat" w:hAnsi="GHEA Grapalat"/>
          <w:i w:val="0"/>
          <w:sz w:val="24"/>
          <w:szCs w:val="24"/>
        </w:rPr>
        <w:footnoteReference w:customMarkFollows="1" w:id="1"/>
        <w:t>*</w:t>
      </w:r>
    </w:p>
    <w:p w:rsidR="0091042F"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Комиссии от "</w:t>
      </w:r>
      <w:r w:rsidR="00E072E9">
        <w:rPr>
          <w:rFonts w:ascii="GHEA Grapalat" w:hAnsi="GHEA Grapalat"/>
          <w:i w:val="0"/>
          <w:sz w:val="24"/>
          <w:szCs w:val="24"/>
          <w:lang w:val="hy-AM"/>
        </w:rPr>
        <w:t>21</w:t>
      </w:r>
      <w:r w:rsidRPr="009044F1">
        <w:rPr>
          <w:rFonts w:ascii="GHEA Grapalat" w:hAnsi="GHEA Grapalat"/>
          <w:i w:val="0"/>
          <w:sz w:val="24"/>
          <w:szCs w:val="24"/>
        </w:rPr>
        <w:t>" "</w:t>
      </w:r>
      <w:r w:rsidR="00E072E9">
        <w:rPr>
          <w:rFonts w:ascii="GHEA Grapalat" w:hAnsi="GHEA Grapalat"/>
          <w:i w:val="0"/>
          <w:sz w:val="24"/>
          <w:szCs w:val="24"/>
          <w:lang w:val="hy-AM"/>
        </w:rPr>
        <w:t>01</w:t>
      </w:r>
      <w:r w:rsidRPr="009044F1">
        <w:rPr>
          <w:rFonts w:ascii="GHEA Grapalat" w:hAnsi="GHEA Grapalat"/>
          <w:i w:val="0"/>
          <w:sz w:val="24"/>
          <w:szCs w:val="24"/>
        </w:rPr>
        <w:t>" 20</w:t>
      </w:r>
      <w:r w:rsidR="00E072E9">
        <w:rPr>
          <w:rFonts w:ascii="GHEA Grapalat" w:hAnsi="GHEA Grapalat"/>
          <w:i w:val="0"/>
          <w:sz w:val="24"/>
          <w:szCs w:val="24"/>
          <w:lang w:val="hy-AM"/>
        </w:rPr>
        <w:t>26</w:t>
      </w:r>
      <w:r w:rsidR="00AA7117">
        <w:rPr>
          <w:rFonts w:ascii="GHEA Grapalat" w:hAnsi="GHEA Grapalat"/>
          <w:i w:val="0"/>
          <w:sz w:val="24"/>
          <w:szCs w:val="24"/>
        </w:rPr>
        <w:t xml:space="preserve"> </w:t>
      </w:r>
      <w:r w:rsidRPr="009044F1">
        <w:rPr>
          <w:rFonts w:ascii="GHEA Grapalat" w:hAnsi="GHEA Grapalat"/>
          <w:i w:val="0"/>
          <w:sz w:val="24"/>
          <w:szCs w:val="24"/>
        </w:rPr>
        <w:t>года "</w:t>
      </w:r>
      <w:r w:rsidR="00E072E9">
        <w:rPr>
          <w:rFonts w:ascii="GHEA Grapalat" w:hAnsi="GHEA Grapalat"/>
          <w:i w:val="0"/>
          <w:sz w:val="24"/>
          <w:szCs w:val="24"/>
          <w:lang w:val="hy-AM"/>
        </w:rPr>
        <w:t>1</w:t>
      </w:r>
      <w:r w:rsidRPr="009044F1">
        <w:rPr>
          <w:rFonts w:ascii="GHEA Grapalat" w:hAnsi="GHEA Grapalat"/>
          <w:i w:val="0"/>
          <w:sz w:val="24"/>
          <w:szCs w:val="24"/>
        </w:rPr>
        <w:t xml:space="preserve">" </w:t>
      </w:r>
    </w:p>
    <w:p w:rsidR="00442690" w:rsidRPr="009044F1" w:rsidRDefault="00442690" w:rsidP="00442690">
      <w:pPr>
        <w:pStyle w:val="BodyTextIndent"/>
        <w:widowControl w:val="0"/>
        <w:spacing w:after="160" w:line="240" w:lineRule="auto"/>
        <w:ind w:firstLine="0"/>
        <w:jc w:val="center"/>
        <w:rPr>
          <w:rFonts w:ascii="GHEA Grapalat" w:hAnsi="GHEA Grapalat"/>
          <w:i w:val="0"/>
          <w:sz w:val="24"/>
          <w:szCs w:val="24"/>
        </w:rPr>
      </w:pPr>
      <w:r w:rsidRPr="00124BE9">
        <w:rPr>
          <w:rFonts w:ascii="GHEA Grapalat" w:hAnsi="GHEA Grapalat"/>
        </w:rPr>
        <w:t>части 6 статьи 15 Закона РА "О закупках"</w:t>
      </w:r>
    </w:p>
    <w:p w:rsidR="0091042F" w:rsidRPr="009044F1" w:rsidRDefault="0006703E" w:rsidP="00B46D58">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E072E9">
        <w:rPr>
          <w:rFonts w:ascii="GHEA Grapalat" w:hAnsi="GHEA Grapalat"/>
          <w:i w:val="0"/>
          <w:sz w:val="24"/>
          <w:szCs w:val="24"/>
        </w:rPr>
        <w:t>ԷՋՕԸ–ԳՀԱՇՁԲ–2026/01</w:t>
      </w:r>
    </w:p>
    <w:p w:rsidR="00E072E9" w:rsidRPr="00E13BA4" w:rsidRDefault="00E072E9" w:rsidP="00E072E9">
      <w:pPr>
        <w:pStyle w:val="BodyTextIndent"/>
        <w:widowControl w:val="0"/>
        <w:spacing w:line="240" w:lineRule="auto"/>
        <w:ind w:firstLine="709"/>
        <w:jc w:val="left"/>
        <w:rPr>
          <w:rFonts w:ascii="GHEA Grapalat" w:hAnsi="GHEA Grapalat"/>
          <w:i w:val="0"/>
          <w:sz w:val="24"/>
          <w:szCs w:val="24"/>
          <w:lang w:val="hy-AM"/>
        </w:rPr>
      </w:pPr>
      <w:r w:rsidRPr="009044F1">
        <w:rPr>
          <w:rFonts w:ascii="GHEA Grapalat" w:hAnsi="GHEA Grapalat"/>
          <w:i w:val="0"/>
          <w:sz w:val="24"/>
          <w:szCs w:val="24"/>
        </w:rPr>
        <w:t xml:space="preserve">Заказчик </w:t>
      </w:r>
      <w:r>
        <w:rPr>
          <w:rFonts w:ascii="GHEA Grapalat" w:hAnsi="GHEA Grapalat"/>
          <w:i w:val="0"/>
          <w:sz w:val="24"/>
          <w:szCs w:val="24"/>
        </w:rPr>
        <w:t>«Эчмиадзин»</w:t>
      </w:r>
      <w:r w:rsidRPr="009044F1">
        <w:rPr>
          <w:rFonts w:ascii="GHEA Grapalat" w:hAnsi="GHEA Grapalat"/>
          <w:i w:val="0"/>
          <w:sz w:val="24"/>
          <w:szCs w:val="24"/>
        </w:rPr>
        <w:t xml:space="preserve"> </w:t>
      </w:r>
      <w:r>
        <w:rPr>
          <w:rFonts w:ascii="GHEA Grapalat" w:hAnsi="GHEA Grapalat"/>
          <w:i w:val="0"/>
          <w:sz w:val="24"/>
          <w:szCs w:val="24"/>
        </w:rPr>
        <w:t xml:space="preserve">ОВП, </w:t>
      </w:r>
      <w:r w:rsidRPr="009044F1">
        <w:rPr>
          <w:rFonts w:ascii="GHEA Grapalat" w:hAnsi="GHEA Grapalat"/>
          <w:i w:val="0"/>
          <w:sz w:val="24"/>
          <w:szCs w:val="24"/>
        </w:rPr>
        <w:t>находящийся по адресу:</w:t>
      </w:r>
      <w:r w:rsidRPr="00B65538">
        <w:rPr>
          <w:rFonts w:ascii="GHEA Grapalat" w:hAnsi="GHEA Grapalat"/>
          <w:i w:val="0"/>
          <w:sz w:val="24"/>
          <w:szCs w:val="24"/>
        </w:rPr>
        <w:t xml:space="preserve"> </w:t>
      </w:r>
      <w:bookmarkStart w:id="0" w:name="_Hlk156469189"/>
      <w:r>
        <w:rPr>
          <w:rFonts w:ascii="GHEA Grapalat" w:hAnsi="GHEA Grapalat"/>
          <w:i w:val="0"/>
          <w:sz w:val="24"/>
          <w:szCs w:val="24"/>
        </w:rPr>
        <w:t>г.</w:t>
      </w:r>
      <w:r w:rsidRPr="003F2ADE">
        <w:rPr>
          <w:rFonts w:ascii="GHEA Grapalat" w:hAnsi="GHEA Grapalat"/>
          <w:i w:val="0"/>
          <w:sz w:val="24"/>
          <w:szCs w:val="24"/>
        </w:rPr>
        <w:t xml:space="preserve"> </w:t>
      </w:r>
      <w:r>
        <w:rPr>
          <w:rFonts w:ascii="GHEA Grapalat" w:hAnsi="GHEA Grapalat"/>
          <w:i w:val="0"/>
          <w:sz w:val="24"/>
          <w:szCs w:val="24"/>
        </w:rPr>
        <w:t>Эчмиадзин округ Звартноц</w:t>
      </w:r>
      <w:r>
        <w:rPr>
          <w:rFonts w:ascii="GHEA Grapalat" w:hAnsi="GHEA Grapalat"/>
          <w:sz w:val="16"/>
          <w:szCs w:val="16"/>
        </w:rPr>
        <w:t xml:space="preserve"> </w:t>
      </w:r>
      <w:bookmarkEnd w:id="0"/>
      <w:r w:rsidRPr="007B0562">
        <w:rPr>
          <w:rFonts w:ascii="GHEA Grapalat" w:hAnsi="GHEA Grapalat"/>
          <w:i w:val="0"/>
          <w:sz w:val="24"/>
          <w:szCs w:val="24"/>
        </w:rPr>
        <w:t xml:space="preserve">объявляет </w:t>
      </w:r>
      <w:r w:rsidRPr="003E0081">
        <w:rPr>
          <w:rFonts w:ascii="GHEA Grapalat" w:hAnsi="GHEA Grapalat"/>
          <w:i w:val="0"/>
          <w:color w:val="FF0000"/>
          <w:sz w:val="24"/>
          <w:szCs w:val="24"/>
        </w:rPr>
        <w:t>запрос котиро</w:t>
      </w:r>
      <w:r>
        <w:rPr>
          <w:rFonts w:ascii="GHEA Grapalat" w:hAnsi="GHEA Grapalat"/>
          <w:i w:val="0"/>
          <w:color w:val="FF0000"/>
          <w:sz w:val="24"/>
          <w:szCs w:val="24"/>
        </w:rPr>
        <w:t>в</w:t>
      </w:r>
      <w:r w:rsidRPr="003E0081">
        <w:rPr>
          <w:rFonts w:ascii="GHEA Grapalat" w:hAnsi="GHEA Grapalat"/>
          <w:i w:val="0"/>
          <w:color w:val="FF0000"/>
          <w:sz w:val="24"/>
          <w:szCs w:val="24"/>
        </w:rPr>
        <w:t>ок</w:t>
      </w:r>
      <w:r w:rsidRPr="008030B6">
        <w:rPr>
          <w:rFonts w:ascii="GHEA Grapalat" w:hAnsi="GHEA Grapalat"/>
          <w:i w:val="0"/>
          <w:sz w:val="24"/>
          <w:szCs w:val="24"/>
        </w:rPr>
        <w:t>,</w:t>
      </w:r>
      <w:r w:rsidRPr="009044F1">
        <w:rPr>
          <w:rFonts w:ascii="GHEA Grapalat" w:hAnsi="GHEA Grapalat"/>
          <w:i w:val="0"/>
          <w:sz w:val="24"/>
          <w:szCs w:val="24"/>
        </w:rPr>
        <w:t xml:space="preserve"> который проводится одним этапом</w:t>
      </w:r>
      <w:r>
        <w:rPr>
          <w:rFonts w:ascii="GHEA Grapalat" w:hAnsi="GHEA Grapalat"/>
          <w:i w:val="0"/>
          <w:sz w:val="24"/>
          <w:szCs w:val="24"/>
          <w:lang w:val="hy-AM"/>
        </w:rPr>
        <w:t>.</w:t>
      </w:r>
    </w:p>
    <w:p w:rsidR="00782D60" w:rsidRPr="00782D60" w:rsidRDefault="00A20B69" w:rsidP="00E072E9">
      <w:pPr>
        <w:pStyle w:val="BodyTextIndent"/>
        <w:widowControl w:val="0"/>
        <w:spacing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p>
    <w:p w:rsidR="00E072E9" w:rsidRPr="003A1EBB" w:rsidRDefault="00E072E9" w:rsidP="00E072E9">
      <w:pPr>
        <w:pStyle w:val="BodyTextIndent"/>
        <w:widowControl w:val="0"/>
        <w:spacing w:line="240" w:lineRule="auto"/>
        <w:ind w:firstLine="567"/>
        <w:rPr>
          <w:rFonts w:ascii="GHEA Grapalat" w:hAnsi="GHEA Grapalat"/>
          <w:i w:val="0"/>
          <w:sz w:val="16"/>
          <w:szCs w:val="16"/>
        </w:rPr>
      </w:pPr>
      <w:r w:rsidRPr="00157A1B">
        <w:rPr>
          <w:rFonts w:ascii="GHEA Grapalat" w:hAnsi="GHEA Grapalat"/>
          <w:spacing w:val="6"/>
          <w:sz w:val="24"/>
          <w:szCs w:val="24"/>
        </w:rPr>
        <w:t>Экскаваторная очистка каналов в Вагаршапатском районе, Экскаваторная очистка каналов Акналичского района, Экскаваторная очистка каналов Мусалерского района и Экскаваторная очистка каналов Хойского района</w:t>
      </w:r>
      <w:r>
        <w:rPr>
          <w:rFonts w:ascii="Cambria Math" w:hAnsi="Cambria Math"/>
          <w:spacing w:val="6"/>
          <w:sz w:val="24"/>
          <w:szCs w:val="24"/>
          <w:lang w:val="hy-AM"/>
        </w:rPr>
        <w:t>․</w:t>
      </w:r>
      <w:r>
        <w:rPr>
          <w:rFonts w:ascii="GHEA Grapalat" w:hAnsi="GHEA Grapalat"/>
          <w:i w:val="0"/>
          <w:sz w:val="24"/>
          <w:szCs w:val="24"/>
        </w:rPr>
        <w:t xml:space="preserve"> </w:t>
      </w:r>
    </w:p>
    <w:p w:rsidR="00341A74" w:rsidRPr="003A1EBB" w:rsidRDefault="00E072E9" w:rsidP="00E072E9">
      <w:pPr>
        <w:pStyle w:val="BodyTextIndent"/>
        <w:widowControl w:val="0"/>
        <w:spacing w:line="240" w:lineRule="auto"/>
        <w:ind w:firstLine="0"/>
        <w:rPr>
          <w:rFonts w:ascii="GHEA Grapalat" w:hAnsi="GHEA Grapalat"/>
          <w:i w:val="0"/>
          <w:sz w:val="24"/>
          <w:szCs w:val="24"/>
        </w:rPr>
      </w:pPr>
      <w:r>
        <w:rPr>
          <w:rFonts w:ascii="GHEA Grapalat" w:hAnsi="GHEA Grapalat"/>
          <w:i w:val="0"/>
          <w:sz w:val="24"/>
          <w:szCs w:val="24"/>
        </w:rPr>
        <w:t xml:space="preserve"> </w:t>
      </w:r>
      <w:r w:rsidR="00782D60">
        <w:rPr>
          <w:rFonts w:ascii="GHEA Grapalat" w:hAnsi="GHEA Grapalat"/>
          <w:i w:val="0"/>
          <w:sz w:val="24"/>
          <w:szCs w:val="24"/>
        </w:rPr>
        <w:t>(далее — договор).</w:t>
      </w:r>
    </w:p>
    <w:p w:rsidR="00357D48" w:rsidRPr="009044F1" w:rsidRDefault="00A20B69" w:rsidP="00E072E9">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357D48" w:rsidRPr="003F762C" w:rsidRDefault="00052084" w:rsidP="00E072E9">
      <w:pPr>
        <w:pStyle w:val="BodyTextIndent"/>
        <w:widowControl w:val="0"/>
        <w:spacing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r w:rsidR="00EE73A8"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00EE73A8"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67579A" w:rsidRPr="00D5443D" w:rsidRDefault="00357D48" w:rsidP="00E072E9">
      <w:pPr>
        <w:pStyle w:val="BodyTextIndent"/>
        <w:widowControl w:val="0"/>
        <w:spacing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E072E9" w:rsidRPr="00CF5968" w:rsidRDefault="00E072E9" w:rsidP="00E072E9">
      <w:pPr>
        <w:pStyle w:val="BodyTextIndent"/>
        <w:widowControl w:val="0"/>
        <w:spacing w:line="240" w:lineRule="auto"/>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r>
        <w:rPr>
          <w:rFonts w:ascii="GHEA Grapalat" w:hAnsi="GHEA Grapalat"/>
          <w:i w:val="0"/>
          <w:sz w:val="24"/>
          <w:szCs w:val="24"/>
        </w:rPr>
        <w:t>настоящую процедуру</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r>
        <w:rPr>
          <w:rFonts w:ascii="GHEA Grapalat" w:hAnsi="GHEA Grapalat"/>
          <w:i w:val="0"/>
          <w:spacing w:val="6"/>
          <w:sz w:val="24"/>
          <w:szCs w:val="24"/>
        </w:rPr>
        <w:t xml:space="preserve">г. Эчмиадзин </w:t>
      </w:r>
      <w:r>
        <w:rPr>
          <w:rFonts w:ascii="GHEA Grapalat" w:hAnsi="GHEA Grapalat"/>
          <w:i w:val="0"/>
          <w:sz w:val="24"/>
          <w:szCs w:val="24"/>
        </w:rPr>
        <w:t>округ Звартноц</w:t>
      </w:r>
      <w:r w:rsidRPr="000F0CA8">
        <w:rPr>
          <w:rFonts w:ascii="GHEA Grapalat" w:hAnsi="GHEA Grapalat"/>
          <w:i w:val="0"/>
          <w:sz w:val="24"/>
          <w:szCs w:val="24"/>
        </w:rPr>
        <w:t>,</w:t>
      </w:r>
      <w:r>
        <w:rPr>
          <w:rFonts w:ascii="GHEA Grapalat" w:hAnsi="GHEA Grapalat"/>
          <w:i w:val="0"/>
          <w:spacing w:val="6"/>
          <w:sz w:val="24"/>
          <w:szCs w:val="24"/>
        </w:rPr>
        <w:t xml:space="preserve"> </w:t>
      </w:r>
      <w:r w:rsidRPr="000F0CA8">
        <w:rPr>
          <w:rFonts w:ascii="GHEA Grapalat" w:hAnsi="GHEA Grapalat"/>
          <w:i w:val="0"/>
          <w:sz w:val="24"/>
          <w:szCs w:val="24"/>
        </w:rPr>
        <w:t xml:space="preserve">в документарной форме, до </w:t>
      </w:r>
      <w:r>
        <w:rPr>
          <w:rFonts w:ascii="GHEA Grapalat" w:hAnsi="GHEA Grapalat"/>
          <w:i w:val="0"/>
          <w:sz w:val="24"/>
          <w:szCs w:val="24"/>
        </w:rPr>
        <w:t>12։00</w:t>
      </w:r>
      <w:r>
        <w:rPr>
          <w:rFonts w:ascii="GHEA Grapalat" w:hAnsi="GHEA Grapalat"/>
          <w:i w:val="0"/>
          <w:sz w:val="24"/>
          <w:szCs w:val="24"/>
          <w:lang w:val="hy-AM"/>
        </w:rPr>
        <w:t xml:space="preserve"> </w:t>
      </w:r>
      <w:r w:rsidRPr="000F0CA8">
        <w:rPr>
          <w:rFonts w:ascii="GHEA Grapalat" w:hAnsi="GHEA Grapalat"/>
          <w:i w:val="0"/>
          <w:sz w:val="24"/>
          <w:szCs w:val="24"/>
        </w:rPr>
        <w:t xml:space="preserve">часов </w:t>
      </w:r>
      <w:r>
        <w:rPr>
          <w:rFonts w:ascii="GHEA Grapalat" w:hAnsi="GHEA Grapalat"/>
          <w:i w:val="0"/>
          <w:sz w:val="24"/>
          <w:szCs w:val="24"/>
        </w:rPr>
        <w:t>7</w:t>
      </w:r>
      <w:r w:rsidRPr="000F0CA8">
        <w:rPr>
          <w:rFonts w:ascii="GHEA Grapalat" w:hAnsi="GHEA Grapalat"/>
          <w:i w:val="0"/>
          <w:sz w:val="24"/>
          <w:szCs w:val="24"/>
        </w:rPr>
        <w:t>-го дня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2028BF" w:rsidRPr="001B32D9" w:rsidRDefault="002028BF" w:rsidP="00E072E9">
      <w:pPr>
        <w:pStyle w:val="BodyTextIndent"/>
        <w:widowControl w:val="0"/>
        <w:spacing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E072E9" w:rsidRPr="001B32D9" w:rsidRDefault="00E072E9" w:rsidP="00E072E9">
      <w:pPr>
        <w:pStyle w:val="BodyTextIndent"/>
        <w:widowControl w:val="0"/>
        <w:spacing w:after="160"/>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r w:rsidRPr="000F11E5">
        <w:rPr>
          <w:rFonts w:ascii="GHEA Grapalat" w:hAnsi="GHEA Grapalat"/>
          <w:i w:val="0"/>
          <w:sz w:val="24"/>
          <w:szCs w:val="24"/>
        </w:rPr>
        <w:t>адресу</w:t>
      </w:r>
      <w:r w:rsidRPr="000F11E5">
        <w:rPr>
          <w:rFonts w:ascii="GHEA Grapalat" w:hAnsi="GHEA Grapalat"/>
          <w:i w:val="0"/>
          <w:spacing w:val="6"/>
          <w:sz w:val="24"/>
          <w:szCs w:val="24"/>
        </w:rPr>
        <w:t xml:space="preserve"> </w:t>
      </w:r>
      <w:r>
        <w:rPr>
          <w:rFonts w:ascii="GHEA Grapalat" w:hAnsi="GHEA Grapalat"/>
          <w:i w:val="0"/>
          <w:spacing w:val="6"/>
          <w:sz w:val="24"/>
          <w:szCs w:val="24"/>
        </w:rPr>
        <w:t xml:space="preserve">г. Эчмиадзин </w:t>
      </w:r>
      <w:r>
        <w:rPr>
          <w:rFonts w:ascii="GHEA Grapalat" w:hAnsi="GHEA Grapalat"/>
          <w:i w:val="0"/>
          <w:sz w:val="24"/>
          <w:szCs w:val="24"/>
        </w:rPr>
        <w:t>округ Звартноц</w:t>
      </w:r>
      <w:r w:rsidRPr="000F0CA8">
        <w:rPr>
          <w:rFonts w:ascii="GHEA Grapalat" w:hAnsi="GHEA Grapalat"/>
          <w:i w:val="0"/>
          <w:sz w:val="24"/>
          <w:szCs w:val="24"/>
        </w:rPr>
        <w:t xml:space="preserve">, в </w:t>
      </w:r>
      <w:r>
        <w:rPr>
          <w:rFonts w:ascii="GHEA Grapalat" w:hAnsi="GHEA Grapalat"/>
          <w:i w:val="0"/>
          <w:sz w:val="24"/>
          <w:szCs w:val="24"/>
        </w:rPr>
        <w:t>12։00</w:t>
      </w:r>
      <w:r>
        <w:rPr>
          <w:rFonts w:ascii="GHEA Grapalat" w:hAnsi="GHEA Grapalat"/>
          <w:i w:val="0"/>
          <w:sz w:val="24"/>
          <w:szCs w:val="24"/>
          <w:lang w:val="hy-AM"/>
        </w:rPr>
        <w:t xml:space="preserve"> </w:t>
      </w:r>
      <w:r>
        <w:rPr>
          <w:rFonts w:ascii="GHEA Grapalat" w:hAnsi="GHEA Grapalat"/>
          <w:i w:val="0"/>
          <w:sz w:val="24"/>
          <w:szCs w:val="24"/>
        </w:rPr>
        <w:t>часов "</w:t>
      </w:r>
      <w:r>
        <w:rPr>
          <w:rFonts w:ascii="GHEA Grapalat" w:hAnsi="GHEA Grapalat"/>
          <w:i w:val="0"/>
          <w:sz w:val="24"/>
          <w:szCs w:val="24"/>
          <w:lang w:val="hy-AM"/>
        </w:rPr>
        <w:t>29</w:t>
      </w:r>
      <w:r>
        <w:rPr>
          <w:rFonts w:ascii="GHEA Grapalat" w:hAnsi="GHEA Grapalat"/>
          <w:i w:val="0"/>
          <w:sz w:val="24"/>
          <w:szCs w:val="24"/>
        </w:rPr>
        <w:t xml:space="preserve">" </w:t>
      </w:r>
      <w:r>
        <w:rPr>
          <w:rFonts w:ascii="GHEA Grapalat" w:hAnsi="GHEA Grapalat"/>
          <w:i w:val="0"/>
          <w:sz w:val="24"/>
          <w:szCs w:val="24"/>
          <w:lang w:val="hy-AM"/>
        </w:rPr>
        <w:t>01</w:t>
      </w:r>
      <w:r>
        <w:rPr>
          <w:rFonts w:ascii="GHEA Grapalat" w:hAnsi="GHEA Grapalat"/>
          <w:i w:val="0"/>
          <w:sz w:val="24"/>
          <w:szCs w:val="24"/>
        </w:rPr>
        <w:t xml:space="preserve"> 202</w:t>
      </w:r>
      <w:r>
        <w:rPr>
          <w:rFonts w:ascii="GHEA Grapalat" w:hAnsi="GHEA Grapalat"/>
          <w:i w:val="0"/>
          <w:sz w:val="24"/>
          <w:szCs w:val="24"/>
          <w:lang w:val="hy-AM"/>
        </w:rPr>
        <w:t>6</w:t>
      </w:r>
      <w:r>
        <w:rPr>
          <w:rFonts w:ascii="GHEA Grapalat" w:hAnsi="GHEA Grapalat"/>
          <w:i w:val="0"/>
          <w:sz w:val="24"/>
          <w:szCs w:val="24"/>
        </w:rPr>
        <w:t>г.</w:t>
      </w:r>
    </w:p>
    <w:p w:rsidR="00BE1C5E" w:rsidRPr="003A1EBB" w:rsidRDefault="00EF52E4" w:rsidP="00E072E9">
      <w:pPr>
        <w:rPr>
          <w:rFonts w:ascii="GHEA Grapalat" w:hAnsi="GHEA Grapalat"/>
          <w:i/>
        </w:rPr>
      </w:pPr>
      <w:r>
        <w:rPr>
          <w:rFonts w:ascii="GHEA Grapalat" w:hAnsi="GHEA Grapalat"/>
          <w:i/>
        </w:rPr>
        <w:br w:type="page"/>
      </w:r>
      <w:r w:rsidR="00754697" w:rsidRPr="009044F1">
        <w:rPr>
          <w:rFonts w:ascii="GHEA Grapalat" w:hAnsi="GHEA Grapalat"/>
        </w:rPr>
        <w:lastRenderedPageBreak/>
        <w:t>Для получения дополнительной информации, связанной с настоящим</w:t>
      </w:r>
      <w:r w:rsidR="00D5443D">
        <w:rPr>
          <w:rFonts w:ascii="Courier New" w:hAnsi="Courier New" w:cs="Courier New"/>
          <w:lang w:val="en-US"/>
        </w:rPr>
        <w:t> </w:t>
      </w:r>
      <w:r w:rsidR="00754697" w:rsidRPr="009044F1">
        <w:rPr>
          <w:rFonts w:ascii="GHEA Grapalat" w:hAnsi="GHEA Grapalat"/>
        </w:rPr>
        <w:t>объявлением, можете обратиться к секретарю Оценочной комисси</w:t>
      </w:r>
      <w:r w:rsidR="00754697" w:rsidRPr="00D3423E">
        <w:rPr>
          <w:rFonts w:ascii="GHEA Grapalat" w:hAnsi="GHEA Grapalat"/>
        </w:rPr>
        <w:t>и</w:t>
      </w:r>
      <w:r w:rsidR="00BE1C5E" w:rsidRPr="003A1EBB">
        <w:rPr>
          <w:rFonts w:ascii="GHEA Grapalat" w:hAnsi="GHEA Grapalat"/>
        </w:rPr>
        <w:t xml:space="preserve"> </w:t>
      </w:r>
    </w:p>
    <w:p w:rsidR="00754697" w:rsidRPr="003A1EBB" w:rsidRDefault="00754697" w:rsidP="00B46D58">
      <w:pPr>
        <w:pStyle w:val="BodyTextIndent"/>
        <w:widowControl w:val="0"/>
        <w:spacing w:line="240" w:lineRule="auto"/>
        <w:ind w:firstLine="0"/>
        <w:rPr>
          <w:rFonts w:ascii="GHEA Grapalat" w:hAnsi="GHEA Grapalat"/>
          <w:i w:val="0"/>
          <w:sz w:val="24"/>
          <w:szCs w:val="24"/>
        </w:rPr>
      </w:pPr>
      <w:r w:rsidRPr="00D3423E">
        <w:rPr>
          <w:rFonts w:ascii="GHEA Grapalat" w:hAnsi="GHEA Grapalat"/>
          <w:i w:val="0"/>
          <w:sz w:val="24"/>
          <w:szCs w:val="24"/>
        </w:rPr>
        <w:t>___</w:t>
      </w:r>
      <w:r w:rsidR="00BE1C5E" w:rsidRPr="00BE1C5E">
        <w:rPr>
          <w:rFonts w:ascii="GHEA Grapalat" w:hAnsi="GHEA Grapalat"/>
          <w:i w:val="0"/>
          <w:sz w:val="24"/>
          <w:szCs w:val="24"/>
        </w:rPr>
        <w:t>________</w:t>
      </w:r>
      <w:r w:rsidRPr="00D3423E">
        <w:rPr>
          <w:rFonts w:ascii="GHEA Grapalat" w:hAnsi="GHEA Grapalat"/>
          <w:i w:val="0"/>
          <w:sz w:val="24"/>
          <w:szCs w:val="24"/>
        </w:rPr>
        <w:t>_________________</w:t>
      </w:r>
    </w:p>
    <w:p w:rsidR="00E072E9" w:rsidRDefault="00E072E9" w:rsidP="00E072E9">
      <w:pPr>
        <w:pStyle w:val="BodyTextIndent"/>
        <w:widowControl w:val="0"/>
        <w:spacing w:after="160" w:line="240" w:lineRule="auto"/>
        <w:ind w:left="1701" w:firstLine="0"/>
        <w:rPr>
          <w:rFonts w:ascii="GHEA Grapalat" w:hAnsi="GHEA Grapalat"/>
          <w:i w:val="0"/>
          <w:sz w:val="24"/>
          <w:szCs w:val="24"/>
        </w:rPr>
      </w:pPr>
      <w:bookmarkStart w:id="1" w:name="_Hlk156469231"/>
      <w:bookmarkStart w:id="2" w:name="_Hlk156468926"/>
      <w:r>
        <w:rPr>
          <w:rFonts w:ascii="GHEA Grapalat" w:hAnsi="GHEA Grapalat"/>
          <w:i w:val="0"/>
          <w:sz w:val="24"/>
          <w:szCs w:val="24"/>
        </w:rPr>
        <w:t>Анжеле Искендарян</w:t>
      </w:r>
      <w:r w:rsidRPr="009044F1">
        <w:rPr>
          <w:rFonts w:ascii="GHEA Grapalat" w:hAnsi="GHEA Grapalat"/>
          <w:i w:val="0"/>
          <w:sz w:val="24"/>
          <w:szCs w:val="24"/>
        </w:rPr>
        <w:t xml:space="preserve"> </w:t>
      </w:r>
    </w:p>
    <w:bookmarkEnd w:id="1"/>
    <w:p w:rsidR="00E072E9" w:rsidRPr="009044F1" w:rsidRDefault="00E072E9" w:rsidP="00E072E9">
      <w:pPr>
        <w:pStyle w:val="BodyTextIndent"/>
        <w:widowControl w:val="0"/>
        <w:spacing w:after="160" w:line="240" w:lineRule="auto"/>
        <w:ind w:left="1701" w:firstLine="0"/>
        <w:rPr>
          <w:rFonts w:ascii="GHEA Grapalat" w:hAnsi="GHEA Grapalat"/>
          <w:i w:val="0"/>
          <w:sz w:val="24"/>
          <w:szCs w:val="24"/>
          <w:u w:val="single"/>
        </w:rPr>
      </w:pPr>
      <w:r w:rsidRPr="009044F1">
        <w:rPr>
          <w:rFonts w:ascii="GHEA Grapalat" w:hAnsi="GHEA Grapalat"/>
          <w:i w:val="0"/>
          <w:sz w:val="24"/>
          <w:szCs w:val="24"/>
        </w:rPr>
        <w:t>Телефон</w:t>
      </w:r>
      <w:r w:rsidRPr="00BE1C5E">
        <w:rPr>
          <w:rFonts w:ascii="GHEA Grapalat" w:hAnsi="GHEA Grapalat"/>
          <w:i w:val="0"/>
          <w:sz w:val="24"/>
          <w:szCs w:val="24"/>
        </w:rPr>
        <w:t xml:space="preserve"> </w:t>
      </w:r>
      <w:r>
        <w:rPr>
          <w:rFonts w:ascii="GHEA Grapalat" w:hAnsi="GHEA Grapalat"/>
          <w:i w:val="0"/>
          <w:sz w:val="24"/>
          <w:szCs w:val="24"/>
        </w:rPr>
        <w:t>093 -20 -92 -82</w:t>
      </w:r>
    </w:p>
    <w:p w:rsidR="00E072E9" w:rsidRPr="00DD3A40" w:rsidRDefault="00E072E9" w:rsidP="00E072E9">
      <w:pPr>
        <w:pStyle w:val="BodyTextIndent"/>
        <w:widowControl w:val="0"/>
        <w:spacing w:after="160" w:line="240" w:lineRule="auto"/>
        <w:ind w:left="1701" w:firstLine="0"/>
        <w:rPr>
          <w:rFonts w:ascii="GHEA Grapalat" w:hAnsi="GHEA Grapalat"/>
          <w:i w:val="0"/>
          <w:sz w:val="24"/>
          <w:szCs w:val="24"/>
          <w:u w:val="single"/>
        </w:rPr>
      </w:pPr>
      <w:r w:rsidRPr="009044F1">
        <w:rPr>
          <w:rFonts w:ascii="GHEA Grapalat" w:hAnsi="GHEA Grapalat"/>
          <w:i w:val="0"/>
          <w:sz w:val="24"/>
          <w:szCs w:val="24"/>
        </w:rPr>
        <w:t xml:space="preserve">Электронная почта </w:t>
      </w:r>
      <w:hyperlink r:id="rId8" w:history="1">
        <w:r w:rsidRPr="00E072E9">
          <w:rPr>
            <w:rStyle w:val="Hyperlink"/>
            <w:rFonts w:ascii="Sylfaen" w:hAnsi="Sylfaen"/>
            <w:i w:val="0"/>
            <w:color w:val="000000" w:themeColor="text1"/>
            <w:sz w:val="22"/>
            <w:lang w:val="af-ZA"/>
          </w:rPr>
          <w:t>echmiadzin-wua</w:t>
        </w:r>
        <w:r w:rsidRPr="00E072E9">
          <w:rPr>
            <w:rStyle w:val="Hyperlink"/>
            <w:i w:val="0"/>
            <w:color w:val="000000" w:themeColor="text1"/>
            <w:sz w:val="22"/>
            <w:lang w:val="af-ZA"/>
          </w:rPr>
          <w:t>@mail.ru</w:t>
        </w:r>
      </w:hyperlink>
    </w:p>
    <w:p w:rsidR="00E072E9" w:rsidRPr="00DD3A40" w:rsidRDefault="00E072E9" w:rsidP="00E072E9">
      <w:pPr>
        <w:pStyle w:val="BodyTextIndent"/>
        <w:widowControl w:val="0"/>
        <w:spacing w:line="240" w:lineRule="auto"/>
        <w:ind w:left="1701" w:firstLine="0"/>
        <w:jc w:val="left"/>
        <w:rPr>
          <w:rFonts w:ascii="GHEA Grapalat" w:hAnsi="GHEA Grapalat"/>
          <w:i w:val="0"/>
          <w:sz w:val="24"/>
          <w:szCs w:val="24"/>
          <w:u w:val="single"/>
        </w:rPr>
      </w:pPr>
      <w:r w:rsidRPr="009044F1">
        <w:rPr>
          <w:rFonts w:ascii="GHEA Grapalat" w:hAnsi="GHEA Grapalat"/>
          <w:i w:val="0"/>
          <w:sz w:val="24"/>
          <w:szCs w:val="24"/>
        </w:rPr>
        <w:t xml:space="preserve">Заказчик </w:t>
      </w:r>
      <w:r>
        <w:rPr>
          <w:rFonts w:ascii="GHEA Grapalat" w:hAnsi="GHEA Grapalat"/>
          <w:i w:val="0"/>
          <w:sz w:val="24"/>
          <w:szCs w:val="24"/>
        </w:rPr>
        <w:t>«Эчмиадзин»</w:t>
      </w:r>
      <w:r w:rsidRPr="009044F1">
        <w:rPr>
          <w:rFonts w:ascii="GHEA Grapalat" w:hAnsi="GHEA Grapalat"/>
          <w:i w:val="0"/>
          <w:sz w:val="24"/>
          <w:szCs w:val="24"/>
        </w:rPr>
        <w:t xml:space="preserve"> </w:t>
      </w:r>
      <w:r>
        <w:rPr>
          <w:rFonts w:ascii="GHEA Grapalat" w:hAnsi="GHEA Grapalat"/>
          <w:i w:val="0"/>
          <w:sz w:val="24"/>
          <w:szCs w:val="24"/>
        </w:rPr>
        <w:t>ОВП</w:t>
      </w:r>
      <w:bookmarkEnd w:id="2"/>
    </w:p>
    <w:p w:rsidR="00E072E9" w:rsidRDefault="00E072E9" w:rsidP="00B46D58">
      <w:pPr>
        <w:pStyle w:val="BodyText"/>
        <w:widowControl w:val="0"/>
        <w:spacing w:after="160"/>
        <w:ind w:firstLine="567"/>
        <w:jc w:val="right"/>
        <w:rPr>
          <w:rFonts w:ascii="GHEA Grapalat" w:hAnsi="GHEA Grapalat"/>
          <w:i/>
        </w:rPr>
      </w:pPr>
    </w:p>
    <w:p w:rsidR="00E072E9" w:rsidRDefault="00E072E9" w:rsidP="00B46D58">
      <w:pPr>
        <w:pStyle w:val="BodyText"/>
        <w:widowControl w:val="0"/>
        <w:spacing w:after="160"/>
        <w:ind w:firstLine="567"/>
        <w:jc w:val="right"/>
        <w:rPr>
          <w:rFonts w:ascii="GHEA Grapalat" w:hAnsi="GHEA Grapalat"/>
          <w:i/>
        </w:rPr>
      </w:pPr>
    </w:p>
    <w:p w:rsidR="00E072E9" w:rsidRDefault="00E072E9" w:rsidP="00B46D58">
      <w:pPr>
        <w:pStyle w:val="BodyText"/>
        <w:widowControl w:val="0"/>
        <w:spacing w:after="160"/>
        <w:ind w:firstLine="567"/>
        <w:jc w:val="right"/>
        <w:rPr>
          <w:rFonts w:ascii="GHEA Grapalat" w:hAnsi="GHEA Grapalat"/>
          <w:i/>
        </w:rPr>
      </w:pPr>
    </w:p>
    <w:p w:rsidR="00E072E9" w:rsidRDefault="00E072E9" w:rsidP="00B46D58">
      <w:pPr>
        <w:pStyle w:val="BodyText"/>
        <w:widowControl w:val="0"/>
        <w:spacing w:after="160"/>
        <w:ind w:firstLine="567"/>
        <w:jc w:val="right"/>
        <w:rPr>
          <w:rFonts w:ascii="GHEA Grapalat" w:hAnsi="GHEA Grapalat"/>
          <w:i/>
        </w:rPr>
      </w:pPr>
    </w:p>
    <w:p w:rsidR="00E072E9" w:rsidRDefault="00E072E9" w:rsidP="00B46D58">
      <w:pPr>
        <w:pStyle w:val="BodyText"/>
        <w:widowControl w:val="0"/>
        <w:spacing w:after="160"/>
        <w:ind w:firstLine="567"/>
        <w:jc w:val="right"/>
        <w:rPr>
          <w:rFonts w:ascii="GHEA Grapalat" w:hAnsi="GHEA Grapalat"/>
          <w:i/>
        </w:rPr>
      </w:pPr>
    </w:p>
    <w:p w:rsidR="00E072E9" w:rsidRDefault="00E072E9" w:rsidP="00B46D58">
      <w:pPr>
        <w:pStyle w:val="BodyText"/>
        <w:widowControl w:val="0"/>
        <w:spacing w:after="160"/>
        <w:ind w:firstLine="567"/>
        <w:jc w:val="right"/>
        <w:rPr>
          <w:rFonts w:ascii="GHEA Grapalat" w:hAnsi="GHEA Grapalat"/>
          <w:i/>
        </w:rPr>
      </w:pPr>
    </w:p>
    <w:p w:rsidR="00E072E9" w:rsidRDefault="00E072E9" w:rsidP="00B46D58">
      <w:pPr>
        <w:pStyle w:val="BodyText"/>
        <w:widowControl w:val="0"/>
        <w:spacing w:after="160"/>
        <w:ind w:firstLine="567"/>
        <w:jc w:val="right"/>
        <w:rPr>
          <w:rFonts w:ascii="GHEA Grapalat" w:hAnsi="GHEA Grapalat"/>
          <w:i/>
        </w:rPr>
      </w:pPr>
    </w:p>
    <w:p w:rsidR="00E072E9" w:rsidRDefault="00E072E9" w:rsidP="00B46D58">
      <w:pPr>
        <w:pStyle w:val="BodyText"/>
        <w:widowControl w:val="0"/>
        <w:spacing w:after="160"/>
        <w:ind w:firstLine="567"/>
        <w:jc w:val="right"/>
        <w:rPr>
          <w:rFonts w:ascii="GHEA Grapalat" w:hAnsi="GHEA Grapalat"/>
          <w:i/>
        </w:rPr>
      </w:pPr>
    </w:p>
    <w:p w:rsidR="00E072E9" w:rsidRDefault="00E072E9" w:rsidP="00B46D58">
      <w:pPr>
        <w:pStyle w:val="BodyText"/>
        <w:widowControl w:val="0"/>
        <w:spacing w:after="160"/>
        <w:ind w:firstLine="567"/>
        <w:jc w:val="right"/>
        <w:rPr>
          <w:rFonts w:ascii="GHEA Grapalat" w:hAnsi="GHEA Grapalat"/>
          <w:i/>
        </w:rPr>
      </w:pPr>
    </w:p>
    <w:p w:rsidR="00E072E9" w:rsidRDefault="00E072E9" w:rsidP="00B46D58">
      <w:pPr>
        <w:pStyle w:val="BodyText"/>
        <w:widowControl w:val="0"/>
        <w:spacing w:after="160"/>
        <w:ind w:firstLine="567"/>
        <w:jc w:val="right"/>
        <w:rPr>
          <w:rFonts w:ascii="GHEA Grapalat" w:hAnsi="GHEA Grapalat"/>
          <w:i/>
        </w:rPr>
      </w:pPr>
    </w:p>
    <w:p w:rsidR="00E072E9" w:rsidRDefault="00E072E9" w:rsidP="00B46D58">
      <w:pPr>
        <w:pStyle w:val="BodyText"/>
        <w:widowControl w:val="0"/>
        <w:spacing w:after="160"/>
        <w:ind w:firstLine="567"/>
        <w:jc w:val="right"/>
        <w:rPr>
          <w:rFonts w:ascii="GHEA Grapalat" w:hAnsi="GHEA Grapalat"/>
          <w:i/>
        </w:rPr>
      </w:pPr>
    </w:p>
    <w:p w:rsidR="00E072E9" w:rsidRDefault="00E072E9" w:rsidP="00B46D58">
      <w:pPr>
        <w:pStyle w:val="BodyText"/>
        <w:widowControl w:val="0"/>
        <w:spacing w:after="160"/>
        <w:ind w:firstLine="567"/>
        <w:jc w:val="right"/>
        <w:rPr>
          <w:rFonts w:ascii="GHEA Grapalat" w:hAnsi="GHEA Grapalat"/>
          <w:i/>
        </w:rPr>
      </w:pPr>
    </w:p>
    <w:p w:rsidR="00E072E9" w:rsidRDefault="00E072E9" w:rsidP="00B46D58">
      <w:pPr>
        <w:pStyle w:val="BodyText"/>
        <w:widowControl w:val="0"/>
        <w:spacing w:after="160"/>
        <w:ind w:firstLine="567"/>
        <w:jc w:val="right"/>
        <w:rPr>
          <w:rFonts w:ascii="GHEA Grapalat" w:hAnsi="GHEA Grapalat"/>
          <w:i/>
        </w:rPr>
      </w:pPr>
    </w:p>
    <w:p w:rsidR="00E072E9" w:rsidRDefault="00E072E9" w:rsidP="00B46D58">
      <w:pPr>
        <w:pStyle w:val="BodyText"/>
        <w:widowControl w:val="0"/>
        <w:spacing w:after="160"/>
        <w:ind w:firstLine="567"/>
        <w:jc w:val="right"/>
        <w:rPr>
          <w:rFonts w:ascii="GHEA Grapalat" w:hAnsi="GHEA Grapalat"/>
          <w:i/>
        </w:rPr>
      </w:pPr>
    </w:p>
    <w:p w:rsidR="00E072E9" w:rsidRDefault="00E072E9" w:rsidP="00B46D58">
      <w:pPr>
        <w:pStyle w:val="BodyText"/>
        <w:widowControl w:val="0"/>
        <w:spacing w:after="160"/>
        <w:ind w:firstLine="567"/>
        <w:jc w:val="right"/>
        <w:rPr>
          <w:rFonts w:ascii="GHEA Grapalat" w:hAnsi="GHEA Grapalat"/>
          <w:i/>
        </w:rPr>
      </w:pPr>
    </w:p>
    <w:p w:rsidR="00E072E9" w:rsidRDefault="00E072E9" w:rsidP="00B46D58">
      <w:pPr>
        <w:pStyle w:val="BodyText"/>
        <w:widowControl w:val="0"/>
        <w:spacing w:after="160"/>
        <w:ind w:firstLine="567"/>
        <w:jc w:val="right"/>
        <w:rPr>
          <w:rFonts w:ascii="GHEA Grapalat" w:hAnsi="GHEA Grapalat"/>
          <w:i/>
        </w:rPr>
      </w:pPr>
    </w:p>
    <w:p w:rsidR="00E072E9" w:rsidRDefault="00E072E9" w:rsidP="00B46D58">
      <w:pPr>
        <w:pStyle w:val="BodyText"/>
        <w:widowControl w:val="0"/>
        <w:spacing w:after="160"/>
        <w:ind w:firstLine="567"/>
        <w:jc w:val="right"/>
        <w:rPr>
          <w:rFonts w:ascii="GHEA Grapalat" w:hAnsi="GHEA Grapalat"/>
          <w:i/>
        </w:rPr>
      </w:pPr>
    </w:p>
    <w:p w:rsidR="00E072E9" w:rsidRDefault="00E072E9" w:rsidP="00B46D58">
      <w:pPr>
        <w:pStyle w:val="BodyText"/>
        <w:widowControl w:val="0"/>
        <w:spacing w:after="160"/>
        <w:ind w:firstLine="567"/>
        <w:jc w:val="right"/>
        <w:rPr>
          <w:rFonts w:ascii="GHEA Grapalat" w:hAnsi="GHEA Grapalat"/>
          <w:i/>
        </w:rPr>
      </w:pPr>
    </w:p>
    <w:p w:rsidR="00E072E9" w:rsidRDefault="00E072E9" w:rsidP="00B46D58">
      <w:pPr>
        <w:pStyle w:val="BodyText"/>
        <w:widowControl w:val="0"/>
        <w:spacing w:after="160"/>
        <w:ind w:firstLine="567"/>
        <w:jc w:val="right"/>
        <w:rPr>
          <w:rFonts w:ascii="GHEA Grapalat" w:hAnsi="GHEA Grapalat"/>
          <w:i/>
        </w:rPr>
      </w:pPr>
    </w:p>
    <w:p w:rsidR="00E072E9" w:rsidRDefault="00E072E9" w:rsidP="00B46D58">
      <w:pPr>
        <w:pStyle w:val="BodyText"/>
        <w:widowControl w:val="0"/>
        <w:spacing w:after="160"/>
        <w:ind w:firstLine="567"/>
        <w:jc w:val="right"/>
        <w:rPr>
          <w:rFonts w:ascii="GHEA Grapalat" w:hAnsi="GHEA Grapalat"/>
          <w:i/>
        </w:rPr>
      </w:pPr>
    </w:p>
    <w:p w:rsidR="00E072E9" w:rsidRDefault="00E072E9" w:rsidP="00B46D58">
      <w:pPr>
        <w:pStyle w:val="BodyText"/>
        <w:widowControl w:val="0"/>
        <w:spacing w:after="160"/>
        <w:ind w:firstLine="567"/>
        <w:jc w:val="right"/>
        <w:rPr>
          <w:rFonts w:ascii="GHEA Grapalat" w:hAnsi="GHEA Grapalat"/>
          <w:i/>
        </w:rPr>
      </w:pPr>
    </w:p>
    <w:p w:rsidR="00E072E9" w:rsidRDefault="00E072E9" w:rsidP="00B46D58">
      <w:pPr>
        <w:pStyle w:val="BodyText"/>
        <w:widowControl w:val="0"/>
        <w:spacing w:after="160"/>
        <w:ind w:firstLine="567"/>
        <w:jc w:val="right"/>
        <w:rPr>
          <w:rFonts w:ascii="GHEA Grapalat" w:hAnsi="GHEA Grapalat"/>
          <w:i/>
        </w:rPr>
      </w:pPr>
    </w:p>
    <w:p w:rsidR="00E072E9" w:rsidRDefault="00E072E9" w:rsidP="00B46D58">
      <w:pPr>
        <w:pStyle w:val="BodyText"/>
        <w:widowControl w:val="0"/>
        <w:spacing w:after="160"/>
        <w:ind w:firstLine="567"/>
        <w:jc w:val="right"/>
        <w:rPr>
          <w:rFonts w:ascii="GHEA Grapalat" w:hAnsi="GHEA Grapalat"/>
          <w:i/>
        </w:rPr>
      </w:pPr>
    </w:p>
    <w:p w:rsidR="00E072E9" w:rsidRDefault="00E072E9" w:rsidP="00B46D58">
      <w:pPr>
        <w:pStyle w:val="BodyText"/>
        <w:widowControl w:val="0"/>
        <w:spacing w:after="160"/>
        <w:ind w:firstLine="567"/>
        <w:jc w:val="right"/>
        <w:rPr>
          <w:rFonts w:ascii="GHEA Grapalat" w:hAnsi="GHEA Grapalat"/>
          <w:i/>
        </w:rPr>
      </w:pPr>
    </w:p>
    <w:p w:rsidR="00E072E9" w:rsidRDefault="00E072E9" w:rsidP="00B46D58">
      <w:pPr>
        <w:pStyle w:val="BodyText"/>
        <w:widowControl w:val="0"/>
        <w:spacing w:after="160"/>
        <w:ind w:firstLine="567"/>
        <w:jc w:val="right"/>
        <w:rPr>
          <w:rFonts w:ascii="GHEA Grapalat" w:hAnsi="GHEA Grapalat"/>
          <w:i/>
        </w:rPr>
      </w:pPr>
    </w:p>
    <w:p w:rsidR="00E072E9" w:rsidRDefault="00E072E9" w:rsidP="00B46D58">
      <w:pPr>
        <w:pStyle w:val="BodyText"/>
        <w:widowControl w:val="0"/>
        <w:spacing w:after="160"/>
        <w:ind w:firstLine="567"/>
        <w:jc w:val="right"/>
        <w:rPr>
          <w:rFonts w:ascii="GHEA Grapalat" w:hAnsi="GHEA Grapalat"/>
          <w:i/>
        </w:rPr>
      </w:pPr>
    </w:p>
    <w:p w:rsidR="00096865" w:rsidRPr="009044F1" w:rsidRDefault="00096865" w:rsidP="00B46D58">
      <w:pPr>
        <w:pStyle w:val="BodyText"/>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096865" w:rsidRPr="009044F1" w:rsidRDefault="005D7731" w:rsidP="00B46D58">
      <w:pPr>
        <w:pStyle w:val="BodyText"/>
        <w:widowControl w:val="0"/>
        <w:spacing w:after="160"/>
        <w:ind w:firstLine="567"/>
        <w:jc w:val="right"/>
        <w:rPr>
          <w:rFonts w:ascii="GHEA Grapalat" w:hAnsi="GHEA Grapalat"/>
          <w:i/>
        </w:rPr>
      </w:pPr>
      <w:r w:rsidRPr="009044F1">
        <w:rPr>
          <w:rFonts w:ascii="GHEA Grapalat" w:hAnsi="GHEA Grapalat"/>
        </w:rPr>
        <w:t>Решением Оценочной комиссии открытого конкурса</w:t>
      </w:r>
      <w:r w:rsidR="001B32D9" w:rsidRPr="001B32D9">
        <w:rPr>
          <w:rFonts w:ascii="GHEA Grapalat" w:hAnsi="GHEA Grapalat" w:cs="Sylfaen"/>
          <w:i/>
        </w:rPr>
        <w:br/>
      </w:r>
      <w:r w:rsidR="00096865" w:rsidRPr="009044F1">
        <w:rPr>
          <w:rFonts w:ascii="GHEA Grapalat" w:hAnsi="GHEA Grapalat"/>
          <w:i/>
        </w:rPr>
        <w:t xml:space="preserve">под кодом </w:t>
      </w:r>
      <w:r w:rsidR="00E072E9">
        <w:rPr>
          <w:rFonts w:ascii="GHEA Grapalat" w:hAnsi="GHEA Grapalat"/>
          <w:i/>
        </w:rPr>
        <w:t>ԷՋՕԸ–ԳՀԱՇՁԲ–2026/01</w:t>
      </w:r>
      <w:r w:rsidR="001B32D9" w:rsidRPr="001B32D9">
        <w:rPr>
          <w:rFonts w:ascii="GHEA Grapalat" w:hAnsi="GHEA Grapalat" w:cs="Times Armenian"/>
          <w:i/>
        </w:rPr>
        <w:br/>
      </w:r>
      <w:r w:rsidR="00A46F92">
        <w:rPr>
          <w:rFonts w:ascii="GHEA Grapalat" w:hAnsi="GHEA Grapalat"/>
          <w:i/>
        </w:rPr>
        <w:t xml:space="preserve">№ </w:t>
      </w:r>
      <w:r w:rsidR="00E072E9">
        <w:rPr>
          <w:rFonts w:ascii="GHEA Grapalat" w:hAnsi="GHEA Grapalat"/>
          <w:i/>
          <w:lang w:val="hy-AM"/>
        </w:rPr>
        <w:t>1</w:t>
      </w:r>
      <w:r w:rsidR="00096865" w:rsidRPr="009044F1">
        <w:rPr>
          <w:rFonts w:ascii="GHEA Grapalat" w:hAnsi="GHEA Grapalat"/>
          <w:i/>
        </w:rPr>
        <w:t xml:space="preserve"> от </w:t>
      </w:r>
      <w:r w:rsidR="00E072E9" w:rsidRPr="00E072E9">
        <w:rPr>
          <w:rFonts w:ascii="GHEA Grapalat" w:hAnsi="GHEA Grapalat"/>
          <w:i/>
        </w:rPr>
        <w:t>21</w:t>
      </w:r>
      <w:r w:rsidR="00E072E9" w:rsidRPr="00E072E9">
        <w:rPr>
          <w:rFonts w:ascii="Cambria Math" w:hAnsi="Cambria Math" w:cs="Cambria Math"/>
          <w:i/>
        </w:rPr>
        <w:t>․</w:t>
      </w:r>
      <w:r w:rsidR="00E072E9" w:rsidRPr="00E072E9">
        <w:rPr>
          <w:rFonts w:ascii="GHEA Grapalat" w:hAnsi="GHEA Grapalat"/>
          <w:i/>
        </w:rPr>
        <w:t>01</w:t>
      </w:r>
      <w:r w:rsidR="00E072E9" w:rsidRPr="00E072E9">
        <w:rPr>
          <w:rFonts w:ascii="Cambria Math" w:hAnsi="Cambria Math" w:cs="Cambria Math"/>
          <w:i/>
        </w:rPr>
        <w:t>․</w:t>
      </w:r>
      <w:r w:rsidR="00096865" w:rsidRPr="009044F1">
        <w:rPr>
          <w:rFonts w:ascii="GHEA Grapalat" w:hAnsi="GHEA Grapalat"/>
          <w:i/>
        </w:rPr>
        <w:t xml:space="preserve"> </w:t>
      </w:r>
      <w:r w:rsidR="00442690">
        <w:rPr>
          <w:rFonts w:ascii="GHEA Grapalat" w:hAnsi="GHEA Grapalat"/>
          <w:i/>
        </w:rPr>
        <w:t>2026</w:t>
      </w:r>
      <w:r w:rsidR="00096865" w:rsidRPr="009044F1">
        <w:rPr>
          <w:rFonts w:ascii="GHEA Grapalat" w:hAnsi="GHEA Grapalat"/>
          <w:i/>
        </w:rPr>
        <w:t>г.</w:t>
      </w:r>
    </w:p>
    <w:p w:rsidR="00096865" w:rsidRPr="009044F1" w:rsidRDefault="00096865" w:rsidP="00B46D58">
      <w:pPr>
        <w:pStyle w:val="BodyText"/>
        <w:widowControl w:val="0"/>
        <w:spacing w:after="160"/>
        <w:ind w:right="-7" w:firstLine="567"/>
        <w:jc w:val="center"/>
        <w:rPr>
          <w:rFonts w:ascii="GHEA Grapalat" w:hAnsi="GHEA Grapalat"/>
        </w:rPr>
      </w:pP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E072E9" w:rsidRPr="0068120D" w:rsidRDefault="00E072E9" w:rsidP="00E072E9">
      <w:pPr>
        <w:pStyle w:val="BodyText"/>
        <w:widowControl w:val="0"/>
        <w:spacing w:after="160"/>
        <w:ind w:right="-7" w:firstLine="567"/>
        <w:jc w:val="center"/>
        <w:rPr>
          <w:rFonts w:ascii="GHEA Grapalat" w:hAnsi="GHEA Grapalat"/>
          <w:sz w:val="28"/>
          <w:szCs w:val="28"/>
        </w:rPr>
      </w:pPr>
      <w:bookmarkStart w:id="3" w:name="_Hlk156468998"/>
      <w:r w:rsidRPr="0068120D">
        <w:rPr>
          <w:rFonts w:ascii="GHEA Grapalat" w:hAnsi="GHEA Grapalat"/>
          <w:i/>
          <w:sz w:val="28"/>
          <w:szCs w:val="28"/>
        </w:rPr>
        <w:t>«Эчмиадзин» ОВП</w:t>
      </w:r>
    </w:p>
    <w:bookmarkEnd w:id="3"/>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96865" w:rsidRPr="009044F1" w:rsidRDefault="000763E5" w:rsidP="00B46D58">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BodyText"/>
        <w:widowControl w:val="0"/>
        <w:spacing w:after="160"/>
        <w:ind w:right="-7" w:firstLine="567"/>
        <w:jc w:val="center"/>
        <w:rPr>
          <w:rFonts w:ascii="GHEA Grapalat" w:hAnsi="GHEA Grapalat" w:cs="Sylfaen"/>
        </w:rPr>
      </w:pPr>
    </w:p>
    <w:p w:rsidR="00096865" w:rsidRPr="009044F1" w:rsidRDefault="00096865" w:rsidP="00B46D58">
      <w:pPr>
        <w:pStyle w:val="BodyText"/>
        <w:widowControl w:val="0"/>
        <w:spacing w:after="160"/>
        <w:ind w:right="-7" w:firstLine="567"/>
        <w:jc w:val="center"/>
        <w:rPr>
          <w:rFonts w:ascii="GHEA Grapalat" w:hAnsi="GHEA Grapalat" w:cs="Sylfaen"/>
        </w:rPr>
      </w:pPr>
    </w:p>
    <w:p w:rsidR="00E072E9" w:rsidRPr="0068120D" w:rsidRDefault="00E072E9" w:rsidP="00E072E9">
      <w:pPr>
        <w:pStyle w:val="BodyText"/>
        <w:widowControl w:val="0"/>
        <w:spacing w:after="160"/>
        <w:ind w:right="-7" w:firstLine="567"/>
        <w:jc w:val="center"/>
        <w:rPr>
          <w:rFonts w:ascii="GHEA Grapalat" w:hAnsi="GHEA Grapalat"/>
          <w:sz w:val="28"/>
          <w:szCs w:val="28"/>
        </w:rPr>
      </w:pPr>
      <w:r w:rsidRPr="009044F1">
        <w:rPr>
          <w:rFonts w:ascii="GHEA Grapalat" w:hAnsi="GHEA Grapalat"/>
        </w:rPr>
        <w:t xml:space="preserve">НА </w:t>
      </w:r>
      <w:r w:rsidRPr="003E0081">
        <w:rPr>
          <w:rFonts w:ascii="GHEA Grapalat" w:hAnsi="GHEA Grapalat"/>
          <w:color w:val="FF0000"/>
        </w:rPr>
        <w:t>ЗАПРОС КОТИРО</w:t>
      </w:r>
      <w:r>
        <w:rPr>
          <w:rFonts w:ascii="GHEA Grapalat" w:hAnsi="GHEA Grapalat"/>
          <w:color w:val="FF0000"/>
        </w:rPr>
        <w:t>В</w:t>
      </w:r>
      <w:r w:rsidRPr="003E0081">
        <w:rPr>
          <w:rFonts w:ascii="GHEA Grapalat" w:hAnsi="GHEA Grapalat"/>
          <w:color w:val="FF0000"/>
        </w:rPr>
        <w:t>ОК</w:t>
      </w:r>
      <w:r w:rsidRPr="009044F1">
        <w:rPr>
          <w:rFonts w:ascii="GHEA Grapalat" w:hAnsi="GHEA Grapalat"/>
        </w:rPr>
        <w:t xml:space="preserve">, ОБЪЯВЛЕННЫЙ С ЦЕЛЬЮ ПРИОБРЕТЕНИЯ </w:t>
      </w:r>
      <w:r w:rsidRPr="00157A1B">
        <w:rPr>
          <w:rFonts w:ascii="GHEA Grapalat" w:hAnsi="GHEA Grapalat"/>
          <w:spacing w:val="6"/>
        </w:rPr>
        <w:t>ЭКСКАВАТОРНАЯ ОЧИСТКА КАНАЛОВ В ВАГАРШАПАТСКОМ РАЙОНЕ, ЭКСКАВАТОРНАЯ ОЧИСТКА КАНАЛОВ АКНАЛИЧСКОГО РАЙОНА, ЭКСКАВАТОРНАЯ ОЧИСТКА КАНАЛОВ МУСАЛЕРСКОГО РАЙОНА И ЭКСКАВАТОРНАЯ ОЧИСТКА КАНАЛОВ ХОЙСКОГО РАЙОНА</w:t>
      </w:r>
      <w:r>
        <w:rPr>
          <w:rFonts w:ascii="GHEA Grapalat" w:hAnsi="GHEA Grapalat"/>
          <w:spacing w:val="6"/>
          <w:lang w:val="hy-AM"/>
        </w:rPr>
        <w:t xml:space="preserve"> </w:t>
      </w:r>
      <w:r w:rsidRPr="009044F1">
        <w:rPr>
          <w:rFonts w:ascii="GHEA Grapalat" w:hAnsi="GHEA Grapalat"/>
        </w:rPr>
        <w:t xml:space="preserve">ДЛЯ НУЖД </w:t>
      </w:r>
      <w:r w:rsidRPr="0068120D">
        <w:rPr>
          <w:rFonts w:ascii="GHEA Grapalat" w:hAnsi="GHEA Grapalat"/>
          <w:i/>
          <w:sz w:val="28"/>
          <w:szCs w:val="28"/>
        </w:rPr>
        <w:t>«ЭЧМИАДЗИН» ОВП</w:t>
      </w:r>
    </w:p>
    <w:p w:rsidR="00CE0D95" w:rsidRPr="009044F1" w:rsidRDefault="00CE0D95" w:rsidP="00B46D58">
      <w:pPr>
        <w:pStyle w:val="BodyText"/>
        <w:widowControl w:val="0"/>
        <w:spacing w:after="160"/>
        <w:ind w:right="-7" w:firstLine="567"/>
        <w:jc w:val="center"/>
        <w:rPr>
          <w:rFonts w:ascii="GHEA Grapalat" w:hAnsi="GHEA Grapalat"/>
        </w:rPr>
      </w:pPr>
    </w:p>
    <w:p w:rsidR="00CE0D95" w:rsidRPr="009044F1" w:rsidRDefault="00CE0D95" w:rsidP="00B46D58">
      <w:pPr>
        <w:pStyle w:val="BodyText"/>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D50690" w:rsidRDefault="00D50690">
      <w:pPr>
        <w:rPr>
          <w:rFonts w:ascii="GHEA Grapalat" w:hAnsi="GHEA Grapalat"/>
          <w:b/>
        </w:rPr>
      </w:pPr>
      <w:r>
        <w:rPr>
          <w:rFonts w:ascii="GHEA Grapalat" w:hAnsi="GHEA Grapalat"/>
          <w:b/>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E072E9" w:rsidRPr="0068120D" w:rsidRDefault="00E072E9" w:rsidP="00E072E9">
      <w:pPr>
        <w:widowControl w:val="0"/>
        <w:spacing w:after="160"/>
        <w:jc w:val="center"/>
        <w:rPr>
          <w:rFonts w:ascii="GHEA Grapalat" w:hAnsi="GHEA Grapalat"/>
          <w:sz w:val="28"/>
          <w:szCs w:val="28"/>
        </w:rPr>
      </w:pPr>
      <w:r w:rsidRPr="009044F1">
        <w:rPr>
          <w:rFonts w:ascii="GHEA Grapalat" w:hAnsi="GHEA Grapalat"/>
          <w:b/>
        </w:rPr>
        <w:t xml:space="preserve">ПРИГЛАШЕНИЯ НА </w:t>
      </w:r>
      <w:r w:rsidRPr="003E0081">
        <w:rPr>
          <w:rFonts w:ascii="GHEA Grapalat" w:hAnsi="GHEA Grapalat"/>
          <w:color w:val="FF0000"/>
        </w:rPr>
        <w:t>ЗАПРОС КОТИРО</w:t>
      </w:r>
      <w:r>
        <w:rPr>
          <w:rFonts w:ascii="GHEA Grapalat" w:hAnsi="GHEA Grapalat"/>
          <w:color w:val="FF0000"/>
        </w:rPr>
        <w:t>В</w:t>
      </w:r>
      <w:r w:rsidRPr="003E0081">
        <w:rPr>
          <w:rFonts w:ascii="GHEA Grapalat" w:hAnsi="GHEA Grapalat"/>
          <w:color w:val="FF0000"/>
        </w:rPr>
        <w:t>ОК</w:t>
      </w:r>
      <w:r w:rsidRPr="009044F1">
        <w:rPr>
          <w:rFonts w:ascii="GHEA Grapalat" w:hAnsi="GHEA Grapalat"/>
          <w:b/>
        </w:rPr>
        <w:t xml:space="preserve">, </w:t>
      </w:r>
      <w:r w:rsidRPr="005C1BF7">
        <w:rPr>
          <w:rFonts w:ascii="GHEA Grapalat" w:hAnsi="GHEA Grapalat"/>
          <w:b/>
        </w:rPr>
        <w:br/>
      </w:r>
      <w:r w:rsidRPr="009044F1">
        <w:rPr>
          <w:rFonts w:ascii="GHEA Grapalat" w:hAnsi="GHEA Grapalat"/>
          <w:b/>
        </w:rPr>
        <w:t>ОБЪЯВЛЕННЫЙ С ЦЕЛЬЮ ПРИОБРЕТЕНИЯ</w:t>
      </w:r>
      <w:r>
        <w:rPr>
          <w:rFonts w:ascii="GHEA Grapalat" w:hAnsi="GHEA Grapalat"/>
          <w:b/>
          <w:lang w:val="hy-AM"/>
        </w:rPr>
        <w:t xml:space="preserve"> </w:t>
      </w:r>
      <w:r w:rsidRPr="00157A1B">
        <w:rPr>
          <w:rFonts w:ascii="GHEA Grapalat" w:hAnsi="GHEA Grapalat"/>
          <w:b/>
        </w:rPr>
        <w:t>ЭКСКАВАТОРНАЯ ОЧИСТКА КАНАЛОВ В ВАГАРШАПАТСКОМ РАЙОНЕ, ЭКСКАВАТОРНАЯ ОЧИСТКА КАНАЛОВ АКНАЛИЧСКОГО РАЙОНА, ЭКСКАВАТОРНАЯ ОЧИСТКА КАНАЛОВ МУСАЛЕРСКОГО РАЙОНА И ЭКСКАВАТОРНАЯ ОЧИСТКА КАНАЛОВ ХОЙСКОГО РАЙОНА</w:t>
      </w:r>
      <w:r w:rsidRPr="00BA7236">
        <w:rPr>
          <w:rFonts w:ascii="GHEA Grapalat" w:hAnsi="GHEA Grapalat"/>
          <w:b/>
        </w:rPr>
        <w:t xml:space="preserve"> ДЛЯ НУЖД «ЭЧМИАДЗИН» ОВП</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E072E9"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7.</w:t>
      </w:r>
      <w:r w:rsidR="005D191A" w:rsidRPr="003A1EBB">
        <w:rPr>
          <w:rFonts w:ascii="GHEA Grapalat" w:hAnsi="GHEA Grapalat"/>
        </w:rPr>
        <w:tab/>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107442">
        <w:rPr>
          <w:rFonts w:ascii="GHEA Grapalat" w:hAnsi="GHEA Grapalat"/>
          <w:b/>
        </w:rPr>
        <w:t xml:space="preserve">ЗАПРОС КОТИРОВОК </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49697A">
        <w:rPr>
          <w:rFonts w:ascii="GHEA Grapalat" w:hAnsi="GHEA Grapalat"/>
        </w:rPr>
        <w:t>7</w:t>
      </w:r>
    </w:p>
    <w:p w:rsidR="00E17B7F" w:rsidRDefault="00E17B7F">
      <w:pPr>
        <w:rPr>
          <w:rFonts w:ascii="GHEA Grapalat" w:hAnsi="GHEA Grapalat"/>
          <w:spacing w:val="-6"/>
        </w:rPr>
      </w:pPr>
      <w:r>
        <w:rPr>
          <w:rFonts w:ascii="GHEA Grapalat" w:hAnsi="GHEA Grapalat"/>
          <w:spacing w:val="-6"/>
        </w:rPr>
        <w:br w:type="page"/>
      </w:r>
    </w:p>
    <w:p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E072E9">
        <w:rPr>
          <w:rFonts w:ascii="GHEA Grapalat" w:hAnsi="GHEA Grapalat"/>
          <w:spacing w:val="-6"/>
        </w:rPr>
        <w:t>ԷՋՕԸ–ԳՀԱՇՁԲ–2026/01</w:t>
      </w:r>
      <w:r w:rsidR="00E072E9">
        <w:rPr>
          <w:rFonts w:ascii="GHEA Grapalat" w:hAnsi="GHEA Grapalat"/>
          <w:spacing w:val="-6"/>
          <w:lang w:val="hy-AM"/>
        </w:rPr>
        <w:t xml:space="preserve"> </w:t>
      </w:r>
      <w:r w:rsidR="00096865"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w:t>
      </w:r>
      <w:r w:rsidR="00730989">
        <w:rPr>
          <w:rFonts w:ascii="GHEA Grapalat" w:hAnsi="GHEA Grapalat"/>
        </w:rPr>
        <w:t xml:space="preserve">ая 2017 года (далее — Порядок) </w:t>
      </w:r>
      <w:r w:rsidRPr="000B2CFA">
        <w:rPr>
          <w:rFonts w:ascii="GHEA Grapalat" w:hAnsi="GHEA Grapalat"/>
        </w:rPr>
        <w:t>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096865" w:rsidRPr="002E4BC5" w:rsidRDefault="00A81DD5" w:rsidP="00442690">
      <w:pPr>
        <w:pStyle w:val="BodyTextIndent2"/>
        <w:widowControl w:val="0"/>
        <w:spacing w:after="160" w:line="240" w:lineRule="auto"/>
        <w:ind w:firstLine="567"/>
        <w:jc w:val="center"/>
        <w:rPr>
          <w:rFonts w:ascii="GHEA Grapalat" w:hAnsi="GHEA Grapalat"/>
        </w:rPr>
      </w:pPr>
      <w:r w:rsidRPr="009044F1">
        <w:rPr>
          <w:rFonts w:ascii="GHEA Grapalat" w:hAnsi="GHEA Grapalat"/>
          <w:sz w:val="24"/>
          <w:szCs w:val="24"/>
        </w:rPr>
        <w:t xml:space="preserve">Адрес электронной почты секретаря оценочной комиссии </w:t>
      </w:r>
      <w:hyperlink r:id="rId9" w:history="1">
        <w:r w:rsidR="00E072E9" w:rsidRPr="00E072E9">
          <w:rPr>
            <w:rStyle w:val="Hyperlink"/>
            <w:rFonts w:ascii="Sylfaen" w:hAnsi="Sylfaen"/>
            <w:color w:val="000000" w:themeColor="text1"/>
            <w:sz w:val="22"/>
            <w:lang w:val="af-ZA"/>
          </w:rPr>
          <w:t>echmiadzin-wua</w:t>
        </w:r>
        <w:r w:rsidR="00E072E9" w:rsidRPr="00E072E9">
          <w:rPr>
            <w:rStyle w:val="Hyperlink"/>
            <w:color w:val="000000" w:themeColor="text1"/>
            <w:sz w:val="22"/>
            <w:lang w:val="af-ZA"/>
          </w:rPr>
          <w:t>@mail.ru</w:t>
        </w:r>
      </w:hyperlink>
      <w:r w:rsidR="00F5653D" w:rsidRPr="009044F1">
        <w:rPr>
          <w:rFonts w:ascii="GHEA Grapalat" w:hAnsi="GHEA Grapalat"/>
        </w:rPr>
        <w:br w:type="page"/>
      </w:r>
      <w:r w:rsidR="00F5653D" w:rsidRPr="009044F1">
        <w:rPr>
          <w:rFonts w:ascii="GHEA Grapalat" w:hAnsi="GHEA Grapalat"/>
        </w:rPr>
        <w:lastRenderedPageBreak/>
        <w:t>ЧАСТЬ I</w:t>
      </w: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E072E9" w:rsidRDefault="00845AA5" w:rsidP="00E072E9">
      <w:pPr>
        <w:pStyle w:val="BodyTextIndent"/>
        <w:widowControl w:val="0"/>
        <w:spacing w:line="240" w:lineRule="auto"/>
        <w:ind w:firstLine="567"/>
        <w:rPr>
          <w:rFonts w:ascii="GHEA Grapalat" w:hAnsi="GHEA Grapalat"/>
          <w:i w:val="0"/>
          <w:sz w:val="16"/>
          <w:szCs w:val="16"/>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E072E9" w:rsidRPr="00157A1B">
        <w:rPr>
          <w:rFonts w:ascii="GHEA Grapalat" w:hAnsi="GHEA Grapalat"/>
          <w:spacing w:val="6"/>
          <w:sz w:val="24"/>
          <w:szCs w:val="24"/>
        </w:rPr>
        <w:t>Экскаваторная очистка каналов в Вагаршапатском районе, Экскаваторная очистка каналов Акналичского района, Экскаваторная очистка каналов Мусалерского района и Экскаваторная очистка каналов Хойского района</w:t>
      </w:r>
      <w:r w:rsidR="00E072E9">
        <w:rPr>
          <w:rFonts w:ascii="Cambria Math" w:hAnsi="Cambria Math"/>
          <w:spacing w:val="6"/>
          <w:sz w:val="24"/>
          <w:szCs w:val="24"/>
          <w:lang w:val="hy-AM"/>
        </w:rPr>
        <w:t>․</w:t>
      </w:r>
      <w:r w:rsidR="00E072E9">
        <w:rPr>
          <w:rFonts w:ascii="GHEA Grapalat" w:hAnsi="GHEA Grapalat"/>
          <w:i w:val="0"/>
          <w:sz w:val="24"/>
          <w:szCs w:val="24"/>
        </w:rPr>
        <w:t xml:space="preserve"> </w:t>
      </w:r>
      <w:r w:rsidRPr="009044F1">
        <w:rPr>
          <w:rFonts w:ascii="GHEA Grapalat" w:hAnsi="GHEA Grapalat"/>
          <w:i w:val="0"/>
          <w:sz w:val="24"/>
          <w:szCs w:val="24"/>
        </w:rPr>
        <w:t xml:space="preserve">(далее — также </w:t>
      </w:r>
      <w:r w:rsidR="00EE6232">
        <w:rPr>
          <w:rFonts w:ascii="GHEA Grapalat" w:hAnsi="GHEA Grapalat"/>
          <w:i w:val="0"/>
          <w:sz w:val="24"/>
          <w:szCs w:val="24"/>
        </w:rPr>
        <w:t>работа</w:t>
      </w:r>
      <w:r w:rsidRPr="009044F1">
        <w:rPr>
          <w:rFonts w:ascii="GHEA Grapalat" w:hAnsi="GHEA Grapalat"/>
          <w:i w:val="0"/>
          <w:sz w:val="24"/>
          <w:szCs w:val="24"/>
        </w:rPr>
        <w:t xml:space="preserve">) для нужд </w:t>
      </w:r>
      <w:r w:rsidR="00E072E9" w:rsidRPr="007773D0">
        <w:rPr>
          <w:rFonts w:ascii="GHEA Grapalat" w:hAnsi="GHEA Grapalat"/>
          <w:i w:val="0"/>
          <w:color w:val="FF0000"/>
          <w:sz w:val="24"/>
          <w:szCs w:val="24"/>
        </w:rPr>
        <w:t>«</w:t>
      </w:r>
      <w:r w:rsidR="00E072E9">
        <w:rPr>
          <w:rFonts w:ascii="GHEA Grapalat" w:hAnsi="GHEA Grapalat"/>
          <w:i w:val="0"/>
          <w:color w:val="FF0000"/>
          <w:sz w:val="24"/>
          <w:szCs w:val="24"/>
        </w:rPr>
        <w:t>Эчмиадзин» ОВ</w:t>
      </w:r>
      <w:r w:rsidR="00E072E9" w:rsidRPr="007773D0">
        <w:rPr>
          <w:rFonts w:ascii="GHEA Grapalat" w:hAnsi="GHEA Grapalat"/>
          <w:i w:val="0"/>
          <w:color w:val="FF0000"/>
          <w:sz w:val="24"/>
          <w:szCs w:val="24"/>
        </w:rPr>
        <w:t>П</w:t>
      </w:r>
      <w:r w:rsidRPr="009044F1">
        <w:rPr>
          <w:rFonts w:ascii="GHEA Grapalat" w:hAnsi="GHEA Grapalat"/>
          <w:i w:val="0"/>
          <w:sz w:val="24"/>
          <w:szCs w:val="24"/>
        </w:rPr>
        <w:t xml:space="preserve"> которые сгруппированы в лоты </w:t>
      </w:r>
      <w:r w:rsidR="00E072E9">
        <w:rPr>
          <w:rFonts w:ascii="GHEA Grapalat" w:hAnsi="GHEA Grapalat"/>
          <w:i w:val="0"/>
          <w:sz w:val="24"/>
          <w:szCs w:val="24"/>
          <w:lang w:val="hy-AM"/>
        </w:rPr>
        <w:t xml:space="preserve">4 </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58"/>
        <w:gridCol w:w="1275"/>
        <w:gridCol w:w="6601"/>
      </w:tblGrid>
      <w:tr w:rsidR="00FC4AC0" w:rsidRPr="009044F1" w:rsidTr="00FC4AC0">
        <w:trPr>
          <w:jc w:val="center"/>
        </w:trPr>
        <w:tc>
          <w:tcPr>
            <w:tcW w:w="2633" w:type="dxa"/>
            <w:gridSpan w:val="2"/>
            <w:vAlign w:val="center"/>
          </w:tcPr>
          <w:p w:rsidR="00FC4AC0" w:rsidRPr="009044F1" w:rsidRDefault="00FC4AC0" w:rsidP="00FC4AC0">
            <w:pPr>
              <w:pStyle w:val="BodyTextIndent2"/>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601" w:type="dxa"/>
            <w:vMerge w:val="restart"/>
            <w:vAlign w:val="center"/>
          </w:tcPr>
          <w:p w:rsidR="00FC4AC0" w:rsidRPr="009044F1" w:rsidRDefault="00FC4AC0"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FC4AC0" w:rsidRPr="009044F1" w:rsidTr="00FC4AC0">
        <w:trPr>
          <w:jc w:val="center"/>
        </w:trPr>
        <w:tc>
          <w:tcPr>
            <w:tcW w:w="1358" w:type="dxa"/>
            <w:vAlign w:val="center"/>
          </w:tcPr>
          <w:p w:rsidR="00FC4AC0" w:rsidRPr="009044F1" w:rsidRDefault="00FC4AC0"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275" w:type="dxa"/>
            <w:vAlign w:val="center"/>
          </w:tcPr>
          <w:p w:rsidR="00FC4AC0" w:rsidRPr="008850DF" w:rsidRDefault="00FC4AC0" w:rsidP="00B46D58">
            <w:pPr>
              <w:pStyle w:val="BodyTextIndent2"/>
              <w:widowControl w:val="0"/>
              <w:spacing w:after="120" w:line="240" w:lineRule="auto"/>
              <w:ind w:firstLine="0"/>
              <w:jc w:val="center"/>
              <w:rPr>
                <w:rFonts w:ascii="GHEA Grapalat" w:hAnsi="GHEA Grapalat"/>
                <w:b/>
                <w:sz w:val="24"/>
                <w:szCs w:val="24"/>
              </w:rPr>
            </w:pPr>
            <w:r w:rsidRPr="008850DF">
              <w:rPr>
                <w:rFonts w:ascii="GHEA Grapalat" w:hAnsi="GHEA Grapalat"/>
                <w:b/>
                <w:sz w:val="24"/>
                <w:szCs w:val="24"/>
              </w:rPr>
              <w:t>Цена закупки</w:t>
            </w:r>
          </w:p>
        </w:tc>
        <w:tc>
          <w:tcPr>
            <w:tcW w:w="6601" w:type="dxa"/>
            <w:vMerge/>
            <w:vAlign w:val="center"/>
          </w:tcPr>
          <w:p w:rsidR="00FC4AC0" w:rsidRPr="009044F1" w:rsidRDefault="00FC4AC0" w:rsidP="00B46D58">
            <w:pPr>
              <w:pStyle w:val="BodyTextIndent2"/>
              <w:widowControl w:val="0"/>
              <w:spacing w:after="120" w:line="240" w:lineRule="auto"/>
              <w:ind w:firstLine="0"/>
              <w:rPr>
                <w:rFonts w:ascii="GHEA Grapalat" w:hAnsi="GHEA Grapalat"/>
                <w:sz w:val="24"/>
                <w:szCs w:val="24"/>
                <w:u w:val="single"/>
              </w:rPr>
            </w:pPr>
          </w:p>
        </w:tc>
      </w:tr>
      <w:tr w:rsidR="008B44A0" w:rsidRPr="009044F1" w:rsidTr="00FC4AC0">
        <w:trPr>
          <w:jc w:val="center"/>
        </w:trPr>
        <w:tc>
          <w:tcPr>
            <w:tcW w:w="1358" w:type="dxa"/>
            <w:vAlign w:val="center"/>
          </w:tcPr>
          <w:p w:rsidR="008B44A0" w:rsidRPr="009044F1" w:rsidRDefault="008B44A0" w:rsidP="008B44A0">
            <w:pPr>
              <w:pStyle w:val="BodyTextIndent2"/>
              <w:widowControl w:val="0"/>
              <w:spacing w:after="120" w:line="240" w:lineRule="auto"/>
              <w:ind w:firstLine="0"/>
              <w:jc w:val="center"/>
              <w:rPr>
                <w:rFonts w:ascii="GHEA Grapalat" w:hAnsi="GHEA Grapalat"/>
                <w:sz w:val="24"/>
                <w:szCs w:val="24"/>
              </w:rPr>
            </w:pPr>
            <w:bookmarkStart w:id="4" w:name="_GoBack" w:colFirst="1" w:colLast="1"/>
            <w:r w:rsidRPr="009044F1">
              <w:rPr>
                <w:rFonts w:ascii="GHEA Grapalat" w:hAnsi="GHEA Grapalat"/>
                <w:sz w:val="24"/>
                <w:szCs w:val="24"/>
              </w:rPr>
              <w:t>1</w:t>
            </w:r>
          </w:p>
        </w:tc>
        <w:tc>
          <w:tcPr>
            <w:tcW w:w="1275" w:type="dxa"/>
            <w:vAlign w:val="center"/>
          </w:tcPr>
          <w:p w:rsidR="008B44A0" w:rsidRDefault="008B44A0" w:rsidP="008B44A0">
            <w:pPr>
              <w:pStyle w:val="BodyTextIndent2"/>
              <w:spacing w:line="240" w:lineRule="auto"/>
              <w:ind w:firstLine="0"/>
              <w:jc w:val="center"/>
              <w:rPr>
                <w:rFonts w:ascii="GHEA Grapalat" w:hAnsi="GHEA Grapalat"/>
                <w:lang w:val="hy-AM"/>
              </w:rPr>
            </w:pPr>
            <w:r>
              <w:rPr>
                <w:rFonts w:ascii="GHEA Grapalat" w:hAnsi="GHEA Grapalat"/>
                <w:lang w:val="hy-AM"/>
              </w:rPr>
              <w:t>5</w:t>
            </w:r>
            <w:r>
              <w:rPr>
                <w:rFonts w:ascii="Calibri" w:hAnsi="Calibri" w:cs="Calibri"/>
                <w:lang w:val="hy-AM"/>
              </w:rPr>
              <w:t> </w:t>
            </w:r>
            <w:r>
              <w:rPr>
                <w:rFonts w:ascii="GHEA Grapalat" w:hAnsi="GHEA Grapalat"/>
                <w:lang w:val="hy-AM"/>
              </w:rPr>
              <w:t>380 500</w:t>
            </w:r>
          </w:p>
        </w:tc>
        <w:tc>
          <w:tcPr>
            <w:tcW w:w="6601" w:type="dxa"/>
            <w:vAlign w:val="center"/>
          </w:tcPr>
          <w:p w:rsidR="008B44A0" w:rsidRPr="009044F1" w:rsidRDefault="008B44A0" w:rsidP="008B44A0">
            <w:pPr>
              <w:pStyle w:val="BodyTextIndent2"/>
              <w:widowControl w:val="0"/>
              <w:spacing w:after="120" w:line="240" w:lineRule="auto"/>
              <w:ind w:firstLine="0"/>
              <w:rPr>
                <w:rFonts w:ascii="GHEA Grapalat" w:hAnsi="GHEA Grapalat"/>
                <w:sz w:val="24"/>
                <w:szCs w:val="24"/>
                <w:u w:val="single"/>
                <w:vertAlign w:val="subscript"/>
              </w:rPr>
            </w:pPr>
            <w:r w:rsidRPr="00157A1B">
              <w:rPr>
                <w:rFonts w:ascii="GHEA Grapalat" w:hAnsi="GHEA Grapalat"/>
                <w:spacing w:val="6"/>
                <w:sz w:val="24"/>
                <w:szCs w:val="24"/>
              </w:rPr>
              <w:t>Экскаваторная очистка каналов в Вагаршапатском районе</w:t>
            </w:r>
          </w:p>
        </w:tc>
      </w:tr>
      <w:tr w:rsidR="008B44A0" w:rsidRPr="009044F1" w:rsidTr="00FC4AC0">
        <w:trPr>
          <w:jc w:val="center"/>
        </w:trPr>
        <w:tc>
          <w:tcPr>
            <w:tcW w:w="1358" w:type="dxa"/>
            <w:vAlign w:val="center"/>
          </w:tcPr>
          <w:p w:rsidR="008B44A0" w:rsidRPr="009044F1" w:rsidRDefault="008B44A0" w:rsidP="008B44A0">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2</w:t>
            </w:r>
          </w:p>
        </w:tc>
        <w:tc>
          <w:tcPr>
            <w:tcW w:w="1275" w:type="dxa"/>
            <w:vAlign w:val="center"/>
          </w:tcPr>
          <w:p w:rsidR="008B44A0" w:rsidRDefault="008B44A0" w:rsidP="008B44A0">
            <w:pPr>
              <w:pStyle w:val="BodyTextIndent2"/>
              <w:spacing w:line="240" w:lineRule="auto"/>
              <w:ind w:firstLine="0"/>
              <w:jc w:val="center"/>
              <w:rPr>
                <w:rFonts w:ascii="GHEA Grapalat" w:hAnsi="GHEA Grapalat"/>
                <w:lang w:val="hy-AM"/>
              </w:rPr>
            </w:pPr>
            <w:r>
              <w:rPr>
                <w:rFonts w:ascii="GHEA Grapalat" w:hAnsi="GHEA Grapalat"/>
                <w:lang w:val="hy-AM"/>
              </w:rPr>
              <w:t>2</w:t>
            </w:r>
            <w:r>
              <w:rPr>
                <w:rFonts w:ascii="Calibri" w:hAnsi="Calibri" w:cs="Calibri"/>
                <w:lang w:val="hy-AM"/>
              </w:rPr>
              <w:t> </w:t>
            </w:r>
            <w:r>
              <w:rPr>
                <w:rFonts w:ascii="GHEA Grapalat" w:hAnsi="GHEA Grapalat"/>
                <w:lang w:val="hy-AM"/>
              </w:rPr>
              <w:t>794 800</w:t>
            </w:r>
          </w:p>
        </w:tc>
        <w:tc>
          <w:tcPr>
            <w:tcW w:w="6601" w:type="dxa"/>
            <w:vAlign w:val="center"/>
          </w:tcPr>
          <w:p w:rsidR="008B44A0" w:rsidRPr="009044F1" w:rsidRDefault="008B44A0" w:rsidP="008B44A0">
            <w:pPr>
              <w:pStyle w:val="BodyTextIndent2"/>
              <w:widowControl w:val="0"/>
              <w:spacing w:after="120" w:line="240" w:lineRule="auto"/>
              <w:ind w:firstLine="0"/>
              <w:rPr>
                <w:rFonts w:ascii="GHEA Grapalat" w:hAnsi="GHEA Grapalat"/>
                <w:sz w:val="24"/>
                <w:szCs w:val="24"/>
              </w:rPr>
            </w:pPr>
            <w:r w:rsidRPr="00157A1B">
              <w:rPr>
                <w:rFonts w:ascii="GHEA Grapalat" w:hAnsi="GHEA Grapalat"/>
                <w:spacing w:val="6"/>
                <w:sz w:val="24"/>
                <w:szCs w:val="24"/>
              </w:rPr>
              <w:t>Экскаваторная очистка каналов Акналичского района</w:t>
            </w:r>
          </w:p>
        </w:tc>
      </w:tr>
      <w:tr w:rsidR="008B44A0" w:rsidRPr="009044F1" w:rsidTr="00FC4AC0">
        <w:trPr>
          <w:jc w:val="center"/>
        </w:trPr>
        <w:tc>
          <w:tcPr>
            <w:tcW w:w="1358" w:type="dxa"/>
            <w:vAlign w:val="center"/>
          </w:tcPr>
          <w:p w:rsidR="008B44A0" w:rsidRPr="00E072E9" w:rsidRDefault="008B44A0" w:rsidP="008B44A0">
            <w:pPr>
              <w:pStyle w:val="BodyTextIndent2"/>
              <w:widowControl w:val="0"/>
              <w:spacing w:after="120" w:line="240" w:lineRule="auto"/>
              <w:ind w:firstLine="0"/>
              <w:jc w:val="center"/>
              <w:rPr>
                <w:rFonts w:ascii="GHEA Grapalat" w:hAnsi="GHEA Grapalat"/>
                <w:sz w:val="24"/>
                <w:szCs w:val="24"/>
                <w:lang w:val="hy-AM"/>
              </w:rPr>
            </w:pPr>
            <w:r>
              <w:rPr>
                <w:rFonts w:ascii="GHEA Grapalat" w:hAnsi="GHEA Grapalat"/>
                <w:sz w:val="24"/>
                <w:szCs w:val="24"/>
                <w:lang w:val="hy-AM"/>
              </w:rPr>
              <w:t>3</w:t>
            </w:r>
          </w:p>
        </w:tc>
        <w:tc>
          <w:tcPr>
            <w:tcW w:w="1275" w:type="dxa"/>
            <w:vAlign w:val="center"/>
          </w:tcPr>
          <w:p w:rsidR="008B44A0" w:rsidRDefault="008B44A0" w:rsidP="008B44A0">
            <w:pPr>
              <w:pStyle w:val="BodyTextIndent2"/>
              <w:spacing w:line="240" w:lineRule="auto"/>
              <w:ind w:firstLine="0"/>
              <w:jc w:val="center"/>
              <w:rPr>
                <w:rFonts w:ascii="GHEA Grapalat" w:hAnsi="GHEA Grapalat"/>
                <w:lang w:val="hy-AM"/>
              </w:rPr>
            </w:pPr>
            <w:r>
              <w:rPr>
                <w:rFonts w:ascii="GHEA Grapalat" w:hAnsi="GHEA Grapalat"/>
                <w:lang w:val="hy-AM"/>
              </w:rPr>
              <w:t>1</w:t>
            </w:r>
            <w:r>
              <w:rPr>
                <w:rFonts w:ascii="Calibri" w:hAnsi="Calibri" w:cs="Calibri"/>
                <w:lang w:val="hy-AM"/>
              </w:rPr>
              <w:t> </w:t>
            </w:r>
            <w:r>
              <w:rPr>
                <w:rFonts w:ascii="GHEA Grapalat" w:hAnsi="GHEA Grapalat"/>
                <w:lang w:val="hy-AM"/>
              </w:rPr>
              <w:t>142 400</w:t>
            </w:r>
          </w:p>
        </w:tc>
        <w:tc>
          <w:tcPr>
            <w:tcW w:w="6601" w:type="dxa"/>
            <w:vAlign w:val="center"/>
          </w:tcPr>
          <w:p w:rsidR="008B44A0" w:rsidRPr="00742329" w:rsidRDefault="008B44A0" w:rsidP="008B44A0">
            <w:pPr>
              <w:pStyle w:val="BodyTextIndent2"/>
              <w:widowControl w:val="0"/>
              <w:spacing w:after="120" w:line="240" w:lineRule="auto"/>
              <w:ind w:firstLine="0"/>
              <w:rPr>
                <w:rFonts w:ascii="GHEA Grapalat" w:hAnsi="GHEA Grapalat"/>
                <w:sz w:val="24"/>
                <w:szCs w:val="24"/>
                <w:lang w:val="hy-AM"/>
              </w:rPr>
            </w:pPr>
            <w:r w:rsidRPr="00157A1B">
              <w:rPr>
                <w:rFonts w:ascii="GHEA Grapalat" w:hAnsi="GHEA Grapalat"/>
                <w:spacing w:val="6"/>
                <w:sz w:val="24"/>
                <w:szCs w:val="24"/>
              </w:rPr>
              <w:t>Экскаваторная очистка каналов Мусалерского района</w:t>
            </w:r>
          </w:p>
        </w:tc>
      </w:tr>
      <w:tr w:rsidR="008B44A0" w:rsidRPr="009044F1" w:rsidTr="00FC4AC0">
        <w:trPr>
          <w:jc w:val="center"/>
        </w:trPr>
        <w:tc>
          <w:tcPr>
            <w:tcW w:w="1358" w:type="dxa"/>
            <w:vAlign w:val="center"/>
          </w:tcPr>
          <w:p w:rsidR="008B44A0" w:rsidRPr="00E072E9" w:rsidRDefault="008B44A0" w:rsidP="008B44A0">
            <w:pPr>
              <w:pStyle w:val="BodyTextIndent2"/>
              <w:widowControl w:val="0"/>
              <w:spacing w:after="120" w:line="240" w:lineRule="auto"/>
              <w:ind w:firstLine="0"/>
              <w:jc w:val="center"/>
              <w:rPr>
                <w:rFonts w:ascii="GHEA Grapalat" w:hAnsi="GHEA Grapalat"/>
                <w:sz w:val="24"/>
                <w:szCs w:val="24"/>
                <w:lang w:val="hy-AM"/>
              </w:rPr>
            </w:pPr>
            <w:r>
              <w:rPr>
                <w:rFonts w:ascii="GHEA Grapalat" w:hAnsi="GHEA Grapalat"/>
                <w:sz w:val="24"/>
                <w:szCs w:val="24"/>
                <w:lang w:val="hy-AM"/>
              </w:rPr>
              <w:t>4</w:t>
            </w:r>
          </w:p>
        </w:tc>
        <w:tc>
          <w:tcPr>
            <w:tcW w:w="1275" w:type="dxa"/>
            <w:vAlign w:val="center"/>
          </w:tcPr>
          <w:p w:rsidR="008B44A0" w:rsidRDefault="008B44A0" w:rsidP="008B44A0">
            <w:pPr>
              <w:pStyle w:val="BodyTextIndent2"/>
              <w:spacing w:line="240" w:lineRule="auto"/>
              <w:ind w:firstLine="0"/>
              <w:jc w:val="center"/>
              <w:rPr>
                <w:rFonts w:ascii="GHEA Grapalat" w:hAnsi="GHEA Grapalat"/>
                <w:lang w:val="hy-AM"/>
              </w:rPr>
            </w:pPr>
            <w:r>
              <w:rPr>
                <w:rFonts w:ascii="GHEA Grapalat" w:hAnsi="GHEA Grapalat"/>
                <w:lang w:val="hy-AM"/>
              </w:rPr>
              <w:t>8</w:t>
            </w:r>
            <w:r>
              <w:rPr>
                <w:rFonts w:ascii="Calibri" w:hAnsi="Calibri" w:cs="Calibri"/>
                <w:lang w:val="hy-AM"/>
              </w:rPr>
              <w:t> </w:t>
            </w:r>
            <w:r>
              <w:rPr>
                <w:rFonts w:ascii="GHEA Grapalat" w:hAnsi="GHEA Grapalat"/>
                <w:lang w:val="hy-AM"/>
              </w:rPr>
              <w:t>741 400</w:t>
            </w:r>
          </w:p>
        </w:tc>
        <w:tc>
          <w:tcPr>
            <w:tcW w:w="6601" w:type="dxa"/>
            <w:vAlign w:val="center"/>
          </w:tcPr>
          <w:p w:rsidR="008B44A0" w:rsidRDefault="008B44A0" w:rsidP="008B44A0">
            <w:pPr>
              <w:pStyle w:val="BodyTextIndent2"/>
              <w:widowControl w:val="0"/>
              <w:spacing w:after="120" w:line="240" w:lineRule="auto"/>
              <w:ind w:firstLine="0"/>
              <w:rPr>
                <w:rFonts w:ascii="GHEA Grapalat" w:hAnsi="GHEA Grapalat"/>
                <w:spacing w:val="6"/>
                <w:sz w:val="24"/>
                <w:szCs w:val="24"/>
              </w:rPr>
            </w:pPr>
            <w:r w:rsidRPr="00157A1B">
              <w:rPr>
                <w:rFonts w:ascii="GHEA Grapalat" w:hAnsi="GHEA Grapalat"/>
                <w:spacing w:val="6"/>
                <w:sz w:val="24"/>
                <w:szCs w:val="24"/>
              </w:rPr>
              <w:t>Экскаваторная очистка каналов Хойского района</w:t>
            </w:r>
          </w:p>
        </w:tc>
      </w:tr>
    </w:tbl>
    <w:bookmarkEnd w:id="4"/>
    <w:p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EE6232">
        <w:rPr>
          <w:rFonts w:ascii="GHEA Grapalat" w:hAnsi="GHEA Grapalat"/>
          <w:sz w:val="24"/>
          <w:szCs w:val="24"/>
        </w:rPr>
        <w:t>работы</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85236E" w:rsidRPr="009044F1" w:rsidRDefault="00845AA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В рамках настоящей процедуры на основании предложения отобранного участника будет предоставлена предоплата в указанных ниже размере и сроках: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0"/>
        <w:gridCol w:w="3776"/>
      </w:tblGrid>
      <w:tr w:rsidR="0085236E" w:rsidRPr="009044F1" w:rsidTr="006D1826">
        <w:trPr>
          <w:jc w:val="center"/>
        </w:trPr>
        <w:tc>
          <w:tcPr>
            <w:tcW w:w="6356" w:type="dxa"/>
            <w:gridSpan w:val="2"/>
          </w:tcPr>
          <w:p w:rsidR="0085236E" w:rsidRPr="009044F1" w:rsidRDefault="0085236E" w:rsidP="00B46D58">
            <w:pPr>
              <w:pStyle w:val="BodyTextIndent2"/>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Предоставление предоплаты</w:t>
            </w:r>
          </w:p>
        </w:tc>
      </w:tr>
      <w:tr w:rsidR="0085236E" w:rsidRPr="009044F1" w:rsidTr="006D1826">
        <w:trPr>
          <w:jc w:val="center"/>
        </w:trPr>
        <w:tc>
          <w:tcPr>
            <w:tcW w:w="2580" w:type="dxa"/>
            <w:vAlign w:val="center"/>
          </w:tcPr>
          <w:p w:rsidR="0085236E" w:rsidRPr="009044F1" w:rsidRDefault="0085236E" w:rsidP="00B46D58">
            <w:pPr>
              <w:pStyle w:val="BodyTextIndent2"/>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максимальный размер (драмы РА)</w:t>
            </w:r>
          </w:p>
        </w:tc>
        <w:tc>
          <w:tcPr>
            <w:tcW w:w="3776" w:type="dxa"/>
            <w:vAlign w:val="center"/>
          </w:tcPr>
          <w:p w:rsidR="0085236E" w:rsidRPr="009044F1" w:rsidRDefault="0085236E" w:rsidP="00B46D58">
            <w:pPr>
              <w:pStyle w:val="BodyTextIndent2"/>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срок (месяц, год)</w:t>
            </w:r>
          </w:p>
        </w:tc>
      </w:tr>
      <w:tr w:rsidR="0085236E" w:rsidRPr="009044F1" w:rsidTr="006D1826">
        <w:trPr>
          <w:jc w:val="center"/>
        </w:trPr>
        <w:tc>
          <w:tcPr>
            <w:tcW w:w="2580" w:type="dxa"/>
          </w:tcPr>
          <w:p w:rsidR="0085236E" w:rsidRPr="009044F1" w:rsidRDefault="0085236E" w:rsidP="00B46D58">
            <w:pPr>
              <w:widowControl w:val="0"/>
              <w:spacing w:after="120"/>
              <w:jc w:val="center"/>
              <w:rPr>
                <w:rFonts w:ascii="GHEA Grapalat" w:hAnsi="GHEA Grapalat"/>
              </w:rPr>
            </w:pPr>
          </w:p>
        </w:tc>
        <w:tc>
          <w:tcPr>
            <w:tcW w:w="3776" w:type="dxa"/>
          </w:tcPr>
          <w:p w:rsidR="0085236E" w:rsidRPr="009044F1" w:rsidRDefault="0085236E" w:rsidP="00B46D58">
            <w:pPr>
              <w:widowControl w:val="0"/>
              <w:spacing w:after="120"/>
              <w:jc w:val="center"/>
              <w:rPr>
                <w:rFonts w:ascii="GHEA Grapalat" w:hAnsi="GHEA Grapalat"/>
              </w:rPr>
            </w:pPr>
          </w:p>
        </w:tc>
      </w:tr>
      <w:tr w:rsidR="0085236E" w:rsidRPr="009044F1" w:rsidTr="006D1826">
        <w:trPr>
          <w:jc w:val="center"/>
        </w:trPr>
        <w:tc>
          <w:tcPr>
            <w:tcW w:w="2580" w:type="dxa"/>
          </w:tcPr>
          <w:p w:rsidR="0085236E" w:rsidRPr="009044F1" w:rsidRDefault="0085236E" w:rsidP="00B46D58">
            <w:pPr>
              <w:widowControl w:val="0"/>
              <w:spacing w:after="120"/>
              <w:jc w:val="center"/>
              <w:rPr>
                <w:rFonts w:ascii="GHEA Grapalat" w:hAnsi="GHEA Grapalat"/>
              </w:rPr>
            </w:pPr>
          </w:p>
        </w:tc>
        <w:tc>
          <w:tcPr>
            <w:tcW w:w="3776" w:type="dxa"/>
          </w:tcPr>
          <w:p w:rsidR="0085236E" w:rsidRPr="009044F1" w:rsidRDefault="0085236E" w:rsidP="00B46D58">
            <w:pPr>
              <w:widowControl w:val="0"/>
              <w:spacing w:after="120"/>
              <w:jc w:val="center"/>
              <w:rPr>
                <w:rFonts w:ascii="GHEA Grapalat" w:hAnsi="GHEA Grapalat"/>
              </w:rPr>
            </w:pPr>
          </w:p>
        </w:tc>
      </w:tr>
    </w:tbl>
    <w:p w:rsidR="0085236E" w:rsidRPr="009044F1" w:rsidRDefault="0085236E"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При этом предоплата будет предоставлена отобранному участнику на условиях, установленных пунктом </w:t>
      </w:r>
      <w:r w:rsidRPr="00E63619">
        <w:rPr>
          <w:rFonts w:ascii="GHEA Grapalat" w:hAnsi="GHEA Grapalat"/>
          <w:sz w:val="24"/>
          <w:szCs w:val="24"/>
        </w:rPr>
        <w:t>10.</w:t>
      </w:r>
      <w:r w:rsidR="006672E6" w:rsidRPr="00E63619">
        <w:rPr>
          <w:rFonts w:ascii="GHEA Grapalat" w:hAnsi="GHEA Grapalat"/>
          <w:sz w:val="24"/>
          <w:szCs w:val="24"/>
        </w:rPr>
        <w:t xml:space="preserve">5 </w:t>
      </w:r>
      <w:r w:rsidRPr="00E63619">
        <w:rPr>
          <w:rFonts w:ascii="GHEA Grapalat" w:hAnsi="GHEA Grapalat"/>
          <w:sz w:val="24"/>
          <w:szCs w:val="24"/>
        </w:rPr>
        <w:t>части</w:t>
      </w:r>
      <w:r w:rsidRPr="009044F1">
        <w:rPr>
          <w:rFonts w:ascii="GHEA Grapalat" w:hAnsi="GHEA Grapalat"/>
          <w:sz w:val="24"/>
          <w:szCs w:val="24"/>
        </w:rPr>
        <w:t xml:space="preserve"> 1 настоящего Приглашения, а</w:t>
      </w:r>
      <w:r w:rsidR="00090699">
        <w:rPr>
          <w:rFonts w:ascii="Courier New" w:hAnsi="Courier New" w:cs="Courier New"/>
          <w:sz w:val="24"/>
          <w:szCs w:val="24"/>
          <w:lang w:val="en-US"/>
        </w:rPr>
        <w:t> </w:t>
      </w:r>
      <w:r w:rsidRPr="009044F1">
        <w:rPr>
          <w:rFonts w:ascii="GHEA Grapalat" w:hAnsi="GHEA Grapalat"/>
          <w:sz w:val="24"/>
          <w:szCs w:val="24"/>
        </w:rPr>
        <w:t>погашение предоплаты будет осуществлено в порядке, установленном заключаемым договором.</w:t>
      </w:r>
      <w:r w:rsidR="00AA7117">
        <w:rPr>
          <w:rFonts w:ascii="GHEA Grapalat" w:hAnsi="GHEA Grapalat"/>
          <w:sz w:val="24"/>
          <w:szCs w:val="24"/>
        </w:rPr>
        <w:t xml:space="preserve"> </w:t>
      </w:r>
    </w:p>
    <w:p w:rsidR="00DE5B97" w:rsidRDefault="00693101" w:rsidP="007F58FE">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7F58FE">
        <w:rPr>
          <w:rFonts w:ascii="GHEA Grapalat" w:hAnsi="GHEA Grapalat"/>
          <w:b/>
        </w:rPr>
        <w:t>ПОРЯДОК ИХ ОЦЕНКИ, УСЛОВИЯ ПРЕДСТАВЛЕНИЯ ОБЕСПЕЧЕНИЯ КВАЛИФИКАЦИИ В СЛУЧАЕ ПРИЗНАНИЯ ОТОБРАННЫМ  УЧАСТНИКОМ</w:t>
      </w:r>
    </w:p>
    <w:p w:rsidR="00753E6E" w:rsidRPr="009044F1" w:rsidRDefault="00096865" w:rsidP="007F58FE">
      <w:pPr>
        <w:widowControl w:val="0"/>
        <w:spacing w:after="160"/>
        <w:jc w:val="center"/>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1357D3">
        <w:rPr>
          <w:rFonts w:ascii="GHEA Grapalat" w:hAnsi="GHEA Grapalat"/>
        </w:rPr>
        <w:t xml:space="preserve">пяти </w:t>
      </w:r>
      <w:r w:rsidRPr="009044F1">
        <w:rPr>
          <w:rFonts w:ascii="GHEA Grapalat" w:hAnsi="GHEA Grapalat"/>
        </w:rPr>
        <w:t>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w:t>
      </w:r>
      <w:r w:rsidRPr="009044F1">
        <w:rPr>
          <w:rFonts w:ascii="GHEA Grapalat" w:hAnsi="GHEA Grapalat"/>
        </w:rPr>
        <w:lastRenderedPageBreak/>
        <w:t xml:space="preserve">направленные против экономической деятельности, за исключением случаев, когда судимость в установленном законом порядке </w:t>
      </w:r>
      <w:r w:rsidR="002737BA" w:rsidRPr="00DF081E">
        <w:rPr>
          <w:rFonts w:ascii="GHEA Grapalat" w:hAnsi="GHEA Grapalat"/>
        </w:rPr>
        <w:t>погашена или отменена</w:t>
      </w:r>
      <w:r w:rsidR="003240F7">
        <w:rPr>
          <w:rFonts w:ascii="GHEA Grapalat" w:hAnsi="GHEA Grapalat"/>
        </w:rPr>
        <w:t>;</w:t>
      </w:r>
    </w:p>
    <w:p w:rsidR="00585E01" w:rsidRPr="009044F1" w:rsidRDefault="00753E6E" w:rsidP="00585E01">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585E01">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00585E01" w:rsidRPr="009044F1">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53DB0" w:rsidRDefault="00953DB0" w:rsidP="00953DB0">
      <w:pPr>
        <w:widowControl w:val="0"/>
        <w:tabs>
          <w:tab w:val="left" w:pos="1134"/>
        </w:tabs>
        <w:ind w:firstLine="567"/>
        <w:jc w:val="both"/>
        <w:rPr>
          <w:rFonts w:ascii="GHEA Grapalat" w:hAnsi="GHEA Grapalat"/>
        </w:rPr>
      </w:pPr>
      <w:r w:rsidRPr="00F33229">
        <w:rPr>
          <w:rFonts w:ascii="GHEA Grapalat" w:hAnsi="GHEA Grapalat"/>
          <w:lang w:val="hy-AM"/>
        </w:rPr>
        <w:t>7</w:t>
      </w:r>
      <w:r w:rsidRPr="00F33229">
        <w:rPr>
          <w:rFonts w:ascii="GHEA Grapalat" w:hAnsi="GHEA Grapalat"/>
        </w:rPr>
        <w:t>)</w:t>
      </w:r>
      <w:r w:rsidRPr="00F8703D">
        <w:rPr>
          <w:rFonts w:ascii="GHEA Grapalat" w:hAnsi="GHEA Grapalat"/>
        </w:rPr>
        <w:t xml:space="preserve"> </w:t>
      </w:r>
      <w:r w:rsidRPr="0015049E">
        <w:rPr>
          <w:rFonts w:ascii="GHEA Grapalat" w:hAnsi="GHEA Grapalat"/>
        </w:rPr>
        <w:t xml:space="preserve">которые на основании </w:t>
      </w:r>
      <w:r>
        <w:rPr>
          <w:rFonts w:ascii="GHEA Grapalat" w:hAnsi="GHEA Grapalat"/>
        </w:rPr>
        <w:t xml:space="preserve">абзаца </w:t>
      </w:r>
      <w:r w:rsidRPr="0015049E">
        <w:rPr>
          <w:rFonts w:ascii="GHEA Grapalat" w:hAnsi="GHEA Grapalat"/>
        </w:rPr>
        <w:t>«е» подпункт</w:t>
      </w:r>
      <w:r>
        <w:rPr>
          <w:rFonts w:ascii="GHEA Grapalat" w:hAnsi="GHEA Grapalat"/>
        </w:rPr>
        <w:t xml:space="preserve">а </w:t>
      </w:r>
      <w:r w:rsidRPr="0015049E">
        <w:rPr>
          <w:rFonts w:ascii="GHEA Grapalat" w:hAnsi="GHEA Grapalat"/>
        </w:rPr>
        <w:t xml:space="preserve">2 пункта 1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w:t>
      </w:r>
      <w:r w:rsidR="00442690">
        <w:rPr>
          <w:rFonts w:ascii="GHEA Grapalat" w:hAnsi="GHEA Grapalat"/>
          <w:lang w:val="hy-AM"/>
        </w:rPr>
        <w:t>2026</w:t>
      </w:r>
      <w:r>
        <w:rPr>
          <w:rFonts w:ascii="GHEA Grapalat" w:hAnsi="GHEA Grapalat"/>
        </w:rPr>
        <w:t xml:space="preserve">г., </w:t>
      </w:r>
      <w:r w:rsidRPr="0015049E">
        <w:rPr>
          <w:rFonts w:ascii="GHEA Grapalat" w:hAnsi="GHEA Grapalat"/>
        </w:rPr>
        <w:t xml:space="preserve">на основании обязательств </w:t>
      </w:r>
      <w:r w:rsidRPr="00F33229">
        <w:rPr>
          <w:rFonts w:ascii="GHEA Grapalat" w:hAnsi="GHEA Grapalat"/>
        </w:rPr>
        <w:t xml:space="preserve"> </w:t>
      </w:r>
      <w:r>
        <w:rPr>
          <w:rFonts w:ascii="GHEA Grapalat" w:hAnsi="GHEA Grapalat"/>
        </w:rPr>
        <w:t>o не</w:t>
      </w:r>
      <w:r w:rsidRPr="0015049E">
        <w:rPr>
          <w:rFonts w:ascii="GHEA Grapalat" w:hAnsi="GHEA Grapalat"/>
        </w:rPr>
        <w:t>участ</w:t>
      </w:r>
      <w:r>
        <w:rPr>
          <w:rFonts w:ascii="GHEA Grapalat" w:hAnsi="GHEA Grapalat"/>
        </w:rPr>
        <w:t>ии</w:t>
      </w:r>
      <w:r w:rsidRPr="0015049E">
        <w:rPr>
          <w:rFonts w:ascii="GHEA Grapalat" w:hAnsi="GHEA Grapalat"/>
        </w:rPr>
        <w:t xml:space="preserve"> в процедурах</w:t>
      </w:r>
      <w:r>
        <w:rPr>
          <w:rFonts w:ascii="GHEA Grapalat" w:hAnsi="GHEA Grapalat"/>
        </w:rPr>
        <w:t>,</w:t>
      </w:r>
      <w:r w:rsidRPr="0015049E">
        <w:rPr>
          <w:rFonts w:ascii="GHEA Grapalat" w:hAnsi="GHEA Grapalat"/>
        </w:rPr>
        <w:t xml:space="preserve"> на дату подачи заяв</w:t>
      </w:r>
      <w:r>
        <w:rPr>
          <w:rFonts w:ascii="GHEA Grapalat" w:hAnsi="GHEA Grapalat"/>
        </w:rPr>
        <w:t>ки</w:t>
      </w:r>
      <w:r w:rsidRPr="0015049E">
        <w:rPr>
          <w:rFonts w:ascii="GHEA Grapalat" w:hAnsi="GHEA Grapalat"/>
        </w:rPr>
        <w:t xml:space="preserve"> </w:t>
      </w:r>
      <w:r w:rsidRPr="000F78B8">
        <w:rPr>
          <w:rFonts w:ascii="GHEA Grapalat" w:hAnsi="GHEA Grapalat"/>
        </w:rPr>
        <w:t xml:space="preserve">включены в </w:t>
      </w:r>
      <w:r>
        <w:rPr>
          <w:rFonts w:ascii="GHEA Grapalat" w:hAnsi="GHEA Grapalat"/>
        </w:rPr>
        <w:t>список</w:t>
      </w:r>
      <w:r w:rsidRPr="000F78B8">
        <w:rPr>
          <w:rFonts w:ascii="GHEA Grapalat" w:hAnsi="GHEA Grapalat"/>
        </w:rPr>
        <w:t xml:space="preserve">, предусмотренный подпунктом 2 пункта 2 того же </w:t>
      </w:r>
      <w:r>
        <w:rPr>
          <w:rFonts w:ascii="GHEA Grapalat" w:hAnsi="GHEA Grapalat"/>
        </w:rPr>
        <w:t>постановления.</w:t>
      </w:r>
    </w:p>
    <w:p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5F5608" w:rsidRPr="006622A4" w:rsidRDefault="005F5608" w:rsidP="005F5608">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5F5608" w:rsidRPr="006622A4" w:rsidRDefault="005F5608" w:rsidP="005F5608">
      <w:pPr>
        <w:pStyle w:val="ListParagraph"/>
        <w:widowControl w:val="0"/>
        <w:numPr>
          <w:ilvl w:val="0"/>
          <w:numId w:val="34"/>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5F5608" w:rsidRPr="006622A4" w:rsidRDefault="005F5608" w:rsidP="005F5608">
      <w:pPr>
        <w:pStyle w:val="ListParagraph"/>
        <w:widowControl w:val="0"/>
        <w:numPr>
          <w:ilvl w:val="0"/>
          <w:numId w:val="34"/>
        </w:numPr>
        <w:tabs>
          <w:tab w:val="left" w:pos="1134"/>
        </w:tabs>
        <w:ind w:left="426" w:hanging="284"/>
        <w:contextualSpacing/>
        <w:jc w:val="both"/>
        <w:rPr>
          <w:rFonts w:ascii="GHEA Grapalat" w:hAnsi="GHEA Grapalat"/>
        </w:rPr>
      </w:pPr>
      <w:r w:rsidRPr="006622A4">
        <w:rPr>
          <w:rFonts w:ascii="GHEA Grapalat" w:hAnsi="GHEA Grapalat"/>
        </w:rPr>
        <w:t>в качестве отобранного участника отказался или лишился  права заключения договора.</w:t>
      </w:r>
    </w:p>
    <w:p w:rsidR="005F5608" w:rsidRPr="009044F1" w:rsidRDefault="005F5608" w:rsidP="00B46D58">
      <w:pPr>
        <w:widowControl w:val="0"/>
        <w:tabs>
          <w:tab w:val="left" w:pos="1134"/>
        </w:tabs>
        <w:spacing w:after="160"/>
        <w:ind w:firstLine="567"/>
        <w:jc w:val="both"/>
        <w:rPr>
          <w:rFonts w:ascii="GHEA Grapalat" w:hAnsi="GHEA Grapalat" w:cs="Sylfaen"/>
        </w:rPr>
      </w:pPr>
    </w:p>
    <w:p w:rsidR="00753E6E" w:rsidRPr="009044F1" w:rsidRDefault="00753E6E" w:rsidP="00B46D58">
      <w:pPr>
        <w:widowControl w:val="0"/>
        <w:tabs>
          <w:tab w:val="left" w:pos="1134"/>
        </w:tabs>
        <w:spacing w:after="160"/>
        <w:ind w:firstLine="567"/>
        <w:jc w:val="both"/>
        <w:rPr>
          <w:rFonts w:ascii="GHEA Grapalat" w:hAnsi="GHEA Grapalat" w:cs="Sylfaen"/>
        </w:rPr>
      </w:pPr>
      <w:r w:rsidRPr="00574057">
        <w:rPr>
          <w:rFonts w:ascii="GHEA Grapalat" w:hAnsi="GHEA Grapalat"/>
        </w:rPr>
        <w:t>2.2.</w:t>
      </w:r>
      <w:r w:rsidR="00E1385B" w:rsidRPr="00574057">
        <w:rPr>
          <w:rFonts w:ascii="GHEA Grapalat" w:hAnsi="GHEA Grapalat"/>
        </w:rPr>
        <w:tab/>
      </w:r>
      <w:r w:rsidRPr="00574057">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EE03E2" w:rsidRPr="00574057">
        <w:rPr>
          <w:rFonts w:ascii="GHEA Grapalat" w:hAnsi="GHEA Grapalat"/>
        </w:rPr>
        <w:t>1</w:t>
      </w:r>
      <w:r w:rsidRPr="00574057">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w:t>
      </w:r>
      <w:r w:rsidRPr="009044F1">
        <w:rPr>
          <w:rFonts w:ascii="GHEA Grapalat" w:hAnsi="GHEA Grapalat"/>
        </w:rPr>
        <w:t xml:space="preserve"> предусмотренных настоящим приглашением.</w:t>
      </w:r>
    </w:p>
    <w:p w:rsidR="00A06CFE" w:rsidRPr="00FB71F0" w:rsidRDefault="00BA3554" w:rsidP="00FB71F0">
      <w:pPr>
        <w:widowControl w:val="0"/>
        <w:tabs>
          <w:tab w:val="left" w:pos="1134"/>
        </w:tabs>
        <w:ind w:firstLine="567"/>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666F28" w:rsidRPr="000B29DC">
        <w:rPr>
          <w:rFonts w:ascii="GHEA Grapalat" w:hAnsi="GHEA Grapalat"/>
        </w:rPr>
        <w:t xml:space="preserve">Включение участника в </w:t>
      </w:r>
      <w:r w:rsidR="00666F28">
        <w:rPr>
          <w:rFonts w:ascii="GHEA Grapalat" w:hAnsi="GHEA Grapalat"/>
        </w:rPr>
        <w:t>списки</w:t>
      </w:r>
      <w:r w:rsidR="00666F28" w:rsidRPr="000B29DC">
        <w:rPr>
          <w:rFonts w:ascii="GHEA Grapalat" w:hAnsi="GHEA Grapalat"/>
        </w:rPr>
        <w:t>, предусмотренны</w:t>
      </w:r>
      <w:r w:rsidR="00666F28">
        <w:rPr>
          <w:rFonts w:ascii="GHEA Grapalat" w:hAnsi="GHEA Grapalat"/>
        </w:rPr>
        <w:t>е</w:t>
      </w:r>
      <w:r w:rsidR="00666F28" w:rsidRPr="000B29DC">
        <w:rPr>
          <w:rFonts w:ascii="GHEA Grapalat" w:hAnsi="GHEA Grapalat"/>
        </w:rPr>
        <w:t xml:space="preserve"> пунктом 6 части 1 статьи 6 Закона</w:t>
      </w:r>
      <w:r w:rsidR="00666F28">
        <w:rPr>
          <w:rFonts w:ascii="GHEA Grapalat" w:hAnsi="GHEA Grapalat"/>
        </w:rPr>
        <w:t xml:space="preserve">, а также </w:t>
      </w:r>
      <w:r w:rsidR="00666F28" w:rsidRPr="000F78B8">
        <w:rPr>
          <w:rFonts w:ascii="GHEA Grapalat" w:hAnsi="GHEA Grapalat"/>
        </w:rPr>
        <w:t xml:space="preserve">подпунктом 2 пункта 2 </w:t>
      </w:r>
      <w:r w:rsidR="00666F28">
        <w:rPr>
          <w:rFonts w:ascii="GHEA Grapalat" w:hAnsi="GHEA Grapalat"/>
        </w:rPr>
        <w:t>постановления Правительства РА N</w:t>
      </w:r>
      <w:r w:rsidR="00666F28">
        <w:rPr>
          <w:rFonts w:ascii="GHEA Grapalat" w:hAnsi="GHEA Grapalat"/>
          <w:lang w:val="hy-AM"/>
        </w:rPr>
        <w:t>817-</w:t>
      </w:r>
      <w:r w:rsidR="00666F28">
        <w:rPr>
          <w:rFonts w:ascii="GHEA Grapalat" w:hAnsi="GHEA Grapalat"/>
        </w:rPr>
        <w:t xml:space="preserve">А от </w:t>
      </w:r>
      <w:r w:rsidR="00666F28">
        <w:rPr>
          <w:rFonts w:ascii="GHEA Grapalat" w:hAnsi="GHEA Grapalat"/>
          <w:lang w:val="hy-AM"/>
        </w:rPr>
        <w:t>20.06.</w:t>
      </w:r>
      <w:r w:rsidR="00442690">
        <w:rPr>
          <w:rFonts w:ascii="GHEA Grapalat" w:hAnsi="GHEA Grapalat"/>
          <w:lang w:val="hy-AM"/>
        </w:rPr>
        <w:t>2026</w:t>
      </w:r>
      <w:r w:rsidR="00666F28">
        <w:rPr>
          <w:rFonts w:ascii="GHEA Grapalat" w:hAnsi="GHEA Grapalat"/>
        </w:rPr>
        <w:t>г</w:t>
      </w:r>
      <w:r w:rsidR="00666F28" w:rsidRPr="000B29DC">
        <w:rPr>
          <w:rFonts w:ascii="GHEA Grapalat" w:hAnsi="GHEA Grapalat"/>
        </w:rPr>
        <w:t>, в период его нахождения автоматически приводит к ограничению права аффилированных с ним лиц на участие в процессе закупок</w:t>
      </w:r>
      <w:r w:rsidR="00A06CFE">
        <w:rPr>
          <w:rFonts w:ascii="GHEA Grapalat" w:hAnsi="GHEA Grapalat"/>
        </w:rPr>
        <w:t>.</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w:t>
      </w:r>
      <w:r w:rsidRPr="009044F1">
        <w:rPr>
          <w:rFonts w:ascii="GHEA Grapalat" w:hAnsi="GHEA Grapalat"/>
        </w:rPr>
        <w:lastRenderedPageBreak/>
        <w:t>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 xml:space="preserve">кто-либо из членов какого-либо органа управления одного из них или из числа лиц, исполняющих подобные обязанности, а также членов их семей </w:t>
      </w:r>
      <w:r w:rsidRPr="009044F1">
        <w:rPr>
          <w:rFonts w:ascii="GHEA Grapalat" w:hAnsi="GHEA Grapalat"/>
          <w:color w:val="000000"/>
        </w:rPr>
        <w:lastRenderedPageBreak/>
        <w:t>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A42CB">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rsidR="004272E3" w:rsidRPr="009044F1" w:rsidRDefault="00096865" w:rsidP="004272E3">
      <w:pPr>
        <w:widowControl w:val="0"/>
        <w:tabs>
          <w:tab w:val="left" w:pos="1134"/>
        </w:tabs>
        <w:spacing w:after="160"/>
        <w:ind w:firstLine="567"/>
        <w:jc w:val="both"/>
        <w:rPr>
          <w:rFonts w:ascii="GHEA Grapalat" w:hAnsi="GHEA Grapalat" w:cs="Arial Armenian"/>
        </w:rPr>
      </w:pPr>
      <w:r w:rsidRPr="008C6669">
        <w:rPr>
          <w:rFonts w:ascii="GHEA Grapalat" w:hAnsi="GHEA Grapalat"/>
        </w:rPr>
        <w:t>2.4</w:t>
      </w:r>
      <w:r w:rsidR="00D13662" w:rsidRPr="008C6669">
        <w:rPr>
          <w:rFonts w:ascii="GHEA Grapalat" w:hAnsi="GHEA Grapalat"/>
        </w:rPr>
        <w:t>.</w:t>
      </w:r>
      <w:r w:rsidR="00E1385B" w:rsidRPr="008C6669">
        <w:rPr>
          <w:rFonts w:ascii="GHEA Grapalat" w:hAnsi="GHEA Grapalat"/>
        </w:rPr>
        <w:tab/>
      </w:r>
      <w:r w:rsidRPr="008C6669">
        <w:rPr>
          <w:rFonts w:ascii="GHEA Grapalat" w:hAnsi="GHEA Grapalat"/>
        </w:rPr>
        <w:t>Участник</w:t>
      </w:r>
      <w:r w:rsidR="000C3F69" w:rsidRPr="008C6669">
        <w:rPr>
          <w:rFonts w:ascii="GHEA Grapalat" w:hAnsi="GHEA Grapalat"/>
        </w:rPr>
        <w:t>,</w:t>
      </w:r>
      <w:r w:rsidRPr="008C6669">
        <w:rPr>
          <w:rFonts w:ascii="GHEA Grapalat" w:hAnsi="GHEA Grapalat"/>
        </w:rPr>
        <w:t xml:space="preserve"> </w:t>
      </w:r>
      <w:r w:rsidR="002C1D72" w:rsidRPr="008C6669">
        <w:rPr>
          <w:rFonts w:ascii="GHEA Grapalat" w:hAnsi="GHEA Grapalat"/>
        </w:rPr>
        <w:t xml:space="preserve">в случае признания </w:t>
      </w:r>
      <w:r w:rsidR="00876D7D" w:rsidRPr="008C6669">
        <w:rPr>
          <w:rFonts w:ascii="GHEA Grapalat" w:hAnsi="GHEA Grapalat"/>
        </w:rPr>
        <w:t>ото</w:t>
      </w:r>
      <w:r w:rsidR="002C1D72" w:rsidRPr="008C6669">
        <w:rPr>
          <w:rFonts w:ascii="GHEA Grapalat" w:hAnsi="GHEA Grapalat"/>
        </w:rPr>
        <w:t>бранным участником</w:t>
      </w:r>
      <w:r w:rsidR="000C3F69" w:rsidRPr="008C6669">
        <w:rPr>
          <w:rFonts w:ascii="GHEA Grapalat" w:hAnsi="GHEA Grapalat"/>
        </w:rPr>
        <w:t>,</w:t>
      </w:r>
      <w:r w:rsidR="002C1D72" w:rsidRPr="008C6669">
        <w:rPr>
          <w:rFonts w:ascii="GHEA Grapalat" w:hAnsi="GHEA Grapalat"/>
        </w:rPr>
        <w:t xml:space="preserve"> </w:t>
      </w:r>
      <w:r w:rsidR="004575B1" w:rsidRPr="00AC3C74">
        <w:rPr>
          <w:rFonts w:ascii="GHEA Grapalat" w:hAnsi="GHEA Grapalat"/>
        </w:rPr>
        <w:t>представляет обеспечение квалификации в порядке и размере, установленны</w:t>
      </w:r>
      <w:r w:rsidR="004575B1">
        <w:rPr>
          <w:rFonts w:ascii="GHEA Grapalat" w:hAnsi="GHEA Grapalat"/>
        </w:rPr>
        <w:t>ми</w:t>
      </w:r>
      <w:r w:rsidR="004575B1" w:rsidRPr="00AC3C74">
        <w:rPr>
          <w:rFonts w:ascii="GHEA Grapalat" w:hAnsi="GHEA Grapalat"/>
        </w:rPr>
        <w:t xml:space="preserve"> настоящим приглашением</w:t>
      </w:r>
      <w:r w:rsidR="004575B1">
        <w:rPr>
          <w:rFonts w:ascii="GHEA Grapalat" w:hAnsi="GHEA Grapalat"/>
        </w:rPr>
        <w:t>.</w:t>
      </w:r>
      <w:r w:rsidR="004272E3" w:rsidRPr="008C6669">
        <w:rPr>
          <w:rFonts w:ascii="GHEA Grapalat" w:hAnsi="GHEA Grapalat"/>
        </w:rPr>
        <w:t xml:space="preserve">. </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Стороной </w:t>
      </w:r>
      <w:r w:rsidR="00CE23B1" w:rsidRPr="009044F1">
        <w:rPr>
          <w:rFonts w:ascii="GHEA Grapalat" w:hAnsi="GHEA Grapalat"/>
          <w:sz w:val="24"/>
          <w:szCs w:val="24"/>
        </w:rPr>
        <w:t>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0591F">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74CC8">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0B3864">
        <w:rPr>
          <w:rStyle w:val="FootnoteReference"/>
          <w:rFonts w:ascii="GHEA Grapalat" w:hAnsi="GHEA Grapalat"/>
        </w:rPr>
        <w:footnoteReference w:customMarkFollows="1" w:id="2"/>
        <w:t>5</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FootnoteReference"/>
          <w:rFonts w:ascii="GHEA Grapalat" w:hAnsi="GHEA Grapalat"/>
        </w:rPr>
        <w:footnoteReference w:customMarkFollows="1" w:id="3"/>
        <w:t>6</w:t>
      </w:r>
      <w:r w:rsidRPr="009044F1">
        <w:rPr>
          <w:rFonts w:ascii="GHEA Grapalat" w:hAnsi="GHEA Grapalat"/>
        </w:rPr>
        <w:t xml:space="preserve">. </w:t>
      </w:r>
    </w:p>
    <w:p w:rsidR="00B051BE" w:rsidRPr="002E4BC5" w:rsidRDefault="00B051BE" w:rsidP="00B46D58">
      <w:pPr>
        <w:widowControl w:val="0"/>
        <w:spacing w:after="160"/>
        <w:jc w:val="center"/>
        <w:rPr>
          <w:rFonts w:ascii="GHEA Grapalat" w:hAnsi="GHEA Grapalat"/>
          <w:b/>
        </w:rPr>
      </w:pPr>
    </w:p>
    <w:p w:rsidR="00C65202" w:rsidRPr="002E4BC5" w:rsidRDefault="00C65202" w:rsidP="00B46D58">
      <w:pPr>
        <w:widowControl w:val="0"/>
        <w:spacing w:after="160"/>
        <w:jc w:val="center"/>
        <w:rPr>
          <w:rFonts w:ascii="GHEA Grapalat" w:hAnsi="GHEA Grapalat"/>
          <w:b/>
        </w:rPr>
      </w:pPr>
    </w:p>
    <w:p w:rsidR="00096865" w:rsidRPr="002E4BC5" w:rsidRDefault="00955A1E" w:rsidP="00B46D58">
      <w:pPr>
        <w:widowControl w:val="0"/>
        <w:spacing w:after="160"/>
        <w:jc w:val="center"/>
        <w:rPr>
          <w:rFonts w:ascii="GHEA Grapalat" w:hAnsi="GHEA Grapalat" w:cs="Arial"/>
          <w:b/>
        </w:rPr>
      </w:pPr>
      <w:r w:rsidRPr="00995804">
        <w:rPr>
          <w:rFonts w:ascii="GHEA Grapalat" w:hAnsi="GHEA Grapalat"/>
          <w:b/>
        </w:rPr>
        <w:lastRenderedPageBreak/>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107442">
        <w:rPr>
          <w:rFonts w:ascii="GHEA Grapalat" w:hAnsi="GHEA Grapalat"/>
          <w:sz w:val="24"/>
          <w:szCs w:val="24"/>
        </w:rPr>
        <w:t xml:space="preserve">запрос котировок </w:t>
      </w:r>
      <w:r w:rsidRPr="009044F1">
        <w:rPr>
          <w:rFonts w:ascii="GHEA Grapalat" w:hAnsi="GHEA Grapalat"/>
          <w:sz w:val="24"/>
          <w:szCs w:val="24"/>
        </w:rPr>
        <w:t>.</w:t>
      </w:r>
    </w:p>
    <w:p w:rsidR="007B1A89" w:rsidRDefault="007B1A89" w:rsidP="007B1A89">
      <w:pPr>
        <w:pStyle w:val="BodyTextIndent2"/>
        <w:widowControl w:val="0"/>
        <w:tabs>
          <w:tab w:val="left" w:pos="1134"/>
        </w:tabs>
        <w:spacing w:after="160"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по адресу </w:t>
      </w:r>
      <w:r>
        <w:rPr>
          <w:rFonts w:ascii="GHEA Grapalat" w:hAnsi="GHEA Grapalat"/>
          <w:spacing w:val="6"/>
          <w:sz w:val="24"/>
          <w:szCs w:val="24"/>
        </w:rPr>
        <w:t xml:space="preserve">г. Эчмиадзин </w:t>
      </w:r>
      <w:r>
        <w:rPr>
          <w:rFonts w:ascii="GHEA Grapalat" w:hAnsi="GHEA Grapalat"/>
          <w:sz w:val="24"/>
          <w:szCs w:val="24"/>
        </w:rPr>
        <w:t>округ Звартноц</w:t>
      </w:r>
      <w:r w:rsidRPr="000F0CA8">
        <w:rPr>
          <w:rFonts w:ascii="GHEA Grapalat" w:hAnsi="GHEA Grapalat"/>
          <w:sz w:val="24"/>
          <w:szCs w:val="24"/>
        </w:rPr>
        <w:t xml:space="preserve">, </w:t>
      </w:r>
      <w:r>
        <w:rPr>
          <w:rFonts w:ascii="GHEA Grapalat" w:hAnsi="GHEA Grapalat"/>
          <w:sz w:val="24"/>
          <w:szCs w:val="24"/>
        </w:rPr>
        <w:t>не позднее, чем часов 12։00</w:t>
      </w:r>
      <w:r>
        <w:rPr>
          <w:rFonts w:ascii="GHEA Grapalat" w:hAnsi="GHEA Grapalat"/>
          <w:sz w:val="24"/>
          <w:szCs w:val="24"/>
          <w:lang w:val="hy-AM"/>
        </w:rPr>
        <w:t xml:space="preserve"> </w:t>
      </w:r>
      <w:r w:rsidRPr="0057671B">
        <w:rPr>
          <w:rFonts w:ascii="GHEA Grapalat" w:hAnsi="GHEA Grapalat"/>
          <w:sz w:val="24"/>
          <w:szCs w:val="24"/>
        </w:rPr>
        <w:t>7-</w:t>
      </w:r>
      <w:r>
        <w:rPr>
          <w:rFonts w:ascii="GHEA Grapalat" w:hAnsi="GHEA Grapalat"/>
          <w:sz w:val="24"/>
          <w:szCs w:val="24"/>
        </w:rPr>
        <w:t xml:space="preserve">го дня с даты опубликования в бюллетене объявления и приглашения на настоящую процедуру. </w:t>
      </w:r>
    </w:p>
    <w:p w:rsidR="00BA4929" w:rsidRPr="006259BB" w:rsidRDefault="00BA4929" w:rsidP="000239B5">
      <w:pPr>
        <w:pStyle w:val="BodyTextIndent2"/>
        <w:widowControl w:val="0"/>
        <w:tabs>
          <w:tab w:val="left" w:pos="1134"/>
        </w:tabs>
        <w:spacing w:after="160" w:line="240" w:lineRule="auto"/>
        <w:ind w:firstLine="567"/>
        <w:contextualSpacing/>
        <w:rPr>
          <w:rFonts w:ascii="GHEA Grapalat" w:hAnsi="GHEA Grapalat"/>
          <w:sz w:val="24"/>
          <w:szCs w:val="24"/>
        </w:rPr>
      </w:pPr>
      <w:r w:rsidRPr="006259BB">
        <w:rPr>
          <w:rFonts w:ascii="GHEA Grapalat" w:hAnsi="GHEA Grapalat"/>
          <w:sz w:val="24"/>
          <w:szCs w:val="24"/>
        </w:rPr>
        <w:t>Заявки на процедуру получает и в журнале регистрации заявок регистрирует секретарь комиссии</w:t>
      </w:r>
      <w:r>
        <w:rPr>
          <w:rFonts w:ascii="GHEA Grapalat" w:hAnsi="GHEA Grapalat"/>
        </w:rPr>
        <w:t xml:space="preserve"> </w:t>
      </w:r>
      <w:r w:rsidR="007B1A89">
        <w:rPr>
          <w:rFonts w:ascii="GHEA Grapalat" w:hAnsi="GHEA Grapalat"/>
          <w:sz w:val="24"/>
          <w:szCs w:val="24"/>
        </w:rPr>
        <w:t>Анжеле Искендарян</w:t>
      </w:r>
      <w:r>
        <w:rPr>
          <w:rFonts w:ascii="GHEA Grapalat" w:hAnsi="GHEA Grapalat"/>
        </w:rPr>
        <w:t xml:space="preserve">. </w:t>
      </w:r>
      <w:r w:rsidRPr="006259BB">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0239B5" w:rsidRPr="002E4BC5" w:rsidRDefault="000239B5" w:rsidP="00B46D58">
      <w:pPr>
        <w:pStyle w:val="BodyTextIndent2"/>
        <w:widowControl w:val="0"/>
        <w:tabs>
          <w:tab w:val="left" w:pos="1134"/>
        </w:tabs>
        <w:spacing w:after="160" w:line="240" w:lineRule="auto"/>
        <w:ind w:firstLine="567"/>
        <w:rPr>
          <w:rFonts w:ascii="GHEA Grapalat" w:hAnsi="GHEA Grapalat"/>
          <w:sz w:val="24"/>
          <w:szCs w:val="24"/>
        </w:rPr>
      </w:pPr>
    </w:p>
    <w:p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070108" w:rsidRPr="00070108">
        <w:rPr>
          <w:rFonts w:ascii="GHEA Grapalat" w:hAnsi="GHEA Grapalat"/>
        </w:rPr>
        <w:t>удостоверение соответствия его данных и данных аффилированных с ним лиц требованиям права участия, установленным настоящим приглашением</w:t>
      </w:r>
      <w:r>
        <w:rPr>
          <w:rFonts w:ascii="GHEA Grapalat" w:hAnsi="GHEA Grapalat"/>
        </w:rPr>
        <w:t>;</w:t>
      </w:r>
    </w:p>
    <w:p w:rsidR="00C648DF" w:rsidRDefault="005F25EF" w:rsidP="00B46D58">
      <w:pPr>
        <w:jc w:val="both"/>
        <w:rPr>
          <w:rFonts w:ascii="GHEA Grapalat" w:hAnsi="GHEA Grapalat"/>
        </w:rPr>
      </w:pPr>
      <w:r>
        <w:rPr>
          <w:rFonts w:ascii="GHEA Grapalat" w:hAnsi="GHEA Grapalat"/>
        </w:rPr>
        <w:t xml:space="preserve">   б) </w:t>
      </w:r>
      <w:r w:rsidR="00CB1483" w:rsidRPr="00070108">
        <w:rPr>
          <w:rFonts w:ascii="GHEA Grapalat" w:hAnsi="GHEA Grapalat"/>
        </w:rPr>
        <w:t>удостоверение</w:t>
      </w:r>
      <w:r w:rsidR="003C5795" w:rsidRPr="003C5795">
        <w:rPr>
          <w:rFonts w:ascii="GHEA Grapalat" w:hAnsi="GHEA Grapalat"/>
        </w:rPr>
        <w:t xml:space="preserve">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в порядке и сроки, установленные </w:t>
      </w:r>
      <w:r w:rsidR="00E006C3" w:rsidRPr="003C5795">
        <w:rPr>
          <w:rFonts w:ascii="GHEA Grapalat" w:hAnsi="GHEA Grapalat"/>
        </w:rPr>
        <w:t>настоящ</w:t>
      </w:r>
      <w:r w:rsidR="00E006C3">
        <w:rPr>
          <w:rFonts w:ascii="GHEA Grapalat" w:hAnsi="GHEA Grapalat"/>
        </w:rPr>
        <w:t>им</w:t>
      </w:r>
      <w:r w:rsidR="00E006C3" w:rsidRPr="003C5795">
        <w:rPr>
          <w:rFonts w:ascii="GHEA Grapalat" w:hAnsi="GHEA Grapalat"/>
        </w:rPr>
        <w:t xml:space="preserve"> приглашени</w:t>
      </w:r>
      <w:r w:rsidR="00E006C3">
        <w:rPr>
          <w:rFonts w:ascii="GHEA Grapalat" w:hAnsi="GHEA Grapalat"/>
        </w:rPr>
        <w:t xml:space="preserve">ем </w:t>
      </w:r>
      <w:r w:rsidR="00023F8F">
        <w:rPr>
          <w:rFonts w:ascii="GHEA Grapalat" w:hAnsi="GHEA Grapalat"/>
        </w:rPr>
        <w:t>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 xml:space="preserve">в) объявление об отсутствии </w:t>
      </w:r>
      <w:r w:rsidR="00255E60">
        <w:rPr>
          <w:rFonts w:ascii="GHEA Grapalat" w:hAnsi="GHEA Grapalat"/>
        </w:rPr>
        <w:t xml:space="preserve">недобросовестной конкуренции, </w:t>
      </w:r>
      <w:r>
        <w:rPr>
          <w:rFonts w:ascii="GHEA Grapalat" w:hAnsi="GHEA Grapalat"/>
        </w:rPr>
        <w:t>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r>
        <w:rPr>
          <w:rFonts w:ascii="GHEA Grapalat" w:hAnsi="GHEA Grapalat"/>
        </w:rPr>
        <w:t xml:space="preserve">д) </w:t>
      </w:r>
      <w:r w:rsidR="00B24E0E" w:rsidRPr="00270F2A">
        <w:rPr>
          <w:rFonts w:ascii="GHEA Grapalat" w:hAnsi="GHEA Grapalat"/>
          <w:spacing w:val="-6"/>
          <w:sz w:val="24"/>
          <w:szCs w:val="24"/>
        </w:rPr>
        <w:t>Деклараци</w:t>
      </w:r>
      <w:r w:rsidR="00596EE4" w:rsidRPr="00270F2A">
        <w:rPr>
          <w:rFonts w:ascii="GHEA Grapalat" w:hAnsi="GHEA Grapalat"/>
          <w:spacing w:val="-6"/>
          <w:sz w:val="24"/>
          <w:szCs w:val="24"/>
        </w:rPr>
        <w:t>ю</w:t>
      </w:r>
      <w:r w:rsidR="00B24E0E" w:rsidRPr="00270F2A">
        <w:rPr>
          <w:rFonts w:ascii="GHEA Grapalat" w:hAnsi="GHEA Grapalat"/>
          <w:spacing w:val="-6"/>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Pr>
          <w:rFonts w:ascii="GHEA Grapalat" w:hAnsi="GHEA Grapalat"/>
          <w:spacing w:val="-6"/>
          <w:sz w:val="24"/>
          <w:szCs w:val="24"/>
        </w:rPr>
        <w:t>При этом, если участник объявляется отобранным участником, то предусмотренная настоящим абзацем информация, публик</w:t>
      </w:r>
      <w:r w:rsidR="00B24E0E">
        <w:rPr>
          <w:rFonts w:ascii="GHEA Grapalat" w:hAnsi="GHEA Grapalat"/>
          <w:spacing w:val="-6"/>
          <w:sz w:val="24"/>
          <w:szCs w:val="24"/>
        </w:rPr>
        <w:t>у</w:t>
      </w:r>
      <w:r>
        <w:rPr>
          <w:rFonts w:ascii="GHEA Grapalat" w:hAnsi="GHEA Grapalat"/>
          <w:spacing w:val="-6"/>
          <w:sz w:val="24"/>
          <w:szCs w:val="24"/>
        </w:rPr>
        <w:t>ется в бюллетене вместе с объявлением о</w:t>
      </w:r>
      <w:r>
        <w:rPr>
          <w:rFonts w:ascii="GHEA Grapalat" w:hAnsi="GHEA Grapalat"/>
          <w:sz w:val="24"/>
          <w:szCs w:val="24"/>
        </w:rPr>
        <w:t xml:space="preserve"> решении заключить договор;</w:t>
      </w:r>
      <w:r w:rsidR="00364685" w:rsidRPr="00EA1641">
        <w:rPr>
          <w:rFonts w:ascii="GHEA Grapalat" w:hAnsi="GHEA Grapalat"/>
          <w:sz w:val="24"/>
          <w:szCs w:val="24"/>
          <w:vertAlign w:val="superscript"/>
          <w:lang w:val="hy-AM"/>
        </w:rPr>
        <w:t>6</w:t>
      </w:r>
      <w:r w:rsidR="00EA1641" w:rsidRPr="00EA1641">
        <w:rPr>
          <w:rFonts w:ascii="GHEA Grapalat" w:hAnsi="GHEA Grapalat"/>
          <w:sz w:val="24"/>
          <w:szCs w:val="24"/>
          <w:vertAlign w:val="superscript"/>
          <w:lang w:val="hy-AM"/>
        </w:rPr>
        <w:t>.1</w:t>
      </w:r>
      <w:r w:rsidR="005F25EF">
        <w:rPr>
          <w:rFonts w:ascii="GHEA Grapalat" w:hAnsi="GHEA Grapalat"/>
        </w:rPr>
        <w:t xml:space="preserve">  </w:t>
      </w:r>
    </w:p>
    <w:p w:rsidR="00B67CCD" w:rsidRPr="009044F1" w:rsidRDefault="0062795D"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RDefault="0062795D" w:rsidP="00B46D58">
      <w:pPr>
        <w:widowControl w:val="0"/>
        <w:tabs>
          <w:tab w:val="left" w:pos="1134"/>
        </w:tabs>
        <w:spacing w:after="160"/>
        <w:ind w:firstLine="567"/>
        <w:jc w:val="both"/>
        <w:rPr>
          <w:rFonts w:ascii="GHEA Grapalat" w:hAnsi="GHEA Grapalat"/>
        </w:rPr>
      </w:pPr>
      <w:r>
        <w:rPr>
          <w:rFonts w:ascii="GHEA Grapalat" w:hAnsi="GHEA Grapalat"/>
        </w:rPr>
        <w:lastRenderedPageBreak/>
        <w:t>3</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67389F" w:rsidRPr="000811C1">
        <w:rPr>
          <w:rFonts w:ascii="GHEA Grapalat" w:hAnsi="GHEA Grapalat"/>
        </w:rPr>
        <w:t xml:space="preserve">. </w:t>
      </w:r>
      <w:r w:rsidR="006650C4">
        <w:rPr>
          <w:rStyle w:val="FootnoteReference"/>
          <w:rFonts w:ascii="GHEA Grapalat" w:hAnsi="GHEA Grapalat"/>
        </w:rPr>
        <w:footnoteReference w:customMarkFollows="1" w:id="4"/>
        <w:t>7</w:t>
      </w:r>
    </w:p>
    <w:p w:rsidR="005F2C25" w:rsidRPr="00F04430" w:rsidRDefault="0062795D" w:rsidP="005F2C25">
      <w:pPr>
        <w:pStyle w:val="norm"/>
        <w:widowControl w:val="0"/>
        <w:tabs>
          <w:tab w:val="left" w:pos="1134"/>
        </w:tabs>
        <w:spacing w:after="160" w:line="360" w:lineRule="auto"/>
        <w:ind w:firstLine="567"/>
        <w:rPr>
          <w:rFonts w:ascii="GHEA Grapalat" w:hAnsi="GHEA Grapalat"/>
          <w:sz w:val="24"/>
          <w:szCs w:val="24"/>
        </w:rPr>
      </w:pPr>
      <w:r w:rsidRPr="00F04430">
        <w:rPr>
          <w:rFonts w:ascii="GHEA Grapalat" w:hAnsi="GHEA Grapalat"/>
          <w:sz w:val="24"/>
          <w:szCs w:val="24"/>
        </w:rPr>
        <w:t>4)</w:t>
      </w:r>
      <w:r w:rsidR="007014DE" w:rsidRPr="00F04430">
        <w:rPr>
          <w:rFonts w:ascii="GHEA Grapalat" w:hAnsi="GHEA Grapalat"/>
          <w:sz w:val="24"/>
          <w:szCs w:val="24"/>
        </w:rPr>
        <w:t xml:space="preserve"> </w:t>
      </w:r>
      <w:r w:rsidR="00BD4B37" w:rsidRPr="00F04430">
        <w:rPr>
          <w:rFonts w:ascii="GHEA Grapalat" w:hAnsi="GHEA Grapalat"/>
          <w:sz w:val="24"/>
          <w:szCs w:val="24"/>
        </w:rPr>
        <w:t>п</w:t>
      </w:r>
      <w:r w:rsidR="00F55752" w:rsidRPr="00F04430">
        <w:rPr>
          <w:rFonts w:ascii="GHEA Grapalat" w:hAnsi="GHEA Grapalat"/>
          <w:sz w:val="24"/>
          <w:szCs w:val="24"/>
        </w:rPr>
        <w:t>ри закупке строительных работ:</w:t>
      </w:r>
    </w:p>
    <w:p w:rsidR="0088370A" w:rsidRPr="000C4775" w:rsidRDefault="00DC5D72" w:rsidP="00713D57">
      <w:pPr>
        <w:pStyle w:val="HTMLPreformatted"/>
        <w:shd w:val="clear" w:color="auto" w:fill="F8F9FA"/>
        <w:contextualSpacing/>
        <w:jc w:val="both"/>
        <w:rPr>
          <w:rFonts w:ascii="GHEA Grapalat" w:hAnsi="GHEA Grapalat"/>
          <w:sz w:val="24"/>
          <w:szCs w:val="24"/>
          <w:lang w:val="ru-RU"/>
        </w:rPr>
      </w:pPr>
      <w:r>
        <w:rPr>
          <w:rFonts w:ascii="GHEA Grapalat" w:hAnsi="GHEA Grapalat" w:cs="Times New Roman"/>
          <w:sz w:val="24"/>
          <w:szCs w:val="24"/>
          <w:lang w:val="ru-RU" w:eastAsia="ru-RU" w:bidi="ru-RU"/>
        </w:rPr>
        <w:t>утвержденое им заверение</w:t>
      </w:r>
      <w:r w:rsidRPr="00DC5D72">
        <w:rPr>
          <w:rFonts w:ascii="GHEA Grapalat" w:hAnsi="GHEA Grapalat" w:cs="Times New Roman"/>
          <w:sz w:val="24"/>
          <w:szCs w:val="24"/>
          <w:lang w:val="ru-RU" w:eastAsia="ru-RU" w:bidi="ru-RU"/>
        </w:rPr>
        <w:t xml:space="preserve">, с приложенной к настоящему приглашению проектной документацией, которая также является неотъемлемой частью заключаемого контракта, об обязательстве по установке (использованию) материалов и / или </w:t>
      </w:r>
      <w:r>
        <w:rPr>
          <w:rFonts w:ascii="GHEA Grapalat" w:hAnsi="GHEA Grapalat" w:cs="Times New Roman"/>
          <w:sz w:val="24"/>
          <w:szCs w:val="24"/>
          <w:lang w:val="ru-RU" w:eastAsia="ru-RU" w:bidi="ru-RU"/>
        </w:rPr>
        <w:t>приборов</w:t>
      </w:r>
      <w:r w:rsidRPr="00DC5D72">
        <w:rPr>
          <w:rFonts w:ascii="GHEA Grapalat" w:hAnsi="GHEA Grapalat" w:cs="Times New Roman"/>
          <w:sz w:val="24"/>
          <w:szCs w:val="24"/>
          <w:lang w:val="ru-RU" w:eastAsia="ru-RU" w:bidi="ru-RU"/>
        </w:rPr>
        <w:t xml:space="preserve"> и оборудования, соответствующих установленным техническим характеристикам и условиям гарантийного обслуживания,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 </w:t>
      </w:r>
      <w:r>
        <w:rPr>
          <w:rFonts w:ascii="GHEA Grapalat" w:hAnsi="GHEA Grapalat" w:cs="Times New Roman"/>
          <w:sz w:val="24"/>
          <w:szCs w:val="24"/>
          <w:lang w:val="ru-RU" w:eastAsia="ru-RU" w:bidi="ru-RU"/>
        </w:rPr>
        <w:t>Заверение</w:t>
      </w:r>
      <w:r w:rsidRPr="00DC5D72">
        <w:rPr>
          <w:rFonts w:ascii="GHEA Grapalat" w:hAnsi="GHEA Grapalat" w:cs="Times New Roman"/>
          <w:sz w:val="24"/>
          <w:szCs w:val="24"/>
          <w:lang w:val="ru-RU" w:eastAsia="ru-RU" w:bidi="ru-RU"/>
        </w:rPr>
        <w:t>, предусмотренное настоящим подпунктом, также подтверждается отдельным приложением к заключаемому договору</w:t>
      </w:r>
      <w:r w:rsidR="009D2ED7" w:rsidRPr="00713D57">
        <w:rPr>
          <w:rStyle w:val="FootnoteReference"/>
          <w:rFonts w:ascii="GHEA Grapalat" w:hAnsi="GHEA Grapalat"/>
          <w:sz w:val="24"/>
          <w:szCs w:val="24"/>
          <w:lang w:val="ru-RU"/>
        </w:rPr>
        <w:footnoteReference w:customMarkFollows="1" w:id="5"/>
        <w:t>8</w:t>
      </w:r>
      <w:r w:rsidR="000C4775">
        <w:rPr>
          <w:rFonts w:ascii="GHEA Grapalat" w:hAnsi="GHEA Grapalat"/>
          <w:sz w:val="24"/>
          <w:szCs w:val="24"/>
          <w:vertAlign w:val="superscript"/>
          <w:lang w:val="ru-RU"/>
        </w:rPr>
        <w:t xml:space="preserve"> </w:t>
      </w:r>
      <w:r w:rsidR="000C4775">
        <w:rPr>
          <w:rFonts w:ascii="GHEA Grapalat" w:hAnsi="GHEA Grapalat"/>
          <w:sz w:val="24"/>
          <w:szCs w:val="24"/>
          <w:lang w:val="ru-RU"/>
        </w:rPr>
        <w:t>.</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w:t>
      </w:r>
      <w:r w:rsidR="00E8071D">
        <w:rPr>
          <w:rFonts w:ascii="GHEA Grapalat" w:hAnsi="GHEA Grapalat"/>
          <w:sz w:val="24"/>
          <w:szCs w:val="24"/>
        </w:rPr>
        <w:t xml:space="preserve"> субподряда </w:t>
      </w:r>
      <w:r w:rsidR="003E3FD0" w:rsidRPr="009044F1">
        <w:rPr>
          <w:rFonts w:ascii="GHEA Grapalat" w:hAnsi="GHEA Grapalat"/>
          <w:sz w:val="24"/>
          <w:szCs w:val="24"/>
        </w:rPr>
        <w:t xml:space="preserve">и данные лица, являющегося стороной этого договора, если заключаемый договор будет исполняться через </w:t>
      </w:r>
      <w:r w:rsidR="00E8071D">
        <w:rPr>
          <w:rFonts w:ascii="GHEA Grapalat" w:hAnsi="GHEA Grapalat"/>
          <w:sz w:val="24"/>
          <w:szCs w:val="24"/>
        </w:rPr>
        <w:t>субподряд</w:t>
      </w:r>
      <w:r w:rsidR="003E3FD0" w:rsidRPr="009044F1">
        <w:rPr>
          <w:rFonts w:ascii="GHEA Grapalat" w:hAnsi="GHEA Grapalat"/>
          <w:sz w:val="24"/>
          <w:szCs w:val="24"/>
        </w:rPr>
        <w:t>;</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A45946" w:rsidRPr="002E4BC5" w:rsidRDefault="00333B85" w:rsidP="00B46D58">
      <w:pPr>
        <w:widowControl w:val="0"/>
        <w:spacing w:after="160"/>
        <w:jc w:val="center"/>
        <w:rPr>
          <w:rFonts w:ascii="GHEA Grapalat" w:hAnsi="GHEA Grapalat"/>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стоимости </w:t>
      </w:r>
      <w:r w:rsidR="00BD6E80" w:rsidRPr="00BD6E80">
        <w:rPr>
          <w:rFonts w:ascii="GHEA Grapalat" w:hAnsi="GHEA Grapalat"/>
        </w:rPr>
        <w:t>работ</w:t>
      </w:r>
      <w:r w:rsidRPr="009044F1">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79529B" w:rsidRDefault="00C8055A" w:rsidP="0079529B">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F7173E" w:rsidRPr="00F7173E">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7173E" w:rsidRPr="00F7173E">
        <w:rPr>
          <w:rFonts w:ascii="GHEA Grapalat" w:hAnsi="GHEA Grapalat"/>
          <w:sz w:val="24"/>
          <w:szCs w:val="24"/>
        </w:rPr>
        <w:t xml:space="preserve"> </w:t>
      </w:r>
      <w:r w:rsidR="004E68E0">
        <w:rPr>
          <w:rFonts w:ascii="GHEA Grapalat" w:hAnsi="GHEA Grapalat"/>
          <w:sz w:val="24"/>
          <w:szCs w:val="24"/>
        </w:rPr>
        <w:t>(</w:t>
      </w:r>
      <w:r w:rsidR="004E68E0" w:rsidRPr="00864470">
        <w:rPr>
          <w:rFonts w:ascii="GHEA Grapalat" w:hAnsi="GHEA Grapalat"/>
          <w:sz w:val="24"/>
          <w:szCs w:val="24"/>
        </w:rPr>
        <w:t>совокупность себестоимости и прогнозируемой прибыли</w:t>
      </w:r>
      <w:r w:rsidR="004E68E0">
        <w:rPr>
          <w:rFonts w:ascii="GHEA Grapalat" w:hAnsi="GHEA Grapalat"/>
          <w:sz w:val="24"/>
          <w:szCs w:val="24"/>
        </w:rPr>
        <w:t>)</w:t>
      </w:r>
      <w:r w:rsidRPr="009044F1">
        <w:rPr>
          <w:rFonts w:ascii="GHEA Grapalat" w:hAnsi="GHEA Grapalat"/>
          <w:sz w:val="24"/>
          <w:szCs w:val="24"/>
        </w:rPr>
        <w:t xml:space="preserve"> и налог на добавленную стоимость. Расчет компонентов </w:t>
      </w:r>
      <w:r w:rsidRPr="009044F1">
        <w:rPr>
          <w:rFonts w:ascii="GHEA Grapalat" w:hAnsi="GHEA Grapalat"/>
          <w:sz w:val="24"/>
          <w:szCs w:val="24"/>
        </w:rPr>
        <w:lastRenderedPageBreak/>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r w:rsidR="0079529B">
        <w:rPr>
          <w:rFonts w:ascii="GHEA Grapalat" w:hAnsi="GHEA Grapalat"/>
          <w:sz w:val="24"/>
          <w:szCs w:val="24"/>
        </w:rPr>
        <w:t>При</w:t>
      </w:r>
      <w:r w:rsidR="00CB6775">
        <w:rPr>
          <w:rFonts w:ascii="GHEA Grapalat" w:hAnsi="GHEA Grapalat"/>
          <w:sz w:val="24"/>
          <w:szCs w:val="24"/>
        </w:rPr>
        <w:t xml:space="preserve"> этом</w:t>
      </w:r>
      <w:r w:rsidR="0079529B">
        <w:rPr>
          <w:rFonts w:ascii="GHEA Grapalat" w:hAnsi="GHEA Grapalat"/>
          <w:sz w:val="24"/>
          <w:szCs w:val="24"/>
        </w:rPr>
        <w:t>:</w:t>
      </w:r>
    </w:p>
    <w:p w:rsidR="0079529B" w:rsidRPr="000C4775" w:rsidRDefault="0079529B" w:rsidP="000C4775">
      <w:pPr>
        <w:pStyle w:val="HTMLPreformatted"/>
        <w:shd w:val="clear" w:color="auto" w:fill="F8F9FA"/>
        <w:contextualSpacing/>
        <w:jc w:val="both"/>
        <w:rPr>
          <w:rFonts w:ascii="GHEA Grapalat" w:hAnsi="GHEA Grapalat" w:cs="Times New Roman"/>
          <w:sz w:val="24"/>
          <w:szCs w:val="24"/>
          <w:lang w:val="ru-RU" w:eastAsia="ru-RU" w:bidi="ru-RU"/>
        </w:rPr>
      </w:pPr>
      <w:r w:rsidRPr="0079529B">
        <w:rPr>
          <w:rFonts w:ascii="GHEA Grapalat" w:hAnsi="GHEA Grapalat" w:cs="Times New Roman"/>
          <w:sz w:val="24"/>
          <w:szCs w:val="24"/>
          <w:lang w:val="ru-RU" w:eastAsia="ru-RU" w:bidi="ru-RU"/>
        </w:rPr>
        <w:t>а</w:t>
      </w:r>
      <w:r w:rsidRPr="00391653">
        <w:rPr>
          <w:rFonts w:ascii="GHEA Grapalat" w:hAnsi="GHEA Grapalat" w:cs="Times New Roman"/>
          <w:sz w:val="24"/>
          <w:szCs w:val="24"/>
          <w:lang w:val="ru-RU" w:eastAsia="ru-RU" w:bidi="ru-RU"/>
        </w:rPr>
        <w:t xml:space="preserve">. оценка и сравнение ценовых предложений участников осуществляются без </w:t>
      </w:r>
      <w:r w:rsidR="00F01DE1">
        <w:rPr>
          <w:rFonts w:ascii="GHEA Grapalat" w:hAnsi="GHEA Grapalat" w:cs="Times New Roman"/>
          <w:sz w:val="24"/>
          <w:szCs w:val="24"/>
          <w:lang w:val="ru-RU" w:eastAsia="ru-RU" w:bidi="ru-RU"/>
        </w:rPr>
        <w:t>у</w:t>
      </w:r>
      <w:r w:rsidRPr="00391653">
        <w:rPr>
          <w:rFonts w:ascii="GHEA Grapalat" w:hAnsi="GHEA Grapalat" w:cs="Times New Roman"/>
          <w:sz w:val="24"/>
          <w:szCs w:val="24"/>
          <w:lang w:val="ru-RU" w:eastAsia="ru-RU" w:bidi="ru-RU"/>
        </w:rPr>
        <w:t>чета суммы налога</w:t>
      </w:r>
      <w:r w:rsidRPr="0079529B">
        <w:rPr>
          <w:rFonts w:ascii="GHEA Grapalat" w:hAnsi="GHEA Grapalat" w:cs="Times New Roman"/>
          <w:sz w:val="24"/>
          <w:szCs w:val="24"/>
          <w:lang w:val="ru-RU" w:eastAsia="ru-RU" w:bidi="ru-RU"/>
        </w:rPr>
        <w:t>, указанного в настоящем пункте,</w:t>
      </w:r>
    </w:p>
    <w:p w:rsidR="00B95FE0" w:rsidRPr="009044F1" w:rsidRDefault="00C134C5" w:rsidP="000C4775">
      <w:pPr>
        <w:pStyle w:val="norm"/>
        <w:widowControl w:val="0"/>
        <w:spacing w:after="160" w:line="240" w:lineRule="auto"/>
        <w:ind w:firstLine="567"/>
        <w:contextualSpacing/>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9B550F"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7173E" w:rsidRPr="00F7173E">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260739" w:rsidRDefault="00A14685" w:rsidP="00260739">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260739">
        <w:rPr>
          <w:rFonts w:ascii="GHEA Grapalat" w:hAnsi="GHEA Grapalat"/>
          <w:sz w:val="24"/>
          <w:szCs w:val="24"/>
        </w:rPr>
        <w:t xml:space="preserve"> </w:t>
      </w:r>
      <w:r w:rsidR="00260739"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60739">
        <w:rPr>
          <w:rFonts w:ascii="GHEA Grapalat" w:hAnsi="GHEA Grapalat"/>
          <w:sz w:val="24"/>
          <w:szCs w:val="24"/>
        </w:rPr>
        <w:t>прописью</w:t>
      </w:r>
      <w:r w:rsidR="00260739" w:rsidRPr="00147FD7">
        <w:rPr>
          <w:rFonts w:ascii="GHEA Grapalat" w:hAnsi="GHEA Grapalat"/>
          <w:sz w:val="24"/>
          <w:szCs w:val="24"/>
        </w:rPr>
        <w:t xml:space="preserve"> в графах </w:t>
      </w:r>
      <w:r w:rsidR="00260739" w:rsidRPr="009044F1">
        <w:rPr>
          <w:rFonts w:ascii="GHEA Grapalat" w:hAnsi="GHEA Grapalat"/>
          <w:sz w:val="24"/>
          <w:szCs w:val="24"/>
        </w:rPr>
        <w:t>"</w:t>
      </w:r>
      <w:r w:rsidR="00260739" w:rsidRPr="00147FD7">
        <w:rPr>
          <w:rFonts w:ascii="GHEA Grapalat" w:hAnsi="GHEA Grapalat"/>
          <w:sz w:val="24"/>
          <w:szCs w:val="24"/>
        </w:rPr>
        <w:t>стоимость</w:t>
      </w:r>
      <w:r w:rsidR="00260739" w:rsidRPr="009044F1">
        <w:rPr>
          <w:rFonts w:ascii="GHEA Grapalat" w:hAnsi="GHEA Grapalat"/>
          <w:sz w:val="24"/>
          <w:szCs w:val="24"/>
        </w:rPr>
        <w:t>"</w:t>
      </w:r>
      <w:r w:rsidR="00260739" w:rsidRPr="00147FD7">
        <w:rPr>
          <w:rFonts w:ascii="GHEA Grapalat" w:hAnsi="GHEA Grapalat"/>
          <w:sz w:val="24"/>
          <w:szCs w:val="24"/>
        </w:rPr>
        <w:t xml:space="preserve"> и </w:t>
      </w:r>
      <w:r w:rsidR="00260739" w:rsidRPr="009044F1">
        <w:rPr>
          <w:rFonts w:ascii="GHEA Grapalat" w:hAnsi="GHEA Grapalat"/>
          <w:sz w:val="24"/>
          <w:szCs w:val="24"/>
        </w:rPr>
        <w:t>"</w:t>
      </w:r>
      <w:r w:rsidR="00260739" w:rsidRPr="00147FD7">
        <w:rPr>
          <w:rFonts w:ascii="GHEA Grapalat" w:hAnsi="GHEA Grapalat"/>
          <w:sz w:val="24"/>
          <w:szCs w:val="24"/>
        </w:rPr>
        <w:t>налог на добавленную стоимость</w:t>
      </w:r>
      <w:r w:rsidR="00260739" w:rsidRPr="009044F1">
        <w:rPr>
          <w:rFonts w:ascii="GHEA Grapalat" w:hAnsi="GHEA Grapalat"/>
          <w:sz w:val="24"/>
          <w:szCs w:val="24"/>
        </w:rPr>
        <w:t>"</w:t>
      </w:r>
      <w:r w:rsidR="00260739">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w:t>
      </w:r>
      <w:r w:rsidR="00EA5961">
        <w:rPr>
          <w:rFonts w:ascii="GHEA Grapalat" w:hAnsi="GHEA Grapalat"/>
          <w:sz w:val="24"/>
          <w:szCs w:val="24"/>
        </w:rPr>
        <w:t>,</w:t>
      </w:r>
      <w:r w:rsidRPr="009044F1">
        <w:rPr>
          <w:rFonts w:ascii="GHEA Grapalat" w:hAnsi="GHEA Grapalat"/>
          <w:sz w:val="24"/>
          <w:szCs w:val="24"/>
        </w:rPr>
        <w:t xml:space="preserve"> также размер прибыли участника не может быть ограничен приглашением.</w:t>
      </w:r>
    </w:p>
    <w:p w:rsidR="00873D42" w:rsidRPr="00230D36" w:rsidRDefault="00873D42" w:rsidP="00873D42">
      <w:pPr>
        <w:jc w:val="center"/>
        <w:rPr>
          <w:rFonts w:ascii="GHEA Grapalat" w:hAnsi="GHEA Grapalat"/>
          <w:b/>
        </w:rPr>
      </w:pPr>
    </w:p>
    <w:p w:rsidR="00096865" w:rsidRPr="00230D36" w:rsidRDefault="00220C7C" w:rsidP="00873D42">
      <w:pPr>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873D42" w:rsidRPr="00230D36" w:rsidRDefault="00873D42" w:rsidP="00873D42">
      <w:pPr>
        <w:jc w:val="center"/>
        <w:rPr>
          <w:rFonts w:ascii="GHEA Grapalat" w:hAnsi="GHEA Grapalat"/>
          <w:b/>
        </w:rPr>
      </w:pP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 xml:space="preserve">Согласно статье 31 Закона участник до указанного в пункте 4.2 части 1 </w:t>
      </w:r>
      <w:r w:rsidRPr="009044F1">
        <w:rPr>
          <w:rFonts w:ascii="GHEA Grapalat" w:hAnsi="GHEA Grapalat"/>
          <w:i w:val="0"/>
          <w:sz w:val="24"/>
          <w:szCs w:val="24"/>
        </w:rPr>
        <w:lastRenderedPageBreak/>
        <w:t>настоящего Приглашения окончательного срока подачи заявок может изменить или отозвать свою заявку.</w:t>
      </w:r>
    </w:p>
    <w:p w:rsidR="00096865" w:rsidRPr="00221C7B" w:rsidRDefault="000D701E" w:rsidP="00B46D58">
      <w:pPr>
        <w:widowControl w:val="0"/>
        <w:spacing w:after="160"/>
        <w:jc w:val="center"/>
        <w:rPr>
          <w:rFonts w:ascii="GHEA Grapalat" w:hAnsi="GHEA Grapalat"/>
          <w:b/>
        </w:rPr>
      </w:pPr>
      <w:r w:rsidRPr="009044F1">
        <w:rPr>
          <w:rFonts w:ascii="GHEA Grapalat" w:hAnsi="GHEA Grapalat"/>
          <w:b/>
        </w:rPr>
        <w:t xml:space="preserve">7. ОБЕСПЕЧЕНИЕ ЗАЯВКИ </w:t>
      </w:r>
    </w:p>
    <w:p w:rsidR="007A3EE6"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rsidR="00903898" w:rsidRPr="009044F1" w:rsidRDefault="00771C0F" w:rsidP="00B46D58">
      <w:pPr>
        <w:widowControl w:val="0"/>
        <w:spacing w:after="16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от </w:t>
      </w:r>
      <w:r w:rsidR="003B6001">
        <w:rPr>
          <w:rFonts w:ascii="GHEA Grapalat" w:hAnsi="GHEA Grapalat"/>
        </w:rPr>
        <w:t>цены закупки</w:t>
      </w:r>
      <w:r w:rsidR="00E62CB8" w:rsidRPr="00E62CB8">
        <w:rPr>
          <w:rFonts w:ascii="GHEA Grapalat" w:hAnsi="GHEA Grapalat"/>
        </w:rPr>
        <w:t>.</w:t>
      </w:r>
      <w:r w:rsidR="007304FF" w:rsidRPr="007304FF">
        <w:rPr>
          <w:rFonts w:ascii="GHEA Grapalat" w:hAnsi="GHEA Grapalat"/>
        </w:rPr>
        <w:t xml:space="preserve"> </w:t>
      </w:r>
      <w:r w:rsidR="007304FF" w:rsidRPr="003C6EB1">
        <w:rPr>
          <w:rFonts w:ascii="GHEA Grapalat" w:hAnsi="GHEA Grapalat"/>
        </w:rPr>
        <w:t xml:space="preserve">Если ценовое предложение участника превышает цену </w:t>
      </w:r>
      <w:r w:rsidR="007304FF">
        <w:rPr>
          <w:rFonts w:ascii="GHEA Grapalat" w:hAnsi="GHEA Grapalat"/>
        </w:rPr>
        <w:t>за</w:t>
      </w:r>
      <w:r w:rsidR="007304FF" w:rsidRPr="003C6EB1">
        <w:rPr>
          <w:rFonts w:ascii="GHEA Grapalat" w:hAnsi="GHEA Grapalat"/>
        </w:rPr>
        <w:t>купки, то размер обеспечения заявки равен пяти процентам ценового предложения</w:t>
      </w:r>
      <w:r w:rsidR="007304FF">
        <w:rPr>
          <w:rFonts w:ascii="GHEA Grapalat" w:hAnsi="GHEA Grapalat"/>
        </w:rPr>
        <w:t>.</w:t>
      </w:r>
      <w:r w:rsidR="00C85211" w:rsidRPr="00C85211">
        <w:rPr>
          <w:rFonts w:ascii="GHEA Grapalat" w:hAnsi="GHEA Grapalat"/>
        </w:rPr>
        <w:t xml:space="preserve"> </w:t>
      </w:r>
      <w:r w:rsidRPr="009044F1">
        <w:rPr>
          <w:rFonts w:ascii="GHEA Grapalat" w:hAnsi="GHEA Grapalat"/>
        </w:rPr>
        <w:t>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rsidR="00546454" w:rsidRDefault="001578D4" w:rsidP="000E7716">
      <w:pPr>
        <w:widowControl w:val="0"/>
        <w:spacing w:after="160"/>
        <w:ind w:firstLine="567"/>
        <w:jc w:val="both"/>
        <w:rPr>
          <w:rFonts w:ascii="GHEA Grapalat" w:hAnsi="GHEA Grapalat"/>
        </w:rPr>
      </w:pPr>
      <w:r w:rsidRPr="009044F1">
        <w:rPr>
          <w:rFonts w:ascii="GHEA Grapalat" w:hAnsi="GHEA Grapalat"/>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w:t>
      </w:r>
      <w:r w:rsidR="00A94FA9">
        <w:rPr>
          <w:rFonts w:ascii="GHEA Grapalat" w:hAnsi="GHEA Grapalat"/>
        </w:rPr>
        <w:t xml:space="preserve">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w:t>
      </w:r>
      <w:r w:rsidR="00A94FA9" w:rsidRPr="007A2CBF">
        <w:rPr>
          <w:rFonts w:ascii="GHEA Grapalat" w:hAnsi="GHEA Grapalat"/>
        </w:rPr>
        <w:t>следующих за истечением периода ожидания</w:t>
      </w:r>
      <w:r w:rsidR="00A94FA9">
        <w:rPr>
          <w:rFonts w:ascii="GHEA Grapalat" w:hAnsi="GHEA Grapalat"/>
        </w:rPr>
        <w:t>, если результаты процедуры закупки не обжалованы.</w:t>
      </w:r>
      <w:r w:rsidR="00A94FA9">
        <w:t xml:space="preserve"> </w:t>
      </w:r>
      <w:r w:rsidR="00A94FA9">
        <w:rPr>
          <w:rFonts w:ascii="GHEA Grapalat" w:hAnsi="GHEA Grapalat"/>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p>
    <w:p w:rsidR="000E7716" w:rsidRPr="009044F1" w:rsidRDefault="000E7716" w:rsidP="000E7716">
      <w:pPr>
        <w:widowControl w:val="0"/>
        <w:spacing w:after="160"/>
        <w:ind w:firstLine="567"/>
        <w:jc w:val="both"/>
        <w:rPr>
          <w:rFonts w:ascii="GHEA Grapalat" w:hAnsi="GHEA Grapalat" w:cs="Sylfaen"/>
        </w:rPr>
      </w:pPr>
      <w:r w:rsidRPr="00430362">
        <w:rPr>
          <w:rFonts w:ascii="GHEA Grapalat" w:hAnsi="GHEA Grapalat"/>
        </w:rPr>
        <w:t xml:space="preserve">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w:t>
      </w:r>
      <w:r>
        <w:rPr>
          <w:rFonts w:ascii="GHEA Grapalat" w:hAnsi="GHEA Grapalat"/>
        </w:rPr>
        <w:t xml:space="preserve">предусмотрении </w:t>
      </w:r>
      <w:r w:rsidRPr="00430362">
        <w:rPr>
          <w:rFonts w:ascii="GHEA Grapalat" w:hAnsi="GHEA Grapalat"/>
        </w:rPr>
        <w:t>финансовых средств</w:t>
      </w:r>
      <w:r>
        <w:rPr>
          <w:rFonts w:ascii="GHEA Grapalat" w:hAnsi="GHEA Grapalat"/>
        </w:rPr>
        <w:t>.</w:t>
      </w:r>
      <w:r>
        <w:rPr>
          <w:rFonts w:ascii="GHEA Grapalat" w:hAnsi="GHEA Grapalat"/>
          <w:lang w:val="hy-AM"/>
        </w:rPr>
        <w:t xml:space="preserve"> </w:t>
      </w:r>
      <w:r w:rsidRPr="001D6EBF">
        <w:rPr>
          <w:rFonts w:ascii="GHEA Grapalat" w:hAnsi="GHEA Grapalat"/>
        </w:rPr>
        <w:t>Если в течение шести месяцев со дня заключения договора финансовые средства для исполнения договора не предусмотр</w:t>
      </w:r>
      <w:r>
        <w:rPr>
          <w:rFonts w:ascii="GHEA Grapalat" w:hAnsi="GHEA Grapalat"/>
        </w:rPr>
        <w:t>иваются</w:t>
      </w:r>
      <w:r w:rsidRPr="001D6EBF">
        <w:rPr>
          <w:rFonts w:ascii="GHEA Grapalat" w:hAnsi="GHEA Grapalat"/>
        </w:rPr>
        <w:t xml:space="preserve"> и договор расторгается, то обеспечение заявки возвращается в течение пяти рабочих дней со дня расторжения договора</w:t>
      </w:r>
      <w:r>
        <w:rPr>
          <w:rFonts w:ascii="GHEA Grapalat" w:hAnsi="GHEA Grapalat"/>
        </w:rPr>
        <w:t>.</w:t>
      </w:r>
      <w:r w:rsidRPr="00A76B50">
        <w:rPr>
          <w:rFonts w:ascii="GHEA Grapalat" w:hAnsi="GHEA Grapalat"/>
          <w:vertAlign w:val="superscript"/>
        </w:rPr>
        <w:t>9.1</w:t>
      </w:r>
    </w:p>
    <w:p w:rsidR="00D957C5" w:rsidRPr="00EF725E" w:rsidRDefault="00D957C5" w:rsidP="00BA251C">
      <w:pPr>
        <w:widowControl w:val="0"/>
        <w:tabs>
          <w:tab w:val="left" w:pos="1134"/>
        </w:tabs>
        <w:ind w:firstLine="567"/>
        <w:jc w:val="both"/>
        <w:rPr>
          <w:rFonts w:ascii="GHEA Grapalat" w:hAnsi="GHEA Grapalat"/>
        </w:rPr>
      </w:pPr>
      <w:r w:rsidRPr="00541249">
        <w:rPr>
          <w:rFonts w:ascii="GHEA Grapalat" w:hAnsi="GHEA Grapalat"/>
        </w:rPr>
        <w:t>Руководитель заказчика письменно информирует о возврате обеспечения заявки в сроки, предусмотренные настоящим пунктом</w:t>
      </w:r>
      <w:r>
        <w:rPr>
          <w:rFonts w:ascii="GHEA Grapalat" w:hAnsi="GHEA Grapalat"/>
        </w:rPr>
        <w:t>:</w:t>
      </w:r>
    </w:p>
    <w:p w:rsidR="00D957C5" w:rsidRDefault="00D957C5" w:rsidP="00BA251C">
      <w:pPr>
        <w:widowControl w:val="0"/>
        <w:tabs>
          <w:tab w:val="left" w:pos="1134"/>
        </w:tabs>
        <w:ind w:firstLine="567"/>
        <w:jc w:val="both"/>
        <w:rPr>
          <w:rFonts w:ascii="GHEA Grapalat" w:hAnsi="GHEA Grapalat"/>
        </w:rPr>
      </w:pPr>
      <w:r w:rsidRPr="00541249">
        <w:rPr>
          <w:rFonts w:ascii="GHEA Grapalat" w:hAnsi="GHEA Grapalat"/>
        </w:rPr>
        <w:t>- в случае обеспечения, представленного в виде наличных денег-</w:t>
      </w:r>
      <w:r w:rsidRPr="003226FA">
        <w:rPr>
          <w:rFonts w:ascii="GHEA Grapalat" w:hAnsi="GHEA Grapalat"/>
        </w:rPr>
        <w:t>Министерств</w:t>
      </w:r>
      <w:r>
        <w:rPr>
          <w:rFonts w:ascii="GHEA Grapalat" w:hAnsi="GHEA Grapalat"/>
          <w:lang w:val="en-US"/>
        </w:rPr>
        <w:t>o</w:t>
      </w:r>
      <w:r w:rsidRPr="003226FA">
        <w:rPr>
          <w:rFonts w:ascii="GHEA Grapalat" w:hAnsi="GHEA Grapalat"/>
        </w:rPr>
        <w:t xml:space="preserve"> финансов</w:t>
      </w:r>
      <w:r w:rsidRPr="00541249">
        <w:rPr>
          <w:rFonts w:ascii="GHEA Grapalat" w:hAnsi="GHEA Grapalat"/>
        </w:rPr>
        <w:t xml:space="preserve"> </w:t>
      </w:r>
      <w:r>
        <w:rPr>
          <w:rFonts w:ascii="GHEA Grapalat" w:hAnsi="GHEA Grapalat"/>
        </w:rPr>
        <w:t>РА,</w:t>
      </w:r>
      <w:r w:rsidRPr="003226FA">
        <w:rPr>
          <w:rFonts w:ascii="GHEA Grapalat" w:hAnsi="GHEA Grapalat"/>
        </w:rPr>
        <w:t xml:space="preserve"> </w:t>
      </w:r>
      <w:r w:rsidRPr="00541249">
        <w:rPr>
          <w:rFonts w:ascii="GHEA Grapalat" w:hAnsi="GHEA Grapalat"/>
        </w:rPr>
        <w:t xml:space="preserve">приложив копию </w:t>
      </w:r>
      <w:r w:rsidRPr="00700209">
        <w:rPr>
          <w:rFonts w:ascii="GHEA Grapalat" w:hAnsi="GHEA Grapalat"/>
        </w:rPr>
        <w:t>представленного заявкой</w:t>
      </w:r>
      <w:r w:rsidRPr="008D6463">
        <w:rPr>
          <w:rFonts w:ascii="GHEA Grapalat" w:hAnsi="GHEA Grapalat"/>
        </w:rPr>
        <w:t xml:space="preserve"> </w:t>
      </w:r>
      <w:r w:rsidRPr="00541249">
        <w:rPr>
          <w:rFonts w:ascii="GHEA Grapalat" w:hAnsi="GHEA Grapalat"/>
        </w:rPr>
        <w:t>документа</w:t>
      </w:r>
      <w:r w:rsidRPr="008D6463">
        <w:rPr>
          <w:rFonts w:ascii="GHEA Grapalat" w:hAnsi="GHEA Grapalat"/>
        </w:rPr>
        <w:t xml:space="preserve"> </w:t>
      </w:r>
      <w:r w:rsidRPr="004A1042">
        <w:rPr>
          <w:rFonts w:ascii="GHEA Grapalat" w:hAnsi="GHEA Grapalat"/>
        </w:rPr>
        <w:t>обосновывающ</w:t>
      </w:r>
      <w:r>
        <w:rPr>
          <w:rFonts w:ascii="GHEA Grapalat" w:hAnsi="GHEA Grapalat"/>
        </w:rPr>
        <w:t>ую</w:t>
      </w:r>
      <w:r w:rsidRPr="004A1042">
        <w:rPr>
          <w:rFonts w:ascii="GHEA Grapalat" w:hAnsi="GHEA Grapalat"/>
        </w:rPr>
        <w:t xml:space="preserve"> выплату</w:t>
      </w:r>
      <w:r w:rsidRPr="00541249">
        <w:rPr>
          <w:rFonts w:ascii="GHEA Grapalat" w:hAnsi="GHEA Grapalat"/>
        </w:rPr>
        <w:t xml:space="preserve">, </w:t>
      </w:r>
    </w:p>
    <w:p w:rsidR="00D957C5" w:rsidRPr="00541249" w:rsidRDefault="00D957C5" w:rsidP="00BA251C">
      <w:pPr>
        <w:widowControl w:val="0"/>
        <w:tabs>
          <w:tab w:val="left" w:pos="1134"/>
        </w:tabs>
        <w:ind w:firstLine="567"/>
        <w:jc w:val="both"/>
        <w:rPr>
          <w:rFonts w:ascii="GHEA Grapalat" w:hAnsi="GHEA Grapalat"/>
        </w:rPr>
      </w:pPr>
      <w:r w:rsidRPr="00541249">
        <w:rPr>
          <w:rFonts w:ascii="GHEA Grapalat" w:hAnsi="GHEA Grapalat"/>
        </w:rPr>
        <w:t xml:space="preserve">- в случае обеспечения, представленного в виде банковской гарантии </w:t>
      </w:r>
      <w:r>
        <w:rPr>
          <w:rFonts w:ascii="GHEA Grapalat" w:hAnsi="GHEA Grapalat"/>
        </w:rPr>
        <w:t>-</w:t>
      </w:r>
      <w:r w:rsidRPr="00541249">
        <w:rPr>
          <w:rFonts w:ascii="GHEA Grapalat" w:hAnsi="GHEA Grapalat"/>
        </w:rPr>
        <w:t xml:space="preserve"> выдавш</w:t>
      </w:r>
      <w:r>
        <w:rPr>
          <w:rFonts w:ascii="GHEA Grapalat" w:hAnsi="GHEA Grapalat"/>
        </w:rPr>
        <w:t xml:space="preserve">ий </w:t>
      </w:r>
      <w:r w:rsidRPr="00541249">
        <w:rPr>
          <w:rFonts w:ascii="GHEA Grapalat" w:hAnsi="GHEA Grapalat"/>
        </w:rPr>
        <w:t>гарантию</w:t>
      </w:r>
      <w:r w:rsidRPr="001826BF">
        <w:rPr>
          <w:rFonts w:ascii="GHEA Grapalat" w:hAnsi="GHEA Grapalat"/>
        </w:rPr>
        <w:t xml:space="preserve"> </w:t>
      </w:r>
      <w:r w:rsidRPr="007D0088">
        <w:rPr>
          <w:rFonts w:ascii="GHEA Grapalat" w:hAnsi="GHEA Grapalat"/>
        </w:rPr>
        <w:t>банк</w:t>
      </w:r>
      <w:r>
        <w:rPr>
          <w:rFonts w:ascii="GHEA Grapalat" w:hAnsi="GHEA Grapalat"/>
        </w:rPr>
        <w:t>.</w:t>
      </w:r>
    </w:p>
    <w:p w:rsidR="000A7528"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r w:rsidR="00B44C6D">
        <w:rPr>
          <w:rFonts w:ascii="GHEA Grapalat" w:hAnsi="GHEA Grapalat"/>
        </w:rPr>
        <w:t>, если</w:t>
      </w:r>
      <w:r w:rsidR="00681F45">
        <w:rPr>
          <w:rFonts w:ascii="GHEA Grapalat" w:hAnsi="GHEA Grapalat"/>
        </w:rPr>
        <w:t>:</w:t>
      </w:r>
    </w:p>
    <w:p w:rsidR="004D466D" w:rsidRPr="00FF4B9E" w:rsidRDefault="000A7528" w:rsidP="004D466D">
      <w:pPr>
        <w:widowControl w:val="0"/>
        <w:tabs>
          <w:tab w:val="left" w:pos="1134"/>
        </w:tabs>
        <w:spacing w:after="160"/>
        <w:ind w:firstLine="567"/>
        <w:jc w:val="both"/>
        <w:rPr>
          <w:rFonts w:ascii="GHEA Grapalat" w:hAnsi="GHEA Grapalat" w:cs="Sylfaen"/>
        </w:rPr>
      </w:pPr>
      <w:r w:rsidRPr="00C12676">
        <w:rPr>
          <w:rFonts w:ascii="GHEA Grapalat" w:hAnsi="GHEA Grapalat"/>
        </w:rPr>
        <w:t>а.</w:t>
      </w:r>
      <w:r w:rsidR="003A6791" w:rsidRPr="00C12676">
        <w:rPr>
          <w:rFonts w:ascii="GHEA Grapalat" w:hAnsi="GHEA Grapalat"/>
        </w:rPr>
        <w:tab/>
      </w:r>
      <w:r w:rsidRPr="00C12676">
        <w:rPr>
          <w:rFonts w:ascii="GHEA Grapalat" w:hAnsi="GHEA Grapalat"/>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004D466D" w:rsidRPr="00A502FC">
        <w:rPr>
          <w:rFonts w:ascii="GHEA Grapalat" w:hAnsi="GHEA Grapalat"/>
        </w:rPr>
        <w:t>В</w:t>
      </w:r>
      <w:r w:rsidR="004D466D" w:rsidRPr="00A502FC">
        <w:rPr>
          <w:rFonts w:ascii="Courier New" w:hAnsi="Courier New" w:cs="Courier New"/>
        </w:rPr>
        <w:t> </w:t>
      </w:r>
      <w:r w:rsidR="004D466D" w:rsidRPr="00A502FC">
        <w:rPr>
          <w:rFonts w:ascii="GHEA Grapalat" w:hAnsi="GHEA Grapalat"/>
        </w:rPr>
        <w:t>случае представления одного обеспечения заявки, его сумма исчисляется в отношении общей суммы цен закупок по</w:t>
      </w:r>
      <w:r w:rsidR="004D466D" w:rsidRPr="00A502FC">
        <w:rPr>
          <w:rFonts w:ascii="Courier New" w:hAnsi="Courier New" w:cs="Courier New"/>
        </w:rPr>
        <w:t> </w:t>
      </w:r>
      <w:r w:rsidR="004D466D" w:rsidRPr="00A502FC">
        <w:rPr>
          <w:rFonts w:ascii="GHEA Grapalat" w:hAnsi="GHEA Grapalat"/>
        </w:rPr>
        <w:t>представленным лотам,</w:t>
      </w:r>
      <w:r w:rsidR="004D466D" w:rsidRPr="00A502FC">
        <w:rPr>
          <w:rFonts w:ascii="GHEA Grapalat" w:hAnsi="GHEA Grapalat"/>
          <w:color w:val="000000" w:themeColor="text1"/>
        </w:rPr>
        <w:t xml:space="preserve"> </w:t>
      </w:r>
      <w:r w:rsidR="004D466D" w:rsidRPr="00A502FC">
        <w:rPr>
          <w:rFonts w:ascii="GHEA Grapalat" w:hAnsi="GHEA Grapalat"/>
        </w:rPr>
        <w:t xml:space="preserve">а в том случае </w:t>
      </w:r>
      <w:r w:rsidR="004D466D" w:rsidRPr="00A502FC">
        <w:rPr>
          <w:rFonts w:ascii="GHEA Grapalat" w:hAnsi="GHEA Grapalat"/>
          <w:lang w:val="en-US"/>
        </w:rPr>
        <w:t>e</w:t>
      </w:r>
      <w:r w:rsidR="004D466D" w:rsidRPr="00A502FC">
        <w:rPr>
          <w:rFonts w:ascii="GHEA Grapalat" w:hAnsi="GHEA Grapalat"/>
        </w:rPr>
        <w:t xml:space="preserve">сли ценовые </w:t>
      </w:r>
      <w:r w:rsidR="004D466D" w:rsidRPr="00A502FC">
        <w:rPr>
          <w:rFonts w:ascii="GHEA Grapalat" w:hAnsi="GHEA Grapalat"/>
        </w:rPr>
        <w:lastRenderedPageBreak/>
        <w:t>предложения превышают цены закупки - в отношении общей суммы ценовых предложений</w:t>
      </w:r>
      <w:r w:rsidR="004D466D" w:rsidRPr="00FF4B9E">
        <w:rPr>
          <w:rFonts w:ascii="GHEA Grapalat" w:hAnsi="GHEA Grapalat"/>
        </w:rPr>
        <w:t>,</w:t>
      </w:r>
      <w:r w:rsidR="004D466D" w:rsidRPr="00A502FC">
        <w:rPr>
          <w:rFonts w:ascii="GHEA Grapalat" w:hAnsi="GHEA Grapalat"/>
          <w:color w:val="000000" w:themeColor="text1"/>
        </w:rPr>
        <w:t xml:space="preserve"> с учетом </w:t>
      </w:r>
      <w:r w:rsidR="004D466D" w:rsidRPr="00A502FC">
        <w:rPr>
          <w:rFonts w:ascii="GHEA Grapalat" w:hAnsi="GHEA Grapalat" w:cs="Sylfaen"/>
        </w:rPr>
        <w:t>требований абзаца «д» подпункта 1 пункта 32 Порядка;</w:t>
      </w:r>
    </w:p>
    <w:p w:rsidR="00C35487" w:rsidRPr="00C35487" w:rsidRDefault="000A7528" w:rsidP="00B46D58">
      <w:pPr>
        <w:widowControl w:val="0"/>
        <w:tabs>
          <w:tab w:val="left" w:pos="1134"/>
        </w:tabs>
        <w:spacing w:after="160"/>
        <w:ind w:firstLine="567"/>
        <w:jc w:val="both"/>
      </w:pPr>
      <w:r w:rsidRPr="009044F1">
        <w:rPr>
          <w:rFonts w:ascii="GHEA Grapalat" w:hAnsi="GHEA Grapalat"/>
        </w:rPr>
        <w:t>б.</w:t>
      </w:r>
      <w:r w:rsidR="00E70FC4" w:rsidRPr="005114D0">
        <w:rPr>
          <w:rFonts w:ascii="GHEA Grapalat" w:hAnsi="GHEA Grapalat"/>
        </w:rPr>
        <w:tab/>
      </w:r>
      <w:r w:rsidR="00AF342E" w:rsidRPr="00D667DA">
        <w:rPr>
          <w:rFonts w:ascii="GHEA Grapalat" w:hAnsi="GHEA Grapalat"/>
        </w:rPr>
        <w:t>участник лишается права на заключение договора по какому либо лоту, то обеспечение заявки выплачивается в размере суммы обеспечения, исчисленной в отношении только данного лота</w:t>
      </w:r>
      <w:r w:rsidRPr="009044F1">
        <w:rPr>
          <w:rFonts w:ascii="GHEA Grapalat" w:hAnsi="GHEA Grapalat"/>
        </w:rPr>
        <w:t>.</w:t>
      </w:r>
      <w:r w:rsidR="00FE6DBA">
        <w:rPr>
          <w:rStyle w:val="FootnoteReference"/>
        </w:rPr>
        <w:footnoteReference w:customMarkFollows="1" w:id="6"/>
        <w:t>9</w:t>
      </w:r>
    </w:p>
    <w:p w:rsidR="00F20DA5" w:rsidRPr="009044F1"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rsidR="00A42E71" w:rsidRPr="00364685"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7.4.</w:t>
      </w:r>
      <w:r w:rsidR="00E70FC4" w:rsidRPr="005114D0">
        <w:rPr>
          <w:rFonts w:ascii="GHEA Grapalat" w:hAnsi="GHEA Grapalat"/>
        </w:rPr>
        <w:tab/>
      </w:r>
      <w:r w:rsidRPr="009044F1">
        <w:rPr>
          <w:rFonts w:ascii="GHEA Grapalat" w:hAnsi="GHEA Grapalat"/>
        </w:rPr>
        <w:t xml:space="preserve">Обеспечение заявки должно быть </w:t>
      </w:r>
      <w:r w:rsidR="00E25B05" w:rsidRPr="009044F1">
        <w:rPr>
          <w:rFonts w:ascii="GHEA Grapalat" w:hAnsi="GHEA Grapalat"/>
        </w:rPr>
        <w:t>действительн</w:t>
      </w:r>
      <w:r w:rsidR="00E25B05">
        <w:rPr>
          <w:rFonts w:ascii="GHEA Grapalat" w:hAnsi="GHEA Grapalat"/>
        </w:rPr>
        <w:t>ым</w:t>
      </w:r>
      <w:r w:rsidR="00E25B05" w:rsidRPr="009044F1">
        <w:rPr>
          <w:rFonts w:ascii="GHEA Grapalat" w:hAnsi="GHEA Grapalat"/>
        </w:rPr>
        <w:t xml:space="preserve"> </w:t>
      </w:r>
      <w:r w:rsidRPr="009044F1">
        <w:rPr>
          <w:rFonts w:ascii="GHEA Grapalat" w:hAnsi="GHEA Grapalat"/>
        </w:rPr>
        <w:t>в течение 90</w:t>
      </w:r>
      <w:r w:rsidR="008E3C53">
        <w:rPr>
          <w:rFonts w:ascii="Courier New" w:hAnsi="Courier New" w:cs="Courier New"/>
        </w:rPr>
        <w:t> </w:t>
      </w:r>
      <w:r w:rsidRPr="009044F1">
        <w:rPr>
          <w:rFonts w:ascii="GHEA Grapalat" w:hAnsi="GHEA Grapalat"/>
        </w:rPr>
        <w:t xml:space="preserve">(девяноста) </w:t>
      </w:r>
      <w:r w:rsidR="00F80761">
        <w:rPr>
          <w:rFonts w:ascii="GHEA Grapalat" w:hAnsi="GHEA Grapalat"/>
        </w:rPr>
        <w:t xml:space="preserve">рабочих </w:t>
      </w:r>
      <w:r w:rsidRPr="009044F1">
        <w:rPr>
          <w:rFonts w:ascii="GHEA Grapalat" w:hAnsi="GHEA Grapalat"/>
        </w:rPr>
        <w:t xml:space="preserve">дней со дня </w:t>
      </w:r>
      <w:r w:rsidR="00E25B05" w:rsidRPr="009F6BFE">
        <w:rPr>
          <w:rFonts w:ascii="GHEA Grapalat" w:hAnsi="GHEA Grapalat"/>
        </w:rPr>
        <w:t>истечения крайнего срока</w:t>
      </w:r>
      <w:r w:rsidR="00E25B05" w:rsidRPr="00A4492E">
        <w:rPr>
          <w:rFonts w:ascii="GHEA Grapalat" w:hAnsi="GHEA Grapalat"/>
        </w:rPr>
        <w:t xml:space="preserve"> </w:t>
      </w:r>
      <w:r w:rsidRPr="009044F1">
        <w:rPr>
          <w:rFonts w:ascii="GHEA Grapalat" w:hAnsi="GHEA Grapalat"/>
        </w:rPr>
        <w:t>подачи заяв</w:t>
      </w:r>
      <w:r w:rsidR="00E25B05">
        <w:rPr>
          <w:rFonts w:ascii="GHEA Grapalat" w:hAnsi="GHEA Grapalat"/>
        </w:rPr>
        <w:t>о</w:t>
      </w:r>
      <w:r w:rsidRPr="009044F1">
        <w:rPr>
          <w:rFonts w:ascii="GHEA Grapalat" w:hAnsi="GHEA Grapalat"/>
        </w:rPr>
        <w:t xml:space="preserve">к. </w:t>
      </w:r>
      <w:r w:rsidR="00057418" w:rsidRPr="00364685">
        <w:rPr>
          <w:rFonts w:ascii="GHEA Grapalat" w:hAnsi="GHEA Grapalat"/>
          <w:vertAlign w:val="superscript"/>
        </w:rPr>
        <w:t>9.2</w:t>
      </w:r>
    </w:p>
    <w:p w:rsidR="004C3F9B" w:rsidRDefault="004C3F9B" w:rsidP="004C3F9B">
      <w:pPr>
        <w:widowControl w:val="0"/>
        <w:tabs>
          <w:tab w:val="left" w:pos="1134"/>
        </w:tabs>
        <w:spacing w:after="160"/>
        <w:ind w:firstLine="567"/>
        <w:jc w:val="both"/>
        <w:rPr>
          <w:rFonts w:ascii="GHEA Grapalat" w:hAnsi="GHEA Grapalat"/>
        </w:rPr>
      </w:pPr>
      <w:r>
        <w:rPr>
          <w:rFonts w:ascii="GHEA Grapalat" w:hAnsi="GHEA Grapalat"/>
        </w:rPr>
        <w:t xml:space="preserve">7.5 Руководитель заказчика </w:t>
      </w:r>
      <w:r w:rsidR="00E25B05">
        <w:rPr>
          <w:rFonts w:ascii="GHEA Grapalat" w:hAnsi="GHEA Grapalat"/>
        </w:rPr>
        <w:t xml:space="preserve">в письменной форме </w:t>
      </w:r>
      <w:r>
        <w:rPr>
          <w:rFonts w:ascii="GHEA Grapalat" w:hAnsi="GHEA Grapalat"/>
        </w:rPr>
        <w:t xml:space="preserve">представляет требование о выплате обеспечения заявки банку, а в случае обеспечения, представленного в виде наличных денег, </w:t>
      </w:r>
      <w:r w:rsidR="00E25B05">
        <w:rPr>
          <w:rFonts w:ascii="GHEA Grapalat" w:hAnsi="GHEA Grapalat"/>
        </w:rPr>
        <w:t>Министерству Финансов РА</w:t>
      </w:r>
      <w:r w:rsidR="00E25B05" w:rsidRPr="009F7FAF">
        <w:rPr>
          <w:rFonts w:ascii="GHEA Grapalat" w:hAnsi="GHEA Grapalat"/>
        </w:rPr>
        <w:t xml:space="preserve"> </w:t>
      </w:r>
      <w:r>
        <w:rPr>
          <w:rFonts w:ascii="GHEA Grapalat" w:hAnsi="GHEA Grapalat"/>
        </w:rPr>
        <w:t xml:space="preserve">в течение </w:t>
      </w:r>
      <w:r w:rsidR="00E25B05">
        <w:rPr>
          <w:rFonts w:ascii="GHEA Grapalat" w:hAnsi="GHEA Grapalat"/>
        </w:rPr>
        <w:t xml:space="preserve">пяти </w:t>
      </w:r>
      <w:r>
        <w:rPr>
          <w:rFonts w:ascii="GHEA Grapalat" w:hAnsi="GHEA Grapalat"/>
        </w:rPr>
        <w:t>рабочих дней, следующих за днем возникновения основания для вылаты обеспечения заявки. Если требование о выплате обеспечения отклоняется банком</w:t>
      </w:r>
      <w:r w:rsidR="00D20407">
        <w:rPr>
          <w:rFonts w:ascii="GHEA Grapalat" w:hAnsi="GHEA Grapalat"/>
        </w:rPr>
        <w:t xml:space="preserve"> или Министерством Финансов РА</w:t>
      </w:r>
      <w:r>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D20407">
        <w:rPr>
          <w:rFonts w:ascii="GHEA Grapalat" w:hAnsi="GHEA Grapalat"/>
        </w:rPr>
        <w:t>письменно</w:t>
      </w:r>
      <w:r>
        <w:rPr>
          <w:rFonts w:ascii="GHEA Grapalat" w:hAnsi="GHEA Grapalat"/>
        </w:rPr>
        <w:t>в течение двух рабочих дней после получения отказа.</w:t>
      </w:r>
    </w:p>
    <w:p w:rsidR="004C3F9B" w:rsidRPr="00996C18" w:rsidRDefault="004C3F9B" w:rsidP="004C3F9B">
      <w:pPr>
        <w:widowControl w:val="0"/>
        <w:tabs>
          <w:tab w:val="left" w:pos="1134"/>
        </w:tabs>
        <w:spacing w:after="160"/>
        <w:ind w:firstLine="567"/>
        <w:jc w:val="both"/>
        <w:rPr>
          <w:rFonts w:ascii="GHEA Grapalat" w:hAnsi="GHEA Grapalat" w:cs="Sylfaen"/>
        </w:rPr>
      </w:pPr>
      <w:r w:rsidRPr="005E62F0">
        <w:rPr>
          <w:rFonts w:ascii="GHEA Grapalat" w:hAnsi="GHEA Grapalat"/>
        </w:rPr>
        <w:t>7.</w:t>
      </w:r>
      <w:r>
        <w:rPr>
          <w:rFonts w:ascii="GHEA Grapalat" w:hAnsi="GHEA Grapalat"/>
        </w:rPr>
        <w:t>6</w:t>
      </w:r>
      <w:r w:rsidRPr="009569E5">
        <w:rPr>
          <w:rFonts w:ascii="GHEA Grapalat" w:hAnsi="GHEA Grapalat"/>
        </w:rPr>
        <w:t xml:space="preserve"> Заявка участника подлежит отклонению, если в ней отсутствует </w:t>
      </w:r>
      <w:r w:rsidRPr="00264826">
        <w:rPr>
          <w:rFonts w:ascii="GHEA Grapalat" w:hAnsi="GHEA Grapalat"/>
        </w:rPr>
        <w:t>о</w:t>
      </w:r>
      <w:r w:rsidRPr="007C1F83">
        <w:rPr>
          <w:rFonts w:ascii="GHEA Grapalat" w:hAnsi="GHEA Grapalat"/>
        </w:rPr>
        <w:t>беспечение заявки или представленное обеспечение не  соответствует требованиям приглашения.</w:t>
      </w:r>
    </w:p>
    <w:p w:rsidR="004C2B3E" w:rsidRDefault="004C2B3E">
      <w:pPr>
        <w:rPr>
          <w:rFonts w:ascii="GHEA Grapalat" w:hAnsi="GHEA Grapalat"/>
          <w:b/>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7B1A89" w:rsidRPr="00B51F5D" w:rsidRDefault="00FD2748" w:rsidP="007B1A89">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7B1A89" w:rsidRPr="009F3DC7">
        <w:rPr>
          <w:rFonts w:ascii="GHEA Grapalat" w:hAnsi="GHEA Grapalat"/>
          <w:sz w:val="24"/>
          <w:szCs w:val="24"/>
        </w:rPr>
        <w:t xml:space="preserve">Вскрытие заявок произойдет </w:t>
      </w:r>
      <w:r w:rsidR="007B1A89" w:rsidRPr="002B605C">
        <w:rPr>
          <w:rFonts w:ascii="GHEA Grapalat" w:hAnsi="GHEA Grapalat"/>
          <w:sz w:val="24"/>
          <w:szCs w:val="24"/>
        </w:rPr>
        <w:t xml:space="preserve">на заседании комиссии по вскрытию заявок </w:t>
      </w:r>
      <w:r w:rsidR="007B1A89" w:rsidRPr="009F3DC7">
        <w:rPr>
          <w:rFonts w:ascii="GHEA Grapalat" w:hAnsi="GHEA Grapalat"/>
          <w:sz w:val="24"/>
          <w:szCs w:val="24"/>
        </w:rPr>
        <w:t>на "</w:t>
      </w:r>
      <w:r w:rsidR="007B1A89">
        <w:rPr>
          <w:rFonts w:ascii="GHEA Grapalat" w:hAnsi="GHEA Grapalat"/>
          <w:sz w:val="24"/>
          <w:szCs w:val="24"/>
          <w:lang w:val="hy-AM"/>
        </w:rPr>
        <w:t>7</w:t>
      </w:r>
      <w:r w:rsidR="007B1A89" w:rsidRPr="009F3DC7">
        <w:rPr>
          <w:rFonts w:ascii="GHEA Grapalat" w:hAnsi="GHEA Grapalat"/>
          <w:sz w:val="24"/>
          <w:szCs w:val="24"/>
        </w:rPr>
        <w:t>"-</w:t>
      </w:r>
      <w:r w:rsidR="007B1A89">
        <w:rPr>
          <w:rFonts w:ascii="GHEA Grapalat" w:hAnsi="GHEA Grapalat"/>
          <w:sz w:val="24"/>
          <w:szCs w:val="24"/>
          <w:lang w:val="hy-AM"/>
        </w:rPr>
        <w:t>օ</w:t>
      </w:r>
      <w:r w:rsidR="007B1A89" w:rsidRPr="009F3DC7">
        <w:rPr>
          <w:rFonts w:ascii="GHEA Grapalat" w:hAnsi="GHEA Grapalat"/>
          <w:sz w:val="24"/>
          <w:szCs w:val="24"/>
        </w:rPr>
        <w:t>й день в "</w:t>
      </w:r>
      <w:r w:rsidR="007B1A89">
        <w:rPr>
          <w:rFonts w:ascii="GHEA Grapalat" w:hAnsi="GHEA Grapalat"/>
          <w:sz w:val="24"/>
          <w:szCs w:val="24"/>
          <w:lang w:val="hy-AM"/>
        </w:rPr>
        <w:t>12։00</w:t>
      </w:r>
      <w:r w:rsidR="007B1A89">
        <w:rPr>
          <w:rFonts w:ascii="GHEA Grapalat" w:hAnsi="GHEA Grapalat"/>
          <w:sz w:val="24"/>
          <w:szCs w:val="24"/>
        </w:rPr>
        <w:t xml:space="preserve">" со дня опубликования </w:t>
      </w:r>
      <w:r w:rsidR="007B1A89" w:rsidRPr="00C765E3">
        <w:rPr>
          <w:rFonts w:ascii="GHEA Grapalat" w:hAnsi="GHEA Grapalat"/>
          <w:sz w:val="24"/>
          <w:szCs w:val="24"/>
        </w:rPr>
        <w:t>в бюллетене</w:t>
      </w:r>
      <w:r w:rsidR="007B1A89">
        <w:rPr>
          <w:rFonts w:ascii="GHEA Grapalat" w:hAnsi="GHEA Grapalat"/>
          <w:sz w:val="24"/>
          <w:szCs w:val="24"/>
        </w:rPr>
        <w:t xml:space="preserve"> </w:t>
      </w:r>
      <w:r w:rsidR="007B1A89" w:rsidRPr="009F3DC7">
        <w:rPr>
          <w:rFonts w:ascii="GHEA Grapalat" w:hAnsi="GHEA Grapalat"/>
          <w:sz w:val="24"/>
          <w:szCs w:val="24"/>
        </w:rPr>
        <w:t>объявления и приг</w:t>
      </w:r>
      <w:r w:rsidR="007B1A89">
        <w:rPr>
          <w:rFonts w:ascii="GHEA Grapalat" w:hAnsi="GHEA Grapalat"/>
          <w:sz w:val="24"/>
          <w:szCs w:val="24"/>
        </w:rPr>
        <w:t>лашения на настоящую процедуру.</w:t>
      </w:r>
    </w:p>
    <w:p w:rsidR="000E21F2" w:rsidRDefault="000E21F2" w:rsidP="007B1A89">
      <w:pPr>
        <w:pStyle w:val="BodyTextIndent2"/>
        <w:widowControl w:val="0"/>
        <w:tabs>
          <w:tab w:val="left" w:pos="1134"/>
        </w:tabs>
        <w:spacing w:after="160" w:line="240" w:lineRule="auto"/>
        <w:ind w:firstLine="567"/>
        <w:rPr>
          <w:rFonts w:ascii="GHEA Grapalat" w:hAnsi="GHEA Grapalat"/>
        </w:rPr>
      </w:pPr>
      <w:r w:rsidRPr="009F3DC7">
        <w:rPr>
          <w:rFonts w:ascii="GHEA Grapalat" w:hAnsi="GHEA Grapalat"/>
        </w:rPr>
        <w:t>На заседании по вскрытию</w:t>
      </w:r>
      <w:r w:rsidR="004411C1" w:rsidRPr="00D2548C">
        <w:rPr>
          <w:rFonts w:ascii="GHEA Grapalat" w:hAnsi="GHEA Grapalat"/>
        </w:rPr>
        <w:t xml:space="preserve"> и оценке</w:t>
      </w:r>
      <w:r w:rsidRPr="009F3DC7">
        <w:rPr>
          <w:rFonts w:ascii="GHEA Grapalat" w:hAnsi="GHEA Grapalat"/>
        </w:rPr>
        <w:t xml:space="preserve"> заявок</w:t>
      </w:r>
      <w:r>
        <w:rPr>
          <w:rFonts w:ascii="GHEA Grapalat" w:hAnsi="GHEA Grapalat"/>
        </w:rPr>
        <w:t>:</w:t>
      </w:r>
    </w:p>
    <w:p w:rsidR="000E21F2" w:rsidRDefault="000E21F2" w:rsidP="00E45430">
      <w:pPr>
        <w:widowControl w:val="0"/>
        <w:spacing w:after="160"/>
        <w:ind w:firstLine="284"/>
        <w:jc w:val="both"/>
        <w:rPr>
          <w:rFonts w:ascii="GHEA Grapalat" w:hAnsi="GHEA Grapalat"/>
        </w:rPr>
      </w:pPr>
      <w:r>
        <w:rPr>
          <w:rFonts w:ascii="GHEA Grapalat" w:hAnsi="GHEA Grapalat"/>
        </w:rPr>
        <w:t xml:space="preserve"> 1)</w:t>
      </w:r>
      <w:r>
        <w:rPr>
          <w:rFonts w:ascii="GHEA Grapalat" w:hAnsi="GHEA Grapalat"/>
        </w:rPr>
        <w:tab/>
      </w:r>
      <w:r w:rsidRPr="009F3DC7">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623041" w:rsidRPr="00623041">
        <w:rPr>
          <w:rFonts w:ascii="GHEA Grapalat" w:hAnsi="GHEA Grapalat"/>
        </w:rPr>
        <w:t xml:space="preserve"> </w:t>
      </w:r>
      <w:r w:rsidR="00623041">
        <w:rPr>
          <w:rFonts w:ascii="GHEA Grapalat" w:hAnsi="GHEA Grapalat"/>
        </w:rPr>
        <w:t xml:space="preserve">закупки </w:t>
      </w:r>
      <w:r w:rsidRPr="009F3DC7">
        <w:rPr>
          <w:rFonts w:ascii="GHEA Grapalat" w:hAnsi="GHEA Grapalat"/>
        </w:rPr>
        <w:t>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
    <w:p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lastRenderedPageBreak/>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0E21F2" w:rsidRDefault="000E21F2" w:rsidP="00E45430">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E45430" w:rsidRDefault="00FD2748" w:rsidP="000E21F2">
      <w:pPr>
        <w:pStyle w:val="BodyTextIndent2"/>
        <w:widowControl w:val="0"/>
        <w:tabs>
          <w:tab w:val="left" w:pos="1134"/>
        </w:tabs>
        <w:spacing w:after="160" w:line="240" w:lineRule="auto"/>
        <w:ind w:firstLine="567"/>
        <w:rPr>
          <w:rFonts w:ascii="GHEA Grapalat" w:hAnsi="GHEA Grapalat"/>
          <w:sz w:val="24"/>
          <w:szCs w:val="24"/>
        </w:rPr>
      </w:pPr>
      <w:r w:rsidRPr="00E45430">
        <w:rPr>
          <w:rFonts w:ascii="GHEA Grapalat" w:hAnsi="GHEA Grapalat"/>
          <w:sz w:val="24"/>
          <w:szCs w:val="24"/>
        </w:rPr>
        <w:t>8.2.</w:t>
      </w:r>
      <w:r w:rsidR="00D07367" w:rsidRPr="00E45430">
        <w:rPr>
          <w:rFonts w:ascii="GHEA Grapalat" w:hAnsi="GHEA Grapalat"/>
          <w:sz w:val="24"/>
          <w:szCs w:val="24"/>
        </w:rPr>
        <w:tab/>
      </w:r>
      <w:r w:rsidRPr="00E45430">
        <w:rPr>
          <w:rFonts w:ascii="GHEA Grapalat" w:hAnsi="GHEA Grapalat"/>
          <w:sz w:val="24"/>
          <w:szCs w:val="24"/>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E43288">
        <w:rPr>
          <w:rFonts w:ascii="GHEA Grapalat" w:hAnsi="GHEA Grapalat"/>
        </w:rPr>
        <w:t xml:space="preserve">пятнадцати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E43288">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110433">
        <w:rPr>
          <w:rFonts w:ascii="GHEA Grapalat" w:hAnsi="GHEA Grapalat"/>
        </w:rPr>
        <w:t xml:space="preserve"> </w:t>
      </w:r>
      <w:r w:rsidR="006C0B68">
        <w:rPr>
          <w:rFonts w:ascii="GHEA Grapalat" w:hAnsi="GHEA Grapalat"/>
        </w:rPr>
        <w:t xml:space="preserve">и/или </w:t>
      </w:r>
      <w:r w:rsidRPr="009044F1">
        <w:rPr>
          <w:rFonts w:ascii="GHEA Grapalat" w:hAnsi="GHEA Grapalat"/>
        </w:rPr>
        <w:t xml:space="preserve"> </w:t>
      </w:r>
      <w:r w:rsidR="00110433">
        <w:rPr>
          <w:rFonts w:ascii="GHEA Grapalat" w:hAnsi="GHEA Grapalat"/>
        </w:rPr>
        <w:t>обеспечение заявки,</w:t>
      </w:r>
      <w:r w:rsidR="003B16F5">
        <w:rPr>
          <w:rFonts w:ascii="GHEA Grapalat" w:hAnsi="GHEA Grapalat"/>
        </w:rPr>
        <w:t xml:space="preserve"> </w:t>
      </w:r>
      <w:r w:rsidRPr="009044F1">
        <w:rPr>
          <w:rFonts w:ascii="GHEA Grapalat" w:hAnsi="GHEA Grapalat"/>
        </w:rPr>
        <w:t>либо те, которые не соответствуют требованиям приглашения</w:t>
      </w:r>
      <w:r w:rsidR="001151FB">
        <w:rPr>
          <w:rFonts w:ascii="GHEA Grapalat" w:hAnsi="GHEA Grapalat"/>
        </w:rPr>
        <w:t>.</w:t>
      </w:r>
    </w:p>
    <w:p w:rsidR="00B514E8" w:rsidRPr="009044F1"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BD1509">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1454D3">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9A0BDF">
        <w:rPr>
          <w:rFonts w:ascii="GHEA Grapalat" w:hAnsi="GHEA Grapalat"/>
          <w:sz w:val="24"/>
          <w:szCs w:val="24"/>
        </w:rPr>
        <w:t>и</w:t>
      </w:r>
      <w:r w:rsidR="00072575">
        <w:rPr>
          <w:rFonts w:ascii="GHEA Grapalat" w:hAnsi="GHEA Grapalat"/>
          <w:sz w:val="24"/>
          <w:szCs w:val="24"/>
        </w:rPr>
        <w:t xml:space="preserve"> </w:t>
      </w:r>
      <w:r w:rsidR="00072575" w:rsidRPr="003F64C5">
        <w:rPr>
          <w:rFonts w:ascii="GHEA Grapalat" w:hAnsi="GHEA Grapalat"/>
          <w:sz w:val="24"/>
          <w:szCs w:val="24"/>
        </w:rPr>
        <w:t>непризнанны</w:t>
      </w:r>
      <w:r w:rsidR="00072575">
        <w:rPr>
          <w:rFonts w:ascii="GHEA Grapalat" w:hAnsi="GHEA Grapalat"/>
          <w:sz w:val="24"/>
          <w:szCs w:val="24"/>
        </w:rPr>
        <w:t>х таковыми</w:t>
      </w:r>
      <w:r w:rsidR="009A0BDF">
        <w:rPr>
          <w:rFonts w:ascii="GHEA Grapalat" w:hAnsi="GHEA Grapalat"/>
          <w:sz w:val="24"/>
          <w:szCs w:val="24"/>
        </w:rPr>
        <w:t xml:space="preserve">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w:t>
      </w:r>
      <w:r w:rsidR="00942740" w:rsidRPr="00BC1DA7">
        <w:rPr>
          <w:rFonts w:ascii="GHEA Grapalat" w:hAnsi="GHEA Grapalat"/>
          <w:sz w:val="24"/>
          <w:szCs w:val="24"/>
        </w:rPr>
        <w:t>учета</w:t>
      </w:r>
      <w:r w:rsidR="00942740" w:rsidRPr="00C70FDD">
        <w:rPr>
          <w:rFonts w:ascii="GHEA Grapalat" w:hAnsi="GHEA Grapalat"/>
          <w:sz w:val="24"/>
          <w:szCs w:val="24"/>
        </w:rPr>
        <w:t xml:space="preserve"> </w:t>
      </w:r>
      <w:r w:rsidRPr="00C70FDD">
        <w:rPr>
          <w:rFonts w:ascii="GHEA Grapalat" w:hAnsi="GHEA Grapalat"/>
          <w:sz w:val="24"/>
          <w:szCs w:val="24"/>
        </w:rPr>
        <w:t>с</w:t>
      </w:r>
      <w:r w:rsidRPr="009044F1">
        <w:rPr>
          <w:rFonts w:ascii="GHEA Grapalat" w:hAnsi="GHEA Grapalat"/>
          <w:sz w:val="24"/>
          <w:szCs w:val="24"/>
        </w:rPr>
        <w:t>уммы налога, указанного в пункте 5.2. части 1 настоящего приглашения</w:t>
      </w:r>
      <w:r w:rsidR="0083765C">
        <w:rPr>
          <w:rFonts w:ascii="GHEA Grapalat" w:hAnsi="GHEA Grapalat"/>
          <w:sz w:val="24"/>
          <w:szCs w:val="24"/>
        </w:rPr>
        <w:t>.</w:t>
      </w:r>
    </w:p>
    <w:p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023B6C">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7B1A89" w:rsidRPr="007B1A89">
        <w:rPr>
          <w:rFonts w:ascii="GHEA Grapalat" w:hAnsi="GHEA Grapalat"/>
          <w:i w:val="0"/>
          <w:sz w:val="24"/>
          <w:szCs w:val="24"/>
        </w:rPr>
        <w:t>Центрального банка РА</w:t>
      </w:r>
      <w:r w:rsidR="00A01157">
        <w:rPr>
          <w:rFonts w:ascii="GHEA Grapalat" w:hAnsi="GHEA Grapalat"/>
          <w:i w:val="0"/>
          <w:sz w:val="24"/>
          <w:szCs w:val="24"/>
        </w:rPr>
        <w:t>.</w:t>
      </w:r>
    </w:p>
    <w:p w:rsidR="00096865" w:rsidRPr="009044F1" w:rsidDel="00992C40"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413F3">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E16286">
        <w:rPr>
          <w:rFonts w:ascii="GHEA Grapalat" w:hAnsi="GHEA Grapalat"/>
          <w:sz w:val="24"/>
          <w:szCs w:val="24"/>
        </w:rPr>
        <w:t xml:space="preserve">и </w:t>
      </w:r>
      <w:r w:rsidR="00E16286" w:rsidRPr="003F64C5">
        <w:rPr>
          <w:rFonts w:ascii="GHEA Grapalat" w:hAnsi="GHEA Grapalat"/>
          <w:sz w:val="24"/>
          <w:szCs w:val="24"/>
        </w:rPr>
        <w:t>непризнанны</w:t>
      </w:r>
      <w:r w:rsidR="00E16286">
        <w:rPr>
          <w:rFonts w:ascii="GHEA Grapalat" w:hAnsi="GHEA Grapalat"/>
          <w:sz w:val="24"/>
          <w:szCs w:val="24"/>
        </w:rPr>
        <w:t>х таковыми участников</w:t>
      </w:r>
      <w:r w:rsidRPr="009044F1">
        <w:rPr>
          <w:rFonts w:ascii="GHEA Grapalat" w:hAnsi="GHEA Grapalat"/>
          <w:sz w:val="24"/>
          <w:szCs w:val="24"/>
        </w:rPr>
        <w:t xml:space="preserve">. </w:t>
      </w:r>
      <w:r w:rsidR="00F5168A" w:rsidRPr="00F5168A">
        <w:rPr>
          <w:rFonts w:ascii="GHEA Grapalat" w:hAnsi="GHEA Grapalat"/>
          <w:sz w:val="24"/>
          <w:szCs w:val="24"/>
        </w:rPr>
        <w:t xml:space="preserve">При </w:t>
      </w:r>
      <w:r w:rsidR="00F5168A">
        <w:rPr>
          <w:rFonts w:ascii="GHEA Grapalat" w:hAnsi="GHEA Grapalat"/>
          <w:sz w:val="24"/>
          <w:szCs w:val="24"/>
        </w:rPr>
        <w:t>за</w:t>
      </w:r>
      <w:r w:rsidR="00F5168A" w:rsidRPr="00F5168A">
        <w:rPr>
          <w:rFonts w:ascii="GHEA Grapalat" w:hAnsi="GHEA Grapalat"/>
          <w:sz w:val="24"/>
          <w:szCs w:val="24"/>
        </w:rPr>
        <w:t xml:space="preserve">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Pr>
          <w:rFonts w:ascii="GHEA Grapalat" w:hAnsi="GHEA Grapalat"/>
          <w:sz w:val="24"/>
          <w:szCs w:val="24"/>
        </w:rPr>
        <w:t>приглашения</w:t>
      </w:r>
      <w:r w:rsidR="005A3D17">
        <w:rPr>
          <w:rFonts w:ascii="GHEA Grapalat" w:hAnsi="GHEA Grapalat"/>
          <w:sz w:val="24"/>
          <w:szCs w:val="24"/>
        </w:rPr>
        <w:t>.</w:t>
      </w:r>
      <w:r w:rsidR="00D877C5">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14F37">
        <w:rPr>
          <w:rFonts w:ascii="GHEA Grapalat" w:hAnsi="GHEA Grapalat"/>
          <w:sz w:val="24"/>
          <w:szCs w:val="24"/>
        </w:rPr>
        <w:t xml:space="preserve">и </w:t>
      </w:r>
      <w:r w:rsidR="00F14F37" w:rsidRPr="003F64C5">
        <w:rPr>
          <w:rFonts w:ascii="GHEA Grapalat" w:hAnsi="GHEA Grapalat"/>
          <w:sz w:val="24"/>
          <w:szCs w:val="24"/>
        </w:rPr>
        <w:t>непризнанны</w:t>
      </w:r>
      <w:r w:rsidR="00F14F37">
        <w:rPr>
          <w:rFonts w:ascii="GHEA Grapalat" w:hAnsi="GHEA Grapalat"/>
          <w:sz w:val="24"/>
          <w:szCs w:val="24"/>
        </w:rPr>
        <w:t>х таковыми</w:t>
      </w:r>
      <w:r w:rsidRPr="009044F1">
        <w:rPr>
          <w:rFonts w:ascii="GHEA Grapalat" w:hAnsi="GHEA Grapalat"/>
          <w:sz w:val="24"/>
          <w:szCs w:val="24"/>
        </w:rPr>
        <w:t xml:space="preserve"> участников, </w:t>
      </w:r>
      <w:r w:rsidR="00C666AD">
        <w:rPr>
          <w:rFonts w:ascii="GHEA Grapalat" w:hAnsi="GHEA Grapalat"/>
          <w:sz w:val="24"/>
          <w:szCs w:val="24"/>
        </w:rPr>
        <w:t>на  заседаниии комиссии</w:t>
      </w:r>
      <w:r w:rsidR="00C666AD" w:rsidRPr="009044F1">
        <w:rPr>
          <w:rFonts w:ascii="GHEA Grapalat" w:hAnsi="GHEA Grapalat"/>
          <w:sz w:val="24"/>
          <w:szCs w:val="24"/>
        </w:rPr>
        <w:t xml:space="preserve"> </w:t>
      </w:r>
      <w:r w:rsidR="00C666AD" w:rsidRPr="00334F26">
        <w:rPr>
          <w:rFonts w:ascii="GHEA Grapalat" w:hAnsi="GHEA Grapalat"/>
          <w:sz w:val="24"/>
          <w:szCs w:val="24"/>
        </w:rPr>
        <w:t>с предложившими равные цены участниками,</w:t>
      </w:r>
      <w:r w:rsidR="00B34CEA">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C44836">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B34CEA" w:rsidRPr="009044F1">
        <w:rPr>
          <w:rFonts w:ascii="GHEA Grapalat" w:hAnsi="GHEA Grapalat"/>
          <w:sz w:val="24"/>
          <w:szCs w:val="24"/>
        </w:rPr>
        <w:t>)</w:t>
      </w:r>
      <w:r w:rsidR="00B34CEA" w:rsidRPr="00B34CEA">
        <w:rPr>
          <w:rFonts w:ascii="GHEA Grapalat" w:hAnsi="GHEA Grapalat"/>
          <w:sz w:val="24"/>
          <w:szCs w:val="24"/>
        </w:rPr>
        <w:t xml:space="preserve"> </w:t>
      </w:r>
      <w:r w:rsidR="00B34CEA" w:rsidRPr="009044F1">
        <w:rPr>
          <w:rFonts w:ascii="GHEA Grapalat" w:hAnsi="GHEA Grapalat"/>
          <w:sz w:val="24"/>
          <w:szCs w:val="24"/>
        </w:rPr>
        <w:t>присутствуют</w:t>
      </w:r>
      <w:r w:rsidR="00B34CEA" w:rsidRPr="00B34CEA">
        <w:rPr>
          <w:rFonts w:ascii="GHEA Grapalat" w:hAnsi="GHEA Grapalat"/>
          <w:sz w:val="24"/>
          <w:szCs w:val="24"/>
        </w:rPr>
        <w:t xml:space="preserve"> </w:t>
      </w:r>
      <w:r w:rsidR="00B34CEA" w:rsidRPr="009044F1">
        <w:rPr>
          <w:rFonts w:ascii="GHEA Grapalat" w:hAnsi="GHEA Grapalat"/>
          <w:sz w:val="24"/>
          <w:szCs w:val="24"/>
        </w:rPr>
        <w:t>на заседании</w:t>
      </w:r>
      <w:r w:rsidRPr="009044F1">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0A785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1C57A6">
        <w:rPr>
          <w:rFonts w:ascii="GHEA Grapalat" w:hAnsi="GHEA Grapalat"/>
          <w:sz w:val="24"/>
          <w:szCs w:val="24"/>
        </w:rPr>
        <w:t>представивших равные цены</w:t>
      </w:r>
      <w:r w:rsidR="001C57A6" w:rsidRPr="009044F1">
        <w:rPr>
          <w:rFonts w:ascii="GHEA Grapalat" w:hAnsi="GHEA Grapalat"/>
          <w:sz w:val="24"/>
          <w:szCs w:val="24"/>
        </w:rPr>
        <w:t xml:space="preserve"> </w:t>
      </w:r>
      <w:r w:rsidRPr="009044F1">
        <w:rPr>
          <w:rFonts w:ascii="GHEA Grapalat" w:hAnsi="GHEA Grapalat"/>
          <w:sz w:val="24"/>
          <w:szCs w:val="24"/>
        </w:rPr>
        <w:t xml:space="preserve">участников </w:t>
      </w:r>
      <w:r w:rsidR="009D54D5">
        <w:rPr>
          <w:rFonts w:ascii="GHEA Grapalat" w:hAnsi="GHEA Grapalat"/>
          <w:sz w:val="24"/>
          <w:szCs w:val="24"/>
        </w:rPr>
        <w:t>об условиях, продолжительности,</w:t>
      </w:r>
      <w:r w:rsidR="00EB3853">
        <w:rPr>
          <w:rFonts w:ascii="GHEA Grapalat" w:hAnsi="GHEA Grapalat"/>
          <w:sz w:val="24"/>
          <w:szCs w:val="24"/>
        </w:rPr>
        <w:t xml:space="preserve"> </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D11351">
        <w:rPr>
          <w:rFonts w:ascii="GHEA Grapalat" w:hAnsi="GHEA Grapalat"/>
          <w:sz w:val="24"/>
          <w:szCs w:val="24"/>
        </w:rPr>
        <w:t>другого</w:t>
      </w:r>
      <w:r w:rsidR="00D11351" w:rsidRPr="009044F1">
        <w:rPr>
          <w:rFonts w:ascii="GHEA Grapalat" w:hAnsi="GHEA Grapalat"/>
          <w:sz w:val="24"/>
          <w:szCs w:val="24"/>
        </w:rPr>
        <w:t xml:space="preserve"> </w:t>
      </w:r>
      <w:r w:rsidRPr="009044F1">
        <w:rPr>
          <w:rFonts w:ascii="GHEA Grapalat" w:hAnsi="GHEA Grapalat"/>
          <w:sz w:val="24"/>
          <w:szCs w:val="24"/>
        </w:rPr>
        <w:t>участник</w:t>
      </w:r>
      <w:r w:rsidR="00D11351">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802408" w:rsidRDefault="009B6D58" w:rsidP="0080240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w:t>
      </w:r>
      <w:r w:rsidR="00A975F3" w:rsidRPr="003F64C5">
        <w:rPr>
          <w:rFonts w:ascii="GHEA Grapalat" w:hAnsi="GHEA Grapalat"/>
          <w:sz w:val="24"/>
          <w:szCs w:val="24"/>
        </w:rPr>
        <w:t>непризнанны</w:t>
      </w:r>
      <w:r w:rsidR="00A975F3">
        <w:rPr>
          <w:rFonts w:ascii="GHEA Grapalat" w:hAnsi="GHEA Grapalat"/>
          <w:sz w:val="24"/>
          <w:szCs w:val="24"/>
        </w:rPr>
        <w:t xml:space="preserve">е таковыми </w:t>
      </w:r>
      <w:r w:rsidRPr="009044F1">
        <w:rPr>
          <w:rFonts w:ascii="GHEA Grapalat" w:hAnsi="GHEA Grapalat"/>
          <w:sz w:val="24"/>
          <w:szCs w:val="24"/>
        </w:rPr>
        <w:t>участники</w:t>
      </w:r>
      <w:r w:rsidR="00A975F3">
        <w:rPr>
          <w:rFonts w:ascii="GHEA Grapalat" w:hAnsi="GHEA Grapalat"/>
          <w:sz w:val="24"/>
          <w:szCs w:val="24"/>
        </w:rPr>
        <w:t>.</w:t>
      </w:r>
      <w:r w:rsidR="00B532B4">
        <w:rPr>
          <w:rFonts w:ascii="GHEA Grapalat" w:hAnsi="GHEA Grapalat"/>
          <w:sz w:val="24"/>
          <w:szCs w:val="24"/>
        </w:rPr>
        <w:t xml:space="preserve"> </w:t>
      </w:r>
      <w:r w:rsidR="00802408"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802408">
        <w:rPr>
          <w:rFonts w:ascii="GHEA Grapalat" w:hAnsi="GHEA Grapalat"/>
          <w:sz w:val="24"/>
          <w:szCs w:val="24"/>
        </w:rPr>
        <w:t>.</w:t>
      </w:r>
    </w:p>
    <w:p w:rsidR="001A54A3" w:rsidRDefault="001A54A3" w:rsidP="001A54A3">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8.6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7C3C89">
        <w:rPr>
          <w:rFonts w:ascii="GHEA Grapalat" w:hAnsi="GHEA Grapalat"/>
          <w:sz w:val="24"/>
          <w:szCs w:val="24"/>
        </w:rPr>
        <w:t>исполнения работ</w:t>
      </w:r>
      <w:r w:rsidRPr="002F249D">
        <w:rPr>
          <w:rFonts w:ascii="GHEA Grapalat" w:hAnsi="GHEA Grapalat"/>
          <w:sz w:val="24"/>
          <w:szCs w:val="24"/>
        </w:rPr>
        <w:t xml:space="preserve">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1A54A3" w:rsidRPr="009044F1" w:rsidRDefault="001A54A3" w:rsidP="001A54A3">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r w:rsidR="00AC5387">
        <w:rPr>
          <w:rFonts w:ascii="GHEA Grapalat" w:hAnsi="GHEA Grapalat" w:cs="Sylfaen"/>
          <w:sz w:val="24"/>
          <w:szCs w:val="24"/>
        </w:rPr>
        <w:t>.</w:t>
      </w:r>
    </w:p>
    <w:p w:rsidR="00B514E8" w:rsidRPr="00522932" w:rsidRDefault="00FD2748" w:rsidP="00AB2976">
      <w:pPr>
        <w:pStyle w:val="norm"/>
        <w:widowControl w:val="0"/>
        <w:tabs>
          <w:tab w:val="left" w:pos="1134"/>
        </w:tabs>
        <w:spacing w:after="160" w:line="240" w:lineRule="auto"/>
        <w:ind w:firstLine="567"/>
        <w:rPr>
          <w:rFonts w:ascii="GHEA Grapalat" w:hAnsi="GHEA Grapalat"/>
          <w:sz w:val="24"/>
          <w:szCs w:val="24"/>
        </w:rPr>
      </w:pPr>
      <w:r w:rsidRPr="00522932">
        <w:rPr>
          <w:rFonts w:ascii="GHEA Grapalat" w:hAnsi="GHEA Grapalat"/>
          <w:sz w:val="24"/>
          <w:szCs w:val="24"/>
        </w:rPr>
        <w:t>8.</w:t>
      </w:r>
      <w:r w:rsidR="00FD6933" w:rsidRPr="00522932">
        <w:rPr>
          <w:rFonts w:ascii="GHEA Grapalat" w:hAnsi="GHEA Grapalat"/>
          <w:sz w:val="24"/>
          <w:szCs w:val="24"/>
        </w:rPr>
        <w:t>7</w:t>
      </w:r>
      <w:r w:rsidRPr="00522932">
        <w:rPr>
          <w:rFonts w:ascii="GHEA Grapalat" w:hAnsi="GHEA Grapalat"/>
          <w:sz w:val="24"/>
          <w:szCs w:val="24"/>
        </w:rPr>
        <w:t>.</w:t>
      </w:r>
      <w:r w:rsidR="00C37724" w:rsidRPr="00522932">
        <w:rPr>
          <w:rFonts w:ascii="GHEA Grapalat" w:hAnsi="GHEA Grapalat"/>
          <w:sz w:val="24"/>
          <w:szCs w:val="24"/>
        </w:rPr>
        <w:tab/>
      </w:r>
      <w:r w:rsidRPr="00522932">
        <w:rPr>
          <w:rFonts w:ascii="GHEA Grapalat" w:hAnsi="GHEA Grapalat"/>
          <w:sz w:val="24"/>
          <w:szCs w:val="24"/>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522932">
        <w:rPr>
          <w:rFonts w:ascii="GHEA Grapalat" w:hAnsi="GHEA Grapalat"/>
          <w:sz w:val="24"/>
          <w:szCs w:val="24"/>
        </w:rPr>
        <w:t xml:space="preserve">включенные в заявку </w:t>
      </w:r>
      <w:r w:rsidRPr="00522932">
        <w:rPr>
          <w:rFonts w:ascii="GHEA Grapalat" w:hAnsi="GHEA Grapalat"/>
          <w:sz w:val="24"/>
          <w:szCs w:val="24"/>
        </w:rPr>
        <w:t>документ</w:t>
      </w:r>
      <w:r w:rsidR="00F7541A" w:rsidRPr="00522932">
        <w:rPr>
          <w:rFonts w:ascii="GHEA Grapalat" w:hAnsi="GHEA Grapalat"/>
          <w:sz w:val="24"/>
          <w:szCs w:val="24"/>
        </w:rPr>
        <w:t>ы</w:t>
      </w:r>
      <w:r w:rsidRPr="00522932">
        <w:rPr>
          <w:rFonts w:ascii="GHEA Grapalat" w:hAnsi="GHEA Grapalat"/>
          <w:sz w:val="24"/>
          <w:szCs w:val="24"/>
        </w:rPr>
        <w:t>, с которыми он ознакомляется на месте, с правом фотографировать их, и которые он возвращает секретарю комиссии в ходе заседания, не</w:t>
      </w:r>
      <w:r w:rsidR="00213830" w:rsidRPr="00522932">
        <w:rPr>
          <w:rFonts w:ascii="Courier New" w:hAnsi="Courier New" w:cs="Courier New"/>
          <w:sz w:val="24"/>
          <w:szCs w:val="24"/>
        </w:rPr>
        <w:t> </w:t>
      </w:r>
      <w:r w:rsidRPr="00522932">
        <w:rPr>
          <w:rFonts w:ascii="GHEA Grapalat" w:hAnsi="GHEA Grapalat"/>
          <w:sz w:val="24"/>
          <w:szCs w:val="24"/>
        </w:rPr>
        <w:t>препятствуя нормальному функционированию комиссии.</w:t>
      </w:r>
    </w:p>
    <w:p w:rsidR="00AB7970" w:rsidRDefault="00A150A9" w:rsidP="00AB7970">
      <w:pPr>
        <w:pStyle w:val="norm"/>
        <w:widowControl w:val="0"/>
        <w:tabs>
          <w:tab w:val="left" w:pos="1134"/>
        </w:tabs>
        <w:spacing w:after="160" w:line="240" w:lineRule="auto"/>
        <w:ind w:firstLine="567"/>
        <w:rPr>
          <w:rFonts w:ascii="GHEA Grapalat" w:hAnsi="GHEA Grapalat"/>
          <w:sz w:val="24"/>
          <w:szCs w:val="24"/>
        </w:rPr>
      </w:pPr>
      <w:r w:rsidRPr="00D67FDE">
        <w:rPr>
          <w:rFonts w:ascii="GHEA Grapalat" w:hAnsi="GHEA Grapalat"/>
          <w:sz w:val="24"/>
          <w:szCs w:val="24"/>
        </w:rPr>
        <w:t>8.</w:t>
      </w:r>
      <w:r w:rsidR="002038C2">
        <w:rPr>
          <w:rFonts w:ascii="GHEA Grapalat" w:hAnsi="GHEA Grapalat"/>
          <w:sz w:val="24"/>
          <w:szCs w:val="24"/>
        </w:rPr>
        <w:t>8</w:t>
      </w:r>
      <w:r w:rsidRPr="00D67FDE">
        <w:rPr>
          <w:rFonts w:ascii="GHEA Grapalat" w:hAnsi="GHEA Grapalat"/>
          <w:sz w:val="24"/>
          <w:szCs w:val="24"/>
        </w:rPr>
        <w:t>.</w:t>
      </w:r>
      <w:r w:rsidR="00213830" w:rsidRPr="00D67FDE">
        <w:rPr>
          <w:rFonts w:ascii="GHEA Grapalat" w:hAnsi="GHEA Grapalat"/>
          <w:sz w:val="24"/>
          <w:szCs w:val="24"/>
        </w:rPr>
        <w:tab/>
      </w:r>
      <w:r w:rsidRPr="00CD3BA1">
        <w:rPr>
          <w:rFonts w:ascii="GHEA Grapalat" w:hAnsi="GHEA Grapalat"/>
          <w:sz w:val="24"/>
          <w:szCs w:val="24"/>
        </w:rPr>
        <w:t xml:space="preserve">Если в результате оценки, проведенной в ходе заседания по вскрытию </w:t>
      </w:r>
      <w:r w:rsidR="00F00565" w:rsidRPr="00CD3BA1">
        <w:rPr>
          <w:rFonts w:ascii="GHEA Grapalat" w:hAnsi="GHEA Grapalat"/>
          <w:sz w:val="24"/>
          <w:szCs w:val="24"/>
        </w:rPr>
        <w:t xml:space="preserve">и оценке </w:t>
      </w:r>
      <w:r w:rsidRPr="00CD3BA1">
        <w:rPr>
          <w:rFonts w:ascii="GHEA Grapalat" w:hAnsi="GHEA Grapalat"/>
          <w:sz w:val="24"/>
          <w:szCs w:val="24"/>
        </w:rPr>
        <w:t>заявок, в заявке участника фиксируются несоответствия требованиям приглашения,</w:t>
      </w:r>
      <w:r w:rsidR="00CD3BA1" w:rsidRPr="00CD3BA1">
        <w:rPr>
          <w:rFonts w:ascii="GHEA Grapalat" w:hAnsi="GHEA Grapalat"/>
          <w:sz w:val="24"/>
          <w:szCs w:val="24"/>
        </w:rPr>
        <w:t xml:space="preserve"> </w:t>
      </w:r>
      <w:r w:rsidR="00CD3BA1" w:rsidRPr="00CD3BA1">
        <w:rPr>
          <w:rFonts w:ascii="GHEA Grapalat" w:hAnsi="GHEA Grapalat" w:cs="Calibri"/>
          <w:sz w:val="24"/>
          <w:szCs w:val="24"/>
        </w:rPr>
        <w:t>включая тот случай,</w:t>
      </w:r>
      <w:r w:rsidR="00CD3BA1" w:rsidRPr="00CD3BA1">
        <w:rPr>
          <w:rFonts w:ascii="GHEA Grapalat" w:hAnsi="GHEA Grapalat"/>
          <w:sz w:val="24"/>
          <w:szCs w:val="24"/>
        </w:rPr>
        <w:t xml:space="preserve"> когда лицо, включённое в список, предусмотренный подпунктом 2 пункта 2 постановления  Правительства РА от 20.06.</w:t>
      </w:r>
      <w:r w:rsidR="00442690">
        <w:rPr>
          <w:rFonts w:ascii="GHEA Grapalat" w:hAnsi="GHEA Grapalat"/>
          <w:sz w:val="24"/>
          <w:szCs w:val="24"/>
        </w:rPr>
        <w:t>2026</w:t>
      </w:r>
      <w:r w:rsidR="00CD3BA1" w:rsidRPr="00CD3BA1">
        <w:rPr>
          <w:rFonts w:ascii="GHEA Grapalat" w:hAnsi="GHEA Grapalat"/>
          <w:sz w:val="24"/>
          <w:szCs w:val="24"/>
        </w:rPr>
        <w:t xml:space="preserve"> № 817-А, </w:t>
      </w:r>
      <w:r w:rsidR="00CD3BA1" w:rsidRPr="00CD3BA1">
        <w:rPr>
          <w:rFonts w:ascii="GHEA Grapalat" w:hAnsi="GHEA Grapalat"/>
          <w:sz w:val="24"/>
          <w:szCs w:val="24"/>
        </w:rPr>
        <w:lastRenderedPageBreak/>
        <w:t xml:space="preserve">предлагается участником в качестве субподрядчика, </w:t>
      </w:r>
      <w:r w:rsidR="00595177" w:rsidRPr="00CD3BA1">
        <w:rPr>
          <w:rFonts w:ascii="GHEA Grapalat" w:hAnsi="GHEA Grapalat"/>
          <w:sz w:val="24"/>
          <w:szCs w:val="24"/>
        </w:rPr>
        <w:t>то</w:t>
      </w:r>
      <w:r w:rsidR="00AB7970">
        <w:rPr>
          <w:rFonts w:ascii="GHEA Grapalat" w:hAnsi="GHEA Grapalat"/>
          <w:sz w:val="24"/>
          <w:szCs w:val="24"/>
        </w:rPr>
        <w:t xml:space="preserve"> </w:t>
      </w:r>
      <w:r w:rsidR="00AB7970"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AB7970" w:rsidRPr="00D3436F">
        <w:rPr>
          <w:rFonts w:ascii="GHEA Grapalat" w:hAnsi="GHEA Grapalat"/>
          <w:sz w:val="24"/>
          <w:szCs w:val="24"/>
        </w:rPr>
        <w:t xml:space="preserve"> </w:t>
      </w:r>
      <w:r w:rsidR="00AB7970">
        <w:rPr>
          <w:rFonts w:ascii="GHEA Grapalat" w:hAnsi="GHEA Grapalat"/>
        </w:rPr>
        <w:t xml:space="preserve">в электронной форме </w:t>
      </w:r>
      <w:r w:rsidR="00AB7970"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Default="00A150A9" w:rsidP="00B46D58">
      <w:pPr>
        <w:pStyle w:val="norm"/>
        <w:widowControl w:val="0"/>
        <w:tabs>
          <w:tab w:val="left" w:pos="1134"/>
        </w:tabs>
        <w:spacing w:after="160" w:line="240" w:lineRule="auto"/>
        <w:ind w:firstLine="567"/>
        <w:rPr>
          <w:rFonts w:ascii="GHEA Grapalat" w:hAnsi="GHEA Grapalat" w:cs="Sylfaen"/>
          <w:sz w:val="24"/>
          <w:szCs w:val="24"/>
        </w:rPr>
      </w:pPr>
      <w:r w:rsidRPr="00CD3BA1">
        <w:rPr>
          <w:rFonts w:ascii="GHEA Grapalat" w:hAnsi="GHEA Grapalat"/>
          <w:sz w:val="24"/>
          <w:szCs w:val="24"/>
        </w:rPr>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5073A3" w:rsidRPr="005073A3" w:rsidRDefault="005073A3" w:rsidP="005073A3">
      <w:pPr>
        <w:pStyle w:val="norm"/>
        <w:widowControl w:val="0"/>
        <w:tabs>
          <w:tab w:val="left" w:pos="1134"/>
        </w:tabs>
        <w:spacing w:after="160" w:line="240" w:lineRule="auto"/>
        <w:ind w:firstLine="567"/>
        <w:rPr>
          <w:rFonts w:ascii="GHEA Grapalat" w:hAnsi="GHEA Grapalat" w:cs="Sylfaen"/>
          <w:sz w:val="24"/>
          <w:szCs w:val="24"/>
        </w:rPr>
      </w:pPr>
      <w:r w:rsidRPr="005073A3">
        <w:rPr>
          <w:rFonts w:ascii="GHEA Grapalat" w:hAnsi="GHEA Grapalat"/>
          <w:sz w:val="24"/>
          <w:szCs w:val="24"/>
          <w:lang w:val="hy-AM"/>
        </w:rPr>
        <w:t>8.</w:t>
      </w:r>
      <w:r w:rsidRPr="005073A3">
        <w:rPr>
          <w:rFonts w:ascii="GHEA Grapalat" w:hAnsi="GHEA Grapalat"/>
          <w:sz w:val="24"/>
          <w:szCs w:val="24"/>
        </w:rPr>
        <w:t>8</w:t>
      </w:r>
      <w:r w:rsidRPr="005073A3">
        <w:rPr>
          <w:rFonts w:ascii="GHEA Grapalat" w:hAnsi="GHEA Grapalat"/>
          <w:sz w:val="24"/>
          <w:szCs w:val="24"/>
          <w:lang w:val="hy-AM"/>
        </w:rPr>
        <w:t>.1</w:t>
      </w:r>
      <w:r>
        <w:rPr>
          <w:rFonts w:ascii="GHEA Grapalat" w:hAnsi="GHEA Grapalat"/>
          <w:sz w:val="24"/>
          <w:szCs w:val="24"/>
        </w:rPr>
        <w:t>.</w:t>
      </w:r>
      <w:r w:rsidRPr="005073A3">
        <w:rPr>
          <w:rFonts w:ascii="GHEA Grapalat" w:hAnsi="GHEA Grapalat"/>
          <w:sz w:val="24"/>
          <w:szCs w:val="24"/>
          <w:lang w:val="hy-AM"/>
        </w:rPr>
        <w:t xml:space="preserve"> </w:t>
      </w:r>
      <w:r w:rsidRPr="005073A3">
        <w:rPr>
          <w:rFonts w:ascii="GHEA Grapalat" w:hAnsi="GHEA Grapalat"/>
          <w:sz w:val="24"/>
          <w:szCs w:val="24"/>
        </w:rPr>
        <w:t>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w:t>
      </w:r>
      <w:r w:rsidR="00442690">
        <w:rPr>
          <w:rFonts w:ascii="GHEA Grapalat" w:hAnsi="GHEA Grapalat"/>
          <w:sz w:val="24"/>
          <w:szCs w:val="24"/>
        </w:rPr>
        <w:t>2026</w:t>
      </w:r>
      <w:r w:rsidRPr="005073A3">
        <w:rPr>
          <w:rFonts w:ascii="GHEA Grapalat" w:hAnsi="GHEA Grapalat"/>
          <w:sz w:val="24"/>
          <w:szCs w:val="24"/>
        </w:rPr>
        <w:t xml:space="preserve"> № 817-А, </w:t>
      </w:r>
      <w:r w:rsidR="00216DAE">
        <w:rPr>
          <w:rFonts w:ascii="GHEA Grapalat" w:hAnsi="GHEA Grapalat"/>
          <w:sz w:val="24"/>
          <w:szCs w:val="24"/>
        </w:rPr>
        <w:t xml:space="preserve">то </w:t>
      </w:r>
      <w:r w:rsidRPr="005073A3">
        <w:rPr>
          <w:rFonts w:ascii="GHEA Grapalat" w:hAnsi="GHEA Grapalat"/>
          <w:sz w:val="24"/>
          <w:szCs w:val="24"/>
        </w:rPr>
        <w:t>заявка участника отклоняется.</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312694">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534816">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включительно, если участник в установленный настоящим приглашением срок не представляет оригинал обеспечения заявки,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05196C" w:rsidRPr="00CE18BF" w:rsidRDefault="00A150A9" w:rsidP="0005196C">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8E0ADF">
        <w:rPr>
          <w:rFonts w:ascii="GHEA Grapalat" w:hAnsi="GHEA Grapalat"/>
          <w:sz w:val="24"/>
          <w:szCs w:val="24"/>
        </w:rPr>
        <w:t>10</w:t>
      </w:r>
      <w:r w:rsidRPr="009044F1">
        <w:rPr>
          <w:rFonts w:ascii="GHEA Grapalat" w:hAnsi="GHEA Grapalat"/>
          <w:sz w:val="24"/>
          <w:szCs w:val="24"/>
        </w:rPr>
        <w:t>.</w:t>
      </w:r>
      <w:r w:rsidR="00213830" w:rsidRPr="005114D0">
        <w:rPr>
          <w:rFonts w:ascii="GHEA Grapalat" w:hAnsi="GHEA Grapalat"/>
          <w:sz w:val="24"/>
          <w:szCs w:val="24"/>
        </w:rPr>
        <w:tab/>
      </w:r>
      <w:r w:rsidR="0005196C" w:rsidRPr="00CE18BF">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05196C" w:rsidRPr="00CE18BF" w:rsidDel="00A5199D">
        <w:rPr>
          <w:rFonts w:ascii="GHEA Grapalat" w:hAnsi="GHEA Grapalat"/>
          <w:sz w:val="24"/>
          <w:szCs w:val="24"/>
        </w:rPr>
        <w:t xml:space="preserve"> </w:t>
      </w:r>
      <w:r w:rsidR="0005196C" w:rsidRPr="00CE18BF">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C1D04">
        <w:rPr>
          <w:rFonts w:ascii="GHEA Grapalat" w:hAnsi="GHEA Grapalat"/>
          <w:sz w:val="24"/>
          <w:szCs w:val="24"/>
        </w:rPr>
        <w:t>1</w:t>
      </w:r>
      <w:r w:rsidR="004519FC">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0C2964">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6337A5">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w:t>
      </w:r>
      <w:r w:rsidRPr="009044F1">
        <w:rPr>
          <w:rFonts w:ascii="GHEA Grapalat" w:hAnsi="GHEA Grapalat"/>
          <w:sz w:val="24"/>
          <w:szCs w:val="24"/>
        </w:rPr>
        <w:lastRenderedPageBreak/>
        <w:t>опубликовывает в бюллетене на следующий рабочий день после их подписания;</w:t>
      </w:r>
    </w:p>
    <w:p w:rsidR="00875295" w:rsidRPr="00110330" w:rsidRDefault="008769B4" w:rsidP="00875295">
      <w:pPr>
        <w:widowControl w:val="0"/>
        <w:tabs>
          <w:tab w:val="left" w:pos="1276"/>
        </w:tabs>
        <w:jc w:val="both"/>
        <w:rPr>
          <w:rFonts w:ascii="GHEA Grapalat" w:hAnsi="GHEA Grapalat"/>
          <w:color w:val="000000" w:themeColor="text1"/>
        </w:rPr>
      </w:pPr>
      <w:r w:rsidRPr="009044F1">
        <w:rPr>
          <w:rFonts w:ascii="GHEA Grapalat" w:hAnsi="GHEA Grapalat"/>
        </w:rPr>
        <w:t>8.</w:t>
      </w:r>
      <w:r w:rsidR="005B6DCF">
        <w:rPr>
          <w:rFonts w:ascii="GHEA Grapalat" w:hAnsi="GHEA Grapalat"/>
          <w:lang w:val="hy-AM"/>
        </w:rPr>
        <w:t>1</w:t>
      </w:r>
      <w:r w:rsidR="00A11C37">
        <w:rPr>
          <w:rFonts w:ascii="GHEA Grapalat" w:hAnsi="GHEA Grapalat"/>
        </w:rPr>
        <w:t>3</w:t>
      </w:r>
      <w:r w:rsidR="00493CC7" w:rsidRPr="00493CC7">
        <w:rPr>
          <w:rFonts w:ascii="GHEA Grapalat" w:hAnsi="GHEA Grapalat"/>
        </w:rPr>
        <w:t>.</w:t>
      </w:r>
      <w:r w:rsidR="00875295">
        <w:rPr>
          <w:rFonts w:ascii="GHEA Grapalat" w:hAnsi="GHEA Grapalat"/>
        </w:rPr>
        <w:t xml:space="preserve"> </w:t>
      </w:r>
      <w:r w:rsidR="00875295" w:rsidRPr="00110330">
        <w:rPr>
          <w:rFonts w:ascii="GHEA Grapalat" w:hAnsi="GHEA Grapalat"/>
        </w:rPr>
        <w:t xml:space="preserve">В случае выявления </w:t>
      </w:r>
      <w:r w:rsidR="00875295" w:rsidRPr="00110330">
        <w:rPr>
          <w:rFonts w:ascii="GHEA Grapalat" w:hAnsi="GHEA Grapalat"/>
          <w:color w:val="000000" w:themeColor="text1"/>
        </w:rPr>
        <w:t xml:space="preserve">оснований, предусмотренных пунктом 6 части 1 статьи 6 Закона, </w:t>
      </w:r>
      <w:r w:rsidR="00875295" w:rsidRPr="00110330">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4A3453" w:rsidRPr="00BE1110">
        <w:rPr>
          <w:rFonts w:ascii="GHEA Grapalat" w:hAnsi="GHEA Grapalat"/>
        </w:rPr>
        <w:t>.</w:t>
      </w:r>
      <w:r w:rsidR="00E16A26" w:rsidRPr="00BE1110">
        <w:rPr>
          <w:rFonts w:ascii="GHEA Grapalat" w:hAnsi="GHEA Grapalat"/>
        </w:rPr>
        <w:t xml:space="preserve"> </w:t>
      </w:r>
      <w:r w:rsidR="004A3453" w:rsidRPr="00BE1110">
        <w:rPr>
          <w:rFonts w:ascii="GHEA Grapalat" w:hAnsi="GHEA Grapalat"/>
        </w:rPr>
        <w:t>Мотивированное решение руководителя заказчика уполномоченный орган публикует в бюллетене</w:t>
      </w:r>
      <w:r w:rsidR="00963EF7" w:rsidRPr="00F0578D">
        <w:rPr>
          <w:rFonts w:ascii="GHEA Grapalat" w:hAnsi="GHEA Grapalat"/>
        </w:rPr>
        <w:t xml:space="preserve"> </w:t>
      </w:r>
      <w:r w:rsidR="00963EF7">
        <w:rPr>
          <w:rFonts w:ascii="GHEA Grapalat" w:hAnsi="GHEA Grapalat"/>
        </w:rPr>
        <w:t xml:space="preserve">в течение пяти рабочих дней, </w:t>
      </w:r>
      <w:r w:rsidR="00963EF7">
        <w:rPr>
          <w:rStyle w:val="ezkurwreuab5ozgtqnkl"/>
          <w:rFonts w:ascii="GHEA Grapalat" w:hAnsi="GHEA Grapalat"/>
        </w:rPr>
        <w:t>следующих</w:t>
      </w:r>
      <w:r w:rsidR="00963EF7">
        <w:rPr>
          <w:rFonts w:ascii="GHEA Grapalat" w:hAnsi="GHEA Grapalat"/>
        </w:rPr>
        <w:t xml:space="preserve"> </w:t>
      </w:r>
      <w:r w:rsidR="00963EF7">
        <w:rPr>
          <w:rStyle w:val="ezkurwreuab5ozgtqnkl"/>
          <w:rFonts w:ascii="GHEA Grapalat" w:hAnsi="GHEA Grapalat"/>
        </w:rPr>
        <w:t>за днем</w:t>
      </w:r>
      <w:r w:rsidR="00963EF7">
        <w:rPr>
          <w:rFonts w:ascii="GHEA Grapalat" w:hAnsi="GHEA Grapalat"/>
        </w:rPr>
        <w:t xml:space="preserve"> </w:t>
      </w:r>
      <w:r w:rsidR="00963EF7">
        <w:rPr>
          <w:rStyle w:val="ezkurwreuab5ozgtqnkl"/>
          <w:rFonts w:ascii="GHEA Grapalat" w:hAnsi="GHEA Grapalat"/>
        </w:rPr>
        <w:t>получения</w:t>
      </w:r>
      <w:r w:rsidR="00963EF7">
        <w:rPr>
          <w:rFonts w:ascii="GHEA Grapalat" w:hAnsi="GHEA Grapalat"/>
        </w:rPr>
        <w:t xml:space="preserve"> </w:t>
      </w:r>
      <w:r w:rsidR="00963EF7">
        <w:rPr>
          <w:rStyle w:val="ezkurwreuab5ozgtqnkl"/>
          <w:rFonts w:ascii="GHEA Grapalat" w:hAnsi="GHEA Grapalat"/>
        </w:rPr>
        <w:t>решения</w:t>
      </w:r>
      <w:r w:rsidR="00963EF7">
        <w:rPr>
          <w:rFonts w:ascii="GHEA Grapalat" w:hAnsi="GHEA Grapalat"/>
        </w:rPr>
        <w:t>.</w:t>
      </w:r>
      <w:r w:rsidR="004A3453" w:rsidRPr="00BE1110">
        <w:rPr>
          <w:rFonts w:ascii="GHEA Grapalat" w:hAnsi="GHEA Grapalat"/>
        </w:rPr>
        <w:t>.</w:t>
      </w:r>
      <w:r w:rsidR="00875295" w:rsidRPr="00110330">
        <w:t xml:space="preserve"> </w:t>
      </w:r>
      <w:r w:rsidR="00875295" w:rsidRPr="00110330">
        <w:rPr>
          <w:rFonts w:ascii="GHEA Grapalat" w:hAnsi="GHEA Grapalat"/>
        </w:rPr>
        <w:t>При этом указанное в настоящем пункте решение руководитель заказчика выносит на десятый день, следующих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00875295" w:rsidRPr="00110330">
        <w:t xml:space="preserve"> </w:t>
      </w:r>
      <w:r w:rsidR="00875295" w:rsidRPr="00110330">
        <w:rPr>
          <w:rFonts w:ascii="GHEA Grapalat" w:hAnsi="GHEA Grapalat"/>
        </w:rPr>
        <w:t>если по результатам судебного разбирательства возможность исполнения решения не исчезла.</w:t>
      </w:r>
      <w:r w:rsidR="00875295" w:rsidRPr="00110330">
        <w:rPr>
          <w:rFonts w:ascii="GHEA Grapalat" w:hAnsi="GHEA Grapalat"/>
          <w:color w:val="000000" w:themeColor="text1"/>
        </w:rPr>
        <w:t xml:space="preserve"> </w:t>
      </w:r>
    </w:p>
    <w:p w:rsidR="00875295" w:rsidRPr="00110330" w:rsidRDefault="004A5D87" w:rsidP="00875295">
      <w:pPr>
        <w:widowControl w:val="0"/>
        <w:tabs>
          <w:tab w:val="left" w:pos="1276"/>
        </w:tabs>
        <w:rPr>
          <w:rFonts w:ascii="GHEA Grapalat" w:hAnsi="GHEA Grapalat"/>
        </w:rPr>
      </w:pPr>
      <w:r>
        <w:rPr>
          <w:rFonts w:ascii="GHEA Grapalat" w:hAnsi="GHEA Grapalat"/>
        </w:rPr>
        <w:t>Е</w:t>
      </w:r>
      <w:r w:rsidR="00875295" w:rsidRPr="00110330">
        <w:rPr>
          <w:rFonts w:ascii="GHEA Grapalat" w:hAnsi="GHEA Grapalat"/>
        </w:rPr>
        <w:t>сли:</w:t>
      </w:r>
    </w:p>
    <w:p w:rsidR="00875295" w:rsidRPr="00110330" w:rsidRDefault="00875295" w:rsidP="00875295">
      <w:pPr>
        <w:pStyle w:val="ListParagraph"/>
        <w:widowControl w:val="0"/>
        <w:numPr>
          <w:ilvl w:val="0"/>
          <w:numId w:val="34"/>
        </w:numPr>
        <w:ind w:left="0" w:firstLine="284"/>
        <w:contextualSpacing/>
        <w:jc w:val="both"/>
        <w:rPr>
          <w:rFonts w:ascii="GHEA Grapalat" w:hAnsi="GHEA Grapalat"/>
        </w:rPr>
      </w:pPr>
      <w:r w:rsidRPr="00110330">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75295" w:rsidRDefault="00875295" w:rsidP="00875295">
      <w:pPr>
        <w:pStyle w:val="ListParagraph"/>
        <w:widowControl w:val="0"/>
        <w:numPr>
          <w:ilvl w:val="0"/>
          <w:numId w:val="34"/>
        </w:numPr>
        <w:ind w:left="0" w:firstLine="284"/>
        <w:contextualSpacing/>
        <w:jc w:val="both"/>
        <w:rPr>
          <w:ins w:id="5" w:author="Vardan" w:date="2022-10-29T23:16:00Z"/>
          <w:rFonts w:ascii="GHEA Grapalat" w:hAnsi="GHEA Grapalat"/>
        </w:rPr>
      </w:pPr>
      <w:r w:rsidRPr="00110330">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2E2964" w:rsidRPr="00B51C5B">
        <w:rPr>
          <w:rFonts w:ascii="GHEA Grapalat" w:hAnsi="GHEA Grapalat"/>
        </w:rPr>
        <w:t>была осуществлена</w:t>
      </w:r>
      <w:r w:rsidRPr="00B51C5B">
        <w:rPr>
          <w:rFonts w:ascii="GHEA Grapalat" w:hAnsi="GHEA Grapalat"/>
        </w:rPr>
        <w:t xml:space="preserve"> по истечении срока представления решения уполномоченному органу, но не позднее </w:t>
      </w:r>
      <w:r w:rsidR="008B7BD1" w:rsidRPr="00B51C5B">
        <w:rPr>
          <w:rFonts w:ascii="GHEA Grapalat" w:hAnsi="GHEA Grapalat"/>
        </w:rPr>
        <w:t xml:space="preserve">истечения </w:t>
      </w:r>
      <w:r w:rsidR="00F84E6B" w:rsidRPr="00B51C5B">
        <w:rPr>
          <w:rFonts w:ascii="GHEA Grapalat" w:hAnsi="GHEA Grapalat"/>
        </w:rPr>
        <w:t>сорокодневного срока</w:t>
      </w:r>
      <w:r w:rsidR="00F84E6B" w:rsidRPr="00B51C5B" w:rsidDel="00F97C74">
        <w:rPr>
          <w:rFonts w:ascii="GHEA Grapalat" w:hAnsi="GHEA Grapalat"/>
        </w:rPr>
        <w:t xml:space="preserve"> </w:t>
      </w:r>
      <w:r w:rsidR="00F84E6B" w:rsidRPr="00B51C5B">
        <w:rPr>
          <w:rFonts w:ascii="GHEA Grapalat" w:hAnsi="GHEA Grapalat"/>
        </w:rPr>
        <w:t xml:space="preserve">установленного </w:t>
      </w:r>
      <w:r w:rsidR="008B7BD1" w:rsidRPr="00B51C5B">
        <w:rPr>
          <w:rFonts w:ascii="GHEA Grapalat" w:hAnsi="GHEA Grapalat"/>
        </w:rPr>
        <w:t xml:space="preserve">для включения </w:t>
      </w:r>
      <w:r w:rsidR="00F84E6B" w:rsidRPr="00B51C5B">
        <w:rPr>
          <w:rFonts w:ascii="GHEA Grapalat" w:hAnsi="GHEA Grapalat"/>
        </w:rPr>
        <w:t xml:space="preserve">уполномоченным органом </w:t>
      </w:r>
      <w:r w:rsidR="008B7BD1" w:rsidRPr="00B51C5B">
        <w:rPr>
          <w:rFonts w:ascii="GHEA Grapalat" w:hAnsi="GHEA Grapalat"/>
        </w:rPr>
        <w:t>участника</w:t>
      </w:r>
      <w:r w:rsidRPr="00B51C5B">
        <w:rPr>
          <w:rFonts w:ascii="GHEA Grapalat" w:hAnsi="GHEA Grapalat"/>
        </w:rPr>
        <w:t xml:space="preserve"> в список, </w:t>
      </w:r>
      <w:r w:rsidR="002E2964" w:rsidRPr="00B51C5B">
        <w:rPr>
          <w:rFonts w:ascii="GHEA Grapalat" w:hAnsi="GHEA Grapalat"/>
        </w:rPr>
        <w:t xml:space="preserve">а по состоянию на сороковой день после получения решения при </w:t>
      </w:r>
      <w:r w:rsidR="002E2964" w:rsidRPr="002F37FB">
        <w:rPr>
          <w:rFonts w:ascii="GHEA Grapalat" w:hAnsi="GHEA Grapalat"/>
        </w:rPr>
        <w:t>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2E2964">
        <w:rPr>
          <w:rFonts w:ascii="GHEA Grapalat" w:hAnsi="GHEA Grapalat"/>
        </w:rPr>
        <w:t xml:space="preserve"> </w:t>
      </w:r>
      <w:r w:rsidRPr="00110330">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rsidR="00686E1A" w:rsidRDefault="00330E00" w:rsidP="00330E00">
      <w:pPr>
        <w:widowControl w:val="0"/>
        <w:tabs>
          <w:tab w:val="left" w:pos="1134"/>
        </w:tabs>
        <w:ind w:left="-360"/>
        <w:jc w:val="both"/>
        <w:rPr>
          <w:rFonts w:ascii="GHEA Grapalat" w:hAnsi="GHEA Grapalat" w:cs="Sylfaen"/>
        </w:rPr>
      </w:pPr>
      <w:r w:rsidRPr="00EB2758">
        <w:rPr>
          <w:rFonts w:ascii="GHEA Grapalat" w:hAnsi="GHEA Grapalat" w:cs="Sylfaen"/>
        </w:rPr>
        <w:t xml:space="preserve">        </w:t>
      </w:r>
      <w:r w:rsidR="00904B1C" w:rsidRPr="00EB2758">
        <w:rPr>
          <w:rFonts w:ascii="GHEA Grapalat" w:hAnsi="GHEA Grapalat" w:cs="Sylfaen"/>
        </w:rPr>
        <w:t>При этом</w:t>
      </w:r>
      <w:r w:rsidR="00686E1A">
        <w:rPr>
          <w:rFonts w:ascii="GHEA Grapalat" w:hAnsi="GHEA Grapalat" w:cs="Sylfaen"/>
        </w:rPr>
        <w:t>;</w:t>
      </w:r>
    </w:p>
    <w:p w:rsidR="00904B1C" w:rsidRDefault="00686E1A" w:rsidP="00330E00">
      <w:pPr>
        <w:widowControl w:val="0"/>
        <w:tabs>
          <w:tab w:val="left" w:pos="1134"/>
        </w:tabs>
        <w:ind w:left="-360"/>
        <w:jc w:val="both"/>
        <w:rPr>
          <w:rFonts w:ascii="GHEA Grapalat" w:hAnsi="GHEA Grapalat" w:cs="Sylfaen"/>
        </w:rPr>
      </w:pPr>
      <w:r>
        <w:rPr>
          <w:rFonts w:ascii="GHEA Grapalat" w:hAnsi="GHEA Grapalat" w:cs="Sylfaen"/>
        </w:rPr>
        <w:t>-</w:t>
      </w:r>
      <w:r w:rsidR="00904B1C" w:rsidRPr="00EB2758">
        <w:rPr>
          <w:rFonts w:ascii="GHEA Grapalat" w:hAnsi="GHEA Grapalat" w:cs="Sylfaen"/>
        </w:rPr>
        <w:t xml:space="preserve">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w:t>
      </w:r>
      <w:r w:rsidR="00633471">
        <w:rPr>
          <w:rFonts w:ascii="GHEA Grapalat" w:hAnsi="GHEA Grapalat" w:cs="Sylfaen"/>
        </w:rPr>
        <w:t>включая случаи, когда несоответствия, зафиксированные в результате оценки заявки, не исправляются или не исправляются полностью в установленные сроки</w:t>
      </w:r>
      <w:r w:rsidR="00633471" w:rsidRPr="00686E1A">
        <w:rPr>
          <w:rFonts w:ascii="GHEA Grapalat" w:hAnsi="GHEA Grapalat" w:cs="Sylfaen"/>
        </w:rPr>
        <w:t>,</w:t>
      </w:r>
      <w:r w:rsidRPr="00686E1A">
        <w:rPr>
          <w:rFonts w:ascii="GHEA Grapalat" w:hAnsi="GHEA Grapalat" w:cs="Sylfaen"/>
        </w:rPr>
        <w:t xml:space="preserve"> </w:t>
      </w:r>
      <w:r w:rsidRPr="00686E1A">
        <w:rPr>
          <w:rFonts w:ascii="GHEA Grapalat" w:hAnsi="GHEA Grapalat"/>
        </w:rPr>
        <w:t>в том числе, когда лицо, включённое в список, предусмотренный подпунктом 2 пункта</w:t>
      </w:r>
      <w:r w:rsidRPr="00686E1A">
        <w:rPr>
          <w:rFonts w:ascii="GHEA Grapalat" w:hAnsi="GHEA Grapalat"/>
          <w:lang w:val="hy-AM"/>
        </w:rPr>
        <w:t xml:space="preserve"> 2</w:t>
      </w:r>
      <w:r w:rsidRPr="00686E1A">
        <w:rPr>
          <w:rFonts w:ascii="GHEA Grapalat" w:hAnsi="GHEA Grapalat"/>
        </w:rPr>
        <w:t xml:space="preserve"> постановления Правительства РА от 20.06.</w:t>
      </w:r>
      <w:r w:rsidR="00442690">
        <w:rPr>
          <w:rFonts w:ascii="GHEA Grapalat" w:hAnsi="GHEA Grapalat"/>
        </w:rPr>
        <w:t>2026</w:t>
      </w:r>
      <w:r w:rsidRPr="00686E1A">
        <w:rPr>
          <w:rFonts w:ascii="GHEA Grapalat" w:hAnsi="GHEA Grapalat"/>
        </w:rPr>
        <w:t xml:space="preserve"> № 817-А, предлагается участником в качестве субподрядчика, </w:t>
      </w:r>
      <w:r w:rsidR="00904B1C" w:rsidRPr="00686E1A">
        <w:rPr>
          <w:rFonts w:ascii="GHEA Grapalat" w:hAnsi="GHEA Grapalat" w:cs="Sylfaen"/>
        </w:rPr>
        <w:t>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w:t>
      </w:r>
      <w:r w:rsidR="00904B1C" w:rsidRPr="00EB2758">
        <w:rPr>
          <w:rFonts w:ascii="GHEA Grapalat" w:hAnsi="GHEA Grapalat" w:cs="Sylfaen"/>
        </w:rPr>
        <w:t xml:space="preserve"> статьи 15 Закона РА " О закупках`, и в результате этого в целях заключения соглашения лицо, заключившее договор в установленный срок обеспечение договора и </w:t>
      </w:r>
      <w:r w:rsidR="00904B1C" w:rsidRPr="00EB2758">
        <w:rPr>
          <w:rFonts w:ascii="GHEA Grapalat" w:hAnsi="GHEA Grapalat" w:cs="Sylfaen"/>
        </w:rPr>
        <w:lastRenderedPageBreak/>
        <w:t>(или)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r w:rsidR="00FA355B">
        <w:rPr>
          <w:rFonts w:ascii="GHEA Grapalat" w:hAnsi="GHEA Grapalat" w:cs="Sylfaen"/>
        </w:rPr>
        <w:t>,</w:t>
      </w:r>
    </w:p>
    <w:p w:rsidR="00686E1A" w:rsidRPr="00686E1A" w:rsidRDefault="00686E1A" w:rsidP="00686E1A">
      <w:pPr>
        <w:widowControl w:val="0"/>
        <w:tabs>
          <w:tab w:val="left" w:pos="0"/>
        </w:tabs>
        <w:ind w:left="-284" w:firstLine="284"/>
        <w:jc w:val="both"/>
        <w:rPr>
          <w:rFonts w:ascii="GHEA Grapalat" w:hAnsi="GHEA Grapalat"/>
        </w:rPr>
      </w:pPr>
      <w:r w:rsidRPr="00686E1A">
        <w:rPr>
          <w:rFonts w:ascii="GHEA Grapalat" w:hAnsi="GHEA Grapalat" w:cs="Sylfaen"/>
        </w:rPr>
        <w:t>-</w:t>
      </w:r>
      <w:r w:rsidRPr="00686E1A">
        <w:rPr>
          <w:rFonts w:ascii="GHEA Grapalat" w:hAnsi="GHEA Grapalat"/>
        </w:rPr>
        <w:t xml:space="preserve"> </w:t>
      </w:r>
      <w:r w:rsidR="00FA355B">
        <w:rPr>
          <w:rFonts w:ascii="GHEA Grapalat" w:hAnsi="GHEA Grapalat"/>
        </w:rPr>
        <w:t>о</w:t>
      </w:r>
      <w:r w:rsidRPr="00686E1A">
        <w:rPr>
          <w:rFonts w:ascii="GHEA Grapalat" w:hAnsi="GHEA Grapalat"/>
        </w:rPr>
        <w:t>бстоятельство, предусмотренное в пункте 8.</w:t>
      </w:r>
      <w:r>
        <w:rPr>
          <w:rFonts w:ascii="GHEA Grapalat" w:hAnsi="GHEA Grapalat"/>
        </w:rPr>
        <w:t>8</w:t>
      </w:r>
      <w:r w:rsidRPr="00686E1A">
        <w:rPr>
          <w:rFonts w:ascii="GHEA Grapalat" w:hAnsi="GHEA Grapalat"/>
          <w:lang w:val="hy-AM"/>
        </w:rPr>
        <w:t>.1</w:t>
      </w:r>
      <w:r w:rsidRPr="00686E1A">
        <w:rPr>
          <w:rFonts w:ascii="GHEA Grapalat" w:hAnsi="GHEA Grapalat"/>
        </w:rPr>
        <w:t xml:space="preserve"> части</w:t>
      </w:r>
      <w:r w:rsidRPr="00686E1A">
        <w:rPr>
          <w:rFonts w:ascii="GHEA Grapalat" w:hAnsi="GHEA Grapalat"/>
          <w:lang w:val="hy-AM"/>
        </w:rPr>
        <w:t xml:space="preserve"> 1</w:t>
      </w:r>
      <w:r w:rsidRPr="00686E1A">
        <w:rPr>
          <w:rFonts w:ascii="GHEA Grapalat" w:hAnsi="GHEA Grapalat"/>
        </w:rPr>
        <w:t xml:space="preserve"> настоящего приглашения, не считается нарушением обязательств, взятых в рамках процесса закупки.</w:t>
      </w:r>
    </w:p>
    <w:p w:rsidR="00686E1A" w:rsidRPr="00686E1A" w:rsidRDefault="00686E1A" w:rsidP="00686E1A">
      <w:pPr>
        <w:widowControl w:val="0"/>
        <w:tabs>
          <w:tab w:val="left" w:pos="1134"/>
        </w:tabs>
        <w:ind w:left="-284"/>
        <w:jc w:val="both"/>
        <w:rPr>
          <w:rFonts w:ascii="GHEA Grapalat" w:hAnsi="GHEA Grapalat" w:cs="Sylfaen"/>
        </w:rPr>
      </w:pP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B30203">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6D71ED">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w:t>
      </w:r>
      <w:r w:rsidR="006D71ED">
        <w:rPr>
          <w:rFonts w:ascii="GHEA Grapalat" w:hAnsi="GHEA Grapalat"/>
          <w:sz w:val="24"/>
          <w:szCs w:val="24"/>
        </w:rPr>
        <w:t>е</w:t>
      </w:r>
      <w:r w:rsidR="00A74478" w:rsidRPr="00A74478">
        <w:rPr>
          <w:rFonts w:ascii="GHEA Grapalat" w:hAnsi="GHEA Grapalat"/>
          <w:sz w:val="24"/>
          <w:szCs w:val="24"/>
        </w:rPr>
        <w:t xml:space="preserve"> 8.</w:t>
      </w:r>
      <w:r w:rsidR="0047567E">
        <w:rPr>
          <w:rFonts w:ascii="GHEA Grapalat" w:hAnsi="GHEA Grapalat"/>
          <w:sz w:val="24"/>
          <w:szCs w:val="24"/>
        </w:rPr>
        <w:t>8</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610893">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302D2" w:rsidRPr="003E009B" w:rsidRDefault="00B5219E" w:rsidP="009302D2">
      <w:pPr>
        <w:widowControl w:val="0"/>
        <w:tabs>
          <w:tab w:val="left" w:pos="1276"/>
        </w:tabs>
        <w:spacing w:after="160"/>
        <w:ind w:firstLine="567"/>
        <w:jc w:val="both"/>
        <w:rPr>
          <w:rFonts w:ascii="GHEA Grapalat" w:hAnsi="GHEA Grapalat"/>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610893">
        <w:rPr>
          <w:rFonts w:ascii="GHEA Grapalat" w:hAnsi="GHEA Grapalat"/>
        </w:rPr>
        <w:t>7</w:t>
      </w:r>
      <w:r w:rsidR="00EE0CB1" w:rsidRPr="00EE0CB1">
        <w:rPr>
          <w:rFonts w:ascii="GHEA Grapalat" w:hAnsi="GHEA Grapalat"/>
        </w:rPr>
        <w:t>.</w:t>
      </w:r>
      <w:r w:rsidR="00EE0CB1" w:rsidRPr="005114D0">
        <w:rPr>
          <w:rFonts w:ascii="GHEA Grapalat" w:hAnsi="GHEA Grapalat"/>
        </w:rPr>
        <w:tab/>
      </w:r>
      <w:r w:rsidR="009302D2" w:rsidRPr="00AA5BD2">
        <w:rPr>
          <w:rFonts w:ascii="GHEA Grapalat" w:hAnsi="GHEA Grapalat"/>
        </w:rPr>
        <w:t xml:space="preserve">Электронные извещения отправляются комиссией и (или) заказчиком </w:t>
      </w:r>
      <w:r w:rsidR="009302D2">
        <w:rPr>
          <w:rFonts w:ascii="GHEA Grapalat" w:hAnsi="GHEA Grapalat"/>
        </w:rPr>
        <w:t>на электронную почту, указанную в заявке участника</w:t>
      </w:r>
      <w:r w:rsidR="009302D2"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265D18" w:rsidRPr="009044F1" w:rsidRDefault="00265D18" w:rsidP="009302D2">
      <w:pPr>
        <w:widowControl w:val="0"/>
        <w:tabs>
          <w:tab w:val="left" w:pos="1276"/>
        </w:tabs>
        <w:spacing w:after="16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C40119">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64849">
        <w:rPr>
          <w:rStyle w:val="FootnoteReference"/>
          <w:rFonts w:ascii="GHEA Grapalat" w:hAnsi="GHEA Grapalat"/>
          <w:sz w:val="24"/>
          <w:szCs w:val="24"/>
        </w:rPr>
        <w:footnoteReference w:customMarkFollows="1" w:id="7"/>
        <w:t>11</w:t>
      </w:r>
      <w:r w:rsidRPr="009044F1">
        <w:rPr>
          <w:rFonts w:ascii="GHEA Grapalat" w:hAnsi="GHEA Grapalat"/>
          <w:sz w:val="24"/>
          <w:szCs w:val="24"/>
        </w:rPr>
        <w:t xml:space="preserve">. </w:t>
      </w:r>
    </w:p>
    <w:p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C20A6">
        <w:rPr>
          <w:rFonts w:ascii="GHEA Grapalat" w:hAnsi="GHEA Grapalat"/>
        </w:rPr>
        <w:t>1</w:t>
      </w:r>
      <w:r w:rsidR="00C40119">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w:t>
      </w:r>
      <w:r w:rsidR="00C06B3A">
        <w:rPr>
          <w:rFonts w:ascii="GHEA Grapalat" w:hAnsi="GHEA Grapalat"/>
        </w:rPr>
        <w:t>2</w:t>
      </w:r>
      <w:r w:rsidRPr="009044F1">
        <w:rPr>
          <w:rFonts w:ascii="GHEA Grapalat" w:hAnsi="GHEA Grapalat"/>
        </w:rPr>
        <w:t>-8.</w:t>
      </w:r>
      <w:r w:rsidR="00246C8C" w:rsidRPr="00246C8C">
        <w:rPr>
          <w:rFonts w:ascii="GHEA Grapalat" w:hAnsi="GHEA Grapalat"/>
        </w:rPr>
        <w:t>19</w:t>
      </w:r>
      <w:r w:rsidR="007854B2" w:rsidRPr="009044F1">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C40119">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9044F1">
        <w:rPr>
          <w:rFonts w:ascii="GHEA Grapalat" w:hAnsi="GHEA Grapalat"/>
          <w:sz w:val="24"/>
          <w:szCs w:val="24"/>
        </w:rPr>
        <w:lastRenderedPageBreak/>
        <w:t>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C40119">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2E6A02">
        <w:rPr>
          <w:rFonts w:ascii="GHEA Grapalat" w:hAnsi="GHEA Grapalat"/>
          <w:sz w:val="24"/>
          <w:szCs w:val="24"/>
        </w:rPr>
        <w:t>19</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C40119">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C40119">
        <w:rPr>
          <w:rFonts w:ascii="GHEA Grapalat" w:hAnsi="GHEA Grapalat"/>
          <w:sz w:val="24"/>
          <w:szCs w:val="24"/>
        </w:rPr>
        <w:t>3</w:t>
      </w:r>
      <w:r w:rsidR="00BA2853" w:rsidRPr="00BA2853">
        <w:rPr>
          <w:rFonts w:ascii="GHEA Grapalat" w:hAnsi="GHEA Grapalat"/>
          <w:sz w:val="24"/>
          <w:szCs w:val="24"/>
        </w:rPr>
        <w:t>.</w:t>
      </w:r>
      <w:r w:rsidR="0022457E">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FC32D2" w:rsidRDefault="00FC32D2" w:rsidP="00FC32D2">
      <w:pPr>
        <w:pStyle w:val="BodyTextIndent2"/>
        <w:widowControl w:val="0"/>
        <w:spacing w:after="160" w:line="240" w:lineRule="auto"/>
        <w:ind w:firstLine="567"/>
        <w:rPr>
          <w:rFonts w:ascii="GHEA Grapalat" w:hAnsi="GHEA Grapalat"/>
          <w:color w:val="000000" w:themeColor="text1"/>
          <w:szCs w:val="22"/>
        </w:rPr>
      </w:pPr>
      <w:r w:rsidRPr="009044F1">
        <w:rPr>
          <w:rFonts w:ascii="GHEA Grapalat" w:hAnsi="GHEA Grapalat"/>
          <w:sz w:val="24"/>
          <w:szCs w:val="24"/>
        </w:rPr>
        <w:t>Период ожидания в случае настоящей процедуры составляет "</w:t>
      </w:r>
      <w:r w:rsidR="007B1A89">
        <w:rPr>
          <w:rFonts w:ascii="GHEA Grapalat" w:hAnsi="GHEA Grapalat"/>
          <w:sz w:val="24"/>
          <w:szCs w:val="24"/>
          <w:lang w:val="hy-AM"/>
        </w:rPr>
        <w:t>10</w:t>
      </w:r>
      <w:r w:rsidRPr="009044F1">
        <w:rPr>
          <w:rFonts w:ascii="GHEA Grapalat" w:hAnsi="GHEA Grapalat"/>
          <w:sz w:val="24"/>
          <w:szCs w:val="24"/>
        </w:rPr>
        <w:t>" календарных дней. Период ожидания</w:t>
      </w:r>
      <w:r>
        <w:rPr>
          <w:rFonts w:ascii="GHEA Grapalat" w:hAnsi="GHEA Grapalat"/>
          <w:sz w:val="24"/>
          <w:szCs w:val="24"/>
        </w:rPr>
        <w:t>:</w:t>
      </w:r>
      <w:r w:rsidRPr="009044F1">
        <w:rPr>
          <w:rFonts w:ascii="GHEA Grapalat" w:hAnsi="GHEA Grapalat"/>
          <w:sz w:val="24"/>
          <w:szCs w:val="24"/>
        </w:rPr>
        <w:t xml:space="preserve"> </w:t>
      </w:r>
    </w:p>
    <w:p w:rsidR="00FC32D2" w:rsidRPr="00A835E3" w:rsidRDefault="00FC32D2" w:rsidP="00FC32D2">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не применим, если заявку подал только один участник, с которым заключается договор;</w:t>
      </w:r>
    </w:p>
    <w:p w:rsidR="00FC32D2" w:rsidRDefault="00FC32D2" w:rsidP="00FC32D2">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применим также в том случае, когда заявку подал только один участник и она была</w:t>
      </w:r>
      <w:r w:rsidRPr="005B478F">
        <w:rPr>
          <w:rFonts w:ascii="GHEA Grapalat" w:hAnsi="GHEA Grapalat"/>
          <w:szCs w:val="22"/>
        </w:rPr>
        <w:t xml:space="preserve"> </w:t>
      </w:r>
      <w:r w:rsidRPr="00A835E3">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FC32D2" w:rsidRDefault="00FC32D2" w:rsidP="00FC32D2">
      <w:pPr>
        <w:pStyle w:val="norm"/>
        <w:widowControl w:val="0"/>
        <w:tabs>
          <w:tab w:val="left" w:pos="1276"/>
        </w:tabs>
        <w:spacing w:line="240" w:lineRule="auto"/>
        <w:ind w:firstLine="0"/>
        <w:rPr>
          <w:rFonts w:ascii="GHEA Grapalat" w:hAnsi="GHEA Grapalat"/>
          <w:sz w:val="24"/>
          <w:szCs w:val="24"/>
        </w:rPr>
      </w:pPr>
      <w:r>
        <w:rPr>
          <w:rFonts w:ascii="GHEA Grapalat" w:hAnsi="GHEA Grapalat"/>
          <w:sz w:val="24"/>
          <w:szCs w:val="24"/>
        </w:rPr>
        <w:t xml:space="preserve">      </w:t>
      </w:r>
      <w:r w:rsidRPr="00A835E3">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FC32D2" w:rsidRPr="00A835E3" w:rsidRDefault="00FC32D2" w:rsidP="00FC32D2">
      <w:pPr>
        <w:pStyle w:val="norm"/>
        <w:widowControl w:val="0"/>
        <w:tabs>
          <w:tab w:val="left" w:pos="1276"/>
        </w:tabs>
        <w:spacing w:line="240" w:lineRule="auto"/>
        <w:ind w:firstLine="0"/>
        <w:rPr>
          <w:rFonts w:ascii="GHEA Grapalat" w:hAnsi="GHEA Grapalat"/>
          <w:sz w:val="24"/>
          <w:szCs w:val="24"/>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4E59BE">
        <w:rPr>
          <w:rFonts w:ascii="GHEA Grapalat" w:hAnsi="GHEA Grapalat"/>
        </w:rPr>
        <w:t xml:space="preserve">На </w:t>
      </w:r>
      <w:r w:rsidRPr="009044F1">
        <w:rPr>
          <w:rFonts w:ascii="GHEA Grapalat" w:hAnsi="GHEA Grapalat"/>
        </w:rPr>
        <w:t>чет</w:t>
      </w:r>
      <w:r w:rsidR="004E59BE">
        <w:rPr>
          <w:rFonts w:ascii="GHEA Grapalat" w:hAnsi="GHEA Grapalat"/>
        </w:rPr>
        <w:t>вертый</w:t>
      </w:r>
      <w:r w:rsidRPr="009044F1">
        <w:rPr>
          <w:rFonts w:ascii="GHEA Grapalat" w:hAnsi="GHEA Grapalat"/>
        </w:rPr>
        <w:t xml:space="preserve"> рабочи</w:t>
      </w:r>
      <w:r w:rsidR="004E59BE">
        <w:rPr>
          <w:rFonts w:ascii="GHEA Grapalat" w:hAnsi="GHEA Grapalat"/>
        </w:rPr>
        <w:t>й</w:t>
      </w:r>
      <w:r w:rsidRPr="009044F1">
        <w:rPr>
          <w:rFonts w:ascii="GHEA Grapalat" w:hAnsi="GHEA Grapalat"/>
        </w:rPr>
        <w:t xml:space="preserve"> д</w:t>
      </w:r>
      <w:r w:rsidR="004E59BE">
        <w:rPr>
          <w:rFonts w:ascii="GHEA Grapalat" w:hAnsi="GHEA Grapalat"/>
        </w:rPr>
        <w:t>ень</w:t>
      </w:r>
      <w:r w:rsidRPr="009044F1">
        <w:rPr>
          <w:rFonts w:ascii="GHEA Grapalat" w:hAnsi="GHEA Grapalat"/>
        </w:rPr>
        <w:t>, следующи</w:t>
      </w:r>
      <w:r w:rsidR="004E59BE">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24BAD">
        <w:rPr>
          <w:rFonts w:ascii="GHEA Grapalat" w:hAnsi="GHEA Grapalat"/>
        </w:rPr>
        <w:t>2</w:t>
      </w:r>
      <w:r w:rsidR="0094479B">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3D117E">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B07F48">
        <w:rPr>
          <w:rFonts w:ascii="GHEA Grapalat" w:hAnsi="GHEA Grapalat"/>
        </w:rPr>
        <w:t>3</w:t>
      </w:r>
      <w:r w:rsidR="00D24BAD">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645866">
        <w:rPr>
          <w:rFonts w:ascii="GHEA Grapalat" w:hAnsi="GHEA Grapalat"/>
        </w:rPr>
        <w:t>При этом</w:t>
      </w:r>
      <w:r w:rsidR="00645866">
        <w:rPr>
          <w:rFonts w:ascii="GHEA Grapalat" w:hAnsi="GHEA Grapalat"/>
        </w:rPr>
        <w:t>,</w:t>
      </w:r>
      <w:r w:rsidR="00645866" w:rsidRPr="00645866">
        <w:rPr>
          <w:rFonts w:ascii="GHEA Grapalat" w:hAnsi="GHEA Grapalat"/>
        </w:rPr>
        <w:t xml:space="preserve"> при закупке строительных работ</w:t>
      </w:r>
      <w:r w:rsidR="00645866">
        <w:rPr>
          <w:rFonts w:ascii="GHEA Grapalat" w:hAnsi="GHEA Grapalat"/>
        </w:rPr>
        <w:t>,</w:t>
      </w:r>
      <w:r w:rsidR="00645866" w:rsidRPr="00645866">
        <w:rPr>
          <w:rFonts w:ascii="GHEA Grapalat" w:hAnsi="GHEA Grapalat"/>
        </w:rPr>
        <w:t xml:space="preserve"> в договор включаются </w:t>
      </w:r>
      <w:r w:rsidR="00B55057">
        <w:rPr>
          <w:rFonts w:ascii="GHEA Grapalat" w:hAnsi="GHEA Grapalat"/>
        </w:rPr>
        <w:t>приборы</w:t>
      </w:r>
      <w:r w:rsidR="00645866" w:rsidRPr="00645866">
        <w:rPr>
          <w:rFonts w:ascii="GHEA Grapalat" w:hAnsi="GHEA Grapalat"/>
        </w:rPr>
        <w:t xml:space="preserve"> и оборудование, представленные по заявке </w:t>
      </w:r>
      <w:r w:rsidR="00645866">
        <w:rPr>
          <w:rFonts w:ascii="GHEA Grapalat" w:hAnsi="GHEA Grapalat"/>
        </w:rPr>
        <w:t>ото</w:t>
      </w:r>
      <w:r w:rsidR="00645866" w:rsidRPr="00645866">
        <w:rPr>
          <w:rFonts w:ascii="GHEA Grapalat" w:hAnsi="GHEA Grapalat"/>
        </w:rPr>
        <w:t>бранного участника</w:t>
      </w:r>
      <w:r w:rsidRPr="009044F1">
        <w:rPr>
          <w:rFonts w:ascii="GHEA Grapalat" w:hAnsi="GHEA Grapalat"/>
        </w:rPr>
        <w:t xml:space="preserve">.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9C5CB9">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A65116" w:rsidRPr="00681C1F">
        <w:rPr>
          <w:rFonts w:ascii="GHEA Grapalat" w:hAnsi="GHEA Grapalat"/>
          <w:color w:val="000000" w:themeColor="text1"/>
        </w:rPr>
        <w:t xml:space="preserve">Если отобранный участник </w:t>
      </w:r>
      <w:r w:rsidR="00A65116">
        <w:rPr>
          <w:rFonts w:ascii="GHEA Grapalat" w:hAnsi="GHEA Grapalat"/>
          <w:color w:val="000000" w:themeColor="text1"/>
        </w:rPr>
        <w:t xml:space="preserve"> после </w:t>
      </w:r>
      <w:r w:rsidR="00A65116" w:rsidRPr="00681C1F">
        <w:rPr>
          <w:rFonts w:ascii="GHEA Grapalat" w:hAnsi="GHEA Grapalat"/>
          <w:color w:val="000000" w:themeColor="text1"/>
        </w:rPr>
        <w:t xml:space="preserve">получения уведомления о заключении договора и проекта договора </w:t>
      </w:r>
      <w:r w:rsidR="00A65116" w:rsidRPr="00996C18">
        <w:rPr>
          <w:rFonts w:ascii="GHEA Grapalat" w:hAnsi="GHEA Grapalat"/>
        </w:rPr>
        <w:t xml:space="preserve">в </w:t>
      </w:r>
      <w:r w:rsidR="00A65116" w:rsidRPr="00C61190">
        <w:rPr>
          <w:rFonts w:ascii="GHEA Grapalat" w:hAnsi="GHEA Grapalat"/>
        </w:rPr>
        <w:t xml:space="preserve">срок, предусмотренный </w:t>
      </w:r>
      <w:r w:rsidR="003A1E18">
        <w:rPr>
          <w:rFonts w:ascii="GHEA Grapalat" w:hAnsi="GHEA Grapalat"/>
        </w:rPr>
        <w:t xml:space="preserve">уведомлением </w:t>
      </w:r>
      <w:r w:rsidR="00A65116" w:rsidRPr="00DF59E9">
        <w:rPr>
          <w:rFonts w:ascii="GHEA Grapalat" w:hAnsi="GHEA Grapalat"/>
        </w:rPr>
        <w:t xml:space="preserve">не подписывает договор и </w:t>
      </w:r>
      <w:r w:rsidR="00A65116">
        <w:rPr>
          <w:rFonts w:ascii="GHEA Grapalat" w:hAnsi="GHEA Grapalat"/>
        </w:rPr>
        <w:t xml:space="preserve">не </w:t>
      </w:r>
      <w:r w:rsidR="00A65116" w:rsidRPr="00DF59E9">
        <w:rPr>
          <w:rFonts w:ascii="GHEA Grapalat" w:hAnsi="GHEA Grapalat"/>
        </w:rPr>
        <w:t>пред</w:t>
      </w:r>
      <w:r w:rsidR="00A65116">
        <w:rPr>
          <w:rFonts w:ascii="GHEA Grapalat" w:hAnsi="GHEA Grapalat"/>
        </w:rPr>
        <w:t>о</w:t>
      </w:r>
      <w:r w:rsidR="00A65116" w:rsidRPr="00DF59E9">
        <w:rPr>
          <w:rFonts w:ascii="GHEA Grapalat" w:hAnsi="GHEA Grapalat"/>
        </w:rPr>
        <w:t>ставляет заказчику обеспечени</w:t>
      </w:r>
      <w:r w:rsidR="00A65116">
        <w:rPr>
          <w:rFonts w:ascii="GHEA Grapalat" w:hAnsi="GHEA Grapalat"/>
        </w:rPr>
        <w:t xml:space="preserve">я </w:t>
      </w:r>
      <w:r w:rsidR="00A65116" w:rsidRPr="00DF59E9">
        <w:rPr>
          <w:rFonts w:ascii="GHEA Grapalat" w:hAnsi="GHEA Grapalat"/>
        </w:rPr>
        <w:t>квалификации и договора</w:t>
      </w:r>
      <w:r w:rsidR="00A65116">
        <w:rPr>
          <w:rFonts w:ascii="GHEA Grapalat" w:hAnsi="GHEA Grapalat"/>
        </w:rPr>
        <w:t>,</w:t>
      </w:r>
      <w:r w:rsidR="00A65116" w:rsidRPr="00C61190">
        <w:rPr>
          <w:rFonts w:ascii="GHEA Grapalat" w:hAnsi="GHEA Grapalat"/>
        </w:rPr>
        <w:t xml:space="preserve"> </w:t>
      </w:r>
      <w:r w:rsidR="00A65116" w:rsidRPr="00106011">
        <w:rPr>
          <w:rFonts w:ascii="GHEA Grapalat" w:hAnsi="GHEA Grapalat"/>
        </w:rPr>
        <w:t xml:space="preserve">а в случае, если проектом заключаемого договора предусмотрена предоплата </w:t>
      </w:r>
      <w:r w:rsidR="003A1E18">
        <w:rPr>
          <w:rFonts w:ascii="GHEA Grapalat" w:hAnsi="GHEA Grapalat"/>
        </w:rPr>
        <w:t xml:space="preserve">- </w:t>
      </w:r>
      <w:r w:rsidR="00A65116">
        <w:rPr>
          <w:rFonts w:ascii="GHEA Grapalat" w:hAnsi="GHEA Grapalat"/>
        </w:rPr>
        <w:t xml:space="preserve">также </w:t>
      </w:r>
      <w:r w:rsidR="00A65116">
        <w:rPr>
          <w:rFonts w:ascii="GHEA Grapalat" w:hAnsi="GHEA Grapalat"/>
        </w:rPr>
        <w:lastRenderedPageBreak/>
        <w:t>обеспечение предоплаты,</w:t>
      </w:r>
      <w:r w:rsidR="00A65116" w:rsidRPr="00D02623">
        <w:rPr>
          <w:rFonts w:ascii="GHEA Grapalat" w:hAnsi="GHEA Grapalat"/>
          <w:color w:val="000000" w:themeColor="text1"/>
        </w:rPr>
        <w:t xml:space="preserve"> </w:t>
      </w:r>
      <w:r w:rsidR="00A65116" w:rsidRPr="00681C1F">
        <w:rPr>
          <w:rFonts w:ascii="GHEA Grapalat" w:hAnsi="GHEA Grapalat"/>
          <w:color w:val="000000" w:themeColor="text1"/>
        </w:rPr>
        <w:t xml:space="preserve">то он лишается права подписания договора. </w:t>
      </w:r>
      <w:r w:rsidR="00A65116" w:rsidRPr="009044F1" w:rsidDel="00DF2686">
        <w:rPr>
          <w:rFonts w:ascii="GHEA Grapalat" w:hAnsi="GHEA Grapalat"/>
        </w:rPr>
        <w:t xml:space="preserve"> </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1611D8">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AA064A">
        <w:rPr>
          <w:rFonts w:ascii="GHEA Grapalat" w:hAnsi="GHEA Grapalat"/>
          <w:i w:val="0"/>
          <w:sz w:val="24"/>
          <w:szCs w:val="24"/>
          <w:lang w:val="hy-AM"/>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0B7635">
        <w:rPr>
          <w:rFonts w:ascii="GHEA Grapalat" w:hAnsi="GHEA Grapalat"/>
          <w:i w:val="0"/>
          <w:sz w:val="24"/>
          <w:szCs w:val="24"/>
        </w:rPr>
        <w:t>размера предоплаты или</w:t>
      </w:r>
      <w:r w:rsidRPr="009044F1">
        <w:rPr>
          <w:rFonts w:ascii="GHEA Grapalat" w:hAnsi="GHEA Grapalat"/>
          <w:i w:val="0"/>
          <w:sz w:val="24"/>
          <w:szCs w:val="24"/>
        </w:rPr>
        <w:t xml:space="preserve">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813D84" w:rsidRPr="00681C1F">
        <w:rPr>
          <w:rFonts w:ascii="GHEA Grapalat" w:hAnsi="GHEA Grapalat"/>
          <w:color w:val="000000" w:themeColor="text1"/>
        </w:rPr>
        <w:t>На основании требования о предоставлении обеспечений</w:t>
      </w:r>
      <w:r w:rsidR="00813D84">
        <w:rPr>
          <w:rFonts w:ascii="GHEA Grapalat" w:hAnsi="GHEA Grapalat"/>
          <w:color w:val="000000" w:themeColor="text1"/>
        </w:rPr>
        <w:t xml:space="preserve"> </w:t>
      </w:r>
      <w:r w:rsidR="00813D84" w:rsidRPr="00681C1F">
        <w:rPr>
          <w:rFonts w:ascii="GHEA Grapalat" w:hAnsi="GHEA Grapalat"/>
          <w:color w:val="000000" w:themeColor="text1"/>
        </w:rPr>
        <w:t xml:space="preserve">квалификации и договора отобранный участник в течение </w:t>
      </w:r>
      <w:r w:rsidR="00813D84">
        <w:rPr>
          <w:rFonts w:ascii="GHEA Grapalat" w:hAnsi="GHEA Grapalat"/>
          <w:color w:val="000000" w:themeColor="text1"/>
        </w:rPr>
        <w:t>5</w:t>
      </w:r>
      <w:r w:rsidR="00813D84" w:rsidRPr="00681C1F">
        <w:rPr>
          <w:rFonts w:ascii="GHEA Grapalat" w:hAnsi="GHEA Grapalat"/>
          <w:color w:val="000000" w:themeColor="text1"/>
        </w:rPr>
        <w:t xml:space="preserve">-и рабочих дней </w:t>
      </w:r>
      <w:r w:rsidR="00A21601">
        <w:rPr>
          <w:rFonts w:ascii="GHEA Grapalat" w:hAnsi="GHEA Grapalat"/>
          <w:color w:val="000000" w:themeColor="text1"/>
        </w:rPr>
        <w:t>после</w:t>
      </w:r>
      <w:r w:rsidR="00A21601" w:rsidRPr="00681C1F">
        <w:rPr>
          <w:rFonts w:ascii="GHEA Grapalat" w:hAnsi="GHEA Grapalat"/>
          <w:color w:val="000000" w:themeColor="text1"/>
        </w:rPr>
        <w:t xml:space="preserve"> </w:t>
      </w:r>
      <w:r w:rsidR="00813D84" w:rsidRPr="00681C1F">
        <w:rPr>
          <w:rFonts w:ascii="GHEA Grapalat" w:hAnsi="GHEA Grapalat"/>
          <w:color w:val="000000" w:themeColor="text1"/>
        </w:rPr>
        <w:t>дня его получения, обязан представить обеспечения квалификации и договора.</w:t>
      </w:r>
      <w:r w:rsidR="00813D84" w:rsidRPr="00EA7411">
        <w:rPr>
          <w:rFonts w:ascii="GHEA Grapalat" w:hAnsi="GHEA Grapalat"/>
        </w:rPr>
        <w:t xml:space="preserve"> </w:t>
      </w:r>
    </w:p>
    <w:p w:rsidR="00D2548C" w:rsidRPr="002E4BC5" w:rsidRDefault="00A6609C" w:rsidP="00D2548C">
      <w:pPr>
        <w:widowControl w:val="0"/>
        <w:tabs>
          <w:tab w:val="left" w:pos="1276"/>
        </w:tabs>
        <w:spacing w:after="160"/>
        <w:ind w:firstLine="567"/>
        <w:jc w:val="both"/>
        <w:rPr>
          <w:rFonts w:ascii="GHEA Grapalat" w:hAnsi="GHEA Grapalat"/>
        </w:rPr>
      </w:pPr>
      <w:r w:rsidRPr="003B6812">
        <w:rPr>
          <w:rFonts w:ascii="GHEA Grapalat" w:hAnsi="GHEA Grapalat"/>
        </w:rPr>
        <w:t xml:space="preserve">10.2 </w:t>
      </w:r>
      <w:r w:rsidR="00FC01CE" w:rsidRPr="008C5F2A">
        <w:rPr>
          <w:rFonts w:ascii="GHEA Grapalat" w:hAnsi="GHEA Grapalat"/>
        </w:rPr>
        <w:t xml:space="preserve">Размер обеспечения квалификации равен </w:t>
      </w:r>
      <w:r w:rsidR="00FC01CE">
        <w:rPr>
          <w:rFonts w:ascii="GHEA Grapalat" w:hAnsi="GHEA Grapalat"/>
        </w:rPr>
        <w:t xml:space="preserve">15 процентам от </w:t>
      </w:r>
      <w:r w:rsidR="00FC01CE" w:rsidRPr="00123A23">
        <w:rPr>
          <w:rFonts w:ascii="GHEA Grapalat" w:hAnsi="GHEA Grapalat"/>
        </w:rPr>
        <w:t>цен</w:t>
      </w:r>
      <w:r w:rsidR="00FC01CE">
        <w:rPr>
          <w:rFonts w:ascii="GHEA Grapalat" w:hAnsi="GHEA Grapalat"/>
        </w:rPr>
        <w:t>ы</w:t>
      </w:r>
      <w:r w:rsidR="00FC01CE" w:rsidRPr="00123A23">
        <w:rPr>
          <w:rFonts w:ascii="GHEA Grapalat" w:hAnsi="GHEA Grapalat"/>
        </w:rPr>
        <w:t xml:space="preserve"> закупки работ закуп</w:t>
      </w:r>
      <w:r w:rsidR="00FC01CE">
        <w:rPr>
          <w:rFonts w:ascii="GHEA Grapalat" w:hAnsi="GHEA Grapalat"/>
        </w:rPr>
        <w:t>аемых</w:t>
      </w:r>
      <w:r w:rsidR="00FC01CE" w:rsidRPr="00123A23">
        <w:rPr>
          <w:rFonts w:ascii="GHEA Grapalat" w:hAnsi="GHEA Grapalat"/>
        </w:rPr>
        <w:t xml:space="preserve"> в рамках данной процедуры</w:t>
      </w:r>
      <w:r w:rsidR="00FC01CE">
        <w:rPr>
          <w:rFonts w:ascii="GHEA Grapalat" w:hAnsi="GHEA Grapalat"/>
        </w:rPr>
        <w:t xml:space="preserve">. </w:t>
      </w:r>
      <w:r w:rsidR="00FC01CE" w:rsidRPr="002C42AD">
        <w:rPr>
          <w:rFonts w:ascii="GHEA Grapalat" w:hAnsi="GHEA Grapalat"/>
        </w:rPr>
        <w:t xml:space="preserve">Если цена закупки работ, меньше цены заключаемого договора, то размер обеспечения </w:t>
      </w:r>
      <w:r w:rsidR="00FC01CE">
        <w:rPr>
          <w:rFonts w:ascii="GHEA Grapalat" w:hAnsi="GHEA Grapalat"/>
        </w:rPr>
        <w:t>квалификации</w:t>
      </w:r>
      <w:r w:rsidR="00FC01CE" w:rsidRPr="002C42AD">
        <w:rPr>
          <w:rFonts w:ascii="GHEA Grapalat" w:hAnsi="GHEA Grapalat"/>
        </w:rPr>
        <w:t xml:space="preserve"> исчисляется в отношении цены договора</w:t>
      </w:r>
      <w:r w:rsidR="00FC01CE">
        <w:rPr>
          <w:rFonts w:ascii="GHEA Grapalat" w:hAnsi="GHEA Grapalat"/>
          <w:lang w:val="hy-AM"/>
        </w:rPr>
        <w:t>.</w:t>
      </w:r>
      <w:r w:rsidR="00FC01CE">
        <w:rPr>
          <w:rFonts w:ascii="GHEA Grapalat" w:hAnsi="GHEA Grapalat"/>
        </w:rPr>
        <w:t xml:space="preserve"> </w:t>
      </w:r>
      <w:r w:rsidR="008A3CE7" w:rsidRPr="003B6812">
        <w:rPr>
          <w:rFonts w:ascii="GHEA Grapalat" w:hAnsi="GHEA Grapalat"/>
        </w:rPr>
        <w:t>Обеспечение квалификации представляется в виде соглашения о неустойке (приложение 4.2) или наличных денег, или гарантий, предоставленных банками.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63365D" w:rsidRPr="003B6812">
        <w:rPr>
          <w:rFonts w:ascii="GHEA Grapalat" w:hAnsi="GHEA Grapalat"/>
        </w:rPr>
        <w:t>.</w:t>
      </w:r>
      <w:r w:rsidR="0063365D" w:rsidRPr="003B6812">
        <w:rPr>
          <w:rFonts w:ascii="GHEA Grapalat" w:hAnsi="GHEA Grapalat"/>
          <w:vertAlign w:val="superscript"/>
        </w:rPr>
        <w:t>11.</w:t>
      </w:r>
      <w:r w:rsidR="003D0C67">
        <w:rPr>
          <w:rFonts w:ascii="GHEA Grapalat" w:hAnsi="GHEA Grapalat"/>
          <w:vertAlign w:val="superscript"/>
        </w:rPr>
        <w:t>2</w:t>
      </w:r>
    </w:p>
    <w:p w:rsidR="00D2548C" w:rsidRPr="00CE31A0" w:rsidRDefault="00D2548C" w:rsidP="00D2548C">
      <w:pPr>
        <w:widowControl w:val="0"/>
        <w:tabs>
          <w:tab w:val="left" w:pos="1276"/>
        </w:tabs>
        <w:spacing w:after="160"/>
        <w:ind w:firstLine="567"/>
        <w:jc w:val="both"/>
        <w:rPr>
          <w:rFonts w:ascii="GHEA Grapalat" w:hAnsi="GHEA Grapalat" w:cs="Sylfaen"/>
        </w:rPr>
      </w:pPr>
      <w:r w:rsidRPr="00E62C19">
        <w:rPr>
          <w:rFonts w:ascii="GHEA Grapalat" w:hAnsi="GHEA Grapalat" w:cs="Sylfaen"/>
        </w:rPr>
        <w:t xml:space="preserve">Если процедура закупки организована </w:t>
      </w:r>
      <w:r w:rsidR="004B5371" w:rsidRPr="00E62C19">
        <w:rPr>
          <w:rFonts w:ascii="GHEA Grapalat" w:hAnsi="GHEA Grapalat" w:cs="Sylfaen"/>
        </w:rPr>
        <w:t>по</w:t>
      </w:r>
      <w:r w:rsidRPr="00E62C19">
        <w:rPr>
          <w:rFonts w:ascii="GHEA Grapalat" w:hAnsi="GHEA Grapalat" w:cs="Sylfaen"/>
        </w:rPr>
        <w:t xml:space="preserve"> лот</w:t>
      </w:r>
      <w:r w:rsidR="004B5371" w:rsidRPr="00E62C19">
        <w:rPr>
          <w:rFonts w:ascii="GHEA Grapalat" w:hAnsi="GHEA Grapalat" w:cs="Sylfaen"/>
        </w:rPr>
        <w:t>ам</w:t>
      </w:r>
      <w:r w:rsidRPr="00E62C19">
        <w:rPr>
          <w:rFonts w:ascii="GHEA Grapalat" w:hAnsi="GHEA Grapalat" w:cs="Sylfaen"/>
        </w:rPr>
        <w:t xml:space="preserve"> и участник признается отобранным участником по более чем одному лоту</w:t>
      </w:r>
      <w:r w:rsidR="00477F1C" w:rsidRPr="00E62C19">
        <w:rPr>
          <w:rFonts w:ascii="GHEA Grapalat" w:hAnsi="GHEA Grapalat" w:cs="Sylfaen"/>
        </w:rPr>
        <w:t>, то</w:t>
      </w:r>
      <w:r w:rsidRPr="00E62C19">
        <w:rPr>
          <w:rFonts w:ascii="GHEA Grapalat" w:hAnsi="GHEA Grapalat" w:cs="Sylfaen"/>
        </w:rPr>
        <w:t xml:space="preserve"> </w:t>
      </w:r>
      <w:r w:rsidR="003642DD" w:rsidRPr="00E62C19">
        <w:rPr>
          <w:rFonts w:ascii="GHEA Grapalat" w:hAnsi="GHEA Grapalat" w:cs="Sylfaen"/>
        </w:rPr>
        <w:t xml:space="preserve">он может предоставить обеспечение квалификации как </w:t>
      </w:r>
      <w:r w:rsidR="003642DD" w:rsidRPr="00E62C19">
        <w:rPr>
          <w:rFonts w:ascii="GHEA Grapalat" w:hAnsi="GHEA Grapalat"/>
        </w:rPr>
        <w:t xml:space="preserve">для каждого лота в отдельности, так и одно обеспечение - для всех лотов. </w:t>
      </w:r>
      <w:r w:rsidR="00706EA3" w:rsidRPr="00BF3E44">
        <w:rPr>
          <w:rFonts w:ascii="GHEA Grapalat" w:hAnsi="GHEA Grapalat"/>
        </w:rPr>
        <w:t xml:space="preserve">При представлении одного обеспечения квалификации его сумма исчисляется по отношению к </w:t>
      </w:r>
      <w:r w:rsidR="00706EA3">
        <w:rPr>
          <w:rFonts w:ascii="GHEA Grapalat" w:hAnsi="GHEA Grapalat"/>
        </w:rPr>
        <w:t xml:space="preserve">сумме цен закупок представленных лотов, </w:t>
      </w:r>
      <w:r w:rsidR="00706EA3">
        <w:rPr>
          <w:rFonts w:ascii="GHEA Grapalat" w:hAnsi="GHEA Grapalat" w:cs="Sylfaen"/>
        </w:rPr>
        <w:t xml:space="preserve">с учетом требований абзаца «в» подпункта 1 пункта 32 Порядка. </w:t>
      </w:r>
      <w:r w:rsidRPr="00E62C19">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D2548C" w:rsidRPr="00CE31A0" w:rsidRDefault="00D2548C" w:rsidP="00D2548C">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FA0E7B" w:rsidRDefault="00D2548C" w:rsidP="00FA0E7B">
      <w:pPr>
        <w:widowControl w:val="0"/>
        <w:tabs>
          <w:tab w:val="left" w:pos="1276"/>
        </w:tabs>
        <w:spacing w:after="160"/>
        <w:ind w:firstLine="567"/>
        <w:jc w:val="both"/>
        <w:rPr>
          <w:rFonts w:ascii="GHEA Grapalat" w:hAnsi="GHEA Grapalat"/>
        </w:rPr>
      </w:pPr>
      <w:r w:rsidRPr="001A2B0A">
        <w:rPr>
          <w:rFonts w:ascii="GHEA Grapalat" w:hAnsi="GHEA Grapalat"/>
        </w:rPr>
        <w:t xml:space="preserve">Если выполнение договора поэтапное и выполнение каждого этапа </w:t>
      </w:r>
      <w:r w:rsidR="002E4BC5" w:rsidRPr="001A2B0A">
        <w:rPr>
          <w:rFonts w:ascii="GHEA Grapalat" w:hAnsi="GHEA Grapalat"/>
        </w:rPr>
        <w:t>непосредственно</w:t>
      </w:r>
      <w:r w:rsidRPr="001A2B0A">
        <w:rPr>
          <w:rFonts w:ascii="GHEA Grapalat" w:hAnsi="GHEA Grapalat"/>
        </w:rPr>
        <w:t xml:space="preserve"> не</w:t>
      </w:r>
      <w:r w:rsidR="002E4BC5" w:rsidRPr="001A2B0A">
        <w:rPr>
          <w:rFonts w:ascii="GHEA Grapalat" w:hAnsi="GHEA Grapalat"/>
        </w:rPr>
        <w:t xml:space="preserve"> взаимос</w:t>
      </w:r>
      <w:r w:rsidRPr="001A2B0A">
        <w:rPr>
          <w:rFonts w:ascii="GHEA Grapalat" w:hAnsi="GHEA Grapalat"/>
        </w:rPr>
        <w:t xml:space="preserve">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FA0E7B" w:rsidRPr="001A2B0A">
        <w:rPr>
          <w:rFonts w:ascii="GHEA Grapalat" w:hAnsi="GHEA Grapalat"/>
        </w:rPr>
        <w:t>в пропорции, исчисленной в отношении суммы этого этапа.</w:t>
      </w:r>
    </w:p>
    <w:p w:rsidR="00BF0FF6" w:rsidRDefault="00FF145F" w:rsidP="00BF0FF6">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xml:space="preserve">, </w:t>
      </w:r>
      <w:r w:rsidRPr="0014372B">
        <w:rPr>
          <w:rFonts w:ascii="GHEA Grapalat" w:hAnsi="GHEA Grapalat" w:cs="Sylfaen"/>
          <w:lang w:val="hy-AM"/>
        </w:rPr>
        <w:lastRenderedPageBreak/>
        <w:t>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00BF0FF6" w:rsidRPr="00790268">
        <w:rPr>
          <w:rFonts w:ascii="GHEA Grapalat" w:hAnsi="GHEA Grapalat" w:cs="Sylfaen"/>
        </w:rPr>
        <w:t xml:space="preserve">, </w:t>
      </w:r>
      <w:r w:rsidR="00BF0FF6">
        <w:rPr>
          <w:rFonts w:ascii="GHEA Grapalat" w:hAnsi="GHEA Grapalat" w:cs="Sylfaen"/>
          <w:lang w:val="hy-AM"/>
        </w:rPr>
        <w:t>если выполнение контракта (соглашения) не является поэтапным</w:t>
      </w:r>
      <w:r w:rsidR="00BF0FF6">
        <w:rPr>
          <w:rFonts w:ascii="GHEA Grapalat" w:hAnsi="GHEA Grapalat" w:cs="Sylfaen"/>
        </w:rPr>
        <w:t>.</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00824F95" w:rsidRPr="001775FE">
        <w:rPr>
          <w:rFonts w:ascii="GHEA Grapalat" w:hAnsi="GHEA Grapalat"/>
        </w:rPr>
        <w:t xml:space="preserve">Размер обеспечения договора составляет 10 процентов от цены </w:t>
      </w:r>
      <w:r w:rsidR="00824F95">
        <w:rPr>
          <w:rFonts w:ascii="GHEA Grapalat" w:hAnsi="GHEA Grapalat"/>
        </w:rPr>
        <w:t>закупки</w:t>
      </w:r>
      <w:r w:rsidR="00824F95" w:rsidRPr="001775FE">
        <w:rPr>
          <w:rFonts w:ascii="GHEA Grapalat" w:hAnsi="GHEA Grapalat"/>
        </w:rPr>
        <w:t xml:space="preserve">. </w:t>
      </w:r>
      <w:r w:rsidR="00824F95" w:rsidRPr="002C42AD">
        <w:rPr>
          <w:rFonts w:ascii="GHEA Grapalat" w:hAnsi="GHEA Grapalat"/>
        </w:rPr>
        <w:t>Если цена закупки работ, предусмотренных проектом договора, меньше цены заключаемого договора, то размер обеспечения договора исчисляется в отношении цены договора</w:t>
      </w:r>
      <w:r w:rsidR="00824F95">
        <w:rPr>
          <w:rFonts w:ascii="GHEA Grapalat" w:hAnsi="GHEA Grapalat"/>
        </w:rPr>
        <w:t>.</w:t>
      </w:r>
      <w:r w:rsidRPr="009044F1">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r w:rsidR="00C108EE">
        <w:rPr>
          <w:rStyle w:val="FootnoteReference"/>
          <w:rFonts w:ascii="GHEA Grapalat" w:hAnsi="GHEA Grapalat"/>
        </w:rPr>
        <w:footnoteReference w:customMarkFollows="1" w:id="8"/>
        <w:t>13</w:t>
      </w:r>
      <w:r w:rsidR="00375E5E">
        <w:rPr>
          <w:rFonts w:ascii="GHEA Grapalat" w:hAnsi="GHEA Grapalat"/>
        </w:rPr>
        <w:t>.</w:t>
      </w:r>
    </w:p>
    <w:p w:rsidR="00574B01" w:rsidRDefault="00574B01" w:rsidP="00574B01">
      <w:pPr>
        <w:widowControl w:val="0"/>
        <w:tabs>
          <w:tab w:val="left" w:pos="1276"/>
        </w:tabs>
        <w:spacing w:after="160"/>
        <w:ind w:firstLine="567"/>
        <w:jc w:val="both"/>
        <w:rPr>
          <w:rFonts w:ascii="GHEA Grapalat" w:hAnsi="GHEA Grapalat"/>
        </w:rPr>
      </w:pPr>
      <w:r w:rsidRPr="001775FE">
        <w:rPr>
          <w:rFonts w:ascii="GHEA Grapalat" w:hAnsi="GHEA Grapalat"/>
        </w:rPr>
        <w:t>Если процедура закупки организована по лотам и участник признается отобранным участником по более чем одному лоту,</w:t>
      </w:r>
      <w:r w:rsidRPr="001775FE">
        <w:rPr>
          <w:rFonts w:ascii="GHEA Grapalat" w:hAnsi="GHEA Grapalat" w:cs="Sylfaen"/>
        </w:rPr>
        <w:t xml:space="preserve"> то он может предоставить обеспечение договора как </w:t>
      </w:r>
      <w:r w:rsidRPr="001775FE">
        <w:rPr>
          <w:rFonts w:ascii="GHEA Grapalat" w:hAnsi="GHEA Grapalat"/>
        </w:rPr>
        <w:t xml:space="preserve">для каждого лота в отдельности, так и одно обеспечение для всех лотов. </w:t>
      </w:r>
      <w:r w:rsidR="005F3820" w:rsidRPr="001775FE">
        <w:rPr>
          <w:rFonts w:ascii="GHEA Grapalat" w:hAnsi="GHEA Grapalat"/>
        </w:rPr>
        <w:t xml:space="preserve">При представлении одного обеспечения договора его сумма исчисляется по отношению </w:t>
      </w:r>
      <w:r w:rsidR="005F3820" w:rsidRPr="00E43BF3">
        <w:rPr>
          <w:rFonts w:ascii="GHEA Grapalat" w:hAnsi="GHEA Grapalat" w:cs="Sylfaen"/>
        </w:rPr>
        <w:t>к сумме цен закупо</w:t>
      </w:r>
      <w:r w:rsidR="005F3820" w:rsidRPr="001A1040">
        <w:rPr>
          <w:rFonts w:ascii="GHEA Grapalat" w:hAnsi="GHEA Grapalat" w:cs="Sylfaen"/>
        </w:rPr>
        <w:t>к</w:t>
      </w:r>
      <w:r w:rsidR="005F3820" w:rsidRPr="0032634E">
        <w:rPr>
          <w:rFonts w:ascii="GHEA Grapalat" w:hAnsi="GHEA Grapalat" w:cs="Sylfaen"/>
        </w:rPr>
        <w:t xml:space="preserve"> представленных лотов</w:t>
      </w:r>
      <w:r w:rsidR="005F3820" w:rsidRPr="0099715E">
        <w:rPr>
          <w:rFonts w:ascii="GHEA Grapalat" w:hAnsi="GHEA Grapalat"/>
          <w:color w:val="FF0000"/>
        </w:rPr>
        <w:t xml:space="preserve"> </w:t>
      </w:r>
      <w:r w:rsidR="005F3820" w:rsidRPr="000B15AE">
        <w:rPr>
          <w:rFonts w:ascii="GHEA Grapalat" w:hAnsi="GHEA Grapalat"/>
          <w:color w:val="000000" w:themeColor="text1"/>
        </w:rPr>
        <w:t>с учетом требований 9-ого подпункта 32-ого пункта Порядка</w:t>
      </w:r>
      <w:r w:rsidR="005F3820">
        <w:rPr>
          <w:rFonts w:ascii="GHEA Grapalat" w:hAnsi="GHEA Grapalat"/>
          <w:color w:val="000000" w:themeColor="text1"/>
        </w:rPr>
        <w:t>.</w:t>
      </w:r>
      <w:r w:rsidRPr="001775FE">
        <w:rPr>
          <w:rFonts w:ascii="GHEA Grapalat" w:hAnsi="GHEA Grapalat"/>
        </w:rPr>
        <w:t xml:space="preserve"> </w:t>
      </w:r>
    </w:p>
    <w:p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F65E20">
        <w:rPr>
          <w:rFonts w:ascii="GHEA Grapalat" w:hAnsi="GHEA Grapalat"/>
        </w:rPr>
        <w:t>90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59697A" w:rsidRDefault="004A0321" w:rsidP="00B46D58">
      <w:pPr>
        <w:widowControl w:val="0"/>
        <w:tabs>
          <w:tab w:val="left" w:pos="1276"/>
        </w:tabs>
        <w:spacing w:after="160"/>
        <w:ind w:firstLine="567"/>
        <w:jc w:val="both"/>
        <w:rPr>
          <w:rFonts w:ascii="GHEA Grapalat" w:hAnsi="GHEA Grapalat" w:cs="Sylfaen"/>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 xml:space="preserve">явления - в виде неустойки или </w:t>
      </w:r>
      <w:r w:rsidR="00180134" w:rsidRPr="00E43087">
        <w:rPr>
          <w:rFonts w:ascii="GHEA Grapalat" w:hAnsi="GHEA Grapalat"/>
        </w:rPr>
        <w:t>наличных денег</w:t>
      </w:r>
      <w:r w:rsidR="006D7219" w:rsidRPr="00E43087">
        <w:rPr>
          <w:rFonts w:ascii="GHEA Grapalat" w:hAnsi="GHEA Grapalat"/>
        </w:rPr>
        <w:t>. Если на момент возникновения правомочия по заключению договора</w:t>
      </w:r>
      <w:r w:rsidR="006A132A" w:rsidRPr="00E43087">
        <w:rPr>
          <w:rFonts w:ascii="GHEA Grapalat" w:hAnsi="GHEA Grapalat"/>
        </w:rPr>
        <w:t xml:space="preserve"> </w:t>
      </w:r>
      <w:r w:rsidR="00D32092" w:rsidRPr="00E43087">
        <w:rPr>
          <w:rFonts w:ascii="GHEA Grapalat" w:hAnsi="GHEA Grapalat" w:cs="Sylfaen"/>
        </w:rPr>
        <w:t xml:space="preserve">предусмотренные финансовые средства превышают </w:t>
      </w:r>
      <w:r w:rsidR="006A132A" w:rsidRPr="00E43087">
        <w:rPr>
          <w:rFonts w:ascii="GHEA Grapalat" w:hAnsi="GHEA Grapalat" w:cs="Sylfaen"/>
        </w:rPr>
        <w:t>25</w:t>
      </w:r>
      <w:r w:rsidR="00D32092" w:rsidRPr="00E43087">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3203EF" w:rsidRPr="00E43087">
        <w:rPr>
          <w:rFonts w:ascii="GHEA Grapalat" w:hAnsi="GHEA Grapalat" w:cs="Sylfaen"/>
        </w:rPr>
        <w:t>я квалификации и</w:t>
      </w:r>
      <w:r w:rsidR="00D32092" w:rsidRPr="00E43087">
        <w:rPr>
          <w:rFonts w:ascii="GHEA Grapalat" w:hAnsi="GHEA Grapalat" w:cs="Sylfaen"/>
        </w:rPr>
        <w:t xml:space="preserve"> договора, по части выделенных финансовых средств, представля</w:t>
      </w:r>
      <w:r w:rsidR="003203EF" w:rsidRPr="00E43087">
        <w:rPr>
          <w:rFonts w:ascii="GHEA Grapalat" w:hAnsi="GHEA Grapalat" w:cs="Sylfaen"/>
        </w:rPr>
        <w:t>ю</w:t>
      </w:r>
      <w:r w:rsidR="00D32092" w:rsidRPr="00E43087">
        <w:rPr>
          <w:rFonts w:ascii="GHEA Grapalat" w:hAnsi="GHEA Grapalat" w:cs="Sylfaen"/>
        </w:rPr>
        <w:t>тся в виде гарантии или наличных денег, а по части</w:t>
      </w:r>
      <w:r w:rsidR="00D32092" w:rsidRPr="000811C1">
        <w:rPr>
          <w:rFonts w:ascii="GHEA Grapalat" w:hAnsi="GHEA Grapalat" w:cs="Sylfaen"/>
        </w:rPr>
        <w:t xml:space="preserve"> требуемых финансовых средств-в одностороннем порядке утвержденного заявления-в виде </w:t>
      </w:r>
      <w:r w:rsidR="00D32092">
        <w:rPr>
          <w:rFonts w:ascii="GHEA Grapalat" w:hAnsi="GHEA Grapalat" w:cs="Sylfaen"/>
        </w:rPr>
        <w:t xml:space="preserve">неустойки </w:t>
      </w:r>
      <w:r w:rsidR="00D32092" w:rsidRPr="000811C1">
        <w:rPr>
          <w:rFonts w:ascii="GHEA Grapalat" w:hAnsi="GHEA Grapalat" w:cs="Sylfaen"/>
        </w:rPr>
        <w:t>или наличных денег</w:t>
      </w:r>
      <w:r w:rsidR="0059697A" w:rsidRPr="00787B55">
        <w:rPr>
          <w:rFonts w:ascii="GHEA Grapalat" w:hAnsi="GHEA Grapalat" w:cs="Sylfaen"/>
        </w:rPr>
        <w:t>.</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 xml:space="preserve">В случае если договором предусмотрено условие о предоставлении заказчиком предоплаты, отобранный участник предоставляет заказчику также </w:t>
      </w:r>
      <w:r w:rsidRPr="009044F1">
        <w:rPr>
          <w:rFonts w:ascii="GHEA Grapalat" w:hAnsi="GHEA Grapalat"/>
        </w:rPr>
        <w:lastRenderedPageBreak/>
        <w:t>обеспечение предоплаты — в размере предоплаты, в виде банковской гарантии</w:t>
      </w:r>
      <w:r w:rsidR="00C8509E">
        <w:rPr>
          <w:rFonts w:ascii="GHEA Grapalat" w:hAnsi="GHEA Grapalat"/>
        </w:rPr>
        <w:t xml:space="preserve"> </w:t>
      </w:r>
      <w:r w:rsidR="00C8509E" w:rsidRPr="00CB4F11">
        <w:rPr>
          <w:rFonts w:ascii="GHEA Grapalat" w:hAnsi="GHEA Grapalat"/>
        </w:rPr>
        <w:t>(Приложение 5.2)</w:t>
      </w:r>
      <w:r w:rsidRPr="009044F1">
        <w:rPr>
          <w:rFonts w:ascii="GHEA Grapalat" w:hAnsi="GHEA Grapalat"/>
        </w:rPr>
        <w:t>.</w:t>
      </w:r>
      <w:r w:rsidRPr="009044F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B25035" w:rsidRDefault="00B25035" w:rsidP="00B25035">
      <w:pPr>
        <w:widowControl w:val="0"/>
        <w:tabs>
          <w:tab w:val="left" w:pos="1134"/>
        </w:tabs>
        <w:spacing w:after="160"/>
        <w:ind w:firstLine="567"/>
        <w:jc w:val="both"/>
        <w:rPr>
          <w:rFonts w:ascii="GHEA Grapalat" w:hAnsi="GHEA Grapalat"/>
        </w:rPr>
      </w:pPr>
      <w:r>
        <w:rPr>
          <w:rFonts w:ascii="GHEA Grapalat" w:hAnsi="GHEA Grapalat"/>
        </w:rPr>
        <w:t xml:space="preserve">10.7 </w:t>
      </w:r>
      <w:r w:rsidRPr="0012082E">
        <w:rPr>
          <w:rFonts w:ascii="GHEA Grapalat" w:hAnsi="GHEA Grapalat"/>
        </w:rPr>
        <w:t xml:space="preserve">Руководитель заказчика </w:t>
      </w:r>
      <w:r w:rsidR="00971BF8" w:rsidRPr="0012082E">
        <w:rPr>
          <w:rFonts w:ascii="GHEA Grapalat" w:hAnsi="GHEA Grapalat"/>
        </w:rPr>
        <w:t xml:space="preserve">в письменной форме </w:t>
      </w:r>
      <w:r w:rsidRPr="0012082E">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12082E">
        <w:rPr>
          <w:rFonts w:ascii="GHEA Grapalat" w:hAnsi="GHEA Grapalat"/>
          <w:lang w:val="hy-AM"/>
        </w:rPr>
        <w:t>-</w:t>
      </w:r>
      <w:r w:rsidRPr="0012082E">
        <w:rPr>
          <w:rFonts w:ascii="GHEA Grapalat" w:hAnsi="GHEA Grapalat"/>
        </w:rPr>
        <w:t xml:space="preserve"> </w:t>
      </w:r>
      <w:r w:rsidR="00971BF8" w:rsidRPr="0012082E">
        <w:rPr>
          <w:rFonts w:ascii="GHEA Grapalat" w:hAnsi="GHEA Grapalat"/>
        </w:rPr>
        <w:t>Министерству Финансов РА</w:t>
      </w:r>
      <w:r w:rsidRPr="0012082E">
        <w:rPr>
          <w:rFonts w:ascii="GHEA Grapalat" w:hAnsi="GHEA Grapalat"/>
          <w:lang w:val="hy-AM"/>
        </w:rPr>
        <w:t>,</w:t>
      </w:r>
      <w:r w:rsidRPr="0012082E">
        <w:rPr>
          <w:rFonts w:ascii="GHEA Grapalat" w:hAnsi="GHEA Grapalat"/>
        </w:rPr>
        <w:t xml:space="preserve"> в течение </w:t>
      </w:r>
      <w:r w:rsidR="00971BF8" w:rsidRPr="0012082E">
        <w:rPr>
          <w:rFonts w:ascii="GHEA Grapalat" w:hAnsi="GHEA Grapalat"/>
        </w:rPr>
        <w:t xml:space="preserve">пяти </w:t>
      </w:r>
      <w:r w:rsidRPr="0012082E">
        <w:rPr>
          <w:rFonts w:ascii="GHEA Grapalat" w:hAnsi="GHEA Grapalat"/>
        </w:rPr>
        <w:t>рабочих дней, следующих за днем возникновения основания для вылаты обеспечения. Если требование о выплате обеспечения отклоняется банком</w:t>
      </w:r>
      <w:r w:rsidR="00BF3134" w:rsidRPr="0012082E">
        <w:rPr>
          <w:rFonts w:ascii="GHEA Grapalat" w:hAnsi="GHEA Grapalat"/>
        </w:rPr>
        <w:t xml:space="preserve"> или Министерством Финансов РА</w:t>
      </w:r>
      <w:r w:rsidRPr="0012082E">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BF3134" w:rsidRPr="0012082E">
        <w:rPr>
          <w:rFonts w:ascii="GHEA Grapalat" w:hAnsi="GHEA Grapalat"/>
        </w:rPr>
        <w:t>письменно</w:t>
      </w:r>
      <w:r w:rsidRPr="0012082E">
        <w:rPr>
          <w:rFonts w:ascii="GHEA Grapalat" w:hAnsi="GHEA Grapalat"/>
        </w:rPr>
        <w:t>в течение двух рабочих дней после получения отказа</w:t>
      </w:r>
      <w:r>
        <w:rPr>
          <w:rFonts w:ascii="GHEA Grapalat" w:hAnsi="GHEA Grapalat"/>
        </w:rPr>
        <w:t>.</w:t>
      </w:r>
    </w:p>
    <w:p w:rsidR="00971BF8" w:rsidRPr="0012082E" w:rsidRDefault="00971BF8" w:rsidP="0012082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lang w:val="hy-AM"/>
        </w:rPr>
      </w:pPr>
      <w:r w:rsidRPr="0012082E">
        <w:rPr>
          <w:rFonts w:ascii="GHEA Grapalat" w:hAnsi="GHEA Grapalat"/>
        </w:rPr>
        <w:t xml:space="preserve">10.8 </w:t>
      </w:r>
      <w:r w:rsidRPr="0012082E">
        <w:rPr>
          <w:rFonts w:ascii="GHEA Grapalat" w:hAnsi="GHEA Grapalat" w:hint="eastAsia"/>
        </w:rPr>
        <w:t>О</w:t>
      </w:r>
      <w:r w:rsidRPr="0012082E">
        <w:rPr>
          <w:rFonts w:ascii="GHEA Grapalat" w:hAnsi="GHEA Grapalat"/>
        </w:rPr>
        <w:t xml:space="preserve"> </w:t>
      </w:r>
      <w:r w:rsidRPr="0012082E">
        <w:rPr>
          <w:rFonts w:ascii="GHEA Grapalat" w:hAnsi="GHEA Grapalat" w:hint="eastAsia"/>
        </w:rPr>
        <w:t>возврате</w:t>
      </w:r>
      <w:r w:rsidRPr="0012082E">
        <w:rPr>
          <w:rFonts w:ascii="GHEA Grapalat" w:hAnsi="GHEA Grapalat"/>
        </w:rPr>
        <w:t xml:space="preserve"> </w:t>
      </w:r>
      <w:r w:rsidRPr="0012082E">
        <w:rPr>
          <w:rFonts w:ascii="GHEA Grapalat" w:hAnsi="GHEA Grapalat" w:hint="eastAsia"/>
        </w:rPr>
        <w:t>обеспечения</w:t>
      </w:r>
      <w:r w:rsidRPr="0012082E">
        <w:rPr>
          <w:rFonts w:ascii="GHEA Grapalat" w:hAnsi="GHEA Grapalat"/>
        </w:rPr>
        <w:t xml:space="preserve"> </w:t>
      </w:r>
      <w:r w:rsidRPr="0012082E">
        <w:rPr>
          <w:rFonts w:ascii="GHEA Grapalat" w:hAnsi="GHEA Grapalat" w:hint="eastAsia"/>
        </w:rPr>
        <w:t>договора</w:t>
      </w:r>
      <w:r w:rsidRPr="00AB26EB">
        <w:rPr>
          <w:rFonts w:ascii="GHEA Grapalat" w:hAnsi="GHEA Grapalat"/>
        </w:rPr>
        <w:t xml:space="preserve"> </w:t>
      </w:r>
      <w:r w:rsidRPr="0012082E">
        <w:rPr>
          <w:rFonts w:ascii="GHEA Grapalat" w:hAnsi="GHEA Grapalat" w:hint="eastAsia"/>
        </w:rPr>
        <w:t>и</w:t>
      </w:r>
      <w:r w:rsidRPr="0012082E">
        <w:rPr>
          <w:rFonts w:ascii="GHEA Grapalat" w:hAnsi="GHEA Grapalat"/>
        </w:rPr>
        <w:t>/</w:t>
      </w:r>
      <w:r w:rsidRPr="0012082E">
        <w:rPr>
          <w:rFonts w:ascii="GHEA Grapalat" w:hAnsi="GHEA Grapalat" w:hint="eastAsia"/>
        </w:rPr>
        <w:t>или</w:t>
      </w:r>
      <w:r w:rsidRPr="0012082E">
        <w:rPr>
          <w:rFonts w:ascii="GHEA Grapalat" w:hAnsi="GHEA Grapalat"/>
        </w:rPr>
        <w:t xml:space="preserve"> </w:t>
      </w:r>
      <w:r w:rsidRPr="0012082E">
        <w:rPr>
          <w:rFonts w:ascii="GHEA Grapalat" w:hAnsi="GHEA Grapalat" w:hint="eastAsia"/>
        </w:rPr>
        <w:t>квалификации</w:t>
      </w:r>
      <w:r w:rsidRPr="0012082E">
        <w:rPr>
          <w:rFonts w:ascii="GHEA Grapalat" w:hAnsi="GHEA Grapalat"/>
        </w:rPr>
        <w:t xml:space="preserve"> </w:t>
      </w:r>
      <w:r w:rsidRPr="0012082E">
        <w:rPr>
          <w:rFonts w:ascii="GHEA Grapalat" w:hAnsi="GHEA Grapalat" w:hint="eastAsia"/>
        </w:rPr>
        <w:t>руководитель</w:t>
      </w:r>
      <w:r w:rsidRPr="0012082E">
        <w:rPr>
          <w:rFonts w:ascii="GHEA Grapalat" w:hAnsi="GHEA Grapalat"/>
        </w:rPr>
        <w:t xml:space="preserve"> </w:t>
      </w:r>
      <w:r w:rsidRPr="0012082E">
        <w:rPr>
          <w:rFonts w:ascii="GHEA Grapalat" w:hAnsi="GHEA Grapalat" w:hint="eastAsia"/>
        </w:rPr>
        <w:t>заказчика</w:t>
      </w: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письменной</w:t>
      </w:r>
      <w:r w:rsidRPr="0012082E">
        <w:rPr>
          <w:rFonts w:ascii="GHEA Grapalat" w:hAnsi="GHEA Grapalat"/>
        </w:rPr>
        <w:t xml:space="preserve"> </w:t>
      </w:r>
      <w:r w:rsidRPr="0012082E">
        <w:rPr>
          <w:rFonts w:ascii="GHEA Grapalat" w:hAnsi="GHEA Grapalat" w:hint="eastAsia"/>
        </w:rPr>
        <w:t>форме</w:t>
      </w: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течение</w:t>
      </w:r>
      <w:r w:rsidRPr="0012082E">
        <w:rPr>
          <w:rFonts w:ascii="GHEA Grapalat" w:hAnsi="GHEA Grapalat"/>
        </w:rPr>
        <w:t xml:space="preserve"> </w:t>
      </w:r>
      <w:r w:rsidRPr="0012082E">
        <w:rPr>
          <w:rFonts w:ascii="GHEA Grapalat" w:hAnsi="GHEA Grapalat" w:hint="eastAsia"/>
        </w:rPr>
        <w:t>пяти</w:t>
      </w:r>
      <w:r w:rsidRPr="0012082E">
        <w:rPr>
          <w:rFonts w:ascii="GHEA Grapalat" w:hAnsi="GHEA Grapalat"/>
        </w:rPr>
        <w:t xml:space="preserve"> </w:t>
      </w:r>
      <w:r w:rsidRPr="0012082E">
        <w:rPr>
          <w:rFonts w:ascii="GHEA Grapalat" w:hAnsi="GHEA Grapalat" w:hint="eastAsia"/>
        </w:rPr>
        <w:t>рабочих</w:t>
      </w:r>
      <w:r w:rsidRPr="0012082E">
        <w:rPr>
          <w:rFonts w:ascii="GHEA Grapalat" w:hAnsi="GHEA Grapalat"/>
        </w:rPr>
        <w:t xml:space="preserve"> </w:t>
      </w:r>
      <w:r w:rsidRPr="0012082E">
        <w:rPr>
          <w:rFonts w:ascii="GHEA Grapalat" w:hAnsi="GHEA Grapalat" w:hint="eastAsia"/>
        </w:rPr>
        <w:t>дней</w:t>
      </w:r>
      <w:r w:rsidRPr="0012082E">
        <w:rPr>
          <w:rFonts w:ascii="GHEA Grapalat" w:hAnsi="GHEA Grapalat"/>
        </w:rPr>
        <w:t xml:space="preserve">, </w:t>
      </w:r>
      <w:r w:rsidRPr="0012082E">
        <w:rPr>
          <w:rFonts w:ascii="GHEA Grapalat" w:hAnsi="GHEA Grapalat" w:hint="eastAsia"/>
        </w:rPr>
        <w:t>следующих</w:t>
      </w:r>
      <w:r w:rsidRPr="0012082E">
        <w:rPr>
          <w:rFonts w:ascii="GHEA Grapalat" w:hAnsi="GHEA Grapalat"/>
        </w:rPr>
        <w:t xml:space="preserve"> </w:t>
      </w:r>
      <w:r w:rsidRPr="0012082E">
        <w:rPr>
          <w:rFonts w:ascii="GHEA Grapalat" w:hAnsi="GHEA Grapalat" w:hint="eastAsia"/>
        </w:rPr>
        <w:t>за</w:t>
      </w:r>
      <w:r w:rsidRPr="0012082E">
        <w:rPr>
          <w:rFonts w:ascii="GHEA Grapalat" w:hAnsi="GHEA Grapalat"/>
        </w:rPr>
        <w:t xml:space="preserve"> </w:t>
      </w:r>
      <w:r w:rsidR="00BF3134" w:rsidRPr="0012082E">
        <w:rPr>
          <w:rFonts w:ascii="GHEA Grapalat" w:hAnsi="GHEA Grapalat"/>
        </w:rPr>
        <w:t>днем возникновения основания возврата обеспечения</w:t>
      </w:r>
      <w:r w:rsidR="00BF3134" w:rsidRPr="0012082E" w:rsidDel="00960F8B">
        <w:rPr>
          <w:rFonts w:ascii="GHEA Grapalat" w:hAnsi="GHEA Grapalat"/>
        </w:rPr>
        <w:t xml:space="preserve"> </w:t>
      </w:r>
      <w:r w:rsidR="00BF3134" w:rsidRPr="0012082E">
        <w:rPr>
          <w:rFonts w:ascii="GHEA Grapalat" w:hAnsi="GHEA Grapalat"/>
        </w:rPr>
        <w:t>уведомляет</w:t>
      </w:r>
      <w:r w:rsidR="0012082E">
        <w:rPr>
          <w:rFonts w:ascii="GHEA Grapalat" w:hAnsi="GHEA Grapalat"/>
          <w:lang w:val="hy-AM"/>
        </w:rPr>
        <w:t>:</w:t>
      </w:r>
    </w:p>
    <w:p w:rsidR="00971BF8" w:rsidRPr="0012082E" w:rsidRDefault="00971BF8" w:rsidP="0012082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случае</w:t>
      </w:r>
      <w:r w:rsidRPr="0012082E">
        <w:rPr>
          <w:rFonts w:ascii="GHEA Grapalat" w:hAnsi="GHEA Grapalat"/>
        </w:rPr>
        <w:t xml:space="preserve"> </w:t>
      </w:r>
      <w:r w:rsidRPr="0012082E">
        <w:rPr>
          <w:rFonts w:ascii="GHEA Grapalat" w:hAnsi="GHEA Grapalat" w:hint="eastAsia"/>
        </w:rPr>
        <w:t>обеспечения</w:t>
      </w:r>
      <w:r w:rsidRPr="0012082E">
        <w:rPr>
          <w:rFonts w:ascii="GHEA Grapalat" w:hAnsi="GHEA Grapalat"/>
        </w:rPr>
        <w:t xml:space="preserve"> </w:t>
      </w:r>
      <w:r w:rsidR="009603C1" w:rsidRPr="0012082E">
        <w:rPr>
          <w:rFonts w:ascii="GHEA Grapalat" w:hAnsi="GHEA Grapalat" w:hint="eastAsia"/>
        </w:rPr>
        <w:t>представлен</w:t>
      </w:r>
      <w:r w:rsidR="009603C1" w:rsidRPr="0012082E">
        <w:rPr>
          <w:rFonts w:ascii="GHEA Grapalat" w:hAnsi="GHEA Grapalat"/>
        </w:rPr>
        <w:t xml:space="preserve">ного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форме</w:t>
      </w:r>
      <w:r w:rsidRPr="0012082E">
        <w:rPr>
          <w:rFonts w:ascii="GHEA Grapalat" w:hAnsi="GHEA Grapalat"/>
        </w:rPr>
        <w:t xml:space="preserve"> наличных денег - </w:t>
      </w:r>
      <w:r w:rsidRPr="0012082E">
        <w:rPr>
          <w:rFonts w:ascii="GHEA Grapalat" w:hAnsi="GHEA Grapalat" w:hint="eastAsia"/>
        </w:rPr>
        <w:t>Министерство</w:t>
      </w:r>
      <w:r w:rsidRPr="0012082E">
        <w:rPr>
          <w:rFonts w:ascii="GHEA Grapalat" w:hAnsi="GHEA Grapalat"/>
        </w:rPr>
        <w:t xml:space="preserve"> </w:t>
      </w:r>
      <w:r w:rsidRPr="0012082E">
        <w:rPr>
          <w:rFonts w:ascii="GHEA Grapalat" w:hAnsi="GHEA Grapalat" w:hint="eastAsia"/>
        </w:rPr>
        <w:t>финансов</w:t>
      </w:r>
      <w:r w:rsidRPr="0012082E">
        <w:rPr>
          <w:rFonts w:ascii="GHEA Grapalat" w:hAnsi="GHEA Grapalat"/>
        </w:rPr>
        <w:t xml:space="preserve"> </w:t>
      </w:r>
      <w:r w:rsidRPr="0012082E">
        <w:rPr>
          <w:rFonts w:ascii="GHEA Grapalat" w:hAnsi="GHEA Grapalat" w:hint="eastAsia"/>
        </w:rPr>
        <w:t>РА</w:t>
      </w:r>
      <w:r w:rsidRPr="0012082E">
        <w:rPr>
          <w:rFonts w:ascii="GHEA Grapalat" w:hAnsi="GHEA Grapalat"/>
        </w:rPr>
        <w:t xml:space="preserve"> </w:t>
      </w:r>
      <w:r w:rsidRPr="0012082E">
        <w:rPr>
          <w:rFonts w:ascii="GHEA Grapalat" w:hAnsi="GHEA Grapalat" w:hint="eastAsia"/>
        </w:rPr>
        <w:t>с</w:t>
      </w:r>
      <w:r w:rsidRPr="0012082E">
        <w:rPr>
          <w:rFonts w:ascii="GHEA Grapalat" w:hAnsi="GHEA Grapalat"/>
        </w:rPr>
        <w:t xml:space="preserve"> </w:t>
      </w:r>
      <w:r w:rsidRPr="0012082E">
        <w:rPr>
          <w:rFonts w:ascii="GHEA Grapalat" w:hAnsi="GHEA Grapalat" w:hint="eastAsia"/>
        </w:rPr>
        <w:t>приложением</w:t>
      </w:r>
      <w:r w:rsidRPr="0012082E">
        <w:rPr>
          <w:rFonts w:ascii="GHEA Grapalat" w:hAnsi="GHEA Grapalat"/>
        </w:rPr>
        <w:t xml:space="preserve"> </w:t>
      </w:r>
      <w:r w:rsidRPr="0012082E">
        <w:rPr>
          <w:rFonts w:ascii="GHEA Grapalat" w:hAnsi="GHEA Grapalat" w:hint="eastAsia"/>
        </w:rPr>
        <w:t>копии</w:t>
      </w:r>
      <w:r w:rsidRPr="0012082E">
        <w:rPr>
          <w:rFonts w:ascii="GHEA Grapalat" w:hAnsi="GHEA Grapalat"/>
        </w:rPr>
        <w:t xml:space="preserve"> представленного в заявке </w:t>
      </w:r>
      <w:r w:rsidRPr="0012082E">
        <w:rPr>
          <w:rFonts w:ascii="GHEA Grapalat" w:hAnsi="GHEA Grapalat" w:hint="eastAsia"/>
        </w:rPr>
        <w:t>документа</w:t>
      </w:r>
      <w:r w:rsidRPr="0012082E">
        <w:rPr>
          <w:rFonts w:ascii="GHEA Grapalat" w:hAnsi="GHEA Grapalat"/>
        </w:rPr>
        <w:t xml:space="preserve">, </w:t>
      </w:r>
      <w:r w:rsidRPr="0012082E">
        <w:rPr>
          <w:rFonts w:ascii="GHEA Grapalat" w:hAnsi="GHEA Grapalat" w:hint="eastAsia"/>
        </w:rPr>
        <w:t>об</w:t>
      </w:r>
      <w:r w:rsidRPr="0012082E">
        <w:rPr>
          <w:rFonts w:ascii="GHEA Grapalat" w:hAnsi="GHEA Grapalat"/>
        </w:rPr>
        <w:t xml:space="preserve"> </w:t>
      </w:r>
      <w:r w:rsidRPr="0012082E">
        <w:rPr>
          <w:rFonts w:ascii="GHEA Grapalat" w:hAnsi="GHEA Grapalat" w:hint="eastAsia"/>
        </w:rPr>
        <w:t>обосновании</w:t>
      </w:r>
      <w:r w:rsidRPr="0012082E">
        <w:rPr>
          <w:rFonts w:ascii="GHEA Grapalat" w:hAnsi="GHEA Grapalat"/>
        </w:rPr>
        <w:t xml:space="preserve"> </w:t>
      </w:r>
      <w:r w:rsidRPr="0012082E">
        <w:rPr>
          <w:rFonts w:ascii="GHEA Grapalat" w:hAnsi="GHEA Grapalat" w:hint="eastAsia"/>
        </w:rPr>
        <w:t>платежа</w:t>
      </w:r>
      <w:r w:rsidRPr="0012082E">
        <w:rPr>
          <w:rFonts w:ascii="GHEA Grapalat" w:hAnsi="GHEA Grapalat"/>
        </w:rPr>
        <w:t>,</w:t>
      </w:r>
    </w:p>
    <w:p w:rsidR="00971BF8" w:rsidRPr="0012082E" w:rsidRDefault="00971BF8" w:rsidP="0012082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случае</w:t>
      </w:r>
      <w:r w:rsidRPr="0012082E">
        <w:rPr>
          <w:rFonts w:ascii="GHEA Grapalat" w:hAnsi="GHEA Grapalat"/>
        </w:rPr>
        <w:t xml:space="preserve"> </w:t>
      </w:r>
      <w:r w:rsidRPr="0012082E">
        <w:rPr>
          <w:rFonts w:ascii="GHEA Grapalat" w:hAnsi="GHEA Grapalat" w:hint="eastAsia"/>
        </w:rPr>
        <w:t>обеспечения</w:t>
      </w:r>
      <w:r w:rsidRPr="0012082E">
        <w:rPr>
          <w:rFonts w:ascii="GHEA Grapalat" w:hAnsi="GHEA Grapalat"/>
        </w:rPr>
        <w:t xml:space="preserve">, </w:t>
      </w:r>
      <w:r w:rsidRPr="0012082E">
        <w:rPr>
          <w:rFonts w:ascii="GHEA Grapalat" w:hAnsi="GHEA Grapalat" w:hint="eastAsia"/>
        </w:rPr>
        <w:t>представленного</w:t>
      </w: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виде</w:t>
      </w:r>
      <w:r w:rsidRPr="0012082E">
        <w:rPr>
          <w:rFonts w:ascii="GHEA Grapalat" w:hAnsi="GHEA Grapalat"/>
        </w:rPr>
        <w:t xml:space="preserve"> </w:t>
      </w:r>
      <w:r w:rsidRPr="0012082E">
        <w:rPr>
          <w:rFonts w:ascii="GHEA Grapalat" w:hAnsi="GHEA Grapalat" w:hint="eastAsia"/>
        </w:rPr>
        <w:t>банковской</w:t>
      </w:r>
      <w:r w:rsidRPr="0012082E">
        <w:rPr>
          <w:rFonts w:ascii="GHEA Grapalat" w:hAnsi="GHEA Grapalat"/>
        </w:rPr>
        <w:t xml:space="preserve"> </w:t>
      </w:r>
      <w:r w:rsidRPr="0012082E">
        <w:rPr>
          <w:rFonts w:ascii="GHEA Grapalat" w:hAnsi="GHEA Grapalat" w:hint="eastAsia"/>
        </w:rPr>
        <w:t>гарантии</w:t>
      </w:r>
      <w:r w:rsidRPr="0012082E">
        <w:rPr>
          <w:rFonts w:ascii="GHEA Grapalat" w:hAnsi="GHEA Grapalat"/>
        </w:rPr>
        <w:t xml:space="preserve">- </w:t>
      </w:r>
      <w:r w:rsidRPr="0012082E">
        <w:rPr>
          <w:rFonts w:ascii="GHEA Grapalat" w:hAnsi="GHEA Grapalat" w:hint="eastAsia"/>
        </w:rPr>
        <w:t>банк</w:t>
      </w:r>
      <w:r w:rsidRPr="0012082E">
        <w:rPr>
          <w:rFonts w:ascii="GHEA Grapalat" w:hAnsi="GHEA Grapalat"/>
        </w:rPr>
        <w:t xml:space="preserve">, </w:t>
      </w:r>
      <w:r w:rsidRPr="0012082E">
        <w:rPr>
          <w:rFonts w:ascii="GHEA Grapalat" w:hAnsi="GHEA Grapalat" w:hint="eastAsia"/>
        </w:rPr>
        <w:t>выдавший</w:t>
      </w:r>
      <w:r w:rsidRPr="0012082E">
        <w:rPr>
          <w:rFonts w:ascii="GHEA Grapalat" w:hAnsi="GHEA Grapalat"/>
        </w:rPr>
        <w:t xml:space="preserve"> </w:t>
      </w:r>
      <w:r w:rsidRPr="0012082E">
        <w:rPr>
          <w:rFonts w:ascii="GHEA Grapalat" w:hAnsi="GHEA Grapalat" w:hint="eastAsia"/>
        </w:rPr>
        <w:t>гарантию</w:t>
      </w:r>
      <w:r w:rsidRPr="0012082E">
        <w:rPr>
          <w:rFonts w:ascii="GHEA Grapalat" w:hAnsi="GHEA Grapalat"/>
        </w:rPr>
        <w:t>;</w:t>
      </w:r>
    </w:p>
    <w:p w:rsidR="00971BF8" w:rsidRPr="00541249" w:rsidRDefault="00971BF8" w:rsidP="0012082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ns w:id="6" w:author="Inesa Kocharyan" w:date="2023-07-07T17:20:00Z"/>
          <w:rFonts w:ascii="GHEA Grapalat" w:hAnsi="GHEA Grapalat"/>
        </w:rPr>
      </w:pP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случае</w:t>
      </w:r>
      <w:r w:rsidRPr="0012082E">
        <w:rPr>
          <w:rFonts w:ascii="GHEA Grapalat" w:hAnsi="GHEA Grapalat"/>
        </w:rPr>
        <w:t xml:space="preserve"> </w:t>
      </w:r>
      <w:r w:rsidRPr="0012082E">
        <w:rPr>
          <w:rFonts w:ascii="GHEA Grapalat" w:hAnsi="GHEA Grapalat" w:hint="eastAsia"/>
        </w:rPr>
        <w:t>обеспечения</w:t>
      </w:r>
      <w:r w:rsidRPr="0012082E">
        <w:rPr>
          <w:rFonts w:ascii="GHEA Grapalat" w:hAnsi="GHEA Grapalat"/>
        </w:rPr>
        <w:t xml:space="preserve">, </w:t>
      </w:r>
      <w:r w:rsidRPr="0012082E">
        <w:rPr>
          <w:rFonts w:ascii="GHEA Grapalat" w:hAnsi="GHEA Grapalat" w:hint="eastAsia"/>
        </w:rPr>
        <w:t>представленного</w:t>
      </w: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виде</w:t>
      </w:r>
      <w:r w:rsidRPr="0012082E">
        <w:rPr>
          <w:rFonts w:ascii="GHEA Grapalat" w:hAnsi="GHEA Grapalat"/>
        </w:rPr>
        <w:t xml:space="preserve"> соглашения о неустойке - </w:t>
      </w:r>
      <w:r w:rsidRPr="0012082E">
        <w:rPr>
          <w:rFonts w:ascii="GHEA Grapalat" w:hAnsi="GHEA Grapalat" w:hint="eastAsia"/>
        </w:rPr>
        <w:t>представивше</w:t>
      </w:r>
      <w:r w:rsidRPr="0012082E">
        <w:rPr>
          <w:rFonts w:ascii="GHEA Grapalat" w:hAnsi="GHEA Grapalat"/>
        </w:rPr>
        <w:t>го его участника</w:t>
      </w:r>
      <w:ins w:id="7" w:author="Inesa Kocharyan" w:date="2023-07-07T17:20:00Z">
        <w:r w:rsidRPr="00541249">
          <w:rPr>
            <w:rFonts w:ascii="GHEA Grapalat" w:hAnsi="GHEA Grapalat"/>
          </w:rPr>
          <w:t>.</w:t>
        </w:r>
      </w:ins>
    </w:p>
    <w:p w:rsidR="003E194D" w:rsidRDefault="003E194D" w:rsidP="00AB26EB">
      <w:pPr>
        <w:widowControl w:val="0"/>
        <w:tabs>
          <w:tab w:val="left" w:pos="1134"/>
        </w:tabs>
        <w:ind w:firstLine="567"/>
        <w:jc w:val="both"/>
        <w:rPr>
          <w:rFonts w:ascii="GHEA Grapalat" w:hAnsi="GHEA Grapalat"/>
          <w:b/>
        </w:rPr>
      </w:pPr>
      <w:r w:rsidRPr="005114D0">
        <w:rPr>
          <w:rFonts w:ascii="GHEA Grapalat" w:hAnsi="GHEA Grapalat"/>
        </w:rPr>
        <w:tab/>
      </w:r>
    </w:p>
    <w:p w:rsidR="00096865" w:rsidRPr="009044F1" w:rsidRDefault="008D5016" w:rsidP="00B46D58">
      <w:pPr>
        <w:widowControl w:val="0"/>
        <w:spacing w:after="160"/>
        <w:jc w:val="center"/>
        <w:rPr>
          <w:rFonts w:ascii="GHEA Grapalat" w:hAnsi="GHEA Grapalat" w:cs="Arial"/>
          <w:b/>
        </w:rPr>
      </w:pPr>
      <w:r w:rsidRPr="009044F1">
        <w:rPr>
          <w:rFonts w:ascii="GHEA Grapalat" w:hAnsi="GHEA Grapalat"/>
          <w:b/>
        </w:rPr>
        <w:t>11. ОБЪЯВЛЕНИЕ ПРОЦЕДУРЫ НЕСОСТОЯВШЕЙСЯ</w:t>
      </w: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11605E">
        <w:rPr>
          <w:rStyle w:val="FootnoteReference"/>
          <w:rFonts w:ascii="GHEA Grapalat" w:hAnsi="GHEA Grapalat"/>
        </w:rPr>
        <w:footnoteReference w:customMarkFollows="1" w:id="9"/>
        <w:t>14</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w:t>
      </w:r>
      <w:r w:rsidRPr="009044F1">
        <w:rPr>
          <w:rFonts w:ascii="GHEA Grapalat" w:hAnsi="GHEA Grapalat"/>
        </w:rPr>
        <w:lastRenderedPageBreak/>
        <w:t xml:space="preserve">указывается обоснование объявления процедуры закупки несостоявшейся. </w:t>
      </w: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0E1E78" w:rsidRPr="00216702" w:rsidRDefault="000E1E78" w:rsidP="000E1E78">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rsidR="000E1E78" w:rsidRDefault="000E1E78" w:rsidP="000E1E78">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0E1E78" w:rsidRDefault="000E1E78" w:rsidP="000E1E78">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0E1E78" w:rsidRDefault="000E1E78" w:rsidP="000E1E78">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0E1E78" w:rsidRPr="00996C18" w:rsidRDefault="000E1E78" w:rsidP="000E1E78">
      <w:pPr>
        <w:widowControl w:val="0"/>
        <w:ind w:firstLine="567"/>
        <w:jc w:val="both"/>
        <w:rPr>
          <w:rFonts w:ascii="GHEA Grapalat" w:hAnsi="GHEA Grapalat"/>
        </w:rPr>
      </w:pPr>
      <w:r w:rsidRPr="000B56C9">
        <w:rPr>
          <w:rFonts w:ascii="GHEA Grapalat" w:hAnsi="GHEA Grapalat"/>
        </w:rPr>
        <w:t xml:space="preserve">12.4. </w:t>
      </w:r>
      <w:r w:rsidRPr="00F70372">
        <w:rPr>
          <w:rFonts w:ascii="GHEA Grapalat" w:hAnsi="GHEA Grapalat"/>
        </w:rPr>
        <w:t xml:space="preserve">Срок ожидания, установленный </w:t>
      </w:r>
      <w:r w:rsidRPr="000B56C9">
        <w:rPr>
          <w:rFonts w:ascii="GHEA Grapalat" w:hAnsi="GHEA Grapalat"/>
        </w:rPr>
        <w:t>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0E1E78" w:rsidRPr="00570BBD" w:rsidRDefault="000E1E78" w:rsidP="000E1E78">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0E1E78" w:rsidRDefault="000E1E78" w:rsidP="000E1E78">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0E1E78" w:rsidRPr="00570BBD" w:rsidRDefault="000E1E78" w:rsidP="000E1E78">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0E1E78" w:rsidRPr="00570BBD" w:rsidRDefault="000E1E78" w:rsidP="000E1E78">
      <w:pPr>
        <w:jc w:val="both"/>
        <w:rPr>
          <w:rFonts w:ascii="GHEA Grapalat" w:hAnsi="GHEA Grapalat"/>
          <w:lang w:val="hy-AM"/>
        </w:rPr>
      </w:pPr>
      <w:r w:rsidRPr="00570BBD">
        <w:rPr>
          <w:rFonts w:ascii="GHEA Grapalat" w:hAnsi="GHEA Grapalat"/>
        </w:rPr>
        <w:lastRenderedPageBreak/>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0E1E78" w:rsidRPr="00570BBD" w:rsidRDefault="000E1E78" w:rsidP="000E1E78">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0E1E78" w:rsidRDefault="000E1E78" w:rsidP="000E1E78">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w:t>
      </w:r>
      <w:r w:rsidRPr="00F70372">
        <w:rPr>
          <w:rFonts w:ascii="GHEA Grapalat" w:hAnsi="GHEA Grapalat"/>
        </w:rPr>
        <w:t xml:space="preserve">по своей инициативе </w:t>
      </w:r>
      <w:r w:rsidRPr="00570BBD">
        <w:rPr>
          <w:rFonts w:ascii="GHEA Grapalat" w:hAnsi="GHEA Grapalat"/>
        </w:rPr>
        <w:t>пришел к выводу о необходимости рассмотрения дела в судебном заседании</w:t>
      </w:r>
      <w:r>
        <w:rPr>
          <w:rFonts w:ascii="GHEA Grapalat" w:hAnsi="GHEA Grapalat"/>
        </w:rPr>
        <w:t xml:space="preserve">. </w:t>
      </w:r>
    </w:p>
    <w:p w:rsidR="000E1E78" w:rsidRPr="00570BBD" w:rsidRDefault="000E1E78" w:rsidP="000E1E78">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0E1E78" w:rsidRPr="009044F1" w:rsidRDefault="000E1E78" w:rsidP="000E1E78">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AE679C" w:rsidRPr="009044F1" w:rsidRDefault="000E1E78" w:rsidP="000E1E78">
      <w:pPr>
        <w:widowControl w:val="0"/>
        <w:spacing w:after="160"/>
        <w:jc w:val="center"/>
        <w:rPr>
          <w:rFonts w:ascii="GHEA Grapalat" w:hAnsi="GHEA Grapalat" w:cs="Sylfaen"/>
          <w:b/>
        </w:rPr>
      </w:pPr>
      <w:r>
        <w:rPr>
          <w:rFonts w:ascii="GHEA Grapalat" w:hAnsi="GHEA Grapalat"/>
          <w:b/>
        </w:rPr>
        <w:t xml:space="preserve">                                                        </w:t>
      </w:r>
    </w:p>
    <w:p w:rsidR="006356C0" w:rsidRDefault="006356C0">
      <w:pPr>
        <w:rPr>
          <w:rFonts w:ascii="GHEA Grapalat" w:hAnsi="GHEA Grapalat"/>
          <w:b/>
        </w:rPr>
      </w:pPr>
      <w:r>
        <w:rPr>
          <w:rFonts w:ascii="GHEA Grapalat" w:hAnsi="GHEA Grapalat"/>
          <w:b/>
        </w:rPr>
        <w:br w:type="page"/>
      </w:r>
    </w:p>
    <w:p w:rsidR="00096865" w:rsidRPr="00374F4A" w:rsidRDefault="00096865" w:rsidP="0099052C">
      <w:pPr>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647AF6" w:rsidRPr="00647AF6">
        <w:rPr>
          <w:rFonts w:ascii="GHEA Grapalat" w:hAnsi="GHEA Grapalat"/>
          <w:b/>
        </w:rPr>
        <w:t>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DE4E15" w:rsidRDefault="00DE4E15" w:rsidP="00DE4E15">
      <w:pPr>
        <w:widowControl w:val="0"/>
        <w:spacing w:after="16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2D5CF0" w:rsidRPr="009044F1" w:rsidRDefault="0078387F" w:rsidP="00B46D58">
      <w:pPr>
        <w:widowControl w:val="0"/>
        <w:spacing w:after="160"/>
        <w:ind w:firstLine="567"/>
        <w:jc w:val="both"/>
        <w:rPr>
          <w:rFonts w:ascii="GHEA Grapalat" w:hAnsi="GHEA Grapalat" w:cs="Sylfaen"/>
        </w:rPr>
      </w:pPr>
      <w:r w:rsidRPr="009044F1">
        <w:rPr>
          <w:rFonts w:ascii="GHEA Grapalat" w:hAnsi="GHEA Grapalat"/>
        </w:rPr>
        <w:t>Участник заявкой представляет утвержденные им:</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001504AC" w:rsidRPr="001504AC">
        <w:rPr>
          <w:rFonts w:ascii="GHEA Grapalat" w:hAnsi="GHEA Grapalat"/>
        </w:rPr>
        <w:t>н</w:t>
      </w:r>
      <w:r w:rsidRPr="009044F1">
        <w:rPr>
          <w:rFonts w:ascii="GHEA Grapalat" w:hAnsi="GHEA Grapalat"/>
        </w:rPr>
        <w:t>а участие в процедуре согласно Приложению №1;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5A17BE">
        <w:rPr>
          <w:rFonts w:ascii="GHEA Grapalat" w:hAnsi="GHEA Grapalat"/>
        </w:rPr>
        <w:t>2</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договора</w:t>
      </w:r>
      <w:r w:rsidR="00AD6738" w:rsidRPr="00AD6738">
        <w:rPr>
          <w:rFonts w:ascii="GHEA Grapalat" w:hAnsi="GHEA Grapalat"/>
        </w:rPr>
        <w:t xml:space="preserve"> субподряда</w:t>
      </w:r>
      <w:r>
        <w:rPr>
          <w:rFonts w:ascii="GHEA Grapalat" w:hAnsi="GHEA Grapalat"/>
        </w:rPr>
        <w:t xml:space="preserve"> и данные лица, являющегося стороной этого договора, если Договор будет выполняться через </w:t>
      </w:r>
      <w:r w:rsidR="00771A24" w:rsidRPr="00AD6738">
        <w:rPr>
          <w:rFonts w:ascii="GHEA Grapalat" w:hAnsi="GHEA Grapalat"/>
        </w:rPr>
        <w:t>субподряд</w:t>
      </w:r>
      <w:r>
        <w:rPr>
          <w:rFonts w:ascii="GHEA Grapalat" w:hAnsi="GHEA Grapalat"/>
        </w:rPr>
        <w:t>;</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5A17BE">
        <w:rPr>
          <w:rFonts w:ascii="GHEA Grapalat" w:hAnsi="GHEA Grapalat"/>
        </w:rPr>
        <w:t>3</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030728">
        <w:rPr>
          <w:rStyle w:val="FootnoteReference"/>
          <w:rFonts w:ascii="GHEA Grapalat" w:hAnsi="GHEA Grapalat"/>
        </w:rPr>
        <w:footnoteReference w:customMarkFollows="1" w:id="10"/>
        <w:t>15</w:t>
      </w:r>
    </w:p>
    <w:p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5A17BE">
        <w:rPr>
          <w:rFonts w:ascii="GHEA Grapalat" w:hAnsi="GHEA Grapalat"/>
        </w:rPr>
        <w:t>4</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xml:space="preserve">; При этом заявкой представляется </w:t>
      </w:r>
      <w:r w:rsidR="00030728">
        <w:rPr>
          <w:rFonts w:ascii="GHEA Grapalat" w:hAnsi="GHEA Grapalat"/>
        </w:rPr>
        <w:t>оригинал</w:t>
      </w:r>
      <w:r w:rsidRPr="00B138F3">
        <w:rPr>
          <w:rFonts w:ascii="GHEA Grapalat" w:hAnsi="GHEA Grapalat"/>
        </w:rPr>
        <w:t xml:space="preserve"> документа, удостоверяющего опла</w:t>
      </w:r>
      <w:r w:rsidR="00030728">
        <w:rPr>
          <w:rFonts w:ascii="GHEA Grapalat" w:hAnsi="GHEA Grapalat"/>
        </w:rPr>
        <w:t>ту наличных денег, или оригинал</w:t>
      </w:r>
      <w:r w:rsidRPr="00B138F3">
        <w:rPr>
          <w:rFonts w:ascii="GHEA Grapalat" w:hAnsi="GHEA Grapalat"/>
        </w:rPr>
        <w:t xml:space="preserve"> банковской гарантии.</w:t>
      </w:r>
      <w:r w:rsidR="00030728">
        <w:rPr>
          <w:rStyle w:val="FootnoteReference"/>
          <w:rFonts w:ascii="GHEA Grapalat" w:hAnsi="GHEA Grapalat"/>
        </w:rPr>
        <w:footnoteReference w:customMarkFollows="1" w:id="11"/>
        <w:t>16</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5E7AC1">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del w:id="8" w:author="Vardan" w:date="2020-06-03T18:32:00Z">
        <w:r w:rsidR="002C0665" w:rsidDel="00C14716">
          <w:rPr>
            <w:rFonts w:ascii="GHEA Grapalat" w:hAnsi="GHEA Grapalat"/>
          </w:rPr>
          <w:delText>,</w:delText>
        </w:r>
      </w:del>
      <w:ins w:id="9" w:author="Vardan" w:date="2020-06-03T18:33:00Z">
        <w:r w:rsidR="001D5C13" w:rsidRPr="001D5C13">
          <w:rPr>
            <w:rFonts w:ascii="GHEA Grapalat" w:hAnsi="GHEA Grapalat"/>
          </w:rPr>
          <w:t xml:space="preserve"> </w:t>
        </w:r>
      </w:ins>
      <w:r w:rsidR="001D5C13">
        <w:rPr>
          <w:rFonts w:ascii="GHEA Grapalat" w:hAnsi="GHEA Grapalat"/>
        </w:rPr>
        <w:t>(</w:t>
      </w:r>
      <w:r w:rsidR="001D5C13" w:rsidRPr="00864470">
        <w:rPr>
          <w:rFonts w:ascii="GHEA Grapalat" w:hAnsi="GHEA Grapalat"/>
        </w:rPr>
        <w:t>совокупность себестоимости и прогнозируемой прибыли</w:t>
      </w:r>
      <w:r w:rsidR="001D5C13">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8B1F31" w:rsidRDefault="008B1F31" w:rsidP="008B1F31">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B1F31" w:rsidRPr="002658C9" w:rsidRDefault="008B1F31" w:rsidP="008B1F31">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8B1F31" w:rsidRPr="002658C9" w:rsidRDefault="008B1F31" w:rsidP="008B1F31">
      <w:pPr>
        <w:widowControl w:val="0"/>
        <w:spacing w:after="160"/>
        <w:ind w:firstLine="567"/>
        <w:jc w:val="both"/>
        <w:rPr>
          <w:rFonts w:ascii="GHEA Grapalat" w:hAnsi="GHEA Grapalat" w:cs="Sylfaen"/>
        </w:rPr>
      </w:pPr>
      <w:r w:rsidRPr="002658C9">
        <w:rPr>
          <w:rFonts w:ascii="GHEA Grapalat" w:hAnsi="GHEA Grapalat"/>
        </w:rPr>
        <w:lastRenderedPageBreak/>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107442">
        <w:rPr>
          <w:rFonts w:ascii="GHEA Grapalat" w:hAnsi="GHEA Grapalat"/>
          <w:lang w:val="hy-AM"/>
        </w:rPr>
        <w:t>2</w:t>
      </w:r>
      <w:r w:rsidRPr="002658C9">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B1F31" w:rsidRPr="002658C9" w:rsidRDefault="008B1F31" w:rsidP="008B1F31">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B1F31" w:rsidRPr="002658C9" w:rsidRDefault="008B1F31" w:rsidP="008B1F31">
      <w:pPr>
        <w:widowControl w:val="0"/>
        <w:tabs>
          <w:tab w:val="left" w:pos="1134"/>
        </w:tabs>
        <w:spacing w:after="160"/>
        <w:ind w:firstLine="567"/>
        <w:jc w:val="both"/>
        <w:rPr>
          <w:rFonts w:ascii="GHEA Grapalat" w:hAnsi="GHEA Grapalat"/>
        </w:rPr>
      </w:pPr>
      <w:r>
        <w:rPr>
          <w:rFonts w:ascii="GHEA Grapalat" w:hAnsi="GHEA Grapalat"/>
        </w:rPr>
        <w:t>3</w:t>
      </w:r>
      <w:r w:rsidRPr="002658C9">
        <w:rPr>
          <w:rFonts w:ascii="GHEA Grapalat" w:hAnsi="GHEA Grapalat"/>
        </w:rPr>
        <w:t>.2.</w:t>
      </w:r>
      <w:r w:rsidRPr="002658C9">
        <w:rPr>
          <w:rFonts w:ascii="GHEA Grapalat" w:hAnsi="GHEA Grapalat"/>
        </w:rPr>
        <w:tab/>
        <w:t xml:space="preserve">На конверте, указанном в пункте </w:t>
      </w:r>
      <w:r>
        <w:rPr>
          <w:rFonts w:ascii="GHEA Grapalat" w:hAnsi="GHEA Grapalat"/>
        </w:rPr>
        <w:t>3</w:t>
      </w:r>
      <w:r w:rsidRPr="002658C9">
        <w:rPr>
          <w:rFonts w:ascii="GHEA Grapalat" w:hAnsi="GHEA Grapalat"/>
        </w:rPr>
        <w:t xml:space="preserve">.1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B1F31" w:rsidRPr="002658C9" w:rsidRDefault="008B1F31" w:rsidP="008B1F31">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B1F31" w:rsidRPr="002658C9" w:rsidRDefault="008B1F31" w:rsidP="008B1F31">
      <w:pPr>
        <w:widowControl w:val="0"/>
        <w:tabs>
          <w:tab w:val="left" w:pos="1134"/>
          <w:tab w:val="left" w:pos="628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Pr>
          <w:rFonts w:ascii="GHEA Grapalat" w:hAnsi="GHEA Grapalat"/>
        </w:rPr>
        <w:t>процедуры</w:t>
      </w:r>
      <w:r w:rsidRPr="002658C9">
        <w:rPr>
          <w:rFonts w:ascii="GHEA Grapalat" w:hAnsi="GHEA Grapalat"/>
        </w:rPr>
        <w:t>;</w:t>
      </w:r>
      <w:r>
        <w:rPr>
          <w:rFonts w:ascii="GHEA Grapalat" w:hAnsi="GHEA Grapalat"/>
        </w:rPr>
        <w:tab/>
      </w:r>
    </w:p>
    <w:p w:rsidR="008B1F31" w:rsidRPr="002658C9" w:rsidRDefault="008B1F31" w:rsidP="008B1F31">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B1F31" w:rsidRPr="002658C9" w:rsidRDefault="008B1F31" w:rsidP="008B1F31">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B1F31" w:rsidRDefault="008B1F31" w:rsidP="008B1F31">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Pr>
          <w:rFonts w:ascii="GHEA Grapalat" w:hAnsi="GHEA Grapalat"/>
        </w:rPr>
        <w:t>3</w:t>
      </w:r>
      <w:r w:rsidRPr="002658C9">
        <w:rPr>
          <w:rFonts w:ascii="GHEA Grapalat" w:hAnsi="GHEA Grapalat"/>
        </w:rPr>
        <w:t xml:space="preserve">.1 и </w:t>
      </w:r>
      <w:r>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B01410" w:rsidRDefault="00B01410">
      <w:pPr>
        <w:rPr>
          <w:ins w:id="10" w:author="Inesa Kocharyan" w:date="2024-02-12T14:54:00Z"/>
          <w:rFonts w:ascii="GHEA Grapalat" w:hAnsi="GHEA Grapalat"/>
          <w:b/>
        </w:rPr>
      </w:pPr>
      <w:ins w:id="11" w:author="Inesa Kocharyan" w:date="2024-02-12T14:54:00Z">
        <w:r>
          <w:rPr>
            <w:rFonts w:ascii="GHEA Grapalat" w:hAnsi="GHEA Grapalat"/>
            <w:b/>
          </w:rPr>
          <w:br w:type="page"/>
        </w:r>
      </w:ins>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B2572B" w:rsidRPr="00374F4A" w:rsidRDefault="00B2572B" w:rsidP="00B46D58">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107442">
        <w:rPr>
          <w:rFonts w:ascii="GHEA Grapalat" w:hAnsi="GHEA Grapalat"/>
          <w:b/>
          <w:sz w:val="24"/>
          <w:szCs w:val="24"/>
        </w:rPr>
        <w:t xml:space="preserve">запрос котировок </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107442">
        <w:rPr>
          <w:rFonts w:ascii="GHEA Grapalat" w:hAnsi="GHEA Grapalat"/>
          <w:sz w:val="24"/>
          <w:szCs w:val="24"/>
        </w:rPr>
        <w:t>ԷՋՕԸ–ԳՀԱՇՁԲ–2026/01</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107442" w:rsidRDefault="00B2572B" w:rsidP="00107442">
      <w:pPr>
        <w:pStyle w:val="Heading6"/>
        <w:keepNext w:val="0"/>
        <w:widowControl w:val="0"/>
        <w:spacing w:after="160"/>
        <w:jc w:val="center"/>
        <w:rPr>
          <w:rFonts w:ascii="GHEA Grapalat" w:hAnsi="GHEA Grapalat"/>
          <w:color w:val="auto"/>
          <w:sz w:val="24"/>
          <w:szCs w:val="24"/>
        </w:rPr>
      </w:pPr>
      <w:r w:rsidRPr="00374F4A">
        <w:rPr>
          <w:rFonts w:ascii="GHEA Grapalat" w:hAnsi="GHEA Grapalat"/>
          <w:color w:val="auto"/>
          <w:sz w:val="24"/>
          <w:szCs w:val="24"/>
        </w:rPr>
        <w:t xml:space="preserve">на участие в </w:t>
      </w:r>
      <w:r w:rsidR="00107442" w:rsidRPr="00107442">
        <w:rPr>
          <w:rFonts w:ascii="GHEA Grapalat" w:hAnsi="GHEA Grapalat"/>
          <w:color w:val="auto"/>
          <w:sz w:val="24"/>
          <w:szCs w:val="24"/>
        </w:rPr>
        <w:t>запрос котировок</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0814B8" w:rsidP="00B46D58">
      <w:pPr>
        <w:spacing w:after="160"/>
        <w:ind w:left="4395"/>
        <w:jc w:val="both"/>
        <w:rPr>
          <w:rFonts w:ascii="GHEA Grapalat" w:hAnsi="GHEA Grapalat" w:cs="Sylfaen"/>
          <w:sz w:val="16"/>
        </w:rPr>
      </w:pPr>
      <w:r w:rsidRPr="005F2C25">
        <w:rPr>
          <w:rFonts w:ascii="GHEA Grapalat" w:hAnsi="GHEA Grapalat"/>
          <w:sz w:val="16"/>
        </w:rPr>
        <w:t xml:space="preserve">                             </w:t>
      </w:r>
      <w:r w:rsidR="00374F4A" w:rsidRPr="000C1746">
        <w:rPr>
          <w:rFonts w:ascii="GHEA Grapalat" w:hAnsi="GHEA Grapalat"/>
          <w:sz w:val="16"/>
        </w:rPr>
        <w:t>номер лота (лотов)</w:t>
      </w:r>
    </w:p>
    <w:p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107442">
        <w:rPr>
          <w:rFonts w:ascii="GHEA Grapalat" w:hAnsi="GHEA Grapalat"/>
        </w:rPr>
        <w:t>ԷՋՕԸ–ԳՀԱՇՁԲ–2026/01</w:t>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107442" w:rsidP="00B46D58">
      <w:pPr>
        <w:spacing w:after="160"/>
        <w:jc w:val="both"/>
        <w:rPr>
          <w:rFonts w:ascii="GHEA Grapalat" w:hAnsi="GHEA Grapalat"/>
        </w:rPr>
      </w:pPr>
      <w:r w:rsidRPr="00107442">
        <w:rPr>
          <w:rFonts w:ascii="GHEA Grapalat" w:hAnsi="GHEA Grapalat"/>
        </w:rPr>
        <w:t xml:space="preserve">запрос котировок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w:t>
      </w:r>
      <w:r w:rsidR="00F453C2" w:rsidRPr="005F2C25">
        <w:rPr>
          <w:rFonts w:ascii="GHEA Grapalat" w:hAnsi="GHEA Grapalat"/>
        </w:rPr>
        <w:t xml:space="preserve"> </w:t>
      </w:r>
      <w:r w:rsidRPr="00DA5EA0">
        <w:rPr>
          <w:rFonts w:ascii="GHEA Grapalat" w:hAnsi="GHEA Grapalat"/>
        </w:rPr>
        <w:t>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E1773C" w:rsidRPr="00AD67F0" w:rsidRDefault="00E1773C" w:rsidP="00E1773C">
      <w:pPr>
        <w:ind w:firstLine="709"/>
        <w:rPr>
          <w:rFonts w:ascii="GHEA Grapalat" w:hAnsi="GHEA Grapalat"/>
          <w:sz w:val="20"/>
          <w:lang w:val="es-ES"/>
        </w:rPr>
      </w:pPr>
      <w:r w:rsidRPr="00AD67F0">
        <w:rPr>
          <w:rFonts w:ascii="GHEA Grapalat" w:hAnsi="GHEA Grapalat" w:cs="Arial"/>
          <w:sz w:val="20"/>
          <w:szCs w:val="20"/>
          <w:lang w:val="es-ES"/>
        </w:rPr>
        <w:t>1)</w:t>
      </w:r>
      <w:r w:rsidRPr="00AD67F0">
        <w:rPr>
          <w:rFonts w:ascii="GHEA Grapalat" w:hAnsi="GHEA Grapalat"/>
          <w:sz w:val="20"/>
          <w:lang w:val="hy-AM"/>
        </w:rPr>
        <w:t xml:space="preserve">  </w:t>
      </w:r>
      <w:r w:rsidRPr="00AD67F0">
        <w:rPr>
          <w:rFonts w:ascii="GHEA Grapalat" w:hAnsi="GHEA Grapalat"/>
          <w:sz w:val="20"/>
          <w:u w:val="single"/>
          <w:lang w:val="hy-AM"/>
        </w:rPr>
        <w:t xml:space="preserve">                                                </w:t>
      </w:r>
      <w:r w:rsidRPr="00AD67F0">
        <w:rPr>
          <w:rFonts w:ascii="GHEA Grapalat" w:hAnsi="GHEA Grapalat"/>
          <w:sz w:val="20"/>
          <w:u w:val="single"/>
          <w:lang w:val="es-ES"/>
        </w:rPr>
        <w:t xml:space="preserve">                         </w:t>
      </w:r>
      <w:r w:rsidRPr="00AD67F0">
        <w:rPr>
          <w:rFonts w:ascii="GHEA Grapalat" w:hAnsi="GHEA Grapalat"/>
          <w:sz w:val="20"/>
          <w:u w:val="single"/>
          <w:lang w:val="hy-AM"/>
        </w:rPr>
        <w:t xml:space="preserve">          </w:t>
      </w:r>
      <w:r w:rsidRPr="00AD67F0">
        <w:rPr>
          <w:rFonts w:ascii="GHEA Grapalat" w:hAnsi="GHEA Grapalat"/>
          <w:sz w:val="20"/>
          <w:u w:val="single"/>
        </w:rPr>
        <w:t xml:space="preserve">и </w:t>
      </w:r>
      <w:r w:rsidRPr="00AD67F0">
        <w:rPr>
          <w:rFonts w:ascii="GHEA Grapalat" w:hAnsi="GHEA Grapalat"/>
          <w:lang w:val="hy-AM"/>
        </w:rPr>
        <w:t>аффилированные</w:t>
      </w:r>
      <w:r w:rsidRPr="00AD67F0">
        <w:rPr>
          <w:rFonts w:ascii="GHEA Grapalat" w:hAnsi="GHEA Grapalat"/>
        </w:rPr>
        <w:t xml:space="preserve"> с ним</w:t>
      </w:r>
      <w:r w:rsidRPr="00AD67F0">
        <w:rPr>
          <w:rFonts w:ascii="GHEA Grapalat" w:hAnsi="GHEA Grapalat"/>
          <w:lang w:val="hy-AM"/>
        </w:rPr>
        <w:t xml:space="preserve"> </w:t>
      </w:r>
    </w:p>
    <w:p w:rsidR="00E1773C" w:rsidRPr="00AD67F0" w:rsidRDefault="00E1773C" w:rsidP="00E1773C">
      <w:pPr>
        <w:widowControl w:val="0"/>
        <w:spacing w:after="120"/>
        <w:ind w:left="2835"/>
        <w:rPr>
          <w:rFonts w:ascii="GHEA Grapalat" w:hAnsi="GHEA Grapalat"/>
          <w:sz w:val="16"/>
        </w:rPr>
      </w:pPr>
      <w:r w:rsidRPr="00AD67F0">
        <w:rPr>
          <w:rFonts w:ascii="GHEA Grapalat" w:hAnsi="GHEA Grapalat"/>
          <w:sz w:val="16"/>
        </w:rPr>
        <w:t>наименование участника</w:t>
      </w:r>
    </w:p>
    <w:p w:rsidR="00E1773C" w:rsidRPr="00AD67F0" w:rsidRDefault="00E1773C" w:rsidP="00E1773C">
      <w:pPr>
        <w:rPr>
          <w:rFonts w:ascii="GHEA Grapalat" w:hAnsi="GHEA Grapalat"/>
          <w:i/>
          <w:sz w:val="16"/>
          <w:vertAlign w:val="superscript"/>
          <w:lang w:val="es-ES"/>
        </w:rPr>
      </w:pPr>
    </w:p>
    <w:p w:rsidR="00E1773C" w:rsidRPr="00AD67F0" w:rsidRDefault="00E1773C" w:rsidP="00E1773C">
      <w:pPr>
        <w:rPr>
          <w:rFonts w:ascii="GHEA Grapalat" w:hAnsi="GHEA Grapalat" w:cs="Sylfaen"/>
          <w:sz w:val="20"/>
          <w:lang w:val="hy-AM"/>
        </w:rPr>
      </w:pPr>
      <w:r w:rsidRPr="00AD67F0">
        <w:rPr>
          <w:rFonts w:ascii="GHEA Grapalat" w:hAnsi="GHEA Grapalat"/>
          <w:lang w:val="hy-AM"/>
        </w:rPr>
        <w:t>лица</w:t>
      </w:r>
      <w:r w:rsidRPr="00AD67F0">
        <w:rPr>
          <w:rFonts w:ascii="GHEA Grapalat" w:hAnsi="GHEA Grapalat" w:cs="Arial"/>
          <w:sz w:val="20"/>
          <w:szCs w:val="20"/>
          <w:lang w:val="es-ES"/>
        </w:rPr>
        <w:t xml:space="preserve"> </w:t>
      </w:r>
      <w:r w:rsidRPr="00AD67F0">
        <w:rPr>
          <w:rFonts w:ascii="GHEA Grapalat" w:hAnsi="GHEA Grapalat" w:cs="Arial"/>
          <w:sz w:val="20"/>
          <w:szCs w:val="20"/>
          <w:lang w:val="hy-AM"/>
        </w:rPr>
        <w:t xml:space="preserve"> </w:t>
      </w:r>
      <w:r w:rsidRPr="00AD67F0">
        <w:rPr>
          <w:rFonts w:ascii="GHEA Grapalat" w:hAnsi="GHEA Grapalat"/>
          <w:lang w:val="hy-AM"/>
        </w:rPr>
        <w:t xml:space="preserve">удовлетворяют </w:t>
      </w:r>
      <w:r w:rsidRPr="00AD67F0">
        <w:rPr>
          <w:rFonts w:ascii="GHEA Grapalat" w:hAnsi="GHEA Grapalat"/>
          <w:color w:val="000000" w:themeColor="text1"/>
          <w:spacing w:val="-4"/>
        </w:rPr>
        <w:t>требованиям</w:t>
      </w:r>
      <w:r w:rsidRPr="00AD67F0">
        <w:rPr>
          <w:rFonts w:ascii="GHEA Grapalat" w:hAnsi="GHEA Grapalat"/>
          <w:color w:val="000000" w:themeColor="text1"/>
          <w:lang w:val="es-ES"/>
        </w:rPr>
        <w:t xml:space="preserve"> </w:t>
      </w:r>
      <w:r w:rsidRPr="00AD67F0">
        <w:rPr>
          <w:rFonts w:ascii="GHEA Grapalat" w:hAnsi="GHEA Grapalat"/>
          <w:color w:val="000000" w:themeColor="text1"/>
          <w:spacing w:val="-4"/>
        </w:rPr>
        <w:t>права</w:t>
      </w:r>
      <w:r w:rsidRPr="00AD67F0">
        <w:rPr>
          <w:rFonts w:ascii="GHEA Grapalat" w:hAnsi="GHEA Grapalat"/>
          <w:color w:val="000000" w:themeColor="text1"/>
          <w:spacing w:val="-4"/>
          <w:lang w:val="es-ES"/>
        </w:rPr>
        <w:t xml:space="preserve"> </w:t>
      </w:r>
      <w:r w:rsidRPr="00AD67F0">
        <w:rPr>
          <w:rFonts w:ascii="GHEA Grapalat" w:hAnsi="GHEA Grapalat"/>
          <w:color w:val="000000" w:themeColor="text1"/>
          <w:spacing w:val="-4"/>
        </w:rPr>
        <w:t>участия</w:t>
      </w:r>
      <w:r w:rsidRPr="00AD67F0">
        <w:rPr>
          <w:rFonts w:ascii="GHEA Grapalat" w:hAnsi="GHEA Grapalat"/>
          <w:color w:val="000000" w:themeColor="text1"/>
          <w:lang w:val="es-ES"/>
        </w:rPr>
        <w:t xml:space="preserve"> </w:t>
      </w:r>
      <w:r w:rsidRPr="00AD67F0">
        <w:rPr>
          <w:rFonts w:ascii="GHEA Grapalat" w:hAnsi="GHEA Grapalat"/>
          <w:color w:val="000000" w:themeColor="text1"/>
          <w:spacing w:val="-4"/>
        </w:rPr>
        <w:t>установленным</w:t>
      </w:r>
      <w:r w:rsidRPr="00AD67F0">
        <w:rPr>
          <w:rFonts w:ascii="GHEA Grapalat" w:hAnsi="GHEA Grapalat"/>
          <w:color w:val="000000" w:themeColor="text1"/>
          <w:spacing w:val="-4"/>
          <w:lang w:val="es-ES"/>
        </w:rPr>
        <w:t xml:space="preserve"> </w:t>
      </w:r>
      <w:r w:rsidRPr="00AD67F0">
        <w:rPr>
          <w:rFonts w:ascii="GHEA Grapalat" w:hAnsi="GHEA Grapalat"/>
          <w:color w:val="000000" w:themeColor="text1"/>
          <w:spacing w:val="-4"/>
        </w:rPr>
        <w:t xml:space="preserve">приглашением на </w:t>
      </w:r>
      <w:r w:rsidR="00107442">
        <w:rPr>
          <w:rFonts w:ascii="GHEA Grapalat" w:hAnsi="GHEA Grapalat"/>
        </w:rPr>
        <w:t xml:space="preserve">запрос котировок </w:t>
      </w:r>
      <w:r w:rsidRPr="00AD67F0">
        <w:rPr>
          <w:rFonts w:ascii="GHEA Grapalat" w:hAnsi="GHEA Grapalat"/>
          <w:color w:val="000000" w:themeColor="text1"/>
          <w:spacing w:val="-4"/>
          <w:lang w:val="es-ES"/>
        </w:rPr>
        <w:t xml:space="preserve"> </w:t>
      </w:r>
      <w:r w:rsidRPr="00AD67F0">
        <w:rPr>
          <w:rFonts w:ascii="GHEA Grapalat" w:hAnsi="GHEA Grapalat"/>
          <w:color w:val="000000" w:themeColor="text1"/>
        </w:rPr>
        <w:t>под</w:t>
      </w:r>
      <w:r w:rsidR="00D142B3">
        <w:rPr>
          <w:rFonts w:ascii="GHEA Grapalat" w:hAnsi="GHEA Grapalat"/>
          <w:color w:val="000000" w:themeColor="text1"/>
        </w:rPr>
        <w:t xml:space="preserve"> кодом </w:t>
      </w:r>
      <w:r w:rsidRPr="00AD67F0">
        <w:rPr>
          <w:rFonts w:ascii="GHEA Grapalat" w:hAnsi="GHEA Grapalat"/>
          <w:color w:val="000000" w:themeColor="text1"/>
          <w:lang w:val="es-ES"/>
        </w:rPr>
        <w:t xml:space="preserve"> </w:t>
      </w:r>
      <w:r w:rsidR="00107442">
        <w:rPr>
          <w:rFonts w:ascii="GHEA Grapalat" w:hAnsi="GHEA Grapalat"/>
        </w:rPr>
        <w:t>ԷՋՕԸ–ԳՀԱՇՁԲ–2026/01</w:t>
      </w:r>
      <w:r w:rsidRPr="00AD67F0">
        <w:rPr>
          <w:rFonts w:ascii="GHEA Grapalat" w:hAnsi="GHEA Grapalat"/>
        </w:rPr>
        <w:t>*,</w:t>
      </w:r>
      <w:r w:rsidR="00107442">
        <w:rPr>
          <w:rFonts w:ascii="GHEA Grapalat" w:hAnsi="GHEA Grapalat"/>
          <w:lang w:val="hy-AM"/>
        </w:rPr>
        <w:t xml:space="preserve"> </w:t>
      </w:r>
      <w:r w:rsidRPr="00D142B3">
        <w:rPr>
          <w:rFonts w:ascii="GHEA Grapalat" w:hAnsi="GHEA Grapalat"/>
          <w:color w:val="000000" w:themeColor="text1"/>
        </w:rPr>
        <w:t>и</w:t>
      </w:r>
      <w:r w:rsidR="003B0E7B">
        <w:rPr>
          <w:rFonts w:ascii="GHEA Grapalat" w:hAnsi="GHEA Grapalat"/>
          <w:sz w:val="20"/>
          <w:u w:val="single"/>
          <w:lang w:val="hy-AM"/>
        </w:rPr>
        <w:t xml:space="preserve"> </w:t>
      </w:r>
      <w:r w:rsidR="003B0E7B">
        <w:rPr>
          <w:rFonts w:ascii="GHEA Grapalat" w:hAnsi="GHEA Grapalat"/>
          <w:sz w:val="20"/>
          <w:u w:val="single"/>
        </w:rPr>
        <w:t>________________________________</w:t>
      </w:r>
      <w:r w:rsidRPr="00AD67F0">
        <w:rPr>
          <w:rFonts w:ascii="GHEA Grapalat" w:hAnsi="GHEA Grapalat"/>
          <w:sz w:val="20"/>
          <w:u w:val="single"/>
          <w:lang w:val="hy-AM"/>
        </w:rPr>
        <w:t xml:space="preserve">                                     </w:t>
      </w:r>
      <w:r w:rsidRPr="00AD67F0">
        <w:rPr>
          <w:rFonts w:ascii="GHEA Grapalat" w:hAnsi="GHEA Grapalat"/>
          <w:sz w:val="20"/>
          <w:u w:val="single"/>
          <w:lang w:val="es-ES"/>
        </w:rPr>
        <w:t xml:space="preserve">                         </w:t>
      </w:r>
      <w:r w:rsidRPr="00AD67F0">
        <w:rPr>
          <w:rFonts w:ascii="GHEA Grapalat" w:hAnsi="GHEA Grapalat"/>
          <w:sz w:val="20"/>
          <w:u w:val="single"/>
          <w:lang w:val="hy-AM"/>
        </w:rPr>
        <w:t xml:space="preserve">          </w:t>
      </w:r>
      <w:r w:rsidRPr="00AD67F0">
        <w:rPr>
          <w:rFonts w:ascii="GHEA Grapalat" w:hAnsi="GHEA Grapalat" w:cs="Sylfaen"/>
          <w:sz w:val="20"/>
          <w:lang w:val="hy-AM"/>
        </w:rPr>
        <w:t xml:space="preserve"> </w:t>
      </w:r>
    </w:p>
    <w:p w:rsidR="00E1773C" w:rsidRPr="00AD67F0" w:rsidRDefault="00E1773C" w:rsidP="00E1773C">
      <w:pPr>
        <w:tabs>
          <w:tab w:val="left" w:pos="6450"/>
        </w:tabs>
        <w:rPr>
          <w:rFonts w:ascii="GHEA Grapalat" w:hAnsi="GHEA Grapalat"/>
          <w:sz w:val="16"/>
        </w:rPr>
      </w:pPr>
      <w:r w:rsidRPr="00AD67F0">
        <w:rPr>
          <w:rFonts w:ascii="GHEA Grapalat" w:hAnsi="GHEA Grapalat" w:cs="Sylfaen"/>
          <w:sz w:val="20"/>
          <w:lang w:val="es-ES"/>
        </w:rPr>
        <w:t xml:space="preserve">                                                         </w:t>
      </w:r>
      <w:r w:rsidRPr="00AD67F0">
        <w:rPr>
          <w:rFonts w:ascii="GHEA Grapalat" w:hAnsi="GHEA Grapalat" w:cs="Sylfaen"/>
          <w:sz w:val="20"/>
        </w:rPr>
        <w:t xml:space="preserve">       </w:t>
      </w:r>
      <w:r w:rsidR="007A14E0">
        <w:rPr>
          <w:rFonts w:ascii="GHEA Grapalat" w:hAnsi="GHEA Grapalat" w:cs="Sylfaen"/>
          <w:sz w:val="20"/>
        </w:rPr>
        <w:t xml:space="preserve">                                   </w:t>
      </w:r>
      <w:r w:rsidRPr="00AD67F0">
        <w:rPr>
          <w:rFonts w:ascii="GHEA Grapalat" w:hAnsi="GHEA Grapalat" w:cs="Sylfaen"/>
          <w:sz w:val="20"/>
          <w:lang w:val="es-ES"/>
        </w:rPr>
        <w:t xml:space="preserve"> </w:t>
      </w:r>
      <w:r w:rsidRPr="00AD67F0">
        <w:rPr>
          <w:rFonts w:ascii="GHEA Grapalat" w:hAnsi="GHEA Grapalat"/>
          <w:sz w:val="16"/>
        </w:rPr>
        <w:t>наименование участника</w:t>
      </w:r>
    </w:p>
    <w:p w:rsidR="006B3E56" w:rsidRPr="003B0E7B" w:rsidRDefault="00E1773C" w:rsidP="00832225">
      <w:pPr>
        <w:widowControl w:val="0"/>
        <w:spacing w:after="160"/>
        <w:jc w:val="both"/>
        <w:rPr>
          <w:rFonts w:ascii="GHEA Grapalat" w:hAnsi="GHEA Grapalat" w:cs="Arial"/>
        </w:rPr>
      </w:pPr>
      <w:r w:rsidRPr="003B0E7B">
        <w:rPr>
          <w:rFonts w:ascii="GHEA Grapalat" w:hAnsi="GHEA Grapalat"/>
          <w:color w:val="000000" w:themeColor="text1"/>
        </w:rPr>
        <w:t xml:space="preserve">обязуется в случае признания отобранным участником в порядке и сроки, </w:t>
      </w:r>
      <w:r w:rsidRPr="003B0E7B">
        <w:rPr>
          <w:rFonts w:ascii="GHEA Grapalat" w:hAnsi="GHEA Grapalat"/>
          <w:color w:val="000000" w:themeColor="text1"/>
        </w:rPr>
        <w:lastRenderedPageBreak/>
        <w:t>установленные приглашением  представить обеспечение квалификации</w:t>
      </w:r>
      <w:r w:rsidR="00952531" w:rsidRPr="003B0E7B">
        <w:rPr>
          <w:rFonts w:ascii="GHEA Grapalat" w:hAnsi="GHEA Grapalat"/>
        </w:rPr>
        <w:t>,</w:t>
      </w:r>
    </w:p>
    <w:p w:rsidR="006B3E56" w:rsidRPr="00DE3244" w:rsidRDefault="006B3E56" w:rsidP="00DE3244">
      <w:pPr>
        <w:pStyle w:val="ListParagraph"/>
        <w:widowControl w:val="0"/>
        <w:numPr>
          <w:ilvl w:val="0"/>
          <w:numId w:val="35"/>
        </w:numPr>
        <w:tabs>
          <w:tab w:val="left" w:pos="567"/>
        </w:tabs>
        <w:spacing w:after="160"/>
        <w:jc w:val="both"/>
        <w:rPr>
          <w:rFonts w:ascii="GHEA Grapalat" w:hAnsi="GHEA Grapalat" w:cs="Arial"/>
        </w:rPr>
      </w:pPr>
      <w:r w:rsidRPr="00DE3244">
        <w:rPr>
          <w:rFonts w:ascii="GHEA Grapalat" w:hAnsi="GHEA Grapalat"/>
        </w:rPr>
        <w:t xml:space="preserve">в рамках участия в </w:t>
      </w:r>
      <w:r w:rsidR="00305944" w:rsidRPr="00DE3244">
        <w:rPr>
          <w:rFonts w:ascii="GHEA Grapalat" w:hAnsi="GHEA Grapalat"/>
        </w:rPr>
        <w:t xml:space="preserve">открытом конкурсе </w:t>
      </w:r>
      <w:r w:rsidRPr="00DE3244">
        <w:rPr>
          <w:rFonts w:ascii="GHEA Grapalat" w:hAnsi="GHEA Grapalat"/>
        </w:rPr>
        <w:t xml:space="preserve">под кодом </w:t>
      </w:r>
      <w:r w:rsidR="00107442">
        <w:rPr>
          <w:rFonts w:ascii="GHEA Grapalat" w:hAnsi="GHEA Grapalat"/>
        </w:rPr>
        <w:t>ԷՋՕԸ–ԳՀԱՇՁԲ–2026/01</w:t>
      </w:r>
      <w:r w:rsidRPr="00DE3244">
        <w:rPr>
          <w:rFonts w:ascii="GHEA Grapalat" w:hAnsi="GHEA Grapalat"/>
        </w:rPr>
        <w:t>*</w:t>
      </w:r>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w:t>
      </w:r>
      <w:r w:rsidR="00637246">
        <w:rPr>
          <w:rFonts w:ascii="GHEA Grapalat" w:hAnsi="GHEA Grapalat"/>
        </w:rPr>
        <w:t xml:space="preserve"> недобросовестной конкуренции,</w:t>
      </w:r>
      <w:r>
        <w:rPr>
          <w:rFonts w:ascii="GHEA Grapalat" w:hAnsi="GHEA Grapalat"/>
        </w:rPr>
        <w:t xml:space="preserve"> злоупотребления доминирующим положением и антиконкурентного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107442">
        <w:rPr>
          <w:rFonts w:ascii="GHEA Grapalat" w:hAnsi="GHEA Grapalat"/>
        </w:rPr>
        <w:t xml:space="preserve">запрос котировок </w:t>
      </w:r>
      <w:r>
        <w:rPr>
          <w:rFonts w:ascii="GHEA Grapalat" w:hAnsi="GHEA Grapalat"/>
        </w:rPr>
        <w:t xml:space="preserve"> 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r w:rsidR="00D4396D">
        <w:rPr>
          <w:rFonts w:ascii="GHEA Grapalat" w:hAnsi="GHEA Grapalat"/>
        </w:rPr>
        <w:t>.</w:t>
      </w:r>
    </w:p>
    <w:p w:rsidR="00D4396D" w:rsidRDefault="00D4396D" w:rsidP="00D4396D">
      <w:pPr>
        <w:widowControl w:val="0"/>
        <w:spacing w:after="160"/>
        <w:contextualSpacing/>
        <w:jc w:val="both"/>
        <w:rPr>
          <w:rFonts w:ascii="GHEA Grapalat" w:hAnsi="GHEA Grapalat"/>
        </w:rPr>
      </w:pPr>
      <w:r>
        <w:rPr>
          <w:rFonts w:ascii="GHEA Grapalat" w:hAnsi="GHEA Grapalat"/>
        </w:rPr>
        <w:t>Ниже  --------------------------------------------</w:t>
      </w:r>
      <w:r w:rsidR="001849D9">
        <w:rPr>
          <w:rFonts w:ascii="GHEA Grapalat" w:hAnsi="GHEA Grapalat"/>
        </w:rPr>
        <w:t>----------------------</w:t>
      </w:r>
      <w:r w:rsidR="001849D9" w:rsidRPr="001849D9">
        <w:rPr>
          <w:rFonts w:ascii="GHEA Grapalat" w:hAnsi="GHEA Grapalat"/>
        </w:rPr>
        <w:t xml:space="preserve"> </w:t>
      </w:r>
      <w:r w:rsidR="00314E49">
        <w:rPr>
          <w:rFonts w:ascii="GHEA Grapalat" w:hAnsi="GHEA Grapalat"/>
        </w:rPr>
        <w:t>представляет</w:t>
      </w:r>
      <w:r w:rsidR="00314E49" w:rsidRPr="006B2B1A">
        <w:rPr>
          <w:rFonts w:ascii="GHEA Grapalat" w:hAnsi="GHEA Grapalat"/>
        </w:rPr>
        <w:t xml:space="preserve"> </w:t>
      </w:r>
      <w:r w:rsidR="001849D9" w:rsidRPr="006B2B1A">
        <w:rPr>
          <w:rFonts w:ascii="GHEA Grapalat" w:hAnsi="GHEA Grapalat"/>
        </w:rPr>
        <w:t>ссылк</w:t>
      </w:r>
      <w:r w:rsidR="001849D9">
        <w:rPr>
          <w:rFonts w:ascii="GHEA Grapalat" w:hAnsi="GHEA Grapalat"/>
        </w:rPr>
        <w:t>у</w:t>
      </w:r>
      <w:r w:rsidR="001849D9" w:rsidRPr="006B2B1A">
        <w:rPr>
          <w:rFonts w:ascii="GHEA Grapalat" w:hAnsi="GHEA Grapalat"/>
        </w:rPr>
        <w:t xml:space="preserve"> на сайт</w:t>
      </w:r>
      <w:r w:rsidR="001849D9">
        <w:rPr>
          <w:rFonts w:ascii="GHEA Grapalat" w:hAnsi="GHEA Grapalat"/>
        </w:rPr>
        <w:t>,</w:t>
      </w:r>
    </w:p>
    <w:p w:rsidR="00D4396D" w:rsidRDefault="00D4396D" w:rsidP="001849D9">
      <w:pPr>
        <w:widowControl w:val="0"/>
        <w:spacing w:after="160"/>
        <w:ind w:left="2835"/>
        <w:contextualSpacing/>
        <w:jc w:val="both"/>
        <w:rPr>
          <w:rFonts w:ascii="GHEA Grapalat" w:hAnsi="GHEA Grapalat"/>
        </w:rPr>
      </w:pPr>
      <w:r>
        <w:rPr>
          <w:rFonts w:ascii="GHEA Grapalat" w:hAnsi="GHEA Grapalat"/>
        </w:rPr>
        <w:t xml:space="preserve"> </w:t>
      </w:r>
      <w:r>
        <w:rPr>
          <w:rFonts w:ascii="GHEA Grapalat" w:hAnsi="GHEA Grapalat"/>
          <w:vertAlign w:val="superscript"/>
        </w:rPr>
        <w:t>наименование участника</w:t>
      </w:r>
    </w:p>
    <w:p w:rsidR="006B3E56" w:rsidRPr="001849D9" w:rsidRDefault="001849D9" w:rsidP="001849D9">
      <w:pPr>
        <w:widowControl w:val="0"/>
        <w:spacing w:after="160"/>
        <w:jc w:val="both"/>
        <w:rPr>
          <w:rFonts w:ascii="GHEA Grapalat" w:hAnsi="GHEA Grapalat" w:cs="Sylfaen"/>
        </w:rPr>
      </w:pPr>
      <w:r w:rsidRPr="006B2B1A">
        <w:rPr>
          <w:rFonts w:ascii="GHEA Grapalat" w:hAnsi="GHEA Grapalat"/>
        </w:rPr>
        <w:t>содержащий информацию о реальных бенефициарах</w:t>
      </w:r>
      <w:r>
        <w:rPr>
          <w:rFonts w:ascii="GHEA Grapalat" w:hAnsi="GHEA Grapalat"/>
        </w:rPr>
        <w:t xml:space="preserve"> </w:t>
      </w:r>
      <w:r w:rsidR="00D4396D" w:rsidRPr="006B2B1A">
        <w:rPr>
          <w:rFonts w:ascii="GHEA Grapalat" w:hAnsi="GHEA Grapalat"/>
        </w:rPr>
        <w:t>-------------</w:t>
      </w:r>
      <w:r>
        <w:rPr>
          <w:rFonts w:ascii="GHEA Grapalat" w:hAnsi="GHEA Grapalat"/>
        </w:rPr>
        <w:t>------------------------</w:t>
      </w:r>
      <w:r w:rsidR="006B3E56" w:rsidRPr="00E15EC9">
        <w:rPr>
          <w:rStyle w:val="FootnoteReference"/>
          <w:rFonts w:ascii="GHEA Grapalat" w:hAnsi="GHEA Grapalat"/>
          <w:sz w:val="32"/>
          <w:szCs w:val="32"/>
        </w:rPr>
        <w:footnoteReference w:customMarkFollows="1" w:id="12"/>
        <w:t>**</w:t>
      </w:r>
      <w:r w:rsidR="006B3E56" w:rsidRPr="001849D9">
        <w:rPr>
          <w:rFonts w:ascii="GHEA Grapalat" w:hAnsi="GHEA Grapalat"/>
        </w:rPr>
        <w:t xml:space="preserve"> </w:t>
      </w:r>
      <w:r>
        <w:rPr>
          <w:rFonts w:ascii="GHEA Grapalat" w:hAnsi="GHEA Grapalat"/>
        </w:rPr>
        <w:t>.</w:t>
      </w:r>
    </w:p>
    <w:p w:rsidR="006B3E56" w:rsidDel="00DB151B" w:rsidRDefault="006B3E56" w:rsidP="00B46D58">
      <w:pPr>
        <w:jc w:val="both"/>
        <w:rPr>
          <w:del w:id="12" w:author="Inesa Kocharyan" w:date="2024-02-09T17:00:00Z"/>
          <w:rFonts w:ascii="GHEA Grapalat" w:hAnsi="GHEA Grapalat"/>
        </w:rPr>
      </w:pPr>
    </w:p>
    <w:p w:rsidR="00923711" w:rsidDel="00DB151B" w:rsidRDefault="00923711">
      <w:pPr>
        <w:rPr>
          <w:del w:id="13" w:author="Inesa Kocharyan" w:date="2024-02-09T17:00:00Z"/>
          <w:rFonts w:ascii="GHEA Grapalat" w:hAnsi="GHEA Grapalat"/>
        </w:rPr>
      </w:pPr>
    </w:p>
    <w:p w:rsidR="00110534" w:rsidRDefault="00F36AD3" w:rsidP="00B46D58">
      <w:pPr>
        <w:jc w:val="both"/>
        <w:rPr>
          <w:rFonts w:ascii="GHEA Grapalat" w:hAnsi="GHEA Grapalat"/>
        </w:rPr>
      </w:pPr>
      <w:del w:id="14" w:author="Inesa Kocharyan" w:date="2024-02-09T17:00:00Z">
        <w:r w:rsidDel="00DB151B">
          <w:rPr>
            <w:rFonts w:ascii="GHEA Grapalat" w:hAnsi="GHEA Grapalat"/>
          </w:rPr>
          <w:delText xml:space="preserve"> </w:delText>
        </w:r>
      </w:del>
    </w:p>
    <w:p w:rsidR="006B3E56" w:rsidRPr="000858EB" w:rsidRDefault="00DB151B" w:rsidP="002B05FA">
      <w:pPr>
        <w:ind w:firstLine="708"/>
        <w:jc w:val="both"/>
        <w:rPr>
          <w:rFonts w:ascii="GHEA Grapalat" w:hAnsi="GHEA Grapalat"/>
        </w:rPr>
      </w:pPr>
      <w:r w:rsidRPr="00DB151B">
        <w:rPr>
          <w:rFonts w:ascii="GHEA Grapalat" w:hAnsi="GHEA Grapalat"/>
        </w:rPr>
        <w:t xml:space="preserve">Прилагается </w:t>
      </w:r>
      <w:r>
        <w:rPr>
          <w:rFonts w:ascii="GHEA Grapalat" w:hAnsi="GHEA Grapalat"/>
        </w:rPr>
        <w:t>заверение</w:t>
      </w:r>
      <w:r w:rsidRPr="00DB151B">
        <w:rPr>
          <w:rFonts w:ascii="GHEA Grapalat" w:hAnsi="GHEA Grapalat"/>
        </w:rPr>
        <w:t xml:space="preserve"> </w:t>
      </w:r>
      <w:r>
        <w:rPr>
          <w:rFonts w:ascii="GHEA Grapalat" w:hAnsi="GHEA Grapalat"/>
        </w:rPr>
        <w:t>об</w:t>
      </w:r>
      <w:r w:rsidRPr="00DB151B">
        <w:rPr>
          <w:rFonts w:ascii="GHEA Grapalat" w:hAnsi="GHEA Grapalat"/>
        </w:rPr>
        <w:t xml:space="preserve"> установке материалов и / или </w:t>
      </w:r>
      <w:r>
        <w:rPr>
          <w:rFonts w:ascii="GHEA Grapalat" w:hAnsi="GHEA Grapalat"/>
        </w:rPr>
        <w:t>приборов</w:t>
      </w:r>
      <w:r w:rsidRPr="00DB151B">
        <w:rPr>
          <w:rFonts w:ascii="GHEA Grapalat" w:hAnsi="GHEA Grapalat"/>
        </w:rPr>
        <w:t xml:space="preserve"> и оборудования, соответствующих техническим характеристикам, </w:t>
      </w:r>
      <w:r w:rsidR="00E50D8D">
        <w:rPr>
          <w:rFonts w:ascii="GHEA Grapalat" w:hAnsi="GHEA Grapalat"/>
        </w:rPr>
        <w:t>установленных</w:t>
      </w:r>
      <w:r w:rsidRPr="00DB151B">
        <w:rPr>
          <w:rFonts w:ascii="GHEA Grapalat" w:hAnsi="GHEA Grapalat"/>
        </w:rPr>
        <w:t xml:space="preserve"> в прилагаемой к приглашению проектной документации</w:t>
      </w:r>
      <w:r>
        <w:rPr>
          <w:rFonts w:ascii="GHEA Grapalat" w:hAnsi="GHEA Grapalat"/>
        </w:rPr>
        <w:t xml:space="preserve">. </w:t>
      </w:r>
      <w:r w:rsidR="002B05FA">
        <w:rPr>
          <w:rFonts w:ascii="GHEA Grapalat" w:hAnsi="GHEA Grapalat"/>
        </w:rPr>
        <w:t>.</w:t>
      </w:r>
      <w:r w:rsidR="002B05FA" w:rsidRPr="000858EB">
        <w:footnoteReference w:customMarkFollows="1" w:id="13"/>
        <w:t>***</w:t>
      </w:r>
      <w:r w:rsidR="00DA5D3D" w:rsidRPr="000858EB">
        <w:rPr>
          <w:rFonts w:ascii="GHEA Grapalat" w:hAnsi="GHEA Grapalat"/>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00EF5BF0" w:rsidRPr="00DC2360">
        <w:rPr>
          <w:rFonts w:ascii="GHEA Grapalat" w:hAnsi="GHEA Grapalat"/>
          <w:b/>
          <w:i w:val="0"/>
          <w:sz w:val="24"/>
          <w:szCs w:val="24"/>
        </w:rPr>
        <w:t>.</w:t>
      </w:r>
      <w:r w:rsidRPr="009044F1">
        <w:rPr>
          <w:rFonts w:ascii="GHEA Grapalat" w:hAnsi="GHEA Grapalat"/>
          <w:b/>
          <w:i w:val="0"/>
          <w:sz w:val="24"/>
          <w:szCs w:val="24"/>
        </w:rPr>
        <w:t>1</w:t>
      </w:r>
    </w:p>
    <w:p w:rsidR="00D043C1" w:rsidRPr="009044F1" w:rsidRDefault="00D043C1" w:rsidP="00D043C1">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107442">
        <w:rPr>
          <w:rFonts w:ascii="GHEA Grapalat" w:hAnsi="GHEA Grapalat"/>
          <w:b/>
          <w:sz w:val="24"/>
          <w:szCs w:val="24"/>
        </w:rPr>
        <w:t xml:space="preserve">запрос котировок </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107442">
        <w:rPr>
          <w:rFonts w:ascii="GHEA Grapalat" w:hAnsi="GHEA Grapalat"/>
          <w:b/>
          <w:sz w:val="24"/>
          <w:szCs w:val="24"/>
        </w:rPr>
        <w:t>ԷՋՕԸ–ԳՀԱՇՁԲ–2026/01</w:t>
      </w:r>
      <w:r>
        <w:rPr>
          <w:rStyle w:val="FootnoteReference"/>
          <w:rFonts w:ascii="GHEA Grapalat" w:hAnsi="GHEA Grapalat"/>
          <w:b/>
          <w:sz w:val="24"/>
          <w:szCs w:val="24"/>
        </w:rPr>
        <w:footnoteReference w:customMarkFollows="1" w:id="14"/>
        <w:t>*</w:t>
      </w:r>
    </w:p>
    <w:p w:rsidR="00D043C1" w:rsidRPr="00094180" w:rsidRDefault="002B6B4A" w:rsidP="00D043C1">
      <w:pPr>
        <w:widowControl w:val="0"/>
        <w:spacing w:after="160"/>
        <w:ind w:left="567" w:right="565"/>
        <w:jc w:val="center"/>
        <w:rPr>
          <w:rFonts w:ascii="GHEA Grapalat" w:hAnsi="GHEA Grapalat"/>
          <w:b/>
          <w:lang w:val="hy-AM"/>
        </w:rPr>
      </w:pPr>
      <w:r>
        <w:rPr>
          <w:rFonts w:ascii="GHEA Grapalat" w:hAnsi="GHEA Grapalat"/>
          <w:b/>
        </w:rPr>
        <w:t>ЗАВЕРЕНИЕ</w:t>
      </w:r>
    </w:p>
    <w:p w:rsidR="00D043C1" w:rsidRPr="009044F1" w:rsidRDefault="002B6B4A" w:rsidP="00D043C1">
      <w:pPr>
        <w:pStyle w:val="Heading3"/>
        <w:keepNext w:val="0"/>
        <w:widowControl w:val="0"/>
        <w:spacing w:after="160" w:line="240" w:lineRule="auto"/>
        <w:ind w:left="567" w:right="565"/>
        <w:rPr>
          <w:rFonts w:ascii="GHEA Grapalat" w:hAnsi="GHEA Grapalat" w:cs="Arial"/>
          <w:sz w:val="24"/>
          <w:szCs w:val="24"/>
        </w:rPr>
      </w:pPr>
      <w:r w:rsidRPr="002B6B4A">
        <w:rPr>
          <w:rFonts w:ascii="GHEA Grapalat" w:hAnsi="GHEA Grapalat"/>
          <w:b/>
          <w:i w:val="0"/>
          <w:sz w:val="24"/>
          <w:szCs w:val="24"/>
        </w:rPr>
        <w:t>об обязательстве по установке материалов и / или устройств и оборудования, соответствующих техническим характеристикам и условиям гарантийного обслуживания, указанным в приглашении</w:t>
      </w: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w:t>
      </w:r>
      <w:r w:rsidR="00094180">
        <w:rPr>
          <w:rFonts w:ascii="GHEA Grapalat" w:hAnsi="GHEA Grapalat"/>
        </w:rPr>
        <w:t>______________________________________________</w:t>
      </w:r>
      <w:r>
        <w:rPr>
          <w:rFonts w:ascii="GHEA Grapalat" w:hAnsi="GHEA Grapalat"/>
        </w:rPr>
        <w:t xml:space="preserve">,                               </w:t>
      </w:r>
    </w:p>
    <w:p w:rsidR="00D043C1" w:rsidRPr="00430541" w:rsidRDefault="00094180" w:rsidP="00D043C1">
      <w:pPr>
        <w:widowControl w:val="0"/>
        <w:spacing w:after="120"/>
        <w:jc w:val="both"/>
        <w:rPr>
          <w:rFonts w:ascii="GHEA Grapalat" w:hAnsi="GHEA Grapalat" w:cs="Arial"/>
          <w:sz w:val="16"/>
          <w:u w:val="single"/>
        </w:rPr>
      </w:pPr>
      <w:r>
        <w:rPr>
          <w:rFonts w:ascii="GHEA Grapalat" w:hAnsi="GHEA Grapalat"/>
          <w:sz w:val="16"/>
        </w:rPr>
        <w:t xml:space="preserve">                                       </w:t>
      </w:r>
      <w:r w:rsidR="00D043C1" w:rsidRPr="00430541">
        <w:rPr>
          <w:rFonts w:ascii="GHEA Grapalat" w:hAnsi="GHEA Grapalat"/>
          <w:sz w:val="16"/>
        </w:rPr>
        <w:t>наименование участника</w:t>
      </w:r>
    </w:p>
    <w:p w:rsidR="00D043C1" w:rsidRPr="00094180" w:rsidDel="002B6B4A" w:rsidRDefault="002B6B4A" w:rsidP="00094180">
      <w:pPr>
        <w:widowControl w:val="0"/>
        <w:tabs>
          <w:tab w:val="left" w:pos="6804"/>
        </w:tabs>
        <w:jc w:val="both"/>
        <w:rPr>
          <w:del w:id="15" w:author="Inesa Kocharyan" w:date="2024-02-09T17:12:00Z"/>
          <w:rFonts w:ascii="GHEA Grapalat" w:hAnsi="GHEA Grapalat"/>
        </w:rPr>
      </w:pPr>
      <w:r w:rsidRPr="002B6B4A">
        <w:rPr>
          <w:rFonts w:ascii="GHEA Grapalat" w:hAnsi="GHEA Grapalat"/>
        </w:rPr>
        <w:t xml:space="preserve">в случае признания </w:t>
      </w:r>
      <w:r>
        <w:rPr>
          <w:rFonts w:ascii="GHEA Grapalat" w:hAnsi="GHEA Grapalat"/>
        </w:rPr>
        <w:t xml:space="preserve">отобранным </w:t>
      </w:r>
      <w:r w:rsidRPr="002B6B4A">
        <w:rPr>
          <w:rFonts w:ascii="GHEA Grapalat" w:hAnsi="GHEA Grapalat"/>
        </w:rPr>
        <w:t>участником</w:t>
      </w:r>
      <w:r w:rsidR="00B01410">
        <w:rPr>
          <w:rFonts w:ascii="GHEA Grapalat" w:hAnsi="GHEA Grapalat"/>
        </w:rPr>
        <w:t xml:space="preserve"> в</w:t>
      </w:r>
      <w:r w:rsidRPr="002B6B4A">
        <w:rPr>
          <w:rFonts w:ascii="GHEA Grapalat" w:hAnsi="GHEA Grapalat"/>
        </w:rPr>
        <w:t xml:space="preserve"> </w:t>
      </w:r>
      <w:r w:rsidRPr="009044F1">
        <w:rPr>
          <w:rFonts w:ascii="GHEA Grapalat" w:hAnsi="GHEA Grapalat"/>
        </w:rPr>
        <w:t xml:space="preserve">рамках открытого конкурса под кодом </w:t>
      </w:r>
      <w:r w:rsidR="00107442">
        <w:rPr>
          <w:rFonts w:ascii="GHEA Grapalat" w:hAnsi="GHEA Grapalat"/>
        </w:rPr>
        <w:t>ԷՋՕԸ–ԳՀԱՇՁԲ–2026/01</w:t>
      </w:r>
      <w:r w:rsidRPr="009044F1">
        <w:rPr>
          <w:rFonts w:ascii="GHEA Grapalat" w:hAnsi="GHEA Grapalat"/>
        </w:rPr>
        <w:t xml:space="preserve">* </w:t>
      </w:r>
      <w:r w:rsidRPr="002B6B4A">
        <w:rPr>
          <w:rFonts w:ascii="GHEA Grapalat" w:hAnsi="GHEA Grapalat"/>
        </w:rPr>
        <w:t xml:space="preserve"> обязуется в ходе выполнения работ, предусмотренных контрактом, заключаемым в рамках конкурса под тем же кодом, устанавливать (использовать) материалы и / или </w:t>
      </w:r>
      <w:r>
        <w:rPr>
          <w:rFonts w:ascii="GHEA Grapalat" w:hAnsi="GHEA Grapalat"/>
        </w:rPr>
        <w:t>приборы</w:t>
      </w:r>
      <w:r w:rsidRPr="002B6B4A">
        <w:rPr>
          <w:rFonts w:ascii="GHEA Grapalat" w:hAnsi="GHEA Grapalat"/>
        </w:rPr>
        <w:t xml:space="preserve"> и оборудование, соответствующие техническим характеристикам и условиям гарантийного обслуживания, установленным проектной документацией, представленной в приложении к контракту,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w:t>
      </w:r>
      <w:r w:rsidR="00094180">
        <w:rPr>
          <w:rFonts w:ascii="GHEA Grapalat" w:hAnsi="GHEA Grapalat"/>
        </w:rPr>
        <w:t>,</w:t>
      </w:r>
    </w:p>
    <w:p w:rsidR="00094180" w:rsidRDefault="00094180" w:rsidP="00D043C1">
      <w:pPr>
        <w:widowControl w:val="0"/>
        <w:tabs>
          <w:tab w:val="left" w:pos="6804"/>
        </w:tabs>
        <w:jc w:val="center"/>
        <w:rPr>
          <w:rFonts w:ascii="GHEA Grapalat" w:hAnsi="GHEA Grapalat"/>
        </w:rPr>
      </w:pPr>
    </w:p>
    <w:p w:rsidR="00094180" w:rsidRDefault="00094180" w:rsidP="00D043C1">
      <w:pPr>
        <w:widowControl w:val="0"/>
        <w:tabs>
          <w:tab w:val="left" w:pos="6804"/>
        </w:tabs>
        <w:jc w:val="center"/>
        <w:rPr>
          <w:rFonts w:ascii="GHEA Grapalat" w:hAnsi="GHEA Grapalat"/>
        </w:rPr>
      </w:pPr>
    </w:p>
    <w:p w:rsidR="00094180" w:rsidRDefault="00094180" w:rsidP="00D043C1">
      <w:pPr>
        <w:widowControl w:val="0"/>
        <w:tabs>
          <w:tab w:val="left" w:pos="6804"/>
        </w:tabs>
        <w:jc w:val="center"/>
        <w:rPr>
          <w:rFonts w:ascii="GHEA Grapalat" w:hAnsi="GHEA Grapalat"/>
        </w:rPr>
      </w:pPr>
    </w:p>
    <w:p w:rsidR="00094180" w:rsidRDefault="00094180" w:rsidP="00D043C1">
      <w:pPr>
        <w:widowControl w:val="0"/>
        <w:tabs>
          <w:tab w:val="left" w:pos="6804"/>
        </w:tabs>
        <w:jc w:val="center"/>
        <w:rPr>
          <w:rFonts w:ascii="GHEA Grapalat" w:hAnsi="GHEA Grapalat"/>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220899" w:rsidRDefault="00220899" w:rsidP="00220899">
      <w:pPr>
        <w:jc w:val="right"/>
        <w:rPr>
          <w:rFonts w:ascii="GHEA Grapalat" w:hAnsi="GHEA Grapalat"/>
          <w:b/>
        </w:rPr>
      </w:pPr>
      <w:r w:rsidRPr="002E2C90">
        <w:rPr>
          <w:rFonts w:ascii="GHEA Grapalat" w:hAnsi="GHEA Grapalat"/>
          <w:b/>
        </w:rPr>
        <w:lastRenderedPageBreak/>
        <w:t>Приложение 1.</w:t>
      </w:r>
      <w:r w:rsidR="00BA1C04" w:rsidRPr="002E2C90">
        <w:rPr>
          <w:rFonts w:ascii="GHEA Grapalat" w:hAnsi="GHEA Grapalat"/>
          <w:b/>
        </w:rPr>
        <w:t>2</w:t>
      </w:r>
      <w:r w:rsidRPr="002E2C90">
        <w:rPr>
          <w:rFonts w:ascii="GHEA Grapalat" w:hAnsi="GHEA Grapalat"/>
          <w:b/>
        </w:rPr>
        <w:t>**</w:t>
      </w:r>
      <w:r>
        <w:rPr>
          <w:rFonts w:ascii="GHEA Grapalat" w:hAnsi="GHEA Grapalat"/>
          <w:b/>
        </w:rPr>
        <w:t xml:space="preserve"> </w:t>
      </w:r>
    </w:p>
    <w:p w:rsidR="00220899" w:rsidRPr="00FA6464" w:rsidRDefault="00220899" w:rsidP="00220899">
      <w:pPr>
        <w:jc w:val="right"/>
        <w:rPr>
          <w:rFonts w:ascii="GHEA Grapalat" w:hAnsi="GHEA Grapalat"/>
          <w:b/>
        </w:rPr>
      </w:pPr>
      <w:r w:rsidRPr="001439BD">
        <w:rPr>
          <w:rFonts w:ascii="GHEA Grapalat" w:hAnsi="GHEA Grapalat"/>
          <w:b/>
        </w:rPr>
        <w:t xml:space="preserve">к Приглашению на </w:t>
      </w:r>
      <w:r w:rsidR="00107442">
        <w:rPr>
          <w:rFonts w:ascii="GHEA Grapalat" w:hAnsi="GHEA Grapalat"/>
          <w:b/>
        </w:rPr>
        <w:t xml:space="preserve">запрос котировок </w:t>
      </w:r>
    </w:p>
    <w:p w:rsidR="00220899" w:rsidRPr="009044F1" w:rsidRDefault="00220899" w:rsidP="00220899">
      <w:pPr>
        <w:pStyle w:val="Heading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sidR="00107442">
        <w:rPr>
          <w:rFonts w:ascii="GHEA Grapalat" w:hAnsi="GHEA Grapalat"/>
          <w:b/>
          <w:sz w:val="24"/>
          <w:szCs w:val="24"/>
        </w:rPr>
        <w:t>ԷՋՕԸ–ԳՀԱՇՁԲ–2026/01</w:t>
      </w:r>
    </w:p>
    <w:p w:rsidR="00220899" w:rsidRDefault="00220899" w:rsidP="00220899">
      <w:pPr>
        <w:ind w:left="360" w:hanging="360"/>
        <w:jc w:val="center"/>
        <w:rPr>
          <w:rFonts w:ascii="GHEA Grapalat" w:hAnsi="GHEA Grapalat"/>
          <w:b/>
        </w:rPr>
      </w:pPr>
      <w:r>
        <w:rPr>
          <w:rFonts w:ascii="GHEA Grapalat" w:hAnsi="GHEA Grapalat"/>
          <w:b/>
        </w:rPr>
        <w:t>ФОРМА</w:t>
      </w:r>
    </w:p>
    <w:p w:rsidR="00220899" w:rsidRPr="00C76978" w:rsidRDefault="00220899" w:rsidP="00220899">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220899" w:rsidRPr="00ED3A13" w:rsidRDefault="00220899" w:rsidP="00220899">
      <w:pPr>
        <w:ind w:left="360" w:hanging="360"/>
        <w:jc w:val="center"/>
        <w:rPr>
          <w:rFonts w:ascii="GHEA Grapalat" w:eastAsia="GHEA Grapalat" w:hAnsi="GHEA Grapalat" w:cs="GHEA Grapalat"/>
          <w:b/>
        </w:rPr>
      </w:pPr>
    </w:p>
    <w:p w:rsidR="00220899" w:rsidRPr="00FD1EE4" w:rsidRDefault="00220899" w:rsidP="00220899">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6"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220899" w:rsidRPr="00FD1EE4" w:rsidRDefault="00220899" w:rsidP="00220899">
            <w:pPr>
              <w:spacing w:before="240" w:after="240"/>
              <w:ind w:left="993" w:hanging="851"/>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220899" w:rsidRPr="00FD1EE4" w:rsidRDefault="00220899" w:rsidP="00220899">
            <w:pPr>
              <w:spacing w:before="240" w:after="240"/>
              <w:ind w:left="993" w:hanging="851"/>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1487"/>
        </w:trPr>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 страниц декларации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rPr>
          <w:rFonts w:ascii="GHEA Grapalat" w:eastAsia="GHEA Grapalat" w:hAnsi="GHEA Grapalat" w:cs="GHEA Grapalat"/>
        </w:rPr>
      </w:pPr>
    </w:p>
    <w:p w:rsidR="00220899" w:rsidRPr="00FD1EE4" w:rsidRDefault="00220899" w:rsidP="00220899">
      <w:pPr>
        <w:rPr>
          <w:rFonts w:ascii="GHEA Grapalat" w:eastAsia="GHEA Grapalat" w:hAnsi="GHEA Grapalat" w:cs="GHEA Grapalat"/>
        </w:rPr>
      </w:pPr>
      <w:r w:rsidRPr="00FD1EE4">
        <w:rPr>
          <w:rFonts w:ascii="GHEA Grapalat" w:hAnsi="GHEA Grapalat"/>
        </w:rPr>
        <w:br w:type="page"/>
      </w:r>
    </w:p>
    <w:p w:rsidR="00220899" w:rsidRPr="009A52BE" w:rsidRDefault="00220899" w:rsidP="00220899">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220899" w:rsidRPr="004E2F96"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1361"/>
        </w:trPr>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574FF7"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220899" w:rsidRPr="00FD1EE4" w:rsidRDefault="00E713A3" w:rsidP="00220899">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220899">
                  <w:rPr>
                    <w:rFonts w:ascii="MS Gothic" w:eastAsia="MS Gothic" w:hAnsi="MS Gothic" w:cs="GHEA Grapalat" w:hint="eastAsia"/>
                  </w:rPr>
                  <w:t>☐</w:t>
                </w:r>
              </w:sdtContent>
            </w:sdt>
            <w:r w:rsidR="00220899" w:rsidRPr="00FD1EE4">
              <w:rPr>
                <w:rFonts w:ascii="GHEA Grapalat" w:eastAsia="GHEA Grapalat" w:hAnsi="GHEA Grapalat" w:cs="GHEA Grapalat"/>
              </w:rPr>
              <w:tab/>
            </w:r>
            <w:r w:rsidR="00220899" w:rsidRPr="0051137D">
              <w:rPr>
                <w:rFonts w:ascii="GHEA Grapalat" w:eastAsia="GHEA Grapalat" w:hAnsi="GHEA Grapalat" w:cs="GHEA Grapalat"/>
              </w:rPr>
              <w:t>Прямое участие</w:t>
            </w:r>
          </w:p>
          <w:p w:rsidR="00220899" w:rsidRPr="00FD1EE4" w:rsidRDefault="00E713A3" w:rsidP="00220899">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220899">
                  <w:rPr>
                    <w:rFonts w:ascii="MS Gothic" w:eastAsia="MS Gothic" w:hAnsi="MS Gothic" w:cs="GHEA Grapalat" w:hint="eastAsia"/>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w:t>
            </w:r>
            <w:r w:rsidR="00220899" w:rsidRPr="00D812D8">
              <w:rPr>
                <w:rFonts w:ascii="GHEA Grapalat" w:eastAsia="GHEA Grapalat" w:hAnsi="GHEA Grapalat" w:cs="GHEA Grapalat"/>
              </w:rPr>
              <w:t>освенное участие</w:t>
            </w:r>
          </w:p>
        </w:tc>
      </w:tr>
    </w:tbl>
    <w:p w:rsidR="00220899" w:rsidRPr="00CB7DFD" w:rsidRDefault="00220899" w:rsidP="00442690">
      <w:pPr>
        <w:pBdr>
          <w:top w:val="nil"/>
          <w:left w:val="nil"/>
          <w:bottom w:val="nil"/>
          <w:right w:val="nil"/>
          <w:between w:val="nil"/>
        </w:pBdr>
        <w:spacing w:before="240"/>
        <w:rPr>
          <w:rFonts w:ascii="GHEA Grapalat" w:eastAsia="GHEA Grapalat" w:hAnsi="GHEA Grapalat" w:cs="GHEA Grapalat"/>
          <w:b/>
          <w:color w:val="000000"/>
        </w:rPr>
      </w:pPr>
      <w:r w:rsidRPr="00FD1EE4">
        <w:rPr>
          <w:rFonts w:ascii="GHEA Grapalat" w:hAnsi="GHEA Grapalat"/>
        </w:rPr>
        <w:br w:type="page"/>
      </w: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220899" w:rsidRPr="00FD1EE4" w:rsidRDefault="00E713A3" w:rsidP="00220899">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51137D">
              <w:rPr>
                <w:rFonts w:ascii="GHEA Grapalat" w:eastAsia="GHEA Grapalat" w:hAnsi="GHEA Grapalat" w:cs="GHEA Grapalat"/>
              </w:rPr>
              <w:t>Прямое участие</w:t>
            </w:r>
          </w:p>
          <w:p w:rsidR="00220899" w:rsidRPr="00FD1EE4" w:rsidRDefault="00E713A3" w:rsidP="00220899">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w:t>
            </w:r>
            <w:r w:rsidR="00220899" w:rsidRPr="00D812D8">
              <w:rPr>
                <w:rFonts w:ascii="GHEA Grapalat" w:eastAsia="GHEA Grapalat" w:hAnsi="GHEA Grapalat" w:cs="GHEA Grapalat"/>
              </w:rPr>
              <w:t>освенное участие</w:t>
            </w:r>
          </w:p>
        </w:tc>
      </w:tr>
    </w:tbl>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D1EE4" w:rsidTr="00220899">
        <w:tc>
          <w:tcPr>
            <w:tcW w:w="2837" w:type="dxa"/>
            <w:shd w:val="clear" w:color="auto" w:fill="D9E2F3"/>
            <w:vAlign w:val="center"/>
          </w:tcPr>
          <w:p w:rsidR="00220899" w:rsidRPr="00B047A2"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220899" w:rsidRPr="00FD1EE4" w:rsidRDefault="00E713A3" w:rsidP="00220899">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51137D">
              <w:rPr>
                <w:rFonts w:ascii="GHEA Grapalat" w:eastAsia="GHEA Grapalat" w:hAnsi="GHEA Grapalat" w:cs="GHEA Grapalat"/>
              </w:rPr>
              <w:t>Прямое участие</w:t>
            </w:r>
          </w:p>
          <w:p w:rsidR="00220899" w:rsidRPr="00FD1EE4" w:rsidRDefault="00E713A3" w:rsidP="00220899">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w:t>
            </w:r>
            <w:r w:rsidR="00220899" w:rsidRPr="00D812D8">
              <w:rPr>
                <w:rFonts w:ascii="GHEA Grapalat" w:eastAsia="GHEA Grapalat" w:hAnsi="GHEA Grapalat" w:cs="GHEA Grapalat"/>
              </w:rPr>
              <w:t>освенное участие</w:t>
            </w:r>
          </w:p>
        </w:tc>
      </w:tr>
    </w:tbl>
    <w:p w:rsidR="00220899" w:rsidRPr="00FD1EE4" w:rsidRDefault="00220899" w:rsidP="00220899">
      <w:pPr>
        <w:rPr>
          <w:rFonts w:ascii="GHEA Grapalat" w:eastAsia="GHEA Grapalat" w:hAnsi="GHEA Grapalat" w:cs="GHEA Grapalat"/>
          <w:b/>
        </w:rPr>
      </w:pPr>
      <w:r w:rsidRPr="00FD1EE4">
        <w:rPr>
          <w:rFonts w:ascii="GHEA Grapalat" w:hAnsi="GHEA Grapalat"/>
        </w:rPr>
        <w:br w:type="page"/>
      </w:r>
    </w:p>
    <w:p w:rsidR="00220899" w:rsidRPr="00FD1EE4" w:rsidRDefault="00220899" w:rsidP="0022089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220899" w:rsidRPr="00FD1EE4" w:rsidTr="00220899">
        <w:tc>
          <w:tcPr>
            <w:tcW w:w="2943"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943"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943"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943"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lastRenderedPageBreak/>
              <w:t>Название улицы, здание (дом), квартира</w:t>
            </w:r>
          </w:p>
        </w:tc>
        <w:tc>
          <w:tcPr>
            <w:tcW w:w="6072"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8C665F"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220899" w:rsidRPr="00FD1EE4" w:rsidTr="00220899">
        <w:trPr>
          <w:trHeight w:val="924"/>
        </w:trPr>
        <w:tc>
          <w:tcPr>
            <w:tcW w:w="9016" w:type="dxa"/>
            <w:gridSpan w:val="2"/>
            <w:vAlign w:val="center"/>
          </w:tcPr>
          <w:p w:rsidR="00220899" w:rsidRPr="00FD1EE4" w:rsidRDefault="00E713A3" w:rsidP="00220899">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B34CB6">
              <w:rPr>
                <w:rFonts w:ascii="GHEA Grapalat" w:eastAsia="GHEA Grapalat" w:hAnsi="GHEA Grapalat" w:cs="GHEA Grapalat"/>
                <w:lang w:val="hy-AM"/>
              </w:rPr>
              <w:t>а</w:t>
            </w:r>
            <w:r w:rsidR="00220899">
              <w:rPr>
                <w:rFonts w:ascii="GHEA Grapalat" w:eastAsia="GHEA Grapalat" w:hAnsi="GHEA Grapalat" w:cs="GHEA Grapalat"/>
              </w:rPr>
              <w:t>.</w:t>
            </w:r>
            <w:r w:rsidR="00220899" w:rsidRPr="00FD1EE4">
              <w:rPr>
                <w:rFonts w:ascii="GHEA Grapalat" w:eastAsia="GHEA Grapalat" w:hAnsi="GHEA Grapalat" w:cs="GHEA Grapalat"/>
              </w:rPr>
              <w:t xml:space="preserve"> </w:t>
            </w:r>
            <w:r w:rsidR="00220899" w:rsidRPr="00C76DD8">
              <w:rPr>
                <w:rFonts w:ascii="GHEA Grapalat" w:eastAsia="GHEA Grapalat" w:hAnsi="GHEA Grapalat" w:cs="GHEA Grapalat"/>
              </w:rPr>
              <w:t xml:space="preserve">прямо или косвенно владеет 20 и более процентами </w:t>
            </w:r>
            <w:r w:rsidR="00220899" w:rsidRPr="004B3E79">
              <w:rPr>
                <w:rFonts w:ascii="GHEA Grapalat" w:eastAsia="GHEA Grapalat" w:hAnsi="GHEA Grapalat" w:cs="GHEA Grapalat"/>
              </w:rPr>
              <w:t>дающих право голоса долей</w:t>
            </w:r>
            <w:r w:rsidR="00220899"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220899" w:rsidRPr="00FD1EE4" w:rsidTr="00220899">
        <w:trPr>
          <w:trHeight w:val="684"/>
        </w:trPr>
        <w:tc>
          <w:tcPr>
            <w:tcW w:w="4508"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1282"/>
        </w:trPr>
        <w:tc>
          <w:tcPr>
            <w:tcW w:w="4508"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220899" w:rsidRPr="006B364D" w:rsidRDefault="00E713A3"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Прямое участие</w:t>
            </w:r>
          </w:p>
          <w:p w:rsidR="00220899" w:rsidRPr="00F10CBA" w:rsidRDefault="00E713A3"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Косвенное участие</w:t>
            </w:r>
          </w:p>
        </w:tc>
      </w:tr>
      <w:tr w:rsidR="00220899" w:rsidRPr="00FD1EE4" w:rsidTr="00220899">
        <w:tc>
          <w:tcPr>
            <w:tcW w:w="9016" w:type="dxa"/>
            <w:gridSpan w:val="2"/>
            <w:vAlign w:val="center"/>
          </w:tcPr>
          <w:p w:rsidR="00220899" w:rsidRPr="00FD1EE4" w:rsidRDefault="00E713A3" w:rsidP="00220899">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6F16E4">
              <w:rPr>
                <w:rFonts w:ascii="GHEA Grapalat" w:eastAsia="GHEA Grapalat" w:hAnsi="GHEA Grapalat" w:cs="GHEA Grapalat"/>
                <w:lang w:val="hy-AM"/>
              </w:rPr>
              <w:t>б</w:t>
            </w:r>
            <w:r w:rsidR="00220899" w:rsidRPr="006F16E4">
              <w:rPr>
                <w:rFonts w:eastAsia="Cambria Math"/>
              </w:rPr>
              <w:t>․</w:t>
            </w:r>
            <w:r w:rsidR="00220899"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220899" w:rsidRPr="00FD1EE4" w:rsidTr="00220899">
        <w:tc>
          <w:tcPr>
            <w:tcW w:w="9016" w:type="dxa"/>
            <w:gridSpan w:val="2"/>
            <w:vAlign w:val="center"/>
          </w:tcPr>
          <w:p w:rsidR="00220899" w:rsidRPr="00FD1EE4" w:rsidRDefault="00E713A3" w:rsidP="00220899">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801B2D">
              <w:rPr>
                <w:rFonts w:ascii="GHEA Grapalat" w:eastAsia="GHEA Grapalat" w:hAnsi="GHEA Grapalat" w:cs="GHEA Grapalat"/>
                <w:lang w:val="hy-AM"/>
              </w:rPr>
              <w:t>в</w:t>
            </w:r>
            <w:r w:rsidR="00220899">
              <w:rPr>
                <w:rFonts w:ascii="GHEA Grapalat" w:eastAsia="GHEA Grapalat" w:hAnsi="GHEA Grapalat" w:cs="GHEA Grapalat"/>
              </w:rPr>
              <w:t>.</w:t>
            </w:r>
            <w:r w:rsidR="00220899"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220899" w:rsidRPr="00BA30D4">
              <w:rPr>
                <w:rFonts w:ascii="GHEA Grapalat" w:eastAsia="GHEA Grapalat" w:hAnsi="GHEA Grapalat" w:cs="GHEA Grapalat"/>
                <w:lang w:val="hy-AM"/>
              </w:rPr>
              <w:t>б</w:t>
            </w:r>
            <w:r w:rsidR="00220899" w:rsidRPr="00BA30D4">
              <w:rPr>
                <w:rFonts w:ascii="GHEA Grapalat" w:eastAsia="GHEA Grapalat" w:hAnsi="GHEA Grapalat" w:cs="GHEA Grapalat"/>
              </w:rPr>
              <w:t>"</w:t>
            </w:r>
          </w:p>
        </w:tc>
      </w:tr>
    </w:tbl>
    <w:p w:rsidR="00220899" w:rsidRPr="00A5193B"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220899" w:rsidRPr="00FD1EE4" w:rsidTr="00220899">
        <w:trPr>
          <w:trHeight w:val="924"/>
        </w:trPr>
        <w:tc>
          <w:tcPr>
            <w:tcW w:w="9016" w:type="dxa"/>
            <w:gridSpan w:val="2"/>
            <w:vAlign w:val="center"/>
          </w:tcPr>
          <w:p w:rsidR="00220899" w:rsidRPr="00FD1EE4" w:rsidRDefault="00E713A3" w:rsidP="00220899">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9C7B43">
              <w:rPr>
                <w:rFonts w:ascii="GHEA Grapalat" w:eastAsia="GHEA Grapalat" w:hAnsi="GHEA Grapalat" w:cs="GHEA Grapalat"/>
                <w:lang w:val="hy-AM"/>
              </w:rPr>
              <w:t>а</w:t>
            </w:r>
            <w:r w:rsidR="00220899" w:rsidRPr="00FD1EE4">
              <w:rPr>
                <w:rFonts w:eastAsia="Cambria Math"/>
              </w:rPr>
              <w:t>․</w:t>
            </w:r>
            <w:r w:rsidR="00220899" w:rsidRPr="00FD1EE4">
              <w:rPr>
                <w:rFonts w:ascii="GHEA Grapalat" w:eastAsia="Cambria Math" w:hAnsi="GHEA Grapalat" w:cs="Cambria Math"/>
              </w:rPr>
              <w:t xml:space="preserve"> </w:t>
            </w:r>
            <w:r w:rsidR="00220899" w:rsidRPr="00BC0F3A">
              <w:rPr>
                <w:rFonts w:ascii="GHEA Grapalat" w:eastAsia="GHEA Grapalat" w:hAnsi="GHEA Grapalat" w:cs="GHEA Grapalat"/>
              </w:rPr>
              <w:t xml:space="preserve">прямо или косвенно владеет 10 и более процентами </w:t>
            </w:r>
            <w:r w:rsidR="00220899" w:rsidRPr="004B3E79">
              <w:rPr>
                <w:rFonts w:ascii="GHEA Grapalat" w:eastAsia="GHEA Grapalat" w:hAnsi="GHEA Grapalat" w:cs="GHEA Grapalat"/>
              </w:rPr>
              <w:t>дающих право голоса долей</w:t>
            </w:r>
            <w:r w:rsidR="00220899" w:rsidRPr="00C76DD8">
              <w:rPr>
                <w:rFonts w:ascii="GHEA Grapalat" w:eastAsia="GHEA Grapalat" w:hAnsi="GHEA Grapalat" w:cs="GHEA Grapalat"/>
              </w:rPr>
              <w:t xml:space="preserve"> (акций, паев) </w:t>
            </w:r>
            <w:r w:rsidR="00220899"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220899" w:rsidRPr="00FD1EE4" w:rsidTr="00220899">
        <w:trPr>
          <w:trHeight w:val="684"/>
        </w:trPr>
        <w:tc>
          <w:tcPr>
            <w:tcW w:w="4508"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1282"/>
        </w:trPr>
        <w:tc>
          <w:tcPr>
            <w:tcW w:w="4508"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220899" w:rsidRPr="00C843BA" w:rsidRDefault="00E713A3"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Прямое участие</w:t>
            </w:r>
          </w:p>
          <w:p w:rsidR="00220899" w:rsidRPr="00C843BA" w:rsidRDefault="00E713A3"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Косвенное участие</w:t>
            </w:r>
          </w:p>
        </w:tc>
      </w:tr>
      <w:tr w:rsidR="00220899" w:rsidRPr="00FD1EE4" w:rsidTr="00220899">
        <w:tc>
          <w:tcPr>
            <w:tcW w:w="9016" w:type="dxa"/>
            <w:gridSpan w:val="2"/>
            <w:vAlign w:val="center"/>
          </w:tcPr>
          <w:p w:rsidR="00220899" w:rsidRPr="00FD1EE4" w:rsidRDefault="00E713A3" w:rsidP="00220899">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D654B4">
              <w:rPr>
                <w:rFonts w:ascii="GHEA Grapalat" w:eastAsia="GHEA Grapalat" w:hAnsi="GHEA Grapalat" w:cs="GHEA Grapalat"/>
                <w:lang w:val="hy-AM"/>
              </w:rPr>
              <w:t>б</w:t>
            </w:r>
            <w:r w:rsidR="00220899" w:rsidRPr="00D654B4">
              <w:rPr>
                <w:rFonts w:eastAsia="Cambria Math"/>
              </w:rPr>
              <w:t>․</w:t>
            </w:r>
            <w:r w:rsidR="00220899" w:rsidRPr="00D654B4">
              <w:rPr>
                <w:rFonts w:ascii="GHEA Grapalat" w:eastAsia="Cambria Math" w:hAnsi="GHEA Grapalat" w:cs="Cambria Math"/>
              </w:rPr>
              <w:t xml:space="preserve"> </w:t>
            </w:r>
            <w:r w:rsidR="00220899" w:rsidRPr="00D654B4">
              <w:rPr>
                <w:rFonts w:ascii="GHEA Grapalat" w:eastAsia="GHEA Grapalat" w:hAnsi="GHEA Grapalat" w:cs="GHEA Grapalat"/>
              </w:rPr>
              <w:t xml:space="preserve">имеет право назначать или </w:t>
            </w:r>
            <w:r w:rsidR="00220899" w:rsidRPr="00D654B4">
              <w:rPr>
                <w:rFonts w:ascii="GHEA Grapalat" w:eastAsia="GHEA Grapalat" w:hAnsi="GHEA Grapalat" w:cs="GHEA Grapalat"/>
                <w:lang w:eastAsia="hy-AM"/>
              </w:rPr>
              <w:t>освобождать</w:t>
            </w:r>
            <w:r w:rsidR="00220899" w:rsidRPr="00D654B4">
              <w:rPr>
                <w:rFonts w:ascii="GHEA Grapalat" w:eastAsia="GHEA Grapalat" w:hAnsi="GHEA Grapalat" w:cs="GHEA Grapalat"/>
              </w:rPr>
              <w:t xml:space="preserve"> большинство членов органов управления юридического лица</w:t>
            </w:r>
          </w:p>
        </w:tc>
      </w:tr>
      <w:tr w:rsidR="00220899" w:rsidRPr="00FD1EE4" w:rsidTr="00220899">
        <w:tc>
          <w:tcPr>
            <w:tcW w:w="9016" w:type="dxa"/>
            <w:gridSpan w:val="2"/>
            <w:vAlign w:val="center"/>
          </w:tcPr>
          <w:p w:rsidR="00220899" w:rsidRPr="00FD1EE4" w:rsidRDefault="00E713A3" w:rsidP="00220899">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1104ED">
              <w:rPr>
                <w:rFonts w:ascii="GHEA Grapalat" w:eastAsia="GHEA Grapalat" w:hAnsi="GHEA Grapalat" w:cs="GHEA Grapalat"/>
                <w:lang w:val="hy-AM"/>
              </w:rPr>
              <w:t>в</w:t>
            </w:r>
            <w:r w:rsidR="00220899" w:rsidRPr="00FD1EE4">
              <w:rPr>
                <w:rFonts w:eastAsia="Cambria Math"/>
              </w:rPr>
              <w:t>․</w:t>
            </w:r>
            <w:r w:rsidR="00220899" w:rsidRPr="00FD1EE4">
              <w:rPr>
                <w:rFonts w:ascii="GHEA Grapalat" w:eastAsia="Cambria Math" w:hAnsi="GHEA Grapalat" w:cs="Cambria Math"/>
              </w:rPr>
              <w:t xml:space="preserve"> </w:t>
            </w:r>
            <w:r w:rsidR="00220899"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220899" w:rsidRPr="00FD1EE4" w:rsidTr="00220899">
        <w:tc>
          <w:tcPr>
            <w:tcW w:w="9016" w:type="dxa"/>
            <w:gridSpan w:val="2"/>
            <w:vAlign w:val="center"/>
          </w:tcPr>
          <w:p w:rsidR="00220899" w:rsidRPr="00FD1EE4" w:rsidRDefault="00E713A3" w:rsidP="00220899">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9839CB">
              <w:rPr>
                <w:rFonts w:ascii="GHEA Grapalat" w:eastAsia="GHEA Grapalat" w:hAnsi="GHEA Grapalat" w:cs="GHEA Grapalat"/>
                <w:lang w:val="hy-AM"/>
              </w:rPr>
              <w:t>г</w:t>
            </w:r>
            <w:r w:rsidR="00220899" w:rsidRPr="00FD1EE4">
              <w:rPr>
                <w:rFonts w:eastAsia="Cambria Math"/>
              </w:rPr>
              <w:t>․</w:t>
            </w:r>
            <w:r w:rsidR="00220899" w:rsidRPr="00FD1EE4">
              <w:rPr>
                <w:rFonts w:ascii="GHEA Grapalat" w:eastAsia="Cambria Math" w:hAnsi="GHEA Grapalat" w:cs="Cambria Math"/>
              </w:rPr>
              <w:t xml:space="preserve"> </w:t>
            </w:r>
            <w:r w:rsidR="00220899" w:rsidRPr="00F84F06">
              <w:rPr>
                <w:rFonts w:ascii="GHEA Grapalat" w:eastAsia="GHEA Grapalat" w:hAnsi="GHEA Grapalat" w:cs="GHEA Grapalat"/>
              </w:rPr>
              <w:t xml:space="preserve">осуществляет реальный (фактический) контроль за юридическим лицом </w:t>
            </w:r>
            <w:r w:rsidR="00220899">
              <w:rPr>
                <w:rFonts w:ascii="GHEA Grapalat" w:eastAsia="GHEA Grapalat" w:hAnsi="GHEA Grapalat" w:cs="GHEA Grapalat"/>
              </w:rPr>
              <w:t>иными</w:t>
            </w:r>
            <w:r w:rsidR="00220899" w:rsidRPr="00F84F06">
              <w:rPr>
                <w:rFonts w:ascii="GHEA Grapalat" w:eastAsia="GHEA Grapalat" w:hAnsi="GHEA Grapalat" w:cs="GHEA Grapalat"/>
              </w:rPr>
              <w:t xml:space="preserve"> средствами</w:t>
            </w:r>
          </w:p>
        </w:tc>
      </w:tr>
      <w:tr w:rsidR="00220899" w:rsidRPr="00FD1EE4" w:rsidTr="00220899">
        <w:tc>
          <w:tcPr>
            <w:tcW w:w="9016" w:type="dxa"/>
            <w:gridSpan w:val="2"/>
            <w:vAlign w:val="center"/>
          </w:tcPr>
          <w:p w:rsidR="00220899" w:rsidRPr="00FD1EE4" w:rsidRDefault="00E713A3" w:rsidP="00220899">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331D0E">
              <w:rPr>
                <w:rFonts w:ascii="GHEA Grapalat" w:eastAsia="GHEA Grapalat" w:hAnsi="GHEA Grapalat" w:cs="GHEA Grapalat"/>
                <w:lang w:val="hy-AM"/>
              </w:rPr>
              <w:t>д</w:t>
            </w:r>
            <w:r w:rsidR="00220899" w:rsidRPr="00FD1EE4">
              <w:rPr>
                <w:rFonts w:eastAsia="Cambria Math"/>
              </w:rPr>
              <w:t>․</w:t>
            </w:r>
            <w:r w:rsidR="00220899" w:rsidRPr="00FD1EE4">
              <w:rPr>
                <w:rFonts w:ascii="GHEA Grapalat" w:eastAsia="Cambria Math" w:hAnsi="GHEA Grapalat" w:cs="Cambria Math"/>
              </w:rPr>
              <w:t xml:space="preserve"> </w:t>
            </w:r>
            <w:r w:rsidR="00220899"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220899" w:rsidRPr="00F36505">
              <w:rPr>
                <w:rFonts w:ascii="GHEA Grapalat" w:eastAsia="GHEA Grapalat" w:hAnsi="GHEA Grapalat" w:cs="GHEA Grapalat"/>
              </w:rPr>
              <w:t xml:space="preserve"> "а" - "г"</w:t>
            </w: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220899" w:rsidRPr="00B23852" w:rsidRDefault="00E713A3"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Отдельно</w:t>
            </w:r>
          </w:p>
          <w:p w:rsidR="00220899" w:rsidRPr="00FD1EE4" w:rsidRDefault="00E713A3" w:rsidP="00220899">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5558FC">
              <w:rPr>
                <w:rFonts w:ascii="GHEA Grapalat" w:eastAsia="GHEA Grapalat" w:hAnsi="GHEA Grapalat" w:cs="GHEA Grapalat"/>
              </w:rPr>
              <w:t>Совместно с аффилированными лицами</w:t>
            </w: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w:t>
            </w:r>
            <w:r w:rsidRPr="005D151C">
              <w:rPr>
                <w:rFonts w:ascii="GHEA Grapalat" w:eastAsia="GHEA Grapalat" w:hAnsi="GHEA Grapalat" w:cs="GHEA Grapalat"/>
                <w:color w:val="000000"/>
              </w:rPr>
              <w:lastRenderedPageBreak/>
              <w:t>семьи</w:t>
            </w:r>
            <w:r>
              <w:rPr>
                <w:rFonts w:ascii="GHEA Grapalat" w:eastAsia="GHEA Grapalat" w:hAnsi="GHEA Grapalat" w:cs="GHEA Grapalat"/>
                <w:color w:val="000000"/>
              </w:rPr>
              <w:t xml:space="preserve"> </w:t>
            </w:r>
          </w:p>
        </w:tc>
        <w:tc>
          <w:tcPr>
            <w:tcW w:w="6180" w:type="dxa"/>
            <w:vAlign w:val="center"/>
          </w:tcPr>
          <w:p w:rsidR="00220899" w:rsidRPr="005600B4" w:rsidRDefault="00E713A3"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Да</w:t>
            </w:r>
          </w:p>
          <w:p w:rsidR="00220899" w:rsidRPr="005600B4" w:rsidRDefault="00E713A3"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Нет</w:t>
            </w:r>
          </w:p>
        </w:tc>
      </w:tr>
    </w:tbl>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442690">
      <w:pPr>
        <w:pBdr>
          <w:top w:val="nil"/>
          <w:left w:val="nil"/>
          <w:bottom w:val="nil"/>
          <w:right w:val="nil"/>
          <w:between w:val="nil"/>
        </w:pBdr>
        <w:ind w:left="792"/>
        <w:rPr>
          <w:rFonts w:ascii="GHEA Grapalat" w:eastAsia="GHEA Grapalat" w:hAnsi="GHEA Grapalat" w:cs="GHEA Grapalat"/>
          <w:b/>
          <w:color w:val="000000"/>
        </w:rPr>
      </w:pPr>
      <w:r w:rsidRPr="00FD1EE4">
        <w:rPr>
          <w:rFonts w:ascii="GHEA Grapalat" w:hAnsi="GHEA Grapalat"/>
        </w:rPr>
        <w:br w:type="page"/>
      </w:r>
      <w:r>
        <w:rPr>
          <w:rFonts w:ascii="GHEA Grapalat" w:eastAsia="GHEA Grapalat" w:hAnsi="GHEA Grapalat" w:cs="GHEA Grapalat"/>
          <w:b/>
          <w:color w:val="000000"/>
        </w:rPr>
        <w:lastRenderedPageBreak/>
        <w:t>Промежуточные юридические лица</w:t>
      </w:r>
    </w:p>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rPr>
          <w:trHeight w:val="853"/>
        </w:trPr>
        <w:tc>
          <w:tcPr>
            <w:tcW w:w="2835" w:type="dxa"/>
            <w:vMerge w:val="restart"/>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850"/>
        </w:trPr>
        <w:tc>
          <w:tcPr>
            <w:tcW w:w="2835" w:type="dxa"/>
            <w:vMerge/>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850"/>
        </w:trPr>
        <w:tc>
          <w:tcPr>
            <w:tcW w:w="2835" w:type="dxa"/>
            <w:vMerge/>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850"/>
        </w:trPr>
        <w:tc>
          <w:tcPr>
            <w:tcW w:w="2835" w:type="dxa"/>
            <w:vMerge/>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850"/>
        </w:trPr>
        <w:tc>
          <w:tcPr>
            <w:tcW w:w="2835" w:type="dxa"/>
            <w:vMerge/>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20899" w:rsidRPr="00FD1EE4" w:rsidRDefault="00220899" w:rsidP="00220899">
            <w:pPr>
              <w:spacing w:before="240" w:after="240"/>
              <w:rPr>
                <w:rFonts w:ascii="GHEA Grapalat" w:eastAsia="GHEA Grapalat" w:hAnsi="GHEA Grapalat" w:cs="GHEA Grapalat"/>
              </w:rPr>
            </w:pPr>
          </w:p>
        </w:tc>
      </w:tr>
    </w:tbl>
    <w:p w:rsidR="00220899"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lastRenderedPageBreak/>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220899" w:rsidRPr="001F2C4C" w:rsidRDefault="00220899" w:rsidP="001F2C4C">
      <w:pPr>
        <w:pStyle w:val="ListParagraph"/>
        <w:numPr>
          <w:ilvl w:val="0"/>
          <w:numId w:val="28"/>
        </w:numPr>
        <w:pBdr>
          <w:top w:val="nil"/>
          <w:left w:val="nil"/>
          <w:bottom w:val="nil"/>
          <w:right w:val="nil"/>
          <w:between w:val="nil"/>
        </w:pBdr>
        <w:rPr>
          <w:rFonts w:ascii="GHEA Grapalat" w:eastAsia="GHEA Grapalat" w:hAnsi="GHEA Grapalat" w:cs="GHEA Grapalat"/>
          <w:b/>
          <w:color w:val="000000"/>
        </w:rPr>
      </w:pPr>
      <w:r w:rsidRPr="001F2C4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220899" w:rsidRPr="00FD1EE4" w:rsidTr="00220899">
        <w:tc>
          <w:tcPr>
            <w:tcW w:w="9016" w:type="dxa"/>
            <w:shd w:val="clear" w:color="auto" w:fill="DBE5F1" w:themeFill="accent1" w:themeFillTint="33"/>
          </w:tcPr>
          <w:p w:rsidR="00220899" w:rsidRPr="00FD1EE4" w:rsidRDefault="00220899" w:rsidP="00220899">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220899" w:rsidRPr="00FD1EE4" w:rsidTr="00220899">
        <w:trPr>
          <w:trHeight w:val="10187"/>
        </w:trPr>
        <w:tc>
          <w:tcPr>
            <w:tcW w:w="9016" w:type="dxa"/>
          </w:tcPr>
          <w:p w:rsidR="00220899" w:rsidRPr="00FD1EE4" w:rsidRDefault="00220899" w:rsidP="00220899">
            <w:pPr>
              <w:rPr>
                <w:rFonts w:ascii="GHEA Grapalat" w:eastAsia="GHEA Grapalat" w:hAnsi="GHEA Grapalat" w:cs="GHEA Grapalat"/>
                <w:b/>
                <w:color w:val="000000"/>
              </w:rPr>
            </w:pPr>
          </w:p>
        </w:tc>
      </w:tr>
    </w:tbl>
    <w:p w:rsidR="00220899" w:rsidRPr="00FD1EE4" w:rsidRDefault="00220899" w:rsidP="00220899">
      <w:pPr>
        <w:pBdr>
          <w:top w:val="nil"/>
          <w:left w:val="nil"/>
          <w:bottom w:val="nil"/>
          <w:right w:val="nil"/>
          <w:between w:val="nil"/>
        </w:pBdr>
        <w:rPr>
          <w:rFonts w:ascii="GHEA Grapalat" w:eastAsia="GHEA Grapalat" w:hAnsi="GHEA Grapalat" w:cs="GHEA Grapalat"/>
          <w:b/>
          <w:color w:val="000000"/>
        </w:rPr>
      </w:pPr>
    </w:p>
    <w:p w:rsidR="00220899" w:rsidRDefault="00220899" w:rsidP="00220899">
      <w:pPr>
        <w:rPr>
          <w:rFonts w:ascii="GHEA Grapalat" w:hAnsi="GHEA Grapalat"/>
          <w:b/>
        </w:rPr>
      </w:pPr>
    </w:p>
    <w:p w:rsidR="00220899" w:rsidRDefault="00220899" w:rsidP="00220899">
      <w:pPr>
        <w:rPr>
          <w:rFonts w:ascii="GHEA Grapalat" w:hAnsi="GHEA Grapalat"/>
          <w:b/>
        </w:rPr>
      </w:pPr>
      <w:r>
        <w:rPr>
          <w:rFonts w:ascii="GHEA Grapalat" w:hAnsi="GHEA Grapalat"/>
          <w:b/>
        </w:rPr>
        <w:br w:type="page"/>
      </w:r>
    </w:p>
    <w:p w:rsidR="00220899" w:rsidRDefault="00220899" w:rsidP="00220899">
      <w:pPr>
        <w:spacing w:line="360" w:lineRule="auto"/>
        <w:jc w:val="center"/>
        <w:rPr>
          <w:rFonts w:ascii="GHEA Grapalat" w:hAnsi="GHEA Grapalat"/>
          <w:b/>
          <w:sz w:val="28"/>
          <w:szCs w:val="28"/>
          <w:lang w:val="hy-AM"/>
        </w:rPr>
      </w:pPr>
      <w:r w:rsidRPr="00490465">
        <w:rPr>
          <w:rFonts w:ascii="GHEA Grapalat" w:hAnsi="GHEA Grapalat"/>
          <w:b/>
          <w:sz w:val="28"/>
          <w:szCs w:val="28"/>
        </w:rPr>
        <w:lastRenderedPageBreak/>
        <w:t>Порядок заполнения декларации</w:t>
      </w:r>
    </w:p>
    <w:p w:rsidR="00220899" w:rsidRPr="00092E73" w:rsidRDefault="00220899" w:rsidP="00220899">
      <w:pPr>
        <w:pStyle w:val="ListParagraph"/>
        <w:numPr>
          <w:ilvl w:val="0"/>
          <w:numId w:val="29"/>
        </w:numPr>
        <w:spacing w:after="200" w:line="360" w:lineRule="auto"/>
        <w:ind w:left="0"/>
        <w:contextualSpacing/>
        <w:jc w:val="both"/>
        <w:rPr>
          <w:rFonts w:ascii="GHEA Grapalat" w:hAnsi="GHEA Grapalat"/>
        </w:rPr>
      </w:pPr>
      <w:r w:rsidRPr="00092E73">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220899" w:rsidRPr="00092E73" w:rsidRDefault="00220899" w:rsidP="00220899">
      <w:pPr>
        <w:pStyle w:val="ListParagraph"/>
        <w:numPr>
          <w:ilvl w:val="0"/>
          <w:numId w:val="30"/>
        </w:numPr>
        <w:spacing w:after="200" w:line="360" w:lineRule="auto"/>
        <w:ind w:left="0" w:firstLine="142"/>
        <w:contextualSpacing/>
        <w:jc w:val="both"/>
        <w:rPr>
          <w:rFonts w:ascii="GHEA Grapalat" w:hAnsi="GHEA Grapalat"/>
        </w:rPr>
      </w:pPr>
      <w:r w:rsidRPr="00092E73">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220899" w:rsidRPr="00092E73" w:rsidRDefault="00220899" w:rsidP="00220899">
      <w:pPr>
        <w:pStyle w:val="ListParagraph"/>
        <w:numPr>
          <w:ilvl w:val="0"/>
          <w:numId w:val="30"/>
        </w:numPr>
        <w:spacing w:after="200" w:line="360" w:lineRule="auto"/>
        <w:contextualSpacing/>
        <w:jc w:val="both"/>
        <w:rPr>
          <w:rFonts w:ascii="GHEA Grapalat" w:hAnsi="GHEA Grapalat"/>
        </w:rPr>
      </w:pPr>
      <w:r w:rsidRPr="00092E73">
        <w:rPr>
          <w:rFonts w:ascii="GHEA Grapalat" w:hAnsi="GHEA Grapalat"/>
        </w:rPr>
        <w:t>в подразделе  "Лицо,</w:t>
      </w:r>
      <w:r>
        <w:rPr>
          <w:rFonts w:ascii="GHEA Grapalat" w:hAnsi="GHEA Grapalat"/>
        </w:rPr>
        <w:t xml:space="preserve"> </w:t>
      </w:r>
      <w:r w:rsidRPr="00092E73">
        <w:rPr>
          <w:rFonts w:ascii="GHEA Grapalat" w:hAnsi="GHEA Grapalat"/>
        </w:rPr>
        <w:t>представляющее декларацию" заполняются данные физического лица, подписывающего документы, включаемые в заявку на настоящую процедуру;</w:t>
      </w:r>
    </w:p>
    <w:p w:rsidR="00220899" w:rsidRPr="00092E73" w:rsidRDefault="00220899" w:rsidP="00220899">
      <w:pPr>
        <w:pStyle w:val="ListParagraph"/>
        <w:numPr>
          <w:ilvl w:val="0"/>
          <w:numId w:val="30"/>
        </w:numPr>
        <w:spacing w:after="200" w:line="360" w:lineRule="auto"/>
        <w:ind w:left="0" w:firstLine="0"/>
        <w:contextualSpacing/>
        <w:jc w:val="both"/>
        <w:rPr>
          <w:rFonts w:ascii="GHEA Grapalat" w:hAnsi="GHEA Grapalat"/>
        </w:rPr>
      </w:pPr>
      <w:r w:rsidRPr="00092E73">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220899" w:rsidRPr="00092E73" w:rsidRDefault="00220899" w:rsidP="00220899">
      <w:pPr>
        <w:pStyle w:val="ListParagraph"/>
        <w:numPr>
          <w:ilvl w:val="0"/>
          <w:numId w:val="29"/>
        </w:numPr>
        <w:spacing w:after="200" w:line="360" w:lineRule="auto"/>
        <w:ind w:left="142" w:hanging="284"/>
        <w:contextualSpacing/>
        <w:jc w:val="both"/>
        <w:rPr>
          <w:rFonts w:ascii="GHEA Grapalat" w:hAnsi="GHEA Grapalat"/>
        </w:rPr>
      </w:pPr>
      <w:r w:rsidRPr="00092E73">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220899" w:rsidRPr="00092E73" w:rsidRDefault="00220899" w:rsidP="00220899">
      <w:pPr>
        <w:pStyle w:val="ListParagraph"/>
        <w:numPr>
          <w:ilvl w:val="0"/>
          <w:numId w:val="31"/>
        </w:numPr>
        <w:spacing w:after="200" w:line="360" w:lineRule="auto"/>
        <w:contextualSpacing/>
        <w:jc w:val="both"/>
        <w:rPr>
          <w:rFonts w:ascii="GHEA Grapalat" w:hAnsi="GHEA Grapalat"/>
        </w:rPr>
      </w:pPr>
      <w:r w:rsidRPr="00092E73">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220899" w:rsidRPr="00092E73" w:rsidRDefault="00220899" w:rsidP="00220899">
      <w:pPr>
        <w:pStyle w:val="ListParagraph"/>
        <w:numPr>
          <w:ilvl w:val="0"/>
          <w:numId w:val="31"/>
        </w:numPr>
        <w:spacing w:after="200" w:line="360" w:lineRule="auto"/>
        <w:contextualSpacing/>
        <w:jc w:val="both"/>
        <w:rPr>
          <w:rFonts w:ascii="GHEA Grapalat" w:hAnsi="GHEA Grapalat"/>
        </w:rPr>
      </w:pPr>
      <w:r w:rsidRPr="00092E73">
        <w:rPr>
          <w:rFonts w:ascii="GHEA Grapalat" w:hAnsi="GHEA Grapalat"/>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220899" w:rsidRPr="00092E73" w:rsidRDefault="00220899" w:rsidP="00220899">
      <w:pPr>
        <w:pStyle w:val="ListParagraph"/>
        <w:numPr>
          <w:ilvl w:val="0"/>
          <w:numId w:val="31"/>
        </w:numPr>
        <w:spacing w:after="200" w:line="360" w:lineRule="auto"/>
        <w:contextualSpacing/>
        <w:jc w:val="both"/>
        <w:rPr>
          <w:rFonts w:ascii="GHEA Grapalat" w:hAnsi="GHEA Grapalat"/>
        </w:rPr>
      </w:pPr>
      <w:r w:rsidRPr="00092E73">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220899" w:rsidRPr="00092E73" w:rsidRDefault="00220899" w:rsidP="00220899">
      <w:pPr>
        <w:pStyle w:val="ListParagraph"/>
        <w:numPr>
          <w:ilvl w:val="0"/>
          <w:numId w:val="29"/>
        </w:numPr>
        <w:spacing w:after="200" w:line="360" w:lineRule="auto"/>
        <w:ind w:left="0"/>
        <w:contextualSpacing/>
        <w:jc w:val="both"/>
        <w:rPr>
          <w:rFonts w:ascii="GHEA Grapalat" w:hAnsi="GHEA Grapalat"/>
        </w:rPr>
      </w:pPr>
      <w:r w:rsidRPr="00092E73">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92E73">
        <w:rPr>
          <w:rFonts w:ascii="Cambria Math" w:eastAsia="MS Mincho" w:hAnsi="Cambria Math" w:cs="Cambria Math"/>
        </w:rPr>
        <w:t>․</w:t>
      </w:r>
    </w:p>
    <w:p w:rsidR="00220899" w:rsidRPr="00092E73" w:rsidRDefault="00220899" w:rsidP="00220899">
      <w:pPr>
        <w:pStyle w:val="ListParagraph"/>
        <w:numPr>
          <w:ilvl w:val="0"/>
          <w:numId w:val="32"/>
        </w:numPr>
        <w:spacing w:after="200" w:line="360" w:lineRule="auto"/>
        <w:ind w:left="0" w:hanging="426"/>
        <w:contextualSpacing/>
        <w:jc w:val="both"/>
        <w:rPr>
          <w:rFonts w:ascii="GHEA Grapalat" w:hAnsi="GHEA Grapalat"/>
        </w:rPr>
      </w:pPr>
      <w:r w:rsidRPr="00092E73">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220899" w:rsidRPr="00092E73" w:rsidRDefault="00220899" w:rsidP="00220899">
      <w:pPr>
        <w:spacing w:line="360" w:lineRule="auto"/>
        <w:ind w:left="-360"/>
        <w:jc w:val="both"/>
        <w:rPr>
          <w:rFonts w:ascii="GHEA Grapalat" w:hAnsi="GHEA Grapalat"/>
        </w:rPr>
      </w:pPr>
      <w:r w:rsidRPr="00092E73">
        <w:rPr>
          <w:rFonts w:ascii="GHEA Grapalat" w:hAnsi="GHEA Grapalat"/>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220899" w:rsidRPr="00092E73" w:rsidRDefault="00220899" w:rsidP="00220899">
      <w:pPr>
        <w:pStyle w:val="ListParagraph"/>
        <w:numPr>
          <w:ilvl w:val="0"/>
          <w:numId w:val="29"/>
        </w:numPr>
        <w:spacing w:after="200" w:line="360" w:lineRule="auto"/>
        <w:ind w:left="0"/>
        <w:contextualSpacing/>
        <w:jc w:val="both"/>
        <w:rPr>
          <w:rFonts w:ascii="GHEA Grapalat" w:hAnsi="GHEA Grapalat"/>
        </w:rPr>
      </w:pPr>
      <w:r w:rsidRPr="00092E73">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92E73">
        <w:rPr>
          <w:rFonts w:ascii="Cambria Math" w:eastAsia="MS Mincho" w:hAnsi="Cambria Math" w:cs="Cambria Math"/>
        </w:rPr>
        <w:t>․</w:t>
      </w:r>
    </w:p>
    <w:p w:rsidR="00220899" w:rsidRPr="00092E73" w:rsidRDefault="00220899" w:rsidP="00220899">
      <w:pPr>
        <w:pStyle w:val="ListParagraph"/>
        <w:numPr>
          <w:ilvl w:val="0"/>
          <w:numId w:val="33"/>
        </w:numPr>
        <w:spacing w:after="200" w:line="360" w:lineRule="auto"/>
        <w:ind w:left="0"/>
        <w:contextualSpacing/>
        <w:jc w:val="both"/>
        <w:rPr>
          <w:rFonts w:ascii="GHEA Grapalat" w:hAnsi="GHEA Grapalat"/>
        </w:rPr>
      </w:pPr>
      <w:r w:rsidRPr="00092E73">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220899" w:rsidRPr="00092E73" w:rsidRDefault="00220899" w:rsidP="00220899">
      <w:pPr>
        <w:spacing w:line="360" w:lineRule="auto"/>
        <w:ind w:left="-375"/>
        <w:jc w:val="both"/>
        <w:rPr>
          <w:rFonts w:ascii="GHEA Grapalat" w:hAnsi="GHEA Grapalat"/>
          <w:highlight w:val="yellow"/>
        </w:rPr>
      </w:pPr>
      <w:r w:rsidRPr="00092E73">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220899" w:rsidRPr="00092E73" w:rsidRDefault="00220899" w:rsidP="00220899">
      <w:pPr>
        <w:spacing w:line="360" w:lineRule="auto"/>
        <w:ind w:left="-375"/>
        <w:jc w:val="both"/>
        <w:rPr>
          <w:rFonts w:ascii="GHEA Grapalat" w:hAnsi="GHEA Grapalat"/>
          <w:highlight w:val="yellow"/>
        </w:rPr>
      </w:pPr>
      <w:r w:rsidRPr="00092E73">
        <w:rPr>
          <w:rFonts w:ascii="GHEA Grapalat" w:hAnsi="GHEA Grapalat"/>
        </w:rPr>
        <w:t>3) в подразделе "Адрес учета лица" заполняется адрес места учета реального бенефициара;</w:t>
      </w:r>
    </w:p>
    <w:p w:rsidR="00220899" w:rsidRPr="00092E73" w:rsidRDefault="00220899" w:rsidP="00220899">
      <w:pPr>
        <w:spacing w:line="360" w:lineRule="auto"/>
        <w:ind w:left="-375"/>
        <w:jc w:val="both"/>
        <w:rPr>
          <w:rFonts w:ascii="GHEA Grapalat" w:hAnsi="GHEA Grapalat"/>
          <w:highlight w:val="yellow"/>
        </w:rPr>
      </w:pPr>
      <w:r w:rsidRPr="00092E73">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220899" w:rsidRPr="00092E73" w:rsidRDefault="00220899" w:rsidP="00220899">
      <w:pPr>
        <w:spacing w:line="360" w:lineRule="auto"/>
        <w:ind w:left="-375"/>
        <w:jc w:val="both"/>
        <w:rPr>
          <w:rFonts w:ascii="GHEA Grapalat" w:hAnsi="GHEA Grapalat"/>
        </w:rPr>
      </w:pPr>
      <w:r w:rsidRPr="00092E73">
        <w:rPr>
          <w:rFonts w:ascii="GHEA Grapalat" w:hAnsi="GHEA Grapalat"/>
        </w:rPr>
        <w:t xml:space="preserve">5) подраздел "Основания </w:t>
      </w:r>
      <w:r w:rsidRPr="00092E73">
        <w:rPr>
          <w:rFonts w:ascii="GHEA Grapalat" w:eastAsiaTheme="minorHAnsi" w:hAnsi="GHEA Grapalat" w:cstheme="minorBidi"/>
        </w:rPr>
        <w:t>являться</w:t>
      </w:r>
      <w:r w:rsidRPr="00092E73">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220899" w:rsidRPr="00092E73" w:rsidRDefault="00220899" w:rsidP="00220899">
      <w:pPr>
        <w:spacing w:line="360" w:lineRule="auto"/>
        <w:jc w:val="both"/>
        <w:rPr>
          <w:rFonts w:ascii="GHEA Grapalat" w:eastAsia="GHEA Grapalat" w:hAnsi="GHEA Grapalat" w:cs="GHEA Grapalat"/>
        </w:rPr>
      </w:pPr>
      <w:r w:rsidRPr="00092E73">
        <w:rPr>
          <w:rFonts w:ascii="GHEA Grapalat" w:hAnsi="GHEA Grapalat"/>
        </w:rPr>
        <w:lastRenderedPageBreak/>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92E73">
        <w:rPr>
          <w:rFonts w:ascii="GHEA Grapalat" w:hAnsi="GHEA Grapalat"/>
          <w:lang w:val="hy-AM"/>
        </w:rPr>
        <w:t>Օ</w:t>
      </w:r>
      <w:r w:rsidRPr="00092E73">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92E73">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220899" w:rsidRPr="00092E73" w:rsidRDefault="00220899" w:rsidP="00220899">
      <w:pPr>
        <w:spacing w:line="360" w:lineRule="auto"/>
        <w:jc w:val="both"/>
        <w:rPr>
          <w:rFonts w:ascii="GHEA Grapalat" w:hAnsi="GHEA Grapalat"/>
          <w:lang w:val="hy-AM"/>
        </w:rPr>
      </w:pPr>
      <w:r w:rsidRPr="00092E73">
        <w:rPr>
          <w:rFonts w:ascii="GHEA Grapalat" w:hAnsi="GHEA Grapalat"/>
        </w:rPr>
        <w:t xml:space="preserve">б. 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этого подраздела делается отметка, если лицо по смыслу пункта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но контролирует </w:t>
      </w:r>
      <w:r w:rsidRPr="00092E73">
        <w:rPr>
          <w:rFonts w:ascii="GHEA Grapalat" w:hAnsi="GHEA Grapalat"/>
          <w:lang w:val="hy-AM"/>
        </w:rPr>
        <w:t>Օ</w:t>
      </w:r>
      <w:r w:rsidRPr="00092E73">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220899" w:rsidRPr="00092E73" w:rsidRDefault="00220899" w:rsidP="00220899">
      <w:pPr>
        <w:spacing w:line="360" w:lineRule="auto"/>
        <w:jc w:val="both"/>
        <w:rPr>
          <w:rFonts w:ascii="GHEA Grapalat" w:hAnsi="GHEA Grapalat"/>
        </w:rPr>
      </w:pPr>
      <w:r w:rsidRPr="00092E73">
        <w:rPr>
          <w:rFonts w:ascii="GHEA Grapalat" w:hAnsi="GHEA Grapalat"/>
        </w:rPr>
        <w:t>в</w:t>
      </w:r>
      <w:r w:rsidRPr="00092E73">
        <w:rPr>
          <w:rFonts w:ascii="GHEA Grapalat" w:hAnsi="GHEA Grapalat"/>
          <w:lang w:val="hy-AM"/>
        </w:rPr>
        <w:t xml:space="preserve">. </w:t>
      </w:r>
      <w:r w:rsidRPr="00092E73">
        <w:rPr>
          <w:rFonts w:ascii="GHEA Grapalat" w:hAnsi="GHEA Grapalat"/>
        </w:rPr>
        <w:t>в</w:t>
      </w:r>
      <w:r w:rsidRPr="00092E73">
        <w:rPr>
          <w:rFonts w:ascii="GHEA Grapalat" w:hAnsi="GHEA Grapalat"/>
          <w:lang w:val="hy-AM"/>
        </w:rPr>
        <w:t xml:space="preserve">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92E73">
        <w:rPr>
          <w:rFonts w:ascii="GHEA Grapalat" w:hAnsi="GHEA Grapalat"/>
        </w:rPr>
        <w:t>О</w:t>
      </w:r>
      <w:r w:rsidRPr="00092E73">
        <w:rPr>
          <w:rFonts w:ascii="GHEA Grapalat" w:hAnsi="GHEA Grapalat"/>
          <w:lang w:val="hy-AM"/>
        </w:rPr>
        <w:t xml:space="preserve">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и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этого подраздела</w:t>
      </w:r>
      <w:r w:rsidRPr="00092E73">
        <w:rPr>
          <w:rFonts w:ascii="GHEA Grapalat" w:hAnsi="GHEA Grapalat"/>
        </w:rPr>
        <w:t>.</w:t>
      </w:r>
    </w:p>
    <w:p w:rsidR="00220899" w:rsidRPr="00092E73" w:rsidRDefault="00220899" w:rsidP="00220899">
      <w:pPr>
        <w:spacing w:line="360" w:lineRule="auto"/>
        <w:jc w:val="both"/>
        <w:rPr>
          <w:rFonts w:ascii="GHEA Grapalat" w:hAnsi="GHEA Grapalat" w:cs="Cambria Math"/>
        </w:rPr>
      </w:pPr>
      <w:r w:rsidRPr="00092E73">
        <w:rPr>
          <w:rFonts w:ascii="GHEA Grapalat" w:hAnsi="GHEA Grapalat"/>
          <w:lang w:val="hy-AM"/>
        </w:rPr>
        <w:lastRenderedPageBreak/>
        <w:t xml:space="preserve">6) </w:t>
      </w:r>
      <w:r w:rsidRPr="00092E73">
        <w:rPr>
          <w:rFonts w:ascii="GHEA Grapalat" w:hAnsi="GHEA Grapalat"/>
        </w:rPr>
        <w:t>П</w:t>
      </w:r>
      <w:r w:rsidRPr="00092E73">
        <w:rPr>
          <w:rFonts w:ascii="GHEA Grapalat" w:hAnsi="GHEA Grapalat"/>
          <w:lang w:val="hy-AM"/>
        </w:rPr>
        <w:t xml:space="preserve">одраздел </w:t>
      </w:r>
      <w:r w:rsidRPr="00092E73">
        <w:rPr>
          <w:rFonts w:ascii="GHEA Grapalat" w:eastAsia="GHEA Grapalat" w:hAnsi="GHEA Grapalat" w:cs="GHEA Grapalat"/>
        </w:rPr>
        <w:t>"</w:t>
      </w:r>
      <w:r w:rsidRPr="00092E73">
        <w:rPr>
          <w:rFonts w:ascii="GHEA Grapalat" w:hAnsi="GHEA Grapalat"/>
        </w:rPr>
        <w:t>О</w:t>
      </w:r>
      <w:r w:rsidRPr="00092E73">
        <w:rPr>
          <w:rFonts w:ascii="GHEA Grapalat" w:hAnsi="GHEA Grapalat"/>
          <w:lang w:val="hy-AM"/>
        </w:rPr>
        <w:t xml:space="preserve">снования </w:t>
      </w:r>
      <w:r w:rsidRPr="00092E73">
        <w:rPr>
          <w:rFonts w:ascii="GHEA Grapalat" w:hAnsi="GHEA Grapalat"/>
        </w:rPr>
        <w:t>являться</w:t>
      </w:r>
      <w:r w:rsidRPr="00092E73">
        <w:rPr>
          <w:rFonts w:ascii="GHEA Grapalat" w:hAnsi="GHEA Grapalat"/>
          <w:lang w:val="hy-AM"/>
        </w:rPr>
        <w:t xml:space="preserve"> реальн</w:t>
      </w:r>
      <w:r w:rsidRPr="00092E73">
        <w:rPr>
          <w:rFonts w:ascii="GHEA Grapalat" w:hAnsi="GHEA Grapalat"/>
        </w:rPr>
        <w:t>ым</w:t>
      </w:r>
      <w:r w:rsidRPr="00092E73">
        <w:rPr>
          <w:rFonts w:ascii="GHEA Grapalat" w:hAnsi="GHEA Grapalat"/>
          <w:lang w:val="hy-AM"/>
        </w:rPr>
        <w:t xml:space="preserve"> </w:t>
      </w:r>
      <w:r w:rsidRPr="00092E73">
        <w:rPr>
          <w:rFonts w:ascii="GHEA Grapalat" w:hAnsi="GHEA Grapalat"/>
        </w:rPr>
        <w:t>бенефициаром</w:t>
      </w:r>
      <w:r w:rsidRPr="00092E73">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92E73">
        <w:rPr>
          <w:rFonts w:ascii="GHEA Grapalat" w:hAnsi="GHEA Grapalat"/>
        </w:rPr>
        <w:t xml:space="preserve"> </w:t>
      </w:r>
      <w:r w:rsidRPr="00092E73">
        <w:rPr>
          <w:rFonts w:ascii="GHEA Grapalat" w:hAnsi="GHEA Grapalat"/>
          <w:lang w:val="hy-AM"/>
        </w:rPr>
        <w:t xml:space="preserve">Раскрытие реальных </w:t>
      </w:r>
      <w:r w:rsidRPr="00092E73">
        <w:rPr>
          <w:rFonts w:ascii="GHEA Grapalat" w:hAnsi="GHEA Grapalat"/>
        </w:rPr>
        <w:t>бенефициаров</w:t>
      </w:r>
      <w:r w:rsidRPr="00092E73">
        <w:rPr>
          <w:rFonts w:ascii="GHEA Grapalat" w:hAnsi="GHEA Grapalat"/>
          <w:lang w:val="hy-AM"/>
        </w:rPr>
        <w:t xml:space="preserve"> осуществляется по критериям, установленным Кодексом О недрах</w:t>
      </w:r>
      <w:r w:rsidRPr="00092E73">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92E73">
        <w:rPr>
          <w:rFonts w:ascii="GHEA Grapalat" w:hAnsi="GHEA Grapalat" w:cs="Cambria Math"/>
        </w:rPr>
        <w:t>:</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а. в пункте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подпункта 5 пункта 4 настоящего Порядка;</w:t>
      </w:r>
    </w:p>
    <w:p w:rsidR="00220899" w:rsidRPr="00092E73" w:rsidRDefault="00220899" w:rsidP="00220899">
      <w:pPr>
        <w:spacing w:line="360" w:lineRule="auto"/>
        <w:jc w:val="both"/>
        <w:rPr>
          <w:rFonts w:ascii="GHEA Grapalat" w:hAnsi="GHEA Grapalat"/>
          <w:lang w:val="hy-AM"/>
        </w:rPr>
      </w:pPr>
      <w:r w:rsidRPr="00092E73">
        <w:rPr>
          <w:rFonts w:ascii="GHEA Grapalat" w:hAnsi="GHEA Grapalat"/>
          <w:lang w:val="hy-AM"/>
        </w:rPr>
        <w:t xml:space="preserve">б.в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имеет право назначать или </w:t>
      </w:r>
      <w:r w:rsidRPr="00092E73">
        <w:rPr>
          <w:rFonts w:ascii="GHEA Grapalat" w:hAnsi="GHEA Grapalat"/>
        </w:rPr>
        <w:t>отстраня</w:t>
      </w:r>
      <w:r w:rsidRPr="00092E73">
        <w:rPr>
          <w:rFonts w:ascii="GHEA Grapalat" w:hAnsi="GHEA Grapalat"/>
          <w:lang w:val="hy-AM"/>
        </w:rPr>
        <w:t>ть большинство членов органов управления юридического лица;</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в. В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г. в пункте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по смыслу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eastAsia="GHEA Grapalat" w:hAnsi="GHEA Grapalat" w:cs="GHEA Grapalat"/>
          <w:lang w:val="hy-AM"/>
        </w:rPr>
        <w:t xml:space="preserve"> </w:t>
      </w:r>
      <w:r w:rsidRPr="00092E73">
        <w:rPr>
          <w:rFonts w:ascii="GHEA Grapalat" w:hAnsi="GHEA Grapalat"/>
        </w:rPr>
        <w:t>-</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д. в пункте </w:t>
      </w:r>
      <w:r w:rsidRPr="00092E73">
        <w:rPr>
          <w:rFonts w:ascii="GHEA Grapalat" w:eastAsia="GHEA Grapalat" w:hAnsi="GHEA Grapalat" w:cs="GHEA Grapalat"/>
        </w:rPr>
        <w:t>"</w:t>
      </w:r>
      <w:r w:rsidRPr="00092E73">
        <w:rPr>
          <w:rFonts w:ascii="GHEA Grapalat" w:hAnsi="GHEA Grapalat"/>
        </w:rPr>
        <w:t>д</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 xml:space="preserve">" </w:t>
      </w:r>
      <w:r w:rsidRPr="00092E73">
        <w:rPr>
          <w:rFonts w:ascii="GHEA Grapalat" w:hAnsi="GHEA Grapalat"/>
        </w:rPr>
        <w:t xml:space="preserve">-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w:t>
      </w:r>
      <w:r w:rsidRPr="00092E73">
        <w:rPr>
          <w:rFonts w:ascii="GHEA Grapalat" w:hAnsi="GHEA Grapalat"/>
        </w:rPr>
        <w:lastRenderedPageBreak/>
        <w:t xml:space="preserve">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92E73">
        <w:rPr>
          <w:rFonts w:ascii="GHEA Grapalat" w:hAnsi="GHEA Grapalat"/>
          <w:lang w:val="hy-AM"/>
        </w:rPr>
        <w:t>Օ</w:t>
      </w:r>
      <w:r w:rsidRPr="00092E73">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220899" w:rsidRPr="00092E73" w:rsidRDefault="00220899" w:rsidP="00220899">
      <w:pPr>
        <w:spacing w:line="360" w:lineRule="auto"/>
        <w:jc w:val="both"/>
        <w:rPr>
          <w:rFonts w:ascii="GHEA Grapalat" w:eastAsia="GHEA Grapalat" w:hAnsi="GHEA Grapalat" w:cs="GHEA Grapalat"/>
        </w:rPr>
      </w:pPr>
      <w:r w:rsidRPr="00092E73">
        <w:rPr>
          <w:rFonts w:ascii="GHEA Grapalat" w:eastAsia="GHEA Grapalat" w:hAnsi="GHEA Grapalat" w:cs="GHEA Grapalat"/>
        </w:rPr>
        <w:t>8) в подразделе</w:t>
      </w:r>
      <w:r w:rsidRPr="00092E73">
        <w:rPr>
          <w:rFonts w:ascii="GHEA Grapalat" w:eastAsia="GHEA Grapalat" w:hAnsi="GHEA Grapalat" w:cs="GHEA Grapalat"/>
          <w:lang w:val="hy-AM"/>
        </w:rPr>
        <w:t xml:space="preserve"> </w:t>
      </w:r>
      <w:r w:rsidRPr="00092E73">
        <w:rPr>
          <w:rFonts w:ascii="GHEA Grapalat" w:eastAsia="GHEA Grapalat" w:hAnsi="GHEA Grapalat" w:cs="GHEA Grapalat"/>
        </w:rPr>
        <w:t xml:space="preserve">"Контактные данные реального </w:t>
      </w:r>
      <w:r w:rsidRPr="00092E73">
        <w:rPr>
          <w:rFonts w:ascii="GHEA Grapalat" w:hAnsi="GHEA Grapalat"/>
        </w:rPr>
        <w:t>бенефициара</w:t>
      </w:r>
      <w:r w:rsidRPr="00092E73">
        <w:rPr>
          <w:rFonts w:ascii="GHEA Grapalat" w:eastAsia="GHEA Grapalat" w:hAnsi="GHEA Grapalat" w:cs="GHEA Grapalat"/>
        </w:rPr>
        <w:t xml:space="preserve">" заполняются адрес электронной почты и номер телефона реального </w:t>
      </w:r>
      <w:r w:rsidRPr="00092E73">
        <w:rPr>
          <w:rFonts w:ascii="GHEA Grapalat" w:hAnsi="GHEA Grapalat"/>
        </w:rPr>
        <w:t>бенефициара</w:t>
      </w:r>
      <w:r w:rsidRPr="00092E73">
        <w:rPr>
          <w:rFonts w:ascii="GHEA Grapalat" w:eastAsia="GHEA Grapalat" w:hAnsi="GHEA Grapalat" w:cs="GHEA Grapalat"/>
        </w:rPr>
        <w:t>.</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5. Раздел 5 декларации (Промежуточные юридические лица) заполняется, </w:t>
      </w:r>
    </w:p>
    <w:p w:rsidR="00220899" w:rsidRPr="00092E73" w:rsidRDefault="00220899" w:rsidP="00220899">
      <w:pPr>
        <w:spacing w:line="360" w:lineRule="auto"/>
        <w:jc w:val="both"/>
        <w:rPr>
          <w:rFonts w:ascii="GHEA Grapalat" w:hAnsi="GHEA Grapalat"/>
        </w:rPr>
      </w:pPr>
      <w:r w:rsidRPr="00092E73">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92E73">
        <w:rPr>
          <w:rFonts w:ascii="Cambria Math" w:eastAsia="MS Mincho" w:hAnsi="Cambria Math" w:cs="Cambria Math"/>
        </w:rPr>
        <w:t>․</w:t>
      </w:r>
    </w:p>
    <w:p w:rsidR="00220899" w:rsidRPr="00092E73" w:rsidRDefault="00220899" w:rsidP="00220899">
      <w:pPr>
        <w:spacing w:line="360" w:lineRule="auto"/>
        <w:jc w:val="both"/>
        <w:rPr>
          <w:rFonts w:ascii="GHEA Grapalat" w:hAnsi="GHEA Grapalat"/>
        </w:rPr>
      </w:pPr>
      <w:r w:rsidRPr="00092E73">
        <w:rPr>
          <w:rFonts w:ascii="GHEA Grapalat" w:hAnsi="GHEA Grapalat"/>
        </w:rPr>
        <w:t>1) в подразделе</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организации"</w:t>
      </w:r>
      <w:r w:rsidRPr="00092E73">
        <w:rPr>
          <w:rFonts w:ascii="GHEA Grapalat" w:hAnsi="GHEA Grapalat"/>
          <w:lang w:val="hy-AM"/>
        </w:rPr>
        <w:t xml:space="preserve"> </w:t>
      </w:r>
      <w:r w:rsidRPr="00092E73">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220899" w:rsidRPr="00092E73" w:rsidRDefault="00220899" w:rsidP="00220899">
      <w:pPr>
        <w:spacing w:line="360" w:lineRule="auto"/>
        <w:jc w:val="both"/>
        <w:rPr>
          <w:rFonts w:ascii="GHEA Grapalat" w:hAnsi="GHEA Grapalat"/>
        </w:rPr>
      </w:pPr>
      <w:r w:rsidRPr="00092E73">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220899" w:rsidRPr="00092E73" w:rsidRDefault="00220899" w:rsidP="00220899">
      <w:pPr>
        <w:spacing w:line="360" w:lineRule="auto"/>
        <w:jc w:val="both"/>
        <w:rPr>
          <w:rFonts w:ascii="GHEA Grapalat" w:hAnsi="GHEA Grapalat"/>
        </w:rPr>
      </w:pPr>
      <w:r w:rsidRPr="00092E73">
        <w:rPr>
          <w:rFonts w:ascii="GHEA Grapalat" w:hAnsi="GHEA Grapalat"/>
        </w:rPr>
        <w:t>3) Подраздел</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220899" w:rsidRPr="00092E73" w:rsidRDefault="00220899" w:rsidP="00220899">
      <w:pPr>
        <w:spacing w:line="360" w:lineRule="auto"/>
        <w:jc w:val="both"/>
        <w:rPr>
          <w:rFonts w:ascii="GHEA Grapalat" w:hAnsi="GHEA Grapalat"/>
        </w:rPr>
      </w:pPr>
      <w:r w:rsidRPr="00092E73">
        <w:rPr>
          <w:rFonts w:ascii="GHEA Grapalat" w:hAnsi="GHEA Grapalat"/>
        </w:rPr>
        <w:lastRenderedPageBreak/>
        <w:t xml:space="preserve">6. Раздел 6 декларации (Дополнительные </w:t>
      </w:r>
      <w:r w:rsidR="000A4322">
        <w:rPr>
          <w:rFonts w:ascii="GHEA Grapalat" w:hAnsi="GHEA Grapalat"/>
        </w:rPr>
        <w:t>примечания</w:t>
      </w:r>
      <w:r w:rsidRPr="00092E73">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220899" w:rsidRPr="00092E73" w:rsidRDefault="00220899" w:rsidP="00220899">
      <w:pPr>
        <w:spacing w:line="360" w:lineRule="auto"/>
        <w:jc w:val="both"/>
        <w:rPr>
          <w:rFonts w:ascii="GHEA Grapalat" w:hAnsi="GHEA Grapalat"/>
        </w:rPr>
      </w:pPr>
      <w:r w:rsidRPr="00092E73">
        <w:rPr>
          <w:rFonts w:ascii="GHEA Grapalat" w:hAnsi="GHEA Grapalat"/>
        </w:rPr>
        <w:t>7. Декларация заполняется и подписывается лицом, подающим заявку.</w:t>
      </w:r>
      <w:r w:rsidRPr="00092E73">
        <w:rPr>
          <w:rFonts w:ascii="GHEA Grapalat" w:hAnsi="GHEA Grapalat"/>
          <w:lang w:val="hy-AM"/>
        </w:rPr>
        <w:t xml:space="preserve"> </w:t>
      </w:r>
    </w:p>
    <w:p w:rsidR="00220899" w:rsidRDefault="00220899" w:rsidP="00220899">
      <w:pPr>
        <w:contextualSpacing/>
        <w:jc w:val="both"/>
        <w:rPr>
          <w:rFonts w:ascii="GHEA Grapalat" w:hAnsi="GHEA Grapalat"/>
          <w:sz w:val="28"/>
          <w:szCs w:val="28"/>
        </w:rPr>
      </w:pPr>
    </w:p>
    <w:p w:rsidR="00220899" w:rsidRDefault="00220899" w:rsidP="00220899">
      <w:pPr>
        <w:contextualSpacing/>
        <w:jc w:val="both"/>
        <w:rPr>
          <w:rFonts w:ascii="GHEA Grapalat" w:hAnsi="GHEA Grapalat"/>
          <w:sz w:val="28"/>
          <w:szCs w:val="28"/>
        </w:rPr>
      </w:pPr>
    </w:p>
    <w:p w:rsidR="00220899" w:rsidRPr="009E5671" w:rsidRDefault="00220899" w:rsidP="00220899">
      <w:pPr>
        <w:contextualSpacing/>
        <w:jc w:val="both"/>
        <w:rPr>
          <w:rFonts w:ascii="GHEA Grapalat" w:hAnsi="GHEA Grapalat"/>
          <w:i/>
          <w:sz w:val="20"/>
          <w:szCs w:val="20"/>
        </w:rPr>
      </w:pPr>
      <w:r w:rsidRPr="009E5671">
        <w:rPr>
          <w:rFonts w:ascii="GHEA Grapalat" w:hAnsi="GHEA Grapalat"/>
          <w:sz w:val="28"/>
          <w:szCs w:val="28"/>
        </w:rPr>
        <w:t xml:space="preserve">* </w:t>
      </w:r>
      <w:r w:rsidRPr="009E5671">
        <w:rPr>
          <w:rFonts w:ascii="GHEA Grapalat" w:hAnsi="GHEA Grapalat"/>
          <w:i/>
          <w:sz w:val="20"/>
          <w:szCs w:val="20"/>
        </w:rPr>
        <w:t>заполняется секретарем комиссии до публикации приглашения в бюллетене:</w:t>
      </w:r>
    </w:p>
    <w:p w:rsidR="00220899" w:rsidRPr="009E5671" w:rsidRDefault="00220899" w:rsidP="00220899">
      <w:pPr>
        <w:contextualSpacing/>
        <w:jc w:val="both"/>
        <w:rPr>
          <w:rFonts w:ascii="GHEA Grapalat" w:hAnsi="GHEA Grapalat"/>
          <w:i/>
          <w:sz w:val="20"/>
          <w:szCs w:val="20"/>
        </w:rPr>
      </w:pPr>
      <w:r w:rsidRPr="00B27FD9">
        <w:rPr>
          <w:rFonts w:ascii="GHEA Grapalat" w:hAnsi="GHEA Grapalat"/>
          <w:i/>
          <w:sz w:val="20"/>
          <w:szCs w:val="20"/>
        </w:rPr>
        <w:t>** Приложение 1.</w:t>
      </w:r>
      <w:r w:rsidR="00917D0C" w:rsidRPr="00B27FD9">
        <w:rPr>
          <w:rFonts w:ascii="GHEA Grapalat" w:hAnsi="GHEA Grapalat"/>
          <w:i/>
          <w:sz w:val="20"/>
          <w:szCs w:val="20"/>
        </w:rPr>
        <w:t>2</w:t>
      </w:r>
      <w:r w:rsidRPr="00B27FD9">
        <w:rPr>
          <w:rFonts w:ascii="GHEA Grapalat" w:hAnsi="GHEA Grapalat"/>
          <w:i/>
          <w:sz w:val="20"/>
          <w:szCs w:val="20"/>
        </w:rPr>
        <w:t xml:space="preserve"> не представляется участником</w:t>
      </w:r>
      <w:r w:rsidR="00C87B15" w:rsidRPr="009822B2">
        <w:rPr>
          <w:rFonts w:ascii="GHEA Grapalat" w:hAnsi="GHEA Grapalat"/>
          <w:i/>
          <w:sz w:val="20"/>
          <w:szCs w:val="20"/>
        </w:rPr>
        <w:t>,</w:t>
      </w:r>
      <w:r w:rsidRPr="00B27FD9">
        <w:rPr>
          <w:rFonts w:ascii="GHEA Grapalat" w:hAnsi="GHEA Grapalat"/>
          <w:i/>
          <w:sz w:val="20"/>
          <w:szCs w:val="20"/>
        </w:rPr>
        <w:t xml:space="preserve"> </w:t>
      </w:r>
      <w:r w:rsidR="00DA698A" w:rsidRPr="009822B2">
        <w:rPr>
          <w:rFonts w:ascii="GHEA Grapalat" w:hAnsi="GHEA Grapalat"/>
          <w:i/>
          <w:sz w:val="20"/>
          <w:szCs w:val="20"/>
        </w:rPr>
        <w:t xml:space="preserve">если он является резидентом РА, </w:t>
      </w:r>
      <w:r w:rsidRPr="009E5671">
        <w:rPr>
          <w:rFonts w:ascii="GHEA Grapalat" w:hAnsi="GHEA Grapalat"/>
          <w:i/>
          <w:sz w:val="20"/>
          <w:szCs w:val="20"/>
        </w:rPr>
        <w:t>а также в случае, если участник является индивидуальным предпринимателем или физическим лицом.</w:t>
      </w:r>
    </w:p>
    <w:p w:rsidR="00220899" w:rsidRDefault="00220899" w:rsidP="00220899">
      <w:pPr>
        <w:rPr>
          <w:rFonts w:ascii="GHEA Grapalat" w:hAnsi="GHEA Grapalat"/>
          <w:b/>
        </w:rPr>
      </w:pPr>
    </w:p>
    <w:p w:rsidR="00220899" w:rsidRDefault="00220899" w:rsidP="00220899">
      <w:pPr>
        <w:rPr>
          <w:rFonts w:ascii="GHEA Grapalat" w:hAnsi="GHEA Grapalat"/>
          <w:b/>
        </w:rPr>
      </w:pPr>
      <w:r>
        <w:rPr>
          <w:rFonts w:ascii="GHEA Grapalat" w:hAnsi="GHEA Grapalat"/>
          <w:b/>
        </w:rPr>
        <w:br w:type="page"/>
      </w:r>
    </w:p>
    <w:p w:rsidR="00220899" w:rsidRDefault="00220899">
      <w:pPr>
        <w:rPr>
          <w:rFonts w:ascii="GHEA Grapalat" w:hAnsi="GHEA Grapalat"/>
          <w:b/>
        </w:rPr>
      </w:pPr>
    </w:p>
    <w:p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t xml:space="preserve">Приложение № </w:t>
      </w:r>
      <w:r w:rsidR="00B048B2" w:rsidRPr="00D3436F">
        <w:rPr>
          <w:rFonts w:ascii="GHEA Grapalat" w:hAnsi="GHEA Grapalat"/>
          <w:b/>
          <w:sz w:val="24"/>
          <w:szCs w:val="24"/>
        </w:rPr>
        <w:t>2</w:t>
      </w:r>
    </w:p>
    <w:p w:rsidR="00B2572B" w:rsidRPr="009044F1" w:rsidRDefault="00B2572B" w:rsidP="00B46D5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107442">
        <w:rPr>
          <w:rFonts w:ascii="GHEA Grapalat" w:hAnsi="GHEA Grapalat"/>
          <w:b/>
          <w:sz w:val="24"/>
          <w:szCs w:val="24"/>
        </w:rPr>
        <w:t xml:space="preserve">запрос котировок </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107442">
        <w:rPr>
          <w:rFonts w:ascii="GHEA Grapalat" w:hAnsi="GHEA Grapalat"/>
          <w:b/>
          <w:sz w:val="24"/>
          <w:szCs w:val="24"/>
        </w:rPr>
        <w:t>ԷՋՕԸ–ԳՀԱՇՁԲ–2026/01</w:t>
      </w:r>
      <w:r w:rsidR="00DC619D">
        <w:rPr>
          <w:rStyle w:val="FootnoteReference"/>
          <w:rFonts w:ascii="GHEA Grapalat" w:hAnsi="GHEA Grapalat"/>
          <w:b/>
          <w:sz w:val="24"/>
          <w:szCs w:val="24"/>
        </w:rPr>
        <w:footnoteReference w:customMarkFollows="1" w:id="15"/>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107442">
        <w:rPr>
          <w:rFonts w:ascii="GHEA Grapalat" w:hAnsi="GHEA Grapalat"/>
          <w:spacing w:val="-6"/>
        </w:rPr>
        <w:t xml:space="preserve">запрос котировок </w:t>
      </w:r>
      <w:r w:rsidRPr="005744FC">
        <w:rPr>
          <w:rFonts w:ascii="GHEA Grapalat" w:hAnsi="GHEA Grapalat"/>
          <w:spacing w:val="-6"/>
        </w:rPr>
        <w:t xml:space="preserve"> под кодом </w:t>
      </w:r>
      <w:r w:rsidR="00107442">
        <w:rPr>
          <w:rFonts w:ascii="GHEA Grapalat" w:hAnsi="GHEA Grapalat"/>
          <w:spacing w:val="-6"/>
        </w:rPr>
        <w:t>ԷՋՕԸ–ԳՀԱՇՁԲ–2026/01</w:t>
      </w:r>
      <w:r w:rsidRPr="005744FC">
        <w:rPr>
          <w:rFonts w:ascii="GHEA Grapalat" w:hAnsi="GHEA Grapalat"/>
          <w:spacing w:val="-6"/>
        </w:rPr>
        <w:t>*,</w:t>
      </w:r>
      <w:r w:rsidRPr="009044F1">
        <w:rPr>
          <w:rFonts w:ascii="GHEA Grapalat" w:hAnsi="GHEA Grapalat"/>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783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617"/>
        <w:gridCol w:w="1448"/>
      </w:tblGrid>
      <w:tr w:rsidR="006A7C27" w:rsidRPr="005744FC" w:rsidTr="00CE62D4">
        <w:trPr>
          <w:trHeight w:val="916"/>
          <w:jc w:val="center"/>
        </w:trPr>
        <w:tc>
          <w:tcPr>
            <w:tcW w:w="1368"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6A7C27" w:rsidRPr="00CE62D4" w:rsidRDefault="006A7C27" w:rsidP="00B46D58">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6A7C27" w:rsidRPr="005744FC" w:rsidRDefault="006A7C27" w:rsidP="00B46D58">
            <w:pPr>
              <w:widowControl w:val="0"/>
              <w:jc w:val="center"/>
              <w:rPr>
                <w:rFonts w:ascii="GHEA Grapalat" w:hAnsi="GHEA Grapalat"/>
                <w:b/>
                <w:bCs/>
                <w:sz w:val="20"/>
                <w:szCs w:val="20"/>
              </w:rPr>
            </w:pPr>
            <w:r w:rsidRPr="00CE62D4">
              <w:rPr>
                <w:rFonts w:ascii="GHEA Grapalat" w:hAnsi="GHEA Grapalat"/>
                <w:sz w:val="16"/>
                <w:szCs w:val="16"/>
              </w:rPr>
              <w:t>(совокупность себестоимости и прогнозируемой прибыли)</w:t>
            </w:r>
            <w:r w:rsidRPr="005744FC">
              <w:rPr>
                <w:rFonts w:ascii="GHEA Grapalat" w:hAnsi="GHEA Grapalat"/>
                <w:b/>
                <w:sz w:val="20"/>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rsidR="00CE62D4" w:rsidRDefault="006A7C27"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6"/>
              <w:t>**</w:t>
            </w:r>
          </w:p>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6A7C27" w:rsidRPr="005744FC" w:rsidTr="00CE62D4">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6A7C27" w:rsidRPr="005744FC" w:rsidRDefault="006A7C27"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6A7C27" w:rsidRPr="00CE62D4" w:rsidRDefault="006A7C27" w:rsidP="00B46D58">
            <w:pPr>
              <w:widowControl w:val="0"/>
              <w:autoSpaceDE w:val="0"/>
              <w:autoSpaceDN w:val="0"/>
              <w:adjustRightInd w:val="0"/>
              <w:jc w:val="center"/>
              <w:rPr>
                <w:rFonts w:ascii="GHEA Grapalat" w:hAnsi="GHEA Grapalat"/>
                <w:i/>
                <w:sz w:val="20"/>
                <w:szCs w:val="20"/>
                <w:lang w:val="en-US"/>
              </w:rPr>
            </w:pPr>
            <w:r>
              <w:rPr>
                <w:rFonts w:ascii="GHEA Grapalat" w:hAnsi="GHEA Grapalat"/>
                <w:b/>
                <w:i/>
                <w:sz w:val="20"/>
                <w:szCs w:val="20"/>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6A7C27">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6A7C27" w:rsidRPr="005744FC"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r>
      <w:tr w:rsidR="006A7C27" w:rsidRPr="005744FC" w:rsidTr="00DC2360">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rPr>
                <w:rFonts w:ascii="GHEA Grapalat" w:hAnsi="GHEA Grapalat"/>
                <w:sz w:val="20"/>
                <w:szCs w:val="20"/>
              </w:rPr>
            </w:pPr>
          </w:p>
        </w:tc>
      </w:tr>
      <w:tr w:rsidR="006A7C27" w:rsidRPr="005744FC"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r>
      <w:tr w:rsidR="006A7C27" w:rsidRPr="005744FC"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r>
      <w:tr w:rsidR="006A7C27" w:rsidRPr="005744FC" w:rsidTr="00DC2360">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6A7C27" w:rsidRPr="005744FC" w:rsidRDefault="006A7C27"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3D2FE2" w:rsidRPr="002E4BC5"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00A15BEC" w:rsidRPr="002E4BC5">
        <w:rPr>
          <w:rFonts w:ascii="GHEA Grapalat" w:hAnsi="GHEA Grapalat"/>
          <w:i/>
          <w:sz w:val="22"/>
          <w:szCs w:val="22"/>
        </w:rPr>
        <w:t>2</w:t>
      </w: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 xml:space="preserve">к Приглашению на </w:t>
      </w:r>
      <w:r w:rsidR="00107442">
        <w:rPr>
          <w:rFonts w:ascii="GHEA Grapalat" w:hAnsi="GHEA Grapalat"/>
          <w:i/>
          <w:sz w:val="22"/>
          <w:szCs w:val="22"/>
        </w:rPr>
        <w:t xml:space="preserve">запрос котировок </w:t>
      </w:r>
      <w:r w:rsidRPr="00B138F3">
        <w:rPr>
          <w:rFonts w:ascii="GHEA Grapalat" w:hAnsi="GHEA Grapalat" w:cs="GHEA Grapalat"/>
          <w:i/>
          <w:sz w:val="22"/>
          <w:szCs w:val="22"/>
        </w:rPr>
        <w:br/>
      </w:r>
      <w:r w:rsidRPr="00B138F3">
        <w:rPr>
          <w:rFonts w:ascii="GHEA Grapalat" w:hAnsi="GHEA Grapalat"/>
          <w:i/>
          <w:sz w:val="22"/>
          <w:szCs w:val="22"/>
        </w:rPr>
        <w:t xml:space="preserve">под кодом </w:t>
      </w:r>
      <w:r w:rsidR="00107442">
        <w:rPr>
          <w:rFonts w:ascii="GHEA Grapalat" w:hAnsi="GHEA Grapalat"/>
          <w:i/>
          <w:sz w:val="22"/>
          <w:szCs w:val="22"/>
        </w:rPr>
        <w:t>ԷՋՕԸ–ԳՀԱՇՁԲ–2026/01</w:t>
      </w:r>
      <w:r w:rsidRPr="00B138F3">
        <w:rPr>
          <w:rStyle w:val="FootnoteReference"/>
          <w:rFonts w:ascii="GHEA Grapalat" w:hAnsi="GHEA Grapalat"/>
          <w:i/>
          <w:sz w:val="22"/>
          <w:szCs w:val="22"/>
        </w:rPr>
        <w:footnoteReference w:customMarkFollows="1" w:id="17"/>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18"/>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985A25" w:rsidRDefault="003D2FE2" w:rsidP="003D2FE2">
      <w:pPr>
        <w:widowControl w:val="0"/>
        <w:spacing w:after="160"/>
        <w:ind w:left="1843"/>
        <w:jc w:val="both"/>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985A25" w:rsidRDefault="003D2FE2" w:rsidP="003D2FE2">
      <w:pPr>
        <w:widowControl w:val="0"/>
        <w:jc w:val="both"/>
        <w:rPr>
          <w:rFonts w:ascii="GHEA Grapalat" w:hAnsi="GHEA Grapalat"/>
          <w:sz w:val="22"/>
          <w:szCs w:val="22"/>
        </w:rPr>
      </w:pPr>
      <w:r w:rsidRPr="00985A25">
        <w:rPr>
          <w:rFonts w:ascii="GHEA Grapalat" w:hAnsi="GHEA Grapalat"/>
          <w:sz w:val="22"/>
          <w:szCs w:val="22"/>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D335BF">
        <w:rPr>
          <w:rFonts w:ascii="GHEA Grapalat" w:hAnsi="GHEA Grapalat"/>
          <w:sz w:val="22"/>
          <w:szCs w:val="22"/>
          <w:lang w:val="hy-AM"/>
        </w:rPr>
        <w:t>двадцатого</w:t>
      </w:r>
      <w:r w:rsidR="00D335BF" w:rsidRPr="00B138F3">
        <w:rPr>
          <w:rFonts w:ascii="GHEA Grapalat" w:hAnsi="GHEA Grapalat"/>
          <w:sz w:val="22"/>
          <w:szCs w:val="22"/>
        </w:rPr>
        <w:t xml:space="preserve"> </w:t>
      </w:r>
      <w:r w:rsidRPr="00B138F3">
        <w:rPr>
          <w:rFonts w:ascii="GHEA Grapalat" w:hAnsi="GHEA Grapalat"/>
          <w:sz w:val="22"/>
          <w:szCs w:val="22"/>
        </w:rPr>
        <w:t>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EC1F84"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6B30BA" w:rsidRPr="00230D36" w:rsidRDefault="006B30BA" w:rsidP="002849A6">
      <w:pPr>
        <w:widowControl w:val="0"/>
        <w:spacing w:after="160"/>
        <w:ind w:firstLine="567"/>
        <w:jc w:val="center"/>
        <w:rPr>
          <w:rFonts w:ascii="GHEA Grapalat" w:hAnsi="GHEA Grapalat"/>
          <w:b/>
          <w:sz w:val="22"/>
          <w:szCs w:val="22"/>
        </w:rPr>
      </w:pPr>
    </w:p>
    <w:p w:rsidR="002849A6" w:rsidRPr="00B138F3" w:rsidRDefault="002849A6" w:rsidP="002849A6">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2849A6" w:rsidRPr="00B138F3" w:rsidRDefault="002849A6" w:rsidP="002849A6">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2849A6" w:rsidRPr="00B138F3" w:rsidRDefault="002849A6" w:rsidP="002849A6">
      <w:pPr>
        <w:widowControl w:val="0"/>
        <w:spacing w:after="160"/>
        <w:ind w:right="4250"/>
        <w:jc w:val="center"/>
        <w:rPr>
          <w:rFonts w:ascii="GHEA Grapalat" w:hAnsi="GHEA Grapalat"/>
          <w:sz w:val="22"/>
          <w:szCs w:val="22"/>
        </w:rPr>
      </w:pPr>
      <w:r w:rsidRPr="00B138F3">
        <w:rPr>
          <w:rFonts w:ascii="GHEA Grapalat" w:hAnsi="GHEA Grapalat"/>
          <w:sz w:val="22"/>
          <w:szCs w:val="22"/>
          <w:vertAlign w:val="superscript"/>
        </w:rPr>
        <w:t>наименование копании</w:t>
      </w:r>
      <w:r w:rsidRPr="00B138F3">
        <w:rPr>
          <w:rFonts w:ascii="GHEA Grapalat" w:hAnsi="GHEA Grapalat"/>
          <w:sz w:val="22"/>
          <w:szCs w:val="22"/>
        </w:rPr>
        <w:t>______________________________________</w:t>
      </w:r>
    </w:p>
    <w:p w:rsidR="002849A6" w:rsidRPr="00B138F3" w:rsidRDefault="002849A6" w:rsidP="002849A6">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2849A6" w:rsidRPr="00B138F3" w:rsidRDefault="002849A6" w:rsidP="002849A6">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2849A6" w:rsidRPr="002E4BC5" w:rsidRDefault="002849A6" w:rsidP="002849A6">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985A25" w:rsidRPr="002E4BC5" w:rsidRDefault="00985A25" w:rsidP="002849A6">
      <w:pPr>
        <w:widowControl w:val="0"/>
        <w:spacing w:after="160"/>
        <w:ind w:right="4250"/>
        <w:jc w:val="center"/>
        <w:rPr>
          <w:rFonts w:ascii="GHEA Grapalat" w:hAnsi="GHEA Grapalat"/>
          <w:sz w:val="22"/>
          <w:szCs w:val="22"/>
          <w:vertAlign w:val="superscript"/>
        </w:rPr>
      </w:pPr>
    </w:p>
    <w:p w:rsidR="002849A6" w:rsidRPr="00EC1F84" w:rsidRDefault="002849A6" w:rsidP="002849A6">
      <w:pPr>
        <w:widowControl w:val="0"/>
        <w:spacing w:after="160"/>
        <w:ind w:right="4250"/>
        <w:jc w:val="center"/>
        <w:rPr>
          <w:rFonts w:ascii="GHEA Grapalat" w:hAnsi="GHEA Grapalat"/>
          <w:sz w:val="22"/>
          <w:szCs w:val="22"/>
          <w:vertAlign w:val="superscript"/>
        </w:rPr>
      </w:pPr>
    </w:p>
    <w:p w:rsidR="002849A6" w:rsidRPr="00EC1F84" w:rsidRDefault="002849A6" w:rsidP="002849A6">
      <w:pPr>
        <w:widowControl w:val="0"/>
        <w:spacing w:after="160"/>
        <w:ind w:right="4250"/>
        <w:jc w:val="center"/>
        <w:rPr>
          <w:rFonts w:ascii="GHEA Grapalat" w:hAnsi="GHEA Grapalat"/>
          <w:sz w:val="22"/>
          <w:szCs w:val="22"/>
          <w:vertAlign w:val="superscript"/>
        </w:rPr>
      </w:pPr>
    </w:p>
    <w:p w:rsidR="002849A6" w:rsidRPr="00B138F3" w:rsidRDefault="002849A6" w:rsidP="002849A6">
      <w:pPr>
        <w:widowControl w:val="0"/>
        <w:spacing w:after="160"/>
        <w:jc w:val="right"/>
        <w:rPr>
          <w:rFonts w:ascii="GHEA Grapalat" w:hAnsi="GHEA Grapalat"/>
          <w:sz w:val="22"/>
          <w:szCs w:val="22"/>
        </w:rPr>
      </w:pPr>
    </w:p>
    <w:p w:rsidR="002849A6" w:rsidRPr="00B138F3" w:rsidRDefault="002849A6" w:rsidP="002849A6">
      <w:pPr>
        <w:widowControl w:val="0"/>
        <w:spacing w:after="160"/>
        <w:jc w:val="right"/>
        <w:rPr>
          <w:rFonts w:ascii="GHEA Grapalat" w:hAnsi="GHEA Grapalat"/>
          <w:sz w:val="22"/>
          <w:szCs w:val="22"/>
        </w:rPr>
      </w:pPr>
      <w:r w:rsidRPr="00B138F3">
        <w:rPr>
          <w:rFonts w:ascii="GHEA Grapalat" w:hAnsi="GHEA Grapalat"/>
          <w:sz w:val="22"/>
          <w:szCs w:val="22"/>
        </w:rPr>
        <w:t>М. П.</w:t>
      </w:r>
    </w:p>
    <w:p w:rsidR="002849A6" w:rsidRPr="00B138F3" w:rsidRDefault="002849A6" w:rsidP="002849A6">
      <w:pPr>
        <w:widowControl w:val="0"/>
        <w:spacing w:after="160"/>
        <w:jc w:val="both"/>
        <w:rPr>
          <w:rFonts w:ascii="GHEA Grapalat" w:hAnsi="GHEA Grapalat"/>
          <w:b/>
        </w:rPr>
      </w:pPr>
      <w:r w:rsidRPr="00B138F3">
        <w:rPr>
          <w:rFonts w:ascii="GHEA Grapalat" w:hAnsi="GHEA Grapalat"/>
          <w:sz w:val="22"/>
          <w:szCs w:val="22"/>
        </w:rPr>
        <w:t>День/месяц/год</w:t>
      </w:r>
    </w:p>
    <w:p w:rsidR="002849A6" w:rsidRDefault="002849A6" w:rsidP="003D2FE2">
      <w:pPr>
        <w:widowControl w:val="0"/>
        <w:tabs>
          <w:tab w:val="left" w:pos="1134"/>
        </w:tabs>
        <w:spacing w:after="160"/>
        <w:ind w:firstLine="567"/>
        <w:jc w:val="both"/>
        <w:rPr>
          <w:rFonts w:ascii="GHEA Grapalat" w:hAnsi="GHEA Grapalat"/>
          <w:sz w:val="22"/>
          <w:szCs w:val="22"/>
          <w:lang w:val="en-US"/>
        </w:rPr>
      </w:pPr>
    </w:p>
    <w:p w:rsidR="002849A6" w:rsidRDefault="002849A6" w:rsidP="003D2FE2">
      <w:pPr>
        <w:widowControl w:val="0"/>
        <w:tabs>
          <w:tab w:val="left" w:pos="1134"/>
        </w:tabs>
        <w:spacing w:after="160"/>
        <w:ind w:firstLine="567"/>
        <w:jc w:val="both"/>
        <w:rPr>
          <w:rFonts w:ascii="GHEA Grapalat" w:hAnsi="GHEA Grapalat"/>
          <w:sz w:val="22"/>
          <w:szCs w:val="22"/>
          <w:lang w:val="en-US"/>
        </w:rPr>
      </w:pPr>
    </w:p>
    <w:p w:rsidR="002849A6" w:rsidRDefault="002849A6" w:rsidP="003D2FE2">
      <w:pPr>
        <w:widowControl w:val="0"/>
        <w:tabs>
          <w:tab w:val="left" w:pos="1134"/>
        </w:tabs>
        <w:spacing w:after="160"/>
        <w:ind w:firstLine="567"/>
        <w:jc w:val="both"/>
        <w:rPr>
          <w:rFonts w:ascii="GHEA Grapalat" w:hAnsi="GHEA Grapalat"/>
          <w:sz w:val="22"/>
          <w:szCs w:val="22"/>
          <w:lang w:val="en-US"/>
        </w:rPr>
      </w:pPr>
    </w:p>
    <w:p w:rsidR="002849A6" w:rsidRPr="002849A6" w:rsidRDefault="002849A6" w:rsidP="003D2FE2">
      <w:pPr>
        <w:widowControl w:val="0"/>
        <w:tabs>
          <w:tab w:val="left" w:pos="1134"/>
        </w:tabs>
        <w:spacing w:after="160"/>
        <w:ind w:firstLine="567"/>
        <w:jc w:val="both"/>
        <w:rPr>
          <w:rFonts w:ascii="GHEA Grapalat" w:hAnsi="GHEA Grapalat"/>
          <w:sz w:val="22"/>
          <w:szCs w:val="22"/>
          <w:lang w:val="en-US"/>
        </w:rPr>
      </w:pPr>
    </w:p>
    <w:tbl>
      <w:tblPr>
        <w:tblpPr w:leftFromText="180" w:rightFromText="180" w:vertAnchor="page" w:horzAnchor="margin" w:tblpXSpec="center" w:tblpY="2693"/>
        <w:tblW w:w="10980" w:type="dxa"/>
        <w:tblLook w:val="0000" w:firstRow="0" w:lastRow="0" w:firstColumn="0" w:lastColumn="0" w:noHBand="0" w:noVBand="0"/>
      </w:tblPr>
      <w:tblGrid>
        <w:gridCol w:w="5616"/>
        <w:gridCol w:w="5364"/>
      </w:tblGrid>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3402"/>
              </w:tabs>
              <w:spacing w:after="160"/>
              <w:ind w:left="360"/>
              <w:rPr>
                <w:rFonts w:ascii="GHEA Grapalat" w:hAnsi="GHEA Grapalat" w:cs="Sylfaen"/>
                <w:b/>
                <w:bCs/>
                <w:lang w:val="en-US"/>
              </w:rPr>
            </w:pPr>
            <w:r w:rsidRPr="00CE5E70">
              <w:rPr>
                <w:rFonts w:ascii="GHEA Grapalat" w:hAnsi="GHEA Grapalat"/>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2849A6" w:rsidRPr="00B138F3"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2849A6" w:rsidRPr="00B138F3"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2849A6"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2849A6"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107442"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07442" w:rsidRPr="003D0A79" w:rsidRDefault="00107442" w:rsidP="00107442">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Pr="003D0A79">
              <w:rPr>
                <w:rFonts w:ascii="GHEA Grapalat" w:hAnsi="GHEA Grapalat"/>
              </w:rPr>
              <w:t xml:space="preserve"> </w:t>
            </w:r>
            <w:r>
              <w:rPr>
                <w:rFonts w:ascii="GHEA Grapalat" w:hAnsi="GHEA Grapalat"/>
              </w:rPr>
              <w:t xml:space="preserve"> Эчмиадзин ОВП</w:t>
            </w:r>
          </w:p>
        </w:tc>
      </w:tr>
      <w:tr w:rsidR="00107442"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07442" w:rsidRPr="00B138F3" w:rsidRDefault="00107442" w:rsidP="00107442">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107442" w:rsidRPr="00B138F3" w:rsidTr="002849A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07442" w:rsidRPr="003D0A79" w:rsidRDefault="00107442" w:rsidP="00107442">
            <w:pPr>
              <w:widowControl w:val="0"/>
              <w:tabs>
                <w:tab w:val="left" w:pos="855"/>
              </w:tabs>
              <w:spacing w:after="160"/>
              <w:ind w:left="360"/>
              <w:rPr>
                <w:rFonts w:ascii="GHEA Grapalat" w:hAnsi="GHEA Grapalat"/>
                <w:lang w:val="en-US"/>
              </w:rPr>
            </w:pPr>
            <w:r w:rsidRPr="00B138F3">
              <w:rPr>
                <w:rFonts w:ascii="GHEA Grapalat" w:hAnsi="GHEA Grapalat"/>
              </w:rPr>
              <w:t>11.</w:t>
            </w:r>
            <w:r w:rsidRPr="00B138F3">
              <w:rPr>
                <w:rFonts w:ascii="GHEA Grapalat" w:hAnsi="GHEA Grapalat"/>
              </w:rPr>
              <w:tab/>
              <w:t>УНН бенефициара:</w:t>
            </w:r>
            <w:r>
              <w:rPr>
                <w:rFonts w:ascii="GHEA Grapalat" w:hAnsi="GHEA Grapalat"/>
                <w:lang w:val="en-US"/>
              </w:rPr>
              <w:t xml:space="preserve"> </w:t>
            </w:r>
            <w:r>
              <w:rPr>
                <w:rFonts w:ascii="GHEA Grapalat" w:hAnsi="GHEA Grapalat" w:cs="Arial"/>
                <w:sz w:val="20"/>
                <w:szCs w:val="20"/>
                <w:lang w:val="hy-AM"/>
              </w:rPr>
              <w:t>04427961</w:t>
            </w:r>
          </w:p>
        </w:tc>
      </w:tr>
      <w:tr w:rsidR="00107442"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07442" w:rsidRPr="003D0A79" w:rsidRDefault="00107442" w:rsidP="00107442">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Pr="003D0A79">
              <w:rPr>
                <w:rFonts w:ascii="GHEA Grapalat" w:hAnsi="GHEA Grapalat"/>
              </w:rPr>
              <w:t xml:space="preserve"> </w:t>
            </w:r>
            <w:r>
              <w:rPr>
                <w:rFonts w:ascii="GHEA Grapalat" w:hAnsi="GHEA Grapalat"/>
              </w:rPr>
              <w:t xml:space="preserve"> АРДШИН БАНК</w:t>
            </w:r>
          </w:p>
        </w:tc>
      </w:tr>
      <w:tr w:rsidR="00107442"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07442" w:rsidRPr="003D0A79" w:rsidRDefault="00107442" w:rsidP="00107442">
            <w:pPr>
              <w:widowControl w:val="0"/>
              <w:tabs>
                <w:tab w:val="left" w:pos="855"/>
              </w:tabs>
              <w:spacing w:after="160"/>
              <w:ind w:left="360"/>
              <w:rPr>
                <w:rFonts w:ascii="GHEA Grapalat" w:hAnsi="GHEA Grapalat"/>
                <w:lang w:val="en-US"/>
              </w:rPr>
            </w:pPr>
            <w:r w:rsidRPr="00B138F3">
              <w:rPr>
                <w:rFonts w:ascii="GHEA Grapalat" w:hAnsi="GHEA Grapalat"/>
              </w:rPr>
              <w:t>13.</w:t>
            </w:r>
            <w:r w:rsidRPr="00B138F3">
              <w:rPr>
                <w:rFonts w:ascii="GHEA Grapalat" w:hAnsi="GHEA Grapalat"/>
              </w:rPr>
              <w:tab/>
              <w:t>Номер счета бенефициара (сч.№)</w:t>
            </w:r>
            <w:r>
              <w:rPr>
                <w:rFonts w:ascii="GHEA Grapalat" w:hAnsi="GHEA Grapalat"/>
                <w:lang w:val="en-US"/>
              </w:rPr>
              <w:t xml:space="preserve"> </w:t>
            </w:r>
            <w:r>
              <w:rPr>
                <w:rFonts w:ascii="GHEA Grapalat" w:hAnsi="GHEA Grapalat" w:cs="Arial"/>
                <w:color w:val="FF0000"/>
                <w:sz w:val="20"/>
                <w:szCs w:val="20"/>
                <w:lang w:val="hy-AM"/>
              </w:rPr>
              <w:t>2475907045050000</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F760B1" w:rsidRDefault="002849A6" w:rsidP="00655541">
            <w:pPr>
              <w:widowControl w:val="0"/>
              <w:tabs>
                <w:tab w:val="left" w:pos="855"/>
              </w:tabs>
              <w:spacing w:after="160"/>
              <w:ind w:left="360"/>
              <w:rPr>
                <w:rFonts w:ascii="GHEA Grapalat" w:hAnsi="GHEA Grapalat"/>
              </w:rPr>
            </w:pPr>
            <w:r w:rsidRPr="00F760B1">
              <w:rPr>
                <w:rFonts w:ascii="GHEA Grapalat" w:hAnsi="GHEA Grapalat"/>
              </w:rPr>
              <w:t>17.</w:t>
            </w:r>
            <w:r w:rsidRPr="00F760B1">
              <w:rPr>
                <w:rFonts w:ascii="GHEA Grapalat" w:hAnsi="GHEA Grapalat"/>
              </w:rPr>
              <w:tab/>
              <w:t xml:space="preserve">Цель сделки (уплаты): (для обеспечения </w:t>
            </w:r>
            <w:r w:rsidR="00655541" w:rsidRPr="00F760B1">
              <w:rPr>
                <w:rFonts w:ascii="GHEA Grapalat" w:hAnsi="GHEA Grapalat"/>
              </w:rPr>
              <w:t>квалификации</w:t>
            </w:r>
            <w:r w:rsidRPr="00F760B1">
              <w:rPr>
                <w:rFonts w:ascii="GHEA Grapalat" w:hAnsi="GHEA Grapalat"/>
              </w:rPr>
              <w:t>)</w:t>
            </w:r>
          </w:p>
        </w:tc>
      </w:tr>
      <w:tr w:rsidR="002849A6" w:rsidRPr="00B138F3" w:rsidTr="002849A6">
        <w:trPr>
          <w:trHeight w:val="424"/>
        </w:trPr>
        <w:tc>
          <w:tcPr>
            <w:tcW w:w="10980" w:type="dxa"/>
            <w:gridSpan w:val="2"/>
            <w:tcBorders>
              <w:top w:val="single" w:sz="4" w:space="0" w:color="auto"/>
              <w:left w:val="single" w:sz="4" w:space="0" w:color="auto"/>
              <w:right w:val="single" w:sz="4" w:space="0" w:color="000000"/>
            </w:tcBorders>
            <w:noWrap/>
            <w:vAlign w:val="bottom"/>
          </w:tcPr>
          <w:p w:rsidR="002849A6" w:rsidRPr="00F760B1" w:rsidRDefault="002849A6" w:rsidP="002849A6">
            <w:pPr>
              <w:widowControl w:val="0"/>
              <w:tabs>
                <w:tab w:val="left" w:pos="855"/>
              </w:tabs>
              <w:spacing w:after="160"/>
              <w:ind w:left="360"/>
              <w:rPr>
                <w:rFonts w:ascii="GHEA Grapalat" w:hAnsi="GHEA Grapalat"/>
              </w:rPr>
            </w:pPr>
            <w:r w:rsidRPr="00F760B1">
              <w:rPr>
                <w:rFonts w:ascii="GHEA Grapalat" w:hAnsi="GHEA Grapalat"/>
              </w:rPr>
              <w:t>18.</w:t>
            </w:r>
            <w:r w:rsidRPr="00F760B1">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2849A6"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2849A6"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2849A6" w:rsidRPr="00B138F3" w:rsidTr="002849A6">
        <w:trPr>
          <w:trHeight w:val="3234"/>
        </w:trPr>
        <w:tc>
          <w:tcPr>
            <w:tcW w:w="5616" w:type="dxa"/>
            <w:tcBorders>
              <w:top w:val="nil"/>
              <w:left w:val="single" w:sz="4" w:space="0" w:color="auto"/>
              <w:bottom w:val="single" w:sz="4" w:space="0" w:color="auto"/>
              <w:right w:val="single" w:sz="4" w:space="0" w:color="auto"/>
            </w:tcBorders>
            <w:noWrap/>
            <w:vAlign w:val="bottom"/>
          </w:tcPr>
          <w:p w:rsidR="002849A6" w:rsidRPr="00B138F3" w:rsidRDefault="002849A6" w:rsidP="002849A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jc w:val="right"/>
              <w:rPr>
                <w:rFonts w:ascii="GHEA Grapalat" w:hAnsi="GHEA Grapalat" w:cs="Tahoma"/>
              </w:rPr>
            </w:pPr>
            <w:r w:rsidRPr="00B138F3">
              <w:rPr>
                <w:rFonts w:ascii="GHEA Grapalat" w:hAnsi="GHEA Grapalat"/>
              </w:rPr>
              <w:t>/____________________/</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rsidR="002849A6" w:rsidRPr="00B138F3" w:rsidRDefault="002849A6" w:rsidP="002849A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2849A6" w:rsidRPr="00B138F3" w:rsidRDefault="002849A6" w:rsidP="002849A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2849A6" w:rsidRPr="00B138F3" w:rsidRDefault="002849A6" w:rsidP="002849A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rsidR="002849A6" w:rsidRPr="00B138F3" w:rsidRDefault="002849A6" w:rsidP="002849A6">
            <w:pPr>
              <w:widowControl w:val="0"/>
              <w:spacing w:after="160"/>
              <w:jc w:val="right"/>
              <w:rPr>
                <w:rFonts w:ascii="GHEA Grapalat" w:hAnsi="GHEA Grapalat" w:cs="Tahoma"/>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rsidR="002849A6" w:rsidRPr="00B138F3" w:rsidRDefault="002849A6" w:rsidP="002849A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2849A6" w:rsidRPr="00B138F3" w:rsidTr="002849A6">
        <w:trPr>
          <w:trHeight w:val="2194"/>
        </w:trPr>
        <w:tc>
          <w:tcPr>
            <w:tcW w:w="5616" w:type="dxa"/>
            <w:tcBorders>
              <w:top w:val="single" w:sz="4" w:space="0" w:color="auto"/>
              <w:left w:val="single" w:sz="4" w:space="0" w:color="auto"/>
              <w:right w:val="single" w:sz="4" w:space="0" w:color="auto"/>
            </w:tcBorders>
            <w:noWrap/>
            <w:vAlign w:val="bottom"/>
          </w:tcPr>
          <w:p w:rsidR="002849A6" w:rsidRPr="00B138F3" w:rsidRDefault="002849A6" w:rsidP="002849A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2849A6" w:rsidRPr="00B138F3" w:rsidRDefault="002849A6" w:rsidP="002849A6">
            <w:pPr>
              <w:widowControl w:val="0"/>
              <w:spacing w:after="160"/>
              <w:rPr>
                <w:rFonts w:ascii="GHEA Grapalat" w:hAnsi="GHEA Grapalat"/>
              </w:rPr>
            </w:pPr>
          </w:p>
          <w:p w:rsidR="002849A6" w:rsidRPr="00B138F3" w:rsidRDefault="002849A6" w:rsidP="002849A6">
            <w:pPr>
              <w:widowControl w:val="0"/>
              <w:jc w:val="right"/>
              <w:rPr>
                <w:rFonts w:ascii="GHEA Grapalat" w:hAnsi="GHEA Grapalat" w:cs="Tahoma"/>
              </w:rPr>
            </w:pPr>
            <w:r w:rsidRPr="00B138F3">
              <w:rPr>
                <w:rFonts w:ascii="GHEA Grapalat" w:hAnsi="GHEA Grapalat"/>
              </w:rPr>
              <w:t>/____________________/</w:t>
            </w:r>
          </w:p>
          <w:p w:rsidR="002849A6" w:rsidRPr="00B138F3" w:rsidRDefault="002849A6" w:rsidP="002849A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2849A6" w:rsidRPr="00B138F3" w:rsidRDefault="002849A6" w:rsidP="002849A6">
            <w:pPr>
              <w:widowControl w:val="0"/>
              <w:spacing w:after="160"/>
              <w:rPr>
                <w:rFonts w:ascii="GHEA Grapalat" w:hAnsi="GHEA Grapalat" w:cs="Tahoma"/>
              </w:rPr>
            </w:pPr>
          </w:p>
          <w:p w:rsidR="002849A6" w:rsidRPr="00B138F3" w:rsidRDefault="002849A6" w:rsidP="002849A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2849A6" w:rsidRPr="00B138F3" w:rsidRDefault="002849A6" w:rsidP="002849A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2849A6" w:rsidRPr="00B138F3" w:rsidRDefault="002849A6" w:rsidP="002849A6">
            <w:pPr>
              <w:widowControl w:val="0"/>
              <w:spacing w:after="160"/>
              <w:rPr>
                <w:rFonts w:ascii="GHEA Grapalat" w:hAnsi="GHEA Grapalat" w:cs="Tahoma"/>
              </w:rPr>
            </w:pPr>
          </w:p>
          <w:p w:rsidR="002849A6" w:rsidRPr="00B138F3" w:rsidRDefault="002849A6" w:rsidP="002849A6">
            <w:pPr>
              <w:widowControl w:val="0"/>
              <w:jc w:val="right"/>
              <w:rPr>
                <w:rFonts w:ascii="GHEA Grapalat" w:hAnsi="GHEA Grapalat" w:cs="Tahoma"/>
              </w:rPr>
            </w:pPr>
            <w:r w:rsidRPr="00B138F3">
              <w:rPr>
                <w:rFonts w:ascii="GHEA Grapalat" w:hAnsi="GHEA Grapalat"/>
              </w:rPr>
              <w:t>/____________________/</w:t>
            </w:r>
          </w:p>
          <w:p w:rsidR="002849A6" w:rsidRPr="00B138F3" w:rsidRDefault="002849A6" w:rsidP="002849A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2849A6" w:rsidRPr="00B138F3" w:rsidRDefault="002849A6" w:rsidP="002849A6">
            <w:pPr>
              <w:widowControl w:val="0"/>
              <w:spacing w:after="160"/>
              <w:rPr>
                <w:rFonts w:ascii="GHEA Grapalat" w:hAnsi="GHEA Grapalat" w:cs="Arial"/>
              </w:rPr>
            </w:pPr>
          </w:p>
        </w:tc>
      </w:tr>
      <w:tr w:rsidR="002849A6" w:rsidRPr="00B138F3"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2849A6" w:rsidRPr="00B138F3" w:rsidRDefault="002849A6" w:rsidP="002849A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2849A6" w:rsidRPr="00B138F3" w:rsidRDefault="002849A6" w:rsidP="002849A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2849A6" w:rsidRPr="00B138F3" w:rsidRDefault="002849A6" w:rsidP="002849A6">
            <w:pPr>
              <w:widowControl w:val="0"/>
              <w:spacing w:after="160"/>
              <w:rPr>
                <w:rFonts w:ascii="GHEA Grapalat" w:hAnsi="GHEA Grapalat"/>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2849A6" w:rsidRPr="00EC1F84" w:rsidRDefault="002849A6" w:rsidP="003D2FE2">
      <w:pPr>
        <w:widowControl w:val="0"/>
        <w:tabs>
          <w:tab w:val="left" w:pos="1134"/>
        </w:tabs>
        <w:spacing w:after="160"/>
        <w:ind w:firstLine="567"/>
        <w:jc w:val="both"/>
        <w:rPr>
          <w:rFonts w:ascii="GHEA Grapalat" w:hAnsi="GHEA Grapalat"/>
          <w:sz w:val="22"/>
          <w:szCs w:val="22"/>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w:t>
            </w:r>
            <w:r w:rsidRPr="00B138F3">
              <w:rPr>
                <w:rFonts w:ascii="GHEA Grapalat" w:hAnsi="GHEA Grapalat"/>
                <w:sz w:val="18"/>
                <w:szCs w:val="18"/>
              </w:rPr>
              <w:lastRenderedPageBreak/>
              <w:t>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031C1" w:rsidRDefault="00C3421C" w:rsidP="00E0418D">
            <w:pPr>
              <w:widowControl w:val="0"/>
              <w:spacing w:after="120"/>
              <w:jc w:val="center"/>
              <w:rPr>
                <w:rFonts w:ascii="GHEA Grapalat" w:hAnsi="GHEA Grapalat"/>
                <w:sz w:val="18"/>
                <w:szCs w:val="18"/>
              </w:rPr>
            </w:pPr>
            <w:r w:rsidRPr="004031C1">
              <w:rPr>
                <w:rFonts w:ascii="GHEA Grapalat" w:hAnsi="GHEA Grapalat"/>
                <w:sz w:val="18"/>
                <w:szCs w:val="18"/>
              </w:rPr>
              <w:t xml:space="preserve">В обязательном порядке заполняются слова "для обеспечения </w:t>
            </w:r>
            <w:r w:rsidR="00E0418D" w:rsidRPr="004031C1">
              <w:rPr>
                <w:rFonts w:ascii="GHEA Grapalat" w:hAnsi="GHEA Grapalat"/>
                <w:sz w:val="18"/>
                <w:szCs w:val="18"/>
              </w:rPr>
              <w:t>квалификации</w:t>
            </w:r>
            <w:r w:rsidRPr="004031C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w:t>
            </w:r>
            <w:r w:rsidRPr="00B138F3">
              <w:rPr>
                <w:rFonts w:ascii="GHEA Grapalat" w:hAnsi="GHEA Grapalat"/>
                <w:sz w:val="18"/>
                <w:szCs w:val="18"/>
              </w:rPr>
              <w:lastRenderedPageBreak/>
              <w:t xml:space="preserve">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w:t>
            </w:r>
            <w:r w:rsidRPr="00B138F3">
              <w:rPr>
                <w:rFonts w:ascii="GHEA Grapalat" w:hAnsi="GHEA Grapalat"/>
                <w:sz w:val="18"/>
                <w:szCs w:val="18"/>
              </w:rPr>
              <w:lastRenderedPageBreak/>
              <w:t>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w:t>
            </w:r>
            <w:r w:rsidRPr="00B138F3">
              <w:rPr>
                <w:rFonts w:ascii="GHEA Grapalat" w:hAnsi="GHEA Grapalat"/>
                <w:sz w:val="18"/>
                <w:szCs w:val="18"/>
              </w:rPr>
              <w:lastRenderedPageBreak/>
              <w:t>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FF3DE9"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организацией в обязательном порядке указывается дата, время, минута </w:t>
            </w:r>
            <w:r w:rsidRPr="00B138F3">
              <w:rPr>
                <w:rFonts w:ascii="GHEA Grapalat" w:hAnsi="GHEA Grapalat"/>
                <w:sz w:val="18"/>
                <w:szCs w:val="18"/>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B138F3">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F331AD" w:rsidRPr="002A4554" w:rsidRDefault="00F331AD"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427AEC" w:rsidRDefault="00427AEC" w:rsidP="000A214C">
      <w:pPr>
        <w:widowControl w:val="0"/>
        <w:spacing w:after="160"/>
        <w:jc w:val="right"/>
        <w:rPr>
          <w:rFonts w:ascii="GHEA Grapalat" w:hAnsi="GHEA Grapalat"/>
          <w:i/>
        </w:rPr>
      </w:pPr>
    </w:p>
    <w:p w:rsidR="00107442" w:rsidRDefault="00107442" w:rsidP="000A214C">
      <w:pPr>
        <w:widowControl w:val="0"/>
        <w:spacing w:after="160"/>
        <w:jc w:val="right"/>
        <w:rPr>
          <w:rFonts w:ascii="GHEA Grapalat" w:hAnsi="GHEA Grapalat"/>
          <w:i/>
        </w:rPr>
      </w:pPr>
    </w:p>
    <w:p w:rsidR="00107442" w:rsidRDefault="00107442" w:rsidP="000A214C">
      <w:pPr>
        <w:widowControl w:val="0"/>
        <w:spacing w:after="160"/>
        <w:jc w:val="right"/>
        <w:rPr>
          <w:rFonts w:ascii="GHEA Grapalat" w:hAnsi="GHEA Grapalat"/>
          <w:i/>
        </w:rPr>
      </w:pPr>
    </w:p>
    <w:p w:rsidR="00107442" w:rsidRDefault="00107442" w:rsidP="000A214C">
      <w:pPr>
        <w:widowControl w:val="0"/>
        <w:spacing w:after="160"/>
        <w:jc w:val="right"/>
        <w:rPr>
          <w:rFonts w:ascii="GHEA Grapalat" w:hAnsi="GHEA Grapalat"/>
          <w:i/>
        </w:rPr>
      </w:pPr>
    </w:p>
    <w:p w:rsidR="00107442" w:rsidRDefault="00107442" w:rsidP="000A214C">
      <w:pPr>
        <w:widowControl w:val="0"/>
        <w:spacing w:after="160"/>
        <w:jc w:val="right"/>
        <w:rPr>
          <w:rFonts w:ascii="GHEA Grapalat" w:hAnsi="GHEA Grapalat"/>
          <w:i/>
        </w:rPr>
      </w:pPr>
    </w:p>
    <w:p w:rsidR="00107442" w:rsidRDefault="00107442" w:rsidP="000A214C">
      <w:pPr>
        <w:widowControl w:val="0"/>
        <w:spacing w:after="160"/>
        <w:jc w:val="right"/>
        <w:rPr>
          <w:rFonts w:ascii="GHEA Grapalat" w:hAnsi="GHEA Grapalat"/>
          <w:i/>
        </w:rPr>
      </w:pPr>
    </w:p>
    <w:p w:rsidR="00107442" w:rsidRDefault="00107442" w:rsidP="000A214C">
      <w:pPr>
        <w:widowControl w:val="0"/>
        <w:spacing w:after="160"/>
        <w:jc w:val="right"/>
        <w:rPr>
          <w:rFonts w:ascii="GHEA Grapalat" w:hAnsi="GHEA Grapalat"/>
          <w:i/>
        </w:rPr>
      </w:pPr>
    </w:p>
    <w:p w:rsidR="00107442" w:rsidRDefault="00107442" w:rsidP="000A214C">
      <w:pPr>
        <w:widowControl w:val="0"/>
        <w:spacing w:after="160"/>
        <w:jc w:val="right"/>
        <w:rPr>
          <w:rFonts w:ascii="GHEA Grapalat" w:hAnsi="GHEA Grapalat"/>
          <w:i/>
        </w:rPr>
      </w:pPr>
    </w:p>
    <w:p w:rsidR="00107442" w:rsidRDefault="00107442" w:rsidP="000A214C">
      <w:pPr>
        <w:widowControl w:val="0"/>
        <w:spacing w:after="160"/>
        <w:jc w:val="right"/>
        <w:rPr>
          <w:rFonts w:ascii="GHEA Grapalat" w:hAnsi="GHEA Grapalat"/>
          <w:i/>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107442">
        <w:rPr>
          <w:rFonts w:ascii="GHEA Grapalat" w:hAnsi="GHEA Grapalat"/>
          <w:i/>
        </w:rPr>
        <w:t xml:space="preserve">запрос котировок </w:t>
      </w:r>
      <w:r w:rsidRPr="00B138F3">
        <w:rPr>
          <w:rFonts w:ascii="GHEA Grapalat" w:hAnsi="GHEA Grapalat"/>
          <w:i/>
        </w:rPr>
        <w:br/>
        <w:t xml:space="preserve">под кодом </w:t>
      </w:r>
      <w:r w:rsidR="00107442">
        <w:rPr>
          <w:rFonts w:ascii="GHEA Grapalat" w:hAnsi="GHEA Grapalat"/>
          <w:i/>
        </w:rPr>
        <w:t>ԷՋՕԸ–ԳՀԱՇՁԲ–2026/01</w:t>
      </w:r>
      <w:r w:rsidRPr="00B138F3">
        <w:rPr>
          <w:rStyle w:val="FootnoteReference"/>
          <w:rFonts w:ascii="GHEA Grapalat" w:hAnsi="GHEA Grapalat"/>
          <w:i/>
        </w:rPr>
        <w:footnoteReference w:customMarkFollows="1" w:id="19"/>
        <w:t>*</w:t>
      </w:r>
    </w:p>
    <w:p w:rsidR="00AF4211" w:rsidRPr="002A4554"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3D2146">
        <w:tc>
          <w:tcPr>
            <w:tcW w:w="4786" w:type="dxa"/>
          </w:tcPr>
          <w:p w:rsidR="000A214C" w:rsidRPr="00B138F3" w:rsidRDefault="000A214C" w:rsidP="003D2146">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3D2146">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20"/>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 xml:space="preserve">Компания не может письменно или иным способом дать распоряжение </w:t>
      </w:r>
      <w:r w:rsidRPr="00B138F3">
        <w:rPr>
          <w:rFonts w:ascii="GHEA Grapalat" w:hAnsi="GHEA Grapalat"/>
        </w:rPr>
        <w:lastRenderedPageBreak/>
        <w:t>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4D54B3">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4D54B3">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4D54B3">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4D54B3">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4D54B3">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0A214C" w:rsidRPr="006672BA"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6672BA"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6672BA" w:rsidRPr="006672BA">
        <w:rPr>
          <w:rFonts w:ascii="GHEA Grapalat" w:hAnsi="GHEA Grapalat"/>
        </w:rPr>
        <w:t>К</w:t>
      </w:r>
      <w:r w:rsidR="006672BA" w:rsidRPr="00CF4C91">
        <w:rPr>
          <w:rFonts w:ascii="GHEA Grapalat" w:hAnsi="GHEA Grapalat"/>
        </w:rPr>
        <w:t>омпанией по заключаемому договору обязательств, включительно</w:t>
      </w:r>
      <w:r w:rsidR="006672BA" w:rsidRPr="006672BA">
        <w:rPr>
          <w:rFonts w:ascii="GHEA Grapalat" w:hAnsi="GHEA Grapalat"/>
        </w:rPr>
        <w:t>.</w:t>
      </w:r>
    </w:p>
    <w:p w:rsidR="00F331AD" w:rsidRPr="002A4554" w:rsidRDefault="000A214C" w:rsidP="00F331AD">
      <w:pPr>
        <w:widowControl w:val="0"/>
        <w:tabs>
          <w:tab w:val="left" w:pos="1134"/>
        </w:tabs>
        <w:spacing w:after="160"/>
        <w:ind w:firstLine="567"/>
        <w:jc w:val="both"/>
        <w:rPr>
          <w:rFonts w:ascii="GHEA Grapalat" w:hAnsi="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F331AD" w:rsidRPr="00B138F3" w:rsidRDefault="00F331AD" w:rsidP="00F331AD">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F331AD" w:rsidRPr="00B138F3" w:rsidDel="00A13215" w:rsidRDefault="00F331AD" w:rsidP="00F331AD">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331AD" w:rsidRPr="00B138F3" w:rsidRDefault="00F331AD" w:rsidP="00F331AD">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w:t>
      </w:r>
      <w:r w:rsidRPr="00B138F3">
        <w:rPr>
          <w:rFonts w:ascii="GHEA Grapalat" w:hAnsi="GHEA Grapalat"/>
        </w:rPr>
        <w:lastRenderedPageBreak/>
        <w:t>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754"/>
        <w:tblW w:w="10881" w:type="dxa"/>
        <w:tblLook w:val="0000" w:firstRow="0" w:lastRow="0" w:firstColumn="0" w:lastColumn="0" w:noHBand="0" w:noVBand="0"/>
      </w:tblPr>
      <w:tblGrid>
        <w:gridCol w:w="5616"/>
        <w:gridCol w:w="5265"/>
      </w:tblGrid>
      <w:tr w:rsidR="00B138F3" w:rsidRPr="00B138F3" w:rsidTr="00107442">
        <w:trPr>
          <w:trHeight w:val="352"/>
        </w:trPr>
        <w:tc>
          <w:tcPr>
            <w:tcW w:w="10881"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3402"/>
              </w:tabs>
              <w:spacing w:after="160"/>
              <w:ind w:left="360"/>
              <w:rPr>
                <w:rFonts w:ascii="GHEA Grapalat" w:hAnsi="GHEA Grapalat" w:cs="Sylfaen"/>
                <w:b/>
                <w:bCs/>
                <w:lang w:val="en-US"/>
              </w:rPr>
            </w:pPr>
            <w:r w:rsidRPr="002849A6">
              <w:rPr>
                <w:rFonts w:ascii="GHEA Grapalat" w:hAnsi="GHEA Grapalat"/>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107442">
        <w:trPr>
          <w:trHeight w:val="352"/>
        </w:trPr>
        <w:tc>
          <w:tcPr>
            <w:tcW w:w="10881"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107442">
        <w:trPr>
          <w:trHeight w:val="349"/>
        </w:trPr>
        <w:tc>
          <w:tcPr>
            <w:tcW w:w="10881"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107442">
        <w:trPr>
          <w:trHeight w:val="345"/>
        </w:trPr>
        <w:tc>
          <w:tcPr>
            <w:tcW w:w="10881"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107442">
        <w:trPr>
          <w:trHeight w:val="361"/>
        </w:trPr>
        <w:tc>
          <w:tcPr>
            <w:tcW w:w="10881"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107442">
        <w:trPr>
          <w:trHeight w:val="433"/>
        </w:trPr>
        <w:tc>
          <w:tcPr>
            <w:tcW w:w="10881"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107442">
        <w:trPr>
          <w:trHeight w:val="352"/>
        </w:trPr>
        <w:tc>
          <w:tcPr>
            <w:tcW w:w="10881"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107442">
        <w:trPr>
          <w:trHeight w:val="442"/>
        </w:trPr>
        <w:tc>
          <w:tcPr>
            <w:tcW w:w="10881"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107442" w:rsidRPr="00B138F3" w:rsidTr="00107442">
        <w:trPr>
          <w:trHeight w:val="352"/>
        </w:trPr>
        <w:tc>
          <w:tcPr>
            <w:tcW w:w="10881" w:type="dxa"/>
            <w:gridSpan w:val="2"/>
            <w:tcBorders>
              <w:top w:val="single" w:sz="4" w:space="0" w:color="auto"/>
              <w:left w:val="single" w:sz="4" w:space="0" w:color="auto"/>
              <w:bottom w:val="single" w:sz="4" w:space="0" w:color="auto"/>
              <w:right w:val="single" w:sz="4" w:space="0" w:color="000000"/>
            </w:tcBorders>
            <w:noWrap/>
            <w:vAlign w:val="bottom"/>
          </w:tcPr>
          <w:p w:rsidR="00107442" w:rsidRPr="003D0A79" w:rsidRDefault="00107442" w:rsidP="00107442">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Pr="003D0A79">
              <w:rPr>
                <w:rFonts w:ascii="GHEA Grapalat" w:hAnsi="GHEA Grapalat"/>
              </w:rPr>
              <w:t xml:space="preserve"> </w:t>
            </w:r>
            <w:r>
              <w:rPr>
                <w:rFonts w:ascii="GHEA Grapalat" w:hAnsi="GHEA Grapalat"/>
              </w:rPr>
              <w:t xml:space="preserve"> Эчмиадзин ОВП</w:t>
            </w:r>
          </w:p>
        </w:tc>
      </w:tr>
      <w:tr w:rsidR="00107442" w:rsidRPr="00B138F3" w:rsidTr="00107442">
        <w:trPr>
          <w:trHeight w:val="352"/>
        </w:trPr>
        <w:tc>
          <w:tcPr>
            <w:tcW w:w="10881" w:type="dxa"/>
            <w:gridSpan w:val="2"/>
            <w:tcBorders>
              <w:top w:val="single" w:sz="4" w:space="0" w:color="auto"/>
              <w:left w:val="single" w:sz="4" w:space="0" w:color="auto"/>
              <w:bottom w:val="single" w:sz="4" w:space="0" w:color="auto"/>
              <w:right w:val="single" w:sz="4" w:space="0" w:color="000000"/>
            </w:tcBorders>
            <w:noWrap/>
            <w:vAlign w:val="bottom"/>
          </w:tcPr>
          <w:p w:rsidR="00107442" w:rsidRPr="00B138F3" w:rsidRDefault="00107442" w:rsidP="00107442">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107442" w:rsidRPr="00B138F3" w:rsidTr="00107442">
        <w:trPr>
          <w:trHeight w:val="343"/>
        </w:trPr>
        <w:tc>
          <w:tcPr>
            <w:tcW w:w="10881" w:type="dxa"/>
            <w:gridSpan w:val="2"/>
            <w:tcBorders>
              <w:top w:val="single" w:sz="4" w:space="0" w:color="auto"/>
              <w:left w:val="single" w:sz="4" w:space="0" w:color="auto"/>
              <w:bottom w:val="single" w:sz="4" w:space="0" w:color="auto"/>
              <w:right w:val="single" w:sz="4" w:space="0" w:color="000000"/>
            </w:tcBorders>
            <w:noWrap/>
            <w:vAlign w:val="bottom"/>
          </w:tcPr>
          <w:p w:rsidR="00107442" w:rsidRPr="003D0A79" w:rsidRDefault="00107442" w:rsidP="00107442">
            <w:pPr>
              <w:widowControl w:val="0"/>
              <w:tabs>
                <w:tab w:val="left" w:pos="855"/>
              </w:tabs>
              <w:spacing w:after="160"/>
              <w:ind w:left="360"/>
              <w:rPr>
                <w:rFonts w:ascii="GHEA Grapalat" w:hAnsi="GHEA Grapalat"/>
                <w:lang w:val="en-US"/>
              </w:rPr>
            </w:pPr>
            <w:r w:rsidRPr="00B138F3">
              <w:rPr>
                <w:rFonts w:ascii="GHEA Grapalat" w:hAnsi="GHEA Grapalat"/>
              </w:rPr>
              <w:t>11.</w:t>
            </w:r>
            <w:r w:rsidRPr="00B138F3">
              <w:rPr>
                <w:rFonts w:ascii="GHEA Grapalat" w:hAnsi="GHEA Grapalat"/>
              </w:rPr>
              <w:tab/>
              <w:t>УНН бенефициара:</w:t>
            </w:r>
            <w:r>
              <w:rPr>
                <w:rFonts w:ascii="GHEA Grapalat" w:hAnsi="GHEA Grapalat"/>
                <w:lang w:val="en-US"/>
              </w:rPr>
              <w:t xml:space="preserve"> </w:t>
            </w:r>
            <w:r>
              <w:rPr>
                <w:rFonts w:ascii="GHEA Grapalat" w:hAnsi="GHEA Grapalat" w:cs="Arial"/>
                <w:sz w:val="20"/>
                <w:szCs w:val="20"/>
                <w:lang w:val="hy-AM"/>
              </w:rPr>
              <w:t>04427961</w:t>
            </w:r>
          </w:p>
        </w:tc>
      </w:tr>
      <w:tr w:rsidR="00107442" w:rsidRPr="00B138F3" w:rsidTr="00107442">
        <w:trPr>
          <w:trHeight w:val="361"/>
        </w:trPr>
        <w:tc>
          <w:tcPr>
            <w:tcW w:w="10881" w:type="dxa"/>
            <w:gridSpan w:val="2"/>
            <w:tcBorders>
              <w:top w:val="single" w:sz="4" w:space="0" w:color="auto"/>
              <w:left w:val="single" w:sz="4" w:space="0" w:color="auto"/>
              <w:bottom w:val="single" w:sz="4" w:space="0" w:color="auto"/>
              <w:right w:val="single" w:sz="4" w:space="0" w:color="000000"/>
            </w:tcBorders>
            <w:noWrap/>
            <w:vAlign w:val="bottom"/>
          </w:tcPr>
          <w:p w:rsidR="00107442" w:rsidRPr="003D0A79" w:rsidRDefault="00107442" w:rsidP="00107442">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Pr="003D0A79">
              <w:rPr>
                <w:rFonts w:ascii="GHEA Grapalat" w:hAnsi="GHEA Grapalat"/>
              </w:rPr>
              <w:t xml:space="preserve"> </w:t>
            </w:r>
            <w:r>
              <w:rPr>
                <w:rFonts w:ascii="GHEA Grapalat" w:hAnsi="GHEA Grapalat"/>
              </w:rPr>
              <w:t xml:space="preserve"> АРДШИН БАНК</w:t>
            </w:r>
          </w:p>
        </w:tc>
      </w:tr>
      <w:tr w:rsidR="00107442" w:rsidRPr="00B138F3" w:rsidTr="00107442">
        <w:trPr>
          <w:trHeight w:val="433"/>
        </w:trPr>
        <w:tc>
          <w:tcPr>
            <w:tcW w:w="10881" w:type="dxa"/>
            <w:gridSpan w:val="2"/>
            <w:tcBorders>
              <w:top w:val="single" w:sz="4" w:space="0" w:color="auto"/>
              <w:left w:val="single" w:sz="4" w:space="0" w:color="auto"/>
              <w:bottom w:val="single" w:sz="4" w:space="0" w:color="auto"/>
              <w:right w:val="single" w:sz="4" w:space="0" w:color="000000"/>
            </w:tcBorders>
            <w:noWrap/>
            <w:vAlign w:val="bottom"/>
          </w:tcPr>
          <w:p w:rsidR="00107442" w:rsidRPr="003D0A79" w:rsidRDefault="00107442" w:rsidP="00107442">
            <w:pPr>
              <w:widowControl w:val="0"/>
              <w:tabs>
                <w:tab w:val="left" w:pos="855"/>
              </w:tabs>
              <w:spacing w:after="160"/>
              <w:ind w:left="360"/>
              <w:rPr>
                <w:rFonts w:ascii="GHEA Grapalat" w:hAnsi="GHEA Grapalat"/>
                <w:lang w:val="en-US"/>
              </w:rPr>
            </w:pPr>
            <w:r w:rsidRPr="00B138F3">
              <w:rPr>
                <w:rFonts w:ascii="GHEA Grapalat" w:hAnsi="GHEA Grapalat"/>
              </w:rPr>
              <w:t>13.</w:t>
            </w:r>
            <w:r w:rsidRPr="00B138F3">
              <w:rPr>
                <w:rFonts w:ascii="GHEA Grapalat" w:hAnsi="GHEA Grapalat"/>
              </w:rPr>
              <w:tab/>
              <w:t>Номер счета бенефициара (сч.№)</w:t>
            </w:r>
            <w:r>
              <w:rPr>
                <w:rFonts w:ascii="GHEA Grapalat" w:hAnsi="GHEA Grapalat"/>
                <w:lang w:val="en-US"/>
              </w:rPr>
              <w:t xml:space="preserve"> </w:t>
            </w:r>
            <w:r>
              <w:rPr>
                <w:rFonts w:ascii="GHEA Grapalat" w:hAnsi="GHEA Grapalat" w:cs="Arial"/>
                <w:color w:val="FF0000"/>
                <w:sz w:val="20"/>
                <w:szCs w:val="20"/>
                <w:lang w:val="hy-AM"/>
              </w:rPr>
              <w:t>2475907045050000</w:t>
            </w:r>
          </w:p>
        </w:tc>
      </w:tr>
      <w:tr w:rsidR="00B138F3" w:rsidRPr="00B138F3" w:rsidTr="00107442">
        <w:trPr>
          <w:trHeight w:val="442"/>
        </w:trPr>
        <w:tc>
          <w:tcPr>
            <w:tcW w:w="10881"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107442">
        <w:trPr>
          <w:trHeight w:val="442"/>
        </w:trPr>
        <w:tc>
          <w:tcPr>
            <w:tcW w:w="10881"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107442">
        <w:trPr>
          <w:trHeight w:val="442"/>
        </w:trPr>
        <w:tc>
          <w:tcPr>
            <w:tcW w:w="10881"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107442">
        <w:trPr>
          <w:trHeight w:val="442"/>
        </w:trPr>
        <w:tc>
          <w:tcPr>
            <w:tcW w:w="10881"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107442">
        <w:trPr>
          <w:trHeight w:val="424"/>
        </w:trPr>
        <w:tc>
          <w:tcPr>
            <w:tcW w:w="10881" w:type="dxa"/>
            <w:gridSpan w:val="2"/>
            <w:tcBorders>
              <w:top w:val="single" w:sz="4" w:space="0" w:color="auto"/>
              <w:left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107442">
        <w:trPr>
          <w:trHeight w:val="704"/>
        </w:trPr>
        <w:tc>
          <w:tcPr>
            <w:tcW w:w="10881"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107442">
        <w:trPr>
          <w:trHeight w:val="704"/>
        </w:trPr>
        <w:tc>
          <w:tcPr>
            <w:tcW w:w="10881"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107442">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2849A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2849A6">
            <w:pPr>
              <w:widowControl w:val="0"/>
              <w:spacing w:after="160"/>
              <w:rPr>
                <w:rFonts w:ascii="GHEA Grapalat" w:hAnsi="GHEA Grapalat" w:cs="Sylfaen"/>
              </w:rPr>
            </w:pPr>
          </w:p>
        </w:tc>
        <w:tc>
          <w:tcPr>
            <w:tcW w:w="5265" w:type="dxa"/>
            <w:tcBorders>
              <w:top w:val="nil"/>
              <w:left w:val="nil"/>
              <w:bottom w:val="single" w:sz="4" w:space="0" w:color="auto"/>
              <w:right w:val="single" w:sz="4" w:space="0" w:color="auto"/>
            </w:tcBorders>
            <w:noWrap/>
          </w:tcPr>
          <w:p w:rsidR="00BE2572" w:rsidRPr="00B138F3" w:rsidRDefault="00BE2572" w:rsidP="002849A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2849A6">
            <w:pPr>
              <w:widowControl w:val="0"/>
              <w:spacing w:after="160"/>
              <w:jc w:val="right"/>
              <w:rPr>
                <w:rFonts w:ascii="GHEA Grapalat" w:hAnsi="GHEA Grapalat" w:cs="Tahoma"/>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107442">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2849A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2849A6">
            <w:pPr>
              <w:widowControl w:val="0"/>
              <w:spacing w:after="160"/>
              <w:rPr>
                <w:rFonts w:ascii="GHEA Grapalat" w:hAnsi="GHEA Grapalat"/>
              </w:rPr>
            </w:pPr>
          </w:p>
          <w:p w:rsidR="00BE2572" w:rsidRPr="00B138F3" w:rsidRDefault="00BE2572" w:rsidP="002849A6">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2849A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2849A6">
            <w:pPr>
              <w:widowControl w:val="0"/>
              <w:spacing w:after="160"/>
              <w:rPr>
                <w:rFonts w:ascii="GHEA Grapalat" w:hAnsi="GHEA Grapalat" w:cs="Tahoma"/>
              </w:rPr>
            </w:pPr>
          </w:p>
          <w:p w:rsidR="00BE2572" w:rsidRPr="00B138F3" w:rsidRDefault="00BE2572" w:rsidP="002849A6">
            <w:pPr>
              <w:widowControl w:val="0"/>
              <w:spacing w:after="160"/>
              <w:rPr>
                <w:rFonts w:ascii="GHEA Grapalat" w:hAnsi="GHEA Grapalat" w:cs="Arial"/>
              </w:rPr>
            </w:pPr>
          </w:p>
        </w:tc>
        <w:tc>
          <w:tcPr>
            <w:tcW w:w="5265" w:type="dxa"/>
            <w:tcBorders>
              <w:top w:val="single" w:sz="4" w:space="0" w:color="auto"/>
              <w:left w:val="nil"/>
              <w:right w:val="single" w:sz="4" w:space="0" w:color="auto"/>
            </w:tcBorders>
            <w:noWrap/>
          </w:tcPr>
          <w:p w:rsidR="00BE2572" w:rsidRPr="00B138F3" w:rsidRDefault="00BE2572" w:rsidP="002849A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2849A6">
            <w:pPr>
              <w:widowControl w:val="0"/>
              <w:spacing w:after="160"/>
              <w:rPr>
                <w:rFonts w:ascii="GHEA Grapalat" w:hAnsi="GHEA Grapalat" w:cs="Tahoma"/>
              </w:rPr>
            </w:pPr>
          </w:p>
          <w:p w:rsidR="00BE2572" w:rsidRPr="00B138F3" w:rsidRDefault="00BE2572" w:rsidP="002849A6">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2849A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2849A6">
            <w:pPr>
              <w:widowControl w:val="0"/>
              <w:spacing w:after="160"/>
              <w:rPr>
                <w:rFonts w:ascii="GHEA Grapalat" w:hAnsi="GHEA Grapalat" w:cs="Arial"/>
              </w:rPr>
            </w:pPr>
          </w:p>
        </w:tc>
      </w:tr>
      <w:tr w:rsidR="00B138F3" w:rsidRPr="00B138F3" w:rsidTr="00107442">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2849A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265" w:type="dxa"/>
            <w:tcBorders>
              <w:top w:val="nil"/>
              <w:left w:val="nil"/>
              <w:bottom w:val="single" w:sz="4" w:space="0" w:color="auto"/>
              <w:right w:val="single" w:sz="4" w:space="0" w:color="auto"/>
            </w:tcBorders>
            <w:noWrap/>
            <w:vAlign w:val="bottom"/>
          </w:tcPr>
          <w:p w:rsidR="00BE2572" w:rsidRPr="00B138F3" w:rsidRDefault="00BE2572" w:rsidP="002849A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2849A6">
            <w:pPr>
              <w:widowControl w:val="0"/>
              <w:spacing w:after="160"/>
              <w:rPr>
                <w:rFonts w:ascii="GHEA Grapalat" w:hAnsi="GHEA Grapalat"/>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w:t>
            </w:r>
            <w:r w:rsidRPr="00B138F3">
              <w:rPr>
                <w:rFonts w:ascii="GHEA Grapalat" w:hAnsi="GHEA Grapalat"/>
                <w:sz w:val="18"/>
                <w:szCs w:val="18"/>
              </w:rPr>
              <w:lastRenderedPageBreak/>
              <w:t>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w:t>
            </w:r>
            <w:r w:rsidRPr="00B138F3">
              <w:rPr>
                <w:rFonts w:ascii="GHEA Grapalat" w:hAnsi="GHEA Grapalat"/>
                <w:sz w:val="18"/>
                <w:szCs w:val="18"/>
              </w:rPr>
              <w:lastRenderedPageBreak/>
              <w:t xml:space="preserve">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w:t>
            </w:r>
            <w:r w:rsidRPr="00B138F3">
              <w:rPr>
                <w:rFonts w:ascii="GHEA Grapalat" w:hAnsi="GHEA Grapalat"/>
                <w:sz w:val="18"/>
                <w:szCs w:val="18"/>
              </w:rPr>
              <w:lastRenderedPageBreak/>
              <w:t>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w:t>
            </w:r>
            <w:r w:rsidRPr="00B138F3">
              <w:rPr>
                <w:rFonts w:ascii="GHEA Grapalat" w:hAnsi="GHEA Grapalat"/>
                <w:sz w:val="18"/>
                <w:szCs w:val="18"/>
              </w:rPr>
              <w:lastRenderedPageBreak/>
              <w:t>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FF3DE9"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организацией в обязательном порядке указывается дата, время, минута </w:t>
            </w:r>
            <w:r w:rsidRPr="00B138F3">
              <w:rPr>
                <w:rFonts w:ascii="GHEA Grapalat" w:hAnsi="GHEA Grapalat"/>
                <w:sz w:val="18"/>
                <w:szCs w:val="18"/>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B138F3">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071D1C" w:rsidRPr="00B138F3" w:rsidRDefault="00B2572B"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 xml:space="preserve">Приложение № </w:t>
      </w:r>
      <w:r w:rsidR="004A51CE" w:rsidRPr="00B138F3">
        <w:rPr>
          <w:rFonts w:ascii="GHEA Grapalat" w:hAnsi="GHEA Grapalat"/>
          <w:b/>
          <w:sz w:val="24"/>
          <w:szCs w:val="24"/>
        </w:rPr>
        <w:t>6</w:t>
      </w:r>
    </w:p>
    <w:p w:rsidR="00071D1C" w:rsidRPr="00B138F3" w:rsidRDefault="00071D1C"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107442">
        <w:rPr>
          <w:rFonts w:ascii="GHEA Grapalat" w:hAnsi="GHEA Grapalat"/>
          <w:b/>
          <w:sz w:val="24"/>
          <w:szCs w:val="24"/>
        </w:rPr>
        <w:t>ԷՋՕԸ–ԳՀԱՇՁԲ–2026/01</w:t>
      </w:r>
      <w:r w:rsidR="005250C2" w:rsidRPr="00B138F3">
        <w:rPr>
          <w:rStyle w:val="FootnoteReference"/>
          <w:rFonts w:ascii="GHEA Grapalat" w:hAnsi="GHEA Grapalat"/>
          <w:b/>
          <w:sz w:val="24"/>
          <w:szCs w:val="24"/>
        </w:rPr>
        <w:footnoteReference w:customMarkFollows="1" w:id="21"/>
        <w:t>*</w:t>
      </w:r>
    </w:p>
    <w:p w:rsidR="00BB28C8" w:rsidRPr="00433A59" w:rsidRDefault="00BB28C8" w:rsidP="00BB28C8">
      <w:pPr>
        <w:widowControl w:val="0"/>
        <w:spacing w:after="160" w:line="360" w:lineRule="auto"/>
        <w:jc w:val="center"/>
        <w:rPr>
          <w:rFonts w:ascii="GHEA Grapalat" w:hAnsi="GHEA Grapalat" w:cs="Times Armenian"/>
          <w:b/>
        </w:rPr>
      </w:pPr>
      <w:r w:rsidRPr="009F3DC7">
        <w:rPr>
          <w:rFonts w:ascii="GHEA Grapalat" w:hAnsi="GHEA Grapalat"/>
          <w:b/>
        </w:rPr>
        <w:t xml:space="preserve">ДОГОВОР ГОСУДАРСТВЕННОЙ ЗАКУПКИ </w:t>
      </w:r>
      <w:r w:rsidRPr="007846EE">
        <w:rPr>
          <w:rFonts w:ascii="GHEA Grapalat" w:hAnsi="GHEA Grapalat"/>
          <w:b/>
        </w:rPr>
        <w:br/>
      </w:r>
      <w:r w:rsidRPr="009F3DC7">
        <w:rPr>
          <w:rFonts w:ascii="GHEA Grapalat" w:hAnsi="GHEA Grapalat"/>
          <w:b/>
        </w:rPr>
        <w:t xml:space="preserve">НА ВЫПОЛНЕНИЕ </w:t>
      </w:r>
      <w:r w:rsidRPr="00E652AA">
        <w:rPr>
          <w:rFonts w:ascii="GHEA Grapalat" w:hAnsi="GHEA Grapalat"/>
          <w:b/>
        </w:rPr>
        <w:t>_____________________</w:t>
      </w:r>
      <w:r w:rsidRPr="009F3DC7">
        <w:rPr>
          <w:rFonts w:ascii="GHEA Grapalat" w:hAnsi="GHEA Grapalat"/>
          <w:b/>
        </w:rPr>
        <w:t xml:space="preserve"> ДЛЯ НУЖД ГОСУДАРСТВА</w:t>
      </w:r>
    </w:p>
    <w:p w:rsidR="00BB28C8" w:rsidRDefault="00BB28C8" w:rsidP="00BB28C8">
      <w:pPr>
        <w:widowControl w:val="0"/>
        <w:spacing w:after="160" w:line="360" w:lineRule="auto"/>
        <w:jc w:val="center"/>
        <w:rPr>
          <w:rFonts w:ascii="GHEA Grapalat" w:hAnsi="GHEA Grapalat"/>
          <w:b/>
          <w:lang w:val="en-US"/>
        </w:rPr>
      </w:pPr>
      <w:r w:rsidRPr="009F3DC7">
        <w:rPr>
          <w:rFonts w:ascii="GHEA Grapalat" w:hAnsi="GHEA Grapalat"/>
          <w:b/>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BB28C8" w:rsidTr="003D2146">
        <w:tc>
          <w:tcPr>
            <w:tcW w:w="4643" w:type="dxa"/>
          </w:tcPr>
          <w:p w:rsidR="00BB28C8" w:rsidRPr="00433A59" w:rsidRDefault="00BB28C8" w:rsidP="003D2146">
            <w:pPr>
              <w:widowControl w:val="0"/>
              <w:spacing w:after="160" w:line="360" w:lineRule="auto"/>
              <w:rPr>
                <w:rFonts w:ascii="GHEA Grapalat" w:hAnsi="GHEA Grapalat"/>
                <w:b/>
                <w:u w:val="single"/>
                <w:lang w:val="en-US"/>
              </w:rPr>
            </w:pPr>
            <w:r w:rsidRPr="009F3DC7">
              <w:rPr>
                <w:rFonts w:ascii="GHEA Grapalat" w:hAnsi="GHEA Grapalat"/>
              </w:rPr>
              <w:t>г.</w:t>
            </w:r>
          </w:p>
        </w:tc>
        <w:tc>
          <w:tcPr>
            <w:tcW w:w="4644" w:type="dxa"/>
          </w:tcPr>
          <w:p w:rsidR="00BB28C8" w:rsidRDefault="00BB28C8" w:rsidP="003D2146">
            <w:pPr>
              <w:widowControl w:val="0"/>
              <w:spacing w:after="160" w:line="360" w:lineRule="auto"/>
              <w:jc w:val="right"/>
              <w:rPr>
                <w:rFonts w:ascii="GHEA Grapalat" w:hAnsi="GHEA Grapalat"/>
                <w:b/>
                <w:u w:val="single"/>
                <w:lang w:val="en-US"/>
              </w:rPr>
            </w:pPr>
            <w:r w:rsidRPr="009F3DC7">
              <w:rPr>
                <w:rFonts w:ascii="GHEA Grapalat" w:hAnsi="GHEA Grapalat"/>
              </w:rPr>
              <w:t>"</w:t>
            </w:r>
            <w:r>
              <w:rPr>
                <w:rFonts w:ascii="GHEA Grapalat" w:hAnsi="GHEA Grapalat"/>
                <w:lang w:val="en-US"/>
              </w:rPr>
              <w:tab/>
            </w:r>
            <w:r w:rsidRPr="009F3DC7">
              <w:rPr>
                <w:rFonts w:ascii="GHEA Grapalat" w:hAnsi="GHEA Grapalat"/>
              </w:rPr>
              <w:t>"</w:t>
            </w:r>
            <w:r>
              <w:rPr>
                <w:rFonts w:ascii="GHEA Grapalat" w:hAnsi="GHEA Grapalat"/>
                <w:lang w:val="en-US"/>
              </w:rPr>
              <w:tab/>
            </w:r>
            <w:r w:rsidRPr="009F3DC7">
              <w:rPr>
                <w:rFonts w:ascii="GHEA Grapalat" w:hAnsi="GHEA Grapalat"/>
              </w:rPr>
              <w:t>20</w:t>
            </w:r>
            <w:r>
              <w:rPr>
                <w:rFonts w:ascii="GHEA Grapalat" w:hAnsi="GHEA Grapalat"/>
                <w:lang w:val="en-US"/>
              </w:rPr>
              <w:tab/>
            </w:r>
            <w:r w:rsidRPr="009F3DC7">
              <w:rPr>
                <w:rFonts w:ascii="GHEA Grapalat" w:hAnsi="GHEA Grapalat"/>
              </w:rPr>
              <w:t>г.</w:t>
            </w:r>
          </w:p>
        </w:tc>
      </w:tr>
    </w:tbl>
    <w:p w:rsidR="00BB28C8" w:rsidRPr="00433A59" w:rsidRDefault="00BB28C8" w:rsidP="00BB28C8">
      <w:pPr>
        <w:widowControl w:val="0"/>
        <w:spacing w:after="160" w:line="360" w:lineRule="auto"/>
        <w:jc w:val="center"/>
        <w:rPr>
          <w:rFonts w:ascii="GHEA Grapalat" w:hAnsi="GHEA Grapalat"/>
          <w:b/>
          <w:u w:val="single"/>
          <w:lang w:val="en-US"/>
        </w:rPr>
      </w:pPr>
    </w:p>
    <w:p w:rsidR="00BB28C8" w:rsidRPr="009F3DC7" w:rsidRDefault="00BB28C8" w:rsidP="00BB28C8">
      <w:pPr>
        <w:widowControl w:val="0"/>
        <w:spacing w:after="160" w:line="360" w:lineRule="auto"/>
        <w:jc w:val="both"/>
        <w:rPr>
          <w:rFonts w:ascii="GHEA Grapalat" w:hAnsi="GHEA Grapalat"/>
        </w:rPr>
      </w:pPr>
      <w:r w:rsidRPr="00C7119C">
        <w:rPr>
          <w:rFonts w:ascii="GHEA Grapalat" w:hAnsi="GHEA Grapalat"/>
        </w:rPr>
        <w:t>_____________, в лице _______________________, действующего на основании устава _____________, (далее — "Заказчик), с одной стороны, и __________________, в лице директора</w:t>
      </w:r>
      <w:r>
        <w:rPr>
          <w:rFonts w:ascii="GHEA Grapalat" w:hAnsi="GHEA Grapalat"/>
        </w:rPr>
        <w:t xml:space="preserve"> </w:t>
      </w:r>
      <w:r w:rsidRPr="00C7119C">
        <w:rPr>
          <w:rFonts w:ascii="GHEA Grapalat" w:hAnsi="GHEA Grapalat"/>
        </w:rPr>
        <w:t>_____________________, действующего на основании устава ________________________, (далее — Исполнитель), с другой стороны, заключили настоящий Договор о следующем.</w:t>
      </w:r>
    </w:p>
    <w:p w:rsidR="00BB28C8" w:rsidRPr="009F3DC7" w:rsidRDefault="00BB28C8" w:rsidP="00BB28C8">
      <w:pPr>
        <w:widowControl w:val="0"/>
        <w:spacing w:after="160" w:line="360" w:lineRule="auto"/>
        <w:ind w:firstLine="567"/>
        <w:jc w:val="both"/>
        <w:rPr>
          <w:rFonts w:ascii="GHEA Grapalat" w:hAnsi="GHEA Grapalat"/>
          <w:i/>
        </w:rPr>
      </w:pPr>
    </w:p>
    <w:p w:rsidR="00BB28C8" w:rsidRPr="009F3DC7" w:rsidRDefault="00BB28C8" w:rsidP="00BB28C8">
      <w:pPr>
        <w:widowControl w:val="0"/>
        <w:spacing w:after="160" w:line="360" w:lineRule="auto"/>
        <w:jc w:val="center"/>
        <w:rPr>
          <w:rFonts w:ascii="GHEA Grapalat" w:hAnsi="GHEA Grapalat" w:cs="Sylfaen"/>
          <w:b/>
          <w:smallCaps/>
        </w:rPr>
      </w:pPr>
      <w:r>
        <w:rPr>
          <w:rFonts w:ascii="GHEA Grapalat" w:hAnsi="GHEA Grapalat"/>
          <w:b/>
          <w:smallCaps/>
        </w:rPr>
        <w:t>1.</w:t>
      </w:r>
      <w:r w:rsidRPr="00EF1C40">
        <w:rPr>
          <w:rFonts w:ascii="GHEA Grapalat" w:hAnsi="GHEA Grapalat"/>
          <w:b/>
          <w:smallCaps/>
        </w:rPr>
        <w:t xml:space="preserve"> </w:t>
      </w:r>
      <w:r w:rsidRPr="009F3DC7">
        <w:rPr>
          <w:rFonts w:ascii="GHEA Grapalat" w:hAnsi="GHEA Grapalat"/>
          <w:b/>
          <w:smallCaps/>
        </w:rPr>
        <w:t>Предмет договора</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1.</w:t>
      </w:r>
      <w:r>
        <w:rPr>
          <w:rFonts w:ascii="GHEA Grapalat" w:hAnsi="GHEA Grapalat"/>
        </w:rPr>
        <w:t>1.</w:t>
      </w:r>
      <w:r>
        <w:rPr>
          <w:rFonts w:ascii="GHEA Grapalat" w:hAnsi="GHEA Grapalat"/>
        </w:rPr>
        <w:tab/>
      </w:r>
      <w:r w:rsidRPr="009F3DC7">
        <w:rPr>
          <w:rFonts w:ascii="GHEA Grapalat" w:hAnsi="GHEA Grapalat"/>
        </w:rPr>
        <w:t>Заказчик поручает, а Исполнитель принимает обязательство по выполнению ------------------ работ (далее — работа),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BB28C8"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1.</w:t>
      </w:r>
      <w:r>
        <w:rPr>
          <w:rFonts w:ascii="GHEA Grapalat" w:hAnsi="GHEA Grapalat"/>
        </w:rPr>
        <w:t>2.</w:t>
      </w:r>
      <w:r>
        <w:rPr>
          <w:rFonts w:ascii="GHEA Grapalat" w:hAnsi="GHEA Grapalat"/>
        </w:rPr>
        <w:tab/>
      </w:r>
      <w:r w:rsidRPr="009F3DC7">
        <w:rPr>
          <w:rFonts w:ascii="GHEA Grapalat" w:hAnsi="GHEA Grapalat"/>
        </w:rPr>
        <w:t>Работа выполняется в соответствии с установленной Приложением № 1 к договору Технической характеристикой-графиком закупки и в установленные сроки.</w:t>
      </w:r>
    </w:p>
    <w:p w:rsidR="00BB28C8" w:rsidRDefault="00BB28C8" w:rsidP="00BB28C8">
      <w:pPr>
        <w:rPr>
          <w:rFonts w:ascii="GHEA Grapalat" w:hAnsi="GHEA Grapalat"/>
        </w:rPr>
      </w:pPr>
      <w:r>
        <w:rPr>
          <w:rFonts w:ascii="GHEA Grapalat" w:hAnsi="GHEA Grapalat"/>
        </w:rPr>
        <w:br w:type="page"/>
      </w:r>
    </w:p>
    <w:p w:rsidR="00BB28C8" w:rsidRPr="001D4C6F" w:rsidRDefault="00BB28C8" w:rsidP="00BB28C8">
      <w:pPr>
        <w:widowControl w:val="0"/>
        <w:spacing w:after="160" w:line="360" w:lineRule="auto"/>
        <w:jc w:val="center"/>
        <w:rPr>
          <w:rFonts w:ascii="GHEA Grapalat" w:hAnsi="GHEA Grapalat"/>
          <w:b/>
          <w:smallCaps/>
        </w:rPr>
      </w:pPr>
      <w:r w:rsidRPr="009F3DC7">
        <w:rPr>
          <w:rFonts w:ascii="GHEA Grapalat" w:hAnsi="GHEA Grapalat"/>
          <w:b/>
          <w:smallCaps/>
        </w:rPr>
        <w:lastRenderedPageBreak/>
        <w:t>2. ПРАВА И ОБЯЗАННОСТИ СТОРОН</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b/>
        </w:rPr>
      </w:pPr>
      <w:r w:rsidRPr="009F3DC7">
        <w:rPr>
          <w:rFonts w:ascii="GHEA Grapalat" w:hAnsi="GHEA Grapalat"/>
          <w:b/>
        </w:rPr>
        <w:t>2.</w:t>
      </w:r>
      <w:r>
        <w:rPr>
          <w:rFonts w:ascii="GHEA Grapalat" w:hAnsi="GHEA Grapalat"/>
          <w:b/>
        </w:rPr>
        <w:t>1.</w:t>
      </w:r>
      <w:r>
        <w:rPr>
          <w:rFonts w:ascii="GHEA Grapalat" w:hAnsi="GHEA Grapalat"/>
          <w:b/>
        </w:rPr>
        <w:tab/>
      </w:r>
      <w:r w:rsidRPr="009F3DC7">
        <w:rPr>
          <w:rFonts w:ascii="GHEA Grapalat" w:hAnsi="GHEA Grapalat"/>
          <w:b/>
        </w:rPr>
        <w:t>Заказчик имеет право:</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2.1.</w:t>
      </w:r>
      <w:r>
        <w:rPr>
          <w:rFonts w:ascii="GHEA Grapalat" w:hAnsi="GHEA Grapalat"/>
        </w:rPr>
        <w:t>1.</w:t>
      </w:r>
      <w:r>
        <w:rPr>
          <w:rFonts w:ascii="GHEA Grapalat" w:hAnsi="GHEA Grapalat"/>
        </w:rPr>
        <w:tab/>
      </w:r>
      <w:r w:rsidRPr="009F3DC7">
        <w:rPr>
          <w:rFonts w:ascii="GHEA Grapalat" w:hAnsi="GHEA Grapalat"/>
        </w:rPr>
        <w:t>В любое время проверять ход и качество выполняемой Исполнителем работы, без вмешательства в деятельность Исполнителя.</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2.1.</w:t>
      </w:r>
      <w:r>
        <w:rPr>
          <w:rFonts w:ascii="GHEA Grapalat" w:hAnsi="GHEA Grapalat"/>
        </w:rPr>
        <w:t>2.</w:t>
      </w:r>
      <w:r>
        <w:rPr>
          <w:rFonts w:ascii="GHEA Grapalat" w:hAnsi="GHEA Grapalat"/>
        </w:rPr>
        <w:tab/>
      </w:r>
      <w:r w:rsidRPr="009F3DC7">
        <w:rPr>
          <w:rFonts w:ascii="GHEA Grapalat" w:hAnsi="GHEA Grapalat"/>
        </w:rPr>
        <w:t xml:space="preserve">Если выполнена работа, не соответствующая Технической характеристике-графику закупки, указанной в Приложении № 1 к договору: </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а)</w:t>
      </w:r>
      <w:r w:rsidRPr="00EF1C40">
        <w:rPr>
          <w:rFonts w:ascii="GHEA Grapalat" w:hAnsi="GHEA Grapalat"/>
        </w:rPr>
        <w:tab/>
      </w:r>
      <w:r w:rsidRPr="009F3DC7">
        <w:rPr>
          <w:rFonts w:ascii="GHEA Grapalat" w:hAnsi="GHEA Grapalat"/>
        </w:rPr>
        <w:t xml:space="preserve">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б)</w:t>
      </w:r>
      <w:r w:rsidRPr="00EF1C40">
        <w:rPr>
          <w:rFonts w:ascii="GHEA Grapalat" w:hAnsi="GHEA Grapalat"/>
        </w:rPr>
        <w:tab/>
      </w:r>
      <w:r w:rsidRPr="009F3DC7">
        <w:rPr>
          <w:rFonts w:ascii="GHEA Grapalat" w:hAnsi="GHEA Grapalat"/>
        </w:rPr>
        <w:t xml:space="preserve">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2.1.</w:t>
      </w:r>
      <w:r>
        <w:rPr>
          <w:rFonts w:ascii="GHEA Grapalat" w:hAnsi="GHEA Grapalat"/>
        </w:rPr>
        <w:t>3.</w:t>
      </w:r>
      <w:r>
        <w:rPr>
          <w:rFonts w:ascii="GHEA Grapalat" w:hAnsi="GHEA Grapalat"/>
        </w:rPr>
        <w:tab/>
      </w:r>
      <w:r w:rsidRPr="009F3DC7">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а)</w:t>
      </w:r>
      <w:r w:rsidRPr="00EF1C40">
        <w:rPr>
          <w:rFonts w:ascii="GHEA Grapalat" w:hAnsi="GHEA Grapalat"/>
        </w:rPr>
        <w:tab/>
      </w:r>
      <w:r w:rsidRPr="009F3DC7">
        <w:rPr>
          <w:rFonts w:ascii="GHEA Grapalat" w:hAnsi="GHEA Grapalat"/>
        </w:rPr>
        <w:t>выполненная работа не соответствует требованиям, установленным Приложением № 1 к договору;</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б)</w:t>
      </w:r>
      <w:r w:rsidRPr="00EF1C40">
        <w:rPr>
          <w:rFonts w:ascii="GHEA Grapalat" w:hAnsi="GHEA Grapalat"/>
        </w:rPr>
        <w:tab/>
      </w:r>
      <w:r w:rsidRPr="009F3DC7">
        <w:rPr>
          <w:rFonts w:ascii="GHEA Grapalat" w:hAnsi="GHEA Grapalat"/>
        </w:rPr>
        <w:t>нарушен срок выполнения работы.</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b/>
        </w:rPr>
      </w:pPr>
      <w:r w:rsidRPr="009F3DC7">
        <w:rPr>
          <w:rFonts w:ascii="GHEA Grapalat" w:hAnsi="GHEA Grapalat"/>
          <w:b/>
        </w:rPr>
        <w:t>2.</w:t>
      </w:r>
      <w:r>
        <w:rPr>
          <w:rFonts w:ascii="GHEA Grapalat" w:hAnsi="GHEA Grapalat"/>
          <w:b/>
        </w:rPr>
        <w:t>2.</w:t>
      </w:r>
      <w:r>
        <w:rPr>
          <w:rFonts w:ascii="GHEA Grapalat" w:hAnsi="GHEA Grapalat"/>
          <w:b/>
        </w:rPr>
        <w:tab/>
      </w:r>
      <w:r w:rsidRPr="009F3DC7">
        <w:rPr>
          <w:rFonts w:ascii="GHEA Grapalat" w:hAnsi="GHEA Grapalat"/>
          <w:b/>
        </w:rPr>
        <w:t>Заказчик обязан:</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2.2.</w:t>
      </w:r>
      <w:r>
        <w:rPr>
          <w:rFonts w:ascii="GHEA Grapalat" w:hAnsi="GHEA Grapalat"/>
        </w:rPr>
        <w:t>1.</w:t>
      </w:r>
      <w:r>
        <w:rPr>
          <w:rFonts w:ascii="GHEA Grapalat" w:hAnsi="GHEA Grapalat"/>
        </w:rPr>
        <w:tab/>
      </w:r>
      <w:r w:rsidRPr="009F3DC7">
        <w:rPr>
          <w:rFonts w:ascii="GHEA Grapalat" w:hAnsi="GHEA Grapalat"/>
        </w:rPr>
        <w:t>Обсуждать и принимать результат работы, выполненной в соответствии с Технической характеристикой-графиком закупки, а в случаях выявления недостатков в результате работы — незамедлительно в письменной форме уведомлять об этом Исполнителя.</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2.2.</w:t>
      </w:r>
      <w:r>
        <w:rPr>
          <w:rFonts w:ascii="GHEA Grapalat" w:hAnsi="GHEA Grapalat"/>
        </w:rPr>
        <w:t>2.</w:t>
      </w:r>
      <w:r>
        <w:rPr>
          <w:rFonts w:ascii="GHEA Grapalat" w:hAnsi="GHEA Grapalat"/>
        </w:rPr>
        <w:tab/>
      </w:r>
      <w:r w:rsidRPr="009F3DC7">
        <w:rPr>
          <w:rFonts w:ascii="GHEA Grapalat" w:hAnsi="GHEA Grapalat"/>
        </w:rPr>
        <w:t>В случае приемки результата работы, уплачивать Исполнителю суммы, подлежащие уплате последнему, а в случае нарушения срока — также предусмотренную пунктом 5.5 договора пеню.</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b/>
        </w:rPr>
      </w:pPr>
      <w:r w:rsidRPr="009F3DC7">
        <w:rPr>
          <w:rFonts w:ascii="GHEA Grapalat" w:hAnsi="GHEA Grapalat"/>
          <w:b/>
        </w:rPr>
        <w:lastRenderedPageBreak/>
        <w:t>2.</w:t>
      </w:r>
      <w:r>
        <w:rPr>
          <w:rFonts w:ascii="GHEA Grapalat" w:hAnsi="GHEA Grapalat"/>
          <w:b/>
        </w:rPr>
        <w:t>3.</w:t>
      </w:r>
      <w:r>
        <w:rPr>
          <w:rFonts w:ascii="GHEA Grapalat" w:hAnsi="GHEA Grapalat"/>
          <w:b/>
        </w:rPr>
        <w:tab/>
      </w:r>
      <w:r w:rsidRPr="009F3DC7">
        <w:rPr>
          <w:rFonts w:ascii="GHEA Grapalat" w:hAnsi="GHEA Grapalat"/>
          <w:b/>
        </w:rPr>
        <w:t>Исполнитель имеет право:</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2.3.</w:t>
      </w:r>
      <w:r>
        <w:rPr>
          <w:rFonts w:ascii="GHEA Grapalat" w:hAnsi="GHEA Grapalat"/>
        </w:rPr>
        <w:t>1.</w:t>
      </w:r>
      <w:r>
        <w:rPr>
          <w:rFonts w:ascii="GHEA Grapalat" w:hAnsi="GHEA Grapalat"/>
        </w:rPr>
        <w:tab/>
      </w:r>
      <w:r w:rsidRPr="009F3DC7">
        <w:rPr>
          <w:rFonts w:ascii="GHEA Grapalat" w:hAnsi="GHEA Grapalat"/>
        </w:rPr>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b/>
        </w:rPr>
      </w:pPr>
      <w:r w:rsidRPr="009F3DC7">
        <w:rPr>
          <w:rFonts w:ascii="GHEA Grapalat" w:hAnsi="GHEA Grapalat"/>
          <w:b/>
        </w:rPr>
        <w:t>2.</w:t>
      </w:r>
      <w:r>
        <w:rPr>
          <w:rFonts w:ascii="GHEA Grapalat" w:hAnsi="GHEA Grapalat"/>
          <w:b/>
        </w:rPr>
        <w:t>4.</w:t>
      </w:r>
      <w:r>
        <w:rPr>
          <w:rFonts w:ascii="GHEA Grapalat" w:hAnsi="GHEA Grapalat"/>
          <w:b/>
        </w:rPr>
        <w:tab/>
      </w:r>
      <w:r w:rsidRPr="009F3DC7">
        <w:rPr>
          <w:rFonts w:ascii="GHEA Grapalat" w:hAnsi="GHEA Grapalat"/>
          <w:b/>
        </w:rPr>
        <w:t>Исполнитель обязан:</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2.4.</w:t>
      </w:r>
      <w:r>
        <w:rPr>
          <w:rFonts w:ascii="GHEA Grapalat" w:hAnsi="GHEA Grapalat"/>
        </w:rPr>
        <w:t>1.</w:t>
      </w:r>
      <w:r>
        <w:rPr>
          <w:rFonts w:ascii="GHEA Grapalat" w:hAnsi="GHEA Grapalat"/>
        </w:rPr>
        <w:tab/>
      </w:r>
      <w:r w:rsidRPr="009F3DC7">
        <w:rPr>
          <w:rFonts w:ascii="GHEA Grapalat" w:hAnsi="GHEA Grapalat"/>
        </w:rPr>
        <w:t>Обеспечивать выполнение работы по условиям, установленным Приложением № 1 к договору, руководствуясь действующим законодательством.</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2.4.</w:t>
      </w:r>
      <w:r>
        <w:rPr>
          <w:rFonts w:ascii="GHEA Grapalat" w:hAnsi="GHEA Grapalat"/>
        </w:rPr>
        <w:t>2.</w:t>
      </w:r>
      <w:r>
        <w:rPr>
          <w:rFonts w:ascii="GHEA Grapalat" w:hAnsi="GHEA Grapalat"/>
        </w:rPr>
        <w:tab/>
      </w:r>
      <w:r w:rsidRPr="009F3DC7">
        <w:rPr>
          <w:rFonts w:ascii="GHEA Grapalat" w:hAnsi="GHEA Grapalat"/>
        </w:rPr>
        <w:t>В предусмотренных договором случаях уплачивать предусмотренные пунктами 5.2 и 5.3 договора пеню и штраф.</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2.4.</w:t>
      </w:r>
      <w:r>
        <w:rPr>
          <w:rFonts w:ascii="GHEA Grapalat" w:hAnsi="GHEA Grapalat"/>
        </w:rPr>
        <w:t>3.</w:t>
      </w:r>
      <w:r>
        <w:rPr>
          <w:rFonts w:ascii="GHEA Grapalat" w:hAnsi="GHEA Grapalat"/>
        </w:rPr>
        <w:tab/>
      </w:r>
      <w:r w:rsidRPr="009F3DC7">
        <w:rPr>
          <w:rFonts w:ascii="GHEA Grapalat" w:hAnsi="GHEA Grapalat"/>
        </w:rPr>
        <w:t>В течение срока действия обеспечени</w:t>
      </w:r>
      <w:r w:rsidR="00EC1F84">
        <w:rPr>
          <w:rFonts w:ascii="GHEA Grapalat" w:hAnsi="GHEA Grapalat"/>
        </w:rPr>
        <w:t>й квалификации и</w:t>
      </w:r>
      <w:r w:rsidRPr="009F3DC7">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674E7A" w:rsidRDefault="00674E7A" w:rsidP="00674E7A">
      <w:pPr>
        <w:widowControl w:val="0"/>
        <w:spacing w:after="160" w:line="360" w:lineRule="auto"/>
        <w:jc w:val="center"/>
        <w:rPr>
          <w:rFonts w:ascii="GHEA Grapalat" w:hAnsi="GHEA Grapalat"/>
          <w:b/>
        </w:rPr>
      </w:pPr>
      <w:r w:rsidRPr="009F3DC7">
        <w:rPr>
          <w:rFonts w:ascii="GHEA Grapalat" w:hAnsi="GHEA Grapalat"/>
          <w:b/>
        </w:rPr>
        <w:t>3. ПОРЯДОК СДАЧИ И ПРИЕМКИ РАБОТЫ</w:t>
      </w:r>
    </w:p>
    <w:p w:rsidR="00674E7A" w:rsidRDefault="00674E7A" w:rsidP="00674E7A">
      <w:pPr>
        <w:widowControl w:val="0"/>
        <w:tabs>
          <w:tab w:val="left" w:pos="1134"/>
        </w:tabs>
        <w:spacing w:after="160" w:line="336" w:lineRule="auto"/>
        <w:ind w:firstLine="567"/>
        <w:jc w:val="both"/>
        <w:rPr>
          <w:rFonts w:ascii="GHEA Grapalat" w:hAnsi="GHEA Grapalat" w:cs="Sylfaen"/>
        </w:rPr>
      </w:pPr>
      <w:r>
        <w:rPr>
          <w:rFonts w:ascii="GHEA Grapalat" w:hAnsi="GHEA Grapalat"/>
        </w:rPr>
        <w:t>3.1.</w:t>
      </w:r>
      <w:r>
        <w:rPr>
          <w:rFonts w:ascii="GHEA Grapalat" w:hAnsi="GHEA Grapalat"/>
        </w:rPr>
        <w:tab/>
        <w:t xml:space="preserve">Выполненная работа принимается подписанием акта сдачи-приемки между Заказчиком и Исполнителем. Факт сдачи работы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674E7A" w:rsidRDefault="00674E7A" w:rsidP="00674E7A">
      <w:pPr>
        <w:widowControl w:val="0"/>
        <w:tabs>
          <w:tab w:val="left" w:pos="1134"/>
        </w:tabs>
        <w:spacing w:after="160" w:line="336" w:lineRule="auto"/>
        <w:ind w:firstLine="567"/>
        <w:jc w:val="both"/>
        <w:rPr>
          <w:rFonts w:ascii="GHEA Grapalat" w:hAnsi="GHEA Grapalat" w:cs="Sylfaen"/>
        </w:rPr>
      </w:pPr>
      <w:r>
        <w:rPr>
          <w:rFonts w:ascii="GHEA Grapalat" w:hAnsi="GHEA Grapalat"/>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и _______ экземпляр акта сдачи-приемки (Приложение № 3). </w:t>
      </w:r>
    </w:p>
    <w:p w:rsidR="00674E7A" w:rsidRDefault="00674E7A" w:rsidP="00674E7A">
      <w:pPr>
        <w:widowControl w:val="0"/>
        <w:tabs>
          <w:tab w:val="left" w:pos="1134"/>
        </w:tabs>
        <w:spacing w:after="160" w:line="336" w:lineRule="auto"/>
        <w:ind w:firstLine="567"/>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674E7A" w:rsidRDefault="00674E7A" w:rsidP="00674E7A">
      <w:pPr>
        <w:widowControl w:val="0"/>
        <w:tabs>
          <w:tab w:val="left" w:pos="1134"/>
        </w:tabs>
        <w:spacing w:after="160" w:line="336" w:lineRule="auto"/>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674E7A" w:rsidRDefault="00674E7A" w:rsidP="00674E7A">
      <w:pPr>
        <w:widowControl w:val="0"/>
        <w:tabs>
          <w:tab w:val="left" w:pos="1134"/>
        </w:tabs>
        <w:spacing w:after="160" w:line="336" w:lineRule="auto"/>
        <w:ind w:firstLine="567"/>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674E7A" w:rsidRDefault="00674E7A" w:rsidP="00674E7A">
      <w:pPr>
        <w:widowControl w:val="0"/>
        <w:tabs>
          <w:tab w:val="left" w:pos="1134"/>
        </w:tabs>
        <w:spacing w:after="160" w:line="336" w:lineRule="auto"/>
        <w:ind w:firstLine="567"/>
        <w:jc w:val="both"/>
        <w:rPr>
          <w:rFonts w:ascii="GHEA Grapalat" w:hAnsi="GHEA Grapalat" w:cs="Sylfaen"/>
        </w:rPr>
      </w:pPr>
      <w:r>
        <w:rPr>
          <w:rFonts w:ascii="GHEA Grapalat" w:hAnsi="GHEA Grapalat"/>
        </w:rPr>
        <w:lastRenderedPageBreak/>
        <w:t>3.3.</w:t>
      </w:r>
      <w:r>
        <w:rPr>
          <w:rFonts w:ascii="GHEA Grapalat" w:hAnsi="GHEA Grapalat"/>
        </w:rPr>
        <w:tab/>
        <w:t>Заказчик в течение _____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работы.</w:t>
      </w:r>
    </w:p>
    <w:p w:rsidR="00674E7A" w:rsidRDefault="00674E7A" w:rsidP="00674E7A">
      <w:pPr>
        <w:widowControl w:val="0"/>
        <w:tabs>
          <w:tab w:val="left" w:pos="1134"/>
        </w:tabs>
        <w:spacing w:after="160" w:line="340" w:lineRule="auto"/>
        <w:ind w:firstLine="567"/>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674E7A" w:rsidRPr="009F3DC7" w:rsidRDefault="00674E7A" w:rsidP="00BB28C8">
      <w:pPr>
        <w:widowControl w:val="0"/>
        <w:spacing w:after="160" w:line="360" w:lineRule="auto"/>
        <w:jc w:val="center"/>
        <w:rPr>
          <w:rFonts w:ascii="GHEA Grapalat" w:hAnsi="GHEA Grapalat" w:cs="Sylfaen"/>
          <w:b/>
        </w:rPr>
      </w:pPr>
    </w:p>
    <w:p w:rsidR="00BB28C8" w:rsidRPr="009F3DC7" w:rsidRDefault="00BB28C8" w:rsidP="00BB28C8">
      <w:pPr>
        <w:widowControl w:val="0"/>
        <w:spacing w:after="160" w:line="341" w:lineRule="auto"/>
        <w:jc w:val="center"/>
        <w:rPr>
          <w:rFonts w:ascii="GHEA Grapalat" w:hAnsi="GHEA Grapalat" w:cs="Sylfaen"/>
          <w:b/>
        </w:rPr>
      </w:pPr>
      <w:r>
        <w:rPr>
          <w:rFonts w:ascii="GHEA Grapalat" w:hAnsi="GHEA Grapalat"/>
          <w:b/>
        </w:rPr>
        <w:t>4.</w:t>
      </w:r>
      <w:r w:rsidRPr="00E90FBD">
        <w:rPr>
          <w:rFonts w:ascii="GHEA Grapalat" w:hAnsi="GHEA Grapalat"/>
          <w:b/>
        </w:rPr>
        <w:t xml:space="preserve"> </w:t>
      </w:r>
      <w:r w:rsidRPr="009F3DC7">
        <w:rPr>
          <w:rFonts w:ascii="GHEA Grapalat" w:hAnsi="GHEA Grapalat"/>
          <w:b/>
        </w:rPr>
        <w:t>ЦЕНА ДОГОВОРА</w:t>
      </w:r>
    </w:p>
    <w:p w:rsidR="00BB28C8" w:rsidRPr="009F3DC7" w:rsidRDefault="00BB28C8" w:rsidP="00BB28C8">
      <w:pPr>
        <w:widowControl w:val="0"/>
        <w:spacing w:after="160" w:line="341" w:lineRule="auto"/>
        <w:ind w:firstLine="567"/>
        <w:jc w:val="both"/>
        <w:rPr>
          <w:rFonts w:ascii="GHEA Grapalat" w:hAnsi="GHEA Grapalat" w:cs="Sylfaen"/>
        </w:rPr>
      </w:pPr>
      <w:r w:rsidRPr="009F3DC7">
        <w:rPr>
          <w:rFonts w:ascii="GHEA Grapalat" w:hAnsi="GHEA Grapalat"/>
        </w:rPr>
        <w:t>4.</w:t>
      </w:r>
      <w:r>
        <w:rPr>
          <w:rFonts w:ascii="GHEA Grapalat" w:hAnsi="GHEA Grapalat"/>
        </w:rPr>
        <w:t>1.</w:t>
      </w:r>
      <w:r>
        <w:rPr>
          <w:rFonts w:ascii="GHEA Grapalat" w:hAnsi="GHEA Grapalat"/>
        </w:rPr>
        <w:tab/>
      </w:r>
      <w:r w:rsidRPr="009F3DC7">
        <w:rPr>
          <w:rFonts w:ascii="GHEA Grapalat" w:hAnsi="GHEA Grapalat"/>
        </w:rPr>
        <w:t xml:space="preserve">Цена подлежащей выполнению Исполнителем работы по настоящему договору составляет ______ </w:t>
      </w:r>
      <w:r w:rsidRPr="00E90FBD">
        <w:rPr>
          <w:rFonts w:ascii="GHEA Grapalat" w:hAnsi="GHEA Grapalat"/>
        </w:rPr>
        <w:t>(__</w:t>
      </w:r>
      <w:r w:rsidRPr="00E90FBD">
        <w:rPr>
          <w:rFonts w:ascii="GHEA Grapalat" w:hAnsi="GHEA Grapalat"/>
          <w:u w:val="single"/>
        </w:rPr>
        <w:t>прописью</w:t>
      </w:r>
      <w:r w:rsidRPr="00E90FBD">
        <w:rPr>
          <w:rFonts w:ascii="GHEA Grapalat" w:hAnsi="GHEA Grapalat"/>
        </w:rPr>
        <w:t>____________________________________)</w:t>
      </w:r>
      <w:r w:rsidRPr="009F3DC7">
        <w:rPr>
          <w:rFonts w:ascii="GHEA Grapalat" w:hAnsi="GHEA Grapalat"/>
        </w:rPr>
        <w:t xml:space="preserve"> драмов РА, включая НДС</w:t>
      </w:r>
      <w:r w:rsidR="001B14C2">
        <w:rPr>
          <w:rStyle w:val="FootnoteReference"/>
          <w:rFonts w:ascii="GHEA Grapalat" w:hAnsi="GHEA Grapalat"/>
        </w:rPr>
        <w:footnoteReference w:customMarkFollows="1" w:id="22"/>
        <w:t>18</w:t>
      </w:r>
      <w:r w:rsidRPr="009F3DC7">
        <w:rPr>
          <w:rFonts w:ascii="GHEA Grapalat" w:hAnsi="GHEA Grapalat"/>
        </w:rPr>
        <w:t xml:space="preserve">. </w:t>
      </w:r>
    </w:p>
    <w:p w:rsidR="00BB28C8" w:rsidRPr="00EF1C40" w:rsidRDefault="00BB28C8" w:rsidP="00BB28C8">
      <w:pPr>
        <w:widowControl w:val="0"/>
        <w:spacing w:after="160" w:line="341" w:lineRule="auto"/>
        <w:ind w:firstLine="567"/>
        <w:jc w:val="both"/>
        <w:rPr>
          <w:rFonts w:ascii="GHEA Grapalat" w:hAnsi="GHEA Grapalat"/>
        </w:rPr>
      </w:pPr>
      <w:r w:rsidRPr="009F3DC7">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BB28C8" w:rsidRPr="009F3DC7" w:rsidRDefault="00BB28C8" w:rsidP="00BB28C8">
      <w:pPr>
        <w:widowControl w:val="0"/>
        <w:spacing w:after="160" w:line="341" w:lineRule="auto"/>
        <w:ind w:firstLine="567"/>
        <w:jc w:val="both"/>
        <w:rPr>
          <w:rFonts w:ascii="GHEA Grapalat" w:hAnsi="GHEA Grapalat" w:cs="Sylfaen"/>
        </w:rPr>
      </w:pPr>
      <w:r w:rsidRPr="009F3DC7">
        <w:rPr>
          <w:rFonts w:ascii="GHEA Grapalat" w:hAnsi="GHEA Grapalat"/>
        </w:rPr>
        <w:t>Цена выполнения работы стабильна, и Исполнитель не вправе требовать увеличения, а Заказчик — снижения этой цены.</w:t>
      </w:r>
    </w:p>
    <w:p w:rsidR="00BB28C8" w:rsidRPr="00861440" w:rsidRDefault="00BB28C8" w:rsidP="00BB28C8">
      <w:pPr>
        <w:widowControl w:val="0"/>
        <w:tabs>
          <w:tab w:val="left" w:pos="1276"/>
        </w:tabs>
        <w:spacing w:after="160" w:line="341" w:lineRule="auto"/>
        <w:ind w:firstLine="567"/>
        <w:jc w:val="both"/>
        <w:rPr>
          <w:rFonts w:ascii="GHEA Grapalat" w:hAnsi="GHEA Grapalat"/>
        </w:rPr>
      </w:pPr>
      <w:r w:rsidRPr="009F3DC7">
        <w:rPr>
          <w:rFonts w:ascii="GHEA Grapalat" w:hAnsi="GHEA Grapalat"/>
        </w:rPr>
        <w:t>4.1.</w:t>
      </w:r>
      <w:r>
        <w:rPr>
          <w:rFonts w:ascii="GHEA Grapalat" w:hAnsi="GHEA Grapalat"/>
        </w:rPr>
        <w:t>1.</w:t>
      </w:r>
      <w:r>
        <w:rPr>
          <w:rFonts w:ascii="GHEA Grapalat" w:hAnsi="GHEA Grapalat"/>
        </w:rPr>
        <w:tab/>
      </w:r>
      <w:r w:rsidRPr="009F3DC7">
        <w:rPr>
          <w:rFonts w:ascii="GHEA Grapalat" w:hAnsi="GHEA Grapalat"/>
        </w:rPr>
        <w:t xml:space="preserve">Заказчик перечисляет сумму в размере до </w:t>
      </w:r>
      <w:r>
        <w:rPr>
          <w:rFonts w:ascii="GHEA Grapalat" w:hAnsi="GHEA Grapalat"/>
        </w:rPr>
        <w:t>_</w:t>
      </w:r>
      <w:r w:rsidRPr="00E90FBD">
        <w:rPr>
          <w:rFonts w:ascii="GHEA Grapalat" w:hAnsi="GHEA Grapalat"/>
        </w:rPr>
        <w:t>_____</w:t>
      </w:r>
      <w:r w:rsidRPr="009F3DC7">
        <w:rPr>
          <w:rFonts w:ascii="GHEA Grapalat" w:hAnsi="GHEA Grapalat"/>
        </w:rPr>
        <w:t xml:space="preserve"> (</w:t>
      </w:r>
      <w:r w:rsidRPr="00E90FBD">
        <w:rPr>
          <w:rFonts w:ascii="GHEA Grapalat" w:hAnsi="GHEA Grapalat"/>
        </w:rPr>
        <w:t>__</w:t>
      </w:r>
      <w:r w:rsidRPr="00AF3388">
        <w:rPr>
          <w:rFonts w:ascii="GHEA Grapalat" w:hAnsi="GHEA Grapalat"/>
        </w:rPr>
        <w:t>__</w:t>
      </w:r>
      <w:r w:rsidRPr="00E90FBD">
        <w:rPr>
          <w:rFonts w:ascii="GHEA Grapalat" w:hAnsi="GHEA Grapalat"/>
        </w:rPr>
        <w:t>____________</w:t>
      </w:r>
      <w:r w:rsidRPr="009F3DC7">
        <w:rPr>
          <w:rFonts w:ascii="GHEA Grapalat" w:hAnsi="GHEA Grapalat"/>
        </w:rPr>
        <w:t xml:space="preserve">) драмов Республики Армения от цены договора на банковский счет Исполнителя в </w:t>
      </w:r>
      <w:r w:rsidRPr="00AF3388">
        <w:rPr>
          <w:rFonts w:ascii="GHEA Grapalat" w:hAnsi="GHEA Grapalat"/>
          <w:spacing w:val="-4"/>
        </w:rPr>
        <w:t xml:space="preserve">качестве предоплаты. Погашение предоплаты осуществляется в форме уменьшений (удержаний) из выплат, производимых на основании актов сдачи-приемки. </w:t>
      </w:r>
      <w:r w:rsidR="00B03F63" w:rsidRPr="00B138F3">
        <w:rPr>
          <w:rFonts w:ascii="GHEA Grapalat" w:hAnsi="GHEA Grapalat"/>
        </w:rPr>
        <w:t xml:space="preserve">При этом до полного погашения предоплаты платежи </w:t>
      </w:r>
      <w:r w:rsidR="00B03F63" w:rsidRPr="00AD29CE">
        <w:rPr>
          <w:rFonts w:ascii="GHEA Grapalat" w:hAnsi="GHEA Grapalat"/>
        </w:rPr>
        <w:t>Исполнител</w:t>
      </w:r>
      <w:r w:rsidR="00B03F63">
        <w:rPr>
          <w:rFonts w:ascii="GHEA Grapalat" w:hAnsi="GHEA Grapalat"/>
        </w:rPr>
        <w:t>ю</w:t>
      </w:r>
      <w:r w:rsidR="00B03F63" w:rsidRPr="00750E05">
        <w:rPr>
          <w:rFonts w:ascii="GHEA Grapalat" w:hAnsi="GHEA Grapalat"/>
        </w:rPr>
        <w:t xml:space="preserve"> не</w:t>
      </w:r>
      <w:r w:rsidR="00B03F63" w:rsidRPr="00B138F3">
        <w:rPr>
          <w:rFonts w:ascii="GHEA Grapalat" w:hAnsi="GHEA Grapalat"/>
        </w:rPr>
        <w:t xml:space="preserve"> производятся</w:t>
      </w:r>
      <w:r w:rsidR="00B03F63">
        <w:rPr>
          <w:rStyle w:val="FootnoteReference"/>
          <w:rFonts w:ascii="GHEA Grapalat" w:hAnsi="GHEA Grapalat"/>
        </w:rPr>
        <w:t xml:space="preserve"> </w:t>
      </w:r>
      <w:r w:rsidR="00A510FA">
        <w:rPr>
          <w:rStyle w:val="FootnoteReference"/>
          <w:rFonts w:ascii="GHEA Grapalat" w:hAnsi="GHEA Grapalat"/>
          <w:spacing w:val="-4"/>
        </w:rPr>
        <w:footnoteReference w:customMarkFollows="1" w:id="23"/>
        <w:t>19</w:t>
      </w:r>
      <w:r w:rsidRPr="00861440">
        <w:rPr>
          <w:rFonts w:ascii="GHEA Grapalat" w:hAnsi="GHEA Grapalat"/>
          <w:spacing w:val="-4"/>
        </w:rPr>
        <w:t>.</w:t>
      </w:r>
    </w:p>
    <w:p w:rsidR="00BB28C8" w:rsidRDefault="00BB28C8" w:rsidP="00BB28C8">
      <w:pPr>
        <w:widowControl w:val="0"/>
        <w:tabs>
          <w:tab w:val="left" w:pos="1134"/>
        </w:tabs>
        <w:spacing w:after="160" w:line="341" w:lineRule="auto"/>
        <w:ind w:firstLine="567"/>
        <w:jc w:val="both"/>
        <w:rPr>
          <w:rFonts w:ascii="GHEA Grapalat" w:hAnsi="GHEA Grapalat"/>
        </w:rPr>
      </w:pPr>
      <w:r w:rsidRPr="009F3DC7">
        <w:rPr>
          <w:rFonts w:ascii="GHEA Grapalat" w:hAnsi="GHEA Grapalat"/>
        </w:rPr>
        <w:lastRenderedPageBreak/>
        <w:t>4.</w:t>
      </w:r>
      <w:r>
        <w:rPr>
          <w:rFonts w:ascii="GHEA Grapalat" w:hAnsi="GHEA Grapalat"/>
        </w:rPr>
        <w:t>2.</w:t>
      </w:r>
      <w:r>
        <w:rPr>
          <w:rFonts w:ascii="GHEA Grapalat" w:hAnsi="GHEA Grapalat"/>
        </w:rPr>
        <w:tab/>
      </w:r>
      <w:r w:rsidRPr="009F3DC7">
        <w:rPr>
          <w:rFonts w:ascii="GHEA Grapalat" w:hAnsi="GHEA Grapalat"/>
        </w:rPr>
        <w:t xml:space="preserve">Заказчик платит за выполненную работу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C02868" w:rsidRPr="001515B8">
        <w:rPr>
          <w:rFonts w:ascii="GHEA Grapalat" w:hAnsi="GHEA Grapalat"/>
        </w:rPr>
        <w:t>в течение месяцев</w:t>
      </w:r>
      <w:r w:rsidRPr="009F3DC7">
        <w:rPr>
          <w:rFonts w:ascii="GHEA Grapalat" w:hAnsi="GHEA Grapalat"/>
        </w:rPr>
        <w:t>, предусмотренны</w:t>
      </w:r>
      <w:r w:rsidR="00C02868">
        <w:rPr>
          <w:rFonts w:ascii="GHEA Grapalat" w:hAnsi="GHEA Grapalat"/>
        </w:rPr>
        <w:t>х</w:t>
      </w:r>
      <w:r w:rsidRPr="009F3DC7">
        <w:rPr>
          <w:rFonts w:ascii="GHEA Grapalat" w:hAnsi="GHEA Grapalat"/>
        </w:rPr>
        <w:t xml:space="preserve"> графиком оплаты договора (Приложение № 2)</w:t>
      </w:r>
      <w:r w:rsidR="00C02868">
        <w:rPr>
          <w:rFonts w:ascii="GHEA Grapalat" w:hAnsi="GHEA Grapalat"/>
        </w:rPr>
        <w:t>,</w:t>
      </w:r>
      <w:r w:rsidRPr="009F3DC7">
        <w:rPr>
          <w:rFonts w:ascii="GHEA Grapalat" w:hAnsi="GHEA Grapalat"/>
        </w:rPr>
        <w:t xml:space="preserve"> но не позднее чем до </w:t>
      </w:r>
      <w:r w:rsidR="00CF248C">
        <w:rPr>
          <w:rFonts w:ascii="GHEA Grapalat" w:hAnsi="GHEA Grapalat"/>
        </w:rPr>
        <w:t>----ого</w:t>
      </w:r>
      <w:r w:rsidRPr="009F3DC7">
        <w:rPr>
          <w:rFonts w:ascii="GHEA Grapalat" w:hAnsi="GHEA Grapalat"/>
        </w:rPr>
        <w:t xml:space="preserve"> декабря данного года. </w:t>
      </w:r>
    </w:p>
    <w:p w:rsidR="00C02868" w:rsidRPr="001762F4" w:rsidRDefault="00C02868" w:rsidP="00C02868">
      <w:pPr>
        <w:widowControl w:val="0"/>
        <w:tabs>
          <w:tab w:val="left" w:pos="1134"/>
        </w:tabs>
        <w:spacing w:after="160"/>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 xml:space="preserve"> </w:t>
      </w:r>
      <w:r w:rsidR="00A45057">
        <w:rPr>
          <w:rFonts w:ascii="GHEA Grapalat" w:hAnsi="GHEA Grapalat"/>
          <w:vertAlign w:val="superscript"/>
        </w:rPr>
        <w:t>19</w:t>
      </w:r>
      <w:r w:rsidRPr="001762F4">
        <w:rPr>
          <w:rFonts w:ascii="GHEA Grapalat" w:hAnsi="GHEA Grapalat"/>
          <w:vertAlign w:val="superscript"/>
          <w:lang w:val="hy-AM"/>
        </w:rPr>
        <w:t>,1</w:t>
      </w:r>
      <w:r>
        <w:rPr>
          <w:rFonts w:ascii="GHEA Grapalat" w:hAnsi="GHEA Grapalat"/>
          <w:lang w:val="hy-AM"/>
        </w:rPr>
        <w:t>.</w:t>
      </w:r>
    </w:p>
    <w:p w:rsidR="00C02868" w:rsidRPr="00C02868" w:rsidRDefault="00C02868" w:rsidP="00BB28C8">
      <w:pPr>
        <w:widowControl w:val="0"/>
        <w:tabs>
          <w:tab w:val="left" w:pos="1134"/>
        </w:tabs>
        <w:spacing w:after="160" w:line="341" w:lineRule="auto"/>
        <w:ind w:firstLine="567"/>
        <w:jc w:val="both"/>
        <w:rPr>
          <w:rFonts w:ascii="GHEA Grapalat" w:hAnsi="GHEA Grapalat"/>
          <w:lang w:val="hy-AM"/>
        </w:rPr>
      </w:pPr>
    </w:p>
    <w:p w:rsidR="00BB28C8" w:rsidRPr="009F3DC7" w:rsidRDefault="00BB28C8" w:rsidP="00BB28C8">
      <w:pPr>
        <w:widowControl w:val="0"/>
        <w:spacing w:after="160" w:line="341" w:lineRule="auto"/>
        <w:jc w:val="center"/>
        <w:rPr>
          <w:rFonts w:ascii="GHEA Grapalat" w:hAnsi="GHEA Grapalat" w:cs="Sylfaen"/>
          <w:b/>
        </w:rPr>
      </w:pPr>
      <w:r>
        <w:rPr>
          <w:rFonts w:ascii="GHEA Grapalat" w:hAnsi="GHEA Grapalat"/>
          <w:b/>
        </w:rPr>
        <w:t>5.</w:t>
      </w:r>
      <w:r w:rsidRPr="00EF1C40">
        <w:rPr>
          <w:rFonts w:ascii="GHEA Grapalat" w:hAnsi="GHEA Grapalat"/>
          <w:b/>
        </w:rPr>
        <w:t xml:space="preserve"> </w:t>
      </w:r>
      <w:r w:rsidRPr="009F3DC7">
        <w:rPr>
          <w:rFonts w:ascii="GHEA Grapalat" w:hAnsi="GHEA Grapalat"/>
          <w:b/>
        </w:rPr>
        <w:t>ОТВЕТСТВЕННОСТЬ СТОРОН</w:t>
      </w:r>
    </w:p>
    <w:p w:rsidR="00BB28C8" w:rsidRPr="009F3DC7" w:rsidRDefault="00BB28C8" w:rsidP="00BB28C8">
      <w:pPr>
        <w:widowControl w:val="0"/>
        <w:tabs>
          <w:tab w:val="left" w:pos="1134"/>
        </w:tabs>
        <w:spacing w:after="160" w:line="341" w:lineRule="auto"/>
        <w:ind w:firstLine="567"/>
        <w:jc w:val="both"/>
        <w:rPr>
          <w:rFonts w:ascii="GHEA Grapalat" w:hAnsi="GHEA Grapalat" w:cs="Sylfaen"/>
        </w:rPr>
      </w:pPr>
      <w:r w:rsidRPr="009F3DC7">
        <w:rPr>
          <w:rFonts w:ascii="GHEA Grapalat" w:hAnsi="GHEA Grapalat"/>
        </w:rPr>
        <w:t>5.</w:t>
      </w:r>
      <w:r>
        <w:rPr>
          <w:rFonts w:ascii="GHEA Grapalat" w:hAnsi="GHEA Grapalat"/>
        </w:rPr>
        <w:t>1.</w:t>
      </w:r>
      <w:r>
        <w:rPr>
          <w:rFonts w:ascii="GHEA Grapalat" w:hAnsi="GHEA Grapalat"/>
        </w:rPr>
        <w:tab/>
      </w:r>
      <w:r w:rsidRPr="009F3DC7">
        <w:rPr>
          <w:rFonts w:ascii="GHEA Grapalat" w:hAnsi="GHEA Grapalat"/>
        </w:rPr>
        <w:t>Исполнитель несет ответственность за соблюдение требований настоящего Договора к выполнению работы.</w:t>
      </w:r>
    </w:p>
    <w:p w:rsidR="00BB28C8" w:rsidRPr="009F3DC7" w:rsidRDefault="00BB28C8" w:rsidP="00BB28C8">
      <w:pPr>
        <w:widowControl w:val="0"/>
        <w:tabs>
          <w:tab w:val="left" w:pos="1134"/>
        </w:tabs>
        <w:spacing w:after="160" w:line="341" w:lineRule="auto"/>
        <w:ind w:firstLine="567"/>
        <w:jc w:val="both"/>
        <w:rPr>
          <w:rFonts w:ascii="GHEA Grapalat" w:hAnsi="GHEA Grapalat" w:cs="Sylfaen"/>
        </w:rPr>
      </w:pPr>
      <w:r w:rsidRPr="009F3DC7">
        <w:rPr>
          <w:rFonts w:ascii="GHEA Grapalat" w:hAnsi="GHEA Grapalat"/>
        </w:rPr>
        <w:t>5.</w:t>
      </w:r>
      <w:r>
        <w:rPr>
          <w:rFonts w:ascii="GHEA Grapalat" w:hAnsi="GHEA Grapalat"/>
        </w:rPr>
        <w:t>2.</w:t>
      </w:r>
      <w:r>
        <w:rPr>
          <w:rFonts w:ascii="GHEA Grapalat" w:hAnsi="GHEA Grapalat"/>
        </w:rPr>
        <w:tab/>
      </w:r>
      <w:r w:rsidRPr="009F3DC7">
        <w:rPr>
          <w:rFonts w:ascii="GHEA Grapalat" w:hAnsi="GHEA Grapalat"/>
        </w:rPr>
        <w:t>В каждом случае выполнения работы,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B73CEE">
        <w:rPr>
          <w:rStyle w:val="FootnoteReference"/>
          <w:rFonts w:ascii="GHEA Grapalat" w:hAnsi="GHEA Grapalat"/>
        </w:rPr>
        <w:footnoteReference w:customMarkFollows="1" w:id="24"/>
        <w:t>20</w:t>
      </w:r>
      <w:r w:rsidRPr="0017150C">
        <w:rPr>
          <w:rFonts w:ascii="GHEA Grapalat" w:hAnsi="GHEA Grapalat"/>
        </w:rPr>
        <w:t>.</w:t>
      </w:r>
      <w:r w:rsidRPr="00B220DE">
        <w:rPr>
          <w:rFonts w:ascii="GHEA Grapalat" w:hAnsi="GHEA Grapalat"/>
        </w:rPr>
        <w:t xml:space="preserve"> </w:t>
      </w:r>
      <w:r w:rsidRPr="00AF0D24">
        <w:rPr>
          <w:rFonts w:ascii="GHEA Grapalat" w:hAnsi="GHEA Grapalat"/>
        </w:rPr>
        <w:t>При этом</w:t>
      </w:r>
      <w:r w:rsidRPr="00DF13E4">
        <w:rPr>
          <w:rFonts w:ascii="GHEA Grapalat" w:hAnsi="GHEA Grapalat"/>
          <w:lang w:val="hy-AM"/>
        </w:rPr>
        <w:t>,</w:t>
      </w:r>
      <w:r w:rsidRPr="00DF13E4">
        <w:rPr>
          <w:rFonts w:ascii="GHEA Grapalat" w:hAnsi="GHEA Grapalat"/>
        </w:rPr>
        <w:t xml:space="preserve"> штраф рассчитывается также при выполнении работ в срок, установленный настоящим договором, но в случае </w:t>
      </w:r>
      <w:r w:rsidRPr="00D45137">
        <w:rPr>
          <w:rFonts w:ascii="GHEA Grapalat" w:hAnsi="GHEA Grapalat"/>
        </w:rPr>
        <w:t>их</w:t>
      </w:r>
      <w:r w:rsidRPr="00DF13E4">
        <w:rPr>
          <w:rFonts w:ascii="GHEA Grapalat" w:hAnsi="GHEA Grapalat"/>
        </w:rPr>
        <w:t xml:space="preserve"> непринятия заказчиком.</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5.</w:t>
      </w:r>
      <w:r>
        <w:rPr>
          <w:rFonts w:ascii="GHEA Grapalat" w:hAnsi="GHEA Grapalat"/>
        </w:rPr>
        <w:t>3.</w:t>
      </w:r>
      <w:r>
        <w:rPr>
          <w:rFonts w:ascii="GHEA Grapalat" w:hAnsi="GHEA Grapalat"/>
        </w:rPr>
        <w:tab/>
      </w:r>
      <w:r w:rsidRPr="009F3DC7">
        <w:rPr>
          <w:rFonts w:ascii="GHEA Grapalat" w:hAnsi="GHEA Grapalat"/>
        </w:rPr>
        <w:t xml:space="preserve">В случае нарушения предусмотренного договором срока выполнения работы с Исполнителя за каждый просроченный </w:t>
      </w:r>
      <w:r w:rsidRPr="00D45137">
        <w:rPr>
          <w:rFonts w:ascii="GHEA Grapalat" w:hAnsi="GHEA Grapalat"/>
        </w:rPr>
        <w:t xml:space="preserve"> рабочий </w:t>
      </w:r>
      <w:r w:rsidRPr="009F3DC7">
        <w:rPr>
          <w:rFonts w:ascii="GHEA Grapalat" w:hAnsi="GHEA Grapalat"/>
        </w:rPr>
        <w:t>день взимается пеня в размере</w:t>
      </w:r>
      <w:r>
        <w:rPr>
          <w:rFonts w:ascii="Courier New" w:hAnsi="Courier New" w:cs="Courier New"/>
          <w:lang w:val="en-US"/>
        </w:rPr>
        <w:t> </w:t>
      </w:r>
      <w:r w:rsidRPr="009F3DC7">
        <w:rPr>
          <w:rFonts w:ascii="GHEA Grapalat" w:hAnsi="GHEA Grapalat"/>
        </w:rPr>
        <w:t>0,05 (ноль целых пять сотых) процента от цены подлежащей выполнению, но невыполненной работы.</w:t>
      </w:r>
    </w:p>
    <w:p w:rsidR="00BB28C8" w:rsidRDefault="00BB28C8" w:rsidP="00510C3D">
      <w:pPr>
        <w:widowControl w:val="0"/>
        <w:tabs>
          <w:tab w:val="left" w:pos="1134"/>
        </w:tabs>
        <w:spacing w:after="160" w:line="360" w:lineRule="auto"/>
        <w:ind w:firstLine="567"/>
        <w:jc w:val="both"/>
        <w:rPr>
          <w:rFonts w:ascii="GHEA Grapalat" w:hAnsi="GHEA Grapalat"/>
        </w:rPr>
      </w:pPr>
      <w:r w:rsidRPr="009F3DC7">
        <w:rPr>
          <w:rFonts w:ascii="GHEA Grapalat" w:hAnsi="GHEA Grapalat"/>
        </w:rPr>
        <w:t>5.</w:t>
      </w:r>
      <w:r>
        <w:rPr>
          <w:rFonts w:ascii="GHEA Grapalat" w:hAnsi="GHEA Grapalat"/>
        </w:rPr>
        <w:t>4.</w:t>
      </w:r>
      <w:r>
        <w:rPr>
          <w:rFonts w:ascii="GHEA Grapalat" w:hAnsi="GHEA Grapalat"/>
        </w:rPr>
        <w:tab/>
      </w:r>
      <w:r w:rsidRPr="009F3DC7">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выполнения работы.</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lastRenderedPageBreak/>
        <w:t>5.</w:t>
      </w:r>
      <w:r>
        <w:rPr>
          <w:rFonts w:ascii="GHEA Grapalat" w:hAnsi="GHEA Grapalat"/>
        </w:rPr>
        <w:t>5.</w:t>
      </w:r>
      <w:r>
        <w:rPr>
          <w:rFonts w:ascii="GHEA Grapalat" w:hAnsi="GHEA Grapalat"/>
        </w:rPr>
        <w:tab/>
      </w:r>
      <w:r w:rsidRPr="009F3DC7">
        <w:rPr>
          <w:rFonts w:ascii="GHEA Grapalat" w:hAnsi="GHEA Grapalat"/>
        </w:rPr>
        <w:t>За нарушение Заказчиком предусмотренного пунктом 4.2 договора срока, в отношении Заказчика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5.</w:t>
      </w:r>
      <w:r>
        <w:rPr>
          <w:rFonts w:ascii="GHEA Grapalat" w:hAnsi="GHEA Grapalat"/>
        </w:rPr>
        <w:t>6.</w:t>
      </w:r>
      <w:r>
        <w:rPr>
          <w:rFonts w:ascii="GHEA Grapalat" w:hAnsi="GHEA Grapalat"/>
        </w:rPr>
        <w:tab/>
      </w:r>
      <w:r w:rsidRPr="009F3DC7">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5.</w:t>
      </w:r>
      <w:r>
        <w:rPr>
          <w:rFonts w:ascii="GHEA Grapalat" w:hAnsi="GHEA Grapalat"/>
        </w:rPr>
        <w:t>7.</w:t>
      </w:r>
      <w:r>
        <w:rPr>
          <w:rFonts w:ascii="GHEA Grapalat" w:hAnsi="GHEA Grapalat"/>
        </w:rPr>
        <w:tab/>
      </w:r>
      <w:r w:rsidRPr="009F3DC7">
        <w:rPr>
          <w:rFonts w:ascii="GHEA Grapalat" w:hAnsi="GHEA Grapalat"/>
        </w:rPr>
        <w:t>Уплата пеней и (или) штрафов не освобождает стороны от полного исполнения своих договорных обязательств.</w:t>
      </w:r>
    </w:p>
    <w:p w:rsidR="00BB28C8" w:rsidRPr="009F3DC7" w:rsidRDefault="00BB28C8" w:rsidP="00BB28C8">
      <w:pPr>
        <w:widowControl w:val="0"/>
        <w:spacing w:after="160" w:line="360" w:lineRule="auto"/>
        <w:ind w:firstLine="567"/>
        <w:jc w:val="both"/>
        <w:rPr>
          <w:rFonts w:ascii="GHEA Grapalat" w:hAnsi="GHEA Grapalat" w:cs="Sylfaen"/>
        </w:rPr>
      </w:pPr>
    </w:p>
    <w:p w:rsidR="00BB28C8" w:rsidRPr="009F3DC7" w:rsidRDefault="00BB28C8" w:rsidP="00BB28C8">
      <w:pPr>
        <w:widowControl w:val="0"/>
        <w:spacing w:after="160" w:line="360" w:lineRule="auto"/>
        <w:jc w:val="center"/>
        <w:rPr>
          <w:rFonts w:ascii="GHEA Grapalat" w:hAnsi="GHEA Grapalat"/>
          <w:b/>
        </w:rPr>
      </w:pPr>
      <w:r>
        <w:rPr>
          <w:rFonts w:ascii="GHEA Grapalat" w:hAnsi="GHEA Grapalat"/>
          <w:b/>
        </w:rPr>
        <w:t>6.</w:t>
      </w:r>
      <w:r w:rsidRPr="009F3DC7">
        <w:rPr>
          <w:rFonts w:ascii="GHEA Grapalat" w:hAnsi="GHEA Grapalat"/>
          <w:b/>
        </w:rPr>
        <w:t>ДЕЙСТВИЕ НЕПРЕОДОЛИМОЙ СИЛЫ (ФОРС-МАЖОР)</w:t>
      </w:r>
    </w:p>
    <w:p w:rsidR="00BB28C8" w:rsidRPr="009F3DC7" w:rsidRDefault="00BB28C8" w:rsidP="00BB28C8">
      <w:pPr>
        <w:widowControl w:val="0"/>
        <w:spacing w:after="160" w:line="360" w:lineRule="auto"/>
        <w:ind w:firstLine="567"/>
        <w:jc w:val="both"/>
        <w:rPr>
          <w:rFonts w:ascii="GHEA Grapalat" w:hAnsi="GHEA Grapalat"/>
        </w:rPr>
      </w:pPr>
      <w:r w:rsidRPr="009F3DC7">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BB28C8" w:rsidRDefault="00BB28C8" w:rsidP="00BB28C8">
      <w:pPr>
        <w:rPr>
          <w:rFonts w:ascii="GHEA Grapalat" w:hAnsi="GHEA Grapalat" w:cs="Sylfaen"/>
        </w:rPr>
      </w:pPr>
    </w:p>
    <w:p w:rsidR="00BB28C8" w:rsidRPr="009F3DC7" w:rsidRDefault="00BB28C8" w:rsidP="00BB28C8">
      <w:pPr>
        <w:widowControl w:val="0"/>
        <w:spacing w:after="160" w:line="360" w:lineRule="auto"/>
        <w:jc w:val="center"/>
        <w:rPr>
          <w:rFonts w:ascii="GHEA Grapalat" w:hAnsi="GHEA Grapalat" w:cs="Sylfaen"/>
          <w:b/>
        </w:rPr>
      </w:pPr>
      <w:r>
        <w:rPr>
          <w:rFonts w:ascii="GHEA Grapalat" w:hAnsi="GHEA Grapalat"/>
          <w:b/>
        </w:rPr>
        <w:t>7.</w:t>
      </w:r>
      <w:r w:rsidRPr="009F3DC7">
        <w:rPr>
          <w:rFonts w:ascii="GHEA Grapalat" w:hAnsi="GHEA Grapalat"/>
          <w:b/>
        </w:rPr>
        <w:t>ИНЫЕ УСЛОВИЯ</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7.</w:t>
      </w:r>
      <w:r>
        <w:rPr>
          <w:rFonts w:ascii="GHEA Grapalat" w:hAnsi="GHEA Grapalat"/>
        </w:rPr>
        <w:t>1.</w:t>
      </w:r>
      <w:r>
        <w:rPr>
          <w:rFonts w:ascii="GHEA Grapalat" w:hAnsi="GHEA Grapalat"/>
        </w:rPr>
        <w:tab/>
      </w:r>
      <w:r w:rsidRPr="009F3DC7">
        <w:rPr>
          <w:rFonts w:ascii="GHEA Grapalat" w:hAnsi="GHEA Grapalat"/>
        </w:rPr>
        <w:t xml:space="preserve">Настоящий Договор вступает в силу с момента его подписания сторонами и действует до исполнения в полном объеме обязательств, принятых сторонами по настоящему Договору. </w:t>
      </w:r>
    </w:p>
    <w:p w:rsidR="00BB28C8" w:rsidRPr="009F3DC7" w:rsidRDefault="00BB28C8" w:rsidP="00BB28C8">
      <w:pPr>
        <w:widowControl w:val="0"/>
        <w:tabs>
          <w:tab w:val="left" w:pos="1134"/>
          <w:tab w:val="left" w:pos="1276"/>
        </w:tabs>
        <w:spacing w:after="160" w:line="360" w:lineRule="auto"/>
        <w:ind w:firstLine="567"/>
        <w:jc w:val="both"/>
        <w:rPr>
          <w:rFonts w:ascii="GHEA Grapalat" w:hAnsi="GHEA Grapalat" w:cs="Sylfaen"/>
        </w:rPr>
      </w:pPr>
      <w:r w:rsidRPr="009F3DC7">
        <w:rPr>
          <w:rFonts w:ascii="GHEA Grapalat" w:hAnsi="GHEA Grapalat"/>
        </w:rPr>
        <w:t xml:space="preserve">Условием исполнения сторонами прав и обязанностей, предусмотренных договором, является обстоятельство учета договора Министерством финансов </w:t>
      </w:r>
      <w:r w:rsidRPr="009F3DC7">
        <w:rPr>
          <w:rFonts w:ascii="GHEA Grapalat" w:hAnsi="GHEA Grapalat"/>
        </w:rPr>
        <w:lastRenderedPageBreak/>
        <w:t>Республики Армения</w:t>
      </w:r>
      <w:r w:rsidRPr="009F3DC7">
        <w:rPr>
          <w:rStyle w:val="FootnoteReference"/>
          <w:rFonts w:ascii="GHEA Grapalat" w:hAnsi="GHEA Grapalat"/>
        </w:rPr>
        <w:t xml:space="preserve"> </w:t>
      </w:r>
      <w:r w:rsidR="0020390F">
        <w:rPr>
          <w:rStyle w:val="FootnoteReference"/>
          <w:rFonts w:ascii="GHEA Grapalat" w:hAnsi="GHEA Grapalat"/>
        </w:rPr>
        <w:footnoteReference w:customMarkFollows="1" w:id="25"/>
        <w:t>21</w:t>
      </w:r>
      <w:r w:rsidRPr="009F3DC7">
        <w:rPr>
          <w:rFonts w:ascii="GHEA Grapalat" w:hAnsi="GHEA Grapalat"/>
        </w:rPr>
        <w:t>.</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7.</w:t>
      </w:r>
      <w:r>
        <w:rPr>
          <w:rFonts w:ascii="GHEA Grapalat" w:hAnsi="GHEA Grapalat"/>
        </w:rPr>
        <w:t>2.</w:t>
      </w:r>
      <w:r>
        <w:rPr>
          <w:rFonts w:ascii="GHEA Grapalat" w:hAnsi="GHEA Grapalat"/>
        </w:rPr>
        <w:tab/>
      </w:r>
      <w:r w:rsidRPr="009F3DC7">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 не может быть передано другому лицу без письменного согласия стороны должника. </w:t>
      </w:r>
    </w:p>
    <w:p w:rsidR="00BB28C8" w:rsidRPr="00D443DF" w:rsidRDefault="00BB28C8" w:rsidP="00BB28C8">
      <w:pPr>
        <w:widowControl w:val="0"/>
        <w:tabs>
          <w:tab w:val="left" w:pos="1134"/>
        </w:tabs>
        <w:spacing w:after="160" w:line="360" w:lineRule="auto"/>
        <w:ind w:firstLine="567"/>
        <w:jc w:val="both"/>
        <w:rPr>
          <w:rFonts w:ascii="GHEA Grapalat" w:hAnsi="GHEA Grapalat"/>
          <w:spacing w:val="-4"/>
        </w:rPr>
      </w:pPr>
      <w:r w:rsidRPr="009F3DC7">
        <w:rPr>
          <w:rFonts w:ascii="GHEA Grapalat" w:hAnsi="GHEA Grapalat"/>
        </w:rPr>
        <w:t>7.</w:t>
      </w:r>
      <w:r>
        <w:rPr>
          <w:rFonts w:ascii="GHEA Grapalat" w:hAnsi="GHEA Grapalat"/>
        </w:rPr>
        <w:t>3.</w:t>
      </w:r>
      <w:r>
        <w:rPr>
          <w:rFonts w:ascii="GHEA Grapalat" w:hAnsi="GHEA Grapalat"/>
        </w:rPr>
        <w:tab/>
      </w:r>
      <w:r w:rsidRPr="009F3DC7">
        <w:rPr>
          <w:rFonts w:ascii="GHEA Grapalat" w:hAnsi="GHEA Grapalat"/>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w:t>
      </w:r>
      <w:r w:rsidRPr="00D443DF">
        <w:rPr>
          <w:rFonts w:ascii="GHEA Grapalat" w:hAnsi="GHEA Grapalat"/>
          <w:spacing w:val="-4"/>
        </w:rPr>
        <w:t xml:space="preserve">законодательству Республики Армения, то после выявления данных оснований </w:t>
      </w:r>
      <w:r w:rsidRPr="00E02449">
        <w:rPr>
          <w:rFonts w:ascii="GHEA Grapalat" w:hAnsi="GHEA Grapalat"/>
          <w:spacing w:val="-4"/>
        </w:rPr>
        <w:t xml:space="preserve">Заказчик </w:t>
      </w:r>
      <w:r w:rsidR="00D7436B" w:rsidRPr="00E02449">
        <w:rPr>
          <w:rFonts w:ascii="GHEA Grapalat" w:hAnsi="GHEA Grapalat"/>
        </w:rPr>
        <w:t>в одностороннем порядке</w:t>
      </w:r>
      <w:r w:rsidR="00D7436B" w:rsidRPr="00E02449">
        <w:rPr>
          <w:rFonts w:ascii="GHEA Grapalat" w:hAnsi="GHEA Grapalat"/>
          <w:lang w:val="hy-AM"/>
        </w:rPr>
        <w:t xml:space="preserve"> расторгает договор</w:t>
      </w:r>
      <w:r w:rsidR="00D7436B" w:rsidRPr="00E02449">
        <w:rPr>
          <w:rFonts w:ascii="GHEA Grapalat" w:hAnsi="GHEA Grapalat"/>
        </w:rPr>
        <w:t xml:space="preserve">, если выявленные нарушения, </w:t>
      </w:r>
      <w:r w:rsidRPr="00E02449">
        <w:rPr>
          <w:rFonts w:ascii="GHEA Grapalat" w:hAnsi="GHEA Grapalat"/>
          <w:spacing w:val="-4"/>
        </w:rPr>
        <w:t>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w:t>
      </w:r>
      <w:r w:rsidRPr="00D443DF">
        <w:rPr>
          <w:rFonts w:ascii="GHEA Grapalat" w:hAnsi="GHEA Grapalat"/>
          <w:spacing w:val="-4"/>
        </w:rPr>
        <w:t xml:space="preserve">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BB28C8" w:rsidRPr="00D443DF" w:rsidRDefault="00BB28C8" w:rsidP="00BB28C8">
      <w:pPr>
        <w:widowControl w:val="0"/>
        <w:tabs>
          <w:tab w:val="left" w:pos="1134"/>
        </w:tabs>
        <w:spacing w:after="160" w:line="377" w:lineRule="auto"/>
        <w:ind w:firstLine="567"/>
        <w:jc w:val="both"/>
        <w:rPr>
          <w:rFonts w:ascii="GHEA Grapalat" w:hAnsi="GHEA Grapalat" w:cs="Sylfaen"/>
        </w:rPr>
      </w:pPr>
      <w:r w:rsidRPr="009F3DC7">
        <w:rPr>
          <w:rFonts w:ascii="GHEA Grapalat" w:hAnsi="GHEA Grapalat"/>
        </w:rPr>
        <w:t>7.</w:t>
      </w:r>
      <w:r>
        <w:rPr>
          <w:rFonts w:ascii="GHEA Grapalat" w:hAnsi="GHEA Grapalat"/>
        </w:rPr>
        <w:t>4.</w:t>
      </w:r>
      <w:r>
        <w:rPr>
          <w:rFonts w:ascii="GHEA Grapalat" w:hAnsi="GHEA Grapalat"/>
        </w:rPr>
        <w:tab/>
      </w:r>
      <w:r w:rsidRPr="00D443DF">
        <w:rPr>
          <w:rFonts w:ascii="GHEA Grapalat" w:hAnsi="GHEA Grapalat"/>
        </w:rPr>
        <w:t>Споры в связи с договором подлежат рассмотрению в судах Республики Армения.</w:t>
      </w:r>
    </w:p>
    <w:p w:rsidR="00BB28C8" w:rsidRPr="009F3DC7" w:rsidRDefault="00BB28C8" w:rsidP="00BB28C8">
      <w:pPr>
        <w:widowControl w:val="0"/>
        <w:tabs>
          <w:tab w:val="left" w:pos="1134"/>
        </w:tabs>
        <w:spacing w:after="160" w:line="377" w:lineRule="auto"/>
        <w:ind w:firstLine="567"/>
        <w:jc w:val="both"/>
        <w:rPr>
          <w:rFonts w:ascii="GHEA Grapalat" w:hAnsi="GHEA Grapalat"/>
        </w:rPr>
      </w:pPr>
      <w:r w:rsidRPr="009F3DC7">
        <w:rPr>
          <w:rFonts w:ascii="GHEA Grapalat" w:hAnsi="GHEA Grapalat"/>
        </w:rPr>
        <w:t>7.</w:t>
      </w:r>
      <w:r>
        <w:rPr>
          <w:rFonts w:ascii="GHEA Grapalat" w:hAnsi="GHEA Grapalat"/>
        </w:rPr>
        <w:t>5.</w:t>
      </w:r>
      <w:r>
        <w:rPr>
          <w:rFonts w:ascii="GHEA Grapalat" w:hAnsi="GHEA Grapalat"/>
        </w:rPr>
        <w:tab/>
      </w:r>
      <w:r w:rsidRPr="009F3DC7">
        <w:rPr>
          <w:rFonts w:ascii="GHEA Grapalat" w:hAnsi="GHEA Grapalat"/>
        </w:rPr>
        <w:t xml:space="preserve">Изменения и дополнения могут быть внесены в договор исключительно с взаимного согласия сторон </w:t>
      </w:r>
      <w:r>
        <w:rPr>
          <w:rFonts w:ascii="GHEA Grapalat" w:hAnsi="GHEA Grapalat"/>
        </w:rPr>
        <w:t>—</w:t>
      </w:r>
      <w:r w:rsidRPr="009F3DC7">
        <w:rPr>
          <w:rFonts w:ascii="GHEA Grapalat" w:hAnsi="GHEA Grapalat"/>
        </w:rPr>
        <w:t xml:space="preserve"> посредством заключения соглашения, которое будет являться неотъемлемой частью договора.</w:t>
      </w:r>
    </w:p>
    <w:p w:rsidR="00BB28C8" w:rsidRPr="009F3DC7" w:rsidRDefault="00BB28C8" w:rsidP="00BB28C8">
      <w:pPr>
        <w:widowControl w:val="0"/>
        <w:spacing w:after="160" w:line="377" w:lineRule="auto"/>
        <w:ind w:firstLine="567"/>
        <w:jc w:val="both"/>
        <w:rPr>
          <w:rFonts w:ascii="GHEA Grapalat" w:hAnsi="GHEA Grapalat"/>
        </w:rPr>
      </w:pPr>
      <w:r w:rsidRPr="009F3DC7">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rsidR="00BB28C8" w:rsidRPr="009F3DC7" w:rsidRDefault="00BB28C8" w:rsidP="00BB28C8">
      <w:pPr>
        <w:widowControl w:val="0"/>
        <w:tabs>
          <w:tab w:val="left" w:pos="1276"/>
        </w:tabs>
        <w:spacing w:after="160" w:line="377" w:lineRule="auto"/>
        <w:ind w:firstLine="567"/>
        <w:jc w:val="both"/>
        <w:rPr>
          <w:rFonts w:ascii="GHEA Grapalat" w:hAnsi="GHEA Grapalat" w:cs="Times Armenian"/>
        </w:rPr>
      </w:pPr>
      <w:r w:rsidRPr="009F3DC7">
        <w:rPr>
          <w:rFonts w:ascii="GHEA Grapalat" w:hAnsi="GHEA Grapalat"/>
        </w:rPr>
        <w:lastRenderedPageBreak/>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BB28C8" w:rsidRPr="00D443DF" w:rsidRDefault="00BB28C8" w:rsidP="00BB28C8">
      <w:pPr>
        <w:widowControl w:val="0"/>
        <w:tabs>
          <w:tab w:val="left" w:pos="1134"/>
        </w:tabs>
        <w:spacing w:after="160" w:line="377" w:lineRule="auto"/>
        <w:ind w:firstLine="567"/>
        <w:jc w:val="both"/>
        <w:rPr>
          <w:rFonts w:ascii="GHEA Grapalat" w:hAnsi="GHEA Grapalat"/>
        </w:rPr>
      </w:pPr>
      <w:r w:rsidRPr="009F3DC7">
        <w:rPr>
          <w:rFonts w:ascii="GHEA Grapalat" w:hAnsi="GHEA Grapalat"/>
        </w:rPr>
        <w:t>7.</w:t>
      </w:r>
      <w:r>
        <w:rPr>
          <w:rFonts w:ascii="GHEA Grapalat" w:hAnsi="GHEA Grapalat"/>
        </w:rPr>
        <w:t>6.</w:t>
      </w:r>
      <w:r>
        <w:rPr>
          <w:rFonts w:ascii="GHEA Grapalat" w:hAnsi="GHEA Grapalat"/>
        </w:rPr>
        <w:tab/>
      </w:r>
      <w:r w:rsidRPr="00D443DF">
        <w:rPr>
          <w:rFonts w:ascii="GHEA Grapalat" w:hAnsi="GHEA Grapalat"/>
        </w:rPr>
        <w:t xml:space="preserve">Если договор осуществляется посредством заключения </w:t>
      </w:r>
      <w:r w:rsidRPr="00D45137">
        <w:rPr>
          <w:rFonts w:ascii="GHEA Grapalat" w:hAnsi="GHEA Grapalat"/>
        </w:rPr>
        <w:t>субподрядного</w:t>
      </w:r>
      <w:r w:rsidRPr="00D443DF">
        <w:rPr>
          <w:rFonts w:ascii="GHEA Grapalat" w:hAnsi="GHEA Grapalat"/>
        </w:rPr>
        <w:t xml:space="preserve"> договора:</w:t>
      </w:r>
    </w:p>
    <w:p w:rsidR="00BB28C8" w:rsidRPr="009F3DC7" w:rsidRDefault="00BB28C8" w:rsidP="00BB28C8">
      <w:pPr>
        <w:widowControl w:val="0"/>
        <w:tabs>
          <w:tab w:val="left" w:pos="1134"/>
        </w:tabs>
        <w:spacing w:after="160" w:line="377" w:lineRule="auto"/>
        <w:ind w:firstLine="567"/>
        <w:jc w:val="both"/>
        <w:rPr>
          <w:rFonts w:ascii="GHEA Grapalat" w:hAnsi="GHEA Grapalat"/>
        </w:rPr>
      </w:pPr>
      <w:r w:rsidRPr="009F3DC7">
        <w:rPr>
          <w:rFonts w:ascii="GHEA Grapalat" w:hAnsi="GHEA Grapalat"/>
        </w:rPr>
        <w:t>1)</w:t>
      </w:r>
      <w:r w:rsidRPr="00EF1C40">
        <w:rPr>
          <w:rFonts w:ascii="GHEA Grapalat" w:hAnsi="GHEA Grapalat"/>
        </w:rPr>
        <w:tab/>
      </w:r>
      <w:r w:rsidRPr="009F3DC7">
        <w:rPr>
          <w:rFonts w:ascii="GHEA Grapalat" w:hAnsi="GHEA Grapalat"/>
        </w:rPr>
        <w:t xml:space="preserve">Исполнитель несет ответственность за неисполнение или ненадлежащее исполнение обязательств </w:t>
      </w:r>
      <w:r w:rsidRPr="00D45137">
        <w:rPr>
          <w:rFonts w:ascii="GHEA Grapalat" w:hAnsi="GHEA Grapalat"/>
        </w:rPr>
        <w:t>субподрядчика</w:t>
      </w:r>
      <w:r w:rsidRPr="009F3DC7">
        <w:rPr>
          <w:rFonts w:ascii="GHEA Grapalat" w:hAnsi="GHEA Grapalat"/>
        </w:rPr>
        <w:t>;</w:t>
      </w:r>
    </w:p>
    <w:p w:rsidR="00BB28C8" w:rsidRPr="009F3DC7" w:rsidRDefault="00BB28C8" w:rsidP="00BB28C8">
      <w:pPr>
        <w:widowControl w:val="0"/>
        <w:tabs>
          <w:tab w:val="left" w:pos="1134"/>
        </w:tabs>
        <w:spacing w:after="160" w:line="377" w:lineRule="auto"/>
        <w:ind w:firstLine="567"/>
        <w:jc w:val="both"/>
        <w:rPr>
          <w:rFonts w:ascii="GHEA Grapalat" w:hAnsi="GHEA Grapalat"/>
        </w:rPr>
      </w:pPr>
      <w:r w:rsidRPr="009F3DC7">
        <w:rPr>
          <w:rFonts w:ascii="GHEA Grapalat" w:hAnsi="GHEA Grapalat"/>
        </w:rPr>
        <w:t>2)</w:t>
      </w:r>
      <w:r w:rsidRPr="00EF1C40">
        <w:rPr>
          <w:rFonts w:ascii="GHEA Grapalat" w:hAnsi="GHEA Grapalat"/>
        </w:rPr>
        <w:tab/>
      </w:r>
      <w:r w:rsidRPr="009F3DC7">
        <w:rPr>
          <w:rFonts w:ascii="GHEA Grapalat" w:hAnsi="GHEA Grapalat"/>
        </w:rPr>
        <w:t xml:space="preserve">в случае замены </w:t>
      </w:r>
      <w:r w:rsidRPr="00AC7DC5">
        <w:rPr>
          <w:rFonts w:ascii="GHEA Grapalat" w:hAnsi="GHEA Grapalat"/>
        </w:rPr>
        <w:t>субподрядчика</w:t>
      </w:r>
      <w:r w:rsidRPr="009F3DC7">
        <w:rPr>
          <w:rFonts w:ascii="GHEA Grapalat" w:hAnsi="GHEA Grapalat"/>
        </w:rPr>
        <w:t xml:space="preserve"> в течение исполнения договора Исполнитель в письменной форме уведомляет об этом Заказчика, предоставив копии </w:t>
      </w:r>
      <w:r w:rsidRPr="00AC7DC5">
        <w:rPr>
          <w:rFonts w:ascii="GHEA Grapalat" w:hAnsi="GHEA Grapalat"/>
        </w:rPr>
        <w:t>субподряд</w:t>
      </w:r>
      <w:r w:rsidRPr="00D45137">
        <w:rPr>
          <w:rFonts w:ascii="GHEA Grapalat" w:hAnsi="GHEA Grapalat"/>
        </w:rPr>
        <w:t>ного</w:t>
      </w:r>
      <w:r w:rsidRPr="004334A1">
        <w:rPr>
          <w:rFonts w:ascii="GHEA Grapalat" w:hAnsi="GHEA Grapalat"/>
        </w:rPr>
        <w:t xml:space="preserve"> </w:t>
      </w:r>
      <w:r w:rsidRPr="009F3DC7">
        <w:rPr>
          <w:rFonts w:ascii="GHEA Grapalat" w:hAnsi="GHEA Grapalat"/>
        </w:rPr>
        <w:t>договора и данных являющегося его стороной лица в течение пяти рабочих дней со дня внесения изменения</w:t>
      </w:r>
      <w:r w:rsidR="00557BD3">
        <w:rPr>
          <w:rFonts w:ascii="GHEA Grapalat" w:hAnsi="GHEA Grapalat"/>
        </w:rPr>
        <w:t xml:space="preserve">. </w:t>
      </w:r>
      <w:r w:rsidR="00557BD3" w:rsidRPr="00BE6511">
        <w:rPr>
          <w:rFonts w:ascii="GHEA Grapalat" w:hAnsi="GHEA Grapalat"/>
        </w:rPr>
        <w:t xml:space="preserve">При этом в случае применения настоящего подпункта </w:t>
      </w:r>
      <w:r w:rsidR="00557BD3">
        <w:rPr>
          <w:rFonts w:ascii="GHEA Grapalat" w:hAnsi="GHEA Grapalat"/>
        </w:rPr>
        <w:t>субподрядчиком</w:t>
      </w:r>
      <w:r w:rsidR="00557BD3" w:rsidRPr="00BE6511">
        <w:rPr>
          <w:rFonts w:ascii="GHEA Grapalat" w:hAnsi="GHEA Grapalat"/>
        </w:rPr>
        <w:t xml:space="preserve"> не может выступать организация, включённая в список, предусмотренный подпунктом 2 пункта 2 постановления Правительства РА от 20.06.</w:t>
      </w:r>
      <w:r w:rsidR="00442690">
        <w:rPr>
          <w:rFonts w:ascii="GHEA Grapalat" w:hAnsi="GHEA Grapalat"/>
        </w:rPr>
        <w:t>2026</w:t>
      </w:r>
      <w:r w:rsidR="00557BD3" w:rsidRPr="00BE6511">
        <w:rPr>
          <w:rFonts w:ascii="GHEA Grapalat" w:hAnsi="GHEA Grapalat"/>
        </w:rPr>
        <w:t xml:space="preserve"> № 817-А</w:t>
      </w:r>
      <w:r w:rsidR="007C7140">
        <w:rPr>
          <w:rStyle w:val="FootnoteReference"/>
          <w:rFonts w:ascii="GHEA Grapalat" w:hAnsi="GHEA Grapalat"/>
        </w:rPr>
        <w:footnoteReference w:customMarkFollows="1" w:id="26"/>
        <w:t>22</w:t>
      </w:r>
      <w:r w:rsidRPr="009F3DC7">
        <w:rPr>
          <w:rFonts w:ascii="GHEA Grapalat" w:hAnsi="GHEA Grapalat"/>
        </w:rPr>
        <w:t>.</w:t>
      </w:r>
    </w:p>
    <w:p w:rsidR="00BB28C8" w:rsidRPr="009F3DC7" w:rsidRDefault="00BB28C8" w:rsidP="00BB28C8">
      <w:pPr>
        <w:widowControl w:val="0"/>
        <w:tabs>
          <w:tab w:val="left" w:pos="1134"/>
        </w:tabs>
        <w:spacing w:after="160" w:line="377" w:lineRule="auto"/>
        <w:ind w:firstLine="567"/>
        <w:jc w:val="both"/>
        <w:rPr>
          <w:rFonts w:ascii="GHEA Grapalat" w:hAnsi="GHEA Grapalat"/>
        </w:rPr>
      </w:pPr>
      <w:r w:rsidRPr="009F3DC7">
        <w:rPr>
          <w:rFonts w:ascii="GHEA Grapalat" w:hAnsi="GHEA Grapalat"/>
        </w:rPr>
        <w:t>7.</w:t>
      </w:r>
      <w:r>
        <w:rPr>
          <w:rFonts w:ascii="GHEA Grapalat" w:hAnsi="GHEA Grapalat"/>
        </w:rPr>
        <w:t>7.</w:t>
      </w:r>
      <w:r>
        <w:rPr>
          <w:rFonts w:ascii="GHEA Grapalat" w:hAnsi="GHEA Grapalat"/>
        </w:rPr>
        <w:tab/>
      </w:r>
      <w:r w:rsidRPr="009F3DC7">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C7140">
        <w:rPr>
          <w:rStyle w:val="FootnoteReference"/>
          <w:rFonts w:ascii="GHEA Grapalat" w:hAnsi="GHEA Grapalat"/>
        </w:rPr>
        <w:footnoteReference w:customMarkFollows="1" w:id="27"/>
        <w:t>23</w:t>
      </w:r>
      <w:r w:rsidRPr="009F3DC7">
        <w:rPr>
          <w:rFonts w:ascii="GHEA Grapalat" w:hAnsi="GHEA Grapalat"/>
        </w:rPr>
        <w:t>.</w:t>
      </w:r>
    </w:p>
    <w:p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7.</w:t>
      </w:r>
      <w:r>
        <w:rPr>
          <w:rFonts w:ascii="GHEA Grapalat" w:hAnsi="GHEA Grapalat"/>
        </w:rPr>
        <w:t>8.</w:t>
      </w:r>
      <w:r>
        <w:rPr>
          <w:rFonts w:ascii="GHEA Grapalat" w:hAnsi="GHEA Grapalat"/>
        </w:rPr>
        <w:tab/>
      </w:r>
      <w:r w:rsidRPr="009F3DC7">
        <w:rPr>
          <w:rFonts w:ascii="GHEA Grapalat" w:hAnsi="GHEA Grapalat"/>
        </w:rPr>
        <w:t>При наличии предложения от Исполнителя,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w:t>
      </w:r>
      <w:r w:rsidRPr="00112A10">
        <w:rPr>
          <w:rFonts w:ascii="GHEA Grapalat" w:hAnsi="GHEA Grapalat"/>
        </w:rPr>
        <w:t xml:space="preserve"> </w:t>
      </w:r>
      <w:r w:rsidRPr="00DF13E4">
        <w:rPr>
          <w:rFonts w:ascii="GHEA Grapalat" w:hAnsi="GHEA Grapalat"/>
        </w:rPr>
        <w:t xml:space="preserve">а предложение </w:t>
      </w:r>
      <w:r w:rsidRPr="009F3DC7">
        <w:rPr>
          <w:rFonts w:ascii="GHEA Grapalat" w:hAnsi="GHEA Grapalat"/>
        </w:rPr>
        <w:t>Исполнителя</w:t>
      </w:r>
      <w:r w:rsidRPr="00DF13E4">
        <w:rPr>
          <w:rFonts w:ascii="GHEA Grapalat" w:hAnsi="GHEA Grapalat"/>
        </w:rPr>
        <w:t xml:space="preserve"> было представлено не позднее </w:t>
      </w:r>
      <w:r w:rsidR="008E10BF">
        <w:rPr>
          <w:rFonts w:ascii="GHEA Grapalat" w:hAnsi="GHEA Grapalat"/>
        </w:rPr>
        <w:t>7-и</w:t>
      </w:r>
      <w:r w:rsidRPr="00DF13E4">
        <w:rPr>
          <w:rFonts w:ascii="GHEA Grapalat" w:hAnsi="GHEA Grapalat"/>
        </w:rPr>
        <w:t xml:space="preserve"> календарных дней до истечения срока, изначально установленного договором для исполнения работ.</w:t>
      </w:r>
      <w:r w:rsidRPr="009F3DC7">
        <w:rPr>
          <w:rFonts w:ascii="GHEA Grapalat" w:hAnsi="GHEA Grapalat"/>
        </w:rPr>
        <w:t xml:space="preserve"> При этом в установленном настоящим пунктом случае срок выполнения работы может быть продлен один раз на </w:t>
      </w:r>
      <w:r w:rsidRPr="009F3DC7">
        <w:rPr>
          <w:rFonts w:ascii="GHEA Grapalat" w:hAnsi="GHEA Grapalat"/>
        </w:rPr>
        <w:lastRenderedPageBreak/>
        <w:t>срок до 30 календарных дней, но не более чем на срок, установленный договором.</w:t>
      </w:r>
    </w:p>
    <w:p w:rsidR="00BB28C8" w:rsidRPr="009F3DC7" w:rsidRDefault="00BB28C8" w:rsidP="00BB28C8">
      <w:pPr>
        <w:widowControl w:val="0"/>
        <w:tabs>
          <w:tab w:val="left" w:pos="1134"/>
        </w:tabs>
        <w:spacing w:after="160" w:line="372" w:lineRule="auto"/>
        <w:ind w:firstLine="567"/>
        <w:jc w:val="both"/>
        <w:rPr>
          <w:rFonts w:ascii="GHEA Grapalat" w:hAnsi="GHEA Grapalat"/>
        </w:rPr>
      </w:pPr>
      <w:r w:rsidRPr="009F3DC7">
        <w:rPr>
          <w:rFonts w:ascii="GHEA Grapalat" w:hAnsi="GHEA Grapalat"/>
        </w:rPr>
        <w:t>7.</w:t>
      </w:r>
      <w:r>
        <w:rPr>
          <w:rFonts w:ascii="GHEA Grapalat" w:hAnsi="GHEA Grapalat"/>
        </w:rPr>
        <w:t>9.</w:t>
      </w:r>
      <w:r>
        <w:rPr>
          <w:rFonts w:ascii="GHEA Grapalat" w:hAnsi="GHEA Grapalat"/>
        </w:rPr>
        <w:tab/>
      </w:r>
      <w:r w:rsidRPr="009F3DC7">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BB28C8" w:rsidRPr="009F3DC7" w:rsidRDefault="00BB28C8" w:rsidP="00BB28C8">
      <w:pPr>
        <w:widowControl w:val="0"/>
        <w:spacing w:after="160" w:line="372" w:lineRule="auto"/>
        <w:ind w:firstLine="567"/>
        <w:jc w:val="both"/>
        <w:rPr>
          <w:rFonts w:ascii="GHEA Grapalat" w:hAnsi="GHEA Grapalat"/>
        </w:rPr>
      </w:pPr>
      <w:r w:rsidRPr="009F3DC7">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BB28C8" w:rsidRPr="009F3DC7" w:rsidRDefault="00BB28C8" w:rsidP="00BB28C8">
      <w:pPr>
        <w:widowControl w:val="0"/>
        <w:tabs>
          <w:tab w:val="left" w:pos="1276"/>
        </w:tabs>
        <w:spacing w:after="160" w:line="372" w:lineRule="auto"/>
        <w:ind w:firstLine="567"/>
        <w:jc w:val="both"/>
        <w:rPr>
          <w:rFonts w:ascii="GHEA Grapalat" w:hAnsi="GHEA Grapalat"/>
          <w:u w:val="single"/>
        </w:rPr>
      </w:pPr>
      <w:r w:rsidRPr="009F3DC7">
        <w:rPr>
          <w:rFonts w:ascii="GHEA Grapalat" w:hAnsi="GHEA Grapalat"/>
        </w:rPr>
        <w:t>7.1</w:t>
      </w:r>
      <w:r>
        <w:rPr>
          <w:rFonts w:ascii="GHEA Grapalat" w:hAnsi="GHEA Grapalat"/>
        </w:rPr>
        <w:t>0.</w:t>
      </w:r>
      <w:r>
        <w:rPr>
          <w:rFonts w:ascii="GHEA Grapalat" w:hAnsi="GHEA Grapalat"/>
        </w:rPr>
        <w:tab/>
      </w:r>
      <w:r w:rsidRPr="009F3DC7">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rsidR="00CA2E3E" w:rsidRDefault="00BB28C8" w:rsidP="00CA2E3E">
      <w:pPr>
        <w:widowControl w:val="0"/>
        <w:tabs>
          <w:tab w:val="left" w:pos="1276"/>
        </w:tabs>
        <w:spacing w:after="160" w:line="360" w:lineRule="auto"/>
        <w:ind w:firstLine="567"/>
        <w:jc w:val="both"/>
        <w:rPr>
          <w:rFonts w:ascii="GHEA Grapalat" w:hAnsi="GHEA Grapalat"/>
        </w:rPr>
      </w:pPr>
      <w:r w:rsidRPr="009F3DC7">
        <w:rPr>
          <w:rFonts w:ascii="GHEA Grapalat" w:hAnsi="GHEA Grapalat"/>
        </w:rPr>
        <w:t>7.1</w:t>
      </w:r>
      <w:r>
        <w:rPr>
          <w:rFonts w:ascii="GHEA Grapalat" w:hAnsi="GHEA Grapalat"/>
        </w:rPr>
        <w:t>1.</w:t>
      </w:r>
      <w:r>
        <w:rPr>
          <w:rFonts w:ascii="GHEA Grapalat" w:hAnsi="GHEA Grapalat"/>
        </w:rPr>
        <w:tab/>
      </w:r>
      <w:r w:rsidRPr="009F3DC7">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w:t>
      </w:r>
      <w:r>
        <w:rPr>
          <w:rFonts w:ascii="Courier New" w:hAnsi="Courier New" w:cs="Courier New"/>
          <w:lang w:val="en-US"/>
        </w:rPr>
        <w:t> </w:t>
      </w:r>
      <w:r w:rsidRPr="009F3DC7">
        <w:rPr>
          <w:rFonts w:ascii="GHEA Grapalat" w:hAnsi="GHEA Grapalat"/>
        </w:rPr>
        <w:t>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CA2E3E" w:rsidRPr="00CA2E3E">
        <w:rPr>
          <w:rFonts w:ascii="GHEA Grapalat" w:hAnsi="GHEA Grapalat"/>
        </w:rPr>
        <w:t xml:space="preserve"> </w:t>
      </w:r>
      <w:r w:rsidR="00CA2E3E" w:rsidRPr="00076092">
        <w:rPr>
          <w:rFonts w:ascii="GHEA Grapalat" w:hAnsi="GHEA Grapalat"/>
        </w:rPr>
        <w:t xml:space="preserve">В день публикации в бюллетене уведомления о полном или частичном одностороннем расторжении договора </w:t>
      </w:r>
      <w:r w:rsidR="00CA2E3E">
        <w:rPr>
          <w:rFonts w:ascii="GHEA Grapalat" w:hAnsi="GHEA Grapalat"/>
        </w:rPr>
        <w:t>Заказчик</w:t>
      </w:r>
      <w:r w:rsidR="00CA2E3E" w:rsidRPr="00076092">
        <w:rPr>
          <w:rFonts w:ascii="GHEA Grapalat" w:hAnsi="GHEA Grapalat"/>
        </w:rPr>
        <w:t xml:space="preserve"> высылает его также на электронную почту </w:t>
      </w:r>
      <w:r w:rsidR="00CA2E3E" w:rsidRPr="00AD29CE">
        <w:rPr>
          <w:rFonts w:ascii="GHEA Grapalat" w:hAnsi="GHEA Grapalat"/>
        </w:rPr>
        <w:t>Исполнител</w:t>
      </w:r>
      <w:r w:rsidR="00CA2E3E">
        <w:rPr>
          <w:rFonts w:ascii="GHEA Grapalat" w:hAnsi="GHEA Grapalat"/>
        </w:rPr>
        <w:t>я</w:t>
      </w:r>
      <w:r w:rsidR="00CA2E3E" w:rsidRPr="00076092">
        <w:rPr>
          <w:rFonts w:ascii="GHEA Grapalat" w:hAnsi="GHEA Grapalat"/>
        </w:rPr>
        <w:t>.</w:t>
      </w:r>
    </w:p>
    <w:p w:rsidR="00857D09" w:rsidRPr="00804EE9" w:rsidRDefault="00857D09" w:rsidP="00CA2E3E">
      <w:pPr>
        <w:widowControl w:val="0"/>
        <w:tabs>
          <w:tab w:val="left" w:pos="1276"/>
        </w:tabs>
        <w:spacing w:after="160" w:line="360" w:lineRule="auto"/>
        <w:ind w:firstLine="567"/>
        <w:jc w:val="both"/>
        <w:rPr>
          <w:rFonts w:ascii="GHEA Grapalat" w:hAnsi="GHEA Grapalat"/>
        </w:rPr>
      </w:pPr>
      <w:r w:rsidRPr="00857D09">
        <w:rPr>
          <w:rFonts w:ascii="GHEA Grapalat" w:hAnsi="GHEA Grapalat"/>
        </w:rPr>
        <w:lastRenderedPageBreak/>
        <w:t>7.12</w:t>
      </w:r>
      <w:r w:rsidR="001A232C">
        <w:rPr>
          <w:rFonts w:ascii="GHEA Grapalat" w:hAnsi="GHEA Grapalat"/>
        </w:rPr>
        <w:t>.</w:t>
      </w:r>
      <w:r w:rsidRPr="00857D09">
        <w:rPr>
          <w:rFonts w:ascii="GHEA Grapalat" w:hAnsi="GHEA Grapalat"/>
        </w:rPr>
        <w:t xml:space="preserve"> </w:t>
      </w:r>
      <w:r>
        <w:rPr>
          <w:rFonts w:ascii="GHEA Grapalat" w:hAnsi="GHEA Grapalat"/>
          <w:color w:val="000000" w:themeColor="text1"/>
        </w:rPr>
        <w:t xml:space="preserve">Исполнитель </w:t>
      </w:r>
      <w:r w:rsidRPr="00B40E38">
        <w:rPr>
          <w:rStyle w:val="ezkurwreuab5ozgtqnkl"/>
          <w:rFonts w:ascii="GHEA Grapalat" w:hAnsi="GHEA Grapalat"/>
        </w:rPr>
        <w:t>имеет право</w:t>
      </w:r>
      <w:r w:rsidRPr="00B40E38">
        <w:rPr>
          <w:rFonts w:ascii="GHEA Grapalat" w:hAnsi="GHEA Grapalat"/>
        </w:rPr>
        <w:t xml:space="preserve"> </w:t>
      </w:r>
      <w:r w:rsidRPr="00B40E38">
        <w:rPr>
          <w:rStyle w:val="ezkurwreuab5ozgtqnkl"/>
          <w:rFonts w:ascii="GHEA Grapalat" w:hAnsi="GHEA Grapalat"/>
        </w:rPr>
        <w:t xml:space="preserve">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w:t>
      </w:r>
      <w:r w:rsidRPr="009A510B">
        <w:rPr>
          <w:rStyle w:val="ezkurwreuab5ozgtqnkl"/>
          <w:rFonts w:ascii="GHEA Grapalat" w:hAnsi="GHEA Grapalat"/>
        </w:rPr>
        <w:t>о закупке</w:t>
      </w:r>
      <w:r w:rsidRPr="00B40E38">
        <w:rPr>
          <w:rStyle w:val="ezkurwreuab5ozgtqnkl"/>
          <w:rFonts w:ascii="GHEA Grapalat" w:hAnsi="GHEA Grapalat"/>
        </w:rPr>
        <w:t>, на основании договора финансирования (факторинга) в обмен на уступку требования</w:t>
      </w:r>
      <w:r w:rsidRPr="00B40E38">
        <w:rPr>
          <w:rFonts w:ascii="GHEA Grapalat" w:hAnsi="GHEA Grapalat"/>
        </w:rPr>
        <w:t xml:space="preserve"> </w:t>
      </w:r>
      <w:r w:rsidRPr="00B40E38">
        <w:rPr>
          <w:rStyle w:val="ezkurwreuab5ozgtqnkl"/>
          <w:rFonts w:ascii="GHEA Grapalat" w:hAnsi="GHEA Grapalat"/>
        </w:rPr>
        <w:t xml:space="preserve">(далее-договор факторинга). </w:t>
      </w:r>
      <w:r>
        <w:rPr>
          <w:rStyle w:val="ezkurwreuab5ozgtqnkl"/>
          <w:rFonts w:ascii="GHEA Grapalat" w:hAnsi="GHEA Grapalat"/>
        </w:rPr>
        <w:t xml:space="preserve">В </w:t>
      </w:r>
      <w:r>
        <w:rPr>
          <w:rFonts w:ascii="GHEA Grapalat" w:hAnsi="GHEA Grapalat"/>
        </w:rPr>
        <w:t>д</w:t>
      </w:r>
      <w:r w:rsidRPr="009A510B">
        <w:rPr>
          <w:rFonts w:ascii="GHEA Grapalat" w:hAnsi="GHEA Grapalat"/>
        </w:rPr>
        <w:t>оговор</w:t>
      </w:r>
      <w:r>
        <w:rPr>
          <w:rFonts w:ascii="GHEA Grapalat" w:hAnsi="GHEA Grapalat"/>
        </w:rPr>
        <w:t>е</w:t>
      </w:r>
      <w:r w:rsidRPr="009A510B">
        <w:rPr>
          <w:rFonts w:ascii="GHEA Grapalat" w:hAnsi="GHEA Grapalat"/>
        </w:rPr>
        <w:t xml:space="preserve"> факторинга долж</w:t>
      </w:r>
      <w:r>
        <w:rPr>
          <w:rFonts w:ascii="GHEA Grapalat" w:hAnsi="GHEA Grapalat"/>
        </w:rPr>
        <w:t>но быть</w:t>
      </w:r>
      <w:r w:rsidRPr="009A510B">
        <w:rPr>
          <w:rFonts w:ascii="GHEA Grapalat" w:hAnsi="GHEA Grapalat"/>
        </w:rPr>
        <w:t xml:space="preserve"> предусм</w:t>
      </w:r>
      <w:r>
        <w:rPr>
          <w:rFonts w:ascii="GHEA Grapalat" w:hAnsi="GHEA Grapalat"/>
        </w:rPr>
        <w:t>о</w:t>
      </w:r>
      <w:r w:rsidRPr="009A510B">
        <w:rPr>
          <w:rFonts w:ascii="GHEA Grapalat" w:hAnsi="GHEA Grapalat"/>
        </w:rPr>
        <w:t>тр</w:t>
      </w:r>
      <w:r>
        <w:rPr>
          <w:rFonts w:ascii="GHEA Grapalat" w:hAnsi="GHEA Grapalat"/>
        </w:rPr>
        <w:t>ено</w:t>
      </w:r>
      <w:r w:rsidRPr="009A510B">
        <w:rPr>
          <w:rFonts w:ascii="GHEA Grapalat" w:hAnsi="GHEA Grapalat"/>
        </w:rPr>
        <w:t>, что</w:t>
      </w:r>
      <w:r>
        <w:rPr>
          <w:rFonts w:ascii="GHEA Grapalat" w:hAnsi="GHEA Grapalat"/>
        </w:rPr>
        <w:t>:</w:t>
      </w:r>
      <w:r w:rsidRPr="009A510B">
        <w:rPr>
          <w:rFonts w:ascii="GHEA Grapalat" w:hAnsi="GHEA Grapalat"/>
        </w:rPr>
        <w:t xml:space="preserve"> финансовый агент соглашается с тем, что при наличии оснований, предусмотренных договором, </w:t>
      </w:r>
      <w:r>
        <w:rPr>
          <w:rStyle w:val="ezkurwreuab5ozgtqnkl"/>
          <w:rFonts w:ascii="GHEA Grapalat" w:hAnsi="GHEA Grapalat"/>
        </w:rPr>
        <w:t>Заказчик</w:t>
      </w:r>
      <w:r w:rsidRPr="00B43171">
        <w:rPr>
          <w:rFonts w:ascii="GHEA Grapalat" w:hAnsi="GHEA Grapalat"/>
        </w:rPr>
        <w:t xml:space="preserve"> </w:t>
      </w:r>
      <w:r w:rsidRPr="00B43171">
        <w:rPr>
          <w:rStyle w:val="ezkurwreuab5ozgtqnkl"/>
          <w:rFonts w:ascii="GHEA Grapalat" w:hAnsi="GHEA Grapalat"/>
        </w:rPr>
        <w:t>при осуществлении платежей обеспечи</w:t>
      </w:r>
      <w:r>
        <w:rPr>
          <w:rStyle w:val="ezkurwreuab5ozgtqnkl"/>
          <w:rFonts w:ascii="GHEA Grapalat" w:hAnsi="GHEA Grapalat"/>
        </w:rPr>
        <w:t>вает</w:t>
      </w:r>
      <w:r w:rsidRPr="00B43171">
        <w:rPr>
          <w:rStyle w:val="ezkurwreuab5ozgtqnkl"/>
          <w:rFonts w:ascii="GHEA Grapalat" w:hAnsi="GHEA Grapalat"/>
        </w:rPr>
        <w:t xml:space="preserve"> расчет и зачет штрафов и пеней </w:t>
      </w:r>
      <w:r>
        <w:rPr>
          <w:rFonts w:ascii="GHEA Grapalat" w:hAnsi="GHEA Grapalat"/>
          <w:color w:val="000000" w:themeColor="text1"/>
        </w:rPr>
        <w:t>Исполнителю</w:t>
      </w:r>
      <w:r w:rsidRPr="00B43171">
        <w:rPr>
          <w:rFonts w:ascii="GHEA Grapalat" w:hAnsi="GHEA Grapalat"/>
        </w:rPr>
        <w:t xml:space="preserve"> </w:t>
      </w:r>
      <w:r w:rsidRPr="00B43171">
        <w:rPr>
          <w:rStyle w:val="ezkurwreuab5ozgtqnkl"/>
          <w:rFonts w:ascii="GHEA Grapalat" w:hAnsi="GHEA Grapalat"/>
        </w:rPr>
        <w:t>с суммами, подлежащими уплате, независимо от</w:t>
      </w:r>
      <w:r w:rsidRPr="00B43171">
        <w:rPr>
          <w:rFonts w:ascii="GHEA Grapalat" w:hAnsi="GHEA Grapalat"/>
        </w:rPr>
        <w:t xml:space="preserve"> </w:t>
      </w:r>
      <w:r w:rsidRPr="00B43171">
        <w:rPr>
          <w:rStyle w:val="ezkurwreuab5ozgtqnkl"/>
          <w:rFonts w:ascii="GHEA Grapalat" w:hAnsi="GHEA Grapalat"/>
        </w:rPr>
        <w:t>того,</w:t>
      </w:r>
      <w:r w:rsidRPr="00B43171">
        <w:rPr>
          <w:rFonts w:ascii="GHEA Grapalat" w:hAnsi="GHEA Grapalat"/>
        </w:rPr>
        <w:t xml:space="preserve"> </w:t>
      </w:r>
      <w:r w:rsidRPr="00B43171">
        <w:rPr>
          <w:rStyle w:val="ezkurwreuab5ozgtqnkl"/>
          <w:rFonts w:ascii="GHEA Grapalat" w:hAnsi="GHEA Grapalat"/>
        </w:rPr>
        <w:t>было ли</w:t>
      </w:r>
      <w:r w:rsidRPr="00B43171">
        <w:rPr>
          <w:rFonts w:ascii="GHEA Grapalat" w:hAnsi="GHEA Grapalat"/>
        </w:rPr>
        <w:t xml:space="preserve"> </w:t>
      </w:r>
      <w:r w:rsidRPr="00B43171">
        <w:rPr>
          <w:rStyle w:val="ezkurwreuab5ozgtqnkl"/>
          <w:rFonts w:ascii="GHEA Grapalat" w:hAnsi="GHEA Grapalat"/>
        </w:rPr>
        <w:t>уступлено требование</w:t>
      </w:r>
      <w:r w:rsidRPr="009A510B">
        <w:rPr>
          <w:rStyle w:val="ezkurwreuab5ozgtqnkl"/>
          <w:rFonts w:ascii="GHEA Grapalat" w:hAnsi="GHEA Grapalat"/>
          <w:lang w:val="hy-AM"/>
        </w:rPr>
        <w:t xml:space="preserve">. </w:t>
      </w:r>
      <w:r w:rsidRPr="009A510B">
        <w:rPr>
          <w:rStyle w:val="ezkurwreuab5ozgtqnkl"/>
          <w:rFonts w:ascii="GHEA Grapalat" w:hAnsi="GHEA Grapalat"/>
        </w:rPr>
        <w:t>П</w:t>
      </w:r>
      <w:r w:rsidRPr="00B43171">
        <w:rPr>
          <w:rStyle w:val="ezkurwreuab5ozgtqnkl"/>
          <w:rFonts w:ascii="GHEA Grapalat" w:hAnsi="GHEA Grapalat"/>
        </w:rPr>
        <w:t>ри</w:t>
      </w:r>
      <w:r w:rsidRPr="00B43171">
        <w:rPr>
          <w:rFonts w:ascii="GHEA Grapalat" w:hAnsi="GHEA Grapalat"/>
        </w:rPr>
        <w:t xml:space="preserve"> </w:t>
      </w:r>
      <w:r w:rsidRPr="00B43171">
        <w:rPr>
          <w:rStyle w:val="ezkurwreuab5ozgtqnkl"/>
          <w:rFonts w:ascii="GHEA Grapalat" w:hAnsi="GHEA Grapalat"/>
        </w:rPr>
        <w:t xml:space="preserve">этом, в случае получения письменного уведомления об уступке требования на основании договора факторинга (Приложение </w:t>
      </w:r>
      <w:r w:rsidRPr="009A510B">
        <w:rPr>
          <w:rStyle w:val="ezkurwreuab5ozgtqnkl"/>
          <w:rFonts w:ascii="GHEA Grapalat" w:hAnsi="GHEA Grapalat"/>
        </w:rPr>
        <w:t>N</w:t>
      </w:r>
      <w:r w:rsidRPr="00B43171">
        <w:rPr>
          <w:rStyle w:val="ezkurwreuab5ozgtqnkl"/>
          <w:rFonts w:ascii="GHEA Grapalat" w:hAnsi="GHEA Grapalat"/>
        </w:rPr>
        <w:t xml:space="preserve"> </w:t>
      </w:r>
      <w:r>
        <w:rPr>
          <w:rStyle w:val="ezkurwreuab5ozgtqnkl"/>
          <w:rFonts w:ascii="GHEA Grapalat" w:hAnsi="GHEA Grapalat"/>
        </w:rPr>
        <w:t>4</w:t>
      </w:r>
      <w:r w:rsidRPr="00B43171">
        <w:rPr>
          <w:rStyle w:val="ezkurwreuab5ozgtqnkl"/>
          <w:rFonts w:ascii="GHEA Grapalat" w:hAnsi="GHEA Grapalat"/>
        </w:rPr>
        <w:t xml:space="preserve">) </w:t>
      </w:r>
      <w:r>
        <w:rPr>
          <w:rStyle w:val="ezkurwreuab5ozgtqnkl"/>
          <w:rFonts w:ascii="GHEA Grapalat" w:hAnsi="GHEA Grapalat"/>
        </w:rPr>
        <w:t>Заказчик</w:t>
      </w:r>
      <w:r w:rsidRPr="00B43171">
        <w:rPr>
          <w:rFonts w:ascii="GHEA Grapalat" w:hAnsi="GHEA Grapalat"/>
        </w:rPr>
        <w:t xml:space="preserve"> </w:t>
      </w:r>
      <w:r w:rsidRPr="00B43171">
        <w:rPr>
          <w:rStyle w:val="ezkurwreuab5ozgtqnkl"/>
          <w:rFonts w:ascii="GHEA Grapalat" w:hAnsi="GHEA Grapalat"/>
        </w:rPr>
        <w:t>производит платеж, установленный договором, финансовому</w:t>
      </w:r>
      <w:r w:rsidRPr="00B43171">
        <w:rPr>
          <w:rFonts w:ascii="GHEA Grapalat" w:hAnsi="GHEA Grapalat"/>
        </w:rPr>
        <w:t xml:space="preserve"> </w:t>
      </w:r>
      <w:r w:rsidRPr="00B43171">
        <w:rPr>
          <w:rStyle w:val="ezkurwreuab5ozgtqnkl"/>
          <w:rFonts w:ascii="GHEA Grapalat" w:hAnsi="GHEA Grapalat"/>
        </w:rPr>
        <w:t>агенту, если</w:t>
      </w:r>
      <w:r w:rsidRPr="00B43171">
        <w:rPr>
          <w:rFonts w:ascii="GHEA Grapalat" w:hAnsi="GHEA Grapalat"/>
        </w:rPr>
        <w:t xml:space="preserve"> </w:t>
      </w:r>
      <w:r w:rsidRPr="00B43171">
        <w:rPr>
          <w:rStyle w:val="ezkurwreuab5ozgtqnkl"/>
          <w:rFonts w:ascii="GHEA Grapalat" w:hAnsi="GHEA Grapalat"/>
        </w:rPr>
        <w:t>уведомление</w:t>
      </w:r>
      <w:r w:rsidRPr="00B43171">
        <w:rPr>
          <w:rFonts w:ascii="GHEA Grapalat" w:hAnsi="GHEA Grapalat"/>
        </w:rPr>
        <w:t xml:space="preserve"> </w:t>
      </w:r>
      <w:r w:rsidRPr="00B43171">
        <w:rPr>
          <w:rStyle w:val="ezkurwreuab5ozgtqnkl"/>
          <w:rFonts w:ascii="GHEA Grapalat" w:hAnsi="GHEA Grapalat"/>
        </w:rPr>
        <w:t>было получено</w:t>
      </w:r>
      <w:r w:rsidRPr="00B43171">
        <w:rPr>
          <w:rFonts w:ascii="GHEA Grapalat" w:hAnsi="GHEA Grapalat"/>
        </w:rPr>
        <w:t xml:space="preserve"> </w:t>
      </w:r>
      <w:r w:rsidRPr="00B43171">
        <w:rPr>
          <w:rStyle w:val="ezkurwreuab5ozgtqnkl"/>
          <w:rFonts w:ascii="GHEA Grapalat" w:hAnsi="GHEA Grapalat"/>
        </w:rPr>
        <w:t xml:space="preserve">в день, предшествующий дню внесения </w:t>
      </w:r>
      <w:r>
        <w:rPr>
          <w:rStyle w:val="ezkurwreuab5ozgtqnkl"/>
          <w:rFonts w:ascii="GHEA Grapalat" w:hAnsi="GHEA Grapalat"/>
        </w:rPr>
        <w:t>Заказчиком</w:t>
      </w:r>
      <w:r w:rsidRPr="00B43171">
        <w:rPr>
          <w:rStyle w:val="ezkurwreuab5ozgtqnkl"/>
          <w:rFonts w:ascii="GHEA Grapalat" w:hAnsi="GHEA Grapalat"/>
        </w:rPr>
        <w:t xml:space="preserve"> платежного поручения и копии протокола в казначейскую систему уполномоченного органа</w:t>
      </w:r>
      <w:r w:rsidRPr="00857D09">
        <w:rPr>
          <w:rStyle w:val="ezkurwreuab5ozgtqnkl"/>
          <w:rFonts w:ascii="GHEA Grapalat" w:hAnsi="GHEA Grapalat"/>
        </w:rPr>
        <w:t xml:space="preserve">. </w:t>
      </w:r>
      <w:r w:rsidRPr="00857D09">
        <w:rPr>
          <w:rStyle w:val="ezkurwreuab5ozgtqnkl"/>
          <w:rFonts w:ascii="GHEA Grapalat" w:hAnsi="GHEA Grapalat"/>
          <w:vertAlign w:val="superscript"/>
        </w:rPr>
        <w:t>2</w:t>
      </w:r>
      <w:r w:rsidRPr="00804EE9">
        <w:rPr>
          <w:rStyle w:val="ezkurwreuab5ozgtqnkl"/>
          <w:rFonts w:ascii="GHEA Grapalat" w:hAnsi="GHEA Grapalat"/>
          <w:vertAlign w:val="superscript"/>
        </w:rPr>
        <w:t>4</w:t>
      </w:r>
    </w:p>
    <w:p w:rsidR="00804EE9" w:rsidRPr="00804EE9" w:rsidRDefault="00804EE9">
      <w:pPr>
        <w:rPr>
          <w:rFonts w:ascii="GHEA Grapalat" w:hAnsi="GHEA Grapalat"/>
          <w:vertAlign w:val="superscript"/>
        </w:rPr>
      </w:pPr>
      <w:r w:rsidRPr="00804EE9">
        <w:rPr>
          <w:rFonts w:ascii="GHEA Grapalat" w:hAnsi="GHEA Grapalat"/>
          <w:vertAlign w:val="superscript"/>
          <w:lang w:val="hy-AM"/>
        </w:rPr>
        <w:t>24</w:t>
      </w:r>
      <w:r>
        <w:rPr>
          <w:rFonts w:ascii="GHEA Grapalat" w:hAnsi="GHEA Grapalat"/>
          <w:vertAlign w:val="superscript"/>
          <w:lang w:val="hy-AM"/>
        </w:rPr>
        <w:t xml:space="preserve"> </w:t>
      </w:r>
      <w:r w:rsidRPr="00EA50FE">
        <w:rPr>
          <w:rStyle w:val="ezkurwreuab5ozgtqnkl"/>
          <w:i/>
          <w:sz w:val="20"/>
          <w:szCs w:val="20"/>
        </w:rPr>
        <w:t>Если</w:t>
      </w:r>
      <w:r w:rsidRPr="00EA50FE">
        <w:rPr>
          <w:i/>
          <w:sz w:val="20"/>
          <w:szCs w:val="20"/>
        </w:rPr>
        <w:t xml:space="preserve"> </w:t>
      </w:r>
      <w:r>
        <w:rPr>
          <w:rStyle w:val="ezkurwreuab5ozgtqnkl"/>
          <w:rFonts w:ascii="Sylfaen" w:hAnsi="Sylfaen"/>
          <w:i/>
          <w:sz w:val="20"/>
          <w:szCs w:val="20"/>
        </w:rPr>
        <w:t>Исполни</w:t>
      </w:r>
      <w:r w:rsidRPr="00EA50FE">
        <w:rPr>
          <w:rStyle w:val="ezkurwreuab5ozgtqnkl"/>
          <w:i/>
          <w:sz w:val="20"/>
          <w:szCs w:val="20"/>
        </w:rPr>
        <w:t>тель</w:t>
      </w:r>
      <w:r w:rsidRPr="00EA50FE">
        <w:rPr>
          <w:i/>
          <w:sz w:val="20"/>
          <w:szCs w:val="20"/>
        </w:rPr>
        <w:t xml:space="preserve"> </w:t>
      </w:r>
      <w:r w:rsidRPr="00EA50FE">
        <w:rPr>
          <w:rStyle w:val="ezkurwreuab5ozgtqnkl"/>
          <w:i/>
          <w:sz w:val="20"/>
          <w:szCs w:val="20"/>
        </w:rPr>
        <w:t>является</w:t>
      </w:r>
      <w:r w:rsidRPr="00EA50FE">
        <w:rPr>
          <w:i/>
          <w:sz w:val="20"/>
          <w:szCs w:val="20"/>
        </w:rPr>
        <w:t xml:space="preserve"> </w:t>
      </w:r>
      <w:r w:rsidR="00EA50FE">
        <w:rPr>
          <w:rStyle w:val="ezkurwreuab5ozgtqnkl"/>
          <w:i/>
          <w:sz w:val="20"/>
          <w:szCs w:val="20"/>
        </w:rPr>
        <w:t>заказчиком</w:t>
      </w:r>
      <w:r w:rsidRPr="00EA50FE">
        <w:rPr>
          <w:rStyle w:val="ezkurwreuab5ozgtqnkl"/>
          <w:i/>
          <w:sz w:val="20"/>
          <w:szCs w:val="20"/>
        </w:rPr>
        <w:t>ом, не имеющим счета в казначействе, настоящий</w:t>
      </w:r>
      <w:r w:rsidRPr="00EA50FE">
        <w:rPr>
          <w:i/>
          <w:sz w:val="20"/>
          <w:szCs w:val="20"/>
        </w:rPr>
        <w:t xml:space="preserve"> </w:t>
      </w:r>
      <w:r w:rsidRPr="00EA50FE">
        <w:rPr>
          <w:rStyle w:val="ezkurwreuab5ozgtqnkl"/>
          <w:i/>
          <w:sz w:val="20"/>
          <w:szCs w:val="20"/>
        </w:rPr>
        <w:t>пункт</w:t>
      </w:r>
      <w:r w:rsidRPr="00EA50FE">
        <w:rPr>
          <w:i/>
          <w:sz w:val="20"/>
          <w:szCs w:val="20"/>
        </w:rPr>
        <w:t xml:space="preserve"> </w:t>
      </w:r>
      <w:r w:rsidRPr="00EA50FE">
        <w:rPr>
          <w:rStyle w:val="ezkurwreuab5ozgtqnkl"/>
          <w:i/>
          <w:sz w:val="20"/>
          <w:szCs w:val="20"/>
        </w:rPr>
        <w:t>редактируется</w:t>
      </w:r>
      <w:r w:rsidRPr="00EA50FE">
        <w:rPr>
          <w:i/>
          <w:sz w:val="20"/>
          <w:szCs w:val="20"/>
        </w:rPr>
        <w:t xml:space="preserve"> </w:t>
      </w:r>
      <w:r w:rsidRPr="00EA50FE">
        <w:rPr>
          <w:rStyle w:val="ezkurwreuab5ozgtqnkl"/>
          <w:i/>
          <w:sz w:val="20"/>
          <w:szCs w:val="20"/>
        </w:rPr>
        <w:t>замен</w:t>
      </w:r>
      <w:r>
        <w:rPr>
          <w:rStyle w:val="ezkurwreuab5ozgtqnkl"/>
          <w:i/>
          <w:sz w:val="20"/>
          <w:szCs w:val="20"/>
        </w:rPr>
        <w:t>ив</w:t>
      </w:r>
      <w:r w:rsidRPr="00EA50FE">
        <w:rPr>
          <w:i/>
          <w:sz w:val="20"/>
          <w:szCs w:val="20"/>
        </w:rPr>
        <w:t xml:space="preserve"> </w:t>
      </w:r>
      <w:r w:rsidRPr="00EA50FE">
        <w:rPr>
          <w:rStyle w:val="ezkurwreuab5ozgtqnkl"/>
          <w:i/>
          <w:sz w:val="20"/>
          <w:szCs w:val="20"/>
        </w:rPr>
        <w:t>слов</w:t>
      </w:r>
      <w:r>
        <w:rPr>
          <w:rStyle w:val="ezkurwreuab5ozgtqnkl"/>
          <w:i/>
          <w:sz w:val="20"/>
          <w:szCs w:val="20"/>
        </w:rPr>
        <w:t>а</w:t>
      </w:r>
      <w:r w:rsidRPr="00EA50FE">
        <w:rPr>
          <w:i/>
          <w:sz w:val="20"/>
          <w:szCs w:val="20"/>
        </w:rPr>
        <w:t xml:space="preserve"> </w:t>
      </w:r>
      <w:r w:rsidRPr="00EA50FE">
        <w:rPr>
          <w:rStyle w:val="ezkurwreuab5ozgtqnkl"/>
          <w:i/>
          <w:sz w:val="20"/>
          <w:szCs w:val="20"/>
        </w:rPr>
        <w:t>"внесения платежного</w:t>
      </w:r>
      <w:r w:rsidRPr="00EA50FE">
        <w:rPr>
          <w:i/>
          <w:sz w:val="20"/>
          <w:szCs w:val="20"/>
        </w:rPr>
        <w:t xml:space="preserve"> </w:t>
      </w:r>
      <w:r w:rsidRPr="00EA50FE">
        <w:rPr>
          <w:rStyle w:val="ezkurwreuab5ozgtqnkl"/>
          <w:i/>
          <w:sz w:val="20"/>
          <w:szCs w:val="20"/>
        </w:rPr>
        <w:t>поручения</w:t>
      </w:r>
      <w:r w:rsidRPr="00EA50FE">
        <w:rPr>
          <w:i/>
          <w:sz w:val="20"/>
          <w:szCs w:val="20"/>
        </w:rPr>
        <w:t xml:space="preserve"> </w:t>
      </w:r>
      <w:r w:rsidRPr="00EA50FE">
        <w:rPr>
          <w:rStyle w:val="ezkurwreuab5ozgtqnkl"/>
          <w:i/>
          <w:sz w:val="20"/>
          <w:szCs w:val="20"/>
        </w:rPr>
        <w:t>и</w:t>
      </w:r>
      <w:r w:rsidRPr="00EA50FE">
        <w:rPr>
          <w:i/>
          <w:sz w:val="20"/>
          <w:szCs w:val="20"/>
        </w:rPr>
        <w:t xml:space="preserve"> </w:t>
      </w:r>
      <w:r w:rsidRPr="00EA50FE">
        <w:rPr>
          <w:rStyle w:val="ezkurwreuab5ozgtqnkl"/>
          <w:i/>
          <w:sz w:val="20"/>
          <w:szCs w:val="20"/>
        </w:rPr>
        <w:t>копии</w:t>
      </w:r>
      <w:r w:rsidRPr="00EA50FE">
        <w:rPr>
          <w:i/>
          <w:sz w:val="20"/>
          <w:szCs w:val="20"/>
        </w:rPr>
        <w:t xml:space="preserve"> </w:t>
      </w:r>
      <w:r w:rsidRPr="00EA50FE">
        <w:rPr>
          <w:rStyle w:val="ezkurwreuab5ozgtqnkl"/>
          <w:i/>
          <w:sz w:val="20"/>
          <w:szCs w:val="20"/>
        </w:rPr>
        <w:t>протокола</w:t>
      </w:r>
      <w:r w:rsidRPr="00EA50FE">
        <w:rPr>
          <w:i/>
          <w:sz w:val="20"/>
          <w:szCs w:val="20"/>
        </w:rPr>
        <w:t xml:space="preserve"> </w:t>
      </w:r>
      <w:r w:rsidRPr="00EA50FE">
        <w:rPr>
          <w:rStyle w:val="ezkurwreuab5ozgtqnkl"/>
          <w:i/>
          <w:sz w:val="20"/>
          <w:szCs w:val="20"/>
        </w:rPr>
        <w:t>в</w:t>
      </w:r>
      <w:r w:rsidRPr="00EA50FE">
        <w:rPr>
          <w:i/>
          <w:sz w:val="20"/>
          <w:szCs w:val="20"/>
        </w:rPr>
        <w:t xml:space="preserve"> </w:t>
      </w:r>
      <w:r w:rsidRPr="00EA50FE">
        <w:rPr>
          <w:rStyle w:val="ezkurwreuab5ozgtqnkl"/>
          <w:i/>
          <w:sz w:val="20"/>
          <w:szCs w:val="20"/>
        </w:rPr>
        <w:t>казначейскую</w:t>
      </w:r>
      <w:r w:rsidRPr="00EA50FE">
        <w:rPr>
          <w:i/>
          <w:sz w:val="20"/>
          <w:szCs w:val="20"/>
        </w:rPr>
        <w:t xml:space="preserve"> </w:t>
      </w:r>
      <w:r w:rsidRPr="00EA50FE">
        <w:rPr>
          <w:rStyle w:val="ezkurwreuab5ozgtqnkl"/>
          <w:i/>
          <w:sz w:val="20"/>
          <w:szCs w:val="20"/>
        </w:rPr>
        <w:t>систему</w:t>
      </w:r>
      <w:r w:rsidRPr="00EA50FE">
        <w:rPr>
          <w:i/>
          <w:sz w:val="20"/>
          <w:szCs w:val="20"/>
        </w:rPr>
        <w:t xml:space="preserve"> </w:t>
      </w:r>
      <w:r w:rsidRPr="00EA50FE">
        <w:rPr>
          <w:rStyle w:val="ezkurwreuab5ozgtqnkl"/>
          <w:i/>
          <w:sz w:val="20"/>
          <w:szCs w:val="20"/>
        </w:rPr>
        <w:t>уполномоченного органа"</w:t>
      </w:r>
      <w:r w:rsidRPr="00EA50FE">
        <w:rPr>
          <w:i/>
          <w:sz w:val="20"/>
          <w:szCs w:val="20"/>
        </w:rPr>
        <w:t xml:space="preserve"> </w:t>
      </w:r>
      <w:r w:rsidRPr="00EA50FE">
        <w:rPr>
          <w:rStyle w:val="ezkurwreuab5ozgtqnkl"/>
          <w:i/>
          <w:sz w:val="20"/>
          <w:szCs w:val="20"/>
        </w:rPr>
        <w:t>словами "выдачи платежного</w:t>
      </w:r>
      <w:r w:rsidRPr="00EA50FE">
        <w:rPr>
          <w:i/>
          <w:sz w:val="20"/>
          <w:szCs w:val="20"/>
        </w:rPr>
        <w:t xml:space="preserve"> </w:t>
      </w:r>
      <w:r w:rsidRPr="00EA50FE">
        <w:rPr>
          <w:rStyle w:val="ezkurwreuab5ozgtqnkl"/>
          <w:i/>
          <w:sz w:val="20"/>
          <w:szCs w:val="20"/>
        </w:rPr>
        <w:t>поручения</w:t>
      </w:r>
      <w:r w:rsidRPr="00EA50FE">
        <w:rPr>
          <w:i/>
          <w:sz w:val="20"/>
          <w:szCs w:val="20"/>
        </w:rPr>
        <w:t xml:space="preserve"> </w:t>
      </w:r>
      <w:r w:rsidRPr="00EA50FE">
        <w:rPr>
          <w:rStyle w:val="ezkurwreuab5ozgtqnkl"/>
          <w:i/>
          <w:sz w:val="20"/>
          <w:szCs w:val="20"/>
        </w:rPr>
        <w:t>банку"</w:t>
      </w:r>
      <w:r w:rsidR="00EA50FE" w:rsidRPr="00EA50FE">
        <w:rPr>
          <w:rStyle w:val="ezkurwreuab5ozgtqnkl"/>
          <w:i/>
          <w:sz w:val="20"/>
          <w:szCs w:val="20"/>
        </w:rPr>
        <w:t>.</w:t>
      </w:r>
      <w:r w:rsidRPr="00804EE9">
        <w:rPr>
          <w:rFonts w:ascii="GHEA Grapalat" w:hAnsi="GHEA Grapalat"/>
          <w:vertAlign w:val="superscript"/>
        </w:rPr>
        <w:br w:type="page"/>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lastRenderedPageBreak/>
        <w:t>7.1</w:t>
      </w:r>
      <w:r w:rsidR="00857D09" w:rsidRPr="00857D09">
        <w:rPr>
          <w:rFonts w:ascii="GHEA Grapalat" w:hAnsi="GHEA Grapalat"/>
        </w:rPr>
        <w:t>3</w:t>
      </w:r>
      <w:r>
        <w:rPr>
          <w:rFonts w:ascii="GHEA Grapalat" w:hAnsi="GHEA Grapalat"/>
        </w:rPr>
        <w:t>.</w:t>
      </w:r>
      <w:r>
        <w:rPr>
          <w:rFonts w:ascii="GHEA Grapalat" w:hAnsi="GHEA Grapalat"/>
        </w:rPr>
        <w:tab/>
      </w:r>
      <w:r w:rsidRPr="009F3DC7">
        <w:rPr>
          <w:rFonts w:ascii="GHEA Grapalat" w:hAnsi="GHEA Grapalat"/>
        </w:rPr>
        <w:t>Споры, возникшие в связи с договором, разрешаются путем переговоров. В случае недостижения согласия споры разрешаются в судах Республики Армения.</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7.1</w:t>
      </w:r>
      <w:r w:rsidR="00857D09" w:rsidRPr="00BB4D52">
        <w:rPr>
          <w:rFonts w:ascii="GHEA Grapalat" w:hAnsi="GHEA Grapalat"/>
        </w:rPr>
        <w:t>4</w:t>
      </w:r>
      <w:r>
        <w:rPr>
          <w:rFonts w:ascii="GHEA Grapalat" w:hAnsi="GHEA Grapalat"/>
        </w:rPr>
        <w:t>.</w:t>
      </w:r>
      <w:r>
        <w:rPr>
          <w:rFonts w:ascii="GHEA Grapalat" w:hAnsi="GHEA Grapalat"/>
        </w:rPr>
        <w:tab/>
      </w:r>
      <w:r w:rsidRPr="009F3DC7">
        <w:rPr>
          <w:rFonts w:ascii="GHEA Grapalat" w:hAnsi="GHEA Grapalat"/>
        </w:rPr>
        <w:t>Договор составлен на _____ страницах, заключается в двух экземплярах, имеющих равную юридическую силу. Приложения № 1, № 2, № 3</w:t>
      </w:r>
      <w:r w:rsidR="00464493">
        <w:rPr>
          <w:rFonts w:ascii="GHEA Grapalat" w:hAnsi="GHEA Grapalat"/>
          <w:lang w:val="hy-AM"/>
        </w:rPr>
        <w:t>,</w:t>
      </w:r>
      <w:r w:rsidRPr="009F3DC7">
        <w:rPr>
          <w:rFonts w:ascii="GHEA Grapalat" w:hAnsi="GHEA Grapalat"/>
        </w:rPr>
        <w:t xml:space="preserve"> № 3.1</w:t>
      </w:r>
      <w:r w:rsidR="00464493">
        <w:rPr>
          <w:rFonts w:ascii="GHEA Grapalat" w:hAnsi="GHEA Grapalat"/>
        </w:rPr>
        <w:t xml:space="preserve"> и</w:t>
      </w:r>
      <w:r w:rsidR="00464493">
        <w:rPr>
          <w:rFonts w:ascii="GHEA Grapalat" w:hAnsi="GHEA Grapalat"/>
          <w:lang w:val="hy-AM"/>
        </w:rPr>
        <w:t xml:space="preserve"> </w:t>
      </w:r>
      <w:r w:rsidR="00464493" w:rsidRPr="009F3DC7">
        <w:rPr>
          <w:rFonts w:ascii="GHEA Grapalat" w:hAnsi="GHEA Grapalat"/>
        </w:rPr>
        <w:t xml:space="preserve">№ </w:t>
      </w:r>
      <w:r w:rsidR="00464493">
        <w:rPr>
          <w:rFonts w:ascii="GHEA Grapalat" w:hAnsi="GHEA Grapalat"/>
          <w:lang w:val="hy-AM"/>
        </w:rPr>
        <w:t>4</w:t>
      </w:r>
      <w:r w:rsidR="00464493" w:rsidRPr="009F3DC7">
        <w:rPr>
          <w:rFonts w:ascii="GHEA Grapalat" w:hAnsi="GHEA Grapalat"/>
        </w:rPr>
        <w:t xml:space="preserve"> </w:t>
      </w:r>
      <w:r w:rsidRPr="009F3DC7">
        <w:rPr>
          <w:rFonts w:ascii="GHEA Grapalat" w:hAnsi="GHEA Grapalat"/>
        </w:rPr>
        <w:t xml:space="preserve"> к настоящему Договору считаются неотъемлемой частью договора, и каждой стороне предоставляется по одному экземпляру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bCs/>
        </w:rPr>
      </w:pPr>
      <w:r w:rsidRPr="009F3DC7">
        <w:rPr>
          <w:rFonts w:ascii="GHEA Grapalat" w:hAnsi="GHEA Grapalat"/>
        </w:rPr>
        <w:t>7.1</w:t>
      </w:r>
      <w:r w:rsidR="00857D09" w:rsidRPr="00BB4D52">
        <w:rPr>
          <w:rFonts w:ascii="GHEA Grapalat" w:hAnsi="GHEA Grapalat"/>
        </w:rPr>
        <w:t>5</w:t>
      </w:r>
      <w:r>
        <w:rPr>
          <w:rFonts w:ascii="GHEA Grapalat" w:hAnsi="GHEA Grapalat"/>
        </w:rPr>
        <w:t>.</w:t>
      </w:r>
      <w:r>
        <w:rPr>
          <w:rFonts w:ascii="GHEA Grapalat" w:hAnsi="GHEA Grapalat"/>
        </w:rPr>
        <w:tab/>
      </w:r>
      <w:r w:rsidRPr="009F3DC7">
        <w:rPr>
          <w:rFonts w:ascii="GHEA Grapalat" w:hAnsi="GHEA Grapalat"/>
        </w:rPr>
        <w:t>В отношении настоящего Договора применяется право Республики Армения.</w:t>
      </w:r>
    </w:p>
    <w:p w:rsidR="00BB28C8" w:rsidRPr="00BB4D52"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7.1</w:t>
      </w:r>
      <w:r w:rsidR="00857D09" w:rsidRPr="00BB4D52">
        <w:rPr>
          <w:rFonts w:ascii="GHEA Grapalat" w:hAnsi="GHEA Grapalat"/>
        </w:rPr>
        <w:t>6</w:t>
      </w:r>
      <w:r>
        <w:rPr>
          <w:rFonts w:ascii="GHEA Grapalat" w:hAnsi="GHEA Grapalat"/>
        </w:rPr>
        <w:t>.</w:t>
      </w:r>
      <w:r>
        <w:rPr>
          <w:rFonts w:ascii="GHEA Grapalat" w:hAnsi="GHEA Grapalat"/>
        </w:rPr>
        <w:tab/>
      </w:r>
      <w:r w:rsidRPr="009F3DC7">
        <w:rPr>
          <w:rFonts w:ascii="GHEA Grapalat" w:hAnsi="GHEA Grapalat"/>
        </w:rPr>
        <w:t xml:space="preserve">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w:t>
      </w:r>
      <w:r w:rsidRPr="0013598D">
        <w:rPr>
          <w:rFonts w:ascii="GHEA Grapalat" w:hAnsi="GHEA Grapalat"/>
        </w:rPr>
        <w:t>Договор расторгается, если в течение шести месяцев, следующих за днем его заключения, финансовые средства в целях его исполнения не предусматриваются</w:t>
      </w:r>
      <w:r w:rsidRPr="000001D8">
        <w:rPr>
          <w:rFonts w:ascii="GHEA Grapalat" w:hAnsi="GHEA Grapalat"/>
        </w:rPr>
        <w:t>.</w:t>
      </w:r>
      <w:r w:rsidR="000001D8" w:rsidRPr="000001D8">
        <w:rPr>
          <w:rFonts w:ascii="GHEA Grapalat" w:hAnsi="GHEA Grapalat"/>
          <w:color w:val="000000" w:themeColor="text1"/>
        </w:rPr>
        <w:t xml:space="preserve"> 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выполнения работ, установленного предыдущим соглашением</w:t>
      </w:r>
      <w:r w:rsidR="000001D8">
        <w:rPr>
          <w:rFonts w:ascii="GHEA Grapalat" w:hAnsi="GHEA Grapalat"/>
          <w:color w:val="000000" w:themeColor="text1"/>
        </w:rPr>
        <w:t>.</w:t>
      </w:r>
      <w:r w:rsidRPr="0013598D">
        <w:rPr>
          <w:rFonts w:ascii="GHEA Grapalat" w:hAnsi="GHEA Grapalat"/>
        </w:rPr>
        <w:t xml:space="preserve"> Если размер выделенных для исполнения договора финансовых средств превышает </w:t>
      </w:r>
      <w:r w:rsidR="00EC6C0A" w:rsidRPr="0013598D">
        <w:rPr>
          <w:rFonts w:ascii="GHEA Grapalat" w:hAnsi="GHEA Grapalat"/>
        </w:rPr>
        <w:t>двадцатипя</w:t>
      </w:r>
      <w:r w:rsidRPr="0013598D">
        <w:rPr>
          <w:rFonts w:ascii="GHEA Grapalat" w:hAnsi="GHEA Grapalat"/>
        </w:rPr>
        <w:t>тикратный размер базовой единицы закупок, то Заказчиком будет заключенo соглашение в случае, если представленн</w:t>
      </w:r>
      <w:r w:rsidR="0087667F" w:rsidRPr="0013598D">
        <w:rPr>
          <w:rFonts w:ascii="GHEA Grapalat" w:hAnsi="GHEA Grapalat"/>
        </w:rPr>
        <w:t xml:space="preserve">ые </w:t>
      </w:r>
      <w:r w:rsidRPr="0013598D">
        <w:rPr>
          <w:rFonts w:ascii="GHEA Grapalat" w:hAnsi="GHEA Grapalat"/>
        </w:rPr>
        <w:t xml:space="preserve"> Исполнителем в виде неустойки обеспечени</w:t>
      </w:r>
      <w:r w:rsidR="0087667F" w:rsidRPr="0013598D">
        <w:rPr>
          <w:rFonts w:ascii="GHEA Grapalat" w:hAnsi="GHEA Grapalat"/>
        </w:rPr>
        <w:t>я квалификации и</w:t>
      </w:r>
      <w:r w:rsidRPr="0013598D">
        <w:rPr>
          <w:rFonts w:ascii="GHEA Grapalat" w:hAnsi="GHEA Grapalat"/>
        </w:rPr>
        <w:t xml:space="preserve"> договора </w:t>
      </w:r>
      <w:r w:rsidR="001F7877" w:rsidRPr="0013598D">
        <w:rPr>
          <w:rFonts w:ascii="GHEA Grapalat" w:hAnsi="GHEA Grapalat"/>
        </w:rPr>
        <w:t>заменяю</w:t>
      </w:r>
      <w:r w:rsidRPr="0013598D">
        <w:rPr>
          <w:rFonts w:ascii="GHEA Grapalat" w:hAnsi="GHEA Grapalat"/>
        </w:rPr>
        <w:t xml:space="preserve">тся гарантией или наличными деньгами, с учетом требований </w:t>
      </w:r>
      <w:r w:rsidR="002C6828" w:rsidRPr="00891020">
        <w:rPr>
          <w:rFonts w:ascii="GHEA Grapalat" w:hAnsi="GHEA Grapalat"/>
        </w:rPr>
        <w:t>абзац</w:t>
      </w:r>
      <w:r w:rsidR="002C6828">
        <w:rPr>
          <w:rFonts w:ascii="GHEA Grapalat" w:hAnsi="GHEA Grapalat"/>
        </w:rPr>
        <w:t>а</w:t>
      </w:r>
      <w:r w:rsidR="002C6828" w:rsidRPr="00891020">
        <w:rPr>
          <w:rFonts w:ascii="GHEA Grapalat" w:hAnsi="GHEA Grapalat"/>
        </w:rPr>
        <w:t xml:space="preserve"> "</w:t>
      </w:r>
      <w:r w:rsidR="002C6828">
        <w:rPr>
          <w:rFonts w:ascii="GHEA Grapalat" w:hAnsi="GHEA Grapalat"/>
        </w:rPr>
        <w:t>в</w:t>
      </w:r>
      <w:r w:rsidR="002C6828" w:rsidRPr="00891020">
        <w:rPr>
          <w:rFonts w:ascii="GHEA Grapalat" w:hAnsi="GHEA Grapalat"/>
        </w:rPr>
        <w:t>" подпункта 1</w:t>
      </w:r>
      <w:r w:rsidR="002C6828">
        <w:rPr>
          <w:rFonts w:ascii="GHEA Grapalat" w:hAnsi="GHEA Grapalat"/>
        </w:rPr>
        <w:t xml:space="preserve"> и</w:t>
      </w:r>
      <w:r w:rsidR="002C6828" w:rsidRPr="0013598D">
        <w:rPr>
          <w:rFonts w:ascii="GHEA Grapalat" w:hAnsi="GHEA Grapalat"/>
        </w:rPr>
        <w:t xml:space="preserve"> </w:t>
      </w:r>
      <w:r w:rsidRPr="0013598D">
        <w:rPr>
          <w:rFonts w:ascii="GHEA Grapalat" w:hAnsi="GHEA Grapalat"/>
        </w:rPr>
        <w:t>абзаца "б" подпункта 1</w:t>
      </w:r>
      <w:r w:rsidR="00EE674C" w:rsidRPr="0013598D">
        <w:rPr>
          <w:rFonts w:ascii="GHEA Grapalat" w:hAnsi="GHEA Grapalat"/>
        </w:rPr>
        <w:t>7</w:t>
      </w:r>
      <w:r w:rsidRPr="0013598D">
        <w:rPr>
          <w:rFonts w:ascii="GHEA Grapalat" w:hAnsi="GHEA Grapalat"/>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sidR="006422E0" w:rsidRPr="0013598D">
        <w:rPr>
          <w:rFonts w:ascii="GHEA Grapalat" w:hAnsi="GHEA Grapalat"/>
        </w:rPr>
        <w:t>й квалификации и</w:t>
      </w:r>
      <w:r w:rsidRPr="0013598D">
        <w:rPr>
          <w:rFonts w:ascii="GHEA Grapalat" w:hAnsi="GHEA Grapalat"/>
        </w:rPr>
        <w:t xml:space="preserve"> договора представленн</w:t>
      </w:r>
      <w:r w:rsidR="006422E0" w:rsidRPr="0013598D">
        <w:rPr>
          <w:rFonts w:ascii="GHEA Grapalat" w:hAnsi="GHEA Grapalat"/>
        </w:rPr>
        <w:t>ых</w:t>
      </w:r>
      <w:r w:rsidRPr="0013598D">
        <w:rPr>
          <w:rFonts w:ascii="GHEA Grapalat" w:hAnsi="GHEA Grapalat"/>
        </w:rPr>
        <w:t xml:space="preserve"> в виде неустойки, также представляет Заказчику нов</w:t>
      </w:r>
      <w:r w:rsidR="006422E0" w:rsidRPr="0013598D">
        <w:rPr>
          <w:rFonts w:ascii="GHEA Grapalat" w:hAnsi="GHEA Grapalat"/>
        </w:rPr>
        <w:t>ые</w:t>
      </w:r>
      <w:r w:rsidRPr="0013598D">
        <w:rPr>
          <w:rFonts w:ascii="GHEA Grapalat" w:hAnsi="GHEA Grapalat"/>
        </w:rPr>
        <w:t xml:space="preserve"> обеспечени</w:t>
      </w:r>
      <w:r w:rsidR="006422E0" w:rsidRPr="0013598D">
        <w:rPr>
          <w:rFonts w:ascii="GHEA Grapalat" w:hAnsi="GHEA Grapalat"/>
        </w:rPr>
        <w:t>я</w:t>
      </w:r>
      <w:r w:rsidRPr="0013598D">
        <w:rPr>
          <w:rFonts w:ascii="GHEA Grapalat" w:hAnsi="GHEA Grapalat"/>
        </w:rPr>
        <w:t xml:space="preserve"> в течение </w:t>
      </w:r>
      <w:r w:rsidR="00FF6A6E" w:rsidRPr="001F41EB">
        <w:rPr>
          <w:rFonts w:ascii="GHEA Grapalat" w:hAnsi="GHEA Grapalat"/>
        </w:rPr>
        <w:t xml:space="preserve">------ </w:t>
      </w:r>
      <w:r w:rsidR="00FF6A6E" w:rsidRPr="0013598D">
        <w:rPr>
          <w:rFonts w:ascii="GHEA Grapalat" w:hAnsi="GHEA Grapalat"/>
        </w:rPr>
        <w:t xml:space="preserve"> </w:t>
      </w:r>
      <w:r w:rsidRPr="0013598D">
        <w:rPr>
          <w:rFonts w:ascii="GHEA Grapalat" w:hAnsi="GHEA Grapalat"/>
        </w:rPr>
        <w:t>рабочих дней со дня получения извещения о заключении соглашения. В</w:t>
      </w:r>
      <w:r w:rsidRPr="009F3DC7">
        <w:rPr>
          <w:rFonts w:ascii="GHEA Grapalat" w:hAnsi="GHEA Grapalat"/>
        </w:rPr>
        <w:t xml:space="preserve"> противном случае договор расторгается Заказчиком в одностороннем порядке.</w:t>
      </w:r>
      <w:r w:rsidR="00DB5AD0" w:rsidRPr="00BB4D52">
        <w:rPr>
          <w:rStyle w:val="FootnoteReference"/>
          <w:rFonts w:ascii="GHEA Grapalat" w:hAnsi="GHEA Grapalat"/>
        </w:rPr>
        <w:t>2</w:t>
      </w:r>
      <w:r w:rsidR="00DB5AD0" w:rsidRPr="00DB5AD0">
        <w:rPr>
          <w:vertAlign w:val="superscript"/>
        </w:rPr>
        <w:t>5</w:t>
      </w:r>
    </w:p>
    <w:p w:rsidR="00BB28C8" w:rsidRPr="009F3DC7" w:rsidRDefault="00BB28C8" w:rsidP="00BB28C8">
      <w:pPr>
        <w:widowControl w:val="0"/>
        <w:spacing w:after="160" w:line="360" w:lineRule="auto"/>
        <w:ind w:firstLine="567"/>
        <w:jc w:val="both"/>
        <w:rPr>
          <w:rFonts w:ascii="GHEA Grapalat" w:hAnsi="GHEA Grapalat" w:cs="Sylfaen"/>
        </w:rPr>
      </w:pPr>
    </w:p>
    <w:p w:rsidR="00BB28C8" w:rsidRPr="002B65CF" w:rsidRDefault="00BB28C8" w:rsidP="00BB28C8">
      <w:pPr>
        <w:widowControl w:val="0"/>
        <w:spacing w:after="160" w:line="360" w:lineRule="auto"/>
        <w:jc w:val="center"/>
        <w:rPr>
          <w:rFonts w:ascii="GHEA Grapalat" w:hAnsi="GHEA Grapalat"/>
          <w:b/>
        </w:rPr>
      </w:pPr>
    </w:p>
    <w:p w:rsidR="00BB28C8" w:rsidRPr="009F3DC7" w:rsidRDefault="00BB28C8" w:rsidP="00BB28C8">
      <w:pPr>
        <w:widowControl w:val="0"/>
        <w:spacing w:after="160" w:line="360" w:lineRule="auto"/>
        <w:jc w:val="center"/>
        <w:rPr>
          <w:rFonts w:ascii="GHEA Grapalat" w:hAnsi="GHEA Grapalat" w:cs="Sylfaen"/>
        </w:rPr>
      </w:pPr>
      <w:r>
        <w:rPr>
          <w:rFonts w:ascii="GHEA Grapalat" w:hAnsi="GHEA Grapalat"/>
          <w:b/>
        </w:rPr>
        <w:lastRenderedPageBreak/>
        <w:t>8.</w:t>
      </w:r>
      <w:r w:rsidRPr="003C5723">
        <w:rPr>
          <w:rFonts w:ascii="GHEA Grapalat" w:hAnsi="GHEA Grapalat"/>
          <w:b/>
        </w:rPr>
        <w:t xml:space="preserve"> </w:t>
      </w:r>
      <w:r w:rsidRPr="009F3DC7">
        <w:rPr>
          <w:rFonts w:ascii="GHEA Grapalat" w:hAnsi="GHEA Grapalat"/>
          <w:b/>
        </w:rPr>
        <w:t>АДРЕСА, БАНКОВСКИЕ РЕКВИЗИТЫ И ПОДПИСИ СТОРОН</w:t>
      </w:r>
    </w:p>
    <w:tbl>
      <w:tblPr>
        <w:tblW w:w="8647" w:type="dxa"/>
        <w:jc w:val="center"/>
        <w:tblLayout w:type="fixed"/>
        <w:tblLook w:val="0000" w:firstRow="0" w:lastRow="0" w:firstColumn="0" w:lastColumn="0" w:noHBand="0" w:noVBand="0"/>
      </w:tblPr>
      <w:tblGrid>
        <w:gridCol w:w="4536"/>
        <w:gridCol w:w="4111"/>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b/>
              </w:rPr>
            </w:pPr>
            <w:r>
              <w:rPr>
                <w:rFonts w:ascii="GHEA Grapalat" w:hAnsi="GHEA Grapalat"/>
                <w:b/>
              </w:rPr>
              <w:t>ЗАКАЗЧИ</w:t>
            </w:r>
            <w:r w:rsidRPr="009F3DC7">
              <w:rPr>
                <w:rFonts w:ascii="GHEA Grapalat" w:hAnsi="GHEA Grapalat"/>
                <w:b/>
              </w:rPr>
              <w:t>К</w:t>
            </w:r>
          </w:p>
          <w:p w:rsidR="00BB28C8" w:rsidRPr="003C5723" w:rsidRDefault="00BB28C8" w:rsidP="003D2146">
            <w:pPr>
              <w:widowControl w:val="0"/>
              <w:jc w:val="center"/>
              <w:rPr>
                <w:rFonts w:ascii="GHEA Grapalat" w:hAnsi="GHEA Grapalat"/>
                <w:lang w:val="en-US"/>
              </w:rPr>
            </w:pPr>
            <w:r>
              <w:rPr>
                <w:rFonts w:ascii="GHEA Grapalat" w:hAnsi="GHEA Grapalat"/>
                <w:lang w:val="en-US"/>
              </w:rPr>
              <w:t>_____________________</w:t>
            </w:r>
          </w:p>
          <w:p w:rsidR="00BB28C8" w:rsidRPr="003C5723" w:rsidRDefault="00BB28C8" w:rsidP="003D2146">
            <w:pPr>
              <w:widowControl w:val="0"/>
              <w:spacing w:after="160" w:line="360" w:lineRule="auto"/>
              <w:jc w:val="center"/>
              <w:rPr>
                <w:rFonts w:ascii="GHEA Grapalat" w:hAnsi="GHEA Grapalat"/>
                <w:vertAlign w:val="superscript"/>
              </w:rPr>
            </w:pPr>
            <w:r w:rsidRPr="003C5723">
              <w:rPr>
                <w:rFonts w:ascii="GHEA Grapalat" w:hAnsi="GHEA Grapalat"/>
                <w:vertAlign w:val="superscript"/>
              </w:rPr>
              <w:t>/подпись/</w:t>
            </w:r>
          </w:p>
          <w:p w:rsidR="00BB28C8" w:rsidRDefault="00BB28C8" w:rsidP="003D2146">
            <w:pPr>
              <w:widowControl w:val="0"/>
              <w:spacing w:after="160" w:line="360" w:lineRule="auto"/>
              <w:rPr>
                <w:rFonts w:ascii="GHEA Grapalat" w:hAnsi="GHEA Grapalat"/>
                <w:lang w:val="en-US"/>
              </w:rPr>
            </w:pPr>
          </w:p>
          <w:p w:rsidR="00BB28C8" w:rsidRPr="003C5723" w:rsidRDefault="00BB28C8" w:rsidP="003D2146">
            <w:pPr>
              <w:widowControl w:val="0"/>
              <w:spacing w:after="160" w:line="360" w:lineRule="auto"/>
              <w:jc w:val="center"/>
              <w:rPr>
                <w:rFonts w:ascii="GHEA Grapalat" w:hAnsi="GHEA Grapalat"/>
                <w:lang w:val="en-US"/>
              </w:rPr>
            </w:pPr>
            <w:r w:rsidRPr="009F3DC7">
              <w:rPr>
                <w:rFonts w:ascii="GHEA Grapalat" w:hAnsi="GHEA Grapalat"/>
              </w:rPr>
              <w:t>М. П.</w:t>
            </w:r>
          </w:p>
        </w:tc>
        <w:tc>
          <w:tcPr>
            <w:tcW w:w="4111" w:type="dxa"/>
          </w:tcPr>
          <w:p w:rsidR="00BB28C8" w:rsidRPr="009F3DC7" w:rsidRDefault="00BB28C8" w:rsidP="003D2146">
            <w:pPr>
              <w:widowControl w:val="0"/>
              <w:spacing w:after="160" w:line="360" w:lineRule="auto"/>
              <w:jc w:val="center"/>
              <w:rPr>
                <w:rFonts w:ascii="GHEA Grapalat" w:hAnsi="GHEA Grapalat"/>
                <w:b/>
              </w:rPr>
            </w:pPr>
            <w:r>
              <w:rPr>
                <w:rFonts w:ascii="GHEA Grapalat" w:hAnsi="GHEA Grapalat"/>
                <w:b/>
              </w:rPr>
              <w:t>ИСПОЛНИТЕЛ</w:t>
            </w:r>
            <w:r w:rsidRPr="009F3DC7">
              <w:rPr>
                <w:rFonts w:ascii="GHEA Grapalat" w:hAnsi="GHEA Grapalat"/>
                <w:b/>
              </w:rPr>
              <w:t>Ь</w:t>
            </w:r>
          </w:p>
          <w:p w:rsidR="00BB28C8" w:rsidRPr="003C5723" w:rsidRDefault="00BB28C8" w:rsidP="003D2146">
            <w:pPr>
              <w:widowControl w:val="0"/>
              <w:jc w:val="center"/>
              <w:rPr>
                <w:rFonts w:ascii="GHEA Grapalat" w:hAnsi="GHEA Grapalat"/>
                <w:lang w:val="en-US"/>
              </w:rPr>
            </w:pPr>
            <w:r>
              <w:rPr>
                <w:rFonts w:ascii="GHEA Grapalat" w:hAnsi="GHEA Grapalat"/>
                <w:lang w:val="en-US"/>
              </w:rPr>
              <w:t>____________________</w:t>
            </w:r>
          </w:p>
          <w:p w:rsidR="00BB28C8" w:rsidRPr="003C5723" w:rsidRDefault="00BB28C8" w:rsidP="003D2146">
            <w:pPr>
              <w:widowControl w:val="0"/>
              <w:spacing w:after="160" w:line="360" w:lineRule="auto"/>
              <w:jc w:val="center"/>
              <w:rPr>
                <w:rFonts w:ascii="GHEA Grapalat" w:hAnsi="GHEA Grapalat"/>
                <w:vertAlign w:val="superscript"/>
              </w:rPr>
            </w:pPr>
            <w:r w:rsidRPr="003C5723">
              <w:rPr>
                <w:rFonts w:ascii="GHEA Grapalat" w:hAnsi="GHEA Grapalat"/>
                <w:vertAlign w:val="superscript"/>
              </w:rPr>
              <w:t>/подпись/</w:t>
            </w:r>
          </w:p>
          <w:p w:rsidR="00BB28C8" w:rsidRDefault="00BB28C8" w:rsidP="003D2146">
            <w:pPr>
              <w:widowControl w:val="0"/>
              <w:spacing w:after="160" w:line="360" w:lineRule="auto"/>
              <w:rPr>
                <w:rFonts w:ascii="GHEA Grapalat" w:hAnsi="GHEA Grapalat"/>
                <w:lang w:val="en-US"/>
              </w:rPr>
            </w:pPr>
          </w:p>
          <w:p w:rsidR="00BB28C8" w:rsidRPr="003C5723" w:rsidRDefault="00BB28C8" w:rsidP="003D2146">
            <w:pPr>
              <w:widowControl w:val="0"/>
              <w:spacing w:after="160" w:line="360" w:lineRule="auto"/>
              <w:jc w:val="center"/>
              <w:rPr>
                <w:rFonts w:ascii="GHEA Grapalat" w:hAnsi="GHEA Grapalat"/>
                <w:lang w:val="en-US"/>
              </w:rPr>
            </w:pPr>
            <w:r w:rsidRPr="009F3DC7">
              <w:rPr>
                <w:rFonts w:ascii="GHEA Grapalat" w:hAnsi="GHEA Grapalat"/>
              </w:rPr>
              <w:t>М. П.</w:t>
            </w:r>
          </w:p>
        </w:tc>
      </w:tr>
    </w:tbl>
    <w:p w:rsidR="00BB28C8" w:rsidRPr="009F3DC7" w:rsidRDefault="00BB28C8" w:rsidP="00BB28C8">
      <w:pPr>
        <w:widowControl w:val="0"/>
        <w:spacing w:after="160" w:line="360" w:lineRule="auto"/>
        <w:ind w:firstLine="567"/>
        <w:jc w:val="center"/>
        <w:rPr>
          <w:rFonts w:ascii="GHEA Grapalat" w:hAnsi="GHEA Grapalat"/>
          <w:b/>
        </w:rPr>
      </w:pPr>
    </w:p>
    <w:p w:rsidR="00BB28C8" w:rsidRDefault="00BB28C8" w:rsidP="00BB28C8">
      <w:pPr>
        <w:widowControl w:val="0"/>
        <w:spacing w:after="160" w:line="360" w:lineRule="auto"/>
        <w:ind w:firstLine="567"/>
        <w:jc w:val="both"/>
        <w:rPr>
          <w:rFonts w:ascii="GHEA Grapalat" w:hAnsi="GHEA Grapalat"/>
          <w:i/>
        </w:rPr>
      </w:pPr>
      <w:r w:rsidRPr="009F3DC7">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rsidR="00650850" w:rsidRDefault="00650850" w:rsidP="00BB28C8">
      <w:pPr>
        <w:widowControl w:val="0"/>
        <w:spacing w:after="160" w:line="360" w:lineRule="auto"/>
        <w:ind w:firstLine="567"/>
        <w:jc w:val="both"/>
        <w:rPr>
          <w:rFonts w:ascii="GHEA Grapalat" w:hAnsi="GHEA Grapalat"/>
          <w:i/>
        </w:rPr>
      </w:pPr>
    </w:p>
    <w:p w:rsidR="00650850" w:rsidRPr="009F3DC7" w:rsidRDefault="00650850" w:rsidP="00BB28C8">
      <w:pPr>
        <w:widowControl w:val="0"/>
        <w:spacing w:after="160" w:line="360" w:lineRule="auto"/>
        <w:ind w:firstLine="567"/>
        <w:jc w:val="both"/>
        <w:rPr>
          <w:rFonts w:ascii="GHEA Grapalat" w:hAnsi="GHEA Grapalat"/>
          <w:u w:val="single"/>
        </w:rPr>
      </w:pPr>
      <w:r>
        <w:rPr>
          <w:rFonts w:ascii="GHEA Grapalat" w:hAnsi="GHEA Grapalat"/>
          <w:i/>
        </w:rPr>
        <w:t>---------------------------------</w:t>
      </w:r>
    </w:p>
    <w:p w:rsidR="00DB5AD0" w:rsidRPr="00124BE9" w:rsidRDefault="00DB5AD0" w:rsidP="00DB5AD0">
      <w:pPr>
        <w:pStyle w:val="FootnoteText"/>
        <w:widowControl w:val="0"/>
        <w:jc w:val="both"/>
        <w:rPr>
          <w:rFonts w:ascii="GHEA Grapalat" w:hAnsi="GHEA Grapalat"/>
          <w:lang w:val="hy-AM"/>
        </w:rPr>
      </w:pPr>
      <w:r w:rsidRPr="00DB5AD0">
        <w:rPr>
          <w:rFonts w:ascii="GHEA Grapalat" w:hAnsi="GHEA Grapalat"/>
          <w:i/>
          <w:vertAlign w:val="superscript"/>
        </w:rPr>
        <w:t>25</w:t>
      </w:r>
      <w:r w:rsidRPr="00DB5AD0">
        <w:rPr>
          <w:rFonts w:ascii="GHEA Grapalat" w:hAnsi="GHEA Grapalat"/>
          <w:i/>
        </w:rPr>
        <w:t xml:space="preserve"> </w:t>
      </w:r>
      <w:r w:rsidRPr="00124BE9">
        <w:rPr>
          <w:rFonts w:ascii="GHEA Grapalat" w:hAnsi="GHEA Grapalat"/>
          <w:i/>
        </w:rPr>
        <w:t xml:space="preserve">Если Договор заключается на основании части 6 статьи 15 закона Республики Армения "О </w:t>
      </w:r>
      <w:r w:rsidRPr="00B95C25">
        <w:rPr>
          <w:rFonts w:ascii="GHEA Grapalat" w:hAnsi="GHEA Grapalat"/>
          <w:i/>
        </w:rPr>
        <w:t>закупках", и цена Договора не превышает  двадцатипятикратный размер базовой единицы закупок,</w:t>
      </w:r>
      <w:r w:rsidRPr="00124BE9">
        <w:rPr>
          <w:rFonts w:ascii="GHEA Grapalat" w:hAnsi="GHEA Grapalat"/>
          <w:i/>
        </w:rPr>
        <w:t xml:space="preserve"> то настоящий пункт редактируется, удаляя из последнего </w:t>
      </w:r>
      <w:r>
        <w:rPr>
          <w:rFonts w:ascii="GHEA Grapalat" w:hAnsi="GHEA Grapalat"/>
          <w:i/>
        </w:rPr>
        <w:t>4-ое</w:t>
      </w:r>
      <w:r w:rsidRPr="00124BE9">
        <w:rPr>
          <w:rFonts w:ascii="GHEA Grapalat" w:hAnsi="GHEA Grapalat"/>
          <w:i/>
        </w:rPr>
        <w:t xml:space="preserve"> предложение, а </w:t>
      </w:r>
      <w:r>
        <w:rPr>
          <w:rFonts w:ascii="GHEA Grapalat" w:hAnsi="GHEA Grapalat"/>
          <w:i/>
        </w:rPr>
        <w:t xml:space="preserve">5-ое </w:t>
      </w:r>
      <w:r w:rsidRPr="00124BE9">
        <w:rPr>
          <w:rFonts w:ascii="GHEA Grapalat" w:hAnsi="GHEA Grapalat"/>
          <w:i/>
        </w:rPr>
        <w:t>предложение редактируется, заменив слова", а при замене обеспечени</w:t>
      </w:r>
      <w:r>
        <w:rPr>
          <w:rFonts w:ascii="GHEA Grapalat" w:hAnsi="GHEA Grapalat"/>
          <w:i/>
        </w:rPr>
        <w:t>й Квалификации и Договора, представленных</w:t>
      </w:r>
      <w:r w:rsidRPr="00124BE9">
        <w:rPr>
          <w:rFonts w:ascii="GHEA Grapalat" w:hAnsi="GHEA Grapalat"/>
          <w:i/>
        </w:rPr>
        <w:t xml:space="preserve"> в виде неустойки, — также нов</w:t>
      </w:r>
      <w:r>
        <w:rPr>
          <w:rFonts w:ascii="GHEA Grapalat" w:hAnsi="GHEA Grapalat"/>
          <w:i/>
        </w:rPr>
        <w:t xml:space="preserve">ые </w:t>
      </w:r>
      <w:r w:rsidRPr="00124BE9">
        <w:rPr>
          <w:rFonts w:ascii="GHEA Grapalat" w:hAnsi="GHEA Grapalat"/>
          <w:i/>
        </w:rPr>
        <w:t>обеспечени</w:t>
      </w:r>
      <w:r>
        <w:rPr>
          <w:rFonts w:ascii="GHEA Grapalat" w:hAnsi="GHEA Grapalat"/>
          <w:i/>
        </w:rPr>
        <w:t>я</w:t>
      </w:r>
      <w:r w:rsidRPr="00124BE9">
        <w:rPr>
          <w:rFonts w:ascii="GHEA Grapalat" w:hAnsi="GHEA Grapalat"/>
          <w:i/>
        </w:rPr>
        <w:t>" словом "и".</w:t>
      </w:r>
    </w:p>
    <w:p w:rsidR="00DB5AD0" w:rsidRPr="00124BE9" w:rsidRDefault="00DB5AD0" w:rsidP="00DB5AD0">
      <w:pPr>
        <w:pStyle w:val="FootnoteText"/>
        <w:widowControl w:val="0"/>
        <w:jc w:val="both"/>
        <w:rPr>
          <w:rFonts w:ascii="GHEA Grapalat" w:hAnsi="GHEA Grapalat"/>
          <w:i/>
          <w:lang w:val="hy-AM" w:eastAsia="en-US"/>
        </w:rPr>
      </w:pPr>
      <w:r w:rsidRPr="00124BE9">
        <w:rPr>
          <w:rFonts w:ascii="GHEA Grapalat" w:hAnsi="GHEA Grapalat"/>
          <w:i/>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p w:rsidR="00FF6A6E" w:rsidRDefault="00FF6A6E" w:rsidP="00FF6A6E">
      <w:pPr>
        <w:pStyle w:val="FootnoteText"/>
        <w:widowControl w:val="0"/>
        <w:jc w:val="both"/>
        <w:rPr>
          <w:rFonts w:ascii="GHEA Grapalat" w:hAnsi="GHEA Grapalat"/>
          <w:i/>
          <w:lang w:val="hy-AM" w:eastAsia="en-US"/>
        </w:rPr>
      </w:pPr>
      <w:r>
        <w:rPr>
          <w:rStyle w:val="ezkurwreuab5ozgtqnkl"/>
          <w:rFonts w:ascii="Cambria" w:hAnsi="Cambria" w:cs="Cambria"/>
          <w:i/>
        </w:rPr>
        <w:t>Срок</w:t>
      </w:r>
      <w:r>
        <w:rPr>
          <w:rStyle w:val="ezkurwreuab5ozgtqnkl"/>
          <w:i/>
        </w:rPr>
        <w:t xml:space="preserve">, </w:t>
      </w:r>
      <w:r>
        <w:rPr>
          <w:rStyle w:val="ezkurwreuab5ozgtqnkl"/>
          <w:rFonts w:ascii="Cambria" w:hAnsi="Cambria" w:cs="Cambria"/>
          <w:i/>
        </w:rPr>
        <w:t>установленный</w:t>
      </w:r>
      <w:r>
        <w:rPr>
          <w:i/>
        </w:rPr>
        <w:t xml:space="preserve"> </w:t>
      </w:r>
      <w:r>
        <w:rPr>
          <w:rFonts w:ascii="Cambria" w:hAnsi="Cambria"/>
          <w:i/>
        </w:rPr>
        <w:t xml:space="preserve">в </w:t>
      </w:r>
      <w:r>
        <w:rPr>
          <w:rStyle w:val="ezkurwreuab5ozgtqnkl"/>
          <w:i/>
        </w:rPr>
        <w:t>5</w:t>
      </w:r>
      <w:r>
        <w:rPr>
          <w:rStyle w:val="ezkurwreuab5ozgtqnkl"/>
          <w:rFonts w:asciiTheme="minorHAnsi" w:hAnsiTheme="minorHAnsi"/>
          <w:i/>
        </w:rPr>
        <w:t>-ом</w:t>
      </w:r>
      <w:r>
        <w:rPr>
          <w:i/>
        </w:rPr>
        <w:t xml:space="preserve"> </w:t>
      </w:r>
      <w:r>
        <w:rPr>
          <w:rStyle w:val="ezkurwreuab5ozgtqnkl"/>
          <w:rFonts w:ascii="Cambria" w:hAnsi="Cambria" w:cs="Cambria"/>
          <w:i/>
        </w:rPr>
        <w:t>предложении настоящего</w:t>
      </w:r>
      <w:r>
        <w:rPr>
          <w:i/>
        </w:rPr>
        <w:t xml:space="preserve"> </w:t>
      </w:r>
      <w:r>
        <w:rPr>
          <w:rStyle w:val="ezkurwreuab5ozgtqnkl"/>
          <w:rFonts w:ascii="Cambria" w:hAnsi="Cambria" w:cs="Cambria"/>
          <w:i/>
        </w:rPr>
        <w:t>пункта</w:t>
      </w:r>
      <w:r>
        <w:rPr>
          <w:i/>
        </w:rPr>
        <w:t xml:space="preserve">, </w:t>
      </w:r>
      <w:r>
        <w:rPr>
          <w:rStyle w:val="ezkurwreuab5ozgtqnkl"/>
          <w:rFonts w:ascii="Cambria" w:hAnsi="Cambria" w:cs="Cambria"/>
          <w:i/>
        </w:rPr>
        <w:t>не</w:t>
      </w:r>
      <w:r>
        <w:rPr>
          <w:i/>
        </w:rPr>
        <w:t xml:space="preserve"> </w:t>
      </w:r>
      <w:r>
        <w:rPr>
          <w:rStyle w:val="ezkurwreuab5ozgtqnkl"/>
          <w:rFonts w:ascii="Cambria" w:hAnsi="Cambria" w:cs="Cambria"/>
          <w:i/>
        </w:rPr>
        <w:t>может</w:t>
      </w:r>
      <w:r>
        <w:rPr>
          <w:rStyle w:val="ezkurwreuab5ozgtqnkl"/>
          <w:i/>
        </w:rPr>
        <w:t xml:space="preserve"> </w:t>
      </w:r>
      <w:r>
        <w:rPr>
          <w:rStyle w:val="ezkurwreuab5ozgtqnkl"/>
          <w:rFonts w:ascii="Cambria" w:hAnsi="Cambria" w:cs="Cambria"/>
          <w:i/>
        </w:rPr>
        <w:t>быть</w:t>
      </w:r>
      <w:r>
        <w:rPr>
          <w:rStyle w:val="ezkurwreuab5ozgtqnkl"/>
          <w:i/>
        </w:rPr>
        <w:t xml:space="preserve"> </w:t>
      </w:r>
      <w:r>
        <w:rPr>
          <w:rStyle w:val="ezkurwreuab5ozgtqnkl"/>
          <w:rFonts w:ascii="Cambria" w:hAnsi="Cambria" w:cs="Cambria"/>
          <w:i/>
        </w:rPr>
        <w:t>менее</w:t>
      </w:r>
      <w:r>
        <w:rPr>
          <w:i/>
        </w:rPr>
        <w:t xml:space="preserve"> </w:t>
      </w:r>
      <w:r>
        <w:rPr>
          <w:rStyle w:val="ezkurwreuab5ozgtqnkl"/>
          <w:i/>
        </w:rPr>
        <w:t>10</w:t>
      </w:r>
      <w:r>
        <w:rPr>
          <w:i/>
        </w:rPr>
        <w:t xml:space="preserve"> </w:t>
      </w:r>
      <w:r>
        <w:rPr>
          <w:rStyle w:val="ezkurwreuab5ozgtqnkl"/>
          <w:rFonts w:ascii="Cambria" w:hAnsi="Cambria" w:cs="Cambria"/>
          <w:i/>
        </w:rPr>
        <w:t>рабочих</w:t>
      </w:r>
      <w:r>
        <w:rPr>
          <w:i/>
        </w:rPr>
        <w:t xml:space="preserve"> </w:t>
      </w:r>
      <w:r>
        <w:rPr>
          <w:rStyle w:val="ezkurwreuab5ozgtqnkl"/>
          <w:rFonts w:ascii="Cambria" w:hAnsi="Cambria" w:cs="Cambria"/>
          <w:i/>
        </w:rPr>
        <w:t>дней</w:t>
      </w:r>
      <w:r>
        <w:rPr>
          <w:rStyle w:val="ezkurwreuab5ozgtqnkl"/>
          <w:rFonts w:ascii="Cambria" w:hAnsi="Cambria" w:cs="Cambria"/>
          <w:i/>
          <w:lang w:val="hy-AM"/>
        </w:rPr>
        <w:t>.</w:t>
      </w:r>
    </w:p>
    <w:p w:rsidR="00BB28C8" w:rsidRDefault="00BB28C8" w:rsidP="00BB28C8">
      <w:pPr>
        <w:rPr>
          <w:rFonts w:ascii="GHEA Grapalat" w:hAnsi="GHEA Grapalat"/>
          <w:i/>
        </w:rPr>
      </w:pPr>
      <w:r>
        <w:rPr>
          <w:rFonts w:ascii="GHEA Grapalat" w:hAnsi="GHEA Grapalat"/>
          <w:i/>
        </w:rPr>
        <w:br w:type="page"/>
      </w:r>
    </w:p>
    <w:p w:rsidR="00BB28C8" w:rsidRPr="009F3DC7" w:rsidRDefault="00BB28C8" w:rsidP="00BB28C8">
      <w:pPr>
        <w:widowControl w:val="0"/>
        <w:spacing w:after="160" w:line="360" w:lineRule="auto"/>
        <w:ind w:firstLine="567"/>
        <w:jc w:val="right"/>
        <w:rPr>
          <w:rFonts w:ascii="GHEA Grapalat" w:hAnsi="GHEA Grapalat"/>
          <w:i/>
        </w:rPr>
      </w:pPr>
      <w:r w:rsidRPr="009F3DC7">
        <w:rPr>
          <w:rFonts w:ascii="GHEA Grapalat" w:hAnsi="GHEA Grapalat"/>
          <w:i/>
        </w:rPr>
        <w:lastRenderedPageBreak/>
        <w:t>Приложение № 1</w:t>
      </w:r>
    </w:p>
    <w:p w:rsidR="00BB28C8" w:rsidRPr="009F3DC7" w:rsidRDefault="00BB28C8" w:rsidP="00BB28C8">
      <w:pPr>
        <w:widowControl w:val="0"/>
        <w:spacing w:after="160" w:line="360" w:lineRule="auto"/>
        <w:ind w:firstLine="567"/>
        <w:jc w:val="right"/>
        <w:rPr>
          <w:rFonts w:ascii="GHEA Grapalat" w:hAnsi="GHEA Grapalat"/>
          <w:i/>
        </w:rPr>
      </w:pPr>
      <w:r w:rsidRPr="009F3DC7">
        <w:rPr>
          <w:rFonts w:ascii="GHEA Grapalat" w:hAnsi="GHEA Grapalat"/>
          <w:i/>
        </w:rPr>
        <w:t xml:space="preserve">к Договору под кодом </w:t>
      </w:r>
      <w:r w:rsidRPr="003C5723">
        <w:rPr>
          <w:rFonts w:ascii="GHEA Grapalat" w:hAnsi="GHEA Grapalat"/>
          <w:i/>
        </w:rPr>
        <w:br/>
      </w:r>
      <w:r w:rsidRPr="009F3DC7">
        <w:rPr>
          <w:rFonts w:ascii="GHEA Grapalat" w:hAnsi="GHEA Grapalat"/>
          <w:i/>
        </w:rPr>
        <w:t xml:space="preserve">заключенному </w:t>
      </w:r>
      <w:r>
        <w:rPr>
          <w:rFonts w:ascii="GHEA Grapalat" w:hAnsi="GHEA Grapalat"/>
          <w:i/>
        </w:rPr>
        <w:t xml:space="preserve">" </w:t>
      </w:r>
      <w:r w:rsidRPr="00EF1C40">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EF1C40">
        <w:rPr>
          <w:rFonts w:ascii="GHEA Grapalat" w:hAnsi="GHEA Grapalat"/>
          <w:i/>
        </w:rPr>
        <w:tab/>
      </w:r>
      <w:r w:rsidRPr="009F3DC7">
        <w:rPr>
          <w:rFonts w:ascii="GHEA Grapalat" w:hAnsi="GHEA Grapalat"/>
          <w:i/>
        </w:rPr>
        <w:t>20</w:t>
      </w:r>
      <w:r w:rsidRPr="00EF1C40">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rPr>
      </w:pPr>
    </w:p>
    <w:p w:rsidR="00BB28C8" w:rsidRPr="00EF1C40" w:rsidRDefault="00BB28C8" w:rsidP="00BB28C8">
      <w:pPr>
        <w:widowControl w:val="0"/>
        <w:spacing w:after="160" w:line="360" w:lineRule="auto"/>
        <w:jc w:val="center"/>
        <w:rPr>
          <w:rFonts w:ascii="GHEA Grapalat" w:hAnsi="GHEA Grapalat"/>
        </w:rPr>
      </w:pPr>
      <w:r w:rsidRPr="009F3DC7">
        <w:rPr>
          <w:rFonts w:ascii="GHEA Grapalat" w:hAnsi="GHEA Grapalat"/>
        </w:rPr>
        <w:t>ТЕХНИЧЕСКА</w:t>
      </w:r>
      <w:r>
        <w:rPr>
          <w:rFonts w:ascii="GHEA Grapalat" w:hAnsi="GHEA Grapalat"/>
        </w:rPr>
        <w:t>Я ХАРАКТЕРИСТИКА-ГРАФИК ЗАКУПКИ</w:t>
      </w:r>
      <w:r>
        <w:rPr>
          <w:rStyle w:val="FootnoteReference"/>
          <w:rFonts w:ascii="GHEA Grapalat" w:hAnsi="GHEA Grapalat"/>
        </w:rPr>
        <w:footnoteReference w:customMarkFollows="1" w:id="28"/>
        <w:t>*</w:t>
      </w:r>
    </w:p>
    <w:p w:rsidR="00BB28C8" w:rsidRPr="009F3DC7" w:rsidRDefault="00BB28C8" w:rsidP="00BB28C8">
      <w:pPr>
        <w:widowControl w:val="0"/>
        <w:spacing w:after="160" w:line="360" w:lineRule="auto"/>
        <w:ind w:firstLine="567"/>
        <w:jc w:val="right"/>
        <w:rPr>
          <w:rFonts w:ascii="GHEA Grapalat" w:hAnsi="GHEA Grapalat"/>
        </w:rPr>
      </w:pPr>
      <w:r w:rsidRPr="009F3DC7">
        <w:rPr>
          <w:rFonts w:ascii="GHEA Grapalat" w:hAnsi="GHEA Grapalat"/>
        </w:rPr>
        <w:t>драмов РА</w:t>
      </w:r>
    </w:p>
    <w:tbl>
      <w:tblPr>
        <w:tblW w:w="103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56"/>
        <w:gridCol w:w="1560"/>
        <w:gridCol w:w="1134"/>
        <w:gridCol w:w="992"/>
        <w:gridCol w:w="992"/>
        <w:gridCol w:w="1224"/>
        <w:gridCol w:w="924"/>
        <w:gridCol w:w="890"/>
        <w:gridCol w:w="1569"/>
      </w:tblGrid>
      <w:tr w:rsidR="00BB28C8" w:rsidRPr="00F8360E" w:rsidTr="00107442">
        <w:trPr>
          <w:jc w:val="center"/>
        </w:trPr>
        <w:tc>
          <w:tcPr>
            <w:tcW w:w="10341" w:type="dxa"/>
            <w:gridSpan w:val="9"/>
          </w:tcPr>
          <w:p w:rsidR="00BB28C8" w:rsidRPr="00F8360E" w:rsidRDefault="00BB28C8" w:rsidP="003D2146">
            <w:pPr>
              <w:widowControl w:val="0"/>
              <w:spacing w:after="120"/>
              <w:ind w:firstLine="567"/>
              <w:jc w:val="center"/>
              <w:rPr>
                <w:rFonts w:ascii="GHEA Grapalat" w:hAnsi="GHEA Grapalat"/>
                <w:sz w:val="16"/>
                <w:szCs w:val="16"/>
              </w:rPr>
            </w:pPr>
            <w:r w:rsidRPr="00F8360E">
              <w:rPr>
                <w:rFonts w:ascii="GHEA Grapalat" w:hAnsi="GHEA Grapalat"/>
                <w:sz w:val="16"/>
                <w:szCs w:val="16"/>
              </w:rPr>
              <w:t>Работа</w:t>
            </w:r>
          </w:p>
        </w:tc>
      </w:tr>
      <w:tr w:rsidR="00BB28C8" w:rsidRPr="00F8360E" w:rsidTr="00107442">
        <w:trPr>
          <w:jc w:val="center"/>
        </w:trPr>
        <w:tc>
          <w:tcPr>
            <w:tcW w:w="1056" w:type="dxa"/>
            <w:vMerge w:val="restart"/>
            <w:vAlign w:val="center"/>
          </w:tcPr>
          <w:p w:rsidR="00BB28C8" w:rsidRPr="00F8360E" w:rsidRDefault="00BB28C8" w:rsidP="00107442">
            <w:pPr>
              <w:widowControl w:val="0"/>
              <w:spacing w:after="120"/>
              <w:ind w:left="-186" w:firstLine="186"/>
              <w:jc w:val="center"/>
              <w:rPr>
                <w:rFonts w:ascii="GHEA Grapalat" w:hAnsi="GHEA Grapalat"/>
                <w:sz w:val="16"/>
                <w:szCs w:val="16"/>
              </w:rPr>
            </w:pPr>
            <w:r w:rsidRPr="00F8360E">
              <w:rPr>
                <w:rFonts w:ascii="GHEA Grapalat" w:hAnsi="GHEA Grapalat"/>
                <w:sz w:val="16"/>
                <w:szCs w:val="16"/>
              </w:rPr>
              <w:t>номер предусмотренного приглашением лота</w:t>
            </w:r>
          </w:p>
        </w:tc>
        <w:tc>
          <w:tcPr>
            <w:tcW w:w="1560" w:type="dxa"/>
            <w:vMerge w:val="restart"/>
            <w:vAlign w:val="center"/>
          </w:tcPr>
          <w:p w:rsidR="00BB28C8" w:rsidRPr="00F8360E" w:rsidRDefault="00BB28C8" w:rsidP="003D2146">
            <w:pPr>
              <w:widowControl w:val="0"/>
              <w:spacing w:after="120"/>
              <w:jc w:val="center"/>
              <w:rPr>
                <w:rFonts w:ascii="GHEA Grapalat" w:hAnsi="GHEA Grapalat"/>
                <w:sz w:val="16"/>
                <w:szCs w:val="16"/>
              </w:rPr>
            </w:pPr>
            <w:r w:rsidRPr="00F8360E">
              <w:rPr>
                <w:rFonts w:ascii="GHEA Grapalat" w:hAnsi="GHEA Grapalat"/>
                <w:sz w:val="16"/>
                <w:szCs w:val="16"/>
              </w:rPr>
              <w:t>промежуточный код, предусмотренный планом закупок по классификации ЕЗК (CPV)</w:t>
            </w:r>
          </w:p>
        </w:tc>
        <w:tc>
          <w:tcPr>
            <w:tcW w:w="1134" w:type="dxa"/>
            <w:vMerge w:val="restart"/>
            <w:vAlign w:val="center"/>
          </w:tcPr>
          <w:p w:rsidR="00BB28C8" w:rsidRPr="00F8360E" w:rsidRDefault="00BB28C8" w:rsidP="003D2146">
            <w:pPr>
              <w:widowControl w:val="0"/>
              <w:spacing w:after="120"/>
              <w:jc w:val="center"/>
              <w:rPr>
                <w:rFonts w:ascii="GHEA Grapalat" w:hAnsi="GHEA Grapalat"/>
                <w:sz w:val="16"/>
                <w:szCs w:val="16"/>
              </w:rPr>
            </w:pPr>
            <w:r w:rsidRPr="00F8360E">
              <w:rPr>
                <w:rFonts w:ascii="GHEA Grapalat" w:hAnsi="GHEA Grapalat"/>
                <w:sz w:val="16"/>
                <w:szCs w:val="16"/>
              </w:rPr>
              <w:t>техническая характеристика</w:t>
            </w:r>
          </w:p>
        </w:tc>
        <w:tc>
          <w:tcPr>
            <w:tcW w:w="992" w:type="dxa"/>
            <w:vMerge w:val="restart"/>
            <w:vAlign w:val="center"/>
          </w:tcPr>
          <w:p w:rsidR="00BB28C8" w:rsidRPr="00F8360E" w:rsidRDefault="00BB28C8" w:rsidP="003D2146">
            <w:pPr>
              <w:widowControl w:val="0"/>
              <w:spacing w:after="120"/>
              <w:jc w:val="center"/>
              <w:rPr>
                <w:rFonts w:ascii="GHEA Grapalat" w:hAnsi="GHEA Grapalat"/>
                <w:sz w:val="16"/>
                <w:szCs w:val="16"/>
              </w:rPr>
            </w:pPr>
            <w:r w:rsidRPr="00F8360E">
              <w:rPr>
                <w:rFonts w:ascii="GHEA Grapalat" w:hAnsi="GHEA Grapalat"/>
                <w:sz w:val="16"/>
                <w:szCs w:val="16"/>
              </w:rPr>
              <w:t>единица измерения</w:t>
            </w:r>
          </w:p>
        </w:tc>
        <w:tc>
          <w:tcPr>
            <w:tcW w:w="992" w:type="dxa"/>
            <w:vMerge w:val="restart"/>
            <w:vAlign w:val="center"/>
          </w:tcPr>
          <w:p w:rsidR="00BB28C8" w:rsidRPr="00F8360E" w:rsidRDefault="00BB28C8" w:rsidP="003D2146">
            <w:pPr>
              <w:widowControl w:val="0"/>
              <w:spacing w:after="120"/>
              <w:jc w:val="center"/>
              <w:rPr>
                <w:rFonts w:ascii="GHEA Grapalat" w:hAnsi="GHEA Grapalat"/>
                <w:sz w:val="16"/>
                <w:szCs w:val="16"/>
              </w:rPr>
            </w:pPr>
            <w:r w:rsidRPr="00F8360E">
              <w:rPr>
                <w:rFonts w:ascii="GHEA Grapalat" w:hAnsi="GHEA Grapalat"/>
                <w:sz w:val="16"/>
                <w:szCs w:val="16"/>
              </w:rPr>
              <w:t>цена единицы/драмов РА</w:t>
            </w:r>
          </w:p>
        </w:tc>
        <w:tc>
          <w:tcPr>
            <w:tcW w:w="1224" w:type="dxa"/>
            <w:vMerge w:val="restart"/>
            <w:vAlign w:val="center"/>
          </w:tcPr>
          <w:p w:rsidR="00BB28C8" w:rsidRPr="00F8360E" w:rsidRDefault="00BB28C8" w:rsidP="003D2146">
            <w:pPr>
              <w:widowControl w:val="0"/>
              <w:spacing w:after="120"/>
              <w:jc w:val="center"/>
              <w:rPr>
                <w:rFonts w:ascii="GHEA Grapalat" w:hAnsi="GHEA Grapalat"/>
                <w:sz w:val="16"/>
                <w:szCs w:val="16"/>
              </w:rPr>
            </w:pPr>
            <w:r w:rsidRPr="00F8360E">
              <w:rPr>
                <w:rFonts w:ascii="GHEA Grapalat" w:hAnsi="GHEA Grapalat"/>
                <w:sz w:val="16"/>
                <w:szCs w:val="16"/>
              </w:rPr>
              <w:t>общая цена/драмов РА</w:t>
            </w:r>
          </w:p>
        </w:tc>
        <w:tc>
          <w:tcPr>
            <w:tcW w:w="924" w:type="dxa"/>
            <w:vMerge w:val="restart"/>
            <w:vAlign w:val="center"/>
          </w:tcPr>
          <w:p w:rsidR="00BB28C8" w:rsidRPr="00F8360E" w:rsidRDefault="00BB28C8" w:rsidP="003D2146">
            <w:pPr>
              <w:widowControl w:val="0"/>
              <w:spacing w:after="120"/>
              <w:jc w:val="center"/>
              <w:rPr>
                <w:rFonts w:ascii="GHEA Grapalat" w:hAnsi="GHEA Grapalat"/>
                <w:sz w:val="16"/>
                <w:szCs w:val="16"/>
              </w:rPr>
            </w:pPr>
            <w:r w:rsidRPr="00F8360E">
              <w:rPr>
                <w:rFonts w:ascii="GHEA Grapalat" w:hAnsi="GHEA Grapalat"/>
                <w:sz w:val="16"/>
                <w:szCs w:val="16"/>
              </w:rPr>
              <w:t>общий объем</w:t>
            </w:r>
          </w:p>
        </w:tc>
        <w:tc>
          <w:tcPr>
            <w:tcW w:w="2459" w:type="dxa"/>
            <w:gridSpan w:val="2"/>
            <w:vAlign w:val="center"/>
          </w:tcPr>
          <w:p w:rsidR="00BB28C8" w:rsidRPr="00F8360E" w:rsidRDefault="00BB28C8" w:rsidP="003D2146">
            <w:pPr>
              <w:widowControl w:val="0"/>
              <w:spacing w:after="120"/>
              <w:jc w:val="center"/>
              <w:rPr>
                <w:rFonts w:ascii="GHEA Grapalat" w:hAnsi="GHEA Grapalat"/>
                <w:sz w:val="16"/>
                <w:szCs w:val="16"/>
              </w:rPr>
            </w:pPr>
            <w:r w:rsidRPr="00F8360E">
              <w:rPr>
                <w:rFonts w:ascii="GHEA Grapalat" w:hAnsi="GHEA Grapalat"/>
                <w:sz w:val="16"/>
                <w:szCs w:val="16"/>
              </w:rPr>
              <w:t>Выполнение работы</w:t>
            </w:r>
          </w:p>
        </w:tc>
      </w:tr>
      <w:tr w:rsidR="00BB28C8" w:rsidRPr="00F8360E" w:rsidTr="00107442">
        <w:trPr>
          <w:jc w:val="center"/>
        </w:trPr>
        <w:tc>
          <w:tcPr>
            <w:tcW w:w="1056" w:type="dxa"/>
            <w:vMerge/>
            <w:vAlign w:val="center"/>
          </w:tcPr>
          <w:p w:rsidR="00BB28C8" w:rsidRPr="00F8360E" w:rsidRDefault="00BB28C8" w:rsidP="003D2146">
            <w:pPr>
              <w:widowControl w:val="0"/>
              <w:spacing w:after="120"/>
              <w:jc w:val="center"/>
              <w:rPr>
                <w:rFonts w:ascii="GHEA Grapalat" w:hAnsi="GHEA Grapalat"/>
                <w:sz w:val="16"/>
                <w:szCs w:val="16"/>
              </w:rPr>
            </w:pPr>
          </w:p>
        </w:tc>
        <w:tc>
          <w:tcPr>
            <w:tcW w:w="1560" w:type="dxa"/>
            <w:vMerge/>
            <w:vAlign w:val="center"/>
          </w:tcPr>
          <w:p w:rsidR="00BB28C8" w:rsidRPr="00F8360E" w:rsidRDefault="00BB28C8" w:rsidP="003D2146">
            <w:pPr>
              <w:widowControl w:val="0"/>
              <w:spacing w:after="120"/>
              <w:jc w:val="center"/>
              <w:rPr>
                <w:rFonts w:ascii="GHEA Grapalat" w:hAnsi="GHEA Grapalat"/>
                <w:sz w:val="16"/>
                <w:szCs w:val="16"/>
              </w:rPr>
            </w:pPr>
          </w:p>
        </w:tc>
        <w:tc>
          <w:tcPr>
            <w:tcW w:w="1134" w:type="dxa"/>
            <w:vMerge/>
            <w:vAlign w:val="center"/>
          </w:tcPr>
          <w:p w:rsidR="00BB28C8" w:rsidRPr="00F8360E" w:rsidRDefault="00BB28C8" w:rsidP="003D2146">
            <w:pPr>
              <w:widowControl w:val="0"/>
              <w:spacing w:after="120"/>
              <w:jc w:val="center"/>
              <w:rPr>
                <w:rFonts w:ascii="GHEA Grapalat" w:hAnsi="GHEA Grapalat"/>
                <w:sz w:val="16"/>
                <w:szCs w:val="16"/>
              </w:rPr>
            </w:pPr>
          </w:p>
        </w:tc>
        <w:tc>
          <w:tcPr>
            <w:tcW w:w="992" w:type="dxa"/>
            <w:vMerge/>
            <w:vAlign w:val="center"/>
          </w:tcPr>
          <w:p w:rsidR="00BB28C8" w:rsidRPr="00F8360E" w:rsidRDefault="00BB28C8" w:rsidP="003D2146">
            <w:pPr>
              <w:widowControl w:val="0"/>
              <w:spacing w:after="120"/>
              <w:jc w:val="center"/>
              <w:rPr>
                <w:rFonts w:ascii="GHEA Grapalat" w:hAnsi="GHEA Grapalat"/>
                <w:sz w:val="16"/>
                <w:szCs w:val="16"/>
              </w:rPr>
            </w:pPr>
          </w:p>
        </w:tc>
        <w:tc>
          <w:tcPr>
            <w:tcW w:w="992" w:type="dxa"/>
            <w:vMerge/>
            <w:vAlign w:val="center"/>
          </w:tcPr>
          <w:p w:rsidR="00BB28C8" w:rsidRPr="00F8360E" w:rsidRDefault="00BB28C8" w:rsidP="003D2146">
            <w:pPr>
              <w:widowControl w:val="0"/>
              <w:spacing w:after="120"/>
              <w:jc w:val="center"/>
              <w:rPr>
                <w:rFonts w:ascii="GHEA Grapalat" w:hAnsi="GHEA Grapalat"/>
                <w:sz w:val="16"/>
                <w:szCs w:val="16"/>
              </w:rPr>
            </w:pPr>
          </w:p>
        </w:tc>
        <w:tc>
          <w:tcPr>
            <w:tcW w:w="1224" w:type="dxa"/>
            <w:vMerge/>
            <w:vAlign w:val="center"/>
          </w:tcPr>
          <w:p w:rsidR="00BB28C8" w:rsidRPr="00F8360E" w:rsidRDefault="00BB28C8" w:rsidP="003D2146">
            <w:pPr>
              <w:widowControl w:val="0"/>
              <w:spacing w:after="120"/>
              <w:jc w:val="center"/>
              <w:rPr>
                <w:rFonts w:ascii="GHEA Grapalat" w:hAnsi="GHEA Grapalat"/>
                <w:sz w:val="16"/>
                <w:szCs w:val="16"/>
              </w:rPr>
            </w:pPr>
          </w:p>
        </w:tc>
        <w:tc>
          <w:tcPr>
            <w:tcW w:w="924" w:type="dxa"/>
            <w:vMerge/>
            <w:vAlign w:val="center"/>
          </w:tcPr>
          <w:p w:rsidR="00BB28C8" w:rsidRPr="00F8360E" w:rsidRDefault="00BB28C8" w:rsidP="003D2146">
            <w:pPr>
              <w:widowControl w:val="0"/>
              <w:spacing w:after="120"/>
              <w:jc w:val="center"/>
              <w:rPr>
                <w:rFonts w:ascii="GHEA Grapalat" w:hAnsi="GHEA Grapalat"/>
                <w:sz w:val="16"/>
                <w:szCs w:val="16"/>
              </w:rPr>
            </w:pPr>
          </w:p>
        </w:tc>
        <w:tc>
          <w:tcPr>
            <w:tcW w:w="890" w:type="dxa"/>
            <w:vAlign w:val="center"/>
          </w:tcPr>
          <w:p w:rsidR="00BB28C8" w:rsidRPr="00F8360E" w:rsidRDefault="00BB28C8" w:rsidP="003D2146">
            <w:pPr>
              <w:widowControl w:val="0"/>
              <w:spacing w:after="120"/>
              <w:jc w:val="center"/>
              <w:rPr>
                <w:rFonts w:ascii="GHEA Grapalat" w:hAnsi="GHEA Grapalat"/>
                <w:sz w:val="16"/>
                <w:szCs w:val="16"/>
              </w:rPr>
            </w:pPr>
            <w:r w:rsidRPr="00F8360E">
              <w:rPr>
                <w:rFonts w:ascii="GHEA Grapalat" w:hAnsi="GHEA Grapalat"/>
                <w:sz w:val="16"/>
                <w:szCs w:val="16"/>
              </w:rPr>
              <w:t>адрес</w:t>
            </w:r>
          </w:p>
        </w:tc>
        <w:tc>
          <w:tcPr>
            <w:tcW w:w="1569" w:type="dxa"/>
            <w:vAlign w:val="center"/>
          </w:tcPr>
          <w:p w:rsidR="00BB28C8" w:rsidRPr="00F8360E" w:rsidRDefault="00BB28C8" w:rsidP="003D2146">
            <w:pPr>
              <w:widowControl w:val="0"/>
              <w:spacing w:after="120"/>
              <w:jc w:val="center"/>
              <w:rPr>
                <w:rFonts w:ascii="GHEA Grapalat" w:hAnsi="GHEA Grapalat"/>
                <w:sz w:val="16"/>
                <w:szCs w:val="16"/>
                <w:lang w:val="en-US"/>
              </w:rPr>
            </w:pPr>
            <w:r w:rsidRPr="00F8360E">
              <w:rPr>
                <w:rFonts w:ascii="GHEA Grapalat" w:hAnsi="GHEA Grapalat"/>
                <w:sz w:val="16"/>
                <w:szCs w:val="16"/>
              </w:rPr>
              <w:t>срок</w:t>
            </w:r>
            <w:r w:rsidRPr="00F8360E">
              <w:rPr>
                <w:rStyle w:val="FootnoteReference"/>
                <w:rFonts w:ascii="GHEA Grapalat" w:hAnsi="GHEA Grapalat"/>
                <w:sz w:val="16"/>
                <w:szCs w:val="16"/>
              </w:rPr>
              <w:footnoteReference w:customMarkFollows="1" w:id="29"/>
              <w:t>**</w:t>
            </w:r>
          </w:p>
        </w:tc>
      </w:tr>
      <w:tr w:rsidR="00442690" w:rsidRPr="00F8360E" w:rsidTr="00107442">
        <w:trPr>
          <w:jc w:val="center"/>
        </w:trPr>
        <w:tc>
          <w:tcPr>
            <w:tcW w:w="1056" w:type="dxa"/>
          </w:tcPr>
          <w:p w:rsidR="00442690" w:rsidRPr="00460813" w:rsidRDefault="00442690" w:rsidP="00442690">
            <w:pPr>
              <w:widowControl w:val="0"/>
              <w:spacing w:after="160" w:line="360" w:lineRule="auto"/>
              <w:rPr>
                <w:rFonts w:ascii="GHEA Grapalat" w:hAnsi="GHEA Grapalat"/>
                <w:lang w:val="hy-AM"/>
              </w:rPr>
            </w:pPr>
            <w:r>
              <w:rPr>
                <w:rFonts w:ascii="GHEA Grapalat" w:hAnsi="GHEA Grapalat"/>
                <w:lang w:val="hy-AM"/>
              </w:rPr>
              <w:t xml:space="preserve">     </w:t>
            </w:r>
            <w:r w:rsidRPr="00460813">
              <w:rPr>
                <w:rFonts w:ascii="GHEA Grapalat" w:hAnsi="GHEA Grapalat"/>
                <w:lang w:val="hy-AM"/>
              </w:rPr>
              <w:t>1</w:t>
            </w:r>
          </w:p>
        </w:tc>
        <w:tc>
          <w:tcPr>
            <w:tcW w:w="1560" w:type="dxa"/>
          </w:tcPr>
          <w:p w:rsidR="00442690" w:rsidRPr="00107442" w:rsidRDefault="00442690" w:rsidP="00442690">
            <w:pPr>
              <w:jc w:val="center"/>
              <w:rPr>
                <w:rFonts w:ascii="GHEA Grapalat" w:hAnsi="GHEA Grapalat"/>
                <w:sz w:val="20"/>
                <w:lang w:val="hy-AM"/>
              </w:rPr>
            </w:pPr>
            <w:r>
              <w:rPr>
                <w:rFonts w:ascii="GHEA Grapalat" w:hAnsi="GHEA Grapalat"/>
                <w:sz w:val="20"/>
              </w:rPr>
              <w:t>45231132/</w:t>
            </w:r>
            <w:r>
              <w:rPr>
                <w:rFonts w:ascii="GHEA Grapalat" w:hAnsi="GHEA Grapalat"/>
                <w:sz w:val="20"/>
                <w:lang w:val="hy-AM"/>
              </w:rPr>
              <w:t>1</w:t>
            </w:r>
          </w:p>
        </w:tc>
        <w:tc>
          <w:tcPr>
            <w:tcW w:w="1134" w:type="dxa"/>
          </w:tcPr>
          <w:p w:rsidR="00442690" w:rsidRPr="002F18D7" w:rsidRDefault="00442690" w:rsidP="00442690">
            <w:pPr>
              <w:widowControl w:val="0"/>
              <w:spacing w:after="120"/>
              <w:ind w:firstLine="567"/>
              <w:jc w:val="center"/>
              <w:rPr>
                <w:rFonts w:ascii="GHEA Grapalat" w:hAnsi="GHEA Grapalat"/>
                <w:sz w:val="16"/>
                <w:szCs w:val="16"/>
              </w:rPr>
            </w:pPr>
            <w:r w:rsidRPr="002F18D7">
              <w:rPr>
                <w:rFonts w:ascii="GHEA Grapalat" w:hAnsi="GHEA Grapalat"/>
                <w:sz w:val="16"/>
                <w:szCs w:val="16"/>
              </w:rPr>
              <w:t>Вагаршапатский территориальный округ</w:t>
            </w:r>
          </w:p>
          <w:p w:rsidR="00442690" w:rsidRPr="00F8360E" w:rsidRDefault="00442690" w:rsidP="00442690">
            <w:pPr>
              <w:widowControl w:val="0"/>
              <w:spacing w:after="120"/>
              <w:ind w:firstLine="567"/>
              <w:jc w:val="center"/>
              <w:rPr>
                <w:rFonts w:ascii="GHEA Grapalat" w:hAnsi="GHEA Grapalat"/>
                <w:sz w:val="16"/>
                <w:szCs w:val="16"/>
              </w:rPr>
            </w:pPr>
            <w:r w:rsidRPr="002F18D7">
              <w:rPr>
                <w:rFonts w:ascii="GHEA Grapalat" w:hAnsi="GHEA Grapalat"/>
                <w:sz w:val="16"/>
                <w:szCs w:val="16"/>
              </w:rPr>
              <w:t>Очистка канала экскаватором с ковшом емкостью 0,25 м3 от материалов 2-й группы. при объеме сброса на 1,0 погонный метр канала до 1,0 м3</w:t>
            </w:r>
          </w:p>
        </w:tc>
        <w:tc>
          <w:tcPr>
            <w:tcW w:w="992" w:type="dxa"/>
          </w:tcPr>
          <w:p w:rsidR="00442690" w:rsidRPr="00460813" w:rsidRDefault="00442690" w:rsidP="00442690">
            <w:pPr>
              <w:widowControl w:val="0"/>
              <w:spacing w:after="160" w:line="360" w:lineRule="auto"/>
              <w:rPr>
                <w:rFonts w:ascii="GHEA Grapalat" w:hAnsi="GHEA Grapalat"/>
              </w:rPr>
            </w:pPr>
            <w:r>
              <w:rPr>
                <w:rFonts w:ascii="GHEA Grapalat" w:hAnsi="GHEA Grapalat"/>
                <w:lang w:val="hy-AM"/>
              </w:rPr>
              <w:t xml:space="preserve">     </w:t>
            </w:r>
            <w:r>
              <w:rPr>
                <w:rFonts w:ascii="GHEA Grapalat" w:hAnsi="GHEA Grapalat"/>
              </w:rPr>
              <w:t>м</w:t>
            </w:r>
          </w:p>
        </w:tc>
        <w:tc>
          <w:tcPr>
            <w:tcW w:w="992" w:type="dxa"/>
            <w:vAlign w:val="center"/>
          </w:tcPr>
          <w:p w:rsidR="00442690" w:rsidRPr="00875ED3" w:rsidRDefault="00442690" w:rsidP="00442690">
            <w:pPr>
              <w:jc w:val="center"/>
              <w:rPr>
                <w:rFonts w:ascii="GHEA Grapalat" w:hAnsi="GHEA Grapalat"/>
                <w:sz w:val="18"/>
                <w:szCs w:val="18"/>
                <w:lang w:val="hy-AM"/>
              </w:rPr>
            </w:pPr>
          </w:p>
        </w:tc>
        <w:tc>
          <w:tcPr>
            <w:tcW w:w="1224" w:type="dxa"/>
            <w:vAlign w:val="center"/>
          </w:tcPr>
          <w:p w:rsidR="00442690" w:rsidRPr="00875ED3" w:rsidRDefault="00442690" w:rsidP="00442690">
            <w:pPr>
              <w:jc w:val="center"/>
              <w:rPr>
                <w:rFonts w:ascii="GHEA Grapalat" w:hAnsi="GHEA Grapalat"/>
                <w:sz w:val="18"/>
                <w:szCs w:val="18"/>
                <w:lang w:val="hy-AM"/>
              </w:rPr>
            </w:pPr>
            <w:r w:rsidRPr="004E6607">
              <w:rPr>
                <w:rFonts w:ascii="GHEA Grapalat" w:hAnsi="GHEA Grapalat"/>
                <w:sz w:val="18"/>
                <w:szCs w:val="18"/>
                <w:lang w:val="hy-AM"/>
              </w:rPr>
              <w:t>цена включает ориентировочную прибыль и НДС</w:t>
            </w:r>
          </w:p>
        </w:tc>
        <w:tc>
          <w:tcPr>
            <w:tcW w:w="924" w:type="dxa"/>
          </w:tcPr>
          <w:p w:rsidR="00442690" w:rsidRPr="00E6597C" w:rsidRDefault="00442690" w:rsidP="00442690">
            <w:pPr>
              <w:jc w:val="center"/>
              <w:rPr>
                <w:rFonts w:ascii="GHEA Grapalat" w:hAnsi="GHEA Grapalat"/>
                <w:sz w:val="20"/>
              </w:rPr>
            </w:pPr>
            <w:r>
              <w:rPr>
                <w:rFonts w:ascii="GHEA Grapalat" w:hAnsi="GHEA Grapalat"/>
                <w:sz w:val="20"/>
                <w:lang w:val="hy-AM"/>
              </w:rPr>
              <w:t>52750</w:t>
            </w:r>
          </w:p>
        </w:tc>
        <w:tc>
          <w:tcPr>
            <w:tcW w:w="890" w:type="dxa"/>
          </w:tcPr>
          <w:p w:rsidR="00442690" w:rsidRPr="00CE4BA7" w:rsidRDefault="00442690" w:rsidP="00442690">
            <w:pPr>
              <w:widowControl w:val="0"/>
              <w:spacing w:after="120"/>
              <w:ind w:firstLine="37"/>
              <w:jc w:val="center"/>
              <w:rPr>
                <w:rFonts w:ascii="GHEA Grapalat" w:hAnsi="GHEA Grapalat"/>
                <w:sz w:val="16"/>
                <w:szCs w:val="16"/>
              </w:rPr>
            </w:pPr>
            <w:r w:rsidRPr="00CE4BA7">
              <w:rPr>
                <w:rFonts w:ascii="GHEA Grapalat" w:hAnsi="GHEA Grapalat"/>
                <w:sz w:val="16"/>
                <w:szCs w:val="16"/>
              </w:rPr>
              <w:t>Территориальный участок Вагаршапат</w:t>
            </w:r>
          </w:p>
        </w:tc>
        <w:tc>
          <w:tcPr>
            <w:tcW w:w="1569" w:type="dxa"/>
          </w:tcPr>
          <w:p w:rsidR="00442690" w:rsidRPr="002F18D7" w:rsidRDefault="00442690" w:rsidP="00442690">
            <w:pPr>
              <w:widowControl w:val="0"/>
              <w:spacing w:after="120"/>
              <w:jc w:val="center"/>
              <w:rPr>
                <w:rFonts w:ascii="GHEA Grapalat" w:hAnsi="GHEA Grapalat"/>
                <w:sz w:val="16"/>
                <w:szCs w:val="16"/>
              </w:rPr>
            </w:pPr>
            <w:r w:rsidRPr="002F18D7">
              <w:rPr>
                <w:rFonts w:ascii="GHEA Grapalat" w:hAnsi="GHEA Grapalat"/>
                <w:sz w:val="16"/>
                <w:szCs w:val="16"/>
              </w:rPr>
              <w:t xml:space="preserve">Начало выполнения работ, в случае предоставления финансовых ресурсов по заявке заказчика, осуществляется в течение </w:t>
            </w:r>
            <w:r w:rsidRPr="00F97E7B">
              <w:rPr>
                <w:rFonts w:ascii="GHEA Grapalat" w:hAnsi="GHEA Grapalat"/>
                <w:sz w:val="16"/>
                <w:szCs w:val="16"/>
              </w:rPr>
              <w:t>2</w:t>
            </w:r>
            <w:r w:rsidRPr="002F18D7">
              <w:rPr>
                <w:rFonts w:ascii="GHEA Grapalat" w:hAnsi="GHEA Grapalat"/>
                <w:sz w:val="16"/>
                <w:szCs w:val="16"/>
              </w:rPr>
              <w:t xml:space="preserve">0 календарных дней со дня вступления в силу договора, заключенного </w:t>
            </w:r>
            <w:r>
              <w:rPr>
                <w:rFonts w:ascii="GHEA Grapalat" w:hAnsi="GHEA Grapalat"/>
                <w:sz w:val="16"/>
                <w:szCs w:val="16"/>
              </w:rPr>
              <w:t xml:space="preserve">между сторонами, но не позднее </w:t>
            </w:r>
            <w:r w:rsidRPr="00F97E7B">
              <w:rPr>
                <w:rFonts w:ascii="GHEA Grapalat" w:hAnsi="GHEA Grapalat"/>
                <w:sz w:val="16"/>
                <w:szCs w:val="16"/>
              </w:rPr>
              <w:t>20</w:t>
            </w:r>
            <w:r w:rsidRPr="002F18D7">
              <w:rPr>
                <w:rFonts w:ascii="GHEA Grapalat" w:hAnsi="GHEA Grapalat"/>
                <w:sz w:val="16"/>
                <w:szCs w:val="16"/>
              </w:rPr>
              <w:t>.0</w:t>
            </w:r>
            <w:r w:rsidRPr="00F97E7B">
              <w:rPr>
                <w:rFonts w:ascii="GHEA Grapalat" w:hAnsi="GHEA Grapalat"/>
                <w:sz w:val="16"/>
                <w:szCs w:val="16"/>
              </w:rPr>
              <w:t>3</w:t>
            </w:r>
            <w:r w:rsidRPr="002F18D7">
              <w:rPr>
                <w:rFonts w:ascii="GHEA Grapalat" w:hAnsi="GHEA Grapalat"/>
                <w:sz w:val="16"/>
                <w:szCs w:val="16"/>
              </w:rPr>
              <w:t xml:space="preserve">. </w:t>
            </w:r>
            <w:r>
              <w:rPr>
                <w:rFonts w:ascii="GHEA Grapalat" w:hAnsi="GHEA Grapalat"/>
                <w:sz w:val="16"/>
                <w:szCs w:val="16"/>
              </w:rPr>
              <w:t>2026</w:t>
            </w:r>
          </w:p>
          <w:p w:rsidR="00442690" w:rsidRPr="00460813" w:rsidRDefault="00442690" w:rsidP="00442690">
            <w:pPr>
              <w:widowControl w:val="0"/>
              <w:spacing w:after="120"/>
              <w:jc w:val="center"/>
              <w:rPr>
                <w:rFonts w:ascii="GHEA Grapalat" w:hAnsi="GHEA Grapalat"/>
                <w:sz w:val="16"/>
                <w:szCs w:val="16"/>
              </w:rPr>
            </w:pPr>
            <w:r w:rsidRPr="002F18D7">
              <w:rPr>
                <w:rFonts w:ascii="GHEA Grapalat" w:hAnsi="GHEA Grapalat"/>
                <w:sz w:val="16"/>
                <w:szCs w:val="16"/>
              </w:rPr>
              <w:t xml:space="preserve"> не менее </w:t>
            </w:r>
            <w:r>
              <w:rPr>
                <w:rFonts w:ascii="GHEA Grapalat" w:hAnsi="GHEA Grapalat"/>
                <w:sz w:val="16"/>
                <w:szCs w:val="16"/>
                <w:lang w:val="en-US"/>
              </w:rPr>
              <w:t>2460</w:t>
            </w:r>
            <w:r w:rsidRPr="002F18D7">
              <w:rPr>
                <w:rFonts w:ascii="GHEA Grapalat" w:hAnsi="GHEA Grapalat"/>
                <w:sz w:val="16"/>
                <w:szCs w:val="16"/>
              </w:rPr>
              <w:t xml:space="preserve"> погонных метров в сутки</w:t>
            </w:r>
          </w:p>
        </w:tc>
      </w:tr>
      <w:tr w:rsidR="00442690" w:rsidRPr="00F8360E" w:rsidTr="00107442">
        <w:trPr>
          <w:jc w:val="center"/>
        </w:trPr>
        <w:tc>
          <w:tcPr>
            <w:tcW w:w="1056" w:type="dxa"/>
          </w:tcPr>
          <w:p w:rsidR="00442690" w:rsidRPr="00460813" w:rsidRDefault="00442690" w:rsidP="00442690">
            <w:pPr>
              <w:widowControl w:val="0"/>
              <w:spacing w:after="160" w:line="360" w:lineRule="auto"/>
              <w:rPr>
                <w:rFonts w:ascii="GHEA Grapalat" w:hAnsi="GHEA Grapalat"/>
                <w:lang w:val="hy-AM"/>
              </w:rPr>
            </w:pPr>
            <w:r>
              <w:rPr>
                <w:rFonts w:ascii="GHEA Grapalat" w:hAnsi="GHEA Grapalat"/>
                <w:lang w:val="hy-AM"/>
              </w:rPr>
              <w:t xml:space="preserve">     </w:t>
            </w:r>
            <w:r w:rsidRPr="00460813">
              <w:rPr>
                <w:rFonts w:ascii="GHEA Grapalat" w:hAnsi="GHEA Grapalat"/>
                <w:lang w:val="hy-AM"/>
              </w:rPr>
              <w:t>2</w:t>
            </w:r>
          </w:p>
        </w:tc>
        <w:tc>
          <w:tcPr>
            <w:tcW w:w="1560" w:type="dxa"/>
          </w:tcPr>
          <w:p w:rsidR="00442690" w:rsidRPr="00107442" w:rsidRDefault="00442690" w:rsidP="00442690">
            <w:pPr>
              <w:jc w:val="center"/>
              <w:rPr>
                <w:rFonts w:ascii="GHEA Grapalat" w:hAnsi="GHEA Grapalat"/>
                <w:sz w:val="20"/>
                <w:lang w:val="hy-AM"/>
              </w:rPr>
            </w:pPr>
            <w:r>
              <w:rPr>
                <w:rFonts w:ascii="GHEA Grapalat" w:hAnsi="GHEA Grapalat"/>
                <w:sz w:val="20"/>
              </w:rPr>
              <w:t>45231132/</w:t>
            </w:r>
            <w:r>
              <w:rPr>
                <w:rFonts w:ascii="GHEA Grapalat" w:hAnsi="GHEA Grapalat"/>
                <w:sz w:val="20"/>
                <w:lang w:val="hy-AM"/>
              </w:rPr>
              <w:t>2</w:t>
            </w:r>
          </w:p>
        </w:tc>
        <w:tc>
          <w:tcPr>
            <w:tcW w:w="1134" w:type="dxa"/>
          </w:tcPr>
          <w:p w:rsidR="00442690" w:rsidRPr="0069109F" w:rsidRDefault="00442690" w:rsidP="00442690">
            <w:pPr>
              <w:widowControl w:val="0"/>
              <w:spacing w:after="120"/>
              <w:rPr>
                <w:rFonts w:ascii="GHEA Grapalat" w:hAnsi="GHEA Grapalat"/>
                <w:sz w:val="16"/>
                <w:szCs w:val="16"/>
              </w:rPr>
            </w:pPr>
            <w:r w:rsidRPr="002F18D7">
              <w:rPr>
                <w:rFonts w:ascii="GHEA Grapalat" w:hAnsi="GHEA Grapalat"/>
                <w:sz w:val="16"/>
                <w:szCs w:val="16"/>
              </w:rPr>
              <w:t xml:space="preserve">Территориальный участок Акналич: Очистка канала от мусора 2-й группы экскаватором с емкостью ковша </w:t>
            </w:r>
            <w:r w:rsidRPr="002F18D7">
              <w:rPr>
                <w:rFonts w:ascii="GHEA Grapalat" w:hAnsi="GHEA Grapalat"/>
                <w:sz w:val="16"/>
                <w:szCs w:val="16"/>
              </w:rPr>
              <w:lastRenderedPageBreak/>
              <w:t>0,25м3. при объеме сброса на 1,0 погонный метр канала до 1,0 м3</w:t>
            </w:r>
          </w:p>
        </w:tc>
        <w:tc>
          <w:tcPr>
            <w:tcW w:w="992" w:type="dxa"/>
          </w:tcPr>
          <w:p w:rsidR="00442690" w:rsidRPr="00460813" w:rsidRDefault="00442690" w:rsidP="00442690">
            <w:pPr>
              <w:widowControl w:val="0"/>
              <w:spacing w:after="160" w:line="360" w:lineRule="auto"/>
              <w:rPr>
                <w:rFonts w:ascii="GHEA Grapalat" w:hAnsi="GHEA Grapalat"/>
              </w:rPr>
            </w:pPr>
            <w:r>
              <w:rPr>
                <w:rFonts w:ascii="GHEA Grapalat" w:hAnsi="GHEA Grapalat"/>
                <w:lang w:val="hy-AM"/>
              </w:rPr>
              <w:lastRenderedPageBreak/>
              <w:t xml:space="preserve">     </w:t>
            </w:r>
            <w:r>
              <w:rPr>
                <w:rFonts w:ascii="GHEA Grapalat" w:hAnsi="GHEA Grapalat"/>
              </w:rPr>
              <w:t>м</w:t>
            </w:r>
          </w:p>
        </w:tc>
        <w:tc>
          <w:tcPr>
            <w:tcW w:w="992" w:type="dxa"/>
            <w:vAlign w:val="center"/>
          </w:tcPr>
          <w:p w:rsidR="00442690" w:rsidRPr="00D1046F" w:rsidRDefault="00442690" w:rsidP="00442690">
            <w:pPr>
              <w:jc w:val="center"/>
              <w:rPr>
                <w:rFonts w:ascii="GHEA Grapalat" w:hAnsi="GHEA Grapalat"/>
                <w:sz w:val="18"/>
                <w:szCs w:val="18"/>
              </w:rPr>
            </w:pPr>
          </w:p>
        </w:tc>
        <w:tc>
          <w:tcPr>
            <w:tcW w:w="1224" w:type="dxa"/>
            <w:vAlign w:val="center"/>
          </w:tcPr>
          <w:p w:rsidR="00442690" w:rsidRPr="00D1046F" w:rsidRDefault="00442690" w:rsidP="00442690">
            <w:pPr>
              <w:jc w:val="center"/>
              <w:rPr>
                <w:rFonts w:ascii="GHEA Grapalat" w:hAnsi="GHEA Grapalat"/>
                <w:sz w:val="18"/>
                <w:szCs w:val="18"/>
              </w:rPr>
            </w:pPr>
            <w:r w:rsidRPr="004E6607">
              <w:rPr>
                <w:rFonts w:ascii="GHEA Grapalat" w:hAnsi="GHEA Grapalat"/>
                <w:sz w:val="18"/>
                <w:szCs w:val="18"/>
              </w:rPr>
              <w:t>цена включает ориентировочную прибыль и НДС</w:t>
            </w:r>
          </w:p>
        </w:tc>
        <w:tc>
          <w:tcPr>
            <w:tcW w:w="924" w:type="dxa"/>
          </w:tcPr>
          <w:p w:rsidR="00442690" w:rsidRDefault="00442690" w:rsidP="00442690">
            <w:pPr>
              <w:jc w:val="center"/>
              <w:rPr>
                <w:rFonts w:ascii="GHEA Grapalat" w:hAnsi="GHEA Grapalat"/>
                <w:sz w:val="20"/>
                <w:lang w:val="hy-AM"/>
              </w:rPr>
            </w:pPr>
            <w:r>
              <w:rPr>
                <w:rFonts w:ascii="GHEA Grapalat" w:hAnsi="GHEA Grapalat"/>
                <w:sz w:val="20"/>
                <w:lang w:val="hy-AM"/>
              </w:rPr>
              <w:t>27400</w:t>
            </w:r>
          </w:p>
        </w:tc>
        <w:tc>
          <w:tcPr>
            <w:tcW w:w="890" w:type="dxa"/>
          </w:tcPr>
          <w:p w:rsidR="00442690" w:rsidRPr="00CE4BA7" w:rsidRDefault="00442690" w:rsidP="00442690">
            <w:pPr>
              <w:widowControl w:val="0"/>
              <w:spacing w:after="120"/>
              <w:ind w:firstLine="37"/>
              <w:jc w:val="center"/>
              <w:rPr>
                <w:rFonts w:ascii="GHEA Grapalat" w:hAnsi="GHEA Grapalat"/>
                <w:sz w:val="16"/>
                <w:szCs w:val="16"/>
              </w:rPr>
            </w:pPr>
            <w:r w:rsidRPr="00CE4BA7">
              <w:rPr>
                <w:rFonts w:ascii="GHEA Grapalat" w:hAnsi="GHEA Grapalat"/>
                <w:sz w:val="16"/>
                <w:szCs w:val="16"/>
              </w:rPr>
              <w:t>Акналычский территориальный район</w:t>
            </w:r>
          </w:p>
        </w:tc>
        <w:tc>
          <w:tcPr>
            <w:tcW w:w="1569" w:type="dxa"/>
          </w:tcPr>
          <w:p w:rsidR="00442690" w:rsidRPr="00F8360E" w:rsidRDefault="00442690" w:rsidP="00442690">
            <w:pPr>
              <w:widowControl w:val="0"/>
              <w:spacing w:after="120"/>
              <w:jc w:val="center"/>
              <w:rPr>
                <w:rFonts w:ascii="GHEA Grapalat" w:hAnsi="GHEA Grapalat"/>
                <w:sz w:val="16"/>
                <w:szCs w:val="16"/>
              </w:rPr>
            </w:pPr>
            <w:r w:rsidRPr="002F18D7">
              <w:rPr>
                <w:rFonts w:ascii="GHEA Grapalat" w:hAnsi="GHEA Grapalat"/>
                <w:sz w:val="16"/>
                <w:szCs w:val="16"/>
              </w:rPr>
              <w:t xml:space="preserve">Начало выполнения работ, в случае предоставления финансовых ресурсов по заявке заказчика, осуществляется в течение </w:t>
            </w:r>
            <w:r w:rsidRPr="00F97E7B">
              <w:rPr>
                <w:rFonts w:ascii="GHEA Grapalat" w:hAnsi="GHEA Grapalat"/>
                <w:sz w:val="16"/>
                <w:szCs w:val="16"/>
              </w:rPr>
              <w:t>2</w:t>
            </w:r>
            <w:r w:rsidRPr="002F18D7">
              <w:rPr>
                <w:rFonts w:ascii="GHEA Grapalat" w:hAnsi="GHEA Grapalat"/>
                <w:sz w:val="16"/>
                <w:szCs w:val="16"/>
              </w:rPr>
              <w:t xml:space="preserve">0 календарных дней со дня вступления в силу договора, </w:t>
            </w:r>
            <w:r w:rsidRPr="002F18D7">
              <w:rPr>
                <w:rFonts w:ascii="GHEA Grapalat" w:hAnsi="GHEA Grapalat"/>
                <w:sz w:val="16"/>
                <w:szCs w:val="16"/>
              </w:rPr>
              <w:lastRenderedPageBreak/>
              <w:t xml:space="preserve">заключенного </w:t>
            </w:r>
            <w:r>
              <w:rPr>
                <w:rFonts w:ascii="GHEA Grapalat" w:hAnsi="GHEA Grapalat"/>
                <w:sz w:val="16"/>
                <w:szCs w:val="16"/>
              </w:rPr>
              <w:t xml:space="preserve">между сторонами, но не позднее </w:t>
            </w:r>
            <w:r w:rsidRPr="00F97E7B">
              <w:rPr>
                <w:rFonts w:ascii="GHEA Grapalat" w:hAnsi="GHEA Grapalat"/>
                <w:sz w:val="16"/>
                <w:szCs w:val="16"/>
              </w:rPr>
              <w:t>20</w:t>
            </w:r>
            <w:r>
              <w:rPr>
                <w:rFonts w:ascii="GHEA Grapalat" w:hAnsi="GHEA Grapalat"/>
                <w:sz w:val="16"/>
                <w:szCs w:val="16"/>
              </w:rPr>
              <w:t>.0</w:t>
            </w:r>
            <w:r w:rsidRPr="00F97E7B">
              <w:rPr>
                <w:rFonts w:ascii="GHEA Grapalat" w:hAnsi="GHEA Grapalat"/>
                <w:sz w:val="16"/>
                <w:szCs w:val="16"/>
              </w:rPr>
              <w:t>3</w:t>
            </w:r>
            <w:r>
              <w:rPr>
                <w:rFonts w:ascii="GHEA Grapalat" w:hAnsi="GHEA Grapalat"/>
                <w:sz w:val="16"/>
                <w:szCs w:val="16"/>
              </w:rPr>
              <w:t xml:space="preserve">. 2026 не менее </w:t>
            </w:r>
            <w:r>
              <w:rPr>
                <w:rFonts w:ascii="GHEA Grapalat" w:hAnsi="GHEA Grapalat"/>
                <w:sz w:val="16"/>
                <w:szCs w:val="16"/>
                <w:lang w:val="en-US"/>
              </w:rPr>
              <w:t>1410</w:t>
            </w:r>
            <w:r w:rsidRPr="002F18D7">
              <w:rPr>
                <w:rFonts w:ascii="GHEA Grapalat" w:hAnsi="GHEA Grapalat"/>
                <w:sz w:val="16"/>
                <w:szCs w:val="16"/>
              </w:rPr>
              <w:t xml:space="preserve"> строк в день</w:t>
            </w:r>
          </w:p>
        </w:tc>
      </w:tr>
      <w:tr w:rsidR="00442690" w:rsidRPr="00F8360E" w:rsidTr="00107442">
        <w:trPr>
          <w:jc w:val="center"/>
        </w:trPr>
        <w:tc>
          <w:tcPr>
            <w:tcW w:w="1056" w:type="dxa"/>
          </w:tcPr>
          <w:p w:rsidR="00442690" w:rsidRPr="00460813" w:rsidRDefault="00442690" w:rsidP="00442690">
            <w:pPr>
              <w:widowControl w:val="0"/>
              <w:spacing w:after="160" w:line="360" w:lineRule="auto"/>
              <w:rPr>
                <w:rFonts w:ascii="GHEA Grapalat" w:hAnsi="GHEA Grapalat"/>
                <w:lang w:val="hy-AM"/>
              </w:rPr>
            </w:pPr>
            <w:r>
              <w:rPr>
                <w:rFonts w:ascii="GHEA Grapalat" w:hAnsi="GHEA Grapalat"/>
                <w:lang w:val="hy-AM"/>
              </w:rPr>
              <w:lastRenderedPageBreak/>
              <w:t xml:space="preserve">     </w:t>
            </w:r>
            <w:r w:rsidRPr="00460813">
              <w:rPr>
                <w:rFonts w:ascii="GHEA Grapalat" w:hAnsi="GHEA Grapalat"/>
                <w:lang w:val="hy-AM"/>
              </w:rPr>
              <w:t>3</w:t>
            </w:r>
          </w:p>
        </w:tc>
        <w:tc>
          <w:tcPr>
            <w:tcW w:w="1560" w:type="dxa"/>
          </w:tcPr>
          <w:p w:rsidR="00442690" w:rsidRPr="00107442" w:rsidRDefault="00442690" w:rsidP="00442690">
            <w:pPr>
              <w:jc w:val="center"/>
              <w:rPr>
                <w:rFonts w:ascii="GHEA Grapalat" w:hAnsi="GHEA Grapalat"/>
                <w:sz w:val="20"/>
                <w:lang w:val="hy-AM"/>
              </w:rPr>
            </w:pPr>
            <w:r>
              <w:rPr>
                <w:rFonts w:ascii="GHEA Grapalat" w:hAnsi="GHEA Grapalat"/>
                <w:sz w:val="20"/>
              </w:rPr>
              <w:t>45231132/</w:t>
            </w:r>
            <w:r>
              <w:rPr>
                <w:rFonts w:ascii="GHEA Grapalat" w:hAnsi="GHEA Grapalat"/>
                <w:sz w:val="20"/>
                <w:lang w:val="hy-AM"/>
              </w:rPr>
              <w:t>3</w:t>
            </w:r>
          </w:p>
        </w:tc>
        <w:tc>
          <w:tcPr>
            <w:tcW w:w="1134" w:type="dxa"/>
          </w:tcPr>
          <w:p w:rsidR="00442690" w:rsidRPr="002F18D7" w:rsidRDefault="00442690" w:rsidP="00442690">
            <w:pPr>
              <w:widowControl w:val="0"/>
              <w:spacing w:after="120"/>
              <w:rPr>
                <w:rFonts w:ascii="GHEA Grapalat" w:hAnsi="GHEA Grapalat"/>
                <w:sz w:val="16"/>
                <w:szCs w:val="16"/>
              </w:rPr>
            </w:pPr>
            <w:r w:rsidRPr="002F18D7">
              <w:rPr>
                <w:rFonts w:ascii="GHEA Grapalat" w:hAnsi="GHEA Grapalat"/>
                <w:sz w:val="16"/>
                <w:szCs w:val="16"/>
              </w:rPr>
              <w:t>Мусалерский территориальный округ</w:t>
            </w:r>
          </w:p>
          <w:p w:rsidR="00442690" w:rsidRPr="0069109F" w:rsidRDefault="00442690" w:rsidP="00442690">
            <w:pPr>
              <w:widowControl w:val="0"/>
              <w:spacing w:after="120"/>
              <w:rPr>
                <w:rFonts w:ascii="GHEA Grapalat" w:hAnsi="GHEA Grapalat"/>
                <w:sz w:val="16"/>
                <w:szCs w:val="16"/>
              </w:rPr>
            </w:pPr>
            <w:r w:rsidRPr="002F18D7">
              <w:rPr>
                <w:rFonts w:ascii="GHEA Grapalat" w:hAnsi="GHEA Grapalat"/>
                <w:sz w:val="16"/>
                <w:szCs w:val="16"/>
              </w:rPr>
              <w:t>Очистка канала экскаватором с ковшом емкостью 0,25 м3 от материалов 2-й группы. при объеме сброса на 1,0 погонный метр канала до 1,0 м3</w:t>
            </w:r>
          </w:p>
        </w:tc>
        <w:tc>
          <w:tcPr>
            <w:tcW w:w="992" w:type="dxa"/>
          </w:tcPr>
          <w:p w:rsidR="00442690" w:rsidRPr="00460813" w:rsidRDefault="00442690" w:rsidP="00442690">
            <w:pPr>
              <w:widowControl w:val="0"/>
              <w:spacing w:after="160" w:line="360" w:lineRule="auto"/>
              <w:jc w:val="center"/>
              <w:rPr>
                <w:rFonts w:ascii="GHEA Grapalat" w:hAnsi="GHEA Grapalat"/>
              </w:rPr>
            </w:pPr>
            <w:r>
              <w:rPr>
                <w:rFonts w:ascii="GHEA Grapalat" w:hAnsi="GHEA Grapalat"/>
              </w:rPr>
              <w:t>м</w:t>
            </w:r>
          </w:p>
        </w:tc>
        <w:tc>
          <w:tcPr>
            <w:tcW w:w="992" w:type="dxa"/>
            <w:vAlign w:val="center"/>
          </w:tcPr>
          <w:p w:rsidR="00442690" w:rsidRDefault="00442690" w:rsidP="00442690">
            <w:pPr>
              <w:jc w:val="center"/>
              <w:rPr>
                <w:rFonts w:ascii="GHEA Grapalat" w:hAnsi="GHEA Grapalat"/>
                <w:sz w:val="18"/>
                <w:szCs w:val="18"/>
              </w:rPr>
            </w:pPr>
          </w:p>
        </w:tc>
        <w:tc>
          <w:tcPr>
            <w:tcW w:w="1224" w:type="dxa"/>
            <w:vAlign w:val="center"/>
          </w:tcPr>
          <w:p w:rsidR="00442690" w:rsidRDefault="00442690" w:rsidP="00442690">
            <w:pPr>
              <w:jc w:val="center"/>
              <w:rPr>
                <w:rFonts w:ascii="GHEA Grapalat" w:hAnsi="GHEA Grapalat"/>
                <w:sz w:val="18"/>
                <w:szCs w:val="18"/>
              </w:rPr>
            </w:pPr>
            <w:r w:rsidRPr="004E6607">
              <w:rPr>
                <w:rFonts w:ascii="GHEA Grapalat" w:hAnsi="GHEA Grapalat"/>
                <w:sz w:val="18"/>
                <w:szCs w:val="18"/>
              </w:rPr>
              <w:t>цена включает ориентировочную прибыль и НДС</w:t>
            </w:r>
          </w:p>
        </w:tc>
        <w:tc>
          <w:tcPr>
            <w:tcW w:w="924" w:type="dxa"/>
          </w:tcPr>
          <w:p w:rsidR="00442690" w:rsidRDefault="00442690" w:rsidP="00442690">
            <w:pPr>
              <w:jc w:val="center"/>
              <w:rPr>
                <w:rFonts w:ascii="GHEA Grapalat" w:hAnsi="GHEA Grapalat"/>
                <w:sz w:val="20"/>
                <w:lang w:val="hy-AM"/>
              </w:rPr>
            </w:pPr>
            <w:r>
              <w:rPr>
                <w:rFonts w:ascii="GHEA Grapalat" w:hAnsi="GHEA Grapalat"/>
                <w:sz w:val="20"/>
                <w:lang w:val="hy-AM"/>
              </w:rPr>
              <w:t>11200</w:t>
            </w:r>
          </w:p>
        </w:tc>
        <w:tc>
          <w:tcPr>
            <w:tcW w:w="890" w:type="dxa"/>
          </w:tcPr>
          <w:p w:rsidR="00442690" w:rsidRPr="00CE4BA7" w:rsidRDefault="00442690" w:rsidP="00442690">
            <w:pPr>
              <w:widowControl w:val="0"/>
              <w:spacing w:after="120"/>
              <w:ind w:firstLine="37"/>
              <w:jc w:val="center"/>
              <w:rPr>
                <w:rFonts w:ascii="GHEA Grapalat" w:hAnsi="GHEA Grapalat"/>
                <w:sz w:val="16"/>
                <w:szCs w:val="16"/>
              </w:rPr>
            </w:pPr>
            <w:r w:rsidRPr="00CE4BA7">
              <w:rPr>
                <w:rFonts w:ascii="GHEA Grapalat" w:hAnsi="GHEA Grapalat"/>
                <w:sz w:val="16"/>
                <w:szCs w:val="16"/>
              </w:rPr>
              <w:t xml:space="preserve">Территориальный участок </w:t>
            </w:r>
            <w:r w:rsidRPr="00CE4BA7">
              <w:rPr>
                <w:rFonts w:ascii="GHEA Grapalat" w:hAnsi="GHEA Grapalat"/>
                <w:sz w:val="16"/>
                <w:szCs w:val="16"/>
                <w:lang w:val="en-US"/>
              </w:rPr>
              <w:t>Мусалер</w:t>
            </w:r>
          </w:p>
        </w:tc>
        <w:tc>
          <w:tcPr>
            <w:tcW w:w="1569" w:type="dxa"/>
          </w:tcPr>
          <w:p w:rsidR="00442690" w:rsidRPr="00F8360E" w:rsidRDefault="00442690" w:rsidP="00442690">
            <w:pPr>
              <w:widowControl w:val="0"/>
              <w:spacing w:after="120"/>
              <w:ind w:firstLine="78"/>
              <w:jc w:val="center"/>
              <w:rPr>
                <w:rFonts w:ascii="GHEA Grapalat" w:hAnsi="GHEA Grapalat"/>
                <w:sz w:val="16"/>
                <w:szCs w:val="16"/>
              </w:rPr>
            </w:pPr>
            <w:r w:rsidRPr="002F18D7">
              <w:rPr>
                <w:rFonts w:ascii="GHEA Grapalat" w:hAnsi="GHEA Grapalat"/>
                <w:sz w:val="16"/>
                <w:szCs w:val="16"/>
              </w:rPr>
              <w:t xml:space="preserve">Начало выполнения работ, в случае предоставления финансовых ресурсов по заявке заказчика, осуществляется в течение </w:t>
            </w:r>
            <w:r w:rsidRPr="00F97E7B">
              <w:rPr>
                <w:rFonts w:ascii="GHEA Grapalat" w:hAnsi="GHEA Grapalat"/>
                <w:sz w:val="16"/>
                <w:szCs w:val="16"/>
              </w:rPr>
              <w:t>20</w:t>
            </w:r>
            <w:r w:rsidRPr="002F18D7">
              <w:rPr>
                <w:rFonts w:ascii="GHEA Grapalat" w:hAnsi="GHEA Grapalat"/>
                <w:sz w:val="16"/>
                <w:szCs w:val="16"/>
              </w:rPr>
              <w:t xml:space="preserve"> календарных дней со дня вступления в силу договора, заключенного </w:t>
            </w:r>
            <w:r>
              <w:rPr>
                <w:rFonts w:ascii="GHEA Grapalat" w:hAnsi="GHEA Grapalat"/>
                <w:sz w:val="16"/>
                <w:szCs w:val="16"/>
              </w:rPr>
              <w:t xml:space="preserve">между сторонами, но не позднее </w:t>
            </w:r>
            <w:r w:rsidRPr="00F97E7B">
              <w:rPr>
                <w:rFonts w:ascii="GHEA Grapalat" w:hAnsi="GHEA Grapalat"/>
                <w:sz w:val="16"/>
                <w:szCs w:val="16"/>
              </w:rPr>
              <w:t>20</w:t>
            </w:r>
            <w:r w:rsidRPr="002F18D7">
              <w:rPr>
                <w:rFonts w:ascii="GHEA Grapalat" w:hAnsi="GHEA Grapalat"/>
                <w:sz w:val="16"/>
                <w:szCs w:val="16"/>
              </w:rPr>
              <w:t>.0</w:t>
            </w:r>
            <w:r w:rsidRPr="00F97E7B">
              <w:rPr>
                <w:rFonts w:ascii="GHEA Grapalat" w:hAnsi="GHEA Grapalat"/>
                <w:sz w:val="16"/>
                <w:szCs w:val="16"/>
              </w:rPr>
              <w:t>3</w:t>
            </w:r>
            <w:r w:rsidRPr="002F18D7">
              <w:rPr>
                <w:rFonts w:ascii="GHEA Grapalat" w:hAnsi="GHEA Grapalat"/>
                <w:sz w:val="16"/>
                <w:szCs w:val="16"/>
              </w:rPr>
              <w:t xml:space="preserve">. </w:t>
            </w:r>
            <w:r>
              <w:rPr>
                <w:rFonts w:ascii="GHEA Grapalat" w:hAnsi="GHEA Grapalat"/>
                <w:sz w:val="16"/>
                <w:szCs w:val="16"/>
              </w:rPr>
              <w:t>2026</w:t>
            </w:r>
            <w:r w:rsidRPr="002F18D7">
              <w:rPr>
                <w:rFonts w:ascii="GHEA Grapalat" w:hAnsi="GHEA Grapalat"/>
                <w:sz w:val="16"/>
                <w:szCs w:val="16"/>
              </w:rPr>
              <w:t xml:space="preserve"> не менее </w:t>
            </w:r>
            <w:r>
              <w:rPr>
                <w:rFonts w:ascii="GHEA Grapalat" w:hAnsi="GHEA Grapalat"/>
                <w:sz w:val="16"/>
                <w:szCs w:val="16"/>
                <w:lang w:val="en-US"/>
              </w:rPr>
              <w:t>512</w:t>
            </w:r>
            <w:r w:rsidRPr="002F18D7">
              <w:rPr>
                <w:rFonts w:ascii="GHEA Grapalat" w:hAnsi="GHEA Grapalat"/>
                <w:sz w:val="16"/>
                <w:szCs w:val="16"/>
              </w:rPr>
              <w:t xml:space="preserve"> строк в день</w:t>
            </w:r>
          </w:p>
        </w:tc>
      </w:tr>
      <w:tr w:rsidR="00442690" w:rsidRPr="00F8360E" w:rsidTr="003544B4">
        <w:trPr>
          <w:jc w:val="center"/>
        </w:trPr>
        <w:tc>
          <w:tcPr>
            <w:tcW w:w="1056" w:type="dxa"/>
          </w:tcPr>
          <w:p w:rsidR="00442690" w:rsidRPr="00460813" w:rsidRDefault="00442690" w:rsidP="00442690">
            <w:pPr>
              <w:widowControl w:val="0"/>
              <w:spacing w:line="360" w:lineRule="auto"/>
              <w:rPr>
                <w:rFonts w:ascii="GHEA Grapalat" w:hAnsi="GHEA Grapalat"/>
                <w:lang w:val="hy-AM"/>
              </w:rPr>
            </w:pPr>
            <w:r>
              <w:rPr>
                <w:rFonts w:ascii="GHEA Grapalat" w:hAnsi="GHEA Grapalat"/>
                <w:lang w:val="hy-AM"/>
              </w:rPr>
              <w:t xml:space="preserve">     4</w:t>
            </w:r>
          </w:p>
        </w:tc>
        <w:tc>
          <w:tcPr>
            <w:tcW w:w="1560" w:type="dxa"/>
          </w:tcPr>
          <w:p w:rsidR="00442690" w:rsidRPr="00107442" w:rsidRDefault="00442690" w:rsidP="00442690">
            <w:pPr>
              <w:jc w:val="center"/>
              <w:rPr>
                <w:rFonts w:ascii="GHEA Grapalat" w:hAnsi="GHEA Grapalat"/>
                <w:sz w:val="20"/>
                <w:lang w:val="hy-AM"/>
              </w:rPr>
            </w:pPr>
            <w:r>
              <w:rPr>
                <w:rFonts w:ascii="GHEA Grapalat" w:hAnsi="GHEA Grapalat"/>
                <w:sz w:val="20"/>
              </w:rPr>
              <w:t>45231132/</w:t>
            </w:r>
            <w:r>
              <w:rPr>
                <w:rFonts w:ascii="GHEA Grapalat" w:hAnsi="GHEA Grapalat"/>
                <w:sz w:val="20"/>
                <w:lang w:val="hy-AM"/>
              </w:rPr>
              <w:t>4</w:t>
            </w:r>
          </w:p>
        </w:tc>
        <w:tc>
          <w:tcPr>
            <w:tcW w:w="1134" w:type="dxa"/>
          </w:tcPr>
          <w:p w:rsidR="00442690" w:rsidRPr="00E203EC" w:rsidRDefault="00442690" w:rsidP="00442690">
            <w:pPr>
              <w:pStyle w:val="HTMLPreformatted"/>
              <w:shd w:val="clear" w:color="auto" w:fill="F8F9FA"/>
              <w:rPr>
                <w:rFonts w:ascii="GHEA Grapalat" w:hAnsi="GHEA Grapalat"/>
                <w:sz w:val="16"/>
                <w:lang w:val="ru-RU"/>
              </w:rPr>
            </w:pPr>
            <w:r w:rsidRPr="00E203EC">
              <w:rPr>
                <w:rFonts w:ascii="GHEA Grapalat" w:hAnsi="GHEA Grapalat"/>
                <w:sz w:val="16"/>
                <w:lang w:val="ru-RU"/>
              </w:rPr>
              <w:t>Хойский территориальный округ</w:t>
            </w:r>
          </w:p>
          <w:p w:rsidR="00442690" w:rsidRPr="00E203EC" w:rsidRDefault="00442690" w:rsidP="00442690">
            <w:pPr>
              <w:pStyle w:val="HTMLPreformatted"/>
              <w:shd w:val="clear" w:color="auto" w:fill="F8F9FA"/>
              <w:rPr>
                <w:rFonts w:ascii="GHEA Grapalat" w:hAnsi="GHEA Grapalat"/>
                <w:sz w:val="16"/>
                <w:lang w:val="ru-RU"/>
              </w:rPr>
            </w:pPr>
            <w:r w:rsidRPr="00E203EC">
              <w:rPr>
                <w:rFonts w:ascii="GHEA Grapalat" w:hAnsi="GHEA Grapalat"/>
                <w:sz w:val="16"/>
                <w:lang w:val="ru-RU"/>
              </w:rPr>
              <w:t>Очистка канала экскаватором с ковшом емкостью 0,25 м3 от материалов 2-й группы. при объеме сброса на 1,0 погонный метр канала до 1,0 м3</w:t>
            </w:r>
          </w:p>
        </w:tc>
        <w:tc>
          <w:tcPr>
            <w:tcW w:w="992" w:type="dxa"/>
          </w:tcPr>
          <w:p w:rsidR="00442690" w:rsidRPr="00460813" w:rsidRDefault="00442690" w:rsidP="00442690">
            <w:pPr>
              <w:widowControl w:val="0"/>
              <w:spacing w:line="360" w:lineRule="auto"/>
              <w:jc w:val="center"/>
              <w:rPr>
                <w:rFonts w:ascii="GHEA Grapalat" w:hAnsi="GHEA Grapalat"/>
              </w:rPr>
            </w:pPr>
            <w:r>
              <w:rPr>
                <w:rFonts w:ascii="GHEA Grapalat" w:hAnsi="GHEA Grapalat"/>
              </w:rPr>
              <w:t>м</w:t>
            </w:r>
          </w:p>
        </w:tc>
        <w:tc>
          <w:tcPr>
            <w:tcW w:w="992" w:type="dxa"/>
          </w:tcPr>
          <w:p w:rsidR="00442690" w:rsidRDefault="00442690" w:rsidP="00442690">
            <w:pPr>
              <w:jc w:val="center"/>
              <w:rPr>
                <w:rFonts w:ascii="GHEA Grapalat" w:hAnsi="GHEA Grapalat"/>
                <w:sz w:val="18"/>
                <w:szCs w:val="18"/>
              </w:rPr>
            </w:pPr>
          </w:p>
          <w:p w:rsidR="00442690" w:rsidRDefault="00442690" w:rsidP="00442690">
            <w:pPr>
              <w:jc w:val="center"/>
              <w:rPr>
                <w:rFonts w:ascii="GHEA Grapalat" w:hAnsi="GHEA Grapalat"/>
                <w:sz w:val="18"/>
                <w:szCs w:val="18"/>
              </w:rPr>
            </w:pPr>
          </w:p>
        </w:tc>
        <w:tc>
          <w:tcPr>
            <w:tcW w:w="1224" w:type="dxa"/>
          </w:tcPr>
          <w:p w:rsidR="00442690" w:rsidRDefault="00442690" w:rsidP="00442690">
            <w:pPr>
              <w:jc w:val="center"/>
              <w:rPr>
                <w:rFonts w:ascii="GHEA Grapalat" w:hAnsi="GHEA Grapalat"/>
                <w:sz w:val="18"/>
                <w:szCs w:val="18"/>
              </w:rPr>
            </w:pPr>
            <w:r w:rsidRPr="004E6607">
              <w:rPr>
                <w:rFonts w:ascii="GHEA Grapalat" w:hAnsi="GHEA Grapalat"/>
                <w:sz w:val="18"/>
                <w:szCs w:val="18"/>
              </w:rPr>
              <w:t>цена включает ориентировочную прибыль и НДС</w:t>
            </w:r>
          </w:p>
        </w:tc>
        <w:tc>
          <w:tcPr>
            <w:tcW w:w="924" w:type="dxa"/>
          </w:tcPr>
          <w:p w:rsidR="00442690" w:rsidRDefault="00442690" w:rsidP="00442690">
            <w:pPr>
              <w:jc w:val="center"/>
              <w:rPr>
                <w:rFonts w:ascii="GHEA Grapalat" w:hAnsi="GHEA Grapalat"/>
                <w:sz w:val="20"/>
                <w:lang w:val="hy-AM"/>
              </w:rPr>
            </w:pPr>
            <w:r>
              <w:rPr>
                <w:rFonts w:ascii="GHEA Grapalat" w:hAnsi="GHEA Grapalat"/>
                <w:sz w:val="20"/>
                <w:lang w:val="hy-AM"/>
              </w:rPr>
              <w:t>85700</w:t>
            </w:r>
          </w:p>
        </w:tc>
        <w:tc>
          <w:tcPr>
            <w:tcW w:w="890" w:type="dxa"/>
          </w:tcPr>
          <w:p w:rsidR="00442690" w:rsidRPr="00157A1B" w:rsidRDefault="00442690" w:rsidP="00442690">
            <w:pPr>
              <w:widowControl w:val="0"/>
              <w:jc w:val="center"/>
              <w:rPr>
                <w:rFonts w:ascii="GHEA Grapalat" w:hAnsi="GHEA Grapalat"/>
                <w:sz w:val="16"/>
                <w:szCs w:val="16"/>
                <w:lang w:val="hy-AM"/>
              </w:rPr>
            </w:pPr>
            <w:r w:rsidRPr="00CE4BA7">
              <w:rPr>
                <w:rFonts w:ascii="GHEA Grapalat" w:hAnsi="GHEA Grapalat"/>
                <w:sz w:val="16"/>
                <w:szCs w:val="16"/>
                <w:lang w:val="en-US"/>
              </w:rPr>
              <w:t>территориальный район</w:t>
            </w:r>
            <w:r>
              <w:rPr>
                <w:rFonts w:ascii="GHEA Grapalat" w:hAnsi="GHEA Grapalat"/>
                <w:sz w:val="16"/>
                <w:szCs w:val="16"/>
                <w:lang w:val="hy-AM"/>
              </w:rPr>
              <w:t xml:space="preserve"> </w:t>
            </w:r>
            <w:r w:rsidRPr="00157A1B">
              <w:rPr>
                <w:rFonts w:ascii="GHEA Grapalat" w:hAnsi="GHEA Grapalat"/>
                <w:spacing w:val="6"/>
                <w:sz w:val="20"/>
              </w:rPr>
              <w:t>Хой</w:t>
            </w:r>
            <w:r w:rsidRPr="00157A1B">
              <w:rPr>
                <w:rFonts w:ascii="GHEA Grapalat" w:hAnsi="GHEA Grapalat"/>
                <w:sz w:val="12"/>
                <w:szCs w:val="16"/>
                <w:lang w:val="hy-AM"/>
              </w:rPr>
              <w:t xml:space="preserve"> </w:t>
            </w:r>
          </w:p>
        </w:tc>
        <w:tc>
          <w:tcPr>
            <w:tcW w:w="1569" w:type="dxa"/>
          </w:tcPr>
          <w:p w:rsidR="00442690" w:rsidRPr="0013623B" w:rsidRDefault="00442690" w:rsidP="00442690">
            <w:pPr>
              <w:widowControl w:val="0"/>
              <w:jc w:val="center"/>
              <w:rPr>
                <w:rFonts w:ascii="GHEA Grapalat" w:hAnsi="GHEA Grapalat"/>
              </w:rPr>
            </w:pPr>
            <w:r w:rsidRPr="002F18D7">
              <w:rPr>
                <w:rFonts w:ascii="GHEA Grapalat" w:hAnsi="GHEA Grapalat"/>
                <w:sz w:val="16"/>
                <w:szCs w:val="16"/>
              </w:rPr>
              <w:t xml:space="preserve">Начало выполнения работ, в случае предоставления финансовых ресурсов по заявке заказчика, осуществляется в течение </w:t>
            </w:r>
            <w:r w:rsidRPr="00F97E7B">
              <w:rPr>
                <w:rFonts w:ascii="GHEA Grapalat" w:hAnsi="GHEA Grapalat"/>
                <w:sz w:val="16"/>
                <w:szCs w:val="16"/>
              </w:rPr>
              <w:t>2</w:t>
            </w:r>
            <w:r w:rsidRPr="002F18D7">
              <w:rPr>
                <w:rFonts w:ascii="GHEA Grapalat" w:hAnsi="GHEA Grapalat"/>
                <w:sz w:val="16"/>
                <w:szCs w:val="16"/>
              </w:rPr>
              <w:t xml:space="preserve">0 календарных дней со дня вступления в силу договора, заключенного между сторонами, но не позднее </w:t>
            </w:r>
            <w:r w:rsidRPr="00F97E7B">
              <w:rPr>
                <w:rFonts w:ascii="GHEA Grapalat" w:hAnsi="GHEA Grapalat"/>
                <w:sz w:val="16"/>
                <w:szCs w:val="16"/>
              </w:rPr>
              <w:t>20.03</w:t>
            </w:r>
            <w:r w:rsidRPr="002F18D7">
              <w:rPr>
                <w:rFonts w:ascii="GHEA Grapalat" w:hAnsi="GHEA Grapalat"/>
                <w:sz w:val="16"/>
                <w:szCs w:val="16"/>
              </w:rPr>
              <w:t xml:space="preserve">. </w:t>
            </w:r>
            <w:r>
              <w:rPr>
                <w:rFonts w:ascii="GHEA Grapalat" w:hAnsi="GHEA Grapalat"/>
                <w:sz w:val="16"/>
                <w:szCs w:val="16"/>
              </w:rPr>
              <w:t>2026</w:t>
            </w:r>
            <w:r w:rsidRPr="002F18D7">
              <w:rPr>
                <w:rFonts w:ascii="GHEA Grapalat" w:hAnsi="GHEA Grapalat"/>
                <w:sz w:val="16"/>
                <w:szCs w:val="16"/>
              </w:rPr>
              <w:t xml:space="preserve"> не менее </w:t>
            </w:r>
            <w:r>
              <w:rPr>
                <w:rFonts w:ascii="GHEA Grapalat" w:hAnsi="GHEA Grapalat"/>
                <w:sz w:val="16"/>
                <w:szCs w:val="16"/>
                <w:lang w:val="en-US"/>
              </w:rPr>
              <w:t>4080</w:t>
            </w:r>
            <w:r w:rsidRPr="002F18D7">
              <w:rPr>
                <w:rFonts w:ascii="GHEA Grapalat" w:hAnsi="GHEA Grapalat"/>
                <w:sz w:val="16"/>
                <w:szCs w:val="16"/>
              </w:rPr>
              <w:t xml:space="preserve"> погонных метров в сутки</w:t>
            </w:r>
          </w:p>
        </w:tc>
      </w:tr>
    </w:tbl>
    <w:p w:rsidR="00107442" w:rsidRPr="00E203EC" w:rsidRDefault="00107442" w:rsidP="00107442">
      <w:pPr>
        <w:widowControl w:val="0"/>
        <w:spacing w:line="276" w:lineRule="auto"/>
        <w:ind w:firstLine="567"/>
        <w:rPr>
          <w:rStyle w:val="y2iqfc"/>
          <w:rFonts w:ascii="inherit" w:hAnsi="inherit" w:cs="Courier New"/>
          <w:color w:val="FF0000"/>
          <w:sz w:val="22"/>
          <w:lang w:eastAsia="en-US" w:bidi="ar-SA"/>
        </w:rPr>
      </w:pPr>
      <w:r w:rsidRPr="00E203EC">
        <w:rPr>
          <w:rStyle w:val="y2iqfc"/>
          <w:rFonts w:ascii="inherit" w:hAnsi="inherit" w:cs="Courier New"/>
          <w:color w:val="FF0000"/>
          <w:sz w:val="22"/>
          <w:lang w:eastAsia="en-US" w:bidi="ar-SA"/>
        </w:rPr>
        <w:t>Контроль качества при выполнении работ будет осуществляться уполномоченной группой Водопроводной компании «Эчмиадзин». Выявленные недостатки должны быть устранены подрядчиком в течение 3 календарных дней, в случае неустранения договор расторгается в одностороннем порядке и к нему применяется ответственность, предусмотренная договором, в порядке, установленном законодательством.</w:t>
      </w:r>
    </w:p>
    <w:p w:rsidR="00107442" w:rsidRPr="00E203EC" w:rsidRDefault="00107442" w:rsidP="00107442">
      <w:pPr>
        <w:widowControl w:val="0"/>
        <w:spacing w:line="276" w:lineRule="auto"/>
        <w:ind w:firstLine="567"/>
        <w:rPr>
          <w:rStyle w:val="y2iqfc"/>
          <w:rFonts w:ascii="inherit" w:hAnsi="inherit" w:cs="Courier New"/>
          <w:color w:val="FF0000"/>
          <w:sz w:val="22"/>
          <w:lang w:eastAsia="en-US" w:bidi="ar-SA"/>
        </w:rPr>
      </w:pPr>
      <w:r w:rsidRPr="00E203EC">
        <w:rPr>
          <w:rStyle w:val="y2iqfc"/>
          <w:rFonts w:ascii="inherit" w:hAnsi="inherit" w:cs="Courier New"/>
          <w:color w:val="FF0000"/>
          <w:sz w:val="22"/>
          <w:lang w:eastAsia="en-US" w:bidi="ar-SA"/>
        </w:rPr>
        <w:t>Работы будут проводиться в радиусе 30 км от административного здания АВП.</w:t>
      </w:r>
    </w:p>
    <w:p w:rsidR="00107442" w:rsidRPr="00E203EC" w:rsidRDefault="00107442" w:rsidP="00107442">
      <w:pPr>
        <w:widowControl w:val="0"/>
        <w:spacing w:line="276" w:lineRule="auto"/>
        <w:ind w:firstLine="567"/>
        <w:rPr>
          <w:rFonts w:ascii="GHEA Grapalat" w:hAnsi="GHEA Grapalat"/>
          <w:sz w:val="22"/>
          <w:lang w:val="hy-AM"/>
        </w:rPr>
      </w:pPr>
      <w:r w:rsidRPr="00E203EC">
        <w:rPr>
          <w:rStyle w:val="y2iqfc"/>
          <w:rFonts w:ascii="inherit" w:hAnsi="inherit" w:cs="Courier New"/>
          <w:color w:val="FF0000"/>
          <w:sz w:val="22"/>
          <w:lang w:eastAsia="en-US" w:bidi="ar-SA"/>
        </w:rPr>
        <w:t>Участникам рекомендуется посетить объекты обслуживания компании «Эчмиадзин» перед началом соревнований, чтобы ознакомиться со спецификой предстоящих работ..</w:t>
      </w:r>
    </w:p>
    <w:p w:rsidR="00107442" w:rsidRPr="00E203EC" w:rsidRDefault="00107442" w:rsidP="00107442">
      <w:pPr>
        <w:ind w:firstLine="567"/>
        <w:jc w:val="both"/>
        <w:rPr>
          <w:rFonts w:ascii="GHEA Grapalat" w:hAnsi="GHEA Grapalat"/>
          <w:color w:val="FF0000"/>
          <w:sz w:val="18"/>
          <w:lang w:val="hy-AM"/>
        </w:rPr>
      </w:pPr>
    </w:p>
    <w:p w:rsidR="00107442" w:rsidRPr="00631453" w:rsidRDefault="00107442" w:rsidP="00107442">
      <w:pPr>
        <w:ind w:firstLine="567"/>
        <w:jc w:val="both"/>
        <w:rPr>
          <w:rFonts w:ascii="GHEA Grapalat" w:hAnsi="GHEA Grapalat"/>
          <w:color w:val="FF0000"/>
          <w:sz w:val="20"/>
          <w:lang w:val="hy-AM"/>
        </w:rPr>
      </w:pPr>
      <w:r w:rsidRPr="00F41782">
        <w:rPr>
          <w:rFonts w:ascii="GHEA Grapalat" w:hAnsi="GHEA Grapalat"/>
          <w:color w:val="FF0000"/>
          <w:sz w:val="20"/>
          <w:lang w:val="hy-AM"/>
        </w:rPr>
        <w:t>В случае возможности различного (двоякого) толкования текстов объявления и (или) приглашения, опубликованных на русском и армянском языках, преимущественную силу имеет текст на армянском языке.</w:t>
      </w:r>
    </w:p>
    <w:p w:rsidR="00BB28C8" w:rsidRPr="00107442" w:rsidRDefault="00BB28C8" w:rsidP="00BB28C8">
      <w:pPr>
        <w:widowControl w:val="0"/>
        <w:spacing w:after="160" w:line="360" w:lineRule="auto"/>
        <w:ind w:firstLine="567"/>
        <w:jc w:val="center"/>
        <w:rPr>
          <w:rFonts w:ascii="GHEA Grapalat" w:hAnsi="GHEA Grapalat"/>
          <w:lang w:val="hy-AM"/>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ind w:left="34"/>
              <w:jc w:val="center"/>
              <w:rPr>
                <w:rFonts w:ascii="GHEA Grapalat" w:hAnsi="GHEA Grapalat" w:cs="Sylfaen"/>
                <w:b/>
                <w:bCs/>
              </w:rPr>
            </w:pPr>
            <w:r w:rsidRPr="009F3DC7">
              <w:rPr>
                <w:rFonts w:ascii="GHEA Grapalat" w:hAnsi="GHEA Grapalat"/>
                <w:b/>
              </w:rPr>
              <w:t>ЗАКАЗЧИК</w:t>
            </w:r>
          </w:p>
          <w:p w:rsidR="00BB28C8" w:rsidRPr="00F34674" w:rsidRDefault="00BB28C8" w:rsidP="003D2146">
            <w:pPr>
              <w:widowControl w:val="0"/>
              <w:ind w:left="34"/>
              <w:jc w:val="center"/>
              <w:rPr>
                <w:rFonts w:ascii="GHEA Grapalat" w:hAnsi="GHEA Grapalat"/>
                <w:lang w:val="en-US"/>
              </w:rPr>
            </w:pPr>
            <w:r>
              <w:rPr>
                <w:rFonts w:ascii="GHEA Grapalat" w:hAnsi="GHEA Grapalat"/>
                <w:lang w:val="en-US"/>
              </w:rPr>
              <w:t>________________________</w:t>
            </w:r>
          </w:p>
          <w:p w:rsidR="00BB28C8" w:rsidRPr="00F34674" w:rsidRDefault="00BB28C8" w:rsidP="003D2146">
            <w:pPr>
              <w:widowControl w:val="0"/>
              <w:spacing w:after="160" w:line="360" w:lineRule="auto"/>
              <w:ind w:left="34"/>
              <w:jc w:val="center"/>
              <w:rPr>
                <w:rFonts w:ascii="GHEA Grapalat" w:hAnsi="GHEA Grapalat"/>
                <w:vertAlign w:val="superscript"/>
              </w:rPr>
            </w:pPr>
            <w:r w:rsidRPr="00F34674">
              <w:rPr>
                <w:rFonts w:ascii="GHEA Grapalat" w:hAnsi="GHEA Grapalat"/>
                <w:vertAlign w:val="superscript"/>
              </w:rPr>
              <w:lastRenderedPageBreak/>
              <w:t>/подпись/</w:t>
            </w:r>
          </w:p>
          <w:p w:rsidR="00BB28C8" w:rsidRPr="009F3DC7" w:rsidRDefault="00BB28C8" w:rsidP="003D2146">
            <w:pPr>
              <w:widowControl w:val="0"/>
              <w:spacing w:after="160" w:line="360" w:lineRule="auto"/>
              <w:ind w:left="34"/>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ind w:left="34"/>
              <w:jc w:val="center"/>
              <w:rPr>
                <w:rFonts w:ascii="GHEA Grapalat" w:hAnsi="GHEA Grapalat"/>
              </w:rPr>
            </w:pPr>
          </w:p>
        </w:tc>
        <w:tc>
          <w:tcPr>
            <w:tcW w:w="4343" w:type="dxa"/>
          </w:tcPr>
          <w:p w:rsidR="00BB28C8" w:rsidRPr="009F3DC7" w:rsidRDefault="00BB28C8" w:rsidP="003D2146">
            <w:pPr>
              <w:widowControl w:val="0"/>
              <w:spacing w:after="160" w:line="360" w:lineRule="auto"/>
              <w:ind w:left="34"/>
              <w:jc w:val="center"/>
              <w:rPr>
                <w:rFonts w:ascii="GHEA Grapalat" w:hAnsi="GHEA Grapalat" w:cs="Sylfaen"/>
                <w:b/>
                <w:bCs/>
              </w:rPr>
            </w:pPr>
            <w:r w:rsidRPr="009F3DC7">
              <w:rPr>
                <w:rFonts w:ascii="GHEA Grapalat" w:hAnsi="GHEA Grapalat"/>
                <w:b/>
              </w:rPr>
              <w:t>ИСПОЛНИТЕЛЬ</w:t>
            </w:r>
          </w:p>
          <w:p w:rsidR="00BB28C8" w:rsidRPr="00F34674" w:rsidRDefault="00BB28C8" w:rsidP="003D2146">
            <w:pPr>
              <w:widowControl w:val="0"/>
              <w:ind w:left="34"/>
              <w:jc w:val="center"/>
              <w:rPr>
                <w:rFonts w:ascii="GHEA Grapalat" w:hAnsi="GHEA Grapalat"/>
                <w:lang w:val="en-US"/>
              </w:rPr>
            </w:pPr>
            <w:r>
              <w:rPr>
                <w:rFonts w:ascii="GHEA Grapalat" w:hAnsi="GHEA Grapalat"/>
                <w:lang w:val="en-US"/>
              </w:rPr>
              <w:t>_________________________</w:t>
            </w:r>
          </w:p>
          <w:p w:rsidR="00BB28C8" w:rsidRPr="00F34674" w:rsidRDefault="00BB28C8" w:rsidP="003D2146">
            <w:pPr>
              <w:widowControl w:val="0"/>
              <w:spacing w:after="160" w:line="360" w:lineRule="auto"/>
              <w:ind w:left="34"/>
              <w:jc w:val="center"/>
              <w:rPr>
                <w:rFonts w:ascii="GHEA Grapalat" w:hAnsi="GHEA Grapalat"/>
                <w:vertAlign w:val="superscript"/>
              </w:rPr>
            </w:pPr>
            <w:r w:rsidRPr="00F34674">
              <w:rPr>
                <w:rFonts w:ascii="GHEA Grapalat" w:hAnsi="GHEA Grapalat"/>
                <w:vertAlign w:val="superscript"/>
              </w:rPr>
              <w:lastRenderedPageBreak/>
              <w:t>/подпись/</w:t>
            </w:r>
          </w:p>
          <w:p w:rsidR="00BB28C8" w:rsidRPr="009F3DC7" w:rsidRDefault="00BB28C8" w:rsidP="003D2146">
            <w:pPr>
              <w:widowControl w:val="0"/>
              <w:spacing w:after="160" w:line="360" w:lineRule="auto"/>
              <w:ind w:left="34"/>
              <w:jc w:val="center"/>
              <w:rPr>
                <w:rFonts w:ascii="GHEA Grapalat" w:hAnsi="GHEA Grapalat"/>
              </w:rPr>
            </w:pPr>
            <w:r w:rsidRPr="009F3DC7">
              <w:rPr>
                <w:rFonts w:ascii="GHEA Grapalat" w:hAnsi="GHEA Grapalat"/>
              </w:rPr>
              <w:t>М. П.</w:t>
            </w:r>
          </w:p>
        </w:tc>
      </w:tr>
    </w:tbl>
    <w:p w:rsidR="00BB28C8" w:rsidRPr="009F3DC7" w:rsidRDefault="00BB28C8" w:rsidP="00107442">
      <w:pPr>
        <w:widowControl w:val="0"/>
        <w:spacing w:line="360" w:lineRule="auto"/>
        <w:ind w:firstLine="567"/>
        <w:jc w:val="center"/>
        <w:rPr>
          <w:rFonts w:ascii="GHEA Grapalat" w:hAnsi="GHEA Grapalat"/>
          <w:i/>
        </w:rPr>
      </w:pPr>
      <w:r w:rsidRPr="009F3DC7">
        <w:rPr>
          <w:rFonts w:ascii="GHEA Grapalat" w:hAnsi="GHEA Grapalat"/>
        </w:rPr>
        <w:lastRenderedPageBreak/>
        <w:br w:type="page"/>
      </w:r>
      <w:r w:rsidR="00107442">
        <w:rPr>
          <w:rFonts w:ascii="GHEA Grapalat" w:hAnsi="GHEA Grapalat"/>
          <w:lang w:val="hy-AM"/>
        </w:rPr>
        <w:lastRenderedPageBreak/>
        <w:t xml:space="preserve">                                                                                                  </w:t>
      </w:r>
      <w:r w:rsidRPr="009F3DC7">
        <w:rPr>
          <w:rFonts w:ascii="GHEA Grapalat" w:hAnsi="GHEA Grapalat"/>
          <w:i/>
        </w:rPr>
        <w:t>Приложение № 2</w:t>
      </w:r>
    </w:p>
    <w:p w:rsidR="00BB28C8" w:rsidRPr="009F3DC7" w:rsidRDefault="00BB28C8" w:rsidP="00107442">
      <w:pPr>
        <w:widowControl w:val="0"/>
        <w:spacing w:line="360" w:lineRule="auto"/>
        <w:ind w:firstLine="567"/>
        <w:jc w:val="right"/>
        <w:rPr>
          <w:rFonts w:ascii="GHEA Grapalat" w:hAnsi="GHEA Grapalat"/>
          <w:i/>
        </w:rPr>
      </w:pPr>
      <w:r w:rsidRPr="009F3DC7">
        <w:rPr>
          <w:rFonts w:ascii="GHEA Grapalat" w:hAnsi="GHEA Grapalat"/>
          <w:i/>
        </w:rPr>
        <w:t xml:space="preserve">к Договору под кодом </w:t>
      </w:r>
      <w:r w:rsidRPr="00EF1C40">
        <w:rPr>
          <w:rFonts w:ascii="GHEA Grapalat" w:hAnsi="GHEA Grapalat"/>
          <w:i/>
        </w:rPr>
        <w:br/>
      </w:r>
      <w:r w:rsidRPr="009F3DC7">
        <w:rPr>
          <w:rFonts w:ascii="GHEA Grapalat" w:hAnsi="GHEA Grapalat"/>
          <w:i/>
        </w:rPr>
        <w:t xml:space="preserve">заключенному </w:t>
      </w:r>
      <w:r>
        <w:rPr>
          <w:rFonts w:ascii="GHEA Grapalat" w:hAnsi="GHEA Grapalat"/>
          <w:i/>
        </w:rPr>
        <w:t xml:space="preserve">" </w:t>
      </w:r>
      <w:r w:rsidRPr="00EF1C40">
        <w:rPr>
          <w:rFonts w:ascii="GHEA Grapalat" w:hAnsi="GHEA Grapalat"/>
          <w:i/>
        </w:rPr>
        <w:tab/>
      </w:r>
      <w:r>
        <w:rPr>
          <w:rFonts w:ascii="GHEA Grapalat" w:hAnsi="GHEA Grapalat"/>
          <w:i/>
        </w:rPr>
        <w:t xml:space="preserve">" </w:t>
      </w:r>
      <w:r w:rsidRPr="00EF1C40">
        <w:rPr>
          <w:rFonts w:ascii="GHEA Grapalat" w:hAnsi="GHEA Grapalat"/>
          <w:i/>
        </w:rPr>
        <w:tab/>
      </w:r>
      <w:r w:rsidRPr="009F3DC7">
        <w:rPr>
          <w:rFonts w:ascii="GHEA Grapalat" w:hAnsi="GHEA Grapalat"/>
          <w:i/>
        </w:rPr>
        <w:t>20</w:t>
      </w:r>
      <w:r w:rsidRPr="00EF1C40">
        <w:rPr>
          <w:rFonts w:ascii="GHEA Grapalat" w:hAnsi="GHEA Grapalat"/>
          <w:i/>
        </w:rPr>
        <w:tab/>
      </w:r>
      <w:r w:rsidRPr="009F3DC7">
        <w:rPr>
          <w:rFonts w:ascii="GHEA Grapalat" w:hAnsi="GHEA Grapalat"/>
          <w:i/>
        </w:rPr>
        <w:t>г.</w:t>
      </w:r>
    </w:p>
    <w:p w:rsidR="00BB28C8" w:rsidRPr="009F3DC7" w:rsidRDefault="00BB28C8" w:rsidP="00BB28C8">
      <w:pPr>
        <w:widowControl w:val="0"/>
        <w:tabs>
          <w:tab w:val="left" w:pos="9540"/>
        </w:tabs>
        <w:spacing w:after="160" w:line="360" w:lineRule="auto"/>
        <w:ind w:firstLine="567"/>
        <w:jc w:val="center"/>
        <w:rPr>
          <w:rFonts w:ascii="GHEA Grapalat" w:hAnsi="GHEA Grapalat"/>
        </w:rPr>
      </w:pPr>
    </w:p>
    <w:p w:rsidR="00BB28C8" w:rsidRPr="00562671" w:rsidRDefault="00BB28C8" w:rsidP="00BB28C8">
      <w:pPr>
        <w:widowControl w:val="0"/>
        <w:spacing w:after="160" w:line="360" w:lineRule="auto"/>
        <w:ind w:firstLine="567"/>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30"/>
        <w:t>*</w:t>
      </w:r>
    </w:p>
    <w:p w:rsidR="00BB28C8" w:rsidRPr="009F3DC7" w:rsidRDefault="00BB28C8" w:rsidP="00BB28C8">
      <w:pPr>
        <w:widowControl w:val="0"/>
        <w:spacing w:after="160" w:line="360" w:lineRule="auto"/>
        <w:ind w:firstLine="567"/>
        <w:jc w:val="right"/>
        <w:rPr>
          <w:rFonts w:ascii="GHEA Grapalat" w:hAnsi="GHEA Grapalat"/>
        </w:rPr>
      </w:pPr>
      <w:r w:rsidRPr="009F3DC7">
        <w:rPr>
          <w:rFonts w:ascii="GHEA Grapalat" w:hAnsi="GHEA Grapalat"/>
        </w:rPr>
        <w:t>драмов РА</w:t>
      </w:r>
    </w:p>
    <w:tbl>
      <w:tblPr>
        <w:tblW w:w="109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3"/>
        <w:gridCol w:w="1228"/>
        <w:gridCol w:w="1062"/>
        <w:gridCol w:w="633"/>
        <w:gridCol w:w="719"/>
        <w:gridCol w:w="514"/>
        <w:gridCol w:w="628"/>
        <w:gridCol w:w="598"/>
        <w:gridCol w:w="567"/>
        <w:gridCol w:w="567"/>
        <w:gridCol w:w="567"/>
        <w:gridCol w:w="709"/>
        <w:gridCol w:w="644"/>
        <w:gridCol w:w="553"/>
        <w:gridCol w:w="617"/>
        <w:gridCol w:w="448"/>
        <w:gridCol w:w="14"/>
        <w:gridCol w:w="19"/>
      </w:tblGrid>
      <w:tr w:rsidR="00BB28C8" w:rsidRPr="00D25446" w:rsidTr="00E203EC">
        <w:trPr>
          <w:trHeight w:val="326"/>
          <w:jc w:val="center"/>
        </w:trPr>
        <w:tc>
          <w:tcPr>
            <w:tcW w:w="10910" w:type="dxa"/>
            <w:gridSpan w:val="18"/>
            <w:vAlign w:val="center"/>
          </w:tcPr>
          <w:p w:rsidR="00BB28C8" w:rsidRPr="00D25446" w:rsidRDefault="00BB28C8" w:rsidP="003D2146">
            <w:pPr>
              <w:widowControl w:val="0"/>
              <w:spacing w:after="120"/>
              <w:jc w:val="center"/>
              <w:rPr>
                <w:rFonts w:ascii="GHEA Grapalat" w:hAnsi="GHEA Grapalat"/>
                <w:sz w:val="16"/>
                <w:szCs w:val="16"/>
              </w:rPr>
            </w:pPr>
            <w:r w:rsidRPr="00D25446">
              <w:rPr>
                <w:rFonts w:ascii="GHEA Grapalat" w:hAnsi="GHEA Grapalat"/>
                <w:sz w:val="16"/>
                <w:szCs w:val="16"/>
              </w:rPr>
              <w:t>Работа</w:t>
            </w:r>
          </w:p>
        </w:tc>
      </w:tr>
      <w:tr w:rsidR="00BB28C8" w:rsidRPr="00D25446" w:rsidTr="00E203EC">
        <w:trPr>
          <w:gridAfter w:val="1"/>
          <w:wAfter w:w="19" w:type="dxa"/>
          <w:trHeight w:val="1767"/>
          <w:jc w:val="center"/>
        </w:trPr>
        <w:tc>
          <w:tcPr>
            <w:tcW w:w="823" w:type="dxa"/>
            <w:vAlign w:val="center"/>
          </w:tcPr>
          <w:p w:rsidR="00BB28C8" w:rsidRPr="00D25446" w:rsidRDefault="00BB28C8" w:rsidP="003D2146">
            <w:pPr>
              <w:widowControl w:val="0"/>
              <w:spacing w:after="120"/>
              <w:ind w:left="-43"/>
              <w:jc w:val="center"/>
              <w:rPr>
                <w:rFonts w:ascii="GHEA Grapalat" w:hAnsi="GHEA Grapalat"/>
                <w:sz w:val="16"/>
                <w:szCs w:val="16"/>
              </w:rPr>
            </w:pPr>
            <w:r w:rsidRPr="00D25446">
              <w:rPr>
                <w:rFonts w:ascii="GHEA Grapalat" w:hAnsi="GHEA Grapalat"/>
                <w:sz w:val="16"/>
                <w:szCs w:val="16"/>
              </w:rPr>
              <w:t>номер предусмотренного приглашением лота</w:t>
            </w:r>
          </w:p>
        </w:tc>
        <w:tc>
          <w:tcPr>
            <w:tcW w:w="1228" w:type="dxa"/>
            <w:vAlign w:val="center"/>
          </w:tcPr>
          <w:p w:rsidR="00BB28C8" w:rsidRPr="00D25446" w:rsidRDefault="00BB28C8" w:rsidP="003D2146">
            <w:pPr>
              <w:widowControl w:val="0"/>
              <w:spacing w:after="120"/>
              <w:ind w:left="-54" w:right="-108"/>
              <w:jc w:val="center"/>
              <w:rPr>
                <w:rFonts w:ascii="GHEA Grapalat" w:hAnsi="GHEA Grapalat"/>
                <w:sz w:val="16"/>
                <w:szCs w:val="16"/>
              </w:rPr>
            </w:pPr>
            <w:r w:rsidRPr="00D25446">
              <w:rPr>
                <w:rFonts w:ascii="GHEA Grapalat" w:hAnsi="GHEA Grapalat"/>
                <w:sz w:val="16"/>
                <w:szCs w:val="16"/>
              </w:rPr>
              <w:t>промежуточный код, предусмотренный планом закупок по классификации ЕЗК (CPV)</w:t>
            </w:r>
          </w:p>
        </w:tc>
        <w:tc>
          <w:tcPr>
            <w:tcW w:w="1062" w:type="dxa"/>
            <w:vAlign w:val="center"/>
          </w:tcPr>
          <w:p w:rsidR="00BB28C8" w:rsidRPr="00D25446" w:rsidRDefault="00BB28C8" w:rsidP="003D2146">
            <w:pPr>
              <w:widowControl w:val="0"/>
              <w:spacing w:after="120"/>
              <w:ind w:left="-108" w:right="-94"/>
              <w:jc w:val="center"/>
              <w:rPr>
                <w:rFonts w:ascii="GHEA Grapalat" w:hAnsi="GHEA Grapalat"/>
                <w:sz w:val="16"/>
                <w:szCs w:val="16"/>
              </w:rPr>
            </w:pPr>
            <w:r w:rsidRPr="00D25446">
              <w:rPr>
                <w:rFonts w:ascii="GHEA Grapalat" w:hAnsi="GHEA Grapalat"/>
                <w:sz w:val="16"/>
                <w:szCs w:val="16"/>
              </w:rPr>
              <w:t>наименование</w:t>
            </w:r>
          </w:p>
        </w:tc>
        <w:tc>
          <w:tcPr>
            <w:tcW w:w="7778" w:type="dxa"/>
            <w:gridSpan w:val="14"/>
            <w:vAlign w:val="center"/>
          </w:tcPr>
          <w:p w:rsidR="00BB28C8" w:rsidRPr="00562671" w:rsidRDefault="00BB28C8" w:rsidP="003D2146">
            <w:pPr>
              <w:widowControl w:val="0"/>
              <w:spacing w:after="120"/>
              <w:ind w:left="-43"/>
              <w:jc w:val="center"/>
              <w:rPr>
                <w:rFonts w:ascii="GHEA Grapalat" w:hAnsi="GHEA Grapalat"/>
                <w:sz w:val="16"/>
                <w:szCs w:val="16"/>
              </w:rPr>
            </w:pPr>
            <w:r w:rsidRPr="00D25446">
              <w:rPr>
                <w:rFonts w:ascii="GHEA Grapalat" w:hAnsi="GHEA Grapalat"/>
                <w:sz w:val="16"/>
                <w:szCs w:val="16"/>
              </w:rPr>
              <w:t>Оплату работы предусматривается произвести в 20 г., по месяцам, в том числе</w:t>
            </w:r>
            <w:r>
              <w:rPr>
                <w:rStyle w:val="FootnoteReference"/>
                <w:rFonts w:ascii="GHEA Grapalat" w:hAnsi="GHEA Grapalat"/>
                <w:sz w:val="16"/>
                <w:szCs w:val="16"/>
              </w:rPr>
              <w:footnoteReference w:customMarkFollows="1" w:id="31"/>
              <w:t>**</w:t>
            </w:r>
          </w:p>
        </w:tc>
      </w:tr>
      <w:tr w:rsidR="00BB28C8" w:rsidRPr="00D25446" w:rsidTr="00E203EC">
        <w:trPr>
          <w:gridAfter w:val="2"/>
          <w:wAfter w:w="33" w:type="dxa"/>
          <w:cantSplit/>
          <w:trHeight w:val="1096"/>
          <w:jc w:val="center"/>
        </w:trPr>
        <w:tc>
          <w:tcPr>
            <w:tcW w:w="823" w:type="dxa"/>
            <w:vAlign w:val="center"/>
          </w:tcPr>
          <w:p w:rsidR="00BB28C8" w:rsidRPr="00D25446" w:rsidRDefault="00BB28C8" w:rsidP="003D2146">
            <w:pPr>
              <w:widowControl w:val="0"/>
              <w:spacing w:after="120"/>
              <w:ind w:left="-43"/>
              <w:jc w:val="center"/>
              <w:rPr>
                <w:rFonts w:ascii="GHEA Grapalat" w:hAnsi="GHEA Grapalat"/>
                <w:sz w:val="16"/>
                <w:szCs w:val="16"/>
              </w:rPr>
            </w:pPr>
          </w:p>
        </w:tc>
        <w:tc>
          <w:tcPr>
            <w:tcW w:w="1228" w:type="dxa"/>
            <w:vAlign w:val="center"/>
          </w:tcPr>
          <w:p w:rsidR="00BB28C8" w:rsidRPr="00D25446" w:rsidRDefault="00BB28C8" w:rsidP="003D2146">
            <w:pPr>
              <w:widowControl w:val="0"/>
              <w:spacing w:after="120"/>
              <w:ind w:left="-43"/>
              <w:jc w:val="center"/>
              <w:rPr>
                <w:rFonts w:ascii="GHEA Grapalat" w:hAnsi="GHEA Grapalat"/>
                <w:sz w:val="16"/>
                <w:szCs w:val="16"/>
              </w:rPr>
            </w:pPr>
          </w:p>
        </w:tc>
        <w:tc>
          <w:tcPr>
            <w:tcW w:w="1062" w:type="dxa"/>
            <w:vAlign w:val="center"/>
          </w:tcPr>
          <w:p w:rsidR="00BB28C8" w:rsidRPr="00D25446" w:rsidRDefault="00BB28C8" w:rsidP="003D2146">
            <w:pPr>
              <w:widowControl w:val="0"/>
              <w:spacing w:after="120"/>
              <w:ind w:left="-43"/>
              <w:jc w:val="center"/>
              <w:rPr>
                <w:rFonts w:ascii="GHEA Grapalat" w:hAnsi="GHEA Grapalat"/>
                <w:sz w:val="16"/>
                <w:szCs w:val="16"/>
              </w:rPr>
            </w:pPr>
          </w:p>
        </w:tc>
        <w:tc>
          <w:tcPr>
            <w:tcW w:w="633"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январь</w:t>
            </w:r>
          </w:p>
        </w:tc>
        <w:tc>
          <w:tcPr>
            <w:tcW w:w="719" w:type="dxa"/>
            <w:vAlign w:val="center"/>
          </w:tcPr>
          <w:p w:rsidR="00BB28C8" w:rsidRPr="00D25446" w:rsidRDefault="00BB28C8" w:rsidP="003D2146">
            <w:pPr>
              <w:widowControl w:val="0"/>
              <w:spacing w:after="120"/>
              <w:ind w:left="-108" w:right="-136"/>
              <w:jc w:val="center"/>
              <w:rPr>
                <w:rFonts w:ascii="GHEA Grapalat" w:hAnsi="GHEA Grapalat" w:cs="Sylfaen"/>
                <w:sz w:val="16"/>
                <w:szCs w:val="16"/>
              </w:rPr>
            </w:pPr>
            <w:r w:rsidRPr="00D25446">
              <w:rPr>
                <w:rFonts w:ascii="GHEA Grapalat" w:hAnsi="GHEA Grapalat"/>
                <w:sz w:val="16"/>
                <w:szCs w:val="16"/>
              </w:rPr>
              <w:t>февраль</w:t>
            </w:r>
          </w:p>
        </w:tc>
        <w:tc>
          <w:tcPr>
            <w:tcW w:w="514"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март</w:t>
            </w:r>
          </w:p>
        </w:tc>
        <w:tc>
          <w:tcPr>
            <w:tcW w:w="628" w:type="dxa"/>
            <w:vAlign w:val="center"/>
          </w:tcPr>
          <w:p w:rsidR="00BB28C8" w:rsidRPr="00D25446" w:rsidRDefault="00BB28C8" w:rsidP="003D2146">
            <w:pPr>
              <w:widowControl w:val="0"/>
              <w:spacing w:after="120"/>
              <w:ind w:left="-108" w:right="-136"/>
              <w:jc w:val="center"/>
              <w:rPr>
                <w:rFonts w:ascii="GHEA Grapalat" w:hAnsi="GHEA Grapalat" w:cs="Sylfaen"/>
                <w:sz w:val="16"/>
                <w:szCs w:val="16"/>
              </w:rPr>
            </w:pPr>
            <w:r w:rsidRPr="00D25446">
              <w:rPr>
                <w:rFonts w:ascii="GHEA Grapalat" w:hAnsi="GHEA Grapalat"/>
                <w:sz w:val="16"/>
                <w:szCs w:val="16"/>
              </w:rPr>
              <w:t>апрель</w:t>
            </w:r>
          </w:p>
        </w:tc>
        <w:tc>
          <w:tcPr>
            <w:tcW w:w="598"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май</w:t>
            </w:r>
          </w:p>
        </w:tc>
        <w:tc>
          <w:tcPr>
            <w:tcW w:w="567"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июнь</w:t>
            </w:r>
          </w:p>
        </w:tc>
        <w:tc>
          <w:tcPr>
            <w:tcW w:w="567"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 xml:space="preserve">июль </w:t>
            </w:r>
          </w:p>
        </w:tc>
        <w:tc>
          <w:tcPr>
            <w:tcW w:w="567"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август</w:t>
            </w:r>
          </w:p>
        </w:tc>
        <w:tc>
          <w:tcPr>
            <w:tcW w:w="709"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 xml:space="preserve">сентябрь </w:t>
            </w:r>
          </w:p>
        </w:tc>
        <w:tc>
          <w:tcPr>
            <w:tcW w:w="644"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октябрь</w:t>
            </w:r>
          </w:p>
        </w:tc>
        <w:tc>
          <w:tcPr>
            <w:tcW w:w="553"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ноябрь</w:t>
            </w:r>
          </w:p>
        </w:tc>
        <w:tc>
          <w:tcPr>
            <w:tcW w:w="617"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декабрь</w:t>
            </w:r>
          </w:p>
        </w:tc>
        <w:tc>
          <w:tcPr>
            <w:tcW w:w="448" w:type="dxa"/>
            <w:vAlign w:val="center"/>
          </w:tcPr>
          <w:p w:rsidR="00BB28C8" w:rsidRPr="00D25446" w:rsidRDefault="00BB28C8" w:rsidP="003D2146">
            <w:pPr>
              <w:widowControl w:val="0"/>
              <w:spacing w:after="120"/>
              <w:ind w:left="-108" w:right="-136"/>
              <w:jc w:val="center"/>
              <w:rPr>
                <w:rFonts w:ascii="GHEA Grapalat" w:hAnsi="GHEA Grapalat"/>
                <w:sz w:val="16"/>
                <w:szCs w:val="16"/>
                <w:lang w:val="en-US"/>
              </w:rPr>
            </w:pPr>
            <w:r w:rsidRPr="00D25446">
              <w:rPr>
                <w:rFonts w:ascii="GHEA Grapalat" w:hAnsi="GHEA Grapalat"/>
                <w:sz w:val="16"/>
                <w:szCs w:val="16"/>
              </w:rPr>
              <w:t>Всего</w:t>
            </w:r>
          </w:p>
        </w:tc>
      </w:tr>
      <w:tr w:rsidR="00107442" w:rsidRPr="00D25446" w:rsidTr="00E203EC">
        <w:trPr>
          <w:gridAfter w:val="2"/>
          <w:wAfter w:w="33" w:type="dxa"/>
          <w:cantSplit/>
          <w:trHeight w:val="1096"/>
          <w:jc w:val="center"/>
        </w:trPr>
        <w:tc>
          <w:tcPr>
            <w:tcW w:w="823" w:type="dxa"/>
            <w:vAlign w:val="center"/>
          </w:tcPr>
          <w:p w:rsidR="00107442" w:rsidRPr="00D25446" w:rsidRDefault="00107442" w:rsidP="00107442">
            <w:pPr>
              <w:widowControl w:val="0"/>
              <w:spacing w:after="120"/>
              <w:ind w:left="-43"/>
              <w:jc w:val="center"/>
              <w:rPr>
                <w:rFonts w:ascii="GHEA Grapalat" w:hAnsi="GHEA Grapalat"/>
                <w:sz w:val="16"/>
                <w:szCs w:val="16"/>
              </w:rPr>
            </w:pPr>
          </w:p>
        </w:tc>
        <w:tc>
          <w:tcPr>
            <w:tcW w:w="1228" w:type="dxa"/>
          </w:tcPr>
          <w:p w:rsidR="00107442" w:rsidRPr="00107442" w:rsidRDefault="00107442" w:rsidP="00107442">
            <w:pPr>
              <w:jc w:val="center"/>
              <w:rPr>
                <w:rFonts w:ascii="GHEA Grapalat" w:hAnsi="GHEA Grapalat"/>
                <w:sz w:val="20"/>
                <w:lang w:val="hy-AM"/>
              </w:rPr>
            </w:pPr>
            <w:r w:rsidRPr="00854003">
              <w:rPr>
                <w:rFonts w:ascii="GHEA Grapalat" w:hAnsi="GHEA Grapalat"/>
                <w:sz w:val="20"/>
              </w:rPr>
              <w:t>45231132/</w:t>
            </w:r>
            <w:r>
              <w:rPr>
                <w:rFonts w:ascii="GHEA Grapalat" w:hAnsi="GHEA Grapalat"/>
                <w:sz w:val="20"/>
                <w:lang w:val="hy-AM"/>
              </w:rPr>
              <w:t>1</w:t>
            </w:r>
          </w:p>
        </w:tc>
        <w:tc>
          <w:tcPr>
            <w:tcW w:w="1062" w:type="dxa"/>
            <w:vAlign w:val="center"/>
          </w:tcPr>
          <w:p w:rsidR="00107442" w:rsidRPr="00107442" w:rsidRDefault="00107442" w:rsidP="00107442">
            <w:pPr>
              <w:pStyle w:val="BodyTextIndent2"/>
              <w:widowControl w:val="0"/>
              <w:spacing w:after="120" w:line="240" w:lineRule="auto"/>
              <w:ind w:firstLine="0"/>
              <w:rPr>
                <w:rFonts w:ascii="GHEA Grapalat" w:hAnsi="GHEA Grapalat"/>
                <w:sz w:val="16"/>
                <w:szCs w:val="24"/>
                <w:u w:val="single"/>
                <w:vertAlign w:val="subscript"/>
              </w:rPr>
            </w:pPr>
            <w:r w:rsidRPr="00107442">
              <w:rPr>
                <w:rFonts w:ascii="GHEA Grapalat" w:hAnsi="GHEA Grapalat"/>
                <w:spacing w:val="6"/>
                <w:sz w:val="16"/>
                <w:szCs w:val="24"/>
              </w:rPr>
              <w:t>Экскаваторная очистка каналов в Вагаршапатском районе</w:t>
            </w:r>
          </w:p>
        </w:tc>
        <w:tc>
          <w:tcPr>
            <w:tcW w:w="633" w:type="dxa"/>
            <w:vAlign w:val="center"/>
          </w:tcPr>
          <w:p w:rsidR="00107442" w:rsidRPr="00D25446" w:rsidRDefault="00107442" w:rsidP="00107442">
            <w:pPr>
              <w:widowControl w:val="0"/>
              <w:spacing w:after="120"/>
              <w:ind w:left="-43"/>
              <w:jc w:val="center"/>
              <w:rPr>
                <w:rFonts w:ascii="GHEA Grapalat" w:hAnsi="GHEA Grapalat"/>
                <w:sz w:val="16"/>
                <w:szCs w:val="16"/>
              </w:rPr>
            </w:pPr>
            <w:r w:rsidRPr="00D25446">
              <w:rPr>
                <w:rFonts w:ascii="GHEA Grapalat" w:hAnsi="GHEA Grapalat"/>
                <w:sz w:val="16"/>
                <w:szCs w:val="16"/>
              </w:rPr>
              <w:t>... %</w:t>
            </w:r>
          </w:p>
        </w:tc>
        <w:tc>
          <w:tcPr>
            <w:tcW w:w="719" w:type="dxa"/>
            <w:vAlign w:val="center"/>
          </w:tcPr>
          <w:p w:rsidR="00107442" w:rsidRPr="00D25446" w:rsidRDefault="00107442" w:rsidP="00107442">
            <w:pPr>
              <w:widowControl w:val="0"/>
              <w:spacing w:after="120"/>
              <w:ind w:left="-43"/>
              <w:jc w:val="center"/>
              <w:rPr>
                <w:rFonts w:ascii="GHEA Grapalat" w:hAnsi="GHEA Grapalat"/>
                <w:sz w:val="16"/>
                <w:szCs w:val="16"/>
              </w:rPr>
            </w:pPr>
            <w:r w:rsidRPr="00D25446">
              <w:rPr>
                <w:rFonts w:ascii="GHEA Grapalat" w:hAnsi="GHEA Grapalat"/>
                <w:sz w:val="16"/>
                <w:szCs w:val="16"/>
              </w:rPr>
              <w:t>... %</w:t>
            </w:r>
          </w:p>
        </w:tc>
        <w:tc>
          <w:tcPr>
            <w:tcW w:w="514" w:type="dxa"/>
            <w:vAlign w:val="center"/>
          </w:tcPr>
          <w:p w:rsidR="00107442" w:rsidRPr="00D25446" w:rsidRDefault="00107442" w:rsidP="00107442">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628" w:type="dxa"/>
            <w:vAlign w:val="center"/>
          </w:tcPr>
          <w:p w:rsidR="00107442" w:rsidRPr="00D25446" w:rsidRDefault="00107442" w:rsidP="00107442">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598" w:type="dxa"/>
            <w:vAlign w:val="center"/>
          </w:tcPr>
          <w:p w:rsidR="00107442" w:rsidRPr="00D25446" w:rsidRDefault="00107442" w:rsidP="00107442">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567" w:type="dxa"/>
            <w:vAlign w:val="center"/>
          </w:tcPr>
          <w:p w:rsidR="00107442" w:rsidRPr="00D25446" w:rsidRDefault="00107442" w:rsidP="00107442">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567" w:type="dxa"/>
            <w:vAlign w:val="center"/>
          </w:tcPr>
          <w:p w:rsidR="00107442" w:rsidRPr="00D25446" w:rsidRDefault="00107442" w:rsidP="00107442">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567" w:type="dxa"/>
            <w:vAlign w:val="center"/>
          </w:tcPr>
          <w:p w:rsidR="00107442" w:rsidRPr="00D25446" w:rsidRDefault="00107442" w:rsidP="00107442">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709" w:type="dxa"/>
            <w:vAlign w:val="center"/>
          </w:tcPr>
          <w:p w:rsidR="00107442" w:rsidRPr="00D25446" w:rsidRDefault="00107442" w:rsidP="00107442">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644" w:type="dxa"/>
            <w:vAlign w:val="center"/>
          </w:tcPr>
          <w:p w:rsidR="00107442" w:rsidRPr="00D25446" w:rsidRDefault="00107442" w:rsidP="00107442">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553" w:type="dxa"/>
            <w:vAlign w:val="center"/>
          </w:tcPr>
          <w:p w:rsidR="00107442" w:rsidRPr="00D25446" w:rsidRDefault="00107442" w:rsidP="00107442">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617" w:type="dxa"/>
            <w:vAlign w:val="center"/>
          </w:tcPr>
          <w:p w:rsidR="00107442" w:rsidRPr="00D25446" w:rsidRDefault="00107442" w:rsidP="00107442">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448" w:type="dxa"/>
            <w:vAlign w:val="center"/>
          </w:tcPr>
          <w:p w:rsidR="00107442" w:rsidRPr="00D25446" w:rsidRDefault="00107442" w:rsidP="00107442">
            <w:pPr>
              <w:widowControl w:val="0"/>
              <w:spacing w:after="120"/>
              <w:ind w:left="-43"/>
              <w:jc w:val="center"/>
              <w:rPr>
                <w:rFonts w:ascii="GHEA Grapalat" w:hAnsi="GHEA Grapalat"/>
                <w:b/>
                <w:sz w:val="16"/>
                <w:szCs w:val="16"/>
              </w:rPr>
            </w:pPr>
            <w:r w:rsidRPr="00D25446">
              <w:rPr>
                <w:rFonts w:ascii="GHEA Grapalat" w:hAnsi="GHEA Grapalat"/>
                <w:sz w:val="16"/>
                <w:szCs w:val="16"/>
              </w:rPr>
              <w:t>... %</w:t>
            </w:r>
          </w:p>
        </w:tc>
      </w:tr>
      <w:tr w:rsidR="00107442" w:rsidRPr="00D25446" w:rsidTr="00E203EC">
        <w:trPr>
          <w:gridAfter w:val="2"/>
          <w:wAfter w:w="33" w:type="dxa"/>
          <w:cantSplit/>
          <w:trHeight w:val="1096"/>
          <w:jc w:val="center"/>
        </w:trPr>
        <w:tc>
          <w:tcPr>
            <w:tcW w:w="823" w:type="dxa"/>
            <w:vAlign w:val="center"/>
          </w:tcPr>
          <w:p w:rsidR="00107442" w:rsidRPr="00D25446" w:rsidRDefault="00107442" w:rsidP="00107442">
            <w:pPr>
              <w:widowControl w:val="0"/>
              <w:spacing w:after="120"/>
              <w:ind w:left="-43"/>
              <w:jc w:val="center"/>
              <w:rPr>
                <w:rFonts w:ascii="GHEA Grapalat" w:hAnsi="GHEA Grapalat"/>
                <w:sz w:val="16"/>
                <w:szCs w:val="16"/>
              </w:rPr>
            </w:pPr>
          </w:p>
        </w:tc>
        <w:tc>
          <w:tcPr>
            <w:tcW w:w="1228" w:type="dxa"/>
          </w:tcPr>
          <w:p w:rsidR="00107442" w:rsidRPr="00107442" w:rsidRDefault="00107442" w:rsidP="00107442">
            <w:pPr>
              <w:jc w:val="center"/>
              <w:rPr>
                <w:rFonts w:ascii="GHEA Grapalat" w:hAnsi="GHEA Grapalat"/>
                <w:sz w:val="20"/>
                <w:lang w:val="hy-AM"/>
              </w:rPr>
            </w:pPr>
            <w:r>
              <w:rPr>
                <w:rFonts w:ascii="GHEA Grapalat" w:hAnsi="GHEA Grapalat"/>
                <w:sz w:val="20"/>
              </w:rPr>
              <w:t>45231132/</w:t>
            </w:r>
            <w:r>
              <w:rPr>
                <w:rFonts w:ascii="GHEA Grapalat" w:hAnsi="GHEA Grapalat"/>
                <w:sz w:val="20"/>
                <w:lang w:val="hy-AM"/>
              </w:rPr>
              <w:t>2</w:t>
            </w:r>
          </w:p>
        </w:tc>
        <w:tc>
          <w:tcPr>
            <w:tcW w:w="1062" w:type="dxa"/>
            <w:vAlign w:val="center"/>
          </w:tcPr>
          <w:p w:rsidR="00107442" w:rsidRPr="00107442" w:rsidRDefault="00107442" w:rsidP="00107442">
            <w:pPr>
              <w:pStyle w:val="BodyTextIndent2"/>
              <w:widowControl w:val="0"/>
              <w:spacing w:after="120" w:line="240" w:lineRule="auto"/>
              <w:ind w:firstLine="0"/>
              <w:rPr>
                <w:rFonts w:ascii="GHEA Grapalat" w:hAnsi="GHEA Grapalat"/>
                <w:sz w:val="16"/>
                <w:szCs w:val="24"/>
              </w:rPr>
            </w:pPr>
            <w:r w:rsidRPr="00107442">
              <w:rPr>
                <w:rFonts w:ascii="GHEA Grapalat" w:hAnsi="GHEA Grapalat"/>
                <w:spacing w:val="6"/>
                <w:sz w:val="16"/>
                <w:szCs w:val="24"/>
              </w:rPr>
              <w:t>Экскаваторная очистка каналов Акналичского района</w:t>
            </w:r>
          </w:p>
        </w:tc>
        <w:tc>
          <w:tcPr>
            <w:tcW w:w="633" w:type="dxa"/>
            <w:vAlign w:val="center"/>
          </w:tcPr>
          <w:p w:rsidR="00107442" w:rsidRPr="00D25446" w:rsidRDefault="00107442" w:rsidP="00107442">
            <w:pPr>
              <w:widowControl w:val="0"/>
              <w:spacing w:after="120"/>
              <w:ind w:left="-43"/>
              <w:jc w:val="center"/>
              <w:rPr>
                <w:rFonts w:ascii="GHEA Grapalat" w:hAnsi="GHEA Grapalat"/>
                <w:sz w:val="16"/>
                <w:szCs w:val="16"/>
              </w:rPr>
            </w:pPr>
          </w:p>
        </w:tc>
        <w:tc>
          <w:tcPr>
            <w:tcW w:w="719" w:type="dxa"/>
            <w:vAlign w:val="center"/>
          </w:tcPr>
          <w:p w:rsidR="00107442" w:rsidRPr="00D25446" w:rsidRDefault="00107442" w:rsidP="00107442">
            <w:pPr>
              <w:widowControl w:val="0"/>
              <w:spacing w:after="120"/>
              <w:ind w:left="-43"/>
              <w:jc w:val="center"/>
              <w:rPr>
                <w:rFonts w:ascii="GHEA Grapalat" w:hAnsi="GHEA Grapalat"/>
                <w:sz w:val="16"/>
                <w:szCs w:val="16"/>
              </w:rPr>
            </w:pPr>
          </w:p>
        </w:tc>
        <w:tc>
          <w:tcPr>
            <w:tcW w:w="514" w:type="dxa"/>
            <w:vAlign w:val="center"/>
          </w:tcPr>
          <w:p w:rsidR="00107442" w:rsidRPr="00D25446" w:rsidRDefault="00107442" w:rsidP="00107442">
            <w:pPr>
              <w:widowControl w:val="0"/>
              <w:spacing w:after="120"/>
              <w:ind w:left="-43"/>
              <w:jc w:val="center"/>
              <w:rPr>
                <w:rFonts w:ascii="GHEA Grapalat" w:hAnsi="GHEA Grapalat"/>
                <w:sz w:val="16"/>
                <w:szCs w:val="16"/>
              </w:rPr>
            </w:pPr>
          </w:p>
        </w:tc>
        <w:tc>
          <w:tcPr>
            <w:tcW w:w="628" w:type="dxa"/>
            <w:vAlign w:val="center"/>
          </w:tcPr>
          <w:p w:rsidR="00107442" w:rsidRPr="00D25446" w:rsidRDefault="00107442" w:rsidP="00107442">
            <w:pPr>
              <w:widowControl w:val="0"/>
              <w:spacing w:after="120"/>
              <w:ind w:left="-43"/>
              <w:jc w:val="center"/>
              <w:rPr>
                <w:rFonts w:ascii="GHEA Grapalat" w:hAnsi="GHEA Grapalat"/>
                <w:sz w:val="16"/>
                <w:szCs w:val="16"/>
              </w:rPr>
            </w:pPr>
          </w:p>
        </w:tc>
        <w:tc>
          <w:tcPr>
            <w:tcW w:w="598" w:type="dxa"/>
            <w:vAlign w:val="center"/>
          </w:tcPr>
          <w:p w:rsidR="00107442" w:rsidRPr="00D25446" w:rsidRDefault="00107442" w:rsidP="00107442">
            <w:pPr>
              <w:widowControl w:val="0"/>
              <w:spacing w:after="120"/>
              <w:ind w:left="-43"/>
              <w:jc w:val="center"/>
              <w:rPr>
                <w:rFonts w:ascii="GHEA Grapalat" w:hAnsi="GHEA Grapalat"/>
                <w:sz w:val="16"/>
                <w:szCs w:val="16"/>
              </w:rPr>
            </w:pPr>
          </w:p>
        </w:tc>
        <w:tc>
          <w:tcPr>
            <w:tcW w:w="567" w:type="dxa"/>
            <w:vAlign w:val="center"/>
          </w:tcPr>
          <w:p w:rsidR="00107442" w:rsidRPr="00D25446" w:rsidRDefault="00107442" w:rsidP="00107442">
            <w:pPr>
              <w:widowControl w:val="0"/>
              <w:spacing w:after="120"/>
              <w:ind w:left="-43"/>
              <w:jc w:val="center"/>
              <w:rPr>
                <w:rFonts w:ascii="GHEA Grapalat" w:hAnsi="GHEA Grapalat"/>
                <w:sz w:val="16"/>
                <w:szCs w:val="16"/>
              </w:rPr>
            </w:pPr>
          </w:p>
        </w:tc>
        <w:tc>
          <w:tcPr>
            <w:tcW w:w="567" w:type="dxa"/>
            <w:vAlign w:val="center"/>
          </w:tcPr>
          <w:p w:rsidR="00107442" w:rsidRPr="00D25446" w:rsidRDefault="00107442" w:rsidP="00107442">
            <w:pPr>
              <w:widowControl w:val="0"/>
              <w:spacing w:after="120"/>
              <w:ind w:left="-43"/>
              <w:jc w:val="center"/>
              <w:rPr>
                <w:rFonts w:ascii="GHEA Grapalat" w:hAnsi="GHEA Grapalat"/>
                <w:sz w:val="16"/>
                <w:szCs w:val="16"/>
              </w:rPr>
            </w:pPr>
          </w:p>
        </w:tc>
        <w:tc>
          <w:tcPr>
            <w:tcW w:w="567" w:type="dxa"/>
            <w:vAlign w:val="center"/>
          </w:tcPr>
          <w:p w:rsidR="00107442" w:rsidRPr="00D25446" w:rsidRDefault="00107442" w:rsidP="00107442">
            <w:pPr>
              <w:widowControl w:val="0"/>
              <w:spacing w:after="120"/>
              <w:ind w:left="-43"/>
              <w:jc w:val="center"/>
              <w:rPr>
                <w:rFonts w:ascii="GHEA Grapalat" w:hAnsi="GHEA Grapalat"/>
                <w:sz w:val="16"/>
                <w:szCs w:val="16"/>
              </w:rPr>
            </w:pPr>
          </w:p>
        </w:tc>
        <w:tc>
          <w:tcPr>
            <w:tcW w:w="709" w:type="dxa"/>
            <w:vAlign w:val="center"/>
          </w:tcPr>
          <w:p w:rsidR="00107442" w:rsidRPr="00D25446" w:rsidRDefault="00107442" w:rsidP="00107442">
            <w:pPr>
              <w:widowControl w:val="0"/>
              <w:spacing w:after="120"/>
              <w:ind w:left="-43"/>
              <w:jc w:val="center"/>
              <w:rPr>
                <w:rFonts w:ascii="GHEA Grapalat" w:hAnsi="GHEA Grapalat"/>
                <w:sz w:val="16"/>
                <w:szCs w:val="16"/>
              </w:rPr>
            </w:pPr>
          </w:p>
        </w:tc>
        <w:tc>
          <w:tcPr>
            <w:tcW w:w="644" w:type="dxa"/>
            <w:vAlign w:val="center"/>
          </w:tcPr>
          <w:p w:rsidR="00107442" w:rsidRPr="00D25446" w:rsidRDefault="00107442" w:rsidP="00107442">
            <w:pPr>
              <w:widowControl w:val="0"/>
              <w:spacing w:after="120"/>
              <w:ind w:left="-43"/>
              <w:jc w:val="center"/>
              <w:rPr>
                <w:rFonts w:ascii="GHEA Grapalat" w:hAnsi="GHEA Grapalat"/>
                <w:sz w:val="16"/>
                <w:szCs w:val="16"/>
              </w:rPr>
            </w:pPr>
          </w:p>
        </w:tc>
        <w:tc>
          <w:tcPr>
            <w:tcW w:w="553" w:type="dxa"/>
            <w:vAlign w:val="center"/>
          </w:tcPr>
          <w:p w:rsidR="00107442" w:rsidRPr="00D25446" w:rsidRDefault="00107442" w:rsidP="00107442">
            <w:pPr>
              <w:widowControl w:val="0"/>
              <w:spacing w:after="120"/>
              <w:ind w:left="-43"/>
              <w:jc w:val="center"/>
              <w:rPr>
                <w:rFonts w:ascii="GHEA Grapalat" w:hAnsi="GHEA Grapalat"/>
                <w:sz w:val="16"/>
                <w:szCs w:val="16"/>
              </w:rPr>
            </w:pPr>
          </w:p>
        </w:tc>
        <w:tc>
          <w:tcPr>
            <w:tcW w:w="617" w:type="dxa"/>
            <w:vAlign w:val="center"/>
          </w:tcPr>
          <w:p w:rsidR="00107442" w:rsidRPr="00D25446" w:rsidRDefault="00107442" w:rsidP="00107442">
            <w:pPr>
              <w:widowControl w:val="0"/>
              <w:spacing w:after="120"/>
              <w:ind w:left="-43"/>
              <w:jc w:val="center"/>
              <w:rPr>
                <w:rFonts w:ascii="GHEA Grapalat" w:hAnsi="GHEA Grapalat"/>
                <w:sz w:val="16"/>
                <w:szCs w:val="16"/>
              </w:rPr>
            </w:pPr>
          </w:p>
        </w:tc>
        <w:tc>
          <w:tcPr>
            <w:tcW w:w="448" w:type="dxa"/>
            <w:vAlign w:val="center"/>
          </w:tcPr>
          <w:p w:rsidR="00107442" w:rsidRPr="00D25446" w:rsidRDefault="00107442" w:rsidP="00107442">
            <w:pPr>
              <w:widowControl w:val="0"/>
              <w:spacing w:after="120"/>
              <w:ind w:left="-43"/>
              <w:jc w:val="center"/>
              <w:rPr>
                <w:rFonts w:ascii="GHEA Grapalat" w:hAnsi="GHEA Grapalat"/>
                <w:sz w:val="16"/>
                <w:szCs w:val="16"/>
              </w:rPr>
            </w:pPr>
          </w:p>
        </w:tc>
      </w:tr>
      <w:tr w:rsidR="00107442" w:rsidRPr="00D25446" w:rsidTr="00E203EC">
        <w:trPr>
          <w:gridAfter w:val="2"/>
          <w:wAfter w:w="33" w:type="dxa"/>
          <w:cantSplit/>
          <w:trHeight w:val="1096"/>
          <w:jc w:val="center"/>
        </w:trPr>
        <w:tc>
          <w:tcPr>
            <w:tcW w:w="823" w:type="dxa"/>
            <w:vAlign w:val="center"/>
          </w:tcPr>
          <w:p w:rsidR="00107442" w:rsidRPr="00D25446" w:rsidRDefault="00107442" w:rsidP="00107442">
            <w:pPr>
              <w:widowControl w:val="0"/>
              <w:spacing w:after="120"/>
              <w:ind w:left="-43"/>
              <w:jc w:val="center"/>
              <w:rPr>
                <w:rFonts w:ascii="GHEA Grapalat" w:hAnsi="GHEA Grapalat"/>
                <w:sz w:val="16"/>
                <w:szCs w:val="16"/>
              </w:rPr>
            </w:pPr>
          </w:p>
        </w:tc>
        <w:tc>
          <w:tcPr>
            <w:tcW w:w="1228" w:type="dxa"/>
          </w:tcPr>
          <w:p w:rsidR="00107442" w:rsidRPr="00107442" w:rsidRDefault="00107442" w:rsidP="00107442">
            <w:pPr>
              <w:jc w:val="center"/>
              <w:rPr>
                <w:rFonts w:ascii="GHEA Grapalat" w:hAnsi="GHEA Grapalat"/>
                <w:sz w:val="20"/>
                <w:lang w:val="hy-AM"/>
              </w:rPr>
            </w:pPr>
            <w:r>
              <w:rPr>
                <w:rFonts w:ascii="GHEA Grapalat" w:hAnsi="GHEA Grapalat"/>
                <w:sz w:val="20"/>
              </w:rPr>
              <w:t>45231132/</w:t>
            </w:r>
            <w:r>
              <w:rPr>
                <w:rFonts w:ascii="GHEA Grapalat" w:hAnsi="GHEA Grapalat"/>
                <w:sz w:val="20"/>
                <w:lang w:val="hy-AM"/>
              </w:rPr>
              <w:t>3</w:t>
            </w:r>
          </w:p>
        </w:tc>
        <w:tc>
          <w:tcPr>
            <w:tcW w:w="1062" w:type="dxa"/>
            <w:vAlign w:val="center"/>
          </w:tcPr>
          <w:p w:rsidR="00107442" w:rsidRPr="00107442" w:rsidRDefault="00107442" w:rsidP="00107442">
            <w:pPr>
              <w:pStyle w:val="BodyTextIndent2"/>
              <w:widowControl w:val="0"/>
              <w:spacing w:after="120" w:line="240" w:lineRule="auto"/>
              <w:ind w:firstLine="0"/>
              <w:rPr>
                <w:rFonts w:ascii="GHEA Grapalat" w:hAnsi="GHEA Grapalat"/>
                <w:sz w:val="16"/>
                <w:szCs w:val="24"/>
                <w:lang w:val="hy-AM"/>
              </w:rPr>
            </w:pPr>
            <w:r w:rsidRPr="00107442">
              <w:rPr>
                <w:rFonts w:ascii="GHEA Grapalat" w:hAnsi="GHEA Grapalat"/>
                <w:spacing w:val="6"/>
                <w:sz w:val="16"/>
                <w:szCs w:val="24"/>
              </w:rPr>
              <w:t>Экскаваторная очистка каналов Мусалерского района</w:t>
            </w:r>
          </w:p>
        </w:tc>
        <w:tc>
          <w:tcPr>
            <w:tcW w:w="633" w:type="dxa"/>
            <w:vAlign w:val="center"/>
          </w:tcPr>
          <w:p w:rsidR="00107442" w:rsidRPr="00D25446" w:rsidRDefault="00107442" w:rsidP="00107442">
            <w:pPr>
              <w:widowControl w:val="0"/>
              <w:spacing w:after="120"/>
              <w:ind w:left="-43"/>
              <w:jc w:val="center"/>
              <w:rPr>
                <w:rFonts w:ascii="GHEA Grapalat" w:hAnsi="GHEA Grapalat"/>
                <w:sz w:val="16"/>
                <w:szCs w:val="16"/>
              </w:rPr>
            </w:pPr>
          </w:p>
        </w:tc>
        <w:tc>
          <w:tcPr>
            <w:tcW w:w="719" w:type="dxa"/>
            <w:vAlign w:val="center"/>
          </w:tcPr>
          <w:p w:rsidR="00107442" w:rsidRPr="00D25446" w:rsidRDefault="00107442" w:rsidP="00107442">
            <w:pPr>
              <w:widowControl w:val="0"/>
              <w:spacing w:after="120"/>
              <w:ind w:left="-43"/>
              <w:jc w:val="center"/>
              <w:rPr>
                <w:rFonts w:ascii="GHEA Grapalat" w:hAnsi="GHEA Grapalat"/>
                <w:sz w:val="16"/>
                <w:szCs w:val="16"/>
              </w:rPr>
            </w:pPr>
          </w:p>
        </w:tc>
        <w:tc>
          <w:tcPr>
            <w:tcW w:w="514" w:type="dxa"/>
            <w:vAlign w:val="center"/>
          </w:tcPr>
          <w:p w:rsidR="00107442" w:rsidRPr="00D25446" w:rsidRDefault="00107442" w:rsidP="00107442">
            <w:pPr>
              <w:widowControl w:val="0"/>
              <w:spacing w:after="120"/>
              <w:ind w:left="-43"/>
              <w:jc w:val="center"/>
              <w:rPr>
                <w:rFonts w:ascii="GHEA Grapalat" w:hAnsi="GHEA Grapalat"/>
                <w:sz w:val="16"/>
                <w:szCs w:val="16"/>
              </w:rPr>
            </w:pPr>
          </w:p>
        </w:tc>
        <w:tc>
          <w:tcPr>
            <w:tcW w:w="628" w:type="dxa"/>
            <w:vAlign w:val="center"/>
          </w:tcPr>
          <w:p w:rsidR="00107442" w:rsidRPr="00D25446" w:rsidRDefault="00107442" w:rsidP="00107442">
            <w:pPr>
              <w:widowControl w:val="0"/>
              <w:spacing w:after="120"/>
              <w:ind w:left="-43"/>
              <w:jc w:val="center"/>
              <w:rPr>
                <w:rFonts w:ascii="GHEA Grapalat" w:hAnsi="GHEA Grapalat"/>
                <w:sz w:val="16"/>
                <w:szCs w:val="16"/>
              </w:rPr>
            </w:pPr>
          </w:p>
        </w:tc>
        <w:tc>
          <w:tcPr>
            <w:tcW w:w="598" w:type="dxa"/>
            <w:vAlign w:val="center"/>
          </w:tcPr>
          <w:p w:rsidR="00107442" w:rsidRPr="00D25446" w:rsidRDefault="00107442" w:rsidP="00107442">
            <w:pPr>
              <w:widowControl w:val="0"/>
              <w:spacing w:after="120"/>
              <w:ind w:left="-43"/>
              <w:jc w:val="center"/>
              <w:rPr>
                <w:rFonts w:ascii="GHEA Grapalat" w:hAnsi="GHEA Grapalat"/>
                <w:sz w:val="16"/>
                <w:szCs w:val="16"/>
              </w:rPr>
            </w:pPr>
          </w:p>
        </w:tc>
        <w:tc>
          <w:tcPr>
            <w:tcW w:w="567" w:type="dxa"/>
            <w:vAlign w:val="center"/>
          </w:tcPr>
          <w:p w:rsidR="00107442" w:rsidRPr="00D25446" w:rsidRDefault="00107442" w:rsidP="00107442">
            <w:pPr>
              <w:widowControl w:val="0"/>
              <w:spacing w:after="120"/>
              <w:ind w:left="-43"/>
              <w:jc w:val="center"/>
              <w:rPr>
                <w:rFonts w:ascii="GHEA Grapalat" w:hAnsi="GHEA Grapalat"/>
                <w:sz w:val="16"/>
                <w:szCs w:val="16"/>
              </w:rPr>
            </w:pPr>
          </w:p>
        </w:tc>
        <w:tc>
          <w:tcPr>
            <w:tcW w:w="567" w:type="dxa"/>
            <w:vAlign w:val="center"/>
          </w:tcPr>
          <w:p w:rsidR="00107442" w:rsidRPr="00D25446" w:rsidRDefault="00107442" w:rsidP="00107442">
            <w:pPr>
              <w:widowControl w:val="0"/>
              <w:spacing w:after="120"/>
              <w:ind w:left="-43"/>
              <w:jc w:val="center"/>
              <w:rPr>
                <w:rFonts w:ascii="GHEA Grapalat" w:hAnsi="GHEA Grapalat"/>
                <w:sz w:val="16"/>
                <w:szCs w:val="16"/>
              </w:rPr>
            </w:pPr>
          </w:p>
        </w:tc>
        <w:tc>
          <w:tcPr>
            <w:tcW w:w="567" w:type="dxa"/>
            <w:vAlign w:val="center"/>
          </w:tcPr>
          <w:p w:rsidR="00107442" w:rsidRPr="00D25446" w:rsidRDefault="00107442" w:rsidP="00107442">
            <w:pPr>
              <w:widowControl w:val="0"/>
              <w:spacing w:after="120"/>
              <w:ind w:left="-43"/>
              <w:jc w:val="center"/>
              <w:rPr>
                <w:rFonts w:ascii="GHEA Grapalat" w:hAnsi="GHEA Grapalat"/>
                <w:sz w:val="16"/>
                <w:szCs w:val="16"/>
              </w:rPr>
            </w:pPr>
          </w:p>
        </w:tc>
        <w:tc>
          <w:tcPr>
            <w:tcW w:w="709" w:type="dxa"/>
            <w:vAlign w:val="center"/>
          </w:tcPr>
          <w:p w:rsidR="00107442" w:rsidRPr="00D25446" w:rsidRDefault="00107442" w:rsidP="00107442">
            <w:pPr>
              <w:widowControl w:val="0"/>
              <w:spacing w:after="120"/>
              <w:ind w:left="-43"/>
              <w:jc w:val="center"/>
              <w:rPr>
                <w:rFonts w:ascii="GHEA Grapalat" w:hAnsi="GHEA Grapalat"/>
                <w:sz w:val="16"/>
                <w:szCs w:val="16"/>
              </w:rPr>
            </w:pPr>
          </w:p>
        </w:tc>
        <w:tc>
          <w:tcPr>
            <w:tcW w:w="644" w:type="dxa"/>
            <w:vAlign w:val="center"/>
          </w:tcPr>
          <w:p w:rsidR="00107442" w:rsidRPr="00D25446" w:rsidRDefault="00107442" w:rsidP="00107442">
            <w:pPr>
              <w:widowControl w:val="0"/>
              <w:spacing w:after="120"/>
              <w:ind w:left="-43"/>
              <w:jc w:val="center"/>
              <w:rPr>
                <w:rFonts w:ascii="GHEA Grapalat" w:hAnsi="GHEA Grapalat"/>
                <w:sz w:val="16"/>
                <w:szCs w:val="16"/>
              </w:rPr>
            </w:pPr>
          </w:p>
        </w:tc>
        <w:tc>
          <w:tcPr>
            <w:tcW w:w="553" w:type="dxa"/>
            <w:vAlign w:val="center"/>
          </w:tcPr>
          <w:p w:rsidR="00107442" w:rsidRPr="00D25446" w:rsidRDefault="00107442" w:rsidP="00107442">
            <w:pPr>
              <w:widowControl w:val="0"/>
              <w:spacing w:after="120"/>
              <w:ind w:left="-43"/>
              <w:jc w:val="center"/>
              <w:rPr>
                <w:rFonts w:ascii="GHEA Grapalat" w:hAnsi="GHEA Grapalat"/>
                <w:sz w:val="16"/>
                <w:szCs w:val="16"/>
              </w:rPr>
            </w:pPr>
          </w:p>
        </w:tc>
        <w:tc>
          <w:tcPr>
            <w:tcW w:w="617" w:type="dxa"/>
            <w:vAlign w:val="center"/>
          </w:tcPr>
          <w:p w:rsidR="00107442" w:rsidRPr="00D25446" w:rsidRDefault="00107442" w:rsidP="00107442">
            <w:pPr>
              <w:widowControl w:val="0"/>
              <w:spacing w:after="120"/>
              <w:ind w:left="-43"/>
              <w:jc w:val="center"/>
              <w:rPr>
                <w:rFonts w:ascii="GHEA Grapalat" w:hAnsi="GHEA Grapalat"/>
                <w:sz w:val="16"/>
                <w:szCs w:val="16"/>
              </w:rPr>
            </w:pPr>
          </w:p>
        </w:tc>
        <w:tc>
          <w:tcPr>
            <w:tcW w:w="448" w:type="dxa"/>
            <w:vAlign w:val="center"/>
          </w:tcPr>
          <w:p w:rsidR="00107442" w:rsidRPr="00D25446" w:rsidRDefault="00107442" w:rsidP="00107442">
            <w:pPr>
              <w:widowControl w:val="0"/>
              <w:spacing w:after="120"/>
              <w:ind w:left="-43"/>
              <w:jc w:val="center"/>
              <w:rPr>
                <w:rFonts w:ascii="GHEA Grapalat" w:hAnsi="GHEA Grapalat"/>
                <w:sz w:val="16"/>
                <w:szCs w:val="16"/>
              </w:rPr>
            </w:pPr>
          </w:p>
        </w:tc>
      </w:tr>
      <w:tr w:rsidR="00107442" w:rsidRPr="00D25446" w:rsidTr="00E203EC">
        <w:trPr>
          <w:gridAfter w:val="2"/>
          <w:wAfter w:w="33" w:type="dxa"/>
          <w:cantSplit/>
          <w:trHeight w:val="1096"/>
          <w:jc w:val="center"/>
        </w:trPr>
        <w:tc>
          <w:tcPr>
            <w:tcW w:w="823" w:type="dxa"/>
            <w:vAlign w:val="center"/>
          </w:tcPr>
          <w:p w:rsidR="00107442" w:rsidRPr="00D25446" w:rsidRDefault="00107442" w:rsidP="00107442">
            <w:pPr>
              <w:widowControl w:val="0"/>
              <w:spacing w:after="120"/>
              <w:ind w:left="-43"/>
              <w:jc w:val="center"/>
              <w:rPr>
                <w:rFonts w:ascii="GHEA Grapalat" w:hAnsi="GHEA Grapalat"/>
                <w:sz w:val="16"/>
                <w:szCs w:val="16"/>
              </w:rPr>
            </w:pPr>
          </w:p>
        </w:tc>
        <w:tc>
          <w:tcPr>
            <w:tcW w:w="1228" w:type="dxa"/>
          </w:tcPr>
          <w:p w:rsidR="00107442" w:rsidRPr="00107442" w:rsidRDefault="00107442" w:rsidP="00107442">
            <w:pPr>
              <w:jc w:val="center"/>
              <w:rPr>
                <w:rFonts w:ascii="GHEA Grapalat" w:hAnsi="GHEA Grapalat"/>
                <w:sz w:val="20"/>
                <w:lang w:val="hy-AM"/>
              </w:rPr>
            </w:pPr>
            <w:r>
              <w:rPr>
                <w:rFonts w:ascii="GHEA Grapalat" w:hAnsi="GHEA Grapalat"/>
                <w:sz w:val="20"/>
              </w:rPr>
              <w:t>45231132/</w:t>
            </w:r>
            <w:r>
              <w:rPr>
                <w:rFonts w:ascii="GHEA Grapalat" w:hAnsi="GHEA Grapalat"/>
                <w:sz w:val="20"/>
                <w:lang w:val="hy-AM"/>
              </w:rPr>
              <w:t>4</w:t>
            </w:r>
          </w:p>
        </w:tc>
        <w:tc>
          <w:tcPr>
            <w:tcW w:w="1062" w:type="dxa"/>
            <w:vAlign w:val="center"/>
          </w:tcPr>
          <w:p w:rsidR="00107442" w:rsidRPr="00107442" w:rsidRDefault="00107442" w:rsidP="00107442">
            <w:pPr>
              <w:pStyle w:val="BodyTextIndent2"/>
              <w:widowControl w:val="0"/>
              <w:spacing w:after="120" w:line="240" w:lineRule="auto"/>
              <w:ind w:firstLine="0"/>
              <w:rPr>
                <w:rFonts w:ascii="GHEA Grapalat" w:hAnsi="GHEA Grapalat"/>
                <w:spacing w:val="6"/>
                <w:sz w:val="16"/>
                <w:szCs w:val="24"/>
              </w:rPr>
            </w:pPr>
            <w:r w:rsidRPr="00107442">
              <w:rPr>
                <w:rFonts w:ascii="GHEA Grapalat" w:hAnsi="GHEA Grapalat"/>
                <w:spacing w:val="6"/>
                <w:sz w:val="16"/>
                <w:szCs w:val="24"/>
              </w:rPr>
              <w:t>Экскаваторная очистка каналов Хойского района</w:t>
            </w:r>
          </w:p>
        </w:tc>
        <w:tc>
          <w:tcPr>
            <w:tcW w:w="633" w:type="dxa"/>
            <w:vAlign w:val="center"/>
          </w:tcPr>
          <w:p w:rsidR="00107442" w:rsidRPr="00D25446" w:rsidRDefault="00107442" w:rsidP="00107442">
            <w:pPr>
              <w:widowControl w:val="0"/>
              <w:spacing w:after="120"/>
              <w:ind w:left="-43"/>
              <w:jc w:val="center"/>
              <w:rPr>
                <w:rFonts w:ascii="GHEA Grapalat" w:hAnsi="GHEA Grapalat"/>
                <w:sz w:val="16"/>
                <w:szCs w:val="16"/>
              </w:rPr>
            </w:pPr>
          </w:p>
        </w:tc>
        <w:tc>
          <w:tcPr>
            <w:tcW w:w="719" w:type="dxa"/>
            <w:vAlign w:val="center"/>
          </w:tcPr>
          <w:p w:rsidR="00107442" w:rsidRPr="00D25446" w:rsidRDefault="00107442" w:rsidP="00107442">
            <w:pPr>
              <w:widowControl w:val="0"/>
              <w:spacing w:after="120"/>
              <w:ind w:left="-43"/>
              <w:jc w:val="center"/>
              <w:rPr>
                <w:rFonts w:ascii="GHEA Grapalat" w:hAnsi="GHEA Grapalat"/>
                <w:sz w:val="16"/>
                <w:szCs w:val="16"/>
              </w:rPr>
            </w:pPr>
          </w:p>
        </w:tc>
        <w:tc>
          <w:tcPr>
            <w:tcW w:w="514" w:type="dxa"/>
            <w:vAlign w:val="center"/>
          </w:tcPr>
          <w:p w:rsidR="00107442" w:rsidRPr="00D25446" w:rsidRDefault="00107442" w:rsidP="00107442">
            <w:pPr>
              <w:widowControl w:val="0"/>
              <w:spacing w:after="120"/>
              <w:ind w:left="-43"/>
              <w:jc w:val="center"/>
              <w:rPr>
                <w:rFonts w:ascii="GHEA Grapalat" w:hAnsi="GHEA Grapalat"/>
                <w:sz w:val="16"/>
                <w:szCs w:val="16"/>
              </w:rPr>
            </w:pPr>
          </w:p>
        </w:tc>
        <w:tc>
          <w:tcPr>
            <w:tcW w:w="628" w:type="dxa"/>
            <w:vAlign w:val="center"/>
          </w:tcPr>
          <w:p w:rsidR="00107442" w:rsidRPr="00D25446" w:rsidRDefault="00107442" w:rsidP="00107442">
            <w:pPr>
              <w:widowControl w:val="0"/>
              <w:spacing w:after="120"/>
              <w:ind w:left="-43"/>
              <w:jc w:val="center"/>
              <w:rPr>
                <w:rFonts w:ascii="GHEA Grapalat" w:hAnsi="GHEA Grapalat"/>
                <w:sz w:val="16"/>
                <w:szCs w:val="16"/>
              </w:rPr>
            </w:pPr>
          </w:p>
        </w:tc>
        <w:tc>
          <w:tcPr>
            <w:tcW w:w="598" w:type="dxa"/>
            <w:vAlign w:val="center"/>
          </w:tcPr>
          <w:p w:rsidR="00107442" w:rsidRPr="00D25446" w:rsidRDefault="00107442" w:rsidP="00107442">
            <w:pPr>
              <w:widowControl w:val="0"/>
              <w:spacing w:after="120"/>
              <w:ind w:left="-43"/>
              <w:jc w:val="center"/>
              <w:rPr>
                <w:rFonts w:ascii="GHEA Grapalat" w:hAnsi="GHEA Grapalat"/>
                <w:sz w:val="16"/>
                <w:szCs w:val="16"/>
              </w:rPr>
            </w:pPr>
          </w:p>
        </w:tc>
        <w:tc>
          <w:tcPr>
            <w:tcW w:w="567" w:type="dxa"/>
            <w:vAlign w:val="center"/>
          </w:tcPr>
          <w:p w:rsidR="00107442" w:rsidRPr="00D25446" w:rsidRDefault="00107442" w:rsidP="00107442">
            <w:pPr>
              <w:widowControl w:val="0"/>
              <w:spacing w:after="120"/>
              <w:ind w:left="-43"/>
              <w:jc w:val="center"/>
              <w:rPr>
                <w:rFonts w:ascii="GHEA Grapalat" w:hAnsi="GHEA Grapalat"/>
                <w:sz w:val="16"/>
                <w:szCs w:val="16"/>
              </w:rPr>
            </w:pPr>
          </w:p>
        </w:tc>
        <w:tc>
          <w:tcPr>
            <w:tcW w:w="567" w:type="dxa"/>
            <w:vAlign w:val="center"/>
          </w:tcPr>
          <w:p w:rsidR="00107442" w:rsidRPr="00D25446" w:rsidRDefault="00107442" w:rsidP="00107442">
            <w:pPr>
              <w:widowControl w:val="0"/>
              <w:spacing w:after="120"/>
              <w:ind w:left="-43"/>
              <w:jc w:val="center"/>
              <w:rPr>
                <w:rFonts w:ascii="GHEA Grapalat" w:hAnsi="GHEA Grapalat"/>
                <w:sz w:val="16"/>
                <w:szCs w:val="16"/>
              </w:rPr>
            </w:pPr>
          </w:p>
        </w:tc>
        <w:tc>
          <w:tcPr>
            <w:tcW w:w="567" w:type="dxa"/>
            <w:vAlign w:val="center"/>
          </w:tcPr>
          <w:p w:rsidR="00107442" w:rsidRPr="00D25446" w:rsidRDefault="00107442" w:rsidP="00107442">
            <w:pPr>
              <w:widowControl w:val="0"/>
              <w:spacing w:after="120"/>
              <w:ind w:left="-43"/>
              <w:jc w:val="center"/>
              <w:rPr>
                <w:rFonts w:ascii="GHEA Grapalat" w:hAnsi="GHEA Grapalat"/>
                <w:sz w:val="16"/>
                <w:szCs w:val="16"/>
              </w:rPr>
            </w:pPr>
          </w:p>
        </w:tc>
        <w:tc>
          <w:tcPr>
            <w:tcW w:w="709" w:type="dxa"/>
            <w:vAlign w:val="center"/>
          </w:tcPr>
          <w:p w:rsidR="00107442" w:rsidRPr="00D25446" w:rsidRDefault="00107442" w:rsidP="00107442">
            <w:pPr>
              <w:widowControl w:val="0"/>
              <w:spacing w:after="120"/>
              <w:ind w:left="-43"/>
              <w:jc w:val="center"/>
              <w:rPr>
                <w:rFonts w:ascii="GHEA Grapalat" w:hAnsi="GHEA Grapalat"/>
                <w:sz w:val="16"/>
                <w:szCs w:val="16"/>
              </w:rPr>
            </w:pPr>
          </w:p>
        </w:tc>
        <w:tc>
          <w:tcPr>
            <w:tcW w:w="644" w:type="dxa"/>
            <w:vAlign w:val="center"/>
          </w:tcPr>
          <w:p w:rsidR="00107442" w:rsidRPr="00D25446" w:rsidRDefault="00107442" w:rsidP="00107442">
            <w:pPr>
              <w:widowControl w:val="0"/>
              <w:spacing w:after="120"/>
              <w:ind w:left="-43"/>
              <w:jc w:val="center"/>
              <w:rPr>
                <w:rFonts w:ascii="GHEA Grapalat" w:hAnsi="GHEA Grapalat"/>
                <w:sz w:val="16"/>
                <w:szCs w:val="16"/>
              </w:rPr>
            </w:pPr>
          </w:p>
        </w:tc>
        <w:tc>
          <w:tcPr>
            <w:tcW w:w="553" w:type="dxa"/>
            <w:vAlign w:val="center"/>
          </w:tcPr>
          <w:p w:rsidR="00107442" w:rsidRPr="00D25446" w:rsidRDefault="00107442" w:rsidP="00107442">
            <w:pPr>
              <w:widowControl w:val="0"/>
              <w:spacing w:after="120"/>
              <w:ind w:left="-43"/>
              <w:jc w:val="center"/>
              <w:rPr>
                <w:rFonts w:ascii="GHEA Grapalat" w:hAnsi="GHEA Grapalat"/>
                <w:sz w:val="16"/>
                <w:szCs w:val="16"/>
              </w:rPr>
            </w:pPr>
          </w:p>
        </w:tc>
        <w:tc>
          <w:tcPr>
            <w:tcW w:w="617" w:type="dxa"/>
            <w:vAlign w:val="center"/>
          </w:tcPr>
          <w:p w:rsidR="00107442" w:rsidRPr="00D25446" w:rsidRDefault="00107442" w:rsidP="00107442">
            <w:pPr>
              <w:widowControl w:val="0"/>
              <w:spacing w:after="120"/>
              <w:ind w:left="-43"/>
              <w:jc w:val="center"/>
              <w:rPr>
                <w:rFonts w:ascii="GHEA Grapalat" w:hAnsi="GHEA Grapalat"/>
                <w:sz w:val="16"/>
                <w:szCs w:val="16"/>
              </w:rPr>
            </w:pPr>
          </w:p>
        </w:tc>
        <w:tc>
          <w:tcPr>
            <w:tcW w:w="448" w:type="dxa"/>
            <w:vAlign w:val="center"/>
          </w:tcPr>
          <w:p w:rsidR="00107442" w:rsidRPr="00D25446" w:rsidRDefault="00107442" w:rsidP="00107442">
            <w:pPr>
              <w:widowControl w:val="0"/>
              <w:spacing w:after="120"/>
              <w:ind w:left="-43"/>
              <w:jc w:val="center"/>
              <w:rPr>
                <w:rFonts w:ascii="GHEA Grapalat" w:hAnsi="GHEA Grapalat"/>
                <w:sz w:val="16"/>
                <w:szCs w:val="16"/>
              </w:rPr>
            </w:pPr>
          </w:p>
        </w:tc>
      </w:tr>
    </w:tbl>
    <w:p w:rsidR="00BB28C8" w:rsidRPr="00107442" w:rsidRDefault="00BB28C8" w:rsidP="00BB28C8">
      <w:pPr>
        <w:widowControl w:val="0"/>
        <w:spacing w:after="160" w:line="360" w:lineRule="auto"/>
        <w:ind w:firstLine="567"/>
        <w:jc w:val="both"/>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lastRenderedPageBreak/>
              <w:t>ЗАКАЗЧИК</w:t>
            </w:r>
          </w:p>
          <w:p w:rsidR="00BB28C8" w:rsidRPr="00562671" w:rsidRDefault="00BB28C8" w:rsidP="003D2146">
            <w:pPr>
              <w:widowControl w:val="0"/>
              <w:jc w:val="center"/>
              <w:rPr>
                <w:rFonts w:ascii="GHEA Grapalat" w:hAnsi="GHEA Grapalat"/>
                <w:lang w:val="en-US"/>
              </w:rPr>
            </w:pPr>
            <w:r>
              <w:rPr>
                <w:rFonts w:ascii="GHEA Grapalat" w:hAnsi="GHEA Grapalat"/>
                <w:lang w:val="en-US"/>
              </w:rPr>
              <w:t>______________________</w:t>
            </w:r>
          </w:p>
          <w:p w:rsidR="00BB28C8" w:rsidRPr="00562671" w:rsidRDefault="00BB28C8" w:rsidP="003D2146">
            <w:pPr>
              <w:widowControl w:val="0"/>
              <w:spacing w:after="160" w:line="360" w:lineRule="auto"/>
              <w:jc w:val="center"/>
              <w:rPr>
                <w:rFonts w:ascii="GHEA Grapalat" w:hAnsi="GHEA Grapalat"/>
                <w:vertAlign w:val="superscript"/>
              </w:rPr>
            </w:pPr>
            <w:r w:rsidRPr="00562671">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jc w:val="center"/>
              <w:rPr>
                <w:rFonts w:ascii="GHEA Grapalat" w:hAnsi="GHEA Grapalat"/>
              </w:rPr>
            </w:pPr>
          </w:p>
        </w:tc>
        <w:tc>
          <w:tcPr>
            <w:tcW w:w="43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ИСПОЛНИТЕЛЬ</w:t>
            </w:r>
          </w:p>
          <w:p w:rsidR="00BB28C8" w:rsidRPr="00562671" w:rsidRDefault="00BB28C8" w:rsidP="003D2146">
            <w:pPr>
              <w:widowControl w:val="0"/>
              <w:jc w:val="center"/>
              <w:rPr>
                <w:rFonts w:ascii="GHEA Grapalat" w:hAnsi="GHEA Grapalat"/>
                <w:lang w:val="en-US"/>
              </w:rPr>
            </w:pPr>
            <w:r>
              <w:rPr>
                <w:rFonts w:ascii="GHEA Grapalat" w:hAnsi="GHEA Grapalat"/>
                <w:lang w:val="en-US"/>
              </w:rPr>
              <w:t>_______________________</w:t>
            </w:r>
          </w:p>
          <w:p w:rsidR="00BB28C8" w:rsidRPr="00562671" w:rsidRDefault="00BB28C8" w:rsidP="003D2146">
            <w:pPr>
              <w:widowControl w:val="0"/>
              <w:spacing w:after="160" w:line="360" w:lineRule="auto"/>
              <w:jc w:val="center"/>
              <w:rPr>
                <w:rFonts w:ascii="GHEA Grapalat" w:hAnsi="GHEA Grapalat"/>
                <w:vertAlign w:val="superscript"/>
              </w:rPr>
            </w:pPr>
            <w:r w:rsidRPr="00562671">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rsidR="00BB28C8" w:rsidRPr="009F3DC7" w:rsidRDefault="00BB28C8" w:rsidP="00BB28C8">
      <w:pPr>
        <w:widowControl w:val="0"/>
        <w:spacing w:after="160" w:line="360" w:lineRule="auto"/>
        <w:ind w:firstLine="567"/>
        <w:rPr>
          <w:rFonts w:ascii="GHEA Grapalat" w:hAnsi="GHEA Grapalat"/>
        </w:rPr>
        <w:sectPr w:rsidR="00BB28C8" w:rsidRPr="009F3DC7" w:rsidSect="00442690">
          <w:footerReference w:type="default" r:id="rId10"/>
          <w:footnotePr>
            <w:pos w:val="beneathText"/>
          </w:footnotePr>
          <w:pgSz w:w="11907" w:h="16840" w:code="9"/>
          <w:pgMar w:top="426" w:right="850" w:bottom="426" w:left="1418" w:header="561" w:footer="561" w:gutter="0"/>
          <w:cols w:space="720"/>
          <w:titlePg/>
          <w:docGrid w:linePitch="326"/>
        </w:sectPr>
      </w:pPr>
    </w:p>
    <w:p w:rsidR="00BB28C8" w:rsidRPr="009F3DC7" w:rsidRDefault="00BB28C8" w:rsidP="00BB28C8">
      <w:pPr>
        <w:widowControl w:val="0"/>
        <w:autoSpaceDE w:val="0"/>
        <w:autoSpaceDN w:val="0"/>
        <w:adjustRightInd w:val="0"/>
        <w:spacing w:after="160" w:line="360" w:lineRule="auto"/>
        <w:ind w:firstLine="567"/>
        <w:jc w:val="right"/>
        <w:rPr>
          <w:rFonts w:ascii="GHEA Grapalat" w:hAnsi="GHEA Grapalat" w:cs="TimesArmenianPSMT"/>
          <w:i/>
        </w:rPr>
      </w:pPr>
      <w:r w:rsidRPr="009F3DC7">
        <w:rPr>
          <w:rFonts w:ascii="GHEA Grapalat" w:hAnsi="GHEA Grapalat"/>
          <w:i/>
        </w:rPr>
        <w:lastRenderedPageBreak/>
        <w:t>Приложение № 3</w:t>
      </w:r>
    </w:p>
    <w:p w:rsidR="00BB28C8" w:rsidRPr="009F3DC7" w:rsidRDefault="00BB28C8" w:rsidP="00BB28C8">
      <w:pPr>
        <w:widowControl w:val="0"/>
        <w:autoSpaceDE w:val="0"/>
        <w:autoSpaceDN w:val="0"/>
        <w:adjustRightInd w:val="0"/>
        <w:spacing w:after="160" w:line="360" w:lineRule="auto"/>
        <w:ind w:firstLine="567"/>
        <w:jc w:val="right"/>
        <w:rPr>
          <w:rFonts w:ascii="GHEA Grapalat" w:hAnsi="GHEA Grapalat" w:cs="TimesArmenianPSMT"/>
          <w:i/>
        </w:rPr>
      </w:pPr>
      <w:r w:rsidRPr="009F3DC7">
        <w:rPr>
          <w:rFonts w:ascii="GHEA Grapalat" w:hAnsi="GHEA Grapalat"/>
          <w:i/>
        </w:rPr>
        <w:t xml:space="preserve">к Договору под кодом </w:t>
      </w:r>
      <w:r w:rsidRPr="00EF1C40">
        <w:rPr>
          <w:rFonts w:ascii="GHEA Grapalat" w:hAnsi="GHEA Grapalat" w:cs="TimesArmenianPSMT"/>
          <w:i/>
        </w:rPr>
        <w:br/>
      </w:r>
      <w:r w:rsidRPr="009F3DC7">
        <w:rPr>
          <w:rFonts w:ascii="GHEA Grapalat" w:hAnsi="GHEA Grapalat"/>
          <w:i/>
        </w:rPr>
        <w:t xml:space="preserve">заключенному </w:t>
      </w:r>
      <w:r>
        <w:rPr>
          <w:rFonts w:ascii="GHEA Grapalat" w:hAnsi="GHEA Grapalat"/>
          <w:i/>
        </w:rPr>
        <w:t xml:space="preserve">" </w:t>
      </w:r>
      <w:r w:rsidRPr="00EF1C40">
        <w:rPr>
          <w:rFonts w:ascii="GHEA Grapalat" w:hAnsi="GHEA Grapalat"/>
          <w:i/>
        </w:rPr>
        <w:tab/>
      </w:r>
      <w:r>
        <w:rPr>
          <w:rFonts w:ascii="GHEA Grapalat" w:hAnsi="GHEA Grapalat"/>
          <w:i/>
        </w:rPr>
        <w:t xml:space="preserve">" </w:t>
      </w:r>
      <w:r w:rsidRPr="00EF1C40">
        <w:rPr>
          <w:rFonts w:ascii="GHEA Grapalat" w:hAnsi="GHEA Grapalat"/>
          <w:i/>
        </w:rPr>
        <w:tab/>
      </w:r>
      <w:r w:rsidRPr="009F3DC7">
        <w:rPr>
          <w:rFonts w:ascii="GHEA Grapalat" w:hAnsi="GHEA Grapalat"/>
          <w:i/>
        </w:rPr>
        <w:t>20</w:t>
      </w:r>
      <w:r w:rsidRPr="00EF1C40">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801"/>
        <w:gridCol w:w="4949"/>
      </w:tblGrid>
      <w:tr w:rsidR="00BB28C8" w:rsidRPr="009F3DC7" w:rsidTr="003D2146">
        <w:trPr>
          <w:tblCellSpacing w:w="7" w:type="dxa"/>
          <w:jc w:val="center"/>
        </w:trPr>
        <w:tc>
          <w:tcPr>
            <w:tcW w:w="0" w:type="auto"/>
            <w:vAlign w:val="center"/>
          </w:tcPr>
          <w:p w:rsidR="00BB28C8" w:rsidRPr="00EF1C40"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rPr>
              <w:t>Сторона договора</w:t>
            </w:r>
            <w:r w:rsidRPr="009F3DC7">
              <w:rPr>
                <w:rFonts w:ascii="GHEA Grapalat" w:hAnsi="GHEA Grapalat"/>
                <w:color w:val="000000"/>
              </w:rPr>
              <w:t xml:space="preserve"> </w:t>
            </w:r>
          </w:p>
          <w:p w:rsidR="00BB28C8" w:rsidRPr="00EF1C40"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___________________________</w:t>
            </w:r>
            <w:r w:rsidRPr="00EF1C40">
              <w:rPr>
                <w:rFonts w:ascii="GHEA Grapalat" w:hAnsi="GHEA Grapalat"/>
                <w:color w:val="000000"/>
              </w:rPr>
              <w:t>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w:t>
            </w:r>
            <w:r w:rsidRPr="00EF1C40">
              <w:rPr>
                <w:rFonts w:ascii="GHEA Grapalat" w:hAnsi="GHEA Grapalat"/>
                <w:color w:val="000000"/>
              </w:rPr>
              <w:t>____</w:t>
            </w:r>
            <w:r w:rsidRPr="009F3DC7">
              <w:rPr>
                <w:rFonts w:ascii="GHEA Grapalat" w:hAnsi="GHEA Grapalat"/>
                <w:color w:val="000000"/>
              </w:rPr>
              <w:t>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место нахождения ______________</w:t>
            </w:r>
          </w:p>
          <w:p w:rsidR="00BB28C8" w:rsidRPr="00EF1C40"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Р/С___________________</w:t>
            </w:r>
            <w:r w:rsidRPr="00EF1C40">
              <w:rPr>
                <w:rFonts w:ascii="GHEA Grapalat" w:hAnsi="GHEA Grapalat"/>
                <w:color w:val="000000"/>
              </w:rPr>
              <w:t>___</w:t>
            </w:r>
            <w:r>
              <w:rPr>
                <w:rFonts w:ascii="GHEA Grapalat" w:hAnsi="GHEA Grapalat"/>
                <w:color w:val="000000"/>
              </w:rPr>
              <w:t>______</w:t>
            </w:r>
          </w:p>
          <w:p w:rsidR="00BB28C8" w:rsidRPr="00EF1C40"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w:t>
            </w:r>
            <w:r w:rsidRPr="00EF1C40">
              <w:rPr>
                <w:rFonts w:ascii="GHEA Grapalat" w:hAnsi="GHEA Grapalat"/>
                <w:color w:val="000000"/>
              </w:rPr>
              <w:t>____</w:t>
            </w:r>
            <w:r w:rsidRPr="009F3DC7">
              <w:rPr>
                <w:rFonts w:ascii="GHEA Grapalat" w:hAnsi="GHEA Grapalat"/>
                <w:color w:val="000000"/>
              </w:rPr>
              <w:t>____</w:t>
            </w:r>
            <w:r w:rsidRPr="00EF1C40">
              <w:rPr>
                <w:rFonts w:ascii="GHEA Grapalat" w:hAnsi="GHEA Grapalat"/>
                <w:color w:val="000000"/>
              </w:rPr>
              <w:t>_</w:t>
            </w:r>
          </w:p>
        </w:tc>
        <w:tc>
          <w:tcPr>
            <w:tcW w:w="0" w:type="auto"/>
            <w:vAlign w:val="center"/>
          </w:tcPr>
          <w:p w:rsidR="00BB28C8" w:rsidRPr="00EF1C40" w:rsidRDefault="00BB28C8" w:rsidP="003D2146">
            <w:pPr>
              <w:widowControl w:val="0"/>
              <w:spacing w:after="160" w:line="360" w:lineRule="auto"/>
              <w:jc w:val="center"/>
              <w:rPr>
                <w:rFonts w:ascii="GHEA Grapalat" w:hAnsi="GHEA Grapalat"/>
                <w:iCs/>
                <w:color w:val="000000"/>
              </w:rPr>
            </w:pPr>
            <w:r>
              <w:rPr>
                <w:rFonts w:ascii="GHEA Grapalat" w:hAnsi="GHEA Grapalat"/>
                <w:color w:val="000000"/>
              </w:rPr>
              <w:t xml:space="preserve">Заказчик </w:t>
            </w:r>
          </w:p>
          <w:p w:rsidR="00BB28C8" w:rsidRPr="00EF1C40"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w:t>
            </w:r>
            <w:r w:rsidRPr="00562671">
              <w:rPr>
                <w:rFonts w:ascii="GHEA Grapalat" w:hAnsi="GHEA Grapalat"/>
                <w:color w:val="000000"/>
              </w:rPr>
              <w:t>__</w:t>
            </w:r>
            <w:r w:rsidRPr="009F3DC7">
              <w:rPr>
                <w:rFonts w:ascii="GHEA Grapalat" w:hAnsi="GHEA Grapalat"/>
                <w:color w:val="000000"/>
              </w:rPr>
              <w:t>___________</w:t>
            </w:r>
            <w:r w:rsidRPr="00EF1C40">
              <w:rPr>
                <w:rFonts w:ascii="GHEA Grapalat" w:hAnsi="GHEA Grapalat"/>
                <w:color w:val="000000"/>
              </w:rPr>
              <w:t>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w:t>
            </w:r>
            <w:r w:rsidRPr="00562671">
              <w:rPr>
                <w:rFonts w:ascii="GHEA Grapalat" w:hAnsi="GHEA Grapalat"/>
                <w:color w:val="000000"/>
              </w:rPr>
              <w:t>_</w:t>
            </w:r>
            <w:r w:rsidRPr="009F3DC7">
              <w:rPr>
                <w:rFonts w:ascii="GHEA Grapalat" w:hAnsi="GHEA Grapalat"/>
                <w:color w:val="000000"/>
              </w:rPr>
              <w:t>_________</w:t>
            </w:r>
            <w:r w:rsidRPr="00562671">
              <w:rPr>
                <w:rFonts w:ascii="GHEA Grapalat" w:hAnsi="GHEA Grapalat"/>
                <w:color w:val="000000"/>
              </w:rPr>
              <w:t>__</w:t>
            </w:r>
            <w:r w:rsidRPr="009F3DC7">
              <w:rPr>
                <w:rFonts w:ascii="GHEA Grapalat" w:hAnsi="GHEA Grapalat"/>
                <w:color w:val="000000"/>
              </w:rPr>
              <w:t>___________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место нахождения </w:t>
            </w:r>
            <w:r>
              <w:rPr>
                <w:rFonts w:ascii="GHEA Grapalat" w:hAnsi="GHEA Grapalat"/>
                <w:color w:val="000000"/>
              </w:rPr>
              <w:t>_______________</w:t>
            </w:r>
            <w:r w:rsidRPr="009F3DC7">
              <w:rPr>
                <w:rFonts w:ascii="GHEA Grapalat" w:hAnsi="GHEA Grapalat"/>
                <w:color w:val="000000"/>
              </w:rPr>
              <w:t>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Р/С__________________</w:t>
            </w:r>
            <w:r w:rsidRPr="00562671">
              <w:rPr>
                <w:rFonts w:ascii="GHEA Grapalat" w:hAnsi="GHEA Grapalat"/>
                <w:color w:val="000000"/>
              </w:rPr>
              <w:t>_</w:t>
            </w:r>
            <w:r w:rsidRPr="009F3DC7">
              <w:rPr>
                <w:rFonts w:ascii="GHEA Grapalat" w:hAnsi="GHEA Grapalat"/>
                <w:color w:val="000000"/>
              </w:rPr>
              <w:t>__________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w:t>
            </w:r>
            <w:r w:rsidRPr="00562671">
              <w:rPr>
                <w:rFonts w:ascii="GHEA Grapalat" w:hAnsi="GHEA Grapalat"/>
                <w:color w:val="000000"/>
              </w:rPr>
              <w:t>_</w:t>
            </w:r>
            <w:r w:rsidRPr="009F3DC7">
              <w:rPr>
                <w:rFonts w:ascii="GHEA Grapalat" w:hAnsi="GHEA Grapalat"/>
                <w:color w:val="000000"/>
              </w:rPr>
              <w:t>__________</w:t>
            </w:r>
            <w:r w:rsidRPr="00562671">
              <w:rPr>
                <w:rFonts w:ascii="GHEA Grapalat" w:hAnsi="GHEA Grapalat"/>
                <w:color w:val="000000"/>
              </w:rPr>
              <w:t>_</w:t>
            </w:r>
            <w:r w:rsidRPr="009F3DC7">
              <w:rPr>
                <w:rFonts w:ascii="GHEA Grapalat" w:hAnsi="GHEA Grapalat"/>
                <w:color w:val="000000"/>
              </w:rPr>
              <w:t>____________</w:t>
            </w:r>
          </w:p>
        </w:tc>
      </w:tr>
    </w:tbl>
    <w:p w:rsidR="00BB28C8" w:rsidRPr="009F3DC7" w:rsidRDefault="00BB28C8" w:rsidP="00BB28C8">
      <w:pPr>
        <w:widowControl w:val="0"/>
        <w:spacing w:after="160" w:line="360" w:lineRule="auto"/>
        <w:ind w:firstLine="567"/>
        <w:rPr>
          <w:rFonts w:ascii="GHEA Grapalat" w:hAnsi="GHEA Grapalat"/>
          <w:iCs/>
          <w:color w:val="000000"/>
        </w:rPr>
      </w:pPr>
    </w:p>
    <w:p w:rsidR="00BB28C8" w:rsidRPr="009F3DC7" w:rsidRDefault="00BB28C8" w:rsidP="00BB28C8">
      <w:pPr>
        <w:widowControl w:val="0"/>
        <w:spacing w:after="160" w:line="360" w:lineRule="auto"/>
        <w:ind w:left="567" w:right="566"/>
        <w:jc w:val="center"/>
        <w:rPr>
          <w:rFonts w:ascii="GHEA Grapalat" w:hAnsi="GHEA Grapalat"/>
          <w:iCs/>
          <w:color w:val="000000"/>
        </w:rPr>
      </w:pPr>
      <w:r w:rsidRPr="009F3DC7">
        <w:rPr>
          <w:rFonts w:ascii="GHEA Grapalat" w:hAnsi="GHEA Grapalat"/>
          <w:b/>
          <w:color w:val="000000"/>
        </w:rPr>
        <w:t>АКТ №</w:t>
      </w:r>
    </w:p>
    <w:p w:rsidR="00BB28C8" w:rsidRPr="009F3DC7" w:rsidRDefault="00BB28C8" w:rsidP="00BB28C8">
      <w:pPr>
        <w:widowControl w:val="0"/>
        <w:spacing w:after="160" w:line="360" w:lineRule="auto"/>
        <w:ind w:left="567" w:right="566"/>
        <w:jc w:val="center"/>
        <w:rPr>
          <w:rFonts w:ascii="GHEA Grapalat" w:hAnsi="GHEA Grapalat"/>
          <w:iCs/>
          <w:color w:val="000000"/>
        </w:rPr>
      </w:pPr>
      <w:r w:rsidRPr="009F3DC7">
        <w:rPr>
          <w:rFonts w:ascii="GHEA Grapalat" w:hAnsi="GHEA Grapalat"/>
          <w:b/>
          <w:color w:val="000000"/>
        </w:rPr>
        <w:t xml:space="preserve">СДАЧИ-ПРИЕМКИ РЕЗУЛЬТАТОВ ИСПОЛНЕНИЯ ДОГОВОРА </w:t>
      </w:r>
      <w:r w:rsidRPr="004F6CFB">
        <w:rPr>
          <w:rFonts w:ascii="GHEA Grapalat" w:hAnsi="GHEA Grapalat"/>
          <w:b/>
          <w:color w:val="000000"/>
        </w:rPr>
        <w:br/>
      </w:r>
      <w:r w:rsidRPr="009F3DC7">
        <w:rPr>
          <w:rFonts w:ascii="GHEA Grapalat" w:hAnsi="GHEA Grapalat"/>
          <w:b/>
          <w:color w:val="000000"/>
        </w:rPr>
        <w:t>ИЛИ ЕГО ЧАСТИ</w:t>
      </w:r>
    </w:p>
    <w:p w:rsidR="00BB28C8" w:rsidRPr="009F3DC7" w:rsidRDefault="00BB28C8" w:rsidP="00BB28C8">
      <w:pPr>
        <w:pStyle w:val="BodyTextIndent"/>
        <w:widowControl w:val="0"/>
        <w:spacing w:after="160"/>
        <w:ind w:firstLine="567"/>
        <w:jc w:val="center"/>
        <w:rPr>
          <w:rFonts w:ascii="GHEA Grapalat" w:hAnsi="GHEA Grapalat"/>
          <w:b/>
          <w:bCs/>
          <w:iCs/>
          <w:sz w:val="24"/>
          <w:szCs w:val="24"/>
        </w:rPr>
      </w:pPr>
    </w:p>
    <w:p w:rsidR="00BB28C8" w:rsidRPr="00EF1C40" w:rsidRDefault="00BB28C8" w:rsidP="00BB28C8">
      <w:pPr>
        <w:pStyle w:val="BodyTextIndent"/>
        <w:widowControl w:val="0"/>
        <w:spacing w:after="160"/>
        <w:ind w:firstLine="567"/>
        <w:rPr>
          <w:rFonts w:ascii="GHEA Grapalat" w:hAnsi="GHEA Grapalat"/>
          <w:sz w:val="24"/>
          <w:szCs w:val="24"/>
        </w:rPr>
      </w:pPr>
      <w:r w:rsidRPr="009F3DC7">
        <w:rPr>
          <w:rFonts w:ascii="GHEA Grapalat" w:hAnsi="GHEA Grapalat"/>
          <w:sz w:val="24"/>
          <w:szCs w:val="24"/>
        </w:rPr>
        <w:t xml:space="preserve">" </w:t>
      </w:r>
      <w:r w:rsidRPr="00EF1C40">
        <w:rPr>
          <w:rFonts w:ascii="GHEA Grapalat" w:hAnsi="GHEA Grapalat"/>
          <w:sz w:val="24"/>
          <w:szCs w:val="24"/>
        </w:rPr>
        <w:tab/>
      </w:r>
      <w:r w:rsidRPr="009F3DC7">
        <w:rPr>
          <w:rFonts w:ascii="GHEA Grapalat" w:hAnsi="GHEA Grapalat"/>
          <w:sz w:val="24"/>
          <w:szCs w:val="24"/>
        </w:rPr>
        <w:t xml:space="preserve">" " </w:t>
      </w:r>
      <w:r w:rsidRPr="00EF1C40">
        <w:rPr>
          <w:rFonts w:ascii="GHEA Grapalat" w:hAnsi="GHEA Grapalat"/>
          <w:sz w:val="24"/>
          <w:szCs w:val="24"/>
        </w:rPr>
        <w:tab/>
      </w:r>
      <w:r w:rsidRPr="009F3DC7">
        <w:rPr>
          <w:rFonts w:ascii="GHEA Grapalat" w:hAnsi="GHEA Grapalat"/>
          <w:sz w:val="24"/>
          <w:szCs w:val="24"/>
        </w:rPr>
        <w:t>" 20</w:t>
      </w:r>
      <w:r w:rsidRPr="00EF1C40">
        <w:rPr>
          <w:rFonts w:ascii="GHEA Grapalat" w:hAnsi="GHEA Grapalat"/>
          <w:sz w:val="24"/>
          <w:szCs w:val="24"/>
        </w:rPr>
        <w:tab/>
      </w:r>
      <w:r w:rsidRPr="009F3DC7">
        <w:rPr>
          <w:rFonts w:ascii="GHEA Grapalat" w:hAnsi="GHEA Grapalat"/>
          <w:sz w:val="24"/>
          <w:szCs w:val="24"/>
        </w:rPr>
        <w:t>г.</w:t>
      </w:r>
    </w:p>
    <w:p w:rsidR="00BB28C8" w:rsidRPr="009F3DC7" w:rsidRDefault="00BB28C8" w:rsidP="00BB28C8">
      <w:pPr>
        <w:pStyle w:val="NormalWeb"/>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Наименование договора (далее — До</w:t>
      </w:r>
      <w:r>
        <w:rPr>
          <w:rFonts w:ascii="GHEA Grapalat" w:hAnsi="GHEA Grapalat"/>
          <w:color w:val="000000"/>
        </w:rPr>
        <w:t>говор)</w:t>
      </w:r>
      <w:r w:rsidRPr="004F6CFB">
        <w:rPr>
          <w:rFonts w:ascii="GHEA Grapalat" w:hAnsi="GHEA Grapalat"/>
          <w:color w:val="000000"/>
        </w:rPr>
        <w:t xml:space="preserve"> </w:t>
      </w:r>
      <w:r>
        <w:rPr>
          <w:rFonts w:ascii="GHEA Grapalat" w:hAnsi="GHEA Grapalat"/>
          <w:color w:val="000000"/>
        </w:rPr>
        <w:t>________</w:t>
      </w:r>
      <w:r w:rsidRPr="009F3DC7">
        <w:rPr>
          <w:rFonts w:ascii="GHEA Grapalat" w:hAnsi="GHEA Grapalat"/>
          <w:color w:val="000000"/>
        </w:rPr>
        <w:t>_____________________</w:t>
      </w:r>
    </w:p>
    <w:p w:rsidR="00BB28C8" w:rsidRPr="009F3DC7" w:rsidRDefault="00BB28C8" w:rsidP="00BB28C8">
      <w:pPr>
        <w:pStyle w:val="NormalWeb"/>
        <w:widowControl w:val="0"/>
        <w:tabs>
          <w:tab w:val="left" w:pos="8789"/>
        </w:tabs>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Дата заключения Договора "_</w:t>
      </w:r>
      <w:r>
        <w:rPr>
          <w:rFonts w:ascii="GHEA Grapalat" w:hAnsi="GHEA Grapalat"/>
          <w:color w:val="000000"/>
        </w:rPr>
        <w:t>__</w:t>
      </w:r>
      <w:r w:rsidRPr="004F6CFB">
        <w:rPr>
          <w:rFonts w:ascii="GHEA Grapalat" w:hAnsi="GHEA Grapalat"/>
          <w:color w:val="000000"/>
        </w:rPr>
        <w:t>_</w:t>
      </w:r>
      <w:r w:rsidRPr="009F3DC7">
        <w:rPr>
          <w:rFonts w:ascii="GHEA Grapalat" w:hAnsi="GHEA Grapalat"/>
          <w:color w:val="000000"/>
        </w:rPr>
        <w:t>___" "__________</w:t>
      </w:r>
      <w:r w:rsidRPr="004F6CFB">
        <w:rPr>
          <w:rFonts w:ascii="GHEA Grapalat" w:hAnsi="GHEA Grapalat"/>
          <w:color w:val="000000"/>
        </w:rPr>
        <w:t>_______</w:t>
      </w:r>
      <w:r w:rsidRPr="009F3DC7">
        <w:rPr>
          <w:rFonts w:ascii="GHEA Grapalat" w:hAnsi="GHEA Grapalat"/>
          <w:color w:val="000000"/>
        </w:rPr>
        <w:t>________" 20</w:t>
      </w:r>
      <w:r w:rsidRPr="004F6CFB">
        <w:rPr>
          <w:rFonts w:ascii="GHEA Grapalat" w:hAnsi="GHEA Grapalat"/>
          <w:color w:val="000000"/>
        </w:rPr>
        <w:tab/>
      </w:r>
      <w:r w:rsidRPr="009F3DC7">
        <w:rPr>
          <w:rFonts w:ascii="GHEA Grapalat" w:hAnsi="GHEA Grapalat"/>
          <w:color w:val="000000"/>
        </w:rPr>
        <w:t>г.</w:t>
      </w:r>
    </w:p>
    <w:p w:rsidR="00BB28C8" w:rsidRPr="009F3DC7" w:rsidRDefault="00BB28C8" w:rsidP="00BB28C8">
      <w:pPr>
        <w:pStyle w:val="NormalWeb"/>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Номер Договора __</w:t>
      </w:r>
      <w:r w:rsidRPr="004F6CFB">
        <w:rPr>
          <w:rFonts w:ascii="GHEA Grapalat" w:hAnsi="GHEA Grapalat"/>
          <w:color w:val="000000"/>
        </w:rPr>
        <w:t>___________________________________________</w:t>
      </w:r>
      <w:r w:rsidRPr="009F3DC7">
        <w:rPr>
          <w:rFonts w:ascii="GHEA Grapalat" w:hAnsi="GHEA Grapalat"/>
          <w:color w:val="000000"/>
        </w:rPr>
        <w:t>________</w:t>
      </w:r>
    </w:p>
    <w:p w:rsidR="00BB28C8" w:rsidRPr="00EF1C40" w:rsidRDefault="00BB28C8" w:rsidP="00BB28C8">
      <w:pPr>
        <w:widowControl w:val="0"/>
        <w:tabs>
          <w:tab w:val="left" w:pos="6804"/>
          <w:tab w:val="left" w:pos="7797"/>
          <w:tab w:val="left" w:pos="8789"/>
        </w:tabs>
        <w:spacing w:after="160" w:line="360" w:lineRule="auto"/>
        <w:ind w:firstLine="567"/>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4F6CFB">
        <w:rPr>
          <w:rFonts w:ascii="GHEA Grapalat" w:hAnsi="GHEA Grapalat"/>
          <w:color w:val="000000"/>
        </w:rPr>
        <w:tab/>
      </w:r>
      <w:r w:rsidRPr="009F3DC7">
        <w:rPr>
          <w:rFonts w:ascii="GHEA Grapalat" w:hAnsi="GHEA Grapalat"/>
          <w:color w:val="000000"/>
        </w:rPr>
        <w:t>"</w:t>
      </w:r>
      <w:r>
        <w:rPr>
          <w:rFonts w:ascii="GHEA Grapalat" w:hAnsi="GHEA Grapalat"/>
          <w:color w:val="000000"/>
        </w:rPr>
        <w:t xml:space="preserve"> </w:t>
      </w:r>
      <w:r w:rsidRPr="009F3DC7">
        <w:rPr>
          <w:rFonts w:ascii="GHEA Grapalat" w:hAnsi="GHEA Grapalat"/>
          <w:color w:val="000000"/>
        </w:rPr>
        <w:t>"</w:t>
      </w:r>
      <w:r w:rsidRPr="004F6CFB">
        <w:rPr>
          <w:rFonts w:ascii="GHEA Grapalat" w:hAnsi="GHEA Grapalat"/>
          <w:color w:val="000000"/>
        </w:rPr>
        <w:tab/>
      </w:r>
      <w:r w:rsidRPr="009F3DC7">
        <w:rPr>
          <w:rFonts w:ascii="GHEA Grapalat" w:hAnsi="GHEA Grapalat"/>
          <w:color w:val="000000"/>
        </w:rPr>
        <w:t>" 20</w:t>
      </w:r>
      <w:r w:rsidRPr="00EF1C40">
        <w:rPr>
          <w:rFonts w:ascii="GHEA Grapalat" w:hAnsi="GHEA Grapalat"/>
          <w:color w:val="000000"/>
        </w:rPr>
        <w:tab/>
      </w:r>
      <w:r w:rsidRPr="009F3DC7">
        <w:rPr>
          <w:rFonts w:ascii="GHEA Grapalat" w:hAnsi="GHEA Grapalat"/>
          <w:color w:val="000000"/>
        </w:rPr>
        <w:t>г., составили настоящий акт о следующем:</w:t>
      </w:r>
    </w:p>
    <w:p w:rsidR="00BB28C8" w:rsidRPr="00EF1C40" w:rsidRDefault="00BB28C8" w:rsidP="00BB28C8">
      <w:pPr>
        <w:widowControl w:val="0"/>
        <w:tabs>
          <w:tab w:val="left" w:pos="6804"/>
          <w:tab w:val="left" w:pos="7797"/>
          <w:tab w:val="left" w:pos="8789"/>
        </w:tabs>
        <w:spacing w:after="160" w:line="360" w:lineRule="auto"/>
        <w:ind w:firstLine="567"/>
        <w:jc w:val="both"/>
        <w:rPr>
          <w:rFonts w:ascii="GHEA Grapalat" w:hAnsi="GHEA Grapalat" w:cs="Sylfaen"/>
          <w:iCs/>
        </w:rPr>
      </w:pPr>
    </w:p>
    <w:p w:rsidR="00BB28C8" w:rsidRPr="009F3DC7" w:rsidRDefault="00BB28C8" w:rsidP="00BB28C8">
      <w:pPr>
        <w:widowControl w:val="0"/>
        <w:spacing w:after="160" w:line="360" w:lineRule="auto"/>
        <w:jc w:val="both"/>
        <w:rPr>
          <w:rFonts w:ascii="GHEA Grapalat" w:hAnsi="GHEA Grapalat"/>
          <w:iCs/>
          <w:color w:val="000000"/>
        </w:rPr>
      </w:pPr>
      <w:r w:rsidRPr="009F3DC7">
        <w:rPr>
          <w:rFonts w:ascii="GHEA Grapalat" w:hAnsi="GHEA Grapalat"/>
          <w:color w:val="000000"/>
        </w:rPr>
        <w:lastRenderedPageBreak/>
        <w:t>В рамках Договора сторона Договора выполнила следующие работы:</w:t>
      </w:r>
    </w:p>
    <w:tbl>
      <w:tblPr>
        <w:tblW w:w="114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38"/>
        <w:gridCol w:w="1802"/>
        <w:gridCol w:w="1215"/>
        <w:gridCol w:w="1743"/>
        <w:gridCol w:w="1234"/>
        <w:gridCol w:w="1271"/>
        <w:gridCol w:w="1175"/>
      </w:tblGrid>
      <w:tr w:rsidR="00BB28C8" w:rsidRPr="00EF1C40" w:rsidTr="003D2146">
        <w:trPr>
          <w:jc w:val="center"/>
        </w:trPr>
        <w:tc>
          <w:tcPr>
            <w:tcW w:w="357" w:type="dxa"/>
            <w:vMerge w:val="restart"/>
            <w:shd w:val="clear" w:color="auto" w:fill="auto"/>
            <w:vAlign w:val="center"/>
          </w:tcPr>
          <w:p w:rsidR="00BB28C8" w:rsidRPr="00EF1C40" w:rsidRDefault="00BB28C8" w:rsidP="003D2146">
            <w:pPr>
              <w:pStyle w:val="NormalWeb"/>
              <w:widowControl w:val="0"/>
              <w:spacing w:before="0" w:beforeAutospacing="0" w:after="120" w:afterAutospacing="0"/>
              <w:ind w:firstLine="567"/>
              <w:jc w:val="center"/>
              <w:rPr>
                <w:rFonts w:ascii="GHEA Grapalat" w:hAnsi="GHEA Grapalat"/>
                <w:sz w:val="16"/>
                <w:szCs w:val="16"/>
              </w:rPr>
            </w:pPr>
            <w:r w:rsidRPr="00EF1C40">
              <w:rPr>
                <w:rFonts w:ascii="GHEA Grapalat" w:hAnsi="GHEA Grapalat"/>
                <w:sz w:val="16"/>
                <w:szCs w:val="16"/>
              </w:rPr>
              <w:t>№</w:t>
            </w:r>
          </w:p>
        </w:tc>
        <w:tc>
          <w:tcPr>
            <w:tcW w:w="11051" w:type="dxa"/>
            <w:gridSpan w:val="8"/>
            <w:shd w:val="clear" w:color="auto" w:fill="auto"/>
            <w:vAlign w:val="center"/>
          </w:tcPr>
          <w:p w:rsidR="00BB28C8" w:rsidRPr="00EF1C40" w:rsidRDefault="00BB28C8" w:rsidP="003D21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EF1C40">
              <w:rPr>
                <w:rFonts w:ascii="GHEA Grapalat" w:hAnsi="GHEA Grapalat"/>
                <w:sz w:val="16"/>
                <w:szCs w:val="16"/>
              </w:rPr>
              <w:t>Выполненные работы</w:t>
            </w:r>
          </w:p>
        </w:tc>
      </w:tr>
      <w:tr w:rsidR="00BB28C8" w:rsidRPr="00EF1C40" w:rsidTr="003D2146">
        <w:trPr>
          <w:jc w:val="center"/>
        </w:trPr>
        <w:tc>
          <w:tcPr>
            <w:tcW w:w="357" w:type="dxa"/>
            <w:vMerge/>
            <w:shd w:val="clear" w:color="auto" w:fill="auto"/>
          </w:tcPr>
          <w:p w:rsidR="00BB28C8" w:rsidRPr="00EF1C40" w:rsidRDefault="00BB28C8" w:rsidP="003D2146">
            <w:pPr>
              <w:pStyle w:val="NormalWeb"/>
              <w:widowControl w:val="0"/>
              <w:spacing w:before="0" w:beforeAutospacing="0" w:after="120" w:afterAutospacing="0"/>
              <w:ind w:firstLine="567"/>
              <w:jc w:val="center"/>
              <w:rPr>
                <w:rFonts w:ascii="GHEA Grapalat" w:hAnsi="GHEA Grapalat"/>
                <w:sz w:val="16"/>
                <w:szCs w:val="16"/>
              </w:rPr>
            </w:pPr>
          </w:p>
        </w:tc>
        <w:tc>
          <w:tcPr>
            <w:tcW w:w="1173" w:type="dxa"/>
            <w:vMerge w:val="restart"/>
            <w:shd w:val="clear" w:color="auto" w:fill="auto"/>
            <w:vAlign w:val="center"/>
          </w:tcPr>
          <w:p w:rsidR="00BB28C8" w:rsidRPr="00EF1C40" w:rsidRDefault="00BB28C8" w:rsidP="003D2146">
            <w:pPr>
              <w:pStyle w:val="NormalWeb"/>
              <w:widowControl w:val="0"/>
              <w:spacing w:before="0" w:beforeAutospacing="0" w:after="120" w:afterAutospacing="0"/>
              <w:ind w:left="-73" w:right="-20"/>
              <w:jc w:val="center"/>
              <w:rPr>
                <w:rFonts w:ascii="GHEA Grapalat" w:hAnsi="GHEA Grapalat"/>
                <w:sz w:val="16"/>
                <w:szCs w:val="16"/>
              </w:rPr>
            </w:pPr>
            <w:r w:rsidRPr="00EF1C40">
              <w:rPr>
                <w:rFonts w:ascii="GHEA Grapalat" w:hAnsi="GHEA Grapalat"/>
                <w:sz w:val="16"/>
                <w:szCs w:val="16"/>
              </w:rPr>
              <w:t>наименование</w:t>
            </w:r>
          </w:p>
        </w:tc>
        <w:tc>
          <w:tcPr>
            <w:tcW w:w="1438" w:type="dxa"/>
            <w:vMerge w:val="restart"/>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краткое изложение технической характеристики</w:t>
            </w:r>
          </w:p>
        </w:tc>
        <w:tc>
          <w:tcPr>
            <w:tcW w:w="3017" w:type="dxa"/>
            <w:gridSpan w:val="2"/>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количественный показатель</w:t>
            </w:r>
          </w:p>
        </w:tc>
        <w:tc>
          <w:tcPr>
            <w:tcW w:w="2977" w:type="dxa"/>
            <w:gridSpan w:val="2"/>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срок исполнения</w:t>
            </w:r>
          </w:p>
        </w:tc>
        <w:tc>
          <w:tcPr>
            <w:tcW w:w="1271" w:type="dxa"/>
            <w:vMerge w:val="restart"/>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сумма, подлежащая уплате (тыс.</w:t>
            </w:r>
            <w:r>
              <w:rPr>
                <w:rFonts w:ascii="Courier New" w:hAnsi="Courier New" w:cs="Courier New"/>
                <w:sz w:val="16"/>
                <w:szCs w:val="16"/>
                <w:lang w:val="en-US"/>
              </w:rPr>
              <w:t> </w:t>
            </w:r>
            <w:r w:rsidRPr="00EF1C40">
              <w:rPr>
                <w:rFonts w:ascii="GHEA Grapalat" w:hAnsi="GHEA Grapalat"/>
                <w:sz w:val="16"/>
                <w:szCs w:val="16"/>
              </w:rPr>
              <w:t>драмов)</w:t>
            </w:r>
          </w:p>
        </w:tc>
        <w:tc>
          <w:tcPr>
            <w:tcW w:w="1175" w:type="dxa"/>
            <w:vMerge w:val="restart"/>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срок оплаты (по</w:t>
            </w:r>
            <w:r>
              <w:rPr>
                <w:rFonts w:ascii="Courier New" w:hAnsi="Courier New" w:cs="Courier New"/>
                <w:sz w:val="16"/>
                <w:szCs w:val="16"/>
                <w:lang w:val="en-US"/>
              </w:rPr>
              <w:t> </w:t>
            </w:r>
            <w:r w:rsidRPr="00EF1C40">
              <w:rPr>
                <w:rFonts w:ascii="GHEA Grapalat" w:hAnsi="GHEA Grapalat"/>
                <w:sz w:val="16"/>
                <w:szCs w:val="16"/>
              </w:rPr>
              <w:t>графику оплаты)</w:t>
            </w:r>
          </w:p>
        </w:tc>
      </w:tr>
      <w:tr w:rsidR="00BB28C8" w:rsidRPr="00EF1C40" w:rsidTr="003D2146">
        <w:trPr>
          <w:trHeight w:val="1105"/>
          <w:jc w:val="center"/>
        </w:trPr>
        <w:tc>
          <w:tcPr>
            <w:tcW w:w="357" w:type="dxa"/>
            <w:vMerge/>
            <w:tcBorders>
              <w:bottom w:val="single" w:sz="4" w:space="0" w:color="auto"/>
            </w:tcBorders>
            <w:shd w:val="clear" w:color="auto" w:fill="auto"/>
          </w:tcPr>
          <w:p w:rsidR="00BB28C8" w:rsidRPr="00EF1C40" w:rsidRDefault="00BB28C8" w:rsidP="003D2146">
            <w:pPr>
              <w:pStyle w:val="NormalWeb"/>
              <w:widowControl w:val="0"/>
              <w:spacing w:before="0" w:beforeAutospacing="0" w:after="120" w:afterAutospacing="0"/>
              <w:ind w:firstLine="567"/>
              <w:jc w:val="center"/>
              <w:rPr>
                <w:rFonts w:ascii="GHEA Grapalat" w:hAnsi="GHEA Grapalat"/>
                <w:sz w:val="16"/>
                <w:szCs w:val="16"/>
              </w:rPr>
            </w:pPr>
          </w:p>
        </w:tc>
        <w:tc>
          <w:tcPr>
            <w:tcW w:w="1173" w:type="dxa"/>
            <w:vMerge/>
            <w:tcBorders>
              <w:bottom w:val="single" w:sz="4" w:space="0" w:color="auto"/>
            </w:tcBorders>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438" w:type="dxa"/>
            <w:vMerge/>
            <w:tcBorders>
              <w:bottom w:val="single" w:sz="4" w:space="0" w:color="auto"/>
            </w:tcBorders>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802" w:type="dxa"/>
            <w:tcBorders>
              <w:bottom w:val="single" w:sz="4" w:space="0" w:color="auto"/>
            </w:tcBorders>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по графику закупки, утвержденному Договором</w:t>
            </w:r>
          </w:p>
        </w:tc>
        <w:tc>
          <w:tcPr>
            <w:tcW w:w="1215" w:type="dxa"/>
            <w:tcBorders>
              <w:bottom w:val="single" w:sz="4" w:space="0" w:color="auto"/>
            </w:tcBorders>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фактический</w:t>
            </w:r>
          </w:p>
        </w:tc>
        <w:tc>
          <w:tcPr>
            <w:tcW w:w="1743" w:type="dxa"/>
            <w:tcBorders>
              <w:bottom w:val="single" w:sz="4" w:space="0" w:color="auto"/>
            </w:tcBorders>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по графику закупки, утвержденному Договором</w:t>
            </w:r>
          </w:p>
        </w:tc>
        <w:tc>
          <w:tcPr>
            <w:tcW w:w="1234" w:type="dxa"/>
            <w:tcBorders>
              <w:bottom w:val="single" w:sz="4" w:space="0" w:color="auto"/>
            </w:tcBorders>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фактический</w:t>
            </w:r>
          </w:p>
        </w:tc>
        <w:tc>
          <w:tcPr>
            <w:tcW w:w="1271" w:type="dxa"/>
            <w:vMerge/>
            <w:tcBorders>
              <w:bottom w:val="single" w:sz="4" w:space="0" w:color="auto"/>
            </w:tcBorders>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175" w:type="dxa"/>
            <w:vMerge/>
            <w:tcBorders>
              <w:bottom w:val="single" w:sz="4" w:space="0" w:color="auto"/>
            </w:tcBorders>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r>
      <w:tr w:rsidR="00BB28C8" w:rsidRPr="00EF1C40" w:rsidTr="003D2146">
        <w:trPr>
          <w:jc w:val="center"/>
        </w:trPr>
        <w:tc>
          <w:tcPr>
            <w:tcW w:w="357" w:type="dxa"/>
            <w:shd w:val="clear" w:color="auto" w:fill="auto"/>
            <w:vAlign w:val="center"/>
          </w:tcPr>
          <w:p w:rsidR="00BB28C8" w:rsidRPr="00EF1C40" w:rsidRDefault="00BB28C8" w:rsidP="003D2146">
            <w:pPr>
              <w:pStyle w:val="NormalWeb"/>
              <w:widowControl w:val="0"/>
              <w:spacing w:before="0" w:beforeAutospacing="0" w:after="120" w:afterAutospacing="0"/>
              <w:ind w:firstLine="567"/>
              <w:jc w:val="center"/>
              <w:rPr>
                <w:rFonts w:ascii="GHEA Grapalat" w:hAnsi="GHEA Grapalat"/>
                <w:sz w:val="16"/>
                <w:szCs w:val="16"/>
              </w:rPr>
            </w:pPr>
          </w:p>
        </w:tc>
        <w:tc>
          <w:tcPr>
            <w:tcW w:w="1173" w:type="dxa"/>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438" w:type="dxa"/>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802" w:type="dxa"/>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215" w:type="dxa"/>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743" w:type="dxa"/>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234" w:type="dxa"/>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271" w:type="dxa"/>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175" w:type="dxa"/>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r>
      <w:tr w:rsidR="00BB28C8" w:rsidRPr="00EF1C40" w:rsidTr="003D2146">
        <w:trPr>
          <w:jc w:val="center"/>
        </w:trPr>
        <w:tc>
          <w:tcPr>
            <w:tcW w:w="357" w:type="dxa"/>
            <w:shd w:val="clear" w:color="auto" w:fill="auto"/>
          </w:tcPr>
          <w:p w:rsidR="00BB28C8" w:rsidRPr="00EF1C40" w:rsidRDefault="00BB28C8" w:rsidP="003D2146">
            <w:pPr>
              <w:pStyle w:val="NormalWeb"/>
              <w:widowControl w:val="0"/>
              <w:spacing w:before="0" w:beforeAutospacing="0" w:after="120" w:afterAutospacing="0"/>
              <w:ind w:firstLine="567"/>
              <w:jc w:val="center"/>
              <w:rPr>
                <w:rFonts w:ascii="GHEA Grapalat" w:hAnsi="GHEA Grapalat"/>
                <w:sz w:val="16"/>
                <w:szCs w:val="16"/>
              </w:rPr>
            </w:pPr>
          </w:p>
        </w:tc>
        <w:tc>
          <w:tcPr>
            <w:tcW w:w="1173" w:type="dxa"/>
            <w:shd w:val="clear" w:color="auto" w:fill="auto"/>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438" w:type="dxa"/>
            <w:shd w:val="clear" w:color="auto" w:fill="auto"/>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802" w:type="dxa"/>
            <w:shd w:val="clear" w:color="auto" w:fill="auto"/>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215" w:type="dxa"/>
            <w:shd w:val="clear" w:color="auto" w:fill="auto"/>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743" w:type="dxa"/>
            <w:shd w:val="clear" w:color="auto" w:fill="auto"/>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234" w:type="dxa"/>
            <w:shd w:val="clear" w:color="auto" w:fill="auto"/>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271" w:type="dxa"/>
            <w:shd w:val="clear" w:color="auto" w:fill="auto"/>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175" w:type="dxa"/>
            <w:shd w:val="clear" w:color="auto" w:fill="auto"/>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r>
    </w:tbl>
    <w:p w:rsidR="00BB28C8" w:rsidRPr="00EF1C40" w:rsidRDefault="00BB28C8" w:rsidP="00BB28C8">
      <w:pPr>
        <w:widowControl w:val="0"/>
        <w:spacing w:after="160" w:line="360" w:lineRule="auto"/>
        <w:ind w:firstLine="567"/>
        <w:jc w:val="both"/>
        <w:rPr>
          <w:rFonts w:ascii="GHEA Grapalat" w:hAnsi="GHEA Grapalat" w:cs="Arial"/>
          <w:iCs/>
          <w:color w:val="000000"/>
          <w:lang w:val="en-US"/>
        </w:rPr>
      </w:pPr>
    </w:p>
    <w:p w:rsidR="00BB28C8" w:rsidRPr="009F3DC7" w:rsidRDefault="00BB28C8" w:rsidP="00BB28C8">
      <w:pPr>
        <w:widowControl w:val="0"/>
        <w:spacing w:after="160" w:line="360" w:lineRule="auto"/>
        <w:ind w:firstLine="567"/>
        <w:jc w:val="both"/>
        <w:rPr>
          <w:rFonts w:ascii="GHEA Grapalat" w:hAnsi="GHEA Grapalat"/>
          <w:iCs/>
          <w:snapToGrid w:val="0"/>
          <w:color w:val="000000"/>
        </w:rPr>
      </w:pPr>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BB28C8" w:rsidRPr="00744E7F" w:rsidRDefault="00BB28C8" w:rsidP="00BB28C8">
      <w:pPr>
        <w:widowControl w:val="0"/>
        <w:spacing w:after="160" w:line="360" w:lineRule="auto"/>
        <w:ind w:firstLine="567"/>
        <w:rPr>
          <w:rFonts w:ascii="GHEA Grapalat" w:hAnsi="GHEA Grapalat"/>
          <w:iCs/>
          <w:snapToGrid w:val="0"/>
          <w:color w:val="000000"/>
        </w:rPr>
      </w:pPr>
    </w:p>
    <w:tbl>
      <w:tblPr>
        <w:tblStyle w:val="TableSimple2"/>
        <w:tblW w:w="9704" w:type="dxa"/>
        <w:tblLook w:val="0000" w:firstRow="0" w:lastRow="0" w:firstColumn="0" w:lastColumn="0" w:noHBand="0" w:noVBand="0"/>
      </w:tblPr>
      <w:tblGrid>
        <w:gridCol w:w="4852"/>
        <w:gridCol w:w="4852"/>
      </w:tblGrid>
      <w:tr w:rsidR="00BB28C8" w:rsidRPr="009F3DC7" w:rsidTr="003D2146">
        <w:trPr>
          <w:trHeight w:val="266"/>
        </w:trPr>
        <w:tc>
          <w:tcPr>
            <w:tcW w:w="0" w:type="auto"/>
          </w:tcPr>
          <w:p w:rsidR="00BB28C8" w:rsidRPr="009F3DC7" w:rsidRDefault="00BB28C8" w:rsidP="003D2146">
            <w:pPr>
              <w:widowControl w:val="0"/>
              <w:spacing w:after="160" w:line="360" w:lineRule="auto"/>
              <w:ind w:firstLine="19"/>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tcPr>
          <w:p w:rsidR="00BB28C8" w:rsidRPr="009F3DC7" w:rsidRDefault="00BB28C8" w:rsidP="003D2146">
            <w:pPr>
              <w:widowControl w:val="0"/>
              <w:spacing w:after="160" w:line="360" w:lineRule="auto"/>
              <w:ind w:firstLine="19"/>
              <w:jc w:val="center"/>
              <w:rPr>
                <w:rFonts w:ascii="GHEA Grapalat" w:hAnsi="GHEA Grapalat"/>
                <w:iCs/>
                <w:color w:val="000000"/>
              </w:rPr>
            </w:pPr>
            <w:r w:rsidRPr="009F3DC7">
              <w:rPr>
                <w:rFonts w:ascii="GHEA Grapalat" w:hAnsi="GHEA Grapalat"/>
                <w:color w:val="000000"/>
              </w:rPr>
              <w:t>Работу принял</w:t>
            </w:r>
          </w:p>
        </w:tc>
      </w:tr>
      <w:tr w:rsidR="00BB28C8" w:rsidRPr="009F3DC7" w:rsidTr="003D2146">
        <w:trPr>
          <w:trHeight w:val="473"/>
        </w:trPr>
        <w:tc>
          <w:tcPr>
            <w:tcW w:w="0" w:type="auto"/>
          </w:tcPr>
          <w:p w:rsidR="00BB28C8" w:rsidRPr="00EF1C40" w:rsidRDefault="00BB28C8" w:rsidP="003D2146">
            <w:pPr>
              <w:widowControl w:val="0"/>
              <w:ind w:firstLine="19"/>
              <w:jc w:val="center"/>
              <w:rPr>
                <w:rFonts w:ascii="GHEA Grapalat" w:hAnsi="GHEA Grapalat"/>
                <w:iCs/>
                <w:lang w:val="en-US"/>
              </w:rPr>
            </w:pPr>
            <w:r>
              <w:rPr>
                <w:rFonts w:ascii="GHEA Grapalat" w:hAnsi="GHEA Grapalat"/>
              </w:rPr>
              <w:t>___________________________</w:t>
            </w:r>
          </w:p>
          <w:p w:rsidR="00BB28C8" w:rsidRPr="00E50D56" w:rsidRDefault="00BB28C8" w:rsidP="003D2146">
            <w:pPr>
              <w:widowControl w:val="0"/>
              <w:spacing w:after="160" w:line="360" w:lineRule="auto"/>
              <w:ind w:firstLine="19"/>
              <w:jc w:val="center"/>
              <w:rPr>
                <w:rFonts w:ascii="GHEA Grapalat" w:hAnsi="GHEA Grapalat"/>
                <w:iCs/>
                <w:vertAlign w:val="superscript"/>
              </w:rPr>
            </w:pPr>
            <w:r w:rsidRPr="00E50D56">
              <w:rPr>
                <w:rFonts w:ascii="GHEA Grapalat" w:hAnsi="GHEA Grapalat"/>
                <w:vertAlign w:val="superscript"/>
              </w:rPr>
              <w:t xml:space="preserve">подпись </w:t>
            </w:r>
          </w:p>
        </w:tc>
        <w:tc>
          <w:tcPr>
            <w:tcW w:w="0" w:type="auto"/>
          </w:tcPr>
          <w:p w:rsidR="00BB28C8" w:rsidRPr="009F3DC7" w:rsidRDefault="00BB28C8" w:rsidP="003D2146">
            <w:pPr>
              <w:widowControl w:val="0"/>
              <w:ind w:firstLine="19"/>
              <w:jc w:val="center"/>
              <w:rPr>
                <w:rFonts w:ascii="GHEA Grapalat" w:hAnsi="GHEA Grapalat"/>
                <w:iCs/>
              </w:rPr>
            </w:pPr>
            <w:r w:rsidRPr="009F3DC7">
              <w:rPr>
                <w:rFonts w:ascii="GHEA Grapalat" w:hAnsi="GHEA Grapalat"/>
              </w:rPr>
              <w:t>___________________________</w:t>
            </w:r>
          </w:p>
          <w:p w:rsidR="00BB28C8" w:rsidRPr="00E50D56" w:rsidRDefault="00BB28C8" w:rsidP="003D2146">
            <w:pPr>
              <w:widowControl w:val="0"/>
              <w:spacing w:after="160" w:line="360" w:lineRule="auto"/>
              <w:ind w:firstLine="19"/>
              <w:jc w:val="center"/>
              <w:rPr>
                <w:rFonts w:ascii="GHEA Grapalat" w:hAnsi="GHEA Grapalat"/>
                <w:iCs/>
                <w:vertAlign w:val="superscript"/>
              </w:rPr>
            </w:pPr>
            <w:r w:rsidRPr="00E50D56">
              <w:rPr>
                <w:rFonts w:ascii="GHEA Grapalat" w:hAnsi="GHEA Grapalat"/>
                <w:vertAlign w:val="superscript"/>
              </w:rPr>
              <w:t xml:space="preserve">подпись </w:t>
            </w:r>
          </w:p>
        </w:tc>
      </w:tr>
      <w:tr w:rsidR="00BB28C8" w:rsidRPr="009F3DC7" w:rsidTr="003D2146">
        <w:trPr>
          <w:trHeight w:val="503"/>
        </w:trPr>
        <w:tc>
          <w:tcPr>
            <w:tcW w:w="0" w:type="auto"/>
          </w:tcPr>
          <w:p w:rsidR="00BB28C8" w:rsidRPr="009F3DC7" w:rsidRDefault="00BB28C8" w:rsidP="003D2146">
            <w:pPr>
              <w:widowControl w:val="0"/>
              <w:ind w:firstLine="19"/>
              <w:jc w:val="center"/>
              <w:rPr>
                <w:rFonts w:ascii="GHEA Grapalat" w:hAnsi="GHEA Grapalat"/>
                <w:iCs/>
              </w:rPr>
            </w:pPr>
            <w:r w:rsidRPr="009F3DC7">
              <w:rPr>
                <w:rFonts w:ascii="GHEA Grapalat" w:hAnsi="GHEA Grapalat"/>
              </w:rPr>
              <w:t xml:space="preserve">___________________________ </w:t>
            </w:r>
          </w:p>
          <w:p w:rsidR="00BB28C8" w:rsidRPr="00E50D56" w:rsidRDefault="00BB28C8" w:rsidP="003D2146">
            <w:pPr>
              <w:widowControl w:val="0"/>
              <w:spacing w:after="160" w:line="360" w:lineRule="auto"/>
              <w:ind w:firstLine="19"/>
              <w:jc w:val="center"/>
              <w:rPr>
                <w:rFonts w:ascii="GHEA Grapalat" w:hAnsi="GHEA Grapalat"/>
                <w:iCs/>
                <w:vertAlign w:val="superscript"/>
              </w:rPr>
            </w:pPr>
            <w:r w:rsidRPr="00E50D56">
              <w:rPr>
                <w:rFonts w:ascii="GHEA Grapalat" w:hAnsi="GHEA Grapalat"/>
                <w:vertAlign w:val="superscript"/>
              </w:rPr>
              <w:t>фамилия, имя</w:t>
            </w:r>
          </w:p>
        </w:tc>
        <w:tc>
          <w:tcPr>
            <w:tcW w:w="0" w:type="auto"/>
          </w:tcPr>
          <w:p w:rsidR="00BB28C8" w:rsidRPr="009F3DC7" w:rsidRDefault="00BB28C8" w:rsidP="003D2146">
            <w:pPr>
              <w:widowControl w:val="0"/>
              <w:ind w:firstLine="19"/>
              <w:jc w:val="center"/>
              <w:rPr>
                <w:rFonts w:ascii="GHEA Grapalat" w:hAnsi="GHEA Grapalat"/>
                <w:iCs/>
              </w:rPr>
            </w:pPr>
            <w:r w:rsidRPr="009F3DC7">
              <w:rPr>
                <w:rFonts w:ascii="GHEA Grapalat" w:hAnsi="GHEA Grapalat"/>
              </w:rPr>
              <w:t>___________________________</w:t>
            </w:r>
          </w:p>
          <w:p w:rsidR="00BB28C8" w:rsidRPr="00E50D56" w:rsidRDefault="00BB28C8" w:rsidP="003D2146">
            <w:pPr>
              <w:widowControl w:val="0"/>
              <w:spacing w:after="160" w:line="360" w:lineRule="auto"/>
              <w:ind w:firstLine="19"/>
              <w:jc w:val="center"/>
              <w:rPr>
                <w:rFonts w:ascii="GHEA Grapalat" w:hAnsi="GHEA Grapalat"/>
                <w:iCs/>
                <w:vertAlign w:val="superscript"/>
              </w:rPr>
            </w:pPr>
            <w:r w:rsidRPr="00E50D56">
              <w:rPr>
                <w:rFonts w:ascii="GHEA Grapalat" w:hAnsi="GHEA Grapalat"/>
                <w:vertAlign w:val="superscript"/>
              </w:rPr>
              <w:t>фамилия, имя</w:t>
            </w:r>
          </w:p>
        </w:tc>
      </w:tr>
      <w:tr w:rsidR="00BB28C8" w:rsidRPr="009F3DC7" w:rsidTr="003D2146">
        <w:trPr>
          <w:trHeight w:val="281"/>
        </w:trPr>
        <w:tc>
          <w:tcPr>
            <w:tcW w:w="0" w:type="auto"/>
          </w:tcPr>
          <w:p w:rsidR="00BB28C8" w:rsidRPr="009F3DC7" w:rsidRDefault="00BB28C8" w:rsidP="003D2146">
            <w:pPr>
              <w:widowControl w:val="0"/>
              <w:spacing w:after="160" w:line="360" w:lineRule="auto"/>
              <w:ind w:firstLine="19"/>
              <w:jc w:val="center"/>
              <w:rPr>
                <w:rFonts w:ascii="GHEA Grapalat" w:hAnsi="GHEA Grapalat"/>
                <w:iCs/>
                <w:color w:val="000000"/>
              </w:rPr>
            </w:pPr>
            <w:r w:rsidRPr="009F3DC7">
              <w:rPr>
                <w:rFonts w:ascii="GHEA Grapalat" w:hAnsi="GHEA Grapalat"/>
                <w:color w:val="000000"/>
              </w:rPr>
              <w:t>М. П.</w:t>
            </w:r>
          </w:p>
        </w:tc>
        <w:tc>
          <w:tcPr>
            <w:tcW w:w="0" w:type="auto"/>
          </w:tcPr>
          <w:p w:rsidR="00BB28C8" w:rsidRPr="009F3DC7" w:rsidRDefault="00BB28C8" w:rsidP="003D2146">
            <w:pPr>
              <w:widowControl w:val="0"/>
              <w:spacing w:after="160" w:line="360" w:lineRule="auto"/>
              <w:ind w:firstLine="19"/>
              <w:jc w:val="center"/>
              <w:rPr>
                <w:rFonts w:ascii="GHEA Grapalat" w:hAnsi="GHEA Grapalat"/>
                <w:iCs/>
                <w:color w:val="000000"/>
              </w:rPr>
            </w:pPr>
            <w:r w:rsidRPr="009F3DC7">
              <w:rPr>
                <w:rFonts w:ascii="GHEA Grapalat" w:hAnsi="GHEA Grapalat"/>
                <w:color w:val="000000"/>
              </w:rPr>
              <w:t>М. П.</w:t>
            </w:r>
          </w:p>
        </w:tc>
      </w:tr>
    </w:tbl>
    <w:p w:rsidR="00BB28C8" w:rsidRDefault="00BB28C8" w:rsidP="00BB28C8">
      <w:pPr>
        <w:widowControl w:val="0"/>
        <w:spacing w:after="160" w:line="360" w:lineRule="auto"/>
        <w:ind w:firstLine="567"/>
        <w:jc w:val="right"/>
        <w:rPr>
          <w:rFonts w:ascii="GHEA Grapalat" w:hAnsi="GHEA Grapalat" w:cs="Sylfaen"/>
          <w:b/>
        </w:rPr>
      </w:pPr>
    </w:p>
    <w:p w:rsidR="00BB28C8" w:rsidRDefault="00BB28C8" w:rsidP="00BB28C8">
      <w:pPr>
        <w:rPr>
          <w:rFonts w:ascii="GHEA Grapalat" w:hAnsi="GHEA Grapalat" w:cs="Sylfaen"/>
          <w:b/>
        </w:rPr>
      </w:pPr>
      <w:r>
        <w:rPr>
          <w:rFonts w:ascii="GHEA Grapalat" w:hAnsi="GHEA Grapalat" w:cs="Sylfaen"/>
          <w:b/>
        </w:rPr>
        <w:br w:type="page"/>
      </w:r>
    </w:p>
    <w:p w:rsidR="00BB28C8" w:rsidRPr="009F3DC7" w:rsidRDefault="00BB28C8" w:rsidP="00BB28C8">
      <w:pPr>
        <w:widowControl w:val="0"/>
        <w:spacing w:after="160" w:line="360" w:lineRule="auto"/>
        <w:ind w:firstLine="567"/>
        <w:contextualSpacing/>
        <w:jc w:val="right"/>
        <w:rPr>
          <w:rFonts w:ascii="GHEA Grapalat" w:hAnsi="GHEA Grapalat" w:cs="Sylfaen"/>
          <w:i/>
        </w:rPr>
      </w:pPr>
      <w:r w:rsidRPr="009F3DC7">
        <w:rPr>
          <w:rFonts w:ascii="GHEA Grapalat" w:hAnsi="GHEA Grapalat"/>
          <w:i/>
        </w:rPr>
        <w:lastRenderedPageBreak/>
        <w:t>Приложение № 3.1</w:t>
      </w:r>
    </w:p>
    <w:p w:rsidR="00BB28C8" w:rsidRPr="009F3DC7" w:rsidRDefault="00BB28C8" w:rsidP="00BB28C8">
      <w:pPr>
        <w:widowControl w:val="0"/>
        <w:spacing w:after="160" w:line="360" w:lineRule="auto"/>
        <w:ind w:firstLine="567"/>
        <w:contextualSpacing/>
        <w:jc w:val="right"/>
        <w:rPr>
          <w:rFonts w:ascii="GHEA Grapalat" w:hAnsi="GHEA Grapalat" w:cs="Sylfaen"/>
          <w:i/>
        </w:rPr>
      </w:pPr>
      <w:r w:rsidRPr="009F3DC7">
        <w:rPr>
          <w:rFonts w:ascii="GHEA Grapalat" w:hAnsi="GHEA Grapalat"/>
          <w:i/>
        </w:rPr>
        <w:t xml:space="preserve">к Договору под кодом </w:t>
      </w:r>
      <w:r w:rsidRPr="00124BE9">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E50D56">
        <w:rPr>
          <w:rFonts w:ascii="GHEA Grapalat" w:hAnsi="GHEA Grapalat"/>
          <w:i/>
        </w:rPr>
        <w:tab/>
      </w:r>
      <w:r>
        <w:rPr>
          <w:rFonts w:ascii="GHEA Grapalat" w:hAnsi="GHEA Grapalat"/>
          <w:i/>
        </w:rPr>
        <w:t xml:space="preserve">" </w:t>
      </w:r>
      <w:r w:rsidRPr="00E50D56">
        <w:rPr>
          <w:rFonts w:ascii="GHEA Grapalat" w:hAnsi="GHEA Grapalat"/>
          <w:i/>
        </w:rPr>
        <w:tab/>
      </w:r>
      <w:r>
        <w:rPr>
          <w:rFonts w:ascii="GHEA Grapalat" w:hAnsi="GHEA Grapalat"/>
          <w:i/>
        </w:rPr>
        <w:t>20</w:t>
      </w:r>
      <w:r w:rsidRPr="00E50D56">
        <w:rPr>
          <w:rFonts w:ascii="GHEA Grapalat" w:hAnsi="GHEA Grapalat"/>
          <w:i/>
        </w:rPr>
        <w:tab/>
      </w:r>
      <w:r w:rsidRPr="009F3DC7">
        <w:rPr>
          <w:rFonts w:ascii="GHEA Grapalat" w:hAnsi="GHEA Grapalat"/>
          <w:i/>
        </w:rPr>
        <w:t>г.</w:t>
      </w:r>
    </w:p>
    <w:p w:rsidR="00BB28C8" w:rsidRPr="008A435E" w:rsidRDefault="00BB28C8" w:rsidP="00BB28C8">
      <w:pPr>
        <w:widowControl w:val="0"/>
        <w:tabs>
          <w:tab w:val="left" w:pos="2250"/>
        </w:tabs>
        <w:spacing w:after="160" w:line="360" w:lineRule="auto"/>
        <w:ind w:firstLine="567"/>
        <w:jc w:val="center"/>
        <w:rPr>
          <w:rFonts w:ascii="GHEA Grapalat" w:hAnsi="GHEA Grapalat" w:cs="Sylfaen"/>
          <w:bCs/>
        </w:rPr>
      </w:pPr>
      <w:r w:rsidRPr="009F3DC7">
        <w:rPr>
          <w:rFonts w:ascii="GHEA Grapalat" w:hAnsi="GHEA Grapalat"/>
        </w:rPr>
        <w:t>АКТ №</w:t>
      </w:r>
      <w:r>
        <w:rPr>
          <w:rFonts w:ascii="GHEA Grapalat" w:hAnsi="GHEA Grapalat"/>
        </w:rPr>
        <w:t xml:space="preserve"> </w:t>
      </w:r>
      <w:r w:rsidRPr="008A435E">
        <w:rPr>
          <w:rFonts w:ascii="GHEA Grapalat" w:hAnsi="GHEA Grapalat"/>
        </w:rPr>
        <w:t>______</w:t>
      </w:r>
    </w:p>
    <w:p w:rsidR="00BB28C8" w:rsidRPr="009F3DC7" w:rsidRDefault="00BB28C8" w:rsidP="00BB28C8">
      <w:pPr>
        <w:widowControl w:val="0"/>
        <w:tabs>
          <w:tab w:val="left" w:pos="360"/>
          <w:tab w:val="left" w:pos="540"/>
          <w:tab w:val="left" w:pos="2250"/>
        </w:tabs>
        <w:spacing w:after="160" w:line="360" w:lineRule="auto"/>
        <w:ind w:firstLine="567"/>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rsidR="00BB28C8" w:rsidRPr="009F3DC7" w:rsidRDefault="00BB28C8" w:rsidP="00BB28C8">
      <w:pPr>
        <w:widowControl w:val="0"/>
        <w:tabs>
          <w:tab w:val="left" w:pos="360"/>
          <w:tab w:val="left" w:pos="540"/>
        </w:tabs>
        <w:spacing w:after="160" w:line="360" w:lineRule="auto"/>
        <w:ind w:firstLine="567"/>
        <w:rPr>
          <w:rFonts w:ascii="GHEA Grapalat" w:hAnsi="GHEA Grapalat" w:cs="Sylfaen"/>
        </w:rPr>
      </w:pPr>
    </w:p>
    <w:p w:rsidR="00BB28C8" w:rsidRPr="0086243C" w:rsidRDefault="00BB28C8" w:rsidP="00BB28C8">
      <w:pPr>
        <w:widowControl w:val="0"/>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rsidR="00BB28C8" w:rsidRPr="0086243C" w:rsidRDefault="00BB28C8" w:rsidP="00BB28C8">
      <w:pPr>
        <w:widowControl w:val="0"/>
        <w:spacing w:after="160" w:line="360" w:lineRule="auto"/>
        <w:ind w:left="6946"/>
        <w:jc w:val="center"/>
        <w:rPr>
          <w:rFonts w:ascii="GHEA Grapalat" w:hAnsi="GHEA Grapalat"/>
          <w:vertAlign w:val="superscript"/>
        </w:rPr>
      </w:pPr>
      <w:r w:rsidRPr="0086243C">
        <w:rPr>
          <w:rFonts w:ascii="GHEA Grapalat" w:hAnsi="GHEA Grapalat"/>
          <w:vertAlign w:val="superscript"/>
        </w:rPr>
        <w:t>номер договора</w:t>
      </w:r>
    </w:p>
    <w:p w:rsidR="00BB28C8" w:rsidRPr="0086243C" w:rsidRDefault="00BB28C8" w:rsidP="00BB28C8">
      <w:pPr>
        <w:widowControl w:val="0"/>
        <w:tabs>
          <w:tab w:val="left" w:pos="8789"/>
        </w:tabs>
        <w:jc w:val="both"/>
        <w:rPr>
          <w:rFonts w:ascii="GHEA Grapalat" w:hAnsi="GHEA Grapalat" w:cs="Sylfaen"/>
        </w:rPr>
      </w:pPr>
      <w:r w:rsidRPr="0086243C">
        <w:rPr>
          <w:rFonts w:ascii="GHEA Grapalat" w:hAnsi="GHEA Grapalat"/>
        </w:rPr>
        <w:t>заключенного _________________________________________________ 20</w:t>
      </w:r>
      <w:r w:rsidRPr="0086243C">
        <w:rPr>
          <w:rFonts w:ascii="GHEA Grapalat" w:hAnsi="GHEA Grapalat"/>
        </w:rPr>
        <w:tab/>
        <w:t>г.</w:t>
      </w:r>
    </w:p>
    <w:p w:rsidR="00BB28C8" w:rsidRPr="0086243C" w:rsidRDefault="00BB28C8" w:rsidP="00BB28C8">
      <w:pPr>
        <w:widowControl w:val="0"/>
        <w:spacing w:after="160" w:line="360" w:lineRule="auto"/>
        <w:ind w:right="-360"/>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rsidR="00BB28C8" w:rsidRPr="0086243C" w:rsidRDefault="00BB28C8" w:rsidP="00BB28C8">
      <w:pPr>
        <w:widowControl w:val="0"/>
        <w:ind w:right="-357"/>
        <w:jc w:val="both"/>
        <w:rPr>
          <w:rFonts w:ascii="GHEA Grapalat" w:hAnsi="GHEA Grapalat" w:cs="Sylfaen"/>
          <w:u w:val="single"/>
        </w:rPr>
      </w:pPr>
      <w:r w:rsidRPr="0086243C">
        <w:rPr>
          <w:rFonts w:ascii="GHEA Grapalat" w:hAnsi="GHEA Grapalat"/>
        </w:rPr>
        <w:t>между __________ (далее — Заказчик) и _____________ (далее — Исполнитель),</w:t>
      </w:r>
    </w:p>
    <w:p w:rsidR="00BB28C8" w:rsidRPr="0086243C" w:rsidRDefault="00BB28C8" w:rsidP="00BB28C8">
      <w:pPr>
        <w:widowControl w:val="0"/>
        <w:tabs>
          <w:tab w:val="left" w:pos="4678"/>
        </w:tabs>
        <w:spacing w:after="160" w:line="360" w:lineRule="auto"/>
        <w:ind w:left="851" w:right="-1"/>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rsidR="00BB28C8" w:rsidRPr="009F3DC7" w:rsidRDefault="00BB28C8" w:rsidP="00BB28C8">
      <w:pPr>
        <w:widowControl w:val="0"/>
        <w:spacing w:after="160" w:line="360" w:lineRule="auto"/>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B28C8" w:rsidRPr="009F3DC7"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BB28C8" w:rsidRPr="009F3DC7" w:rsidRDefault="00BB28C8" w:rsidP="003D2146">
            <w:pPr>
              <w:widowControl w:val="0"/>
              <w:spacing w:after="120"/>
              <w:jc w:val="center"/>
              <w:rPr>
                <w:rFonts w:ascii="GHEA Grapalat" w:hAnsi="GHEA Grapalat" w:cs="Sylfaen"/>
                <w:bCs/>
              </w:rPr>
            </w:pPr>
            <w:r w:rsidRPr="009F3DC7">
              <w:rPr>
                <w:rFonts w:ascii="GHEA Grapalat" w:hAnsi="GHEA Grapalat"/>
              </w:rPr>
              <w:t>Работа</w:t>
            </w:r>
          </w:p>
        </w:tc>
      </w:tr>
      <w:tr w:rsidR="00BB28C8" w:rsidRPr="009F3DC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BB28C8" w:rsidRPr="009F3DC7" w:rsidRDefault="00BB28C8" w:rsidP="003D2146">
            <w:pPr>
              <w:widowControl w:val="0"/>
              <w:spacing w:after="120"/>
              <w:ind w:firstLine="567"/>
              <w:jc w:val="center"/>
              <w:rPr>
                <w:rFonts w:ascii="GHEA Grapalat" w:hAnsi="GHEA Grapalat"/>
              </w:rPr>
            </w:pPr>
            <w:r w:rsidRPr="009F3DC7">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BB28C8" w:rsidRPr="009F3DC7" w:rsidRDefault="00BB28C8" w:rsidP="003D2146">
            <w:pPr>
              <w:widowControl w:val="0"/>
              <w:spacing w:after="120"/>
              <w:jc w:val="center"/>
              <w:rPr>
                <w:rFonts w:ascii="GHEA Grapalat" w:hAnsi="GHEA Grapalat"/>
              </w:rPr>
            </w:pPr>
            <w:r w:rsidRPr="009F3DC7">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BB28C8" w:rsidRPr="009F3DC7" w:rsidRDefault="00BB28C8" w:rsidP="003D2146">
            <w:pPr>
              <w:widowControl w:val="0"/>
              <w:spacing w:after="120"/>
              <w:jc w:val="center"/>
              <w:rPr>
                <w:rFonts w:ascii="GHEA Grapalat" w:hAnsi="GHEA Grapalat"/>
              </w:rPr>
            </w:pPr>
            <w:r w:rsidRPr="009F3DC7">
              <w:rPr>
                <w:rFonts w:ascii="GHEA Grapalat" w:hAnsi="GHEA Grapalat"/>
              </w:rPr>
              <w:t>объем (фактический)</w:t>
            </w:r>
          </w:p>
        </w:tc>
      </w:tr>
      <w:tr w:rsidR="00BB28C8" w:rsidRPr="009F3DC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9F3DC7" w:rsidRDefault="00BB28C8" w:rsidP="003D2146">
            <w:pPr>
              <w:widowControl w:val="0"/>
              <w:spacing w:after="120"/>
              <w:ind w:firstLine="567"/>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BB28C8" w:rsidRPr="009F3DC7" w:rsidRDefault="00BB28C8" w:rsidP="003D2146">
            <w:pPr>
              <w:widowControl w:val="0"/>
              <w:spacing w:after="120"/>
              <w:ind w:firstLine="567"/>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BB28C8" w:rsidRPr="009F3DC7" w:rsidRDefault="00BB28C8" w:rsidP="003D2146">
            <w:pPr>
              <w:widowControl w:val="0"/>
              <w:spacing w:after="120"/>
              <w:ind w:firstLine="567"/>
              <w:rPr>
                <w:rFonts w:ascii="GHEA Grapalat" w:hAnsi="GHEA Grapalat" w:cs="Sylfaen"/>
              </w:rPr>
            </w:pPr>
          </w:p>
        </w:tc>
      </w:tr>
      <w:tr w:rsidR="00BB28C8" w:rsidRPr="009F3DC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9F3DC7" w:rsidRDefault="00BB28C8" w:rsidP="003D2146">
            <w:pPr>
              <w:widowControl w:val="0"/>
              <w:spacing w:after="120"/>
              <w:ind w:firstLine="567"/>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BB28C8" w:rsidRPr="009F3DC7" w:rsidRDefault="00BB28C8" w:rsidP="003D2146">
            <w:pPr>
              <w:widowControl w:val="0"/>
              <w:spacing w:after="120"/>
              <w:ind w:firstLine="567"/>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BB28C8" w:rsidRPr="009F3DC7" w:rsidRDefault="00BB28C8" w:rsidP="003D2146">
            <w:pPr>
              <w:widowControl w:val="0"/>
              <w:spacing w:after="120"/>
              <w:ind w:firstLine="567"/>
              <w:rPr>
                <w:rFonts w:ascii="GHEA Grapalat" w:hAnsi="GHEA Grapalat" w:cs="Sylfaen"/>
              </w:rPr>
            </w:pPr>
          </w:p>
        </w:tc>
      </w:tr>
    </w:tbl>
    <w:p w:rsidR="00BB28C8" w:rsidRDefault="00BB28C8" w:rsidP="00BB28C8">
      <w:pPr>
        <w:widowControl w:val="0"/>
        <w:tabs>
          <w:tab w:val="left" w:pos="360"/>
          <w:tab w:val="left" w:pos="540"/>
        </w:tabs>
        <w:spacing w:after="160" w:line="360" w:lineRule="auto"/>
        <w:ind w:firstLine="567"/>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r>
        <w:rPr>
          <w:rFonts w:ascii="GHEA Grapalat" w:hAnsi="GHEA Grapalat"/>
        </w:rPr>
        <w:br w:type="page"/>
      </w:r>
    </w:p>
    <w:p w:rsidR="00BB28C8" w:rsidRPr="009F3DC7" w:rsidRDefault="00BB28C8" w:rsidP="00BB28C8">
      <w:pPr>
        <w:widowControl w:val="0"/>
        <w:spacing w:after="160" w:line="360" w:lineRule="auto"/>
        <w:jc w:val="center"/>
        <w:rPr>
          <w:rFonts w:ascii="GHEA Grapalat" w:hAnsi="GHEA Grapalat" w:cs="Sylfaen"/>
        </w:rPr>
      </w:pPr>
      <w:r w:rsidRPr="009F3DC7">
        <w:rPr>
          <w:rFonts w:ascii="GHEA Grapalat" w:hAnsi="GHEA Grapalat"/>
        </w:rPr>
        <w:lastRenderedPageBreak/>
        <w:t>СТОРОНЫ</w:t>
      </w:r>
    </w:p>
    <w:p w:rsidR="00BB28C8" w:rsidRPr="009F3DC7" w:rsidRDefault="00BB28C8" w:rsidP="00BB28C8">
      <w:pPr>
        <w:widowControl w:val="0"/>
        <w:spacing w:after="160" w:line="360" w:lineRule="auto"/>
        <w:jc w:val="center"/>
        <w:rPr>
          <w:rFonts w:ascii="GHEA Grapalat" w:hAnsi="GHEA Grapalat" w:cs="Sylfaen"/>
        </w:rPr>
      </w:pPr>
    </w:p>
    <w:tbl>
      <w:tblPr>
        <w:tblW w:w="0" w:type="auto"/>
        <w:tblLook w:val="00A0" w:firstRow="1" w:lastRow="0" w:firstColumn="1" w:lastColumn="0" w:noHBand="0" w:noVBand="0"/>
      </w:tblPr>
      <w:tblGrid>
        <w:gridCol w:w="4644"/>
        <w:gridCol w:w="4643"/>
      </w:tblGrid>
      <w:tr w:rsidR="00BB28C8" w:rsidRPr="009F3DC7" w:rsidTr="003D2146">
        <w:tc>
          <w:tcPr>
            <w:tcW w:w="4644"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Сдал</w:t>
            </w:r>
          </w:p>
        </w:tc>
        <w:tc>
          <w:tcPr>
            <w:tcW w:w="46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Принял</w:t>
            </w:r>
          </w:p>
        </w:tc>
      </w:tr>
    </w:tbl>
    <w:p w:rsidR="00BB28C8" w:rsidRPr="009F3DC7" w:rsidRDefault="00BB28C8" w:rsidP="00BB28C8">
      <w:pPr>
        <w:widowControl w:val="0"/>
        <w:spacing w:after="160" w:line="360" w:lineRule="auto"/>
        <w:jc w:val="right"/>
        <w:rPr>
          <w:rFonts w:ascii="GHEA Grapalat" w:hAnsi="GHEA Grapalat" w:cs="Sylfaen"/>
        </w:rPr>
      </w:pPr>
      <w:r w:rsidRPr="009F3DC7">
        <w:rPr>
          <w:rFonts w:ascii="GHEA Grapalat" w:hAnsi="GHEA Grapalat"/>
        </w:rPr>
        <w:t>представитель, спроектировавший заявку:</w:t>
      </w:r>
    </w:p>
    <w:p w:rsidR="00BB28C8" w:rsidRPr="009F3DC7" w:rsidRDefault="00BB28C8" w:rsidP="00BB28C8">
      <w:pPr>
        <w:widowControl w:val="0"/>
        <w:tabs>
          <w:tab w:val="left" w:pos="360"/>
          <w:tab w:val="left" w:pos="540"/>
        </w:tabs>
        <w:spacing w:after="160" w:line="360" w:lineRule="auto"/>
        <w:ind w:firstLine="567"/>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B28C8" w:rsidRPr="009F3DC7" w:rsidTr="003D2146">
        <w:trPr>
          <w:tblCellSpacing w:w="7" w:type="dxa"/>
          <w:jc w:val="center"/>
        </w:trPr>
        <w:tc>
          <w:tcPr>
            <w:tcW w:w="0" w:type="auto"/>
            <w:vAlign w:val="center"/>
          </w:tcPr>
          <w:p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 xml:space="preserve">___________________________ </w:t>
            </w:r>
          </w:p>
          <w:p w:rsidR="00BB28C8" w:rsidRPr="00676B4F" w:rsidRDefault="00BB28C8" w:rsidP="003D2146">
            <w:pPr>
              <w:widowControl w:val="0"/>
              <w:spacing w:after="160" w:line="360" w:lineRule="auto"/>
              <w:jc w:val="center"/>
              <w:rPr>
                <w:rFonts w:ascii="GHEA Grapalat" w:hAnsi="GHEA Grapalat" w:cs="GHEA Grapalat"/>
                <w:color w:val="000000"/>
                <w:vertAlign w:val="superscript"/>
              </w:rPr>
            </w:pPr>
            <w:r w:rsidRPr="00676B4F">
              <w:rPr>
                <w:rFonts w:ascii="GHEA Grapalat" w:hAnsi="GHEA Grapalat"/>
                <w:color w:val="000000"/>
                <w:vertAlign w:val="superscript"/>
              </w:rPr>
              <w:t>фамилия, имя</w:t>
            </w:r>
          </w:p>
        </w:tc>
        <w:tc>
          <w:tcPr>
            <w:tcW w:w="0" w:type="auto"/>
            <w:vAlign w:val="center"/>
          </w:tcPr>
          <w:p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___________________________</w:t>
            </w:r>
          </w:p>
          <w:p w:rsidR="00BB28C8" w:rsidRPr="00676B4F" w:rsidRDefault="00BB28C8" w:rsidP="003D2146">
            <w:pPr>
              <w:widowControl w:val="0"/>
              <w:spacing w:after="160" w:line="360" w:lineRule="auto"/>
              <w:jc w:val="center"/>
              <w:rPr>
                <w:rFonts w:ascii="GHEA Grapalat" w:hAnsi="GHEA Grapalat" w:cs="GHEA Grapalat"/>
                <w:color w:val="000000"/>
                <w:vertAlign w:val="superscript"/>
              </w:rPr>
            </w:pPr>
            <w:r w:rsidRPr="00676B4F">
              <w:rPr>
                <w:rFonts w:ascii="GHEA Grapalat" w:hAnsi="GHEA Grapalat"/>
                <w:color w:val="000000"/>
                <w:vertAlign w:val="superscript"/>
              </w:rPr>
              <w:t>фамилия, имя</w:t>
            </w:r>
          </w:p>
        </w:tc>
      </w:tr>
      <w:tr w:rsidR="00BB28C8" w:rsidRPr="009F3DC7" w:rsidTr="003D2146">
        <w:trPr>
          <w:tblCellSpacing w:w="7" w:type="dxa"/>
          <w:jc w:val="center"/>
        </w:trPr>
        <w:tc>
          <w:tcPr>
            <w:tcW w:w="0" w:type="auto"/>
            <w:vAlign w:val="center"/>
          </w:tcPr>
          <w:p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 xml:space="preserve">___________________________ </w:t>
            </w:r>
          </w:p>
          <w:p w:rsidR="00BB28C8" w:rsidRPr="00676B4F" w:rsidRDefault="00BB28C8" w:rsidP="003D2146">
            <w:pPr>
              <w:widowControl w:val="0"/>
              <w:spacing w:after="160" w:line="360" w:lineRule="auto"/>
              <w:jc w:val="center"/>
              <w:rPr>
                <w:rFonts w:ascii="GHEA Grapalat" w:hAnsi="GHEA Grapalat" w:cs="GHEA Grapalat"/>
                <w:color w:val="000000"/>
                <w:vertAlign w:val="superscript"/>
              </w:rPr>
            </w:pPr>
            <w:r w:rsidRPr="00676B4F">
              <w:rPr>
                <w:rFonts w:ascii="GHEA Grapalat" w:hAnsi="GHEA Grapalat"/>
                <w:color w:val="000000"/>
                <w:vertAlign w:val="superscript"/>
              </w:rPr>
              <w:t>подпись</w:t>
            </w:r>
          </w:p>
        </w:tc>
        <w:tc>
          <w:tcPr>
            <w:tcW w:w="0" w:type="auto"/>
            <w:vAlign w:val="center"/>
          </w:tcPr>
          <w:p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___________________________</w:t>
            </w:r>
          </w:p>
          <w:p w:rsidR="00BB28C8" w:rsidRPr="00676B4F" w:rsidRDefault="00BB28C8" w:rsidP="003D2146">
            <w:pPr>
              <w:widowControl w:val="0"/>
              <w:spacing w:after="160" w:line="360" w:lineRule="auto"/>
              <w:jc w:val="center"/>
              <w:rPr>
                <w:rFonts w:ascii="GHEA Grapalat" w:hAnsi="GHEA Grapalat" w:cs="GHEA Grapalat"/>
                <w:color w:val="000000"/>
                <w:vertAlign w:val="superscript"/>
              </w:rPr>
            </w:pPr>
            <w:r w:rsidRPr="00676B4F">
              <w:rPr>
                <w:rFonts w:ascii="GHEA Grapalat" w:hAnsi="GHEA Grapalat"/>
                <w:color w:val="000000"/>
                <w:vertAlign w:val="superscript"/>
              </w:rPr>
              <w:t>подпись</w:t>
            </w:r>
          </w:p>
        </w:tc>
      </w:tr>
    </w:tbl>
    <w:p w:rsidR="00BB28C8" w:rsidRDefault="00BB28C8" w:rsidP="00BB28C8">
      <w:pPr>
        <w:pStyle w:val="BodyTextIndent3"/>
        <w:widowControl w:val="0"/>
        <w:spacing w:after="160"/>
        <w:jc w:val="right"/>
        <w:rPr>
          <w:rFonts w:ascii="GHEA Grapalat" w:hAnsi="GHEA Grapalat" w:cs="Sylfaen"/>
          <w:sz w:val="24"/>
          <w:szCs w:val="24"/>
        </w:rPr>
      </w:pPr>
    </w:p>
    <w:p w:rsidR="00BB28C8" w:rsidRDefault="00BB28C8" w:rsidP="00BB28C8">
      <w:pPr>
        <w:rPr>
          <w:rFonts w:ascii="GHEA Grapalat" w:hAnsi="GHEA Grapalat" w:cs="Sylfaen"/>
        </w:rPr>
      </w:pPr>
      <w:r>
        <w:rPr>
          <w:rFonts w:ascii="GHEA Grapalat" w:hAnsi="GHEA Grapalat" w:cs="Sylfaen"/>
        </w:rPr>
        <w:br w:type="page"/>
      </w:r>
    </w:p>
    <w:p w:rsidR="00B80444" w:rsidRPr="00EB1587" w:rsidRDefault="00B80444" w:rsidP="00B80444">
      <w:pPr>
        <w:widowControl w:val="0"/>
        <w:jc w:val="right"/>
        <w:rPr>
          <w:rFonts w:ascii="GHEA Grapalat" w:hAnsi="GHEA Grapalat" w:cs="Sylfaen"/>
          <w:i/>
        </w:rPr>
      </w:pPr>
      <w:r>
        <w:rPr>
          <w:rFonts w:ascii="GHEA Grapalat" w:hAnsi="GHEA Grapalat"/>
          <w:b/>
        </w:rPr>
        <w:lastRenderedPageBreak/>
        <w:br w:type="page"/>
      </w:r>
      <w:r w:rsidRPr="00EB1587">
        <w:rPr>
          <w:rFonts w:ascii="GHEA Grapalat" w:hAnsi="GHEA Grapalat"/>
          <w:i/>
        </w:rPr>
        <w:lastRenderedPageBreak/>
        <w:t>Приложение № 4</w:t>
      </w:r>
    </w:p>
    <w:p w:rsidR="00B80444" w:rsidRPr="00EB1587" w:rsidRDefault="00B80444" w:rsidP="00B80444">
      <w:pPr>
        <w:widowControl w:val="0"/>
        <w:jc w:val="right"/>
        <w:rPr>
          <w:rFonts w:ascii="GHEA Grapalat" w:hAnsi="GHEA Grapalat" w:cs="Sylfaen"/>
          <w:i/>
        </w:rPr>
      </w:pPr>
      <w:r w:rsidRPr="00EB1587">
        <w:rPr>
          <w:rFonts w:ascii="GHEA Grapalat" w:hAnsi="GHEA Grapalat"/>
          <w:i/>
        </w:rPr>
        <w:t>к Договору под кодом</w:t>
      </w:r>
      <w:r w:rsidRPr="00EB1587">
        <w:rPr>
          <w:rFonts w:ascii="GHEA Grapalat" w:hAnsi="GHEA Grapalat"/>
          <w:i/>
          <w:lang w:val="hy-AM"/>
        </w:rPr>
        <w:t xml:space="preserve"> «      »</w:t>
      </w:r>
      <w:r w:rsidRPr="00EB1587">
        <w:rPr>
          <w:rFonts w:ascii="GHEA Grapalat" w:hAnsi="GHEA Grapalat"/>
          <w:i/>
        </w:rPr>
        <w:t xml:space="preserve"> </w:t>
      </w:r>
      <w:r w:rsidRPr="00EB1587">
        <w:rPr>
          <w:rFonts w:ascii="GHEA Grapalat" w:hAnsi="GHEA Grapalat" w:cs="Sylfaen"/>
          <w:i/>
        </w:rPr>
        <w:br/>
      </w:r>
      <w:r w:rsidRPr="00EB1587">
        <w:rPr>
          <w:rFonts w:ascii="GHEA Grapalat" w:hAnsi="GHEA Grapalat"/>
          <w:i/>
        </w:rPr>
        <w:t>заключенному "</w:t>
      </w:r>
      <w:r w:rsidRPr="00EB1587">
        <w:rPr>
          <w:rFonts w:ascii="GHEA Grapalat" w:hAnsi="GHEA Grapalat"/>
          <w:i/>
        </w:rPr>
        <w:tab/>
        <w:t xml:space="preserve"> "</w:t>
      </w:r>
      <w:r w:rsidRPr="00EB1587">
        <w:rPr>
          <w:rFonts w:ascii="GHEA Grapalat" w:hAnsi="GHEA Grapalat"/>
          <w:i/>
        </w:rPr>
        <w:tab/>
        <w:t>20</w:t>
      </w:r>
      <w:r w:rsidRPr="00EB1587">
        <w:rPr>
          <w:rFonts w:ascii="GHEA Grapalat" w:hAnsi="GHEA Grapalat"/>
          <w:i/>
        </w:rPr>
        <w:tab/>
        <w:t xml:space="preserve">  г.</w:t>
      </w:r>
    </w:p>
    <w:p w:rsidR="00B80444" w:rsidRPr="00EB1587" w:rsidRDefault="00B80444" w:rsidP="00B80444">
      <w:pPr>
        <w:jc w:val="center"/>
        <w:rPr>
          <w:rFonts w:ascii="GHEA Grapalat" w:hAnsi="GHEA Grapalat" w:cs="GHEA Grapalat"/>
        </w:rPr>
      </w:pPr>
    </w:p>
    <w:p w:rsidR="00B80444" w:rsidRPr="00EB1587" w:rsidRDefault="00B80444" w:rsidP="00B80444">
      <w:pPr>
        <w:jc w:val="center"/>
        <w:rPr>
          <w:rFonts w:ascii="GHEA Grapalat" w:hAnsi="GHEA Grapalat" w:cs="GHEA Grapalat"/>
        </w:rPr>
      </w:pPr>
      <w:r w:rsidRPr="00EB1587">
        <w:rPr>
          <w:rFonts w:ascii="GHEA Grapalat" w:hAnsi="GHEA Grapalat" w:cs="GHEA Grapalat"/>
        </w:rPr>
        <w:t>УВЕДОМЛЕНИЕ</w:t>
      </w:r>
    </w:p>
    <w:p w:rsidR="00B80444" w:rsidRPr="00EB1587" w:rsidRDefault="00B80444" w:rsidP="00B80444">
      <w:pPr>
        <w:jc w:val="center"/>
        <w:rPr>
          <w:rFonts w:ascii="GHEA Grapalat" w:hAnsi="GHEA Grapalat" w:cs="GHEA Grapalat"/>
          <w:lang w:val="hy-AM"/>
        </w:rPr>
      </w:pPr>
    </w:p>
    <w:p w:rsidR="00B80444" w:rsidRPr="00EB1587" w:rsidRDefault="00B80444" w:rsidP="00B80444">
      <w:pPr>
        <w:rPr>
          <w:rFonts w:ascii="GHEA Grapalat" w:hAnsi="GHEA Grapalat" w:cs="Arial"/>
          <w:sz w:val="20"/>
          <w:szCs w:val="20"/>
          <w:lang w:val="es-ES"/>
        </w:rPr>
      </w:pPr>
      <w:r w:rsidRPr="00EB1587">
        <w:rPr>
          <w:rFonts w:ascii="GHEA Grapalat" w:hAnsi="GHEA Grapalat"/>
          <w:u w:val="single"/>
          <w:lang w:val="es-ES"/>
        </w:rPr>
        <w:t xml:space="preserve">                                                             </w:t>
      </w:r>
      <w:r w:rsidRPr="00EB1587">
        <w:rPr>
          <w:rFonts w:ascii="GHEA Grapalat" w:hAnsi="GHEA Grapalat"/>
          <w:u w:val="single"/>
          <w:lang w:val="es-ES"/>
        </w:rPr>
        <w:tab/>
      </w:r>
      <w:r w:rsidRPr="00EB1587">
        <w:rPr>
          <w:rFonts w:ascii="GHEA Grapalat" w:hAnsi="GHEA Grapalat"/>
          <w:u w:val="single"/>
          <w:lang w:val="es-ES"/>
        </w:rPr>
        <w:tab/>
        <w:t xml:space="preserve">       </w:t>
      </w:r>
      <w:r w:rsidRPr="00EB1587">
        <w:rPr>
          <w:rFonts w:ascii="GHEA Grapalat" w:hAnsi="GHEA Grapalat"/>
          <w:lang w:val="es-ES"/>
        </w:rPr>
        <w:t xml:space="preserve"> </w:t>
      </w:r>
      <w:r w:rsidRPr="00EB1587">
        <w:rPr>
          <w:rFonts w:ascii="GHEA Grapalat" w:hAnsi="GHEA Grapalat"/>
        </w:rPr>
        <w:t>з</w:t>
      </w:r>
      <w:r w:rsidRPr="00EB1587">
        <w:rPr>
          <w:rFonts w:ascii="GHEA Grapalat" w:hAnsi="GHEA Grapalat" w:cs="Sylfaen"/>
          <w:sz w:val="20"/>
          <w:szCs w:val="20"/>
        </w:rPr>
        <w:t>аявляет, что</w:t>
      </w:r>
      <w:r w:rsidRPr="00EB1587">
        <w:rPr>
          <w:rFonts w:ascii="GHEA Grapalat" w:hAnsi="GHEA Grapalat" w:cs="Arial"/>
          <w:sz w:val="20"/>
          <w:szCs w:val="20"/>
        </w:rPr>
        <w:t>:</w:t>
      </w:r>
      <w:r w:rsidRPr="00EB1587">
        <w:rPr>
          <w:rFonts w:ascii="GHEA Grapalat" w:hAnsi="GHEA Grapalat" w:cs="Arial"/>
          <w:sz w:val="20"/>
          <w:szCs w:val="20"/>
          <w:lang w:val="es-ES"/>
        </w:rPr>
        <w:t xml:space="preserve">  </w:t>
      </w:r>
    </w:p>
    <w:p w:rsidR="00B80444" w:rsidRPr="00EB1587" w:rsidRDefault="00B80444" w:rsidP="00B80444">
      <w:pPr>
        <w:rPr>
          <w:rFonts w:ascii="GHEA Grapalat" w:hAnsi="GHEA Grapalat" w:cs="Arial"/>
          <w:vertAlign w:val="superscript"/>
          <w:lang w:val="es-ES"/>
        </w:rPr>
      </w:pPr>
      <w:r w:rsidRPr="00EB1587">
        <w:rPr>
          <w:rFonts w:ascii="GHEA Grapalat" w:hAnsi="GHEA Grapalat"/>
          <w:vertAlign w:val="superscript"/>
          <w:lang w:val="es-ES"/>
        </w:rPr>
        <w:t xml:space="preserve">               </w:t>
      </w:r>
      <w:r w:rsidRPr="00EB1587">
        <w:rPr>
          <w:rFonts w:ascii="GHEA Grapalat" w:hAnsi="GHEA Grapalat"/>
          <w:lang w:val="es-ES"/>
        </w:rPr>
        <w:t xml:space="preserve">     </w:t>
      </w:r>
      <w:r w:rsidRPr="00EB1587">
        <w:rPr>
          <w:rFonts w:ascii="GHEA Grapalat" w:hAnsi="GHEA Grapalat" w:cs="Sylfaen"/>
          <w:vertAlign w:val="superscript"/>
        </w:rPr>
        <w:t>название</w:t>
      </w:r>
      <w:r w:rsidRPr="00EB1587">
        <w:rPr>
          <w:rFonts w:ascii="GHEA Grapalat" w:hAnsi="GHEA Grapalat" w:cs="Sylfaen"/>
          <w:vertAlign w:val="superscript"/>
          <w:lang w:val="es-ES"/>
        </w:rPr>
        <w:t xml:space="preserve"> финансового агента</w:t>
      </w:r>
    </w:p>
    <w:p w:rsidR="00B80444" w:rsidRPr="00EB1587" w:rsidRDefault="00B80444" w:rsidP="00B80444">
      <w:pPr>
        <w:rPr>
          <w:rFonts w:ascii="GHEA Grapalat" w:hAnsi="GHEA Grapalat"/>
          <w:vertAlign w:val="superscript"/>
          <w:lang w:val="es-ES"/>
        </w:rPr>
      </w:pPr>
    </w:p>
    <w:p w:rsidR="00B80444" w:rsidRPr="00EB1587" w:rsidRDefault="00B80444" w:rsidP="00B80444">
      <w:pPr>
        <w:pStyle w:val="ListParagraph"/>
        <w:numPr>
          <w:ilvl w:val="0"/>
          <w:numId w:val="36"/>
        </w:numPr>
        <w:contextualSpacing/>
        <w:jc w:val="both"/>
        <w:rPr>
          <w:rFonts w:ascii="GHEA Grapalat" w:hAnsi="GHEA Grapalat"/>
          <w:u w:val="single"/>
          <w:lang w:val="es-ES"/>
        </w:rPr>
      </w:pPr>
      <w:r w:rsidRPr="00EB1587">
        <w:rPr>
          <w:rFonts w:ascii="GHEA Grapalat" w:hAnsi="GHEA Grapalat"/>
          <w:sz w:val="20"/>
          <w:szCs w:val="20"/>
        </w:rPr>
        <w:t>В рамках заключенного между</w:t>
      </w:r>
      <w:r w:rsidRPr="00EB1587">
        <w:rPr>
          <w:rFonts w:ascii="GHEA Grapalat" w:hAnsi="GHEA Grapalat"/>
        </w:rPr>
        <w:t xml:space="preserve">   ----------------------</w:t>
      </w:r>
      <w:r w:rsidRPr="00EB1587">
        <w:rPr>
          <w:rFonts w:ascii="GHEA Grapalat" w:hAnsi="GHEA Grapalat"/>
          <w:lang w:val="hy-AM"/>
        </w:rPr>
        <w:t xml:space="preserve"> </w:t>
      </w:r>
      <w:r w:rsidRPr="00EB1587">
        <w:rPr>
          <w:rFonts w:ascii="GHEA Grapalat" w:hAnsi="GHEA Grapalat"/>
          <w:sz w:val="20"/>
          <w:szCs w:val="20"/>
        </w:rPr>
        <w:t>- ом   и</w:t>
      </w:r>
      <w:r w:rsidRPr="00EB1587">
        <w:rPr>
          <w:rFonts w:ascii="GHEA Grapalat" w:hAnsi="GHEA Grapalat"/>
        </w:rPr>
        <w:t xml:space="preserve"> ---------------------------- </w:t>
      </w:r>
      <w:r w:rsidRPr="00EB1587">
        <w:rPr>
          <w:rFonts w:ascii="GHEA Grapalat" w:hAnsi="GHEA Grapalat"/>
          <w:sz w:val="20"/>
          <w:szCs w:val="20"/>
        </w:rPr>
        <w:t>-ом</w:t>
      </w:r>
      <w:r w:rsidRPr="00EB1587">
        <w:rPr>
          <w:rFonts w:ascii="GHEA Grapalat" w:hAnsi="GHEA Grapalat"/>
        </w:rPr>
        <w:t xml:space="preserve">                              </w:t>
      </w:r>
    </w:p>
    <w:p w:rsidR="00B80444" w:rsidRPr="00EB1587" w:rsidRDefault="00B80444" w:rsidP="00B80444">
      <w:pPr>
        <w:rPr>
          <w:rFonts w:ascii="GHEA Grapalat" w:hAnsi="GHEA Grapalat" w:cs="Sylfaen"/>
          <w:vertAlign w:val="superscript"/>
        </w:rPr>
      </w:pPr>
      <w:r w:rsidRPr="00EB1587">
        <w:rPr>
          <w:rFonts w:ascii="GHEA Grapalat" w:hAnsi="GHEA Grapalat" w:cs="Sylfaen"/>
          <w:vertAlign w:val="superscript"/>
          <w:lang w:val="es-ES"/>
        </w:rPr>
        <w:t xml:space="preserve">                                                                                     </w:t>
      </w:r>
      <w:r w:rsidRPr="00EB1587">
        <w:rPr>
          <w:rFonts w:ascii="GHEA Grapalat" w:hAnsi="GHEA Grapalat" w:cs="Sylfaen"/>
          <w:vertAlign w:val="superscript"/>
        </w:rPr>
        <w:t xml:space="preserve">      название</w:t>
      </w:r>
      <w:r w:rsidRPr="00EB1587">
        <w:rPr>
          <w:rFonts w:ascii="GHEA Grapalat" w:hAnsi="GHEA Grapalat" w:cs="Sylfaen"/>
          <w:vertAlign w:val="superscript"/>
          <w:lang w:val="es-ES"/>
        </w:rPr>
        <w:t xml:space="preserve"> </w:t>
      </w:r>
      <w:r w:rsidR="00EB1587" w:rsidRPr="00EB1587">
        <w:rPr>
          <w:rFonts w:ascii="GHEA Grapalat" w:hAnsi="GHEA Grapalat" w:cs="Sylfaen"/>
          <w:vertAlign w:val="superscript"/>
        </w:rPr>
        <w:t>заказчика</w:t>
      </w:r>
      <w:r w:rsidRPr="00EB1587">
        <w:rPr>
          <w:rFonts w:ascii="GHEA Grapalat" w:hAnsi="GHEA Grapalat" w:cs="Sylfaen"/>
          <w:vertAlign w:val="superscript"/>
        </w:rPr>
        <w:t xml:space="preserve">                     </w:t>
      </w:r>
      <w:r w:rsidRPr="00EB1587">
        <w:rPr>
          <w:rFonts w:ascii="GHEA Grapalat" w:hAnsi="GHEA Grapalat" w:cs="Sylfaen"/>
          <w:vertAlign w:val="superscript"/>
          <w:lang w:val="hy-AM"/>
        </w:rPr>
        <w:t xml:space="preserve">            </w:t>
      </w:r>
      <w:r w:rsidRPr="00EB1587">
        <w:rPr>
          <w:rFonts w:ascii="GHEA Grapalat" w:hAnsi="GHEA Grapalat" w:cs="Sylfaen"/>
          <w:vertAlign w:val="superscript"/>
        </w:rPr>
        <w:t>название</w:t>
      </w:r>
      <w:r w:rsidRPr="00EB1587">
        <w:rPr>
          <w:rFonts w:ascii="GHEA Grapalat" w:hAnsi="GHEA Grapalat" w:cs="Sylfaen"/>
          <w:vertAlign w:val="superscript"/>
          <w:lang w:val="es-ES"/>
        </w:rPr>
        <w:t xml:space="preserve"> </w:t>
      </w:r>
      <w:r w:rsidR="00EB1587" w:rsidRPr="00EB1587">
        <w:rPr>
          <w:rFonts w:ascii="GHEA Grapalat" w:hAnsi="GHEA Grapalat" w:cs="Sylfaen"/>
          <w:vertAlign w:val="superscript"/>
        </w:rPr>
        <w:t>иаполнителя</w:t>
      </w:r>
    </w:p>
    <w:p w:rsidR="00B80444" w:rsidRPr="00EB1587" w:rsidRDefault="00B80444" w:rsidP="00B80444">
      <w:pPr>
        <w:rPr>
          <w:rFonts w:ascii="GHEA Grapalat" w:hAnsi="GHEA Grapalat" w:cs="Sylfaen"/>
          <w:vertAlign w:val="superscript"/>
        </w:rPr>
      </w:pPr>
      <w:r w:rsidRPr="00EB1587">
        <w:rPr>
          <w:rFonts w:ascii="GHEA Grapalat" w:hAnsi="GHEA Grapalat" w:cs="Sylfaen"/>
          <w:sz w:val="20"/>
          <w:szCs w:val="20"/>
          <w:lang w:val="es-ES"/>
        </w:rPr>
        <w:t xml:space="preserve">   «--»</w:t>
      </w:r>
      <w:r w:rsidRPr="00EB1587">
        <w:rPr>
          <w:rFonts w:ascii="GHEA Grapalat" w:hAnsi="GHEA Grapalat" w:cs="Sylfaen"/>
          <w:sz w:val="20"/>
          <w:szCs w:val="20"/>
        </w:rPr>
        <w:t xml:space="preserve"> </w:t>
      </w:r>
      <w:r w:rsidRPr="00EB1587">
        <w:rPr>
          <w:rFonts w:ascii="GHEA Grapalat" w:hAnsi="GHEA Grapalat" w:cs="Sylfaen"/>
          <w:sz w:val="20"/>
          <w:szCs w:val="20"/>
          <w:lang w:val="es-ES"/>
        </w:rPr>
        <w:t>20</w:t>
      </w:r>
      <w:r w:rsidRPr="00EB1587">
        <w:rPr>
          <w:rFonts w:ascii="GHEA Grapalat" w:hAnsi="GHEA Grapalat" w:cs="Sylfaen"/>
          <w:sz w:val="20"/>
          <w:szCs w:val="20"/>
        </w:rPr>
        <w:t>г</w:t>
      </w:r>
      <w:r w:rsidRPr="00EB1587">
        <w:rPr>
          <w:rFonts w:ascii="GHEA Grapalat" w:hAnsi="GHEA Grapalat" w:cs="Sylfaen"/>
          <w:sz w:val="20"/>
          <w:szCs w:val="20"/>
          <w:lang w:val="es-ES"/>
        </w:rPr>
        <w:t>.</w:t>
      </w:r>
      <w:r w:rsidRPr="00EB1587">
        <w:rPr>
          <w:rFonts w:ascii="GHEA Grapalat" w:hAnsi="GHEA Grapalat" w:cs="Sylfaen"/>
          <w:sz w:val="20"/>
          <w:szCs w:val="20"/>
        </w:rPr>
        <w:t xml:space="preserve">договора под кодом </w:t>
      </w:r>
      <w:r w:rsidRPr="00EB1587">
        <w:rPr>
          <w:rFonts w:ascii="GHEA Grapalat" w:hAnsi="GHEA Grapalat" w:cs="Sylfaen"/>
          <w:sz w:val="20"/>
          <w:szCs w:val="20"/>
          <w:lang w:val="es-ES"/>
        </w:rPr>
        <w:t xml:space="preserve"> </w:t>
      </w:r>
      <w:r w:rsidRPr="00EB1587">
        <w:rPr>
          <w:rFonts w:ascii="GHEA Grapalat" w:hAnsi="GHEA Grapalat"/>
          <w:i/>
          <w:sz w:val="20"/>
          <w:szCs w:val="20"/>
          <w:lang w:val="af-ZA"/>
        </w:rPr>
        <w:t>___</w:t>
      </w:r>
      <w:r w:rsidRPr="00EB1587">
        <w:rPr>
          <w:rFonts w:ascii="GHEA Grapalat" w:hAnsi="GHEA Grapalat" w:cs="Arial"/>
          <w:i/>
          <w:sz w:val="20"/>
          <w:szCs w:val="20"/>
          <w:shd w:val="clear" w:color="auto" w:fill="FFFFFF"/>
          <w:lang w:val="hy-AM"/>
        </w:rPr>
        <w:t>«________»</w:t>
      </w:r>
      <w:r w:rsidRPr="00EB1587">
        <w:rPr>
          <w:rFonts w:ascii="GHEA Grapalat" w:hAnsi="GHEA Grapalat"/>
          <w:i/>
          <w:sz w:val="20"/>
          <w:szCs w:val="20"/>
          <w:u w:val="single"/>
        </w:rPr>
        <w:t xml:space="preserve">__ </w:t>
      </w:r>
      <w:r w:rsidRPr="00EB1587">
        <w:rPr>
          <w:rFonts w:ascii="GHEA Grapalat" w:hAnsi="GHEA Grapalat"/>
          <w:sz w:val="20"/>
          <w:szCs w:val="20"/>
        </w:rPr>
        <w:t>(</w:t>
      </w:r>
      <w:r w:rsidRPr="00EB1587">
        <w:rPr>
          <w:rFonts w:ascii="GHEA Grapalat" w:hAnsi="GHEA Grapalat" w:cs="Sylfaen"/>
          <w:sz w:val="20"/>
          <w:szCs w:val="20"/>
        </w:rPr>
        <w:t>далее-Договор</w:t>
      </w:r>
      <w:r w:rsidRPr="00EB1587">
        <w:rPr>
          <w:rFonts w:ascii="GHEA Grapalat" w:hAnsi="GHEA Grapalat" w:cs="Sylfaen"/>
          <w:sz w:val="20"/>
          <w:szCs w:val="20"/>
          <w:lang w:val="es-ES"/>
        </w:rPr>
        <w:t>)</w:t>
      </w:r>
      <w:r w:rsidRPr="00EB1587">
        <w:rPr>
          <w:rFonts w:ascii="GHEA Grapalat" w:hAnsi="GHEA Grapalat" w:cs="Sylfaen"/>
          <w:sz w:val="20"/>
          <w:szCs w:val="20"/>
        </w:rPr>
        <w:t xml:space="preserve">, между мной </w:t>
      </w:r>
      <w:r w:rsidRPr="00EB1587">
        <w:rPr>
          <w:rFonts w:ascii="GHEA Grapalat" w:hAnsi="GHEA Grapalat" w:cs="Sylfaen"/>
          <w:sz w:val="20"/>
          <w:szCs w:val="20"/>
          <w:lang w:val="hy-AM"/>
        </w:rPr>
        <w:t xml:space="preserve"> </w:t>
      </w:r>
      <w:r w:rsidRPr="00EB1587">
        <w:rPr>
          <w:rFonts w:ascii="GHEA Grapalat" w:hAnsi="GHEA Grapalat" w:cs="Sylfaen"/>
          <w:sz w:val="20"/>
          <w:szCs w:val="20"/>
        </w:rPr>
        <w:t>и -------------- - ом</w:t>
      </w:r>
    </w:p>
    <w:p w:rsidR="00B80444" w:rsidRPr="00EB1587" w:rsidRDefault="00B80444" w:rsidP="00B80444">
      <w:pPr>
        <w:rPr>
          <w:rFonts w:ascii="GHEA Grapalat" w:hAnsi="GHEA Grapalat"/>
          <w:u w:val="single"/>
          <w:lang w:val="es-ES"/>
        </w:rPr>
      </w:pPr>
      <w:r w:rsidRPr="00EB1587">
        <w:rPr>
          <w:rFonts w:ascii="GHEA Grapalat" w:hAnsi="GHEA Grapalat" w:cs="Sylfaen"/>
          <w:vertAlign w:val="superscript"/>
        </w:rPr>
        <w:t xml:space="preserve">                                                                                                                                                               </w:t>
      </w:r>
      <w:r w:rsidRPr="00EB1587">
        <w:rPr>
          <w:rFonts w:ascii="GHEA Grapalat" w:hAnsi="GHEA Grapalat" w:cs="Sylfaen"/>
          <w:vertAlign w:val="superscript"/>
          <w:lang w:val="hy-AM"/>
        </w:rPr>
        <w:t xml:space="preserve">            </w:t>
      </w:r>
      <w:r w:rsidRPr="00EB1587">
        <w:rPr>
          <w:rFonts w:ascii="GHEA Grapalat" w:hAnsi="GHEA Grapalat" w:cs="Sylfaen"/>
          <w:vertAlign w:val="superscript"/>
        </w:rPr>
        <w:t>название</w:t>
      </w:r>
      <w:r w:rsidRPr="00EB1587">
        <w:rPr>
          <w:rFonts w:ascii="GHEA Grapalat" w:hAnsi="GHEA Grapalat" w:cs="Sylfaen"/>
          <w:vertAlign w:val="superscript"/>
          <w:lang w:val="es-ES"/>
        </w:rPr>
        <w:t xml:space="preserve"> </w:t>
      </w:r>
      <w:r w:rsidRPr="00EB1587">
        <w:rPr>
          <w:rFonts w:ascii="GHEA Grapalat" w:hAnsi="GHEA Grapalat" w:cs="Sylfaen"/>
          <w:vertAlign w:val="superscript"/>
        </w:rPr>
        <w:t>исполнителя</w:t>
      </w:r>
    </w:p>
    <w:p w:rsidR="00B80444" w:rsidRPr="00EB1587" w:rsidRDefault="00B80444" w:rsidP="00B80444">
      <w:pPr>
        <w:ind w:firstLine="709"/>
        <w:rPr>
          <w:rFonts w:ascii="GHEA Grapalat" w:hAnsi="GHEA Grapalat" w:cs="Sylfaen"/>
          <w:sz w:val="20"/>
          <w:szCs w:val="20"/>
          <w:lang w:val="es-ES"/>
        </w:rPr>
      </w:pPr>
      <w:r w:rsidRPr="00EB1587">
        <w:rPr>
          <w:rFonts w:ascii="GHEA Grapalat" w:hAnsi="GHEA Grapalat"/>
          <w:u w:val="single"/>
          <w:lang w:val="es-ES"/>
        </w:rPr>
        <w:tab/>
      </w:r>
      <w:r w:rsidRPr="00EB1587">
        <w:rPr>
          <w:rFonts w:ascii="GHEA Grapalat" w:hAnsi="GHEA Grapalat" w:cs="Sylfaen"/>
          <w:sz w:val="20"/>
          <w:szCs w:val="20"/>
          <w:lang w:val="es-ES"/>
        </w:rPr>
        <w:t xml:space="preserve"> «--»   20  </w:t>
      </w:r>
      <w:r w:rsidRPr="00EB1587">
        <w:rPr>
          <w:rFonts w:ascii="GHEA Grapalat" w:hAnsi="GHEA Grapalat" w:cs="Sylfaen"/>
          <w:sz w:val="20"/>
          <w:szCs w:val="20"/>
        </w:rPr>
        <w:t xml:space="preserve">года </w:t>
      </w:r>
      <w:r w:rsidRPr="00EB1587">
        <w:rPr>
          <w:rFonts w:ascii="GHEA Grapalat" w:hAnsi="GHEA Grapalat" w:cs="Sylfaen"/>
          <w:sz w:val="20"/>
          <w:szCs w:val="20"/>
          <w:lang w:val="es-ES"/>
        </w:rPr>
        <w:t xml:space="preserve"> </w:t>
      </w:r>
      <w:r w:rsidRPr="00EB1587">
        <w:rPr>
          <w:rFonts w:ascii="GHEA Grapalat" w:hAnsi="GHEA Grapalat"/>
          <w:sz w:val="20"/>
          <w:szCs w:val="20"/>
        </w:rPr>
        <w:t>заключен</w:t>
      </w:r>
      <w:r w:rsidRPr="00EB1587">
        <w:rPr>
          <w:rFonts w:ascii="GHEA Grapalat" w:hAnsi="GHEA Grapalat" w:cs="Sylfaen"/>
          <w:sz w:val="20"/>
          <w:szCs w:val="20"/>
          <w:lang w:val="es-ES"/>
        </w:rPr>
        <w:t xml:space="preserve"> </w:t>
      </w:r>
      <w:r w:rsidRPr="00EB1587">
        <w:rPr>
          <w:rFonts w:ascii="GHEA Grapalat" w:hAnsi="GHEA Grapalat" w:cs="Sylfaen"/>
          <w:sz w:val="20"/>
          <w:szCs w:val="20"/>
        </w:rPr>
        <w:t xml:space="preserve">договор факторинга под кодом </w:t>
      </w:r>
      <w:r w:rsidRPr="00EB1587">
        <w:rPr>
          <w:rFonts w:ascii="GHEA Grapalat" w:hAnsi="GHEA Grapalat"/>
          <w:lang w:val="es-ES"/>
        </w:rPr>
        <w:t>«</w:t>
      </w:r>
      <w:r w:rsidRPr="00EB1587">
        <w:rPr>
          <w:rFonts w:ascii="GHEA Grapalat" w:hAnsi="GHEA Grapalat"/>
          <w:sz w:val="20"/>
          <w:szCs w:val="20"/>
          <w:lang w:val="es-ES"/>
        </w:rPr>
        <w:t>---</w:t>
      </w:r>
      <w:r w:rsidRPr="00EB1587">
        <w:rPr>
          <w:rFonts w:ascii="GHEA Grapalat" w:hAnsi="GHEA Grapalat" w:cs="Sylfaen"/>
          <w:sz w:val="20"/>
          <w:szCs w:val="20"/>
          <w:lang w:val="es-ES"/>
        </w:rPr>
        <w:t>------------------</w:t>
      </w:r>
      <w:r w:rsidRPr="00EB1587">
        <w:rPr>
          <w:rFonts w:ascii="GHEA Grapalat" w:hAnsi="GHEA Grapalat"/>
          <w:lang w:val="es-ES"/>
        </w:rPr>
        <w:t>»</w:t>
      </w:r>
      <w:r w:rsidRPr="00EB1587">
        <w:rPr>
          <w:rFonts w:ascii="GHEA Grapalat" w:hAnsi="GHEA Grapalat"/>
        </w:rPr>
        <w:t>.</w:t>
      </w:r>
      <w:r w:rsidRPr="00EB1587">
        <w:rPr>
          <w:rFonts w:ascii="GHEA Grapalat" w:hAnsi="GHEA Grapalat" w:cs="Sylfaen"/>
          <w:sz w:val="20"/>
          <w:szCs w:val="20"/>
          <w:lang w:val="es-ES"/>
        </w:rPr>
        <w:t xml:space="preserve"> </w:t>
      </w:r>
    </w:p>
    <w:p w:rsidR="00B80444" w:rsidRPr="00EB1587" w:rsidRDefault="00B80444" w:rsidP="00B80444">
      <w:pPr>
        <w:rPr>
          <w:rFonts w:ascii="GHEA Grapalat" w:hAnsi="GHEA Grapalat" w:cs="Sylfaen"/>
          <w:sz w:val="20"/>
          <w:szCs w:val="20"/>
          <w:lang w:val="es-ES"/>
        </w:rPr>
      </w:pPr>
    </w:p>
    <w:p w:rsidR="00B80444" w:rsidRPr="00EB1587" w:rsidRDefault="00B80444" w:rsidP="00B80444">
      <w:pPr>
        <w:pStyle w:val="ListParagraph"/>
        <w:numPr>
          <w:ilvl w:val="0"/>
          <w:numId w:val="36"/>
        </w:numPr>
        <w:contextualSpacing/>
        <w:jc w:val="both"/>
        <w:rPr>
          <w:rFonts w:ascii="GHEA Grapalat" w:hAnsi="GHEA Grapalat" w:cs="Sylfaen"/>
          <w:sz w:val="20"/>
          <w:szCs w:val="20"/>
        </w:rPr>
      </w:pPr>
      <w:r w:rsidRPr="00EB1587">
        <w:rPr>
          <w:rFonts w:ascii="GHEA Grapalat" w:hAnsi="GHEA Grapalat" w:cs="Sylfaen"/>
          <w:sz w:val="20"/>
          <w:szCs w:val="20"/>
        </w:rPr>
        <w:t>Согласен с условиями изложенными в пункте 7.12 .</w:t>
      </w:r>
    </w:p>
    <w:p w:rsidR="00B80444" w:rsidRPr="00EB1587" w:rsidRDefault="00B80444" w:rsidP="00B80444">
      <w:pPr>
        <w:jc w:val="center"/>
        <w:rPr>
          <w:rFonts w:ascii="GHEA Grapalat" w:hAnsi="GHEA Grapalat" w:cs="GHEA Grapalat"/>
          <w:lang w:val="es-ES"/>
        </w:rPr>
      </w:pPr>
    </w:p>
    <w:p w:rsidR="00B80444" w:rsidRPr="00EB1587" w:rsidRDefault="00B80444" w:rsidP="00B80444">
      <w:pPr>
        <w:jc w:val="center"/>
        <w:rPr>
          <w:rFonts w:ascii="GHEA Grapalat" w:hAnsi="GHEA Grapalat" w:cs="Sylfaen"/>
          <w:b/>
          <w:lang w:val="es-ES"/>
        </w:rPr>
      </w:pPr>
    </w:p>
    <w:p w:rsidR="00B80444" w:rsidRPr="00EB1587" w:rsidRDefault="00B80444" w:rsidP="00B80444">
      <w:pPr>
        <w:ind w:left="720" w:firstLine="720"/>
        <w:rPr>
          <w:rFonts w:ascii="GHEA Grapalat" w:hAnsi="GHEA Grapalat"/>
          <w:sz w:val="20"/>
          <w:lang w:val="hy-AM"/>
        </w:rPr>
      </w:pPr>
      <w:r w:rsidRPr="00EB1587">
        <w:rPr>
          <w:rFonts w:ascii="GHEA Grapalat" w:hAnsi="GHEA Grapalat"/>
          <w:sz w:val="20"/>
          <w:lang w:val="es-ES"/>
        </w:rPr>
        <w:t xml:space="preserve">     </w:t>
      </w:r>
      <w:r w:rsidRPr="00EB1587">
        <w:rPr>
          <w:rFonts w:ascii="GHEA Grapalat" w:hAnsi="GHEA Grapalat"/>
          <w:sz w:val="20"/>
          <w:lang w:val="hy-AM"/>
        </w:rPr>
        <w:t xml:space="preserve">___________________________________________ </w:t>
      </w:r>
      <w:r w:rsidRPr="00EB1587">
        <w:rPr>
          <w:rFonts w:ascii="GHEA Grapalat" w:hAnsi="GHEA Grapalat"/>
          <w:sz w:val="20"/>
          <w:lang w:val="hy-AM"/>
        </w:rPr>
        <w:tab/>
        <w:t xml:space="preserve">        </w:t>
      </w:r>
      <w:r w:rsidRPr="00EB1587">
        <w:rPr>
          <w:rFonts w:ascii="GHEA Grapalat" w:hAnsi="GHEA Grapalat"/>
          <w:sz w:val="20"/>
          <w:lang w:val="es-ES"/>
        </w:rPr>
        <w:t xml:space="preserve">      </w:t>
      </w:r>
      <w:r w:rsidRPr="00EB1587">
        <w:rPr>
          <w:rFonts w:ascii="GHEA Grapalat" w:hAnsi="GHEA Grapalat"/>
          <w:sz w:val="20"/>
          <w:lang w:val="hy-AM"/>
        </w:rPr>
        <w:t xml:space="preserve">_____________ </w:t>
      </w:r>
    </w:p>
    <w:p w:rsidR="00B80444" w:rsidRPr="00EB1587" w:rsidRDefault="00B80444" w:rsidP="00B80444">
      <w:pPr>
        <w:rPr>
          <w:rFonts w:ascii="GHEA Grapalat" w:hAnsi="GHEA Grapalat"/>
          <w:sz w:val="20"/>
          <w:vertAlign w:val="superscript"/>
          <w:lang w:val="hy-AM"/>
        </w:rPr>
      </w:pPr>
      <w:r w:rsidRPr="00EB1587">
        <w:rPr>
          <w:rFonts w:ascii="GHEA Grapalat" w:hAnsi="GHEA Grapalat"/>
          <w:sz w:val="20"/>
          <w:vertAlign w:val="superscript"/>
        </w:rPr>
        <w:t xml:space="preserve">                                                </w:t>
      </w:r>
      <w:r w:rsidRPr="00EB1587">
        <w:rPr>
          <w:rFonts w:ascii="GHEA Grapalat" w:hAnsi="GHEA Grapalat"/>
          <w:sz w:val="20"/>
          <w:vertAlign w:val="superscript"/>
          <w:lang w:val="hy-AM"/>
        </w:rPr>
        <w:t>название финансового агента (должность руководителя, имя, фамилия)</w:t>
      </w:r>
      <w:r w:rsidRPr="00EB1587">
        <w:rPr>
          <w:rFonts w:ascii="GHEA Grapalat" w:hAnsi="GHEA Grapalat"/>
          <w:sz w:val="20"/>
          <w:vertAlign w:val="superscript"/>
        </w:rPr>
        <w:t xml:space="preserve">                                                         подпись</w:t>
      </w:r>
      <w:r w:rsidRPr="00EB1587">
        <w:rPr>
          <w:rFonts w:ascii="GHEA Grapalat" w:hAnsi="GHEA Grapalat"/>
          <w:sz w:val="20"/>
          <w:vertAlign w:val="superscript"/>
          <w:lang w:val="hy-AM"/>
        </w:rPr>
        <w:t xml:space="preserve">                                                                                                                                                                                                                       </w:t>
      </w:r>
    </w:p>
    <w:p w:rsidR="00B80444" w:rsidRPr="00EB1587" w:rsidRDefault="00B80444" w:rsidP="00B80444">
      <w:pPr>
        <w:jc w:val="right"/>
        <w:rPr>
          <w:rFonts w:ascii="GHEA Grapalat" w:hAnsi="GHEA Grapalat"/>
          <w:sz w:val="20"/>
          <w:lang w:val="hy-AM"/>
        </w:rPr>
      </w:pPr>
      <w:r w:rsidRPr="00EB1587">
        <w:rPr>
          <w:rFonts w:ascii="GHEA Grapalat" w:hAnsi="GHEA Grapalat"/>
          <w:sz w:val="20"/>
          <w:lang w:val="hy-AM"/>
        </w:rPr>
        <w:t xml:space="preserve">    </w:t>
      </w:r>
    </w:p>
    <w:p w:rsidR="00B80444" w:rsidRPr="00EB1587" w:rsidRDefault="00B80444" w:rsidP="00B80444">
      <w:pPr>
        <w:jc w:val="center"/>
        <w:rPr>
          <w:rFonts w:ascii="GHEA Grapalat" w:hAnsi="GHEA Grapalat" w:cs="Sylfaen"/>
          <w:sz w:val="16"/>
          <w:szCs w:val="16"/>
          <w:lang w:val="es-ES"/>
        </w:rPr>
      </w:pPr>
      <w:r w:rsidRPr="00EB1587">
        <w:rPr>
          <w:rFonts w:ascii="GHEA Grapalat" w:hAnsi="GHEA Grapalat"/>
          <w:sz w:val="16"/>
          <w:szCs w:val="16"/>
        </w:rPr>
        <w:t xml:space="preserve">                                                                                                      М. П.</w:t>
      </w:r>
      <w:r w:rsidRPr="00EB1587">
        <w:rPr>
          <w:rFonts w:ascii="GHEA Grapalat" w:hAnsi="GHEA Grapalat" w:cs="Sylfaen"/>
          <w:sz w:val="16"/>
          <w:szCs w:val="16"/>
          <w:lang w:val="es-ES"/>
        </w:rPr>
        <w:t xml:space="preserve"> (</w:t>
      </w:r>
      <w:r w:rsidRPr="00EB1587">
        <w:rPr>
          <w:rFonts w:ascii="GHEA Grapalat" w:hAnsi="GHEA Grapalat" w:cs="Sylfaen"/>
          <w:sz w:val="16"/>
          <w:szCs w:val="16"/>
        </w:rPr>
        <w:t>при наличии</w:t>
      </w:r>
      <w:r w:rsidRPr="00EB1587">
        <w:rPr>
          <w:rFonts w:ascii="GHEA Grapalat" w:hAnsi="GHEA Grapalat" w:cs="Sylfaen"/>
          <w:sz w:val="16"/>
          <w:szCs w:val="16"/>
          <w:lang w:val="es-ES"/>
        </w:rPr>
        <w:t>)</w:t>
      </w:r>
    </w:p>
    <w:p w:rsidR="00B80444" w:rsidRPr="00EB1587" w:rsidRDefault="00B80444" w:rsidP="00B80444">
      <w:pPr>
        <w:jc w:val="center"/>
        <w:rPr>
          <w:rFonts w:ascii="GHEA Grapalat" w:hAnsi="GHEA Grapalat" w:cs="Sylfaen"/>
          <w:sz w:val="16"/>
          <w:szCs w:val="16"/>
          <w:lang w:val="es-ES"/>
        </w:rPr>
      </w:pPr>
      <w:r w:rsidRPr="00EB1587">
        <w:rPr>
          <w:rFonts w:ascii="GHEA Grapalat" w:hAnsi="GHEA Grapalat" w:cs="Sylfaen"/>
          <w:sz w:val="16"/>
          <w:szCs w:val="16"/>
          <w:lang w:val="es-ES"/>
        </w:rPr>
        <w:t xml:space="preserve">                                               </w:t>
      </w:r>
    </w:p>
    <w:p w:rsidR="00B80444" w:rsidRPr="00EB1587" w:rsidRDefault="00B80444" w:rsidP="00B80444">
      <w:pPr>
        <w:jc w:val="center"/>
        <w:rPr>
          <w:rFonts w:ascii="GHEA Grapalat" w:hAnsi="GHEA Grapalat" w:cs="Sylfaen"/>
          <w:sz w:val="16"/>
          <w:szCs w:val="16"/>
          <w:lang w:val="es-ES"/>
        </w:rPr>
      </w:pPr>
    </w:p>
    <w:p w:rsidR="00B80444" w:rsidRDefault="00B80444" w:rsidP="00E203EC">
      <w:pPr>
        <w:jc w:val="right"/>
        <w:rPr>
          <w:rFonts w:ascii="GHEA Grapalat" w:hAnsi="GHEA Grapalat"/>
          <w:b/>
        </w:rPr>
      </w:pPr>
      <w:r w:rsidRPr="00EB1587">
        <w:rPr>
          <w:rFonts w:ascii="GHEA Grapalat" w:hAnsi="GHEA Grapalat" w:cs="Sylfaen"/>
          <w:sz w:val="20"/>
          <w:szCs w:val="20"/>
          <w:lang w:val="es-ES"/>
        </w:rPr>
        <w:t xml:space="preserve">«--»         20  </w:t>
      </w:r>
      <w:r w:rsidRPr="00EB1587">
        <w:rPr>
          <w:rFonts w:ascii="GHEA Grapalat" w:hAnsi="GHEA Grapalat" w:cs="Sylfaen"/>
          <w:sz w:val="20"/>
          <w:szCs w:val="20"/>
        </w:rPr>
        <w:t>г.</w:t>
      </w:r>
      <w:r w:rsidRPr="00EB1587">
        <w:rPr>
          <w:rFonts w:ascii="GHEA Grapalat" w:hAnsi="GHEA Grapalat"/>
          <w:sz w:val="20"/>
          <w:lang w:val="hy-AM"/>
        </w:rPr>
        <w:tab/>
        <w:t xml:space="preserve"> </w:t>
      </w:r>
    </w:p>
    <w:sectPr w:rsidR="00B80444" w:rsidSect="00E203EC">
      <w:footnotePr>
        <w:pos w:val="beneathText"/>
      </w:footnotePr>
      <w:type w:val="nextColumn"/>
      <w:pgSz w:w="11907" w:h="16840"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3A3" w:rsidRDefault="00E713A3">
      <w:r>
        <w:separator/>
      </w:r>
    </w:p>
  </w:endnote>
  <w:endnote w:type="continuationSeparator" w:id="0">
    <w:p w:rsidR="00E713A3" w:rsidRDefault="00E713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w:altName w:val="Arial"/>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 w:name="inherit">
    <w:altName w:val="Times New Roman"/>
    <w:panose1 w:val="00000000000000000000"/>
    <w:charset w:val="00"/>
    <w:family w:val="roman"/>
    <w:notTrueType/>
    <w:pitch w:val="default"/>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503841"/>
      <w:docPartObj>
        <w:docPartGallery w:val="Page Numbers (Bottom of Page)"/>
        <w:docPartUnique/>
      </w:docPartObj>
    </w:sdtPr>
    <w:sdtEndPr>
      <w:rPr>
        <w:rFonts w:ascii="GHEA Grapalat" w:hAnsi="GHEA Grapalat"/>
        <w:sz w:val="24"/>
        <w:szCs w:val="24"/>
      </w:rPr>
    </w:sdtEndPr>
    <w:sdtContent>
      <w:p w:rsidR="00E072E9" w:rsidRPr="003E450C" w:rsidRDefault="00E072E9">
        <w:pPr>
          <w:pStyle w:val="Footer"/>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8B44A0">
          <w:rPr>
            <w:rFonts w:ascii="GHEA Grapalat" w:hAnsi="GHEA Grapalat"/>
            <w:noProof/>
            <w:sz w:val="24"/>
            <w:szCs w:val="24"/>
          </w:rPr>
          <w:t>7</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3A3" w:rsidRDefault="00E713A3">
      <w:r>
        <w:separator/>
      </w:r>
    </w:p>
  </w:footnote>
  <w:footnote w:type="continuationSeparator" w:id="0">
    <w:p w:rsidR="00E713A3" w:rsidRDefault="00E713A3">
      <w:r>
        <w:continuationSeparator/>
      </w:r>
    </w:p>
  </w:footnote>
  <w:footnote w:id="1">
    <w:p w:rsidR="00E072E9" w:rsidRPr="00793343" w:rsidRDefault="00E072E9" w:rsidP="007A5F50">
      <w:pPr>
        <w:pStyle w:val="FootnoteText"/>
        <w:jc w:val="both"/>
        <w:rPr>
          <w:rFonts w:asciiTheme="minorHAnsi" w:hAnsiTheme="minorHAnsi"/>
          <w:i/>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w:t>
      </w:r>
      <w:r>
        <w:rPr>
          <w:rFonts w:ascii="GHEA Grapalat" w:hAnsi="GHEA Grapalat"/>
          <w:i/>
        </w:rPr>
        <w:t>AShDzB</w:t>
      </w:r>
      <w:r w:rsidRPr="00ED3BA4">
        <w:rPr>
          <w:rFonts w:ascii="GHEA Grapalat" w:hAnsi="GHEA Grapalat"/>
          <w:i/>
        </w:rPr>
        <w:t>", соответственно словами  "GH</w:t>
      </w:r>
      <w:r>
        <w:rPr>
          <w:rFonts w:ascii="GHEA Grapalat" w:hAnsi="GHEA Grapalat"/>
          <w:i/>
        </w:rPr>
        <w:t>AShDzB</w:t>
      </w:r>
      <w:r w:rsidRPr="00ED3BA4">
        <w:rPr>
          <w:rFonts w:ascii="GHEA Grapalat" w:hAnsi="GHEA Grapalat"/>
          <w:i/>
        </w:rPr>
        <w:t>" и "HMA</w:t>
      </w:r>
      <w:r>
        <w:rPr>
          <w:rFonts w:ascii="GHEA Grapalat" w:hAnsi="GHEA Grapalat"/>
          <w:i/>
        </w:rPr>
        <w:t>AShDzB</w:t>
      </w:r>
      <w:r w:rsidRPr="00ED3BA4">
        <w:rPr>
          <w:rFonts w:ascii="GHEA Grapalat" w:hAnsi="GHEA Grapalat"/>
          <w:i/>
        </w:rPr>
        <w:t>"</w:t>
      </w:r>
      <w:r w:rsidRPr="00793343">
        <w:rPr>
          <w:rFonts w:ascii="GHEA Grapalat" w:hAnsi="GHEA Grapalat"/>
          <w:i/>
        </w:rPr>
        <w:t>.</w:t>
      </w:r>
    </w:p>
  </w:footnote>
  <w:footnote w:id="2">
    <w:p w:rsidR="00E072E9" w:rsidRPr="00CD6B60" w:rsidRDefault="00E072E9"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E072E9" w:rsidRPr="00CD6B60" w:rsidRDefault="00E072E9" w:rsidP="003F2273">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E072E9" w:rsidRPr="002E4BC5" w:rsidRDefault="00E072E9" w:rsidP="003F2273">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E072E9" w:rsidRPr="003F2273" w:rsidRDefault="00E072E9" w:rsidP="003F2273">
      <w:pPr>
        <w:widowControl w:val="0"/>
        <w:tabs>
          <w:tab w:val="left" w:pos="1134"/>
        </w:tabs>
        <w:spacing w:after="160"/>
        <w:ind w:firstLine="142"/>
        <w:contextualSpacing/>
        <w:jc w:val="both"/>
        <w:rPr>
          <w:rFonts w:ascii="GHEA Grapalat" w:hAnsi="GHEA Grapalat"/>
          <w:i/>
          <w:sz w:val="20"/>
          <w:szCs w:val="20"/>
        </w:rPr>
      </w:pPr>
      <w:r w:rsidRPr="003F2273">
        <w:rPr>
          <w:rFonts w:ascii="GHEA Grapalat" w:hAnsi="GHEA Grapalat"/>
          <w:i/>
          <w:sz w:val="20"/>
          <w:szCs w:val="20"/>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w:t>
      </w:r>
    </w:p>
  </w:footnote>
  <w:footnote w:id="3">
    <w:p w:rsidR="00E072E9" w:rsidRDefault="00E072E9" w:rsidP="002B51FB">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rsidR="00E072E9" w:rsidRPr="00831D6D" w:rsidRDefault="00E072E9"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пункта 1 </w:t>
      </w:r>
      <w:r w:rsidRPr="00BC07EB">
        <w:rPr>
          <w:rFonts w:ascii="GHEA Grapalat" w:hAnsi="GHEA Grapalat"/>
          <w:i/>
          <w:sz w:val="20"/>
          <w:szCs w:val="20"/>
        </w:rPr>
        <w:t>части 6 статьи 15 Закона</w:t>
      </w:r>
      <w:r>
        <w:rPr>
          <w:rFonts w:ascii="GHEA Grapalat" w:hAnsi="GHEA Grapalat"/>
          <w:i/>
          <w:sz w:val="20"/>
          <w:szCs w:val="20"/>
        </w:rPr>
        <w:t xml:space="preserve"> ,</w:t>
      </w:r>
    </w:p>
    <w:p w:rsidR="00E072E9" w:rsidRPr="00831D6D" w:rsidRDefault="00E072E9" w:rsidP="005B2723">
      <w:pPr>
        <w:widowControl w:val="0"/>
        <w:tabs>
          <w:tab w:val="left" w:pos="142"/>
        </w:tabs>
        <w:ind w:left="142" w:hanging="142"/>
        <w:jc w:val="both"/>
        <w:rPr>
          <w:rFonts w:ascii="GHEA Grapalat" w:hAnsi="GHEA Grapalat"/>
          <w:i/>
          <w:sz w:val="20"/>
          <w:szCs w:val="20"/>
        </w:rPr>
      </w:pPr>
      <w:r w:rsidRPr="00831D6D">
        <w:rPr>
          <w:rFonts w:ascii="GHEA Grapalat" w:hAnsi="GHEA Grapalat"/>
          <w:i/>
          <w:sz w:val="20"/>
          <w:szCs w:val="20"/>
        </w:rPr>
        <w:t>-</w:t>
      </w:r>
      <w:r w:rsidRPr="00831D6D">
        <w:t xml:space="preserve"> </w:t>
      </w:r>
      <w:r>
        <w:rPr>
          <w:rFonts w:ascii="GHEA Grapalat" w:hAnsi="GHEA Grapalat"/>
          <w:i/>
          <w:sz w:val="18"/>
          <w:szCs w:val="18"/>
        </w:rPr>
        <w:t>за</w:t>
      </w:r>
      <w:r w:rsidRPr="00253325">
        <w:rPr>
          <w:rFonts w:ascii="GHEA Grapalat" w:hAnsi="GHEA Grapalat"/>
          <w:i/>
          <w:sz w:val="18"/>
          <w:szCs w:val="18"/>
        </w:rPr>
        <w:t>планир</w:t>
      </w:r>
      <w:r>
        <w:rPr>
          <w:rFonts w:ascii="GHEA Grapalat" w:hAnsi="GHEA Grapalat"/>
          <w:i/>
          <w:sz w:val="18"/>
          <w:szCs w:val="18"/>
        </w:rPr>
        <w:t>ованная (прогнозируемая)</w:t>
      </w:r>
      <w:r w:rsidRPr="00253325">
        <w:rPr>
          <w:rFonts w:ascii="GHEA Grapalat" w:hAnsi="GHEA Grapalat"/>
          <w:i/>
          <w:sz w:val="18"/>
          <w:szCs w:val="18"/>
        </w:rPr>
        <w:t xml:space="preserve"> общая цена</w:t>
      </w:r>
      <w:r>
        <w:rPr>
          <w:rFonts w:ascii="GHEA Grapalat" w:hAnsi="GHEA Grapalat"/>
          <w:i/>
          <w:sz w:val="18"/>
          <w:szCs w:val="18"/>
        </w:rPr>
        <w:t xml:space="preserve"> за</w:t>
      </w:r>
      <w:r w:rsidRPr="00253325">
        <w:rPr>
          <w:rFonts w:ascii="GHEA Grapalat" w:hAnsi="GHEA Grapalat"/>
          <w:i/>
          <w:sz w:val="18"/>
          <w:szCs w:val="18"/>
        </w:rPr>
        <w:t xml:space="preserve">купки </w:t>
      </w:r>
      <w:r>
        <w:rPr>
          <w:rFonts w:ascii="GHEA Grapalat" w:hAnsi="GHEA Grapalat"/>
          <w:i/>
          <w:sz w:val="20"/>
          <w:szCs w:val="20"/>
        </w:rPr>
        <w:t>работы</w:t>
      </w:r>
      <w:r w:rsidRPr="00831D6D">
        <w:rPr>
          <w:rFonts w:ascii="GHEA Grapalat" w:hAnsi="GHEA Grapalat"/>
          <w:i/>
          <w:sz w:val="20"/>
          <w:szCs w:val="20"/>
        </w:rPr>
        <w:t xml:space="preserve"> по заявке на закупку в рамках данной процедуры не превышает 25 млн. драмов РА</w:t>
      </w:r>
    </w:p>
  </w:footnote>
  <w:footnote w:id="4">
    <w:p w:rsidR="00E072E9" w:rsidRPr="00C24DBE" w:rsidRDefault="00E072E9" w:rsidP="00365501">
      <w:pPr>
        <w:pStyle w:val="FootnoteText"/>
        <w:widowControl w:val="0"/>
        <w:jc w:val="both"/>
        <w:rPr>
          <w:rFonts w:ascii="GHEA Grapalat" w:hAnsi="GHEA Grapalat"/>
          <w:i/>
          <w:lang w:val="hy-AM"/>
        </w:rPr>
      </w:pPr>
      <w:r w:rsidRPr="00EA1641">
        <w:rPr>
          <w:rFonts w:ascii="GHEA Grapalat" w:hAnsi="GHEA Grapalat"/>
          <w:i/>
          <w:vertAlign w:val="superscript"/>
          <w:lang w:val="hy-AM"/>
        </w:rPr>
        <w:t>6.1</w:t>
      </w:r>
      <w:r w:rsidRPr="00EA1641">
        <w:rPr>
          <w:rFonts w:ascii="GHEA Grapalat" w:hAnsi="GHEA Grapalat"/>
          <w:i/>
          <w:lang w:val="hy-AM"/>
        </w:rPr>
        <w:t xml:space="preserve"> </w:t>
      </w:r>
      <w:r w:rsidRPr="00EA1641">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EA1641">
        <w:rPr>
          <w:rFonts w:ascii="GHEA Grapalat" w:hAnsi="GHEA Grapalat"/>
          <w:i/>
          <w:lang w:val="hy-AM"/>
        </w:rPr>
        <w:t>.</w:t>
      </w:r>
    </w:p>
    <w:p w:rsidR="00E072E9" w:rsidRPr="00365501" w:rsidRDefault="00E072E9" w:rsidP="00AF1F59">
      <w:pPr>
        <w:pStyle w:val="FootnoteText"/>
        <w:jc w:val="both"/>
        <w:rPr>
          <w:rFonts w:asciiTheme="minorHAnsi" w:hAnsiTheme="minorHAnsi"/>
        </w:rPr>
      </w:pPr>
    </w:p>
    <w:p w:rsidR="00E072E9" w:rsidRPr="00D3436F" w:rsidRDefault="00E072E9" w:rsidP="00AF1F59">
      <w:pPr>
        <w:pStyle w:val="FootnoteText"/>
        <w:jc w:val="both"/>
        <w:rPr>
          <w:rFonts w:ascii="GHEA Grapalat" w:hAnsi="GHEA Grapalat"/>
          <w:i/>
        </w:rPr>
      </w:pPr>
      <w:r>
        <w:rPr>
          <w:rStyle w:val="FootnoteReference"/>
        </w:rPr>
        <w:t>7</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E072E9" w:rsidRPr="000811C1" w:rsidRDefault="00E072E9">
      <w:pPr>
        <w:pStyle w:val="FootnoteText"/>
        <w:rPr>
          <w:rFonts w:asciiTheme="minorHAnsi" w:hAnsiTheme="minorHAnsi"/>
        </w:rPr>
      </w:pPr>
    </w:p>
  </w:footnote>
  <w:footnote w:id="5">
    <w:p w:rsidR="00E072E9" w:rsidRPr="00810F23" w:rsidRDefault="00E072E9">
      <w:pPr>
        <w:pStyle w:val="FootnoteText"/>
        <w:rPr>
          <w:rFonts w:ascii="Times New Roman" w:hAnsi="Times New Roman"/>
        </w:rPr>
      </w:pPr>
      <w:r>
        <w:rPr>
          <w:rStyle w:val="FootnoteReference"/>
        </w:rPr>
        <w:t>8</w:t>
      </w:r>
      <w:r>
        <w:t xml:space="preserve"> </w:t>
      </w:r>
      <w:r w:rsidRPr="00D3436F">
        <w:rPr>
          <w:rFonts w:ascii="GHEA Grapalat" w:hAnsi="GHEA Grapalat"/>
          <w:i/>
        </w:rPr>
        <w:t xml:space="preserve">Подпункт </w:t>
      </w:r>
      <w:r>
        <w:rPr>
          <w:rFonts w:ascii="GHEA Grapalat" w:hAnsi="GHEA Grapalat"/>
          <w:i/>
        </w:rPr>
        <w:t xml:space="preserve">и абзац </w:t>
      </w:r>
      <w:r w:rsidRPr="008842CE">
        <w:rPr>
          <w:rFonts w:ascii="GHEA Grapalat" w:hAnsi="GHEA Grapalat"/>
          <w:i/>
        </w:rPr>
        <w:t>исключа</w:t>
      </w:r>
      <w:r>
        <w:rPr>
          <w:rFonts w:ascii="GHEA Grapalat" w:hAnsi="GHEA Grapalat"/>
          <w:i/>
        </w:rPr>
        <w:t>ю</w:t>
      </w:r>
      <w:r w:rsidRPr="008842CE">
        <w:rPr>
          <w:rFonts w:ascii="GHEA Grapalat" w:hAnsi="GHEA Grapalat"/>
          <w:i/>
        </w:rPr>
        <w:t>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footnote>
  <w:footnote w:id="6">
    <w:p w:rsidR="00E072E9" w:rsidRPr="00035859" w:rsidRDefault="00E072E9" w:rsidP="00035859">
      <w:pPr>
        <w:pStyle w:val="FootnoteText"/>
        <w:jc w:val="both"/>
        <w:rPr>
          <w:sz w:val="18"/>
          <w:szCs w:val="18"/>
        </w:rPr>
      </w:pPr>
      <w:r w:rsidRPr="00035859">
        <w:rPr>
          <w:rStyle w:val="FootnoteReference"/>
          <w:sz w:val="18"/>
          <w:szCs w:val="18"/>
        </w:rPr>
        <w:t>9</w:t>
      </w:r>
      <w:r w:rsidRPr="00035859">
        <w:rPr>
          <w:sz w:val="18"/>
          <w:szCs w:val="18"/>
        </w:rPr>
        <w:t xml:space="preserve"> </w:t>
      </w:r>
      <w:r w:rsidRPr="00035859">
        <w:rPr>
          <w:rFonts w:ascii="GHEA Grapalat" w:hAnsi="GHEA Grapalat"/>
          <w:i/>
          <w:sz w:val="18"/>
          <w:szCs w:val="18"/>
        </w:rPr>
        <w:t>Настоящий пункт исключается из приглашения, если процедура закупки не организуется по лотам</w:t>
      </w:r>
    </w:p>
    <w:p w:rsidR="00E072E9" w:rsidRPr="00035859" w:rsidRDefault="00E072E9" w:rsidP="00035859">
      <w:pPr>
        <w:pStyle w:val="FootnoteText"/>
        <w:jc w:val="both"/>
        <w:rPr>
          <w:rFonts w:ascii="GHEA Grapalat" w:hAnsi="GHEA Grapalat"/>
          <w:i/>
          <w:sz w:val="18"/>
          <w:szCs w:val="18"/>
        </w:rPr>
      </w:pPr>
      <w:r w:rsidRPr="00035859">
        <w:rPr>
          <w:rFonts w:ascii="GHEA Grapalat" w:hAnsi="GHEA Grapalat"/>
          <w:i/>
          <w:sz w:val="18"/>
          <w:szCs w:val="18"/>
          <w:vertAlign w:val="superscript"/>
        </w:rPr>
        <w:t>9.1</w:t>
      </w:r>
      <w:r w:rsidRPr="00035859">
        <w:rPr>
          <w:rFonts w:ascii="GHEA Grapalat" w:hAnsi="GHEA Grapalat"/>
          <w:i/>
          <w:sz w:val="18"/>
          <w:szCs w:val="18"/>
        </w:rPr>
        <w:t>П</w:t>
      </w:r>
      <w:r>
        <w:rPr>
          <w:rFonts w:ascii="GHEA Grapalat" w:hAnsi="GHEA Grapalat"/>
          <w:i/>
          <w:sz w:val="18"/>
          <w:szCs w:val="18"/>
        </w:rPr>
        <w:t>редп</w:t>
      </w:r>
      <w:r w:rsidRPr="00035859">
        <w:rPr>
          <w:rFonts w:ascii="GHEA Grapalat" w:hAnsi="GHEA Grapalat"/>
          <w:i/>
          <w:sz w:val="18"/>
          <w:szCs w:val="18"/>
        </w:rPr>
        <w:t>оследний абзац пункта 7.1 снимается из приглашения, если процедура закупки не организована на основании пункта 2 части 6 статьи 15 Закона.</w:t>
      </w:r>
    </w:p>
    <w:p w:rsidR="00E072E9" w:rsidRPr="00035859" w:rsidRDefault="00E072E9" w:rsidP="00035859">
      <w:pPr>
        <w:pStyle w:val="FootnoteText"/>
        <w:jc w:val="both"/>
        <w:rPr>
          <w:rFonts w:asciiTheme="minorHAnsi" w:hAnsiTheme="minorHAnsi"/>
          <w:sz w:val="18"/>
          <w:szCs w:val="18"/>
        </w:rPr>
      </w:pPr>
      <w:r w:rsidRPr="00035859">
        <w:rPr>
          <w:rFonts w:ascii="GHEA Grapalat" w:hAnsi="GHEA Grapalat"/>
          <w:i/>
          <w:sz w:val="18"/>
          <w:szCs w:val="18"/>
          <w:vertAlign w:val="superscript"/>
        </w:rPr>
        <w:t>9.2</w:t>
      </w:r>
      <w:r w:rsidRPr="00035859">
        <w:rPr>
          <w:rFonts w:ascii="GHEA Grapalat" w:hAnsi="GHEA Grapalat"/>
          <w:i/>
          <w:sz w:val="18"/>
          <w:szCs w:val="18"/>
        </w:rPr>
        <w:t xml:space="preserve"> Если процедура организуется на основании пункта 2 части 6 статьи 15 Закона &lt;&lt;О закупках &gt;&gt; и по заявке на закупку общая запланированная (прогнозируемая) закупочная цена закупаем</w:t>
      </w:r>
      <w:r>
        <w:rPr>
          <w:rFonts w:ascii="GHEA Grapalat" w:hAnsi="GHEA Grapalat"/>
          <w:i/>
          <w:sz w:val="18"/>
          <w:szCs w:val="18"/>
        </w:rPr>
        <w:t>ых</w:t>
      </w:r>
      <w:r w:rsidRPr="00035859">
        <w:rPr>
          <w:rFonts w:ascii="GHEA Grapalat" w:hAnsi="GHEA Grapalat"/>
          <w:i/>
          <w:sz w:val="18"/>
          <w:szCs w:val="18"/>
        </w:rPr>
        <w:t xml:space="preserve"> в рамках данной процедуры </w:t>
      </w:r>
      <w:r>
        <w:rPr>
          <w:rFonts w:ascii="GHEA Grapalat" w:hAnsi="GHEA Grapalat"/>
          <w:i/>
          <w:sz w:val="18"/>
          <w:szCs w:val="18"/>
        </w:rPr>
        <w:t>работ</w:t>
      </w:r>
      <w:r w:rsidRPr="00035859">
        <w:rPr>
          <w:rFonts w:ascii="GHEA Grapalat" w:hAnsi="GHEA Grapalat"/>
          <w:i/>
          <w:sz w:val="18"/>
          <w:szCs w:val="18"/>
        </w:rPr>
        <w:t xml:space="preserve"> превышает 25 млн. драмов РА, то в пункте 7.4 слова &lt;&lt;90</w:t>
      </w:r>
      <w:r w:rsidRPr="00035859">
        <w:rPr>
          <w:rFonts w:ascii="Courier New" w:hAnsi="Courier New" w:cs="Courier New"/>
          <w:i/>
          <w:sz w:val="18"/>
          <w:szCs w:val="18"/>
        </w:rPr>
        <w:t> </w:t>
      </w:r>
      <w:r w:rsidRPr="00035859">
        <w:rPr>
          <w:rFonts w:ascii="GHEA Grapalat" w:hAnsi="GHEA Grapalat"/>
          <w:i/>
          <w:sz w:val="18"/>
          <w:szCs w:val="18"/>
        </w:rPr>
        <w:t>(девяноста) рабочих дней&gt;&gt; заменяются  словами &lt;&lt; 120 (сто двадцати) рабочих дней&gt;&gt; .</w:t>
      </w:r>
    </w:p>
    <w:p w:rsidR="00E072E9" w:rsidRPr="000811C1" w:rsidRDefault="00E072E9">
      <w:pPr>
        <w:pStyle w:val="FootnoteText"/>
        <w:rPr>
          <w:rFonts w:asciiTheme="minorHAnsi" w:hAnsiTheme="minorHAnsi"/>
        </w:rPr>
      </w:pPr>
    </w:p>
  </w:footnote>
  <w:footnote w:id="7">
    <w:p w:rsidR="00E072E9" w:rsidRPr="008842CE" w:rsidRDefault="00E072E9"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E072E9" w:rsidRPr="000811C1" w:rsidRDefault="00E072E9">
      <w:pPr>
        <w:pStyle w:val="FootnoteText"/>
        <w:rPr>
          <w:lang w:val="af-ZA"/>
        </w:rPr>
      </w:pPr>
    </w:p>
  </w:footnote>
  <w:footnote w:id="8">
    <w:p w:rsidR="00E072E9" w:rsidRPr="002B487D" w:rsidRDefault="00E072E9" w:rsidP="00C67FAB">
      <w:pPr>
        <w:pStyle w:val="FootnoteText"/>
        <w:jc w:val="both"/>
        <w:rPr>
          <w:rFonts w:asciiTheme="minorHAnsi" w:hAnsiTheme="minorHAnsi"/>
          <w:i/>
        </w:rPr>
      </w:pPr>
      <w:r w:rsidRPr="002B487D">
        <w:rPr>
          <w:rFonts w:asciiTheme="minorHAnsi" w:hAnsiTheme="minorHAnsi"/>
          <w:i/>
        </w:rPr>
        <w:t>13 Если цена закупаемой по заявке на закупку работы не превышает 25 млн. драмов РА, то слова ”в виде банковской гарантии или наличных денег" заменяются словами "в одностороннем порядке утвержденного заявления-в виде неустойки (приложение 5.1) или наличных денег”, а число "90", указанное в абзаце 3, заменяется числом " 20".</w:t>
      </w:r>
    </w:p>
  </w:footnote>
  <w:footnote w:id="9">
    <w:p w:rsidR="00E072E9" w:rsidRPr="008E4439" w:rsidRDefault="00E072E9"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E072E9" w:rsidRPr="000811C1" w:rsidRDefault="00E072E9" w:rsidP="0027573B">
      <w:pPr>
        <w:pStyle w:val="FootnoteText"/>
        <w:rPr>
          <w:rFonts w:ascii="Sylfaen" w:hAnsi="Sylfaen"/>
          <w:sz w:val="18"/>
          <w:szCs w:val="18"/>
        </w:rPr>
      </w:pPr>
    </w:p>
  </w:footnote>
  <w:footnote w:id="10">
    <w:p w:rsidR="00E072E9" w:rsidRPr="00A31673" w:rsidRDefault="00E072E9">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1">
    <w:p w:rsidR="00E072E9" w:rsidRPr="00900E5A" w:rsidRDefault="00E072E9">
      <w:pPr>
        <w:pStyle w:val="FootnoteText"/>
      </w:pPr>
      <w:r>
        <w:rPr>
          <w:rStyle w:val="FootnoteReference"/>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r w:rsidRPr="00CB0EE3">
        <w:rPr>
          <w:rFonts w:ascii="GHEA Grapalat" w:hAnsi="GHEA Grapalat"/>
          <w:i/>
        </w:rPr>
        <w:t>.</w:t>
      </w:r>
    </w:p>
  </w:footnote>
  <w:footnote w:id="12">
    <w:p w:rsidR="00E072E9" w:rsidRDefault="00E072E9" w:rsidP="006B3E56">
      <w:pPr>
        <w:jc w:val="both"/>
      </w:pPr>
    </w:p>
    <w:p w:rsidR="00E072E9" w:rsidRPr="00FC561F" w:rsidRDefault="00E072E9" w:rsidP="006B3E56">
      <w:pPr>
        <w:jc w:val="both"/>
        <w:rPr>
          <w:rFonts w:ascii="GHEA Grapalat" w:hAnsi="GHEA Grapalat"/>
          <w:i/>
          <w:sz w:val="20"/>
          <w:szCs w:val="20"/>
        </w:rPr>
      </w:pPr>
    </w:p>
    <w:p w:rsidR="00E072E9" w:rsidRDefault="00E072E9" w:rsidP="00DB6244">
      <w:pPr>
        <w:jc w:val="both"/>
        <w:rPr>
          <w:rFonts w:ascii="GHEA Grapalat" w:hAnsi="GHEA Grapalat"/>
          <w:i/>
          <w:sz w:val="20"/>
          <w:szCs w:val="20"/>
        </w:rPr>
      </w:pPr>
      <w:r w:rsidRPr="007D41A3">
        <w:rPr>
          <w:rFonts w:ascii="GHEA Grapalat" w:hAnsi="GHEA Grapalat"/>
          <w:i/>
          <w:sz w:val="20"/>
          <w:szCs w:val="20"/>
        </w:rPr>
        <w:t>** -</w:t>
      </w:r>
      <w:r>
        <w:rPr>
          <w:rFonts w:ascii="GHEA Grapalat" w:hAnsi="GHEA Grapalat"/>
          <w:i/>
          <w:sz w:val="20"/>
          <w:szCs w:val="20"/>
        </w:rPr>
        <w:t xml:space="preserve"> </w:t>
      </w:r>
      <w:r w:rsidRPr="007D41A3">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7D41A3">
        <w:rPr>
          <w:rFonts w:ascii="GHEA Grapalat" w:hAnsi="GHEA Grapalat"/>
          <w:i/>
          <w:sz w:val="20"/>
          <w:szCs w:val="20"/>
        </w:rPr>
        <w:t>;</w:t>
      </w:r>
    </w:p>
    <w:p w:rsidR="00E072E9" w:rsidRPr="00E7182E" w:rsidRDefault="00E072E9" w:rsidP="00E7182E">
      <w:pPr>
        <w:jc w:val="both"/>
        <w:rPr>
          <w:rFonts w:ascii="GHEA Grapalat" w:hAnsi="GHEA Grapalat"/>
          <w:i/>
          <w:sz w:val="20"/>
          <w:szCs w:val="20"/>
        </w:rPr>
      </w:pPr>
      <w:r w:rsidRPr="00E7182E">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E7182E">
        <w:rPr>
          <w:rFonts w:ascii="GHEA Grapalat" w:hAnsi="GHEA Grapalat"/>
          <w:i/>
          <w:sz w:val="20"/>
          <w:szCs w:val="20"/>
        </w:rPr>
        <w:t>";</w:t>
      </w:r>
    </w:p>
    <w:p w:rsidR="00E072E9" w:rsidRPr="007D41A3" w:rsidRDefault="00E072E9" w:rsidP="00DB6244">
      <w:pPr>
        <w:jc w:val="both"/>
        <w:rPr>
          <w:rFonts w:ascii="GHEA Grapalat" w:hAnsi="GHEA Grapalat"/>
          <w:i/>
          <w:sz w:val="20"/>
          <w:szCs w:val="20"/>
        </w:rPr>
      </w:pPr>
      <w:r w:rsidRPr="007D41A3">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E072E9" w:rsidRPr="001849D9" w:rsidRDefault="00E072E9" w:rsidP="006B3E56">
      <w:pPr>
        <w:jc w:val="both"/>
        <w:rPr>
          <w:rFonts w:ascii="GHEA Grapalat" w:hAnsi="GHEA Grapalat"/>
          <w:i/>
          <w:sz w:val="20"/>
          <w:szCs w:val="20"/>
          <w:lang w:val="af-ZA"/>
        </w:rPr>
      </w:pPr>
      <w:r w:rsidRPr="001849D9">
        <w:rPr>
          <w:rFonts w:ascii="GHEA Grapalat" w:hAnsi="GHEA Grapalat"/>
          <w:i/>
          <w:sz w:val="20"/>
          <w:szCs w:val="20"/>
        </w:rPr>
        <w:t xml:space="preserve"> </w:t>
      </w:r>
    </w:p>
    <w:p w:rsidR="00E072E9" w:rsidRPr="001849D9" w:rsidRDefault="00E072E9" w:rsidP="006B3E56">
      <w:pPr>
        <w:pStyle w:val="FootnoteText"/>
        <w:rPr>
          <w:rFonts w:asciiTheme="minorHAnsi" w:hAnsiTheme="minorHAnsi"/>
          <w:i/>
          <w:lang w:val="af-ZA"/>
        </w:rPr>
      </w:pPr>
    </w:p>
  </w:footnote>
  <w:footnote w:id="13">
    <w:p w:rsidR="00E072E9" w:rsidRPr="00990559" w:rsidRDefault="00E072E9">
      <w:pPr>
        <w:pStyle w:val="FootnoteText"/>
        <w:rPr>
          <w:rFonts w:ascii="Sylfaen" w:hAnsi="Sylfaen"/>
          <w:lang w:val="hy-AM"/>
        </w:rPr>
      </w:pPr>
      <w:r>
        <w:rPr>
          <w:rStyle w:val="FootnoteReference"/>
        </w:rPr>
        <w:t>***</w:t>
      </w:r>
      <w:r>
        <w:t xml:space="preserve"> </w:t>
      </w:r>
      <w:r w:rsidRPr="00990559">
        <w:rPr>
          <w:rFonts w:asciiTheme="minorHAnsi" w:hAnsiTheme="minorHAnsi"/>
          <w:b/>
        </w:rPr>
        <w:t>Если предметом закупок не являются строительные работы, то данный абзац и Пр</w:t>
      </w:r>
      <w:r>
        <w:rPr>
          <w:rFonts w:asciiTheme="minorHAnsi" w:hAnsiTheme="minorHAnsi"/>
          <w:b/>
        </w:rPr>
        <w:t>и</w:t>
      </w:r>
      <w:r w:rsidRPr="00990559">
        <w:rPr>
          <w:rFonts w:asciiTheme="minorHAnsi" w:hAnsiTheme="minorHAnsi"/>
          <w:b/>
        </w:rPr>
        <w:t>ложение 1.1 исключаются.</w:t>
      </w:r>
    </w:p>
  </w:footnote>
  <w:footnote w:id="14">
    <w:p w:rsidR="00E072E9" w:rsidRPr="00A25D1B" w:rsidRDefault="00E072E9" w:rsidP="00D043C1">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5">
    <w:p w:rsidR="00E072E9" w:rsidRPr="00DC619D" w:rsidRDefault="00E072E9" w:rsidP="00D3436F">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6">
    <w:p w:rsidR="00E072E9" w:rsidRPr="00D3436F" w:rsidRDefault="00E072E9"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310046">
        <w:rPr>
          <w:rFonts w:ascii="GHEA Grapalat" w:hAnsi="GHEA Grapalat"/>
          <w:i/>
          <w:sz w:val="20"/>
          <w:szCs w:val="20"/>
        </w:rPr>
        <w:t>4</w:t>
      </w:r>
      <w:r w:rsidRPr="00D3436F">
        <w:rPr>
          <w:rFonts w:ascii="GHEA Grapalat" w:hAnsi="GHEA Grapalat"/>
          <w:i/>
          <w:sz w:val="20"/>
          <w:szCs w:val="20"/>
        </w:rPr>
        <w:t>.</w:t>
      </w:r>
    </w:p>
    <w:p w:rsidR="00E072E9" w:rsidRPr="00D3436F" w:rsidRDefault="00E072E9">
      <w:pPr>
        <w:pStyle w:val="FootnoteText"/>
        <w:rPr>
          <w:lang w:val="es-ES"/>
        </w:rPr>
      </w:pPr>
    </w:p>
  </w:footnote>
  <w:footnote w:id="17">
    <w:p w:rsidR="00E072E9" w:rsidRPr="008842CE" w:rsidRDefault="00E072E9"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E072E9" w:rsidRPr="008842CE" w:rsidRDefault="00E072E9" w:rsidP="003D2FE2">
      <w:pPr>
        <w:pStyle w:val="FootnoteText"/>
        <w:jc w:val="both"/>
        <w:rPr>
          <w:rFonts w:ascii="GHEA Grapalat" w:hAnsi="GHEA Grapalat"/>
        </w:rPr>
      </w:pPr>
    </w:p>
  </w:footnote>
  <w:footnote w:id="18">
    <w:p w:rsidR="00E072E9" w:rsidRPr="008842CE" w:rsidRDefault="00E072E9" w:rsidP="003D2FE2">
      <w:pPr>
        <w:pStyle w:val="FootnoteText"/>
        <w:jc w:val="both"/>
      </w:pPr>
    </w:p>
  </w:footnote>
  <w:footnote w:id="19">
    <w:p w:rsidR="00E072E9" w:rsidRPr="008842CE" w:rsidRDefault="00E072E9"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E072E9" w:rsidRPr="008842CE" w:rsidRDefault="00E072E9" w:rsidP="000A214C">
      <w:pPr>
        <w:pStyle w:val="FootnoteText"/>
        <w:jc w:val="both"/>
        <w:rPr>
          <w:rFonts w:ascii="GHEA Grapalat" w:hAnsi="GHEA Grapalat"/>
        </w:rPr>
      </w:pPr>
    </w:p>
  </w:footnote>
  <w:footnote w:id="20">
    <w:p w:rsidR="00E072E9" w:rsidRPr="008842CE" w:rsidRDefault="00E072E9" w:rsidP="000A214C">
      <w:pPr>
        <w:pStyle w:val="FootnoteText"/>
        <w:jc w:val="both"/>
      </w:pPr>
    </w:p>
  </w:footnote>
  <w:footnote w:id="21">
    <w:p w:rsidR="00E072E9" w:rsidRPr="008842CE" w:rsidRDefault="00E072E9" w:rsidP="008842CE">
      <w:pPr>
        <w:pStyle w:val="FootnoteText"/>
        <w:widowControl w:val="0"/>
        <w:jc w:val="both"/>
        <w:rPr>
          <w:rFonts w:ascii="GHEA Grapalat" w:hAnsi="GHEA Grapalat"/>
        </w:rPr>
      </w:pPr>
      <w:r w:rsidRPr="008842CE">
        <w:rPr>
          <w:rStyle w:val="FootnoteReference"/>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2">
    <w:p w:rsidR="00E072E9" w:rsidRPr="00124BE9" w:rsidRDefault="00E072E9" w:rsidP="00BB28C8">
      <w:pPr>
        <w:pStyle w:val="FootnoteText"/>
        <w:widowControl w:val="0"/>
        <w:jc w:val="both"/>
        <w:rPr>
          <w:rFonts w:ascii="GHEA Grapalat" w:hAnsi="GHEA Grapalat"/>
          <w:lang w:val="hy-AM"/>
        </w:rPr>
      </w:pPr>
      <w:r>
        <w:rPr>
          <w:rStyle w:val="FootnoteReference"/>
        </w:rPr>
        <w:t>18</w:t>
      </w:r>
      <w:r w:rsidRPr="00124BE9">
        <w:rPr>
          <w:rFonts w:ascii="GHEA Grapalat" w:hAnsi="GHEA Grapalat"/>
        </w:rPr>
        <w:t xml:space="preserve"> </w:t>
      </w:r>
      <w:r w:rsidRPr="00124BE9">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23">
    <w:p w:rsidR="00E072E9" w:rsidRDefault="00E072E9" w:rsidP="00BB28C8">
      <w:pPr>
        <w:widowControl w:val="0"/>
        <w:spacing w:after="160"/>
        <w:jc w:val="both"/>
        <w:rPr>
          <w:rFonts w:ascii="GHEA Grapalat" w:hAnsi="GHEA Grapalat"/>
          <w:i/>
        </w:rPr>
      </w:pPr>
      <w:r>
        <w:rPr>
          <w:rStyle w:val="FootnoteReference"/>
          <w:rFonts w:ascii="Times Armenian" w:hAnsi="Times Armenian"/>
          <w:sz w:val="20"/>
          <w:szCs w:val="20"/>
        </w:rPr>
        <w:t>19</w:t>
      </w:r>
      <w:r w:rsidRPr="00D66E0C">
        <w:rPr>
          <w:sz w:val="20"/>
          <w:szCs w:val="20"/>
        </w:rPr>
        <w:t xml:space="preserve"> </w:t>
      </w:r>
      <w:r w:rsidRPr="00D66E0C">
        <w:rPr>
          <w:rFonts w:ascii="GHEA Grapalat" w:hAnsi="GHEA Grapalat"/>
          <w:i/>
          <w:sz w:val="20"/>
          <w:szCs w:val="20"/>
        </w:rPr>
        <w:t>Исполнитель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Исполнителем. Если по договору не предусматривается предоставление предоплаты, то настоящий пункт исключается из проекта</w:t>
      </w:r>
      <w:r w:rsidRPr="00124BE9">
        <w:rPr>
          <w:rFonts w:ascii="GHEA Grapalat" w:hAnsi="GHEA Grapalat"/>
          <w:i/>
        </w:rPr>
        <w:t>.</w:t>
      </w:r>
    </w:p>
    <w:p w:rsidR="00E072E9" w:rsidRPr="00EB336B" w:rsidRDefault="00E072E9" w:rsidP="00A45057">
      <w:pPr>
        <w:pStyle w:val="FootnoteText"/>
        <w:widowControl w:val="0"/>
        <w:jc w:val="both"/>
        <w:rPr>
          <w:rFonts w:ascii="GHEA Grapalat" w:hAnsi="GHEA Grapalat"/>
          <w:sz w:val="18"/>
          <w:szCs w:val="18"/>
          <w:lang w:val="hy-AM"/>
        </w:rPr>
      </w:pPr>
      <w:r>
        <w:rPr>
          <w:rFonts w:ascii="GHEA Grapalat" w:hAnsi="GHEA Grapalat"/>
          <w:sz w:val="18"/>
          <w:szCs w:val="18"/>
          <w:vertAlign w:val="superscript"/>
        </w:rPr>
        <w:t>19</w:t>
      </w:r>
      <w:r>
        <w:rPr>
          <w:rFonts w:ascii="GHEA Grapalat" w:hAnsi="GHEA Grapalat"/>
          <w:sz w:val="18"/>
          <w:szCs w:val="18"/>
          <w:vertAlign w:val="superscript"/>
          <w:lang w:val="hy-AM"/>
        </w:rPr>
        <w:t>,1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 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rsidR="00E072E9" w:rsidRPr="00F21C0D" w:rsidRDefault="00E072E9" w:rsidP="00A45057">
      <w:pPr>
        <w:pStyle w:val="FootnoteText"/>
        <w:widowControl w:val="0"/>
        <w:jc w:val="both"/>
        <w:rPr>
          <w:lang w:val="hy-AM"/>
        </w:rPr>
      </w:pPr>
    </w:p>
    <w:p w:rsidR="00E072E9" w:rsidRPr="004D38C0" w:rsidRDefault="00E072E9" w:rsidP="00BB28C8">
      <w:pPr>
        <w:pStyle w:val="FootnoteText"/>
      </w:pPr>
    </w:p>
  </w:footnote>
  <w:footnote w:id="24">
    <w:p w:rsidR="00E072E9" w:rsidRPr="00AA52B7" w:rsidRDefault="00E072E9" w:rsidP="00BB28C8">
      <w:pPr>
        <w:pStyle w:val="FootnoteText"/>
        <w:jc w:val="both"/>
        <w:rPr>
          <w:rFonts w:ascii="GHEA Grapalat" w:hAnsi="GHEA Grapalat"/>
          <w:i/>
        </w:rPr>
      </w:pPr>
      <w:r>
        <w:rPr>
          <w:rStyle w:val="FootnoteReference"/>
        </w:rPr>
        <w:t>20</w:t>
      </w:r>
      <w: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AA52B7">
        <w:rPr>
          <w:rFonts w:ascii="GHEA Grapalat" w:hAnsi="GHEA Grapalat"/>
          <w:i/>
        </w:rPr>
        <w:t>.</w:t>
      </w:r>
    </w:p>
    <w:p w:rsidR="00E072E9" w:rsidRPr="00552088" w:rsidRDefault="00E072E9" w:rsidP="00BB28C8">
      <w:pPr>
        <w:pStyle w:val="FootnoteText"/>
        <w:jc w:val="both"/>
        <w:rPr>
          <w:rFonts w:ascii="GHEA Grapalat" w:hAnsi="GHEA Grapalat"/>
          <w:lang w:val="hy-AM"/>
        </w:rPr>
      </w:pPr>
      <w:r w:rsidRPr="00AC7DC5">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E072E9" w:rsidRPr="00124BE9" w:rsidRDefault="00E072E9" w:rsidP="00BB28C8">
      <w:pPr>
        <w:pStyle w:val="FootnoteText"/>
        <w:widowControl w:val="0"/>
        <w:jc w:val="both"/>
        <w:rPr>
          <w:rFonts w:ascii="GHEA Grapalat" w:hAnsi="GHEA Grapalat"/>
          <w:lang w:val="hy-AM"/>
        </w:rPr>
      </w:pPr>
      <w:r w:rsidRPr="00124BE9">
        <w:rPr>
          <w:rFonts w:ascii="GHEA Grapalat" w:hAnsi="GHEA Grapalat"/>
          <w:i/>
        </w:rPr>
        <w:t>.</w:t>
      </w:r>
    </w:p>
  </w:footnote>
  <w:footnote w:id="25">
    <w:p w:rsidR="00E072E9" w:rsidRPr="00124BE9" w:rsidRDefault="00E072E9" w:rsidP="00BB28C8">
      <w:pPr>
        <w:pStyle w:val="FootnoteText"/>
        <w:widowControl w:val="0"/>
        <w:jc w:val="both"/>
        <w:rPr>
          <w:rFonts w:ascii="GHEA Grapalat" w:hAnsi="GHEA Grapalat"/>
          <w:lang w:val="hy-AM"/>
        </w:rPr>
      </w:pPr>
      <w:r>
        <w:rPr>
          <w:rStyle w:val="FootnoteReference"/>
        </w:rPr>
        <w:t>21</w:t>
      </w:r>
      <w:r w:rsidRPr="00124BE9">
        <w:rPr>
          <w:rFonts w:ascii="GHEA Grapalat" w:hAnsi="GHEA Grapalat"/>
        </w:rPr>
        <w:t xml:space="preserve"> </w:t>
      </w:r>
      <w:r w:rsidRPr="00124BE9">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26">
    <w:p w:rsidR="00E072E9" w:rsidRPr="00124BE9" w:rsidRDefault="00E072E9" w:rsidP="00BB28C8">
      <w:pPr>
        <w:pStyle w:val="FootnoteText"/>
        <w:widowControl w:val="0"/>
        <w:jc w:val="both"/>
        <w:rPr>
          <w:rFonts w:ascii="GHEA Grapalat" w:hAnsi="GHEA Grapalat"/>
          <w:lang w:val="hy-AM"/>
        </w:rPr>
      </w:pPr>
      <w:r>
        <w:rPr>
          <w:rStyle w:val="FootnoteReference"/>
        </w:rPr>
        <w:t>22</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7">
    <w:p w:rsidR="00E072E9" w:rsidRPr="00124BE9" w:rsidRDefault="00E072E9" w:rsidP="00BB28C8">
      <w:pPr>
        <w:pStyle w:val="FootnoteText"/>
        <w:widowControl w:val="0"/>
        <w:jc w:val="both"/>
        <w:rPr>
          <w:rFonts w:ascii="GHEA Grapalat" w:hAnsi="GHEA Grapalat"/>
          <w:lang w:val="hy-AM"/>
        </w:rPr>
      </w:pPr>
      <w:r>
        <w:rPr>
          <w:rStyle w:val="FootnoteReference"/>
        </w:rPr>
        <w:t>23</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28">
    <w:p w:rsidR="00E072E9" w:rsidRPr="00124BE9" w:rsidRDefault="00E072E9" w:rsidP="00BB28C8">
      <w:pPr>
        <w:pStyle w:val="FootnoteText"/>
        <w:widowControl w:val="0"/>
        <w:jc w:val="both"/>
      </w:pPr>
      <w:r w:rsidRPr="00124BE9">
        <w:rPr>
          <w:rStyle w:val="FootnoteReference"/>
        </w:rPr>
        <w:t>*</w:t>
      </w:r>
      <w:r w:rsidRPr="00124BE9">
        <w:t xml:space="preserve"> </w:t>
      </w:r>
      <w:r w:rsidRPr="00D97342">
        <w:rPr>
          <w:rFonts w:ascii="GHEA Grapalat" w:hAnsi="GHEA Grapalat"/>
          <w:i/>
        </w:rPr>
        <w:t xml:space="preserve">Срок </w:t>
      </w:r>
      <w:r>
        <w:rPr>
          <w:rFonts w:ascii="GHEA Grapalat" w:hAnsi="GHEA Grapalat"/>
          <w:i/>
        </w:rPr>
        <w:t>выполнения работ</w:t>
      </w:r>
      <w:r w:rsidRPr="00D97342">
        <w:rPr>
          <w:rFonts w:ascii="GHEA Grapalat" w:hAnsi="GHEA Grapalat"/>
          <w:i/>
        </w:rPr>
        <w:t>, а в случае поэтапн</w:t>
      </w:r>
      <w:r>
        <w:rPr>
          <w:rFonts w:ascii="GHEA Grapalat" w:hAnsi="GHEA Grapalat"/>
          <w:i/>
        </w:rPr>
        <w:t>ого выполнения</w:t>
      </w:r>
      <w:r w:rsidRPr="00D97342">
        <w:rPr>
          <w:rFonts w:ascii="GHEA Grapalat" w:hAnsi="GHEA Grapalat"/>
          <w:i/>
        </w:rPr>
        <w:t>—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w:t>
      </w:r>
      <w:r>
        <w:rPr>
          <w:rFonts w:ascii="GHEA Grapalat" w:hAnsi="GHEA Grapalat"/>
          <w:i/>
        </w:rPr>
        <w:t>м</w:t>
      </w:r>
      <w:r w:rsidRPr="00D97342">
        <w:rPr>
          <w:rFonts w:ascii="GHEA Grapalat" w:hAnsi="GHEA Grapalat"/>
          <w:i/>
        </w:rPr>
        <w:t xml:space="preserve"> прав и обязанностей сторон, за исключением случая, когда отобранный участник соглашается </w:t>
      </w:r>
      <w:r>
        <w:rPr>
          <w:rFonts w:ascii="GHEA Grapalat" w:hAnsi="GHEA Grapalat"/>
          <w:i/>
        </w:rPr>
        <w:t xml:space="preserve">выполненить работу </w:t>
      </w:r>
      <w:r w:rsidRPr="00D97342">
        <w:rPr>
          <w:rFonts w:ascii="GHEA Grapalat" w:hAnsi="GHEA Grapalat"/>
          <w:i/>
        </w:rPr>
        <w:t>в более короткий срок</w:t>
      </w:r>
      <w:r>
        <w:rPr>
          <w:rFonts w:ascii="GHEA Grapalat" w:hAnsi="GHEA Grapalat"/>
          <w:i/>
        </w:rPr>
        <w:t>.</w:t>
      </w:r>
      <w:r w:rsidRPr="00124BE9">
        <w:rPr>
          <w:rFonts w:ascii="GHEA Grapalat" w:hAnsi="GHEA Grapalat"/>
          <w:i/>
        </w:rPr>
        <w:t>.</w:t>
      </w:r>
    </w:p>
  </w:footnote>
  <w:footnote w:id="29">
    <w:p w:rsidR="00E072E9" w:rsidRPr="00124BE9" w:rsidRDefault="00E072E9" w:rsidP="00BB28C8">
      <w:pPr>
        <w:widowControl w:val="0"/>
        <w:jc w:val="both"/>
        <w:rPr>
          <w:rFonts w:ascii="GHEA Grapalat" w:hAnsi="GHEA Grapalat"/>
          <w:i/>
          <w:sz w:val="20"/>
          <w:szCs w:val="20"/>
        </w:rPr>
      </w:pPr>
      <w:r w:rsidRPr="00124BE9">
        <w:rPr>
          <w:rStyle w:val="FootnoteReference"/>
          <w:sz w:val="20"/>
          <w:szCs w:val="20"/>
        </w:rPr>
        <w:t>**</w:t>
      </w:r>
      <w:r w:rsidRPr="00124BE9">
        <w:rPr>
          <w:sz w:val="20"/>
          <w:szCs w:val="20"/>
        </w:rPr>
        <w:t xml:space="preserve"> </w:t>
      </w:r>
      <w:r w:rsidRPr="00124BE9">
        <w:rPr>
          <w:rFonts w:ascii="GHEA Grapalat" w:hAnsi="GHEA Grapalat"/>
          <w:i/>
          <w:sz w:val="20"/>
          <w:szCs w:val="20"/>
        </w:rPr>
        <w:t xml:space="preserve">Если договор заключается на основании части 6 статьи 15 Закона РА "О закупках", то в графе </w:t>
      </w:r>
      <w:r>
        <w:rPr>
          <w:rFonts w:ascii="GHEA Grapalat" w:hAnsi="GHEA Grapalat"/>
          <w:i/>
        </w:rPr>
        <w:t xml:space="preserve">срок </w:t>
      </w:r>
      <w:r w:rsidRPr="00607028">
        <w:rPr>
          <w:rFonts w:ascii="GHEA Grapalat" w:hAnsi="GHEA Grapalat"/>
          <w:i/>
          <w:color w:val="000000" w:themeColor="text1"/>
          <w:sz w:val="22"/>
          <w:szCs w:val="22"/>
        </w:rPr>
        <w:t xml:space="preserve">устанавливается в календарных днях, а его </w:t>
      </w:r>
      <w:r w:rsidRPr="00124BE9">
        <w:rPr>
          <w:rFonts w:ascii="GHEA Grapalat" w:hAnsi="GHEA Grapalat"/>
          <w:i/>
          <w:sz w:val="20"/>
          <w:szCs w:val="20"/>
        </w:rPr>
        <w:t>исчисление осуществляется со дня вступления в силу заключаемого между сторонами соглашения в случае предусмотрения финансовых средств.</w:t>
      </w:r>
    </w:p>
    <w:p w:rsidR="00E072E9" w:rsidRPr="00124BE9" w:rsidRDefault="00E072E9" w:rsidP="00BB28C8">
      <w:pPr>
        <w:pStyle w:val="FootnoteText"/>
        <w:widowControl w:val="0"/>
        <w:jc w:val="both"/>
      </w:pPr>
    </w:p>
  </w:footnote>
  <w:footnote w:id="30">
    <w:p w:rsidR="00E072E9" w:rsidRPr="00124BE9" w:rsidRDefault="00E072E9"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1">
    <w:p w:rsidR="00E072E9" w:rsidRPr="00124BE9" w:rsidRDefault="00E072E9"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B5136AB"/>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5"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15:restartNumberingAfterBreak="0">
    <w:nsid w:val="6E5202FE"/>
    <w:multiLevelType w:val="hybridMultilevel"/>
    <w:tmpl w:val="6016C6B6"/>
    <w:lvl w:ilvl="0" w:tplc="53429480">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3"/>
  </w:num>
  <w:num w:numId="2">
    <w:abstractNumId w:val="11"/>
  </w:num>
  <w:num w:numId="3">
    <w:abstractNumId w:val="21"/>
  </w:num>
  <w:num w:numId="4">
    <w:abstractNumId w:val="16"/>
  </w:num>
  <w:num w:numId="5">
    <w:abstractNumId w:val="26"/>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9"/>
  </w:num>
  <w:num w:numId="12">
    <w:abstractNumId w:val="31"/>
  </w:num>
  <w:num w:numId="13">
    <w:abstractNumId w:val="28"/>
  </w:num>
  <w:num w:numId="14">
    <w:abstractNumId w:val="13"/>
  </w:num>
  <w:num w:numId="15">
    <w:abstractNumId w:val="30"/>
  </w:num>
  <w:num w:numId="16">
    <w:abstractNumId w:val="15"/>
  </w:num>
  <w:num w:numId="17">
    <w:abstractNumId w:val="6"/>
  </w:num>
  <w:num w:numId="18">
    <w:abstractNumId w:val="1"/>
  </w:num>
  <w:num w:numId="19">
    <w:abstractNumId w:val="17"/>
  </w:num>
  <w:num w:numId="20">
    <w:abstractNumId w:val="17"/>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8"/>
  </w:num>
  <w:num w:numId="24">
    <w:abstractNumId w:val="20"/>
  </w:num>
  <w:num w:numId="25">
    <w:abstractNumId w:val="22"/>
  </w:num>
  <w:num w:numId="26">
    <w:abstractNumId w:val="14"/>
  </w:num>
  <w:num w:numId="27">
    <w:abstractNumId w:val="7"/>
  </w:num>
  <w:num w:numId="28">
    <w:abstractNumId w:val="12"/>
  </w:num>
  <w:num w:numId="29">
    <w:abstractNumId w:val="4"/>
  </w:num>
  <w:num w:numId="30">
    <w:abstractNumId w:val="3"/>
  </w:num>
  <w:num w:numId="31">
    <w:abstractNumId w:val="0"/>
  </w:num>
  <w:num w:numId="32">
    <w:abstractNumId w:val="10"/>
  </w:num>
  <w:num w:numId="33">
    <w:abstractNumId w:val="27"/>
  </w:num>
  <w:num w:numId="34">
    <w:abstractNumId w:val="25"/>
  </w:num>
  <w:num w:numId="35">
    <w:abstractNumId w:val="29"/>
  </w:num>
  <w:num w:numId="36">
    <w:abstractNumId w:val="2"/>
  </w:num>
  <w:num w:numId="37">
    <w:abstractNumId w:val="19"/>
  </w:num>
  <w:numIdMacAtCleanup w:val="8"/>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1D8"/>
    <w:rsid w:val="00000345"/>
    <w:rsid w:val="0000037D"/>
    <w:rsid w:val="00000958"/>
    <w:rsid w:val="000013D6"/>
    <w:rsid w:val="000016BB"/>
    <w:rsid w:val="00001BDF"/>
    <w:rsid w:val="00002C23"/>
    <w:rsid w:val="000031E3"/>
    <w:rsid w:val="000033BC"/>
    <w:rsid w:val="00003574"/>
    <w:rsid w:val="00003DF0"/>
    <w:rsid w:val="000058CF"/>
    <w:rsid w:val="00005D30"/>
    <w:rsid w:val="0000622A"/>
    <w:rsid w:val="00006A31"/>
    <w:rsid w:val="000076A1"/>
    <w:rsid w:val="0000776B"/>
    <w:rsid w:val="00010ECA"/>
    <w:rsid w:val="00011CB9"/>
    <w:rsid w:val="0001204D"/>
    <w:rsid w:val="00012347"/>
    <w:rsid w:val="00012E2C"/>
    <w:rsid w:val="00013093"/>
    <w:rsid w:val="000132F3"/>
    <w:rsid w:val="00013C24"/>
    <w:rsid w:val="00016653"/>
    <w:rsid w:val="00016BE9"/>
    <w:rsid w:val="00016DFB"/>
    <w:rsid w:val="00017484"/>
    <w:rsid w:val="000209D3"/>
    <w:rsid w:val="00020B2E"/>
    <w:rsid w:val="00020C83"/>
    <w:rsid w:val="00021C2E"/>
    <w:rsid w:val="00023384"/>
    <w:rsid w:val="000235DD"/>
    <w:rsid w:val="000238FE"/>
    <w:rsid w:val="000239B5"/>
    <w:rsid w:val="00023B6C"/>
    <w:rsid w:val="00023F8F"/>
    <w:rsid w:val="000246E6"/>
    <w:rsid w:val="00025353"/>
    <w:rsid w:val="00025A85"/>
    <w:rsid w:val="00026351"/>
    <w:rsid w:val="00026426"/>
    <w:rsid w:val="00027166"/>
    <w:rsid w:val="000275BF"/>
    <w:rsid w:val="00030728"/>
    <w:rsid w:val="00030D40"/>
    <w:rsid w:val="000312D9"/>
    <w:rsid w:val="000313A6"/>
    <w:rsid w:val="000316DF"/>
    <w:rsid w:val="000320D9"/>
    <w:rsid w:val="000330A3"/>
    <w:rsid w:val="000335FC"/>
    <w:rsid w:val="00033946"/>
    <w:rsid w:val="00033B20"/>
    <w:rsid w:val="00034CED"/>
    <w:rsid w:val="00035859"/>
    <w:rsid w:val="00036C98"/>
    <w:rsid w:val="00037DDE"/>
    <w:rsid w:val="000408D8"/>
    <w:rsid w:val="0004111D"/>
    <w:rsid w:val="000424BA"/>
    <w:rsid w:val="00042BD4"/>
    <w:rsid w:val="00042FC8"/>
    <w:rsid w:val="00043225"/>
    <w:rsid w:val="0004387F"/>
    <w:rsid w:val="00043D25"/>
    <w:rsid w:val="00046BAC"/>
    <w:rsid w:val="0004722F"/>
    <w:rsid w:val="000473EF"/>
    <w:rsid w:val="00051490"/>
    <w:rsid w:val="0005196C"/>
    <w:rsid w:val="00051B7F"/>
    <w:rsid w:val="00052084"/>
    <w:rsid w:val="0005376A"/>
    <w:rsid w:val="000537FF"/>
    <w:rsid w:val="00053BFB"/>
    <w:rsid w:val="000540F1"/>
    <w:rsid w:val="000550DA"/>
    <w:rsid w:val="00055129"/>
    <w:rsid w:val="00055195"/>
    <w:rsid w:val="00055CC2"/>
    <w:rsid w:val="00056516"/>
    <w:rsid w:val="00056AB4"/>
    <w:rsid w:val="00057264"/>
    <w:rsid w:val="00057418"/>
    <w:rsid w:val="000604CF"/>
    <w:rsid w:val="00060DB0"/>
    <w:rsid w:val="00060FB1"/>
    <w:rsid w:val="0006117A"/>
    <w:rsid w:val="000612B9"/>
    <w:rsid w:val="0006220B"/>
    <w:rsid w:val="0006311D"/>
    <w:rsid w:val="00063AEF"/>
    <w:rsid w:val="00063FC7"/>
    <w:rsid w:val="00064369"/>
    <w:rsid w:val="00065C3B"/>
    <w:rsid w:val="0006703E"/>
    <w:rsid w:val="00070108"/>
    <w:rsid w:val="000702A0"/>
    <w:rsid w:val="000704B9"/>
    <w:rsid w:val="00070DBB"/>
    <w:rsid w:val="00071119"/>
    <w:rsid w:val="00071450"/>
    <w:rsid w:val="00071C65"/>
    <w:rsid w:val="00071D1C"/>
    <w:rsid w:val="00072575"/>
    <w:rsid w:val="00072BC8"/>
    <w:rsid w:val="00073430"/>
    <w:rsid w:val="000735B0"/>
    <w:rsid w:val="00073A04"/>
    <w:rsid w:val="00073A09"/>
    <w:rsid w:val="00074CC1"/>
    <w:rsid w:val="00074F4F"/>
    <w:rsid w:val="000752B1"/>
    <w:rsid w:val="00075997"/>
    <w:rsid w:val="000763E5"/>
    <w:rsid w:val="00077036"/>
    <w:rsid w:val="00077062"/>
    <w:rsid w:val="00077BB9"/>
    <w:rsid w:val="000808DF"/>
    <w:rsid w:val="00080C4E"/>
    <w:rsid w:val="00080E73"/>
    <w:rsid w:val="00080E81"/>
    <w:rsid w:val="000811C1"/>
    <w:rsid w:val="000814B8"/>
    <w:rsid w:val="000822C1"/>
    <w:rsid w:val="00082ADC"/>
    <w:rsid w:val="00082DE0"/>
    <w:rsid w:val="00083558"/>
    <w:rsid w:val="000845F6"/>
    <w:rsid w:val="000846BD"/>
    <w:rsid w:val="00084B51"/>
    <w:rsid w:val="0008563D"/>
    <w:rsid w:val="000858EB"/>
    <w:rsid w:val="00085931"/>
    <w:rsid w:val="00086B1E"/>
    <w:rsid w:val="000878DB"/>
    <w:rsid w:val="00087A30"/>
    <w:rsid w:val="00090699"/>
    <w:rsid w:val="000911CA"/>
    <w:rsid w:val="00092D0A"/>
    <w:rsid w:val="0009380C"/>
    <w:rsid w:val="00094180"/>
    <w:rsid w:val="0009449B"/>
    <w:rsid w:val="000946A3"/>
    <w:rsid w:val="00094F5C"/>
    <w:rsid w:val="00095885"/>
    <w:rsid w:val="00095EB1"/>
    <w:rsid w:val="000964F1"/>
    <w:rsid w:val="00096865"/>
    <w:rsid w:val="0009758F"/>
    <w:rsid w:val="000976D7"/>
    <w:rsid w:val="00097DE8"/>
    <w:rsid w:val="000A15F9"/>
    <w:rsid w:val="000A214C"/>
    <w:rsid w:val="000A323C"/>
    <w:rsid w:val="000A359E"/>
    <w:rsid w:val="000A37CE"/>
    <w:rsid w:val="000A4322"/>
    <w:rsid w:val="000A4FC5"/>
    <w:rsid w:val="000A5316"/>
    <w:rsid w:val="000A5B16"/>
    <w:rsid w:val="000A6B75"/>
    <w:rsid w:val="000A72AD"/>
    <w:rsid w:val="000A7528"/>
    <w:rsid w:val="000A7854"/>
    <w:rsid w:val="000B033F"/>
    <w:rsid w:val="000B0B17"/>
    <w:rsid w:val="000B259E"/>
    <w:rsid w:val="000B269D"/>
    <w:rsid w:val="000B2CFA"/>
    <w:rsid w:val="000B33B2"/>
    <w:rsid w:val="000B3864"/>
    <w:rsid w:val="000B518C"/>
    <w:rsid w:val="000B6A70"/>
    <w:rsid w:val="000B700B"/>
    <w:rsid w:val="000B751B"/>
    <w:rsid w:val="000B7635"/>
    <w:rsid w:val="000B7641"/>
    <w:rsid w:val="000B7C54"/>
    <w:rsid w:val="000C062F"/>
    <w:rsid w:val="000C0A9D"/>
    <w:rsid w:val="000C165F"/>
    <w:rsid w:val="000C264F"/>
    <w:rsid w:val="000C2964"/>
    <w:rsid w:val="000C36C6"/>
    <w:rsid w:val="000C3F69"/>
    <w:rsid w:val="000C4775"/>
    <w:rsid w:val="000C5A09"/>
    <w:rsid w:val="000C6BA1"/>
    <w:rsid w:val="000C6E1C"/>
    <w:rsid w:val="000C6F81"/>
    <w:rsid w:val="000D07A9"/>
    <w:rsid w:val="000D07E4"/>
    <w:rsid w:val="000D10F1"/>
    <w:rsid w:val="000D16B6"/>
    <w:rsid w:val="000D1BED"/>
    <w:rsid w:val="000D2527"/>
    <w:rsid w:val="000D273F"/>
    <w:rsid w:val="000D2D8A"/>
    <w:rsid w:val="000D3188"/>
    <w:rsid w:val="000D34C8"/>
    <w:rsid w:val="000D3B6D"/>
    <w:rsid w:val="000D4471"/>
    <w:rsid w:val="000D48B6"/>
    <w:rsid w:val="000D5766"/>
    <w:rsid w:val="000D590A"/>
    <w:rsid w:val="000D6018"/>
    <w:rsid w:val="000D6A53"/>
    <w:rsid w:val="000D6A89"/>
    <w:rsid w:val="000D6C21"/>
    <w:rsid w:val="000D701E"/>
    <w:rsid w:val="000D77C1"/>
    <w:rsid w:val="000E1C31"/>
    <w:rsid w:val="000E1E78"/>
    <w:rsid w:val="000E21F2"/>
    <w:rsid w:val="000E2427"/>
    <w:rsid w:val="000E267C"/>
    <w:rsid w:val="000E308B"/>
    <w:rsid w:val="000E3D1E"/>
    <w:rsid w:val="000E3F9A"/>
    <w:rsid w:val="000E4039"/>
    <w:rsid w:val="000E426E"/>
    <w:rsid w:val="000E4C35"/>
    <w:rsid w:val="000E5A91"/>
    <w:rsid w:val="000E5C19"/>
    <w:rsid w:val="000E624C"/>
    <w:rsid w:val="000E7612"/>
    <w:rsid w:val="000E7716"/>
    <w:rsid w:val="000E79BD"/>
    <w:rsid w:val="000F109E"/>
    <w:rsid w:val="000F2653"/>
    <w:rsid w:val="000F31EB"/>
    <w:rsid w:val="000F332D"/>
    <w:rsid w:val="000F338E"/>
    <w:rsid w:val="000F3922"/>
    <w:rsid w:val="000F3939"/>
    <w:rsid w:val="000F3B31"/>
    <w:rsid w:val="000F3BA2"/>
    <w:rsid w:val="000F3D76"/>
    <w:rsid w:val="000F494F"/>
    <w:rsid w:val="000F4B86"/>
    <w:rsid w:val="000F4D7B"/>
    <w:rsid w:val="000F5032"/>
    <w:rsid w:val="000F5900"/>
    <w:rsid w:val="000F60F8"/>
    <w:rsid w:val="000F6C24"/>
    <w:rsid w:val="000F7026"/>
    <w:rsid w:val="000F7AE0"/>
    <w:rsid w:val="0010050E"/>
    <w:rsid w:val="001005B0"/>
    <w:rsid w:val="001007A1"/>
    <w:rsid w:val="00100C10"/>
    <w:rsid w:val="001017E8"/>
    <w:rsid w:val="00101C9A"/>
    <w:rsid w:val="00101F06"/>
    <w:rsid w:val="0010213D"/>
    <w:rsid w:val="0010323D"/>
    <w:rsid w:val="00103763"/>
    <w:rsid w:val="00104071"/>
    <w:rsid w:val="00104861"/>
    <w:rsid w:val="00104D49"/>
    <w:rsid w:val="0010508D"/>
    <w:rsid w:val="0010519D"/>
    <w:rsid w:val="00106365"/>
    <w:rsid w:val="00106D44"/>
    <w:rsid w:val="00106DEE"/>
    <w:rsid w:val="00107442"/>
    <w:rsid w:val="00110433"/>
    <w:rsid w:val="00110534"/>
    <w:rsid w:val="00110D13"/>
    <w:rsid w:val="00111FFB"/>
    <w:rsid w:val="00112889"/>
    <w:rsid w:val="0011340E"/>
    <w:rsid w:val="00113584"/>
    <w:rsid w:val="00113BE5"/>
    <w:rsid w:val="00113F0D"/>
    <w:rsid w:val="0011423D"/>
    <w:rsid w:val="001151FB"/>
    <w:rsid w:val="00115905"/>
    <w:rsid w:val="001159FA"/>
    <w:rsid w:val="0011605E"/>
    <w:rsid w:val="0011611E"/>
    <w:rsid w:val="001167B6"/>
    <w:rsid w:val="00117020"/>
    <w:rsid w:val="00117833"/>
    <w:rsid w:val="00117964"/>
    <w:rsid w:val="00117DAA"/>
    <w:rsid w:val="0012082E"/>
    <w:rsid w:val="00122FC9"/>
    <w:rsid w:val="00123294"/>
    <w:rsid w:val="001235E7"/>
    <w:rsid w:val="001239F9"/>
    <w:rsid w:val="00123F5E"/>
    <w:rsid w:val="00124461"/>
    <w:rsid w:val="00125973"/>
    <w:rsid w:val="00125AA6"/>
    <w:rsid w:val="00126D48"/>
    <w:rsid w:val="001276C9"/>
    <w:rsid w:val="00130202"/>
    <w:rsid w:val="001305C6"/>
    <w:rsid w:val="00130A69"/>
    <w:rsid w:val="00131417"/>
    <w:rsid w:val="00131E9C"/>
    <w:rsid w:val="00132041"/>
    <w:rsid w:val="00132FA8"/>
    <w:rsid w:val="00133A5A"/>
    <w:rsid w:val="00133CE4"/>
    <w:rsid w:val="00134D6E"/>
    <w:rsid w:val="00134DC5"/>
    <w:rsid w:val="00134FE3"/>
    <w:rsid w:val="001355F9"/>
    <w:rsid w:val="001357D3"/>
    <w:rsid w:val="00135840"/>
    <w:rsid w:val="0013598D"/>
    <w:rsid w:val="001361B2"/>
    <w:rsid w:val="001369CB"/>
    <w:rsid w:val="00136E00"/>
    <w:rsid w:val="001377BA"/>
    <w:rsid w:val="00137A5C"/>
    <w:rsid w:val="0014000D"/>
    <w:rsid w:val="001403AE"/>
    <w:rsid w:val="00140A7E"/>
    <w:rsid w:val="00142496"/>
    <w:rsid w:val="001439BD"/>
    <w:rsid w:val="00143BD7"/>
    <w:rsid w:val="00143E8C"/>
    <w:rsid w:val="0014408D"/>
    <w:rsid w:val="0014472E"/>
    <w:rsid w:val="00144E38"/>
    <w:rsid w:val="00144F73"/>
    <w:rsid w:val="001454D3"/>
    <w:rsid w:val="001457AE"/>
    <w:rsid w:val="001458D6"/>
    <w:rsid w:val="00145CC3"/>
    <w:rsid w:val="00146685"/>
    <w:rsid w:val="00146FC5"/>
    <w:rsid w:val="00147CD0"/>
    <w:rsid w:val="00147F14"/>
    <w:rsid w:val="001504AC"/>
    <w:rsid w:val="001514D1"/>
    <w:rsid w:val="001515DE"/>
    <w:rsid w:val="001522CE"/>
    <w:rsid w:val="00152564"/>
    <w:rsid w:val="00152788"/>
    <w:rsid w:val="00153A85"/>
    <w:rsid w:val="00153B9F"/>
    <w:rsid w:val="00153C87"/>
    <w:rsid w:val="00155366"/>
    <w:rsid w:val="0015583C"/>
    <w:rsid w:val="0015589E"/>
    <w:rsid w:val="00155C35"/>
    <w:rsid w:val="001561A5"/>
    <w:rsid w:val="001578A1"/>
    <w:rsid w:val="001578D4"/>
    <w:rsid w:val="0016001A"/>
    <w:rsid w:val="001600FF"/>
    <w:rsid w:val="0016055A"/>
    <w:rsid w:val="001609F6"/>
    <w:rsid w:val="00160AE4"/>
    <w:rsid w:val="00160BB4"/>
    <w:rsid w:val="001611D8"/>
    <w:rsid w:val="001613E5"/>
    <w:rsid w:val="00161428"/>
    <w:rsid w:val="00161B32"/>
    <w:rsid w:val="0016213E"/>
    <w:rsid w:val="00163324"/>
    <w:rsid w:val="0016336E"/>
    <w:rsid w:val="001647D2"/>
    <w:rsid w:val="00164BBC"/>
    <w:rsid w:val="0016519F"/>
    <w:rsid w:val="00165A51"/>
    <w:rsid w:val="00166832"/>
    <w:rsid w:val="00166FBD"/>
    <w:rsid w:val="001679A6"/>
    <w:rsid w:val="00171E80"/>
    <w:rsid w:val="001723D6"/>
    <w:rsid w:val="001724D7"/>
    <w:rsid w:val="0017292A"/>
    <w:rsid w:val="00172BC4"/>
    <w:rsid w:val="001732FB"/>
    <w:rsid w:val="001735C2"/>
    <w:rsid w:val="00174304"/>
    <w:rsid w:val="00174DAB"/>
    <w:rsid w:val="00174FE1"/>
    <w:rsid w:val="00175F8F"/>
    <w:rsid w:val="00175FDC"/>
    <w:rsid w:val="001763F5"/>
    <w:rsid w:val="00176A38"/>
    <w:rsid w:val="00176A92"/>
    <w:rsid w:val="00177A5C"/>
    <w:rsid w:val="00177D71"/>
    <w:rsid w:val="00180134"/>
    <w:rsid w:val="00180D64"/>
    <w:rsid w:val="00180EB9"/>
    <w:rsid w:val="00180EE9"/>
    <w:rsid w:val="00181881"/>
    <w:rsid w:val="00181C60"/>
    <w:rsid w:val="00181F0F"/>
    <w:rsid w:val="00181F75"/>
    <w:rsid w:val="00182071"/>
    <w:rsid w:val="00183004"/>
    <w:rsid w:val="0018301A"/>
    <w:rsid w:val="001831C4"/>
    <w:rsid w:val="00183DD8"/>
    <w:rsid w:val="00183FEA"/>
    <w:rsid w:val="001849D9"/>
    <w:rsid w:val="00184D18"/>
    <w:rsid w:val="00184F17"/>
    <w:rsid w:val="001852A2"/>
    <w:rsid w:val="00185684"/>
    <w:rsid w:val="0018591C"/>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F24"/>
    <w:rsid w:val="00196487"/>
    <w:rsid w:val="00196CE4"/>
    <w:rsid w:val="00196F14"/>
    <w:rsid w:val="001A070B"/>
    <w:rsid w:val="001A0B47"/>
    <w:rsid w:val="001A17F8"/>
    <w:rsid w:val="001A232C"/>
    <w:rsid w:val="001A23A6"/>
    <w:rsid w:val="001A2579"/>
    <w:rsid w:val="001A2B0A"/>
    <w:rsid w:val="001A2F72"/>
    <w:rsid w:val="001A3195"/>
    <w:rsid w:val="001A3F67"/>
    <w:rsid w:val="001A3FEC"/>
    <w:rsid w:val="001A43A4"/>
    <w:rsid w:val="001A4EF7"/>
    <w:rsid w:val="001A54A3"/>
    <w:rsid w:val="001A5BC8"/>
    <w:rsid w:val="001A5C02"/>
    <w:rsid w:val="001A6561"/>
    <w:rsid w:val="001A6B31"/>
    <w:rsid w:val="001A77DF"/>
    <w:rsid w:val="001B0D9A"/>
    <w:rsid w:val="001B1050"/>
    <w:rsid w:val="001B1370"/>
    <w:rsid w:val="001B14C2"/>
    <w:rsid w:val="001B1C67"/>
    <w:rsid w:val="001B1FC4"/>
    <w:rsid w:val="001B32D9"/>
    <w:rsid w:val="001B37D2"/>
    <w:rsid w:val="001B45A9"/>
    <w:rsid w:val="001B478E"/>
    <w:rsid w:val="001B5CDE"/>
    <w:rsid w:val="001B6E72"/>
    <w:rsid w:val="001B6FCF"/>
    <w:rsid w:val="001C0295"/>
    <w:rsid w:val="001C07C6"/>
    <w:rsid w:val="001C0849"/>
    <w:rsid w:val="001C1570"/>
    <w:rsid w:val="001C3D83"/>
    <w:rsid w:val="001C3F6C"/>
    <w:rsid w:val="001C57A6"/>
    <w:rsid w:val="001C6688"/>
    <w:rsid w:val="001C76F7"/>
    <w:rsid w:val="001C7EB3"/>
    <w:rsid w:val="001D0249"/>
    <w:rsid w:val="001D0644"/>
    <w:rsid w:val="001D129F"/>
    <w:rsid w:val="001D1A03"/>
    <w:rsid w:val="001D1D00"/>
    <w:rsid w:val="001D2058"/>
    <w:rsid w:val="001D209D"/>
    <w:rsid w:val="001D2D62"/>
    <w:rsid w:val="001D509C"/>
    <w:rsid w:val="001D5785"/>
    <w:rsid w:val="001D5C13"/>
    <w:rsid w:val="001D5EBF"/>
    <w:rsid w:val="001D5FF7"/>
    <w:rsid w:val="001D6531"/>
    <w:rsid w:val="001D7228"/>
    <w:rsid w:val="001D74FA"/>
    <w:rsid w:val="001D78C5"/>
    <w:rsid w:val="001E0216"/>
    <w:rsid w:val="001E06D6"/>
    <w:rsid w:val="001E07D4"/>
    <w:rsid w:val="001E0BC2"/>
    <w:rsid w:val="001E2794"/>
    <w:rsid w:val="001E2814"/>
    <w:rsid w:val="001E3D3F"/>
    <w:rsid w:val="001E47D5"/>
    <w:rsid w:val="001E4A24"/>
    <w:rsid w:val="001E5412"/>
    <w:rsid w:val="001E55B2"/>
    <w:rsid w:val="001E5866"/>
    <w:rsid w:val="001E7733"/>
    <w:rsid w:val="001F0335"/>
    <w:rsid w:val="001F0371"/>
    <w:rsid w:val="001F0B18"/>
    <w:rsid w:val="001F0EFD"/>
    <w:rsid w:val="001F0F81"/>
    <w:rsid w:val="001F1783"/>
    <w:rsid w:val="001F1DF0"/>
    <w:rsid w:val="001F1DF7"/>
    <w:rsid w:val="001F2926"/>
    <w:rsid w:val="001F2C4C"/>
    <w:rsid w:val="001F2FF2"/>
    <w:rsid w:val="001F3237"/>
    <w:rsid w:val="001F386B"/>
    <w:rsid w:val="001F3BF5"/>
    <w:rsid w:val="001F3FAE"/>
    <w:rsid w:val="001F41EB"/>
    <w:rsid w:val="001F5834"/>
    <w:rsid w:val="001F5FDE"/>
    <w:rsid w:val="001F6578"/>
    <w:rsid w:val="001F760C"/>
    <w:rsid w:val="001F7821"/>
    <w:rsid w:val="001F7877"/>
    <w:rsid w:val="002004DB"/>
    <w:rsid w:val="002017CB"/>
    <w:rsid w:val="00201DA0"/>
    <w:rsid w:val="00201F2E"/>
    <w:rsid w:val="002028BF"/>
    <w:rsid w:val="00202F4D"/>
    <w:rsid w:val="002032CE"/>
    <w:rsid w:val="002038C2"/>
    <w:rsid w:val="0020390F"/>
    <w:rsid w:val="00203917"/>
    <w:rsid w:val="00204426"/>
    <w:rsid w:val="002046BF"/>
    <w:rsid w:val="00204B03"/>
    <w:rsid w:val="00204E53"/>
    <w:rsid w:val="00204EEA"/>
    <w:rsid w:val="00205689"/>
    <w:rsid w:val="00205D7E"/>
    <w:rsid w:val="002069C9"/>
    <w:rsid w:val="00206AF8"/>
    <w:rsid w:val="00206EE7"/>
    <w:rsid w:val="0020701A"/>
    <w:rsid w:val="00207490"/>
    <w:rsid w:val="002100B3"/>
    <w:rsid w:val="002101F2"/>
    <w:rsid w:val="00210F0C"/>
    <w:rsid w:val="00211425"/>
    <w:rsid w:val="002137E6"/>
    <w:rsid w:val="00213830"/>
    <w:rsid w:val="00213EB8"/>
    <w:rsid w:val="00214462"/>
    <w:rsid w:val="00216143"/>
    <w:rsid w:val="002166CE"/>
    <w:rsid w:val="00216DAE"/>
    <w:rsid w:val="00217344"/>
    <w:rsid w:val="00217710"/>
    <w:rsid w:val="00220899"/>
    <w:rsid w:val="00220ACB"/>
    <w:rsid w:val="00220C7C"/>
    <w:rsid w:val="002218FE"/>
    <w:rsid w:val="00221C7B"/>
    <w:rsid w:val="0022247D"/>
    <w:rsid w:val="002238C1"/>
    <w:rsid w:val="002240AB"/>
    <w:rsid w:val="0022457E"/>
    <w:rsid w:val="00224B19"/>
    <w:rsid w:val="002250D8"/>
    <w:rsid w:val="0022515E"/>
    <w:rsid w:val="002252CD"/>
    <w:rsid w:val="00226168"/>
    <w:rsid w:val="00226412"/>
    <w:rsid w:val="00226C9A"/>
    <w:rsid w:val="0022712B"/>
    <w:rsid w:val="002273AD"/>
    <w:rsid w:val="0022770A"/>
    <w:rsid w:val="00227C9F"/>
    <w:rsid w:val="00230460"/>
    <w:rsid w:val="00230A6E"/>
    <w:rsid w:val="00230B12"/>
    <w:rsid w:val="00230C8F"/>
    <w:rsid w:val="00230D36"/>
    <w:rsid w:val="00230DB1"/>
    <w:rsid w:val="00232FE2"/>
    <w:rsid w:val="00233B5F"/>
    <w:rsid w:val="00233BB7"/>
    <w:rsid w:val="002346A4"/>
    <w:rsid w:val="00234C9A"/>
    <w:rsid w:val="00235549"/>
    <w:rsid w:val="0023571C"/>
    <w:rsid w:val="00235D56"/>
    <w:rsid w:val="00235DAA"/>
    <w:rsid w:val="00236B75"/>
    <w:rsid w:val="002370BC"/>
    <w:rsid w:val="0024027D"/>
    <w:rsid w:val="00240289"/>
    <w:rsid w:val="002406D8"/>
    <w:rsid w:val="002408DB"/>
    <w:rsid w:val="0024186B"/>
    <w:rsid w:val="00241C72"/>
    <w:rsid w:val="00241F05"/>
    <w:rsid w:val="0024205E"/>
    <w:rsid w:val="0024366B"/>
    <w:rsid w:val="00243E78"/>
    <w:rsid w:val="00244B38"/>
    <w:rsid w:val="00244B5D"/>
    <w:rsid w:val="002452F5"/>
    <w:rsid w:val="00246C8C"/>
    <w:rsid w:val="0025145E"/>
    <w:rsid w:val="00251CF9"/>
    <w:rsid w:val="00252C9C"/>
    <w:rsid w:val="002542AE"/>
    <w:rsid w:val="00254A36"/>
    <w:rsid w:val="002554A3"/>
    <w:rsid w:val="002559B9"/>
    <w:rsid w:val="00255E60"/>
    <w:rsid w:val="0025682A"/>
    <w:rsid w:val="0025693E"/>
    <w:rsid w:val="00257773"/>
    <w:rsid w:val="00260163"/>
    <w:rsid w:val="00260739"/>
    <w:rsid w:val="00260E64"/>
    <w:rsid w:val="0026158D"/>
    <w:rsid w:val="00261A75"/>
    <w:rsid w:val="002626F7"/>
    <w:rsid w:val="00263035"/>
    <w:rsid w:val="00263094"/>
    <w:rsid w:val="002638A5"/>
    <w:rsid w:val="00263D72"/>
    <w:rsid w:val="00263E28"/>
    <w:rsid w:val="0026426F"/>
    <w:rsid w:val="0026462D"/>
    <w:rsid w:val="00265A4B"/>
    <w:rsid w:val="00265D18"/>
    <w:rsid w:val="00266004"/>
    <w:rsid w:val="00266522"/>
    <w:rsid w:val="002665A4"/>
    <w:rsid w:val="002674D5"/>
    <w:rsid w:val="002704F9"/>
    <w:rsid w:val="0027052A"/>
    <w:rsid w:val="00270D59"/>
    <w:rsid w:val="00270F2A"/>
    <w:rsid w:val="002716CA"/>
    <w:rsid w:val="00271DF6"/>
    <w:rsid w:val="0027256A"/>
    <w:rsid w:val="002737BA"/>
    <w:rsid w:val="002737E0"/>
    <w:rsid w:val="00273A88"/>
    <w:rsid w:val="00273B4F"/>
    <w:rsid w:val="00274353"/>
    <w:rsid w:val="0027499F"/>
    <w:rsid w:val="00274F0E"/>
    <w:rsid w:val="002754C4"/>
    <w:rsid w:val="0027573B"/>
    <w:rsid w:val="00276441"/>
    <w:rsid w:val="00276B03"/>
    <w:rsid w:val="0027775F"/>
    <w:rsid w:val="00277D41"/>
    <w:rsid w:val="00277F14"/>
    <w:rsid w:val="00280E91"/>
    <w:rsid w:val="00281D16"/>
    <w:rsid w:val="00283198"/>
    <w:rsid w:val="00283E26"/>
    <w:rsid w:val="00283F0A"/>
    <w:rsid w:val="002845EA"/>
    <w:rsid w:val="002846B1"/>
    <w:rsid w:val="002849A6"/>
    <w:rsid w:val="00284C6E"/>
    <w:rsid w:val="00286CDB"/>
    <w:rsid w:val="0028726A"/>
    <w:rsid w:val="002873B9"/>
    <w:rsid w:val="00291919"/>
    <w:rsid w:val="00291EFF"/>
    <w:rsid w:val="002926D4"/>
    <w:rsid w:val="00293A25"/>
    <w:rsid w:val="00293A76"/>
    <w:rsid w:val="002941F2"/>
    <w:rsid w:val="0029453A"/>
    <w:rsid w:val="00294BD5"/>
    <w:rsid w:val="00294F67"/>
    <w:rsid w:val="00294FFF"/>
    <w:rsid w:val="0029515A"/>
    <w:rsid w:val="00295C11"/>
    <w:rsid w:val="00297B83"/>
    <w:rsid w:val="002A058F"/>
    <w:rsid w:val="002A0700"/>
    <w:rsid w:val="002A0C06"/>
    <w:rsid w:val="002A0F45"/>
    <w:rsid w:val="002A10B2"/>
    <w:rsid w:val="002A1FAC"/>
    <w:rsid w:val="002A3785"/>
    <w:rsid w:val="002A3FC1"/>
    <w:rsid w:val="002A4554"/>
    <w:rsid w:val="002A464D"/>
    <w:rsid w:val="002A4BE0"/>
    <w:rsid w:val="002A665D"/>
    <w:rsid w:val="002A7380"/>
    <w:rsid w:val="002A76C6"/>
    <w:rsid w:val="002A7783"/>
    <w:rsid w:val="002A7A40"/>
    <w:rsid w:val="002B05FA"/>
    <w:rsid w:val="002B0631"/>
    <w:rsid w:val="002B0AEA"/>
    <w:rsid w:val="002B103D"/>
    <w:rsid w:val="002B11BA"/>
    <w:rsid w:val="002B121D"/>
    <w:rsid w:val="002B155B"/>
    <w:rsid w:val="002B1ABE"/>
    <w:rsid w:val="002B23A8"/>
    <w:rsid w:val="002B24A4"/>
    <w:rsid w:val="002B24E8"/>
    <w:rsid w:val="002B32D6"/>
    <w:rsid w:val="002B372D"/>
    <w:rsid w:val="002B3A94"/>
    <w:rsid w:val="002B3E53"/>
    <w:rsid w:val="002B487D"/>
    <w:rsid w:val="002B4FD9"/>
    <w:rsid w:val="002B51FB"/>
    <w:rsid w:val="002B5F87"/>
    <w:rsid w:val="002B6548"/>
    <w:rsid w:val="002B6B4A"/>
    <w:rsid w:val="002B71EB"/>
    <w:rsid w:val="002B7388"/>
    <w:rsid w:val="002B74B1"/>
    <w:rsid w:val="002B7594"/>
    <w:rsid w:val="002B75C9"/>
    <w:rsid w:val="002C0665"/>
    <w:rsid w:val="002C071B"/>
    <w:rsid w:val="002C0DD6"/>
    <w:rsid w:val="002C1050"/>
    <w:rsid w:val="002C1982"/>
    <w:rsid w:val="002C1AE5"/>
    <w:rsid w:val="002C1D72"/>
    <w:rsid w:val="002C205F"/>
    <w:rsid w:val="002C2499"/>
    <w:rsid w:val="002C27EB"/>
    <w:rsid w:val="002C2AAB"/>
    <w:rsid w:val="002C2B0F"/>
    <w:rsid w:val="002C3CAA"/>
    <w:rsid w:val="002C43B3"/>
    <w:rsid w:val="002C4B4C"/>
    <w:rsid w:val="002C4DBF"/>
    <w:rsid w:val="002C605B"/>
    <w:rsid w:val="002C627F"/>
    <w:rsid w:val="002C6828"/>
    <w:rsid w:val="002C6CF7"/>
    <w:rsid w:val="002C7037"/>
    <w:rsid w:val="002D02FE"/>
    <w:rsid w:val="002D06DD"/>
    <w:rsid w:val="002D1535"/>
    <w:rsid w:val="002D156F"/>
    <w:rsid w:val="002D1AAA"/>
    <w:rsid w:val="002D207D"/>
    <w:rsid w:val="002D20E8"/>
    <w:rsid w:val="002D236D"/>
    <w:rsid w:val="002D2DC6"/>
    <w:rsid w:val="002D3C61"/>
    <w:rsid w:val="002D4250"/>
    <w:rsid w:val="002D456F"/>
    <w:rsid w:val="002D4575"/>
    <w:rsid w:val="002D4EEB"/>
    <w:rsid w:val="002D5580"/>
    <w:rsid w:val="002D5CF0"/>
    <w:rsid w:val="002D601F"/>
    <w:rsid w:val="002D6A4F"/>
    <w:rsid w:val="002D6F33"/>
    <w:rsid w:val="002D7D70"/>
    <w:rsid w:val="002E069D"/>
    <w:rsid w:val="002E0768"/>
    <w:rsid w:val="002E0877"/>
    <w:rsid w:val="002E2964"/>
    <w:rsid w:val="002E2C90"/>
    <w:rsid w:val="002E30B8"/>
    <w:rsid w:val="002E3165"/>
    <w:rsid w:val="002E37FB"/>
    <w:rsid w:val="002E4305"/>
    <w:rsid w:val="002E4710"/>
    <w:rsid w:val="002E477F"/>
    <w:rsid w:val="002E4BC5"/>
    <w:rsid w:val="002E530A"/>
    <w:rsid w:val="002E531D"/>
    <w:rsid w:val="002E5FDA"/>
    <w:rsid w:val="002E6A02"/>
    <w:rsid w:val="002E727E"/>
    <w:rsid w:val="002E7EE1"/>
    <w:rsid w:val="002F0989"/>
    <w:rsid w:val="002F1AB3"/>
    <w:rsid w:val="002F1F78"/>
    <w:rsid w:val="002F2045"/>
    <w:rsid w:val="002F2657"/>
    <w:rsid w:val="002F2A55"/>
    <w:rsid w:val="002F2B23"/>
    <w:rsid w:val="002F3205"/>
    <w:rsid w:val="002F35FE"/>
    <w:rsid w:val="002F37FB"/>
    <w:rsid w:val="002F6164"/>
    <w:rsid w:val="002F6FA0"/>
    <w:rsid w:val="002F7000"/>
    <w:rsid w:val="002F7391"/>
    <w:rsid w:val="002F7A7E"/>
    <w:rsid w:val="003005F7"/>
    <w:rsid w:val="00301193"/>
    <w:rsid w:val="00301221"/>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52B"/>
    <w:rsid w:val="00307F3C"/>
    <w:rsid w:val="00310046"/>
    <w:rsid w:val="003101E4"/>
    <w:rsid w:val="00310A82"/>
    <w:rsid w:val="00310B6E"/>
    <w:rsid w:val="00310DD3"/>
    <w:rsid w:val="00310ED2"/>
    <w:rsid w:val="00311076"/>
    <w:rsid w:val="00311C27"/>
    <w:rsid w:val="00312694"/>
    <w:rsid w:val="00313403"/>
    <w:rsid w:val="003141B6"/>
    <w:rsid w:val="00314A80"/>
    <w:rsid w:val="00314E49"/>
    <w:rsid w:val="00316381"/>
    <w:rsid w:val="003163A5"/>
    <w:rsid w:val="003169A4"/>
    <w:rsid w:val="00317394"/>
    <w:rsid w:val="00317BD2"/>
    <w:rsid w:val="003203EF"/>
    <w:rsid w:val="0032067F"/>
    <w:rsid w:val="0032071C"/>
    <w:rsid w:val="00321A56"/>
    <w:rsid w:val="00321B20"/>
    <w:rsid w:val="003229AC"/>
    <w:rsid w:val="003234B7"/>
    <w:rsid w:val="00323C68"/>
    <w:rsid w:val="003240F7"/>
    <w:rsid w:val="00325043"/>
    <w:rsid w:val="00325546"/>
    <w:rsid w:val="003259C5"/>
    <w:rsid w:val="00325CC0"/>
    <w:rsid w:val="00326507"/>
    <w:rsid w:val="003267C8"/>
    <w:rsid w:val="003270A4"/>
    <w:rsid w:val="00327436"/>
    <w:rsid w:val="00330E00"/>
    <w:rsid w:val="00331472"/>
    <w:rsid w:val="0033253D"/>
    <w:rsid w:val="003325FD"/>
    <w:rsid w:val="003326E2"/>
    <w:rsid w:val="00332D6F"/>
    <w:rsid w:val="00333314"/>
    <w:rsid w:val="00333B85"/>
    <w:rsid w:val="00334564"/>
    <w:rsid w:val="003347CE"/>
    <w:rsid w:val="003355DB"/>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3FD9"/>
    <w:rsid w:val="00345909"/>
    <w:rsid w:val="00345CB0"/>
    <w:rsid w:val="003468B8"/>
    <w:rsid w:val="00347499"/>
    <w:rsid w:val="003475E1"/>
    <w:rsid w:val="0034777A"/>
    <w:rsid w:val="003500D1"/>
    <w:rsid w:val="00350210"/>
    <w:rsid w:val="00350C40"/>
    <w:rsid w:val="003529EA"/>
    <w:rsid w:val="00352DB8"/>
    <w:rsid w:val="0035482E"/>
    <w:rsid w:val="00354AEF"/>
    <w:rsid w:val="0035555B"/>
    <w:rsid w:val="00355B51"/>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2DD"/>
    <w:rsid w:val="00364685"/>
    <w:rsid w:val="00364E7A"/>
    <w:rsid w:val="003650C5"/>
    <w:rsid w:val="0036520F"/>
    <w:rsid w:val="003653B7"/>
    <w:rsid w:val="00365501"/>
    <w:rsid w:val="003666F7"/>
    <w:rsid w:val="00366C4E"/>
    <w:rsid w:val="00367717"/>
    <w:rsid w:val="00367A9A"/>
    <w:rsid w:val="00367F26"/>
    <w:rsid w:val="00370ECD"/>
    <w:rsid w:val="0037177E"/>
    <w:rsid w:val="003717D2"/>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1B7"/>
    <w:rsid w:val="00377976"/>
    <w:rsid w:val="003802B8"/>
    <w:rsid w:val="00380721"/>
    <w:rsid w:val="00380FA2"/>
    <w:rsid w:val="00381658"/>
    <w:rsid w:val="00381E92"/>
    <w:rsid w:val="00382B60"/>
    <w:rsid w:val="0038317B"/>
    <w:rsid w:val="00383467"/>
    <w:rsid w:val="0038400D"/>
    <w:rsid w:val="0038438D"/>
    <w:rsid w:val="0038517B"/>
    <w:rsid w:val="00385C27"/>
    <w:rsid w:val="00386A7E"/>
    <w:rsid w:val="00386E4B"/>
    <w:rsid w:val="003871DA"/>
    <w:rsid w:val="00391276"/>
    <w:rsid w:val="0039134D"/>
    <w:rsid w:val="00391E56"/>
    <w:rsid w:val="00391F90"/>
    <w:rsid w:val="00392525"/>
    <w:rsid w:val="0039333F"/>
    <w:rsid w:val="0039338D"/>
    <w:rsid w:val="003937C5"/>
    <w:rsid w:val="003946B4"/>
    <w:rsid w:val="00394990"/>
    <w:rsid w:val="003949A5"/>
    <w:rsid w:val="00395D6D"/>
    <w:rsid w:val="003960EA"/>
    <w:rsid w:val="0039646A"/>
    <w:rsid w:val="00396D60"/>
    <w:rsid w:val="003972CC"/>
    <w:rsid w:val="00397DC0"/>
    <w:rsid w:val="003A0A31"/>
    <w:rsid w:val="003A145D"/>
    <w:rsid w:val="003A1E18"/>
    <w:rsid w:val="003A1EBB"/>
    <w:rsid w:val="003A2BE0"/>
    <w:rsid w:val="003A2D11"/>
    <w:rsid w:val="003A3074"/>
    <w:rsid w:val="003A39AC"/>
    <w:rsid w:val="003A5049"/>
    <w:rsid w:val="003A5533"/>
    <w:rsid w:val="003A62A4"/>
    <w:rsid w:val="003A645E"/>
    <w:rsid w:val="003A6791"/>
    <w:rsid w:val="003A6AEC"/>
    <w:rsid w:val="003A734A"/>
    <w:rsid w:val="003B0CA7"/>
    <w:rsid w:val="003B0D6E"/>
    <w:rsid w:val="003B0E7B"/>
    <w:rsid w:val="003B16F5"/>
    <w:rsid w:val="003B1FC0"/>
    <w:rsid w:val="003B3302"/>
    <w:rsid w:val="003B3A13"/>
    <w:rsid w:val="003B3E74"/>
    <w:rsid w:val="003B43A2"/>
    <w:rsid w:val="003B487D"/>
    <w:rsid w:val="003B4A74"/>
    <w:rsid w:val="003B585C"/>
    <w:rsid w:val="003B6001"/>
    <w:rsid w:val="003B60D5"/>
    <w:rsid w:val="003B644B"/>
    <w:rsid w:val="003B6791"/>
    <w:rsid w:val="003B67E5"/>
    <w:rsid w:val="003B6812"/>
    <w:rsid w:val="003B681E"/>
    <w:rsid w:val="003B6B6A"/>
    <w:rsid w:val="003B7086"/>
    <w:rsid w:val="003B72E7"/>
    <w:rsid w:val="003B7D9D"/>
    <w:rsid w:val="003C0805"/>
    <w:rsid w:val="003C09CC"/>
    <w:rsid w:val="003C11FC"/>
    <w:rsid w:val="003C1322"/>
    <w:rsid w:val="003C14BE"/>
    <w:rsid w:val="003C202C"/>
    <w:rsid w:val="003C2627"/>
    <w:rsid w:val="003C29C6"/>
    <w:rsid w:val="003C2B7E"/>
    <w:rsid w:val="003C2BAE"/>
    <w:rsid w:val="003C2BDB"/>
    <w:rsid w:val="003C2BDC"/>
    <w:rsid w:val="003C3660"/>
    <w:rsid w:val="003C3E7A"/>
    <w:rsid w:val="003C4278"/>
    <w:rsid w:val="003C53D4"/>
    <w:rsid w:val="003C5795"/>
    <w:rsid w:val="003C5E16"/>
    <w:rsid w:val="003C61D5"/>
    <w:rsid w:val="003C664F"/>
    <w:rsid w:val="003C670C"/>
    <w:rsid w:val="003C6A92"/>
    <w:rsid w:val="003C6F3A"/>
    <w:rsid w:val="003C7160"/>
    <w:rsid w:val="003D0075"/>
    <w:rsid w:val="003D06E3"/>
    <w:rsid w:val="003D07B5"/>
    <w:rsid w:val="003D0C67"/>
    <w:rsid w:val="003D0E3C"/>
    <w:rsid w:val="003D1153"/>
    <w:rsid w:val="003D117E"/>
    <w:rsid w:val="003D14E9"/>
    <w:rsid w:val="003D1CF4"/>
    <w:rsid w:val="003D2146"/>
    <w:rsid w:val="003D2FE2"/>
    <w:rsid w:val="003D365B"/>
    <w:rsid w:val="003D3964"/>
    <w:rsid w:val="003D56A5"/>
    <w:rsid w:val="003D7720"/>
    <w:rsid w:val="003D7B36"/>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6DE2"/>
    <w:rsid w:val="003E6FA4"/>
    <w:rsid w:val="003E7802"/>
    <w:rsid w:val="003F1EEA"/>
    <w:rsid w:val="003F208A"/>
    <w:rsid w:val="003F2273"/>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2C45"/>
    <w:rsid w:val="00403109"/>
    <w:rsid w:val="004031C1"/>
    <w:rsid w:val="0040346A"/>
    <w:rsid w:val="00405194"/>
    <w:rsid w:val="004055C1"/>
    <w:rsid w:val="00405996"/>
    <w:rsid w:val="004060E5"/>
    <w:rsid w:val="00406298"/>
    <w:rsid w:val="004068F5"/>
    <w:rsid w:val="004072C8"/>
    <w:rsid w:val="0040761D"/>
    <w:rsid w:val="0041023E"/>
    <w:rsid w:val="00410555"/>
    <w:rsid w:val="004106FE"/>
    <w:rsid w:val="00410C31"/>
    <w:rsid w:val="004110AC"/>
    <w:rsid w:val="004116A0"/>
    <w:rsid w:val="00411D9D"/>
    <w:rsid w:val="00412165"/>
    <w:rsid w:val="00413390"/>
    <w:rsid w:val="00413595"/>
    <w:rsid w:val="00416F1E"/>
    <w:rsid w:val="0041739A"/>
    <w:rsid w:val="004175B6"/>
    <w:rsid w:val="00417E48"/>
    <w:rsid w:val="00417F33"/>
    <w:rsid w:val="00421AEB"/>
    <w:rsid w:val="00422802"/>
    <w:rsid w:val="00424E1F"/>
    <w:rsid w:val="0042574B"/>
    <w:rsid w:val="004272E3"/>
    <w:rsid w:val="00427AEC"/>
    <w:rsid w:val="00427CB1"/>
    <w:rsid w:val="00427DE7"/>
    <w:rsid w:val="00427EAA"/>
    <w:rsid w:val="00431998"/>
    <w:rsid w:val="004320F2"/>
    <w:rsid w:val="00434D1C"/>
    <w:rsid w:val="0043558D"/>
    <w:rsid w:val="004361D6"/>
    <w:rsid w:val="0043641B"/>
    <w:rsid w:val="0043662A"/>
    <w:rsid w:val="00436DF8"/>
    <w:rsid w:val="004373E3"/>
    <w:rsid w:val="0043761C"/>
    <w:rsid w:val="00437CDB"/>
    <w:rsid w:val="00440390"/>
    <w:rsid w:val="004403A7"/>
    <w:rsid w:val="004409B1"/>
    <w:rsid w:val="00441011"/>
    <w:rsid w:val="004411C1"/>
    <w:rsid w:val="004413A5"/>
    <w:rsid w:val="00441CC1"/>
    <w:rsid w:val="00442690"/>
    <w:rsid w:val="00442FBA"/>
    <w:rsid w:val="00443208"/>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19FC"/>
    <w:rsid w:val="004521BB"/>
    <w:rsid w:val="00452896"/>
    <w:rsid w:val="00454D73"/>
    <w:rsid w:val="0045525D"/>
    <w:rsid w:val="004553CA"/>
    <w:rsid w:val="0045669A"/>
    <w:rsid w:val="00456B02"/>
    <w:rsid w:val="004575B1"/>
    <w:rsid w:val="00457745"/>
    <w:rsid w:val="00460CA5"/>
    <w:rsid w:val="0046186C"/>
    <w:rsid w:val="0046188C"/>
    <w:rsid w:val="00461ABD"/>
    <w:rsid w:val="004623A3"/>
    <w:rsid w:val="00462E00"/>
    <w:rsid w:val="00463606"/>
    <w:rsid w:val="004636DA"/>
    <w:rsid w:val="00463B0B"/>
    <w:rsid w:val="00464493"/>
    <w:rsid w:val="0046481A"/>
    <w:rsid w:val="00464D3A"/>
    <w:rsid w:val="00464DA7"/>
    <w:rsid w:val="0046522E"/>
    <w:rsid w:val="0046586E"/>
    <w:rsid w:val="00466714"/>
    <w:rsid w:val="00466F7A"/>
    <w:rsid w:val="004672FC"/>
    <w:rsid w:val="004678B4"/>
    <w:rsid w:val="00467B47"/>
    <w:rsid w:val="00467E75"/>
    <w:rsid w:val="0047117B"/>
    <w:rsid w:val="00471867"/>
    <w:rsid w:val="004722BC"/>
    <w:rsid w:val="0047258C"/>
    <w:rsid w:val="00472963"/>
    <w:rsid w:val="00472E68"/>
    <w:rsid w:val="004731FA"/>
    <w:rsid w:val="00473311"/>
    <w:rsid w:val="00473CF5"/>
    <w:rsid w:val="004749BD"/>
    <w:rsid w:val="00475591"/>
    <w:rsid w:val="0047567E"/>
    <w:rsid w:val="00475DA7"/>
    <w:rsid w:val="0047619C"/>
    <w:rsid w:val="004763CF"/>
    <w:rsid w:val="00476599"/>
    <w:rsid w:val="00476A47"/>
    <w:rsid w:val="00476E9A"/>
    <w:rsid w:val="004775ED"/>
    <w:rsid w:val="00477E9F"/>
    <w:rsid w:val="00477F1C"/>
    <w:rsid w:val="00480162"/>
    <w:rsid w:val="0048059F"/>
    <w:rsid w:val="00481297"/>
    <w:rsid w:val="004813B3"/>
    <w:rsid w:val="004834BA"/>
    <w:rsid w:val="00483944"/>
    <w:rsid w:val="0048419C"/>
    <w:rsid w:val="00484FED"/>
    <w:rsid w:val="00485531"/>
    <w:rsid w:val="004859E2"/>
    <w:rsid w:val="00486B55"/>
    <w:rsid w:val="00487402"/>
    <w:rsid w:val="004874EC"/>
    <w:rsid w:val="00490743"/>
    <w:rsid w:val="004929E4"/>
    <w:rsid w:val="0049374F"/>
    <w:rsid w:val="00493A3A"/>
    <w:rsid w:val="00493AF9"/>
    <w:rsid w:val="00493C6A"/>
    <w:rsid w:val="00493CC7"/>
    <w:rsid w:val="0049623A"/>
    <w:rsid w:val="0049655D"/>
    <w:rsid w:val="0049697A"/>
    <w:rsid w:val="004974D8"/>
    <w:rsid w:val="004A0302"/>
    <w:rsid w:val="004A0321"/>
    <w:rsid w:val="004A1734"/>
    <w:rsid w:val="004A1C5D"/>
    <w:rsid w:val="004A3051"/>
    <w:rsid w:val="004A329D"/>
    <w:rsid w:val="004A3453"/>
    <w:rsid w:val="004A3859"/>
    <w:rsid w:val="004A51CE"/>
    <w:rsid w:val="004A5D87"/>
    <w:rsid w:val="004A6204"/>
    <w:rsid w:val="004A6299"/>
    <w:rsid w:val="004A712A"/>
    <w:rsid w:val="004A7722"/>
    <w:rsid w:val="004A798D"/>
    <w:rsid w:val="004B1ADC"/>
    <w:rsid w:val="004B2363"/>
    <w:rsid w:val="004B2714"/>
    <w:rsid w:val="004B28E1"/>
    <w:rsid w:val="004B2F56"/>
    <w:rsid w:val="004B3228"/>
    <w:rsid w:val="004B383E"/>
    <w:rsid w:val="004B4580"/>
    <w:rsid w:val="004B4A95"/>
    <w:rsid w:val="004B4B72"/>
    <w:rsid w:val="004B5371"/>
    <w:rsid w:val="004B5522"/>
    <w:rsid w:val="004B571E"/>
    <w:rsid w:val="004B5C46"/>
    <w:rsid w:val="004B60F5"/>
    <w:rsid w:val="004B61C2"/>
    <w:rsid w:val="004B6770"/>
    <w:rsid w:val="004B68FF"/>
    <w:rsid w:val="004B6A49"/>
    <w:rsid w:val="004B6D52"/>
    <w:rsid w:val="004B7B69"/>
    <w:rsid w:val="004C17D2"/>
    <w:rsid w:val="004C1D9B"/>
    <w:rsid w:val="004C217A"/>
    <w:rsid w:val="004C2B3E"/>
    <w:rsid w:val="004C3803"/>
    <w:rsid w:val="004C3F9B"/>
    <w:rsid w:val="004C474D"/>
    <w:rsid w:val="004C5579"/>
    <w:rsid w:val="004C5C21"/>
    <w:rsid w:val="004C5CF3"/>
    <w:rsid w:val="004C6070"/>
    <w:rsid w:val="004C78E7"/>
    <w:rsid w:val="004D0281"/>
    <w:rsid w:val="004D0AE2"/>
    <w:rsid w:val="004D0EA7"/>
    <w:rsid w:val="004D1193"/>
    <w:rsid w:val="004D134A"/>
    <w:rsid w:val="004D1C32"/>
    <w:rsid w:val="004D1E87"/>
    <w:rsid w:val="004D2727"/>
    <w:rsid w:val="004D28BA"/>
    <w:rsid w:val="004D2B0B"/>
    <w:rsid w:val="004D2B4B"/>
    <w:rsid w:val="004D466D"/>
    <w:rsid w:val="004D54B3"/>
    <w:rsid w:val="004D5671"/>
    <w:rsid w:val="004D5FF6"/>
    <w:rsid w:val="004D6073"/>
    <w:rsid w:val="004D64A9"/>
    <w:rsid w:val="004D687E"/>
    <w:rsid w:val="004D7784"/>
    <w:rsid w:val="004D77AD"/>
    <w:rsid w:val="004E037F"/>
    <w:rsid w:val="004E04C8"/>
    <w:rsid w:val="004E07D8"/>
    <w:rsid w:val="004E0B7B"/>
    <w:rsid w:val="004E13DF"/>
    <w:rsid w:val="004E144F"/>
    <w:rsid w:val="004E1503"/>
    <w:rsid w:val="004E1977"/>
    <w:rsid w:val="004E1B0A"/>
    <w:rsid w:val="004E1C69"/>
    <w:rsid w:val="004E1C8E"/>
    <w:rsid w:val="004E27C5"/>
    <w:rsid w:val="004E2FC6"/>
    <w:rsid w:val="004E3919"/>
    <w:rsid w:val="004E442C"/>
    <w:rsid w:val="004E54F5"/>
    <w:rsid w:val="004E5843"/>
    <w:rsid w:val="004E59BE"/>
    <w:rsid w:val="004E60CD"/>
    <w:rsid w:val="004E675F"/>
    <w:rsid w:val="004E68E0"/>
    <w:rsid w:val="004E6A12"/>
    <w:rsid w:val="004E6E9A"/>
    <w:rsid w:val="004F019E"/>
    <w:rsid w:val="004F0926"/>
    <w:rsid w:val="004F0CAA"/>
    <w:rsid w:val="004F2130"/>
    <w:rsid w:val="004F2639"/>
    <w:rsid w:val="004F2E2A"/>
    <w:rsid w:val="004F2EEC"/>
    <w:rsid w:val="004F30DA"/>
    <w:rsid w:val="004F3B83"/>
    <w:rsid w:val="004F3C4E"/>
    <w:rsid w:val="004F4BC7"/>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6832"/>
    <w:rsid w:val="00507338"/>
    <w:rsid w:val="005073A3"/>
    <w:rsid w:val="00507FEA"/>
    <w:rsid w:val="00510110"/>
    <w:rsid w:val="00510176"/>
    <w:rsid w:val="005106CC"/>
    <w:rsid w:val="00510C3D"/>
    <w:rsid w:val="00510CB7"/>
    <w:rsid w:val="005111C3"/>
    <w:rsid w:val="005114D0"/>
    <w:rsid w:val="00511941"/>
    <w:rsid w:val="00511966"/>
    <w:rsid w:val="00511D8D"/>
    <w:rsid w:val="0051223D"/>
    <w:rsid w:val="00512292"/>
    <w:rsid w:val="00512362"/>
    <w:rsid w:val="00512D1F"/>
    <w:rsid w:val="00512DDB"/>
    <w:rsid w:val="00513C9C"/>
    <w:rsid w:val="00513EAE"/>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1E76"/>
    <w:rsid w:val="00522932"/>
    <w:rsid w:val="005230A8"/>
    <w:rsid w:val="00523563"/>
    <w:rsid w:val="0052367F"/>
    <w:rsid w:val="005236FD"/>
    <w:rsid w:val="00524982"/>
    <w:rsid w:val="00524D3D"/>
    <w:rsid w:val="00524DDF"/>
    <w:rsid w:val="00524EFA"/>
    <w:rsid w:val="005250B5"/>
    <w:rsid w:val="005250C2"/>
    <w:rsid w:val="0052546C"/>
    <w:rsid w:val="00525658"/>
    <w:rsid w:val="00525BD2"/>
    <w:rsid w:val="0052601D"/>
    <w:rsid w:val="00526C15"/>
    <w:rsid w:val="00530C17"/>
    <w:rsid w:val="00530DA1"/>
    <w:rsid w:val="00530F97"/>
    <w:rsid w:val="0053262C"/>
    <w:rsid w:val="00532EC3"/>
    <w:rsid w:val="00532EDD"/>
    <w:rsid w:val="00533989"/>
    <w:rsid w:val="00534395"/>
    <w:rsid w:val="00534468"/>
    <w:rsid w:val="00534816"/>
    <w:rsid w:val="005358F5"/>
    <w:rsid w:val="00535C30"/>
    <w:rsid w:val="00536021"/>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A22"/>
    <w:rsid w:val="005422AF"/>
    <w:rsid w:val="00542491"/>
    <w:rsid w:val="00543262"/>
    <w:rsid w:val="00543BAE"/>
    <w:rsid w:val="00544728"/>
    <w:rsid w:val="00544D9F"/>
    <w:rsid w:val="005455E8"/>
    <w:rsid w:val="005457B4"/>
    <w:rsid w:val="00545F4E"/>
    <w:rsid w:val="00546454"/>
    <w:rsid w:val="005473A5"/>
    <w:rsid w:val="0054752B"/>
    <w:rsid w:val="005500CE"/>
    <w:rsid w:val="005502DE"/>
    <w:rsid w:val="005506F6"/>
    <w:rsid w:val="00550A62"/>
    <w:rsid w:val="005525A4"/>
    <w:rsid w:val="00552934"/>
    <w:rsid w:val="00552D6E"/>
    <w:rsid w:val="00553DC6"/>
    <w:rsid w:val="00553DFD"/>
    <w:rsid w:val="005544AC"/>
    <w:rsid w:val="00554C36"/>
    <w:rsid w:val="0055623A"/>
    <w:rsid w:val="005563D9"/>
    <w:rsid w:val="005572F4"/>
    <w:rsid w:val="00557BD3"/>
    <w:rsid w:val="00557E3D"/>
    <w:rsid w:val="00560F47"/>
    <w:rsid w:val="00561817"/>
    <w:rsid w:val="00561AD9"/>
    <w:rsid w:val="00561C69"/>
    <w:rsid w:val="00562EB1"/>
    <w:rsid w:val="0056331A"/>
    <w:rsid w:val="00563671"/>
    <w:rsid w:val="005639B0"/>
    <w:rsid w:val="005646FC"/>
    <w:rsid w:val="0056625A"/>
    <w:rsid w:val="005669A4"/>
    <w:rsid w:val="00566B75"/>
    <w:rsid w:val="00567040"/>
    <w:rsid w:val="00567893"/>
    <w:rsid w:val="00567AF9"/>
    <w:rsid w:val="005716B8"/>
    <w:rsid w:val="00571702"/>
    <w:rsid w:val="00571F29"/>
    <w:rsid w:val="005739AB"/>
    <w:rsid w:val="00573BD6"/>
    <w:rsid w:val="00574057"/>
    <w:rsid w:val="005744FC"/>
    <w:rsid w:val="005746AB"/>
    <w:rsid w:val="005747A5"/>
    <w:rsid w:val="00574B01"/>
    <w:rsid w:val="00574CC8"/>
    <w:rsid w:val="005757D1"/>
    <w:rsid w:val="00575C75"/>
    <w:rsid w:val="00576B25"/>
    <w:rsid w:val="00577582"/>
    <w:rsid w:val="005775F6"/>
    <w:rsid w:val="00577E4E"/>
    <w:rsid w:val="00580F33"/>
    <w:rsid w:val="00581057"/>
    <w:rsid w:val="0058113A"/>
    <w:rsid w:val="0058298C"/>
    <w:rsid w:val="00582E63"/>
    <w:rsid w:val="00582FEB"/>
    <w:rsid w:val="00583092"/>
    <w:rsid w:val="00583117"/>
    <w:rsid w:val="0058395E"/>
    <w:rsid w:val="00584166"/>
    <w:rsid w:val="0058416D"/>
    <w:rsid w:val="00584A70"/>
    <w:rsid w:val="00584AA7"/>
    <w:rsid w:val="005856C5"/>
    <w:rsid w:val="00585DD4"/>
    <w:rsid w:val="00585E01"/>
    <w:rsid w:val="00585E16"/>
    <w:rsid w:val="00587072"/>
    <w:rsid w:val="005876A3"/>
    <w:rsid w:val="005900F2"/>
    <w:rsid w:val="0059159E"/>
    <w:rsid w:val="005918A4"/>
    <w:rsid w:val="00592A50"/>
    <w:rsid w:val="00592F35"/>
    <w:rsid w:val="005939DE"/>
    <w:rsid w:val="00593B80"/>
    <w:rsid w:val="00593E76"/>
    <w:rsid w:val="00594C31"/>
    <w:rsid w:val="00594FEE"/>
    <w:rsid w:val="00595177"/>
    <w:rsid w:val="005953F4"/>
    <w:rsid w:val="00595725"/>
    <w:rsid w:val="005960B4"/>
    <w:rsid w:val="0059636E"/>
    <w:rsid w:val="00596658"/>
    <w:rsid w:val="005967A5"/>
    <w:rsid w:val="0059697A"/>
    <w:rsid w:val="00596EE4"/>
    <w:rsid w:val="005A1236"/>
    <w:rsid w:val="005A17BE"/>
    <w:rsid w:val="005A3009"/>
    <w:rsid w:val="005A32A6"/>
    <w:rsid w:val="005A3A35"/>
    <w:rsid w:val="005A3D17"/>
    <w:rsid w:val="005A3DC6"/>
    <w:rsid w:val="005A3EB8"/>
    <w:rsid w:val="005A3EDC"/>
    <w:rsid w:val="005A405F"/>
    <w:rsid w:val="005A4324"/>
    <w:rsid w:val="005A57B8"/>
    <w:rsid w:val="005A6435"/>
    <w:rsid w:val="005A79EE"/>
    <w:rsid w:val="005A7FD2"/>
    <w:rsid w:val="005B1797"/>
    <w:rsid w:val="005B18D8"/>
    <w:rsid w:val="005B1CFC"/>
    <w:rsid w:val="005B1DD6"/>
    <w:rsid w:val="005B1E95"/>
    <w:rsid w:val="005B20E7"/>
    <w:rsid w:val="005B2723"/>
    <w:rsid w:val="005B2896"/>
    <w:rsid w:val="005B2A24"/>
    <w:rsid w:val="005B3A59"/>
    <w:rsid w:val="005B4254"/>
    <w:rsid w:val="005B56BF"/>
    <w:rsid w:val="005B598A"/>
    <w:rsid w:val="005B6B3E"/>
    <w:rsid w:val="005B6B51"/>
    <w:rsid w:val="005B6DCF"/>
    <w:rsid w:val="005B6F10"/>
    <w:rsid w:val="005C0666"/>
    <w:rsid w:val="005C0D39"/>
    <w:rsid w:val="005C1BF7"/>
    <w:rsid w:val="005C1C00"/>
    <w:rsid w:val="005C1C99"/>
    <w:rsid w:val="005C20A6"/>
    <w:rsid w:val="005C22AE"/>
    <w:rsid w:val="005C3733"/>
    <w:rsid w:val="005C4C12"/>
    <w:rsid w:val="005C6159"/>
    <w:rsid w:val="005C6670"/>
    <w:rsid w:val="005D00A5"/>
    <w:rsid w:val="005D00D6"/>
    <w:rsid w:val="005D07B2"/>
    <w:rsid w:val="005D0BF1"/>
    <w:rsid w:val="005D0D93"/>
    <w:rsid w:val="005D13A9"/>
    <w:rsid w:val="005D191A"/>
    <w:rsid w:val="005D1A14"/>
    <w:rsid w:val="005D1ACD"/>
    <w:rsid w:val="005D26DF"/>
    <w:rsid w:val="005D27D0"/>
    <w:rsid w:val="005D2EDB"/>
    <w:rsid w:val="005D3674"/>
    <w:rsid w:val="005D3786"/>
    <w:rsid w:val="005D4D30"/>
    <w:rsid w:val="005D5D7D"/>
    <w:rsid w:val="005D60E5"/>
    <w:rsid w:val="005D6DF5"/>
    <w:rsid w:val="005D71EF"/>
    <w:rsid w:val="005D7469"/>
    <w:rsid w:val="005D7731"/>
    <w:rsid w:val="005D7FA6"/>
    <w:rsid w:val="005E019C"/>
    <w:rsid w:val="005E0725"/>
    <w:rsid w:val="005E0E50"/>
    <w:rsid w:val="005E1CCC"/>
    <w:rsid w:val="005E1F72"/>
    <w:rsid w:val="005E24FD"/>
    <w:rsid w:val="005E2F4D"/>
    <w:rsid w:val="005E2FA5"/>
    <w:rsid w:val="005E3501"/>
    <w:rsid w:val="005E3FC4"/>
    <w:rsid w:val="005E4A2F"/>
    <w:rsid w:val="005E4C8D"/>
    <w:rsid w:val="005E52ED"/>
    <w:rsid w:val="005E573E"/>
    <w:rsid w:val="005E6606"/>
    <w:rsid w:val="005E6D42"/>
    <w:rsid w:val="005E7AC1"/>
    <w:rsid w:val="005F0715"/>
    <w:rsid w:val="005F09CE"/>
    <w:rsid w:val="005F156A"/>
    <w:rsid w:val="005F1793"/>
    <w:rsid w:val="005F1DBB"/>
    <w:rsid w:val="005F1F95"/>
    <w:rsid w:val="005F25EF"/>
    <w:rsid w:val="005F2C25"/>
    <w:rsid w:val="005F2F3B"/>
    <w:rsid w:val="005F3820"/>
    <w:rsid w:val="005F40EC"/>
    <w:rsid w:val="005F53F2"/>
    <w:rsid w:val="005F5608"/>
    <w:rsid w:val="005F581A"/>
    <w:rsid w:val="005F7B34"/>
    <w:rsid w:val="005F7C1D"/>
    <w:rsid w:val="0060038D"/>
    <w:rsid w:val="0060526C"/>
    <w:rsid w:val="0060591F"/>
    <w:rsid w:val="00605E16"/>
    <w:rsid w:val="00605F9B"/>
    <w:rsid w:val="00606328"/>
    <w:rsid w:val="0060652B"/>
    <w:rsid w:val="00606B84"/>
    <w:rsid w:val="00607120"/>
    <w:rsid w:val="00607F7B"/>
    <w:rsid w:val="006105DA"/>
    <w:rsid w:val="00610893"/>
    <w:rsid w:val="00611998"/>
    <w:rsid w:val="00611BAA"/>
    <w:rsid w:val="006132ED"/>
    <w:rsid w:val="00614934"/>
    <w:rsid w:val="0061522D"/>
    <w:rsid w:val="006154C5"/>
    <w:rsid w:val="00615570"/>
    <w:rsid w:val="00615B35"/>
    <w:rsid w:val="0061684A"/>
    <w:rsid w:val="00617764"/>
    <w:rsid w:val="00617A6E"/>
    <w:rsid w:val="00621255"/>
    <w:rsid w:val="00621D3B"/>
    <w:rsid w:val="006220CA"/>
    <w:rsid w:val="00623041"/>
    <w:rsid w:val="006237BD"/>
    <w:rsid w:val="006237DE"/>
    <w:rsid w:val="00623998"/>
    <w:rsid w:val="00623F24"/>
    <w:rsid w:val="00624EC1"/>
    <w:rsid w:val="00625529"/>
    <w:rsid w:val="006263C5"/>
    <w:rsid w:val="0062795D"/>
    <w:rsid w:val="00627BE1"/>
    <w:rsid w:val="00627D06"/>
    <w:rsid w:val="00627E00"/>
    <w:rsid w:val="0063094A"/>
    <w:rsid w:val="00630BF1"/>
    <w:rsid w:val="00630CC3"/>
    <w:rsid w:val="0063101C"/>
    <w:rsid w:val="00631432"/>
    <w:rsid w:val="00631744"/>
    <w:rsid w:val="00632AC2"/>
    <w:rsid w:val="00632EAC"/>
    <w:rsid w:val="00633389"/>
    <w:rsid w:val="006333F6"/>
    <w:rsid w:val="00633471"/>
    <w:rsid w:val="0063365D"/>
    <w:rsid w:val="006337A5"/>
    <w:rsid w:val="00633AED"/>
    <w:rsid w:val="00633E1E"/>
    <w:rsid w:val="00634DC9"/>
    <w:rsid w:val="006356C0"/>
    <w:rsid w:val="00635D52"/>
    <w:rsid w:val="006365A9"/>
    <w:rsid w:val="00636A8E"/>
    <w:rsid w:val="006371D0"/>
    <w:rsid w:val="00637246"/>
    <w:rsid w:val="00637856"/>
    <w:rsid w:val="00637DAB"/>
    <w:rsid w:val="006417C7"/>
    <w:rsid w:val="00642172"/>
    <w:rsid w:val="006422E0"/>
    <w:rsid w:val="00642EFE"/>
    <w:rsid w:val="0064473D"/>
    <w:rsid w:val="00644850"/>
    <w:rsid w:val="00644CE2"/>
    <w:rsid w:val="00645866"/>
    <w:rsid w:val="00645DDB"/>
    <w:rsid w:val="00645FC9"/>
    <w:rsid w:val="0064738A"/>
    <w:rsid w:val="00647AF6"/>
    <w:rsid w:val="00650073"/>
    <w:rsid w:val="00650458"/>
    <w:rsid w:val="006505D2"/>
    <w:rsid w:val="00650850"/>
    <w:rsid w:val="0065124D"/>
    <w:rsid w:val="00651408"/>
    <w:rsid w:val="006519EF"/>
    <w:rsid w:val="00651E02"/>
    <w:rsid w:val="0065206B"/>
    <w:rsid w:val="006521E5"/>
    <w:rsid w:val="00654778"/>
    <w:rsid w:val="00654A51"/>
    <w:rsid w:val="00654ADD"/>
    <w:rsid w:val="00654B3F"/>
    <w:rsid w:val="00655541"/>
    <w:rsid w:val="00655E71"/>
    <w:rsid w:val="00655EBD"/>
    <w:rsid w:val="00660138"/>
    <w:rsid w:val="006607D5"/>
    <w:rsid w:val="006608AD"/>
    <w:rsid w:val="00661E7D"/>
    <w:rsid w:val="00662165"/>
    <w:rsid w:val="00662623"/>
    <w:rsid w:val="0066349B"/>
    <w:rsid w:val="00663F9F"/>
    <w:rsid w:val="006650C4"/>
    <w:rsid w:val="00665120"/>
    <w:rsid w:val="00665605"/>
    <w:rsid w:val="006657A3"/>
    <w:rsid w:val="006657EE"/>
    <w:rsid w:val="00665EB9"/>
    <w:rsid w:val="0066621D"/>
    <w:rsid w:val="00666775"/>
    <w:rsid w:val="00666F28"/>
    <w:rsid w:val="006672BA"/>
    <w:rsid w:val="006672E6"/>
    <w:rsid w:val="00667960"/>
    <w:rsid w:val="00667A56"/>
    <w:rsid w:val="00667C83"/>
    <w:rsid w:val="00667D39"/>
    <w:rsid w:val="0067066B"/>
    <w:rsid w:val="0067102D"/>
    <w:rsid w:val="00671A82"/>
    <w:rsid w:val="006722A4"/>
    <w:rsid w:val="00672E18"/>
    <w:rsid w:val="0067389F"/>
    <w:rsid w:val="00673BD3"/>
    <w:rsid w:val="00673D0A"/>
    <w:rsid w:val="00674E7A"/>
    <w:rsid w:val="00675740"/>
    <w:rsid w:val="0067579A"/>
    <w:rsid w:val="00676178"/>
    <w:rsid w:val="00677658"/>
    <w:rsid w:val="00681F45"/>
    <w:rsid w:val="00682E8D"/>
    <w:rsid w:val="00682F00"/>
    <w:rsid w:val="0068321D"/>
    <w:rsid w:val="00684668"/>
    <w:rsid w:val="00685962"/>
    <w:rsid w:val="00685A30"/>
    <w:rsid w:val="00685C48"/>
    <w:rsid w:val="00686E1A"/>
    <w:rsid w:val="00687302"/>
    <w:rsid w:val="00687381"/>
    <w:rsid w:val="00687E34"/>
    <w:rsid w:val="006906E8"/>
    <w:rsid w:val="00690CC2"/>
    <w:rsid w:val="00691009"/>
    <w:rsid w:val="006912BB"/>
    <w:rsid w:val="00692C09"/>
    <w:rsid w:val="00692FA3"/>
    <w:rsid w:val="00693101"/>
    <w:rsid w:val="006937F1"/>
    <w:rsid w:val="00693C4E"/>
    <w:rsid w:val="006947EF"/>
    <w:rsid w:val="006953B6"/>
    <w:rsid w:val="00695D7D"/>
    <w:rsid w:val="0069672D"/>
    <w:rsid w:val="006968E8"/>
    <w:rsid w:val="00697C38"/>
    <w:rsid w:val="006A0D8B"/>
    <w:rsid w:val="006A132A"/>
    <w:rsid w:val="006A134C"/>
    <w:rsid w:val="006A13FB"/>
    <w:rsid w:val="006A14B3"/>
    <w:rsid w:val="006A1922"/>
    <w:rsid w:val="006A1F61"/>
    <w:rsid w:val="006A202F"/>
    <w:rsid w:val="006A26BE"/>
    <w:rsid w:val="006A2F70"/>
    <w:rsid w:val="006A3C8A"/>
    <w:rsid w:val="006A3DED"/>
    <w:rsid w:val="006A475C"/>
    <w:rsid w:val="006A4AFC"/>
    <w:rsid w:val="006A4B0D"/>
    <w:rsid w:val="006A5026"/>
    <w:rsid w:val="006A584F"/>
    <w:rsid w:val="006A6338"/>
    <w:rsid w:val="006A6D19"/>
    <w:rsid w:val="006A6E86"/>
    <w:rsid w:val="006A757B"/>
    <w:rsid w:val="006A7C27"/>
    <w:rsid w:val="006B0116"/>
    <w:rsid w:val="006B0566"/>
    <w:rsid w:val="006B2F02"/>
    <w:rsid w:val="006B30BA"/>
    <w:rsid w:val="006B3AE3"/>
    <w:rsid w:val="006B3B3D"/>
    <w:rsid w:val="006B3E56"/>
    <w:rsid w:val="006B3E66"/>
    <w:rsid w:val="006B4238"/>
    <w:rsid w:val="006B50F3"/>
    <w:rsid w:val="006B5588"/>
    <w:rsid w:val="006B572D"/>
    <w:rsid w:val="006B583D"/>
    <w:rsid w:val="006B5849"/>
    <w:rsid w:val="006B5893"/>
    <w:rsid w:val="006B6337"/>
    <w:rsid w:val="006B6561"/>
    <w:rsid w:val="006B6951"/>
    <w:rsid w:val="006C00A3"/>
    <w:rsid w:val="006C08B6"/>
    <w:rsid w:val="006C0B68"/>
    <w:rsid w:val="006C1293"/>
    <w:rsid w:val="006C12EC"/>
    <w:rsid w:val="006C1D25"/>
    <w:rsid w:val="006C222B"/>
    <w:rsid w:val="006C229E"/>
    <w:rsid w:val="006C288C"/>
    <w:rsid w:val="006C2B56"/>
    <w:rsid w:val="006C2C13"/>
    <w:rsid w:val="006C2F98"/>
    <w:rsid w:val="006C3115"/>
    <w:rsid w:val="006C47F0"/>
    <w:rsid w:val="006C58B5"/>
    <w:rsid w:val="006C679A"/>
    <w:rsid w:val="006C7FD7"/>
    <w:rsid w:val="006D0B02"/>
    <w:rsid w:val="006D0D6F"/>
    <w:rsid w:val="006D0E83"/>
    <w:rsid w:val="006D1826"/>
    <w:rsid w:val="006D1BA0"/>
    <w:rsid w:val="006D2DF7"/>
    <w:rsid w:val="006D4448"/>
    <w:rsid w:val="006D4E1D"/>
    <w:rsid w:val="006D5516"/>
    <w:rsid w:val="006D6150"/>
    <w:rsid w:val="006D6926"/>
    <w:rsid w:val="006D71ED"/>
    <w:rsid w:val="006D7219"/>
    <w:rsid w:val="006E0048"/>
    <w:rsid w:val="006E15CD"/>
    <w:rsid w:val="006E1E8F"/>
    <w:rsid w:val="006E35A0"/>
    <w:rsid w:val="006E49D7"/>
    <w:rsid w:val="006E50E4"/>
    <w:rsid w:val="006E5601"/>
    <w:rsid w:val="006E5904"/>
    <w:rsid w:val="006E5CC5"/>
    <w:rsid w:val="006E6903"/>
    <w:rsid w:val="006E732A"/>
    <w:rsid w:val="006E73AC"/>
    <w:rsid w:val="006E7900"/>
    <w:rsid w:val="006E7947"/>
    <w:rsid w:val="006E7F44"/>
    <w:rsid w:val="006F012B"/>
    <w:rsid w:val="006F02F7"/>
    <w:rsid w:val="006F090A"/>
    <w:rsid w:val="006F0F00"/>
    <w:rsid w:val="006F1542"/>
    <w:rsid w:val="006F1805"/>
    <w:rsid w:val="006F1A8E"/>
    <w:rsid w:val="006F21D9"/>
    <w:rsid w:val="006F246F"/>
    <w:rsid w:val="006F2702"/>
    <w:rsid w:val="006F2817"/>
    <w:rsid w:val="006F297B"/>
    <w:rsid w:val="006F2D9C"/>
    <w:rsid w:val="006F2EF5"/>
    <w:rsid w:val="006F3372"/>
    <w:rsid w:val="006F3B78"/>
    <w:rsid w:val="006F3FF8"/>
    <w:rsid w:val="006F49AA"/>
    <w:rsid w:val="006F58E6"/>
    <w:rsid w:val="006F5C0C"/>
    <w:rsid w:val="006F6413"/>
    <w:rsid w:val="006F69A0"/>
    <w:rsid w:val="00700C81"/>
    <w:rsid w:val="00701157"/>
    <w:rsid w:val="007014DE"/>
    <w:rsid w:val="007017E0"/>
    <w:rsid w:val="007019EA"/>
    <w:rsid w:val="00702A06"/>
    <w:rsid w:val="007032AC"/>
    <w:rsid w:val="007035C9"/>
    <w:rsid w:val="00704898"/>
    <w:rsid w:val="00705492"/>
    <w:rsid w:val="00705706"/>
    <w:rsid w:val="00705F60"/>
    <w:rsid w:val="00706EA3"/>
    <w:rsid w:val="007072C5"/>
    <w:rsid w:val="0070731F"/>
    <w:rsid w:val="00707B86"/>
    <w:rsid w:val="00712311"/>
    <w:rsid w:val="00712DB8"/>
    <w:rsid w:val="007131F4"/>
    <w:rsid w:val="00713746"/>
    <w:rsid w:val="00713D57"/>
    <w:rsid w:val="0071687B"/>
    <w:rsid w:val="0071689A"/>
    <w:rsid w:val="00716F47"/>
    <w:rsid w:val="00717E6E"/>
    <w:rsid w:val="007204FD"/>
    <w:rsid w:val="00720542"/>
    <w:rsid w:val="007210AC"/>
    <w:rsid w:val="00721677"/>
    <w:rsid w:val="00721CBC"/>
    <w:rsid w:val="00721CEE"/>
    <w:rsid w:val="00721DB5"/>
    <w:rsid w:val="00721EEA"/>
    <w:rsid w:val="00722665"/>
    <w:rsid w:val="00723462"/>
    <w:rsid w:val="00723E02"/>
    <w:rsid w:val="007248D6"/>
    <w:rsid w:val="007248F1"/>
    <w:rsid w:val="0072587C"/>
    <w:rsid w:val="00725ED3"/>
    <w:rsid w:val="00726A35"/>
    <w:rsid w:val="00727466"/>
    <w:rsid w:val="007304FF"/>
    <w:rsid w:val="00730648"/>
    <w:rsid w:val="00730989"/>
    <w:rsid w:val="00731BD1"/>
    <w:rsid w:val="00731D26"/>
    <w:rsid w:val="00735365"/>
    <w:rsid w:val="00736959"/>
    <w:rsid w:val="00736A43"/>
    <w:rsid w:val="00737986"/>
    <w:rsid w:val="00737B2F"/>
    <w:rsid w:val="00737CF6"/>
    <w:rsid w:val="00737D8E"/>
    <w:rsid w:val="00740919"/>
    <w:rsid w:val="00740EF5"/>
    <w:rsid w:val="00741ACC"/>
    <w:rsid w:val="00741D11"/>
    <w:rsid w:val="0074214F"/>
    <w:rsid w:val="00742B79"/>
    <w:rsid w:val="00742F7B"/>
    <w:rsid w:val="00743024"/>
    <w:rsid w:val="0074334C"/>
    <w:rsid w:val="007442CF"/>
    <w:rsid w:val="0074457D"/>
    <w:rsid w:val="00744742"/>
    <w:rsid w:val="007447E9"/>
    <w:rsid w:val="00744D01"/>
    <w:rsid w:val="00745561"/>
    <w:rsid w:val="007477E0"/>
    <w:rsid w:val="00747893"/>
    <w:rsid w:val="00747E00"/>
    <w:rsid w:val="00750406"/>
    <w:rsid w:val="0075061D"/>
    <w:rsid w:val="0075067F"/>
    <w:rsid w:val="00750AED"/>
    <w:rsid w:val="00750AFA"/>
    <w:rsid w:val="00750E05"/>
    <w:rsid w:val="00750FFF"/>
    <w:rsid w:val="00751116"/>
    <w:rsid w:val="00751C28"/>
    <w:rsid w:val="007525C0"/>
    <w:rsid w:val="00752E11"/>
    <w:rsid w:val="00753C9B"/>
    <w:rsid w:val="00753DCB"/>
    <w:rsid w:val="00753E6E"/>
    <w:rsid w:val="007542A6"/>
    <w:rsid w:val="00754697"/>
    <w:rsid w:val="007547BE"/>
    <w:rsid w:val="00754E14"/>
    <w:rsid w:val="00754F3A"/>
    <w:rsid w:val="007554B5"/>
    <w:rsid w:val="00755AA2"/>
    <w:rsid w:val="007561E6"/>
    <w:rsid w:val="0075698B"/>
    <w:rsid w:val="007570E9"/>
    <w:rsid w:val="00757100"/>
    <w:rsid w:val="00757281"/>
    <w:rsid w:val="007578A9"/>
    <w:rsid w:val="007579D0"/>
    <w:rsid w:val="00757A3F"/>
    <w:rsid w:val="00757D6C"/>
    <w:rsid w:val="007602A3"/>
    <w:rsid w:val="00760462"/>
    <w:rsid w:val="00760CCC"/>
    <w:rsid w:val="00760E9B"/>
    <w:rsid w:val="00761A4D"/>
    <w:rsid w:val="00762026"/>
    <w:rsid w:val="0076368E"/>
    <w:rsid w:val="00763694"/>
    <w:rsid w:val="0076384C"/>
    <w:rsid w:val="007642C2"/>
    <w:rsid w:val="007646F8"/>
    <w:rsid w:val="00764AAD"/>
    <w:rsid w:val="00764E25"/>
    <w:rsid w:val="007662A7"/>
    <w:rsid w:val="007667CA"/>
    <w:rsid w:val="0076763C"/>
    <w:rsid w:val="00767AD3"/>
    <w:rsid w:val="00767B04"/>
    <w:rsid w:val="007706D9"/>
    <w:rsid w:val="00770B03"/>
    <w:rsid w:val="00770F29"/>
    <w:rsid w:val="0077159F"/>
    <w:rsid w:val="00771A24"/>
    <w:rsid w:val="00771A7D"/>
    <w:rsid w:val="00771C0F"/>
    <w:rsid w:val="00771DCB"/>
    <w:rsid w:val="00772280"/>
    <w:rsid w:val="007723F7"/>
    <w:rsid w:val="0077263B"/>
    <w:rsid w:val="00772CBC"/>
    <w:rsid w:val="00772F69"/>
    <w:rsid w:val="00773485"/>
    <w:rsid w:val="0077364F"/>
    <w:rsid w:val="00773841"/>
    <w:rsid w:val="007739D9"/>
    <w:rsid w:val="00773BD2"/>
    <w:rsid w:val="00773E7C"/>
    <w:rsid w:val="00774C67"/>
    <w:rsid w:val="0077504D"/>
    <w:rsid w:val="00775FAF"/>
    <w:rsid w:val="00776E6C"/>
    <w:rsid w:val="00777072"/>
    <w:rsid w:val="00780D44"/>
    <w:rsid w:val="007811AE"/>
    <w:rsid w:val="007813EB"/>
    <w:rsid w:val="00781688"/>
    <w:rsid w:val="007827C7"/>
    <w:rsid w:val="00782D3C"/>
    <w:rsid w:val="00782D60"/>
    <w:rsid w:val="0078387F"/>
    <w:rsid w:val="007839E7"/>
    <w:rsid w:val="00784A96"/>
    <w:rsid w:val="00784CB7"/>
    <w:rsid w:val="007854B2"/>
    <w:rsid w:val="00786041"/>
    <w:rsid w:val="00786A78"/>
    <w:rsid w:val="00786EB3"/>
    <w:rsid w:val="007874CB"/>
    <w:rsid w:val="0078774A"/>
    <w:rsid w:val="00787A1B"/>
    <w:rsid w:val="00787B55"/>
    <w:rsid w:val="00790268"/>
    <w:rsid w:val="00790715"/>
    <w:rsid w:val="00791764"/>
    <w:rsid w:val="00791FCA"/>
    <w:rsid w:val="00791FE4"/>
    <w:rsid w:val="0079282B"/>
    <w:rsid w:val="007930E2"/>
    <w:rsid w:val="00793108"/>
    <w:rsid w:val="00793343"/>
    <w:rsid w:val="007938B0"/>
    <w:rsid w:val="007939CF"/>
    <w:rsid w:val="00793E8B"/>
    <w:rsid w:val="00794790"/>
    <w:rsid w:val="0079529B"/>
    <w:rsid w:val="0079574B"/>
    <w:rsid w:val="00796008"/>
    <w:rsid w:val="00796076"/>
    <w:rsid w:val="007961A6"/>
    <w:rsid w:val="00796586"/>
    <w:rsid w:val="00796679"/>
    <w:rsid w:val="007968A3"/>
    <w:rsid w:val="00796D4A"/>
    <w:rsid w:val="00796ECC"/>
    <w:rsid w:val="007A12AE"/>
    <w:rsid w:val="007A14E0"/>
    <w:rsid w:val="007A16FB"/>
    <w:rsid w:val="007A2020"/>
    <w:rsid w:val="007A2B76"/>
    <w:rsid w:val="007A2E03"/>
    <w:rsid w:val="007A2FC9"/>
    <w:rsid w:val="007A3487"/>
    <w:rsid w:val="007A34A6"/>
    <w:rsid w:val="007A3EE6"/>
    <w:rsid w:val="007A40C1"/>
    <w:rsid w:val="007A4BB9"/>
    <w:rsid w:val="007A4FB9"/>
    <w:rsid w:val="007A5F50"/>
    <w:rsid w:val="007A6841"/>
    <w:rsid w:val="007A724D"/>
    <w:rsid w:val="007A7DEB"/>
    <w:rsid w:val="007B00E3"/>
    <w:rsid w:val="007B0562"/>
    <w:rsid w:val="007B0CBD"/>
    <w:rsid w:val="007B188A"/>
    <w:rsid w:val="007B1A89"/>
    <w:rsid w:val="007B207A"/>
    <w:rsid w:val="007B2EA4"/>
    <w:rsid w:val="007B36E4"/>
    <w:rsid w:val="007B3F5F"/>
    <w:rsid w:val="007B5DE4"/>
    <w:rsid w:val="007B6811"/>
    <w:rsid w:val="007C081F"/>
    <w:rsid w:val="007C0837"/>
    <w:rsid w:val="007C13B3"/>
    <w:rsid w:val="007C15C5"/>
    <w:rsid w:val="007C1825"/>
    <w:rsid w:val="007C1D08"/>
    <w:rsid w:val="007C26FB"/>
    <w:rsid w:val="007C274E"/>
    <w:rsid w:val="007C2A31"/>
    <w:rsid w:val="007C2EE2"/>
    <w:rsid w:val="007C3C89"/>
    <w:rsid w:val="007C3D16"/>
    <w:rsid w:val="007C3FF3"/>
    <w:rsid w:val="007C4876"/>
    <w:rsid w:val="007C49D4"/>
    <w:rsid w:val="007C4E0B"/>
    <w:rsid w:val="007C4EF7"/>
    <w:rsid w:val="007C55BD"/>
    <w:rsid w:val="007C5F44"/>
    <w:rsid w:val="007C6CF3"/>
    <w:rsid w:val="007C6F4D"/>
    <w:rsid w:val="007C7140"/>
    <w:rsid w:val="007C7F1C"/>
    <w:rsid w:val="007D02FE"/>
    <w:rsid w:val="007D0798"/>
    <w:rsid w:val="007D0927"/>
    <w:rsid w:val="007D0C96"/>
    <w:rsid w:val="007D1213"/>
    <w:rsid w:val="007D12B1"/>
    <w:rsid w:val="007D13EE"/>
    <w:rsid w:val="007D1692"/>
    <w:rsid w:val="007D1E6B"/>
    <w:rsid w:val="007D26E3"/>
    <w:rsid w:val="007D2B56"/>
    <w:rsid w:val="007D3E45"/>
    <w:rsid w:val="007D4017"/>
    <w:rsid w:val="007D41A3"/>
    <w:rsid w:val="007D4470"/>
    <w:rsid w:val="007D4C2A"/>
    <w:rsid w:val="007D4E09"/>
    <w:rsid w:val="007D7074"/>
    <w:rsid w:val="007D716A"/>
    <w:rsid w:val="007D7707"/>
    <w:rsid w:val="007D7B25"/>
    <w:rsid w:val="007E009D"/>
    <w:rsid w:val="007E0E5F"/>
    <w:rsid w:val="007E0EA0"/>
    <w:rsid w:val="007E0EB8"/>
    <w:rsid w:val="007E15A7"/>
    <w:rsid w:val="007E238F"/>
    <w:rsid w:val="007E31D9"/>
    <w:rsid w:val="007E3AEE"/>
    <w:rsid w:val="007E400C"/>
    <w:rsid w:val="007E4355"/>
    <w:rsid w:val="007E439C"/>
    <w:rsid w:val="007E46FE"/>
    <w:rsid w:val="007E4B42"/>
    <w:rsid w:val="007E6804"/>
    <w:rsid w:val="007E6E01"/>
    <w:rsid w:val="007F12DE"/>
    <w:rsid w:val="007F1314"/>
    <w:rsid w:val="007F1DE5"/>
    <w:rsid w:val="007F281F"/>
    <w:rsid w:val="007F503F"/>
    <w:rsid w:val="007F50E2"/>
    <w:rsid w:val="007F535B"/>
    <w:rsid w:val="007F58FE"/>
    <w:rsid w:val="007F5A5F"/>
    <w:rsid w:val="007F6722"/>
    <w:rsid w:val="007F7C4E"/>
    <w:rsid w:val="008013BF"/>
    <w:rsid w:val="008013DA"/>
    <w:rsid w:val="00801AC7"/>
    <w:rsid w:val="00802408"/>
    <w:rsid w:val="00802C55"/>
    <w:rsid w:val="00803069"/>
    <w:rsid w:val="008030B6"/>
    <w:rsid w:val="00803ED8"/>
    <w:rsid w:val="008040A9"/>
    <w:rsid w:val="0080437A"/>
    <w:rsid w:val="00804EE9"/>
    <w:rsid w:val="008055DB"/>
    <w:rsid w:val="00806EF0"/>
    <w:rsid w:val="00807146"/>
    <w:rsid w:val="00807178"/>
    <w:rsid w:val="0080777B"/>
    <w:rsid w:val="00807F1E"/>
    <w:rsid w:val="00807F3B"/>
    <w:rsid w:val="008105B4"/>
    <w:rsid w:val="008106C0"/>
    <w:rsid w:val="00810F23"/>
    <w:rsid w:val="008111A5"/>
    <w:rsid w:val="00811D16"/>
    <w:rsid w:val="0081220F"/>
    <w:rsid w:val="00812B4F"/>
    <w:rsid w:val="00813D84"/>
    <w:rsid w:val="00813F3D"/>
    <w:rsid w:val="00814DBD"/>
    <w:rsid w:val="0081568C"/>
    <w:rsid w:val="00816505"/>
    <w:rsid w:val="0081738C"/>
    <w:rsid w:val="00817968"/>
    <w:rsid w:val="00820257"/>
    <w:rsid w:val="0082102B"/>
    <w:rsid w:val="008218B4"/>
    <w:rsid w:val="00821921"/>
    <w:rsid w:val="008223F5"/>
    <w:rsid w:val="00822942"/>
    <w:rsid w:val="008229D3"/>
    <w:rsid w:val="00822E50"/>
    <w:rsid w:val="0082346E"/>
    <w:rsid w:val="0082440E"/>
    <w:rsid w:val="00824F68"/>
    <w:rsid w:val="00824F95"/>
    <w:rsid w:val="008258A1"/>
    <w:rsid w:val="00825AAE"/>
    <w:rsid w:val="00826193"/>
    <w:rsid w:val="008264EB"/>
    <w:rsid w:val="00827CDA"/>
    <w:rsid w:val="00830036"/>
    <w:rsid w:val="00830445"/>
    <w:rsid w:val="00830AD3"/>
    <w:rsid w:val="00830F26"/>
    <w:rsid w:val="00831C52"/>
    <w:rsid w:val="00831D6D"/>
    <w:rsid w:val="00831DC3"/>
    <w:rsid w:val="00832225"/>
    <w:rsid w:val="008326D8"/>
    <w:rsid w:val="0083296C"/>
    <w:rsid w:val="0083475E"/>
    <w:rsid w:val="008348C6"/>
    <w:rsid w:val="00834CD0"/>
    <w:rsid w:val="00835374"/>
    <w:rsid w:val="00835822"/>
    <w:rsid w:val="00835B3E"/>
    <w:rsid w:val="00835E00"/>
    <w:rsid w:val="00836400"/>
    <w:rsid w:val="008365E4"/>
    <w:rsid w:val="00836C9C"/>
    <w:rsid w:val="00837337"/>
    <w:rsid w:val="0083765C"/>
    <w:rsid w:val="00837F16"/>
    <w:rsid w:val="00840327"/>
    <w:rsid w:val="008404E2"/>
    <w:rsid w:val="00840C7D"/>
    <w:rsid w:val="00840FE0"/>
    <w:rsid w:val="008410E0"/>
    <w:rsid w:val="0084142E"/>
    <w:rsid w:val="00842193"/>
    <w:rsid w:val="00842CDF"/>
    <w:rsid w:val="008435A4"/>
    <w:rsid w:val="008435DB"/>
    <w:rsid w:val="00843892"/>
    <w:rsid w:val="00844434"/>
    <w:rsid w:val="00845AA5"/>
    <w:rsid w:val="008463FB"/>
    <w:rsid w:val="00847EB9"/>
    <w:rsid w:val="008504E0"/>
    <w:rsid w:val="00850570"/>
    <w:rsid w:val="00850857"/>
    <w:rsid w:val="008510F1"/>
    <w:rsid w:val="00851A6D"/>
    <w:rsid w:val="0085236E"/>
    <w:rsid w:val="00852545"/>
    <w:rsid w:val="00853563"/>
    <w:rsid w:val="00853CBA"/>
    <w:rsid w:val="008546A0"/>
    <w:rsid w:val="00855622"/>
    <w:rsid w:val="008558B3"/>
    <w:rsid w:val="00855F55"/>
    <w:rsid w:val="008568E9"/>
    <w:rsid w:val="00857BF8"/>
    <w:rsid w:val="00857D09"/>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67FC3"/>
    <w:rsid w:val="008700E3"/>
    <w:rsid w:val="008702CB"/>
    <w:rsid w:val="0087175D"/>
    <w:rsid w:val="00871E55"/>
    <w:rsid w:val="0087222B"/>
    <w:rsid w:val="008730A8"/>
    <w:rsid w:val="00873162"/>
    <w:rsid w:val="0087341E"/>
    <w:rsid w:val="0087360C"/>
    <w:rsid w:val="00873A3C"/>
    <w:rsid w:val="00873D42"/>
    <w:rsid w:val="00873FE9"/>
    <w:rsid w:val="008743F2"/>
    <w:rsid w:val="00874EE2"/>
    <w:rsid w:val="00875295"/>
    <w:rsid w:val="00875F09"/>
    <w:rsid w:val="0087667F"/>
    <w:rsid w:val="008769B4"/>
    <w:rsid w:val="00876D7D"/>
    <w:rsid w:val="008777E0"/>
    <w:rsid w:val="00877B26"/>
    <w:rsid w:val="0088001E"/>
    <w:rsid w:val="00880500"/>
    <w:rsid w:val="00881C05"/>
    <w:rsid w:val="00881C22"/>
    <w:rsid w:val="00882619"/>
    <w:rsid w:val="0088370A"/>
    <w:rsid w:val="0088384C"/>
    <w:rsid w:val="00884204"/>
    <w:rsid w:val="008842CE"/>
    <w:rsid w:val="00884822"/>
    <w:rsid w:val="00884B46"/>
    <w:rsid w:val="008850DF"/>
    <w:rsid w:val="00886035"/>
    <w:rsid w:val="008860B6"/>
    <w:rsid w:val="00886AA6"/>
    <w:rsid w:val="00886AE6"/>
    <w:rsid w:val="00886D11"/>
    <w:rsid w:val="00886EFE"/>
    <w:rsid w:val="008875C7"/>
    <w:rsid w:val="00890F86"/>
    <w:rsid w:val="008916DE"/>
    <w:rsid w:val="00892068"/>
    <w:rsid w:val="008920F8"/>
    <w:rsid w:val="00892B95"/>
    <w:rsid w:val="00893487"/>
    <w:rsid w:val="00893F09"/>
    <w:rsid w:val="00894756"/>
    <w:rsid w:val="00895E05"/>
    <w:rsid w:val="00895E2E"/>
    <w:rsid w:val="00896212"/>
    <w:rsid w:val="0089622B"/>
    <w:rsid w:val="00896485"/>
    <w:rsid w:val="00896AAF"/>
    <w:rsid w:val="008974A5"/>
    <w:rsid w:val="008979EB"/>
    <w:rsid w:val="00897EBC"/>
    <w:rsid w:val="008A0AF2"/>
    <w:rsid w:val="008A120F"/>
    <w:rsid w:val="008A1E8D"/>
    <w:rsid w:val="008A24FA"/>
    <w:rsid w:val="008A3366"/>
    <w:rsid w:val="008A345D"/>
    <w:rsid w:val="008A3A35"/>
    <w:rsid w:val="008A3C60"/>
    <w:rsid w:val="008A3CE7"/>
    <w:rsid w:val="008A4DA3"/>
    <w:rsid w:val="008A5053"/>
    <w:rsid w:val="008A5A38"/>
    <w:rsid w:val="008A5CEA"/>
    <w:rsid w:val="008A70A4"/>
    <w:rsid w:val="008A7905"/>
    <w:rsid w:val="008B0198"/>
    <w:rsid w:val="008B0507"/>
    <w:rsid w:val="008B0973"/>
    <w:rsid w:val="008B1233"/>
    <w:rsid w:val="008B12AF"/>
    <w:rsid w:val="008B1605"/>
    <w:rsid w:val="008B1D60"/>
    <w:rsid w:val="008B1F31"/>
    <w:rsid w:val="008B278A"/>
    <w:rsid w:val="008B2F9A"/>
    <w:rsid w:val="008B44A0"/>
    <w:rsid w:val="008B4DB1"/>
    <w:rsid w:val="008B4FDA"/>
    <w:rsid w:val="008B56A4"/>
    <w:rsid w:val="008B614F"/>
    <w:rsid w:val="008B73CD"/>
    <w:rsid w:val="008B7BD1"/>
    <w:rsid w:val="008B7BE2"/>
    <w:rsid w:val="008C0D09"/>
    <w:rsid w:val="008C0EEA"/>
    <w:rsid w:val="008C16C2"/>
    <w:rsid w:val="008C17DA"/>
    <w:rsid w:val="008C208B"/>
    <w:rsid w:val="008C343E"/>
    <w:rsid w:val="008C3509"/>
    <w:rsid w:val="008C353D"/>
    <w:rsid w:val="008C3747"/>
    <w:rsid w:val="008C417C"/>
    <w:rsid w:val="008C5943"/>
    <w:rsid w:val="008C5F2A"/>
    <w:rsid w:val="008C5FC1"/>
    <w:rsid w:val="008C6669"/>
    <w:rsid w:val="008C6800"/>
    <w:rsid w:val="008C6886"/>
    <w:rsid w:val="008C6A78"/>
    <w:rsid w:val="008C750C"/>
    <w:rsid w:val="008D0121"/>
    <w:rsid w:val="008D0A48"/>
    <w:rsid w:val="008D0BCF"/>
    <w:rsid w:val="008D0FB6"/>
    <w:rsid w:val="008D24C2"/>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0ADF"/>
    <w:rsid w:val="008E10BF"/>
    <w:rsid w:val="008E1FEB"/>
    <w:rsid w:val="008E24DC"/>
    <w:rsid w:val="008E2BB5"/>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0977"/>
    <w:rsid w:val="008F1F9B"/>
    <w:rsid w:val="008F2148"/>
    <w:rsid w:val="008F2225"/>
    <w:rsid w:val="008F2365"/>
    <w:rsid w:val="008F2B76"/>
    <w:rsid w:val="008F43E8"/>
    <w:rsid w:val="008F4537"/>
    <w:rsid w:val="008F527F"/>
    <w:rsid w:val="008F6B74"/>
    <w:rsid w:val="00900E5A"/>
    <w:rsid w:val="009016BC"/>
    <w:rsid w:val="00902D0C"/>
    <w:rsid w:val="00903382"/>
    <w:rsid w:val="00903898"/>
    <w:rsid w:val="00903A1A"/>
    <w:rsid w:val="00903D4D"/>
    <w:rsid w:val="00903E2C"/>
    <w:rsid w:val="009044F1"/>
    <w:rsid w:val="0090481C"/>
    <w:rsid w:val="00904926"/>
    <w:rsid w:val="00904B1C"/>
    <w:rsid w:val="0090510C"/>
    <w:rsid w:val="00905984"/>
    <w:rsid w:val="00906204"/>
    <w:rsid w:val="00906D65"/>
    <w:rsid w:val="0091042F"/>
    <w:rsid w:val="0091064F"/>
    <w:rsid w:val="00910938"/>
    <w:rsid w:val="00910A15"/>
    <w:rsid w:val="00910F71"/>
    <w:rsid w:val="009114A5"/>
    <w:rsid w:val="00911F57"/>
    <w:rsid w:val="009123CA"/>
    <w:rsid w:val="009134AF"/>
    <w:rsid w:val="00914B4A"/>
    <w:rsid w:val="00915104"/>
    <w:rsid w:val="00915337"/>
    <w:rsid w:val="009153B6"/>
    <w:rsid w:val="00915A97"/>
    <w:rsid w:val="009160C2"/>
    <w:rsid w:val="00916A53"/>
    <w:rsid w:val="00916E77"/>
    <w:rsid w:val="00917234"/>
    <w:rsid w:val="009178C8"/>
    <w:rsid w:val="00917D0C"/>
    <w:rsid w:val="00917FAA"/>
    <w:rsid w:val="00920009"/>
    <w:rsid w:val="0092041F"/>
    <w:rsid w:val="0092053F"/>
    <w:rsid w:val="00921F3B"/>
    <w:rsid w:val="009229DF"/>
    <w:rsid w:val="009230C2"/>
    <w:rsid w:val="00923711"/>
    <w:rsid w:val="00924434"/>
    <w:rsid w:val="00926875"/>
    <w:rsid w:val="0092717E"/>
    <w:rsid w:val="00927888"/>
    <w:rsid w:val="009302D2"/>
    <w:rsid w:val="00930DF1"/>
    <w:rsid w:val="00931A1F"/>
    <w:rsid w:val="00932115"/>
    <w:rsid w:val="0093312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10C"/>
    <w:rsid w:val="00940C2A"/>
    <w:rsid w:val="009414B2"/>
    <w:rsid w:val="00941728"/>
    <w:rsid w:val="009418AC"/>
    <w:rsid w:val="00941924"/>
    <w:rsid w:val="00941E17"/>
    <w:rsid w:val="009426A2"/>
    <w:rsid w:val="00942740"/>
    <w:rsid w:val="0094479B"/>
    <w:rsid w:val="00944C2A"/>
    <w:rsid w:val="0094684E"/>
    <w:rsid w:val="009471C4"/>
    <w:rsid w:val="00947B00"/>
    <w:rsid w:val="00947D03"/>
    <w:rsid w:val="0095176C"/>
    <w:rsid w:val="0095199F"/>
    <w:rsid w:val="00951CE5"/>
    <w:rsid w:val="00952531"/>
    <w:rsid w:val="00952E6C"/>
    <w:rsid w:val="00953ADF"/>
    <w:rsid w:val="00953DB0"/>
    <w:rsid w:val="00953F12"/>
    <w:rsid w:val="00954425"/>
    <w:rsid w:val="009548D2"/>
    <w:rsid w:val="00954C8E"/>
    <w:rsid w:val="00955135"/>
    <w:rsid w:val="00955A1E"/>
    <w:rsid w:val="00955E87"/>
    <w:rsid w:val="009566E8"/>
    <w:rsid w:val="00956D11"/>
    <w:rsid w:val="00957055"/>
    <w:rsid w:val="009603C1"/>
    <w:rsid w:val="00960802"/>
    <w:rsid w:val="009619D8"/>
    <w:rsid w:val="00961D10"/>
    <w:rsid w:val="00962791"/>
    <w:rsid w:val="009627B3"/>
    <w:rsid w:val="00963403"/>
    <w:rsid w:val="009639DF"/>
    <w:rsid w:val="009639FF"/>
    <w:rsid w:val="00963E00"/>
    <w:rsid w:val="00963EF7"/>
    <w:rsid w:val="009647B3"/>
    <w:rsid w:val="009648D5"/>
    <w:rsid w:val="00965350"/>
    <w:rsid w:val="0096578E"/>
    <w:rsid w:val="00965901"/>
    <w:rsid w:val="00965B76"/>
    <w:rsid w:val="00965E05"/>
    <w:rsid w:val="00965FCF"/>
    <w:rsid w:val="009666E0"/>
    <w:rsid w:val="00967049"/>
    <w:rsid w:val="009673B8"/>
    <w:rsid w:val="00970000"/>
    <w:rsid w:val="0097080F"/>
    <w:rsid w:val="00971BF8"/>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2B2"/>
    <w:rsid w:val="0098244A"/>
    <w:rsid w:val="00983AF5"/>
    <w:rsid w:val="00984456"/>
    <w:rsid w:val="00984BDB"/>
    <w:rsid w:val="00984DE5"/>
    <w:rsid w:val="00985291"/>
    <w:rsid w:val="00985A25"/>
    <w:rsid w:val="009865B0"/>
    <w:rsid w:val="009873F3"/>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AAE"/>
    <w:rsid w:val="00996C19"/>
    <w:rsid w:val="00996FDC"/>
    <w:rsid w:val="00997050"/>
    <w:rsid w:val="00997397"/>
    <w:rsid w:val="00997686"/>
    <w:rsid w:val="009A0467"/>
    <w:rsid w:val="009A04E3"/>
    <w:rsid w:val="009A05AC"/>
    <w:rsid w:val="009A0BDF"/>
    <w:rsid w:val="009A12EB"/>
    <w:rsid w:val="009A171D"/>
    <w:rsid w:val="009A172A"/>
    <w:rsid w:val="009A2838"/>
    <w:rsid w:val="009A2FDE"/>
    <w:rsid w:val="009A320A"/>
    <w:rsid w:val="009A5190"/>
    <w:rsid w:val="009A73D5"/>
    <w:rsid w:val="009A796C"/>
    <w:rsid w:val="009B0273"/>
    <w:rsid w:val="009B0824"/>
    <w:rsid w:val="009B09D3"/>
    <w:rsid w:val="009B0DA1"/>
    <w:rsid w:val="009B127B"/>
    <w:rsid w:val="009B13C3"/>
    <w:rsid w:val="009B173C"/>
    <w:rsid w:val="009B18AF"/>
    <w:rsid w:val="009B3CA3"/>
    <w:rsid w:val="009B550F"/>
    <w:rsid w:val="009B5889"/>
    <w:rsid w:val="009B58F7"/>
    <w:rsid w:val="009B5ED1"/>
    <w:rsid w:val="009B6191"/>
    <w:rsid w:val="009B6D58"/>
    <w:rsid w:val="009C0ABA"/>
    <w:rsid w:val="009C1A9A"/>
    <w:rsid w:val="009C1A9B"/>
    <w:rsid w:val="009C1D0F"/>
    <w:rsid w:val="009C3A21"/>
    <w:rsid w:val="009C3B73"/>
    <w:rsid w:val="009C3EC5"/>
    <w:rsid w:val="009C4F5C"/>
    <w:rsid w:val="009C5A1D"/>
    <w:rsid w:val="009C5CB9"/>
    <w:rsid w:val="009C6103"/>
    <w:rsid w:val="009C7913"/>
    <w:rsid w:val="009D14F2"/>
    <w:rsid w:val="009D158E"/>
    <w:rsid w:val="009D2AE5"/>
    <w:rsid w:val="009D2ED7"/>
    <w:rsid w:val="009D352B"/>
    <w:rsid w:val="009D47AF"/>
    <w:rsid w:val="009D54D5"/>
    <w:rsid w:val="009D6D1A"/>
    <w:rsid w:val="009D71F8"/>
    <w:rsid w:val="009D78BC"/>
    <w:rsid w:val="009D7EFF"/>
    <w:rsid w:val="009E07EE"/>
    <w:rsid w:val="009E0C7F"/>
    <w:rsid w:val="009E1181"/>
    <w:rsid w:val="009E19C7"/>
    <w:rsid w:val="009E2596"/>
    <w:rsid w:val="009E27FC"/>
    <w:rsid w:val="009E35C5"/>
    <w:rsid w:val="009E38B9"/>
    <w:rsid w:val="009E39FC"/>
    <w:rsid w:val="009E4265"/>
    <w:rsid w:val="009E45F3"/>
    <w:rsid w:val="009E49AB"/>
    <w:rsid w:val="009E4A0F"/>
    <w:rsid w:val="009E5048"/>
    <w:rsid w:val="009E57F9"/>
    <w:rsid w:val="009E7100"/>
    <w:rsid w:val="009F0660"/>
    <w:rsid w:val="009F06BA"/>
    <w:rsid w:val="009F08F7"/>
    <w:rsid w:val="009F0AB3"/>
    <w:rsid w:val="009F0E95"/>
    <w:rsid w:val="009F10E4"/>
    <w:rsid w:val="009F18D0"/>
    <w:rsid w:val="009F1FF7"/>
    <w:rsid w:val="009F2C5D"/>
    <w:rsid w:val="009F30E4"/>
    <w:rsid w:val="009F337A"/>
    <w:rsid w:val="009F4638"/>
    <w:rsid w:val="009F4D9F"/>
    <w:rsid w:val="009F5D9B"/>
    <w:rsid w:val="009F64A7"/>
    <w:rsid w:val="009F7683"/>
    <w:rsid w:val="009F799F"/>
    <w:rsid w:val="009F7BD5"/>
    <w:rsid w:val="009F7C54"/>
    <w:rsid w:val="009F7D78"/>
    <w:rsid w:val="00A00A1F"/>
    <w:rsid w:val="00A00BCA"/>
    <w:rsid w:val="00A00E74"/>
    <w:rsid w:val="00A01157"/>
    <w:rsid w:val="00A0285A"/>
    <w:rsid w:val="00A02942"/>
    <w:rsid w:val="00A02BF9"/>
    <w:rsid w:val="00A03791"/>
    <w:rsid w:val="00A039C5"/>
    <w:rsid w:val="00A03FEC"/>
    <w:rsid w:val="00A04202"/>
    <w:rsid w:val="00A04DB0"/>
    <w:rsid w:val="00A06CC8"/>
    <w:rsid w:val="00A06CFE"/>
    <w:rsid w:val="00A07021"/>
    <w:rsid w:val="00A0752B"/>
    <w:rsid w:val="00A102AD"/>
    <w:rsid w:val="00A104D1"/>
    <w:rsid w:val="00A10D1E"/>
    <w:rsid w:val="00A10D1F"/>
    <w:rsid w:val="00A112E2"/>
    <w:rsid w:val="00A11C37"/>
    <w:rsid w:val="00A11E49"/>
    <w:rsid w:val="00A11F49"/>
    <w:rsid w:val="00A1275F"/>
    <w:rsid w:val="00A12A5E"/>
    <w:rsid w:val="00A12C95"/>
    <w:rsid w:val="00A134CC"/>
    <w:rsid w:val="00A14672"/>
    <w:rsid w:val="00A14685"/>
    <w:rsid w:val="00A14ED9"/>
    <w:rsid w:val="00A150A9"/>
    <w:rsid w:val="00A150D1"/>
    <w:rsid w:val="00A15B72"/>
    <w:rsid w:val="00A15BEC"/>
    <w:rsid w:val="00A1623D"/>
    <w:rsid w:val="00A17ABE"/>
    <w:rsid w:val="00A20240"/>
    <w:rsid w:val="00A205BF"/>
    <w:rsid w:val="00A2065C"/>
    <w:rsid w:val="00A20B69"/>
    <w:rsid w:val="00A21601"/>
    <w:rsid w:val="00A218B1"/>
    <w:rsid w:val="00A21DA8"/>
    <w:rsid w:val="00A21F69"/>
    <w:rsid w:val="00A22062"/>
    <w:rsid w:val="00A220A4"/>
    <w:rsid w:val="00A222D7"/>
    <w:rsid w:val="00A22548"/>
    <w:rsid w:val="00A225D9"/>
    <w:rsid w:val="00A22EB5"/>
    <w:rsid w:val="00A23554"/>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69E"/>
    <w:rsid w:val="00A34DFE"/>
    <w:rsid w:val="00A35FB1"/>
    <w:rsid w:val="00A36591"/>
    <w:rsid w:val="00A369EB"/>
    <w:rsid w:val="00A36EEB"/>
    <w:rsid w:val="00A37070"/>
    <w:rsid w:val="00A3793B"/>
    <w:rsid w:val="00A4028C"/>
    <w:rsid w:val="00A40446"/>
    <w:rsid w:val="00A4096A"/>
    <w:rsid w:val="00A412F1"/>
    <w:rsid w:val="00A41F94"/>
    <w:rsid w:val="00A425B6"/>
    <w:rsid w:val="00A42E71"/>
    <w:rsid w:val="00A43166"/>
    <w:rsid w:val="00A4360B"/>
    <w:rsid w:val="00A43D3A"/>
    <w:rsid w:val="00A4426D"/>
    <w:rsid w:val="00A45057"/>
    <w:rsid w:val="00A45471"/>
    <w:rsid w:val="00A45662"/>
    <w:rsid w:val="00A4566B"/>
    <w:rsid w:val="00A45946"/>
    <w:rsid w:val="00A45D0A"/>
    <w:rsid w:val="00A46F92"/>
    <w:rsid w:val="00A4729F"/>
    <w:rsid w:val="00A5050E"/>
    <w:rsid w:val="00A50C53"/>
    <w:rsid w:val="00A510FA"/>
    <w:rsid w:val="00A51D7C"/>
    <w:rsid w:val="00A52061"/>
    <w:rsid w:val="00A524AC"/>
    <w:rsid w:val="00A52985"/>
    <w:rsid w:val="00A52E38"/>
    <w:rsid w:val="00A530B3"/>
    <w:rsid w:val="00A5512C"/>
    <w:rsid w:val="00A55E59"/>
    <w:rsid w:val="00A55FEE"/>
    <w:rsid w:val="00A56536"/>
    <w:rsid w:val="00A56AF7"/>
    <w:rsid w:val="00A57259"/>
    <w:rsid w:val="00A572D8"/>
    <w:rsid w:val="00A603AF"/>
    <w:rsid w:val="00A60C3C"/>
    <w:rsid w:val="00A60D0F"/>
    <w:rsid w:val="00A60D60"/>
    <w:rsid w:val="00A61746"/>
    <w:rsid w:val="00A619F2"/>
    <w:rsid w:val="00A62933"/>
    <w:rsid w:val="00A63445"/>
    <w:rsid w:val="00A63D83"/>
    <w:rsid w:val="00A63EB8"/>
    <w:rsid w:val="00A64339"/>
    <w:rsid w:val="00A65116"/>
    <w:rsid w:val="00A65307"/>
    <w:rsid w:val="00A65C38"/>
    <w:rsid w:val="00A6609C"/>
    <w:rsid w:val="00A660E4"/>
    <w:rsid w:val="00A66431"/>
    <w:rsid w:val="00A66D88"/>
    <w:rsid w:val="00A66F8E"/>
    <w:rsid w:val="00A6756D"/>
    <w:rsid w:val="00A677CD"/>
    <w:rsid w:val="00A67EAC"/>
    <w:rsid w:val="00A70355"/>
    <w:rsid w:val="00A7178B"/>
    <w:rsid w:val="00A71BBC"/>
    <w:rsid w:val="00A727D4"/>
    <w:rsid w:val="00A731B5"/>
    <w:rsid w:val="00A738F6"/>
    <w:rsid w:val="00A74478"/>
    <w:rsid w:val="00A747D4"/>
    <w:rsid w:val="00A74AC9"/>
    <w:rsid w:val="00A74B2F"/>
    <w:rsid w:val="00A74D0E"/>
    <w:rsid w:val="00A75242"/>
    <w:rsid w:val="00A757DE"/>
    <w:rsid w:val="00A7602C"/>
    <w:rsid w:val="00A76200"/>
    <w:rsid w:val="00A766CB"/>
    <w:rsid w:val="00A76C15"/>
    <w:rsid w:val="00A779D8"/>
    <w:rsid w:val="00A80309"/>
    <w:rsid w:val="00A8081F"/>
    <w:rsid w:val="00A8134C"/>
    <w:rsid w:val="00A81620"/>
    <w:rsid w:val="00A81DD5"/>
    <w:rsid w:val="00A82156"/>
    <w:rsid w:val="00A8328A"/>
    <w:rsid w:val="00A86287"/>
    <w:rsid w:val="00A90B9C"/>
    <w:rsid w:val="00A90E28"/>
    <w:rsid w:val="00A90FCD"/>
    <w:rsid w:val="00A9203E"/>
    <w:rsid w:val="00A921FF"/>
    <w:rsid w:val="00A93710"/>
    <w:rsid w:val="00A9488E"/>
    <w:rsid w:val="00A949E2"/>
    <w:rsid w:val="00A94FA9"/>
    <w:rsid w:val="00A95C09"/>
    <w:rsid w:val="00A961A4"/>
    <w:rsid w:val="00A96293"/>
    <w:rsid w:val="00A96817"/>
    <w:rsid w:val="00A9694C"/>
    <w:rsid w:val="00A975F3"/>
    <w:rsid w:val="00A97676"/>
    <w:rsid w:val="00A97A4C"/>
    <w:rsid w:val="00AA064A"/>
    <w:rsid w:val="00AA0AD8"/>
    <w:rsid w:val="00AA0E41"/>
    <w:rsid w:val="00AA0F00"/>
    <w:rsid w:val="00AA13E4"/>
    <w:rsid w:val="00AA1BBF"/>
    <w:rsid w:val="00AA233A"/>
    <w:rsid w:val="00AA2488"/>
    <w:rsid w:val="00AA270B"/>
    <w:rsid w:val="00AA2C2F"/>
    <w:rsid w:val="00AA4DC0"/>
    <w:rsid w:val="00AA5305"/>
    <w:rsid w:val="00AA5B57"/>
    <w:rsid w:val="00AA632C"/>
    <w:rsid w:val="00AA6506"/>
    <w:rsid w:val="00AA697C"/>
    <w:rsid w:val="00AA6F53"/>
    <w:rsid w:val="00AA7117"/>
    <w:rsid w:val="00AA75FA"/>
    <w:rsid w:val="00AA7805"/>
    <w:rsid w:val="00AB0304"/>
    <w:rsid w:val="00AB14F4"/>
    <w:rsid w:val="00AB16AE"/>
    <w:rsid w:val="00AB2618"/>
    <w:rsid w:val="00AB2648"/>
    <w:rsid w:val="00AB26EB"/>
    <w:rsid w:val="00AB2976"/>
    <w:rsid w:val="00AB2E1E"/>
    <w:rsid w:val="00AB2F8A"/>
    <w:rsid w:val="00AB36B8"/>
    <w:rsid w:val="00AB3FFE"/>
    <w:rsid w:val="00AB4EAB"/>
    <w:rsid w:val="00AB5AF2"/>
    <w:rsid w:val="00AB5D5B"/>
    <w:rsid w:val="00AB5E50"/>
    <w:rsid w:val="00AB64C0"/>
    <w:rsid w:val="00AB65DB"/>
    <w:rsid w:val="00AB73AB"/>
    <w:rsid w:val="00AB77E2"/>
    <w:rsid w:val="00AB7970"/>
    <w:rsid w:val="00AB7D2E"/>
    <w:rsid w:val="00AC0541"/>
    <w:rsid w:val="00AC082E"/>
    <w:rsid w:val="00AC0E56"/>
    <w:rsid w:val="00AC30D5"/>
    <w:rsid w:val="00AC341B"/>
    <w:rsid w:val="00AC3B57"/>
    <w:rsid w:val="00AC3F2F"/>
    <w:rsid w:val="00AC4EAF"/>
    <w:rsid w:val="00AC5387"/>
    <w:rsid w:val="00AC5807"/>
    <w:rsid w:val="00AC6523"/>
    <w:rsid w:val="00AC6F53"/>
    <w:rsid w:val="00AC743C"/>
    <w:rsid w:val="00AC7A2E"/>
    <w:rsid w:val="00AD0591"/>
    <w:rsid w:val="00AD0BEB"/>
    <w:rsid w:val="00AD1066"/>
    <w:rsid w:val="00AD1BFE"/>
    <w:rsid w:val="00AD2081"/>
    <w:rsid w:val="00AD305B"/>
    <w:rsid w:val="00AD32FE"/>
    <w:rsid w:val="00AD34C9"/>
    <w:rsid w:val="00AD383F"/>
    <w:rsid w:val="00AD522C"/>
    <w:rsid w:val="00AD5D68"/>
    <w:rsid w:val="00AD6738"/>
    <w:rsid w:val="00AD67F0"/>
    <w:rsid w:val="00AD7B20"/>
    <w:rsid w:val="00AE00B8"/>
    <w:rsid w:val="00AE0514"/>
    <w:rsid w:val="00AE1606"/>
    <w:rsid w:val="00AE224E"/>
    <w:rsid w:val="00AE26C8"/>
    <w:rsid w:val="00AE3715"/>
    <w:rsid w:val="00AE3822"/>
    <w:rsid w:val="00AE3B58"/>
    <w:rsid w:val="00AE4008"/>
    <w:rsid w:val="00AE43E4"/>
    <w:rsid w:val="00AE52DD"/>
    <w:rsid w:val="00AE56B3"/>
    <w:rsid w:val="00AE679C"/>
    <w:rsid w:val="00AE70BE"/>
    <w:rsid w:val="00AE73A7"/>
    <w:rsid w:val="00AE7CCC"/>
    <w:rsid w:val="00AF023B"/>
    <w:rsid w:val="00AF0ED7"/>
    <w:rsid w:val="00AF1563"/>
    <w:rsid w:val="00AF1673"/>
    <w:rsid w:val="00AF1CF1"/>
    <w:rsid w:val="00AF1F59"/>
    <w:rsid w:val="00AF20D6"/>
    <w:rsid w:val="00AF2160"/>
    <w:rsid w:val="00AF223F"/>
    <w:rsid w:val="00AF2710"/>
    <w:rsid w:val="00AF2CF3"/>
    <w:rsid w:val="00AF342E"/>
    <w:rsid w:val="00AF3655"/>
    <w:rsid w:val="00AF3F18"/>
    <w:rsid w:val="00AF4211"/>
    <w:rsid w:val="00AF4E1A"/>
    <w:rsid w:val="00AF564E"/>
    <w:rsid w:val="00AF582B"/>
    <w:rsid w:val="00AF591C"/>
    <w:rsid w:val="00AF5B0F"/>
    <w:rsid w:val="00AF5CA3"/>
    <w:rsid w:val="00AF7BE8"/>
    <w:rsid w:val="00B00003"/>
    <w:rsid w:val="00B011DF"/>
    <w:rsid w:val="00B01410"/>
    <w:rsid w:val="00B01495"/>
    <w:rsid w:val="00B01568"/>
    <w:rsid w:val="00B025A2"/>
    <w:rsid w:val="00B027B8"/>
    <w:rsid w:val="00B02A31"/>
    <w:rsid w:val="00B03678"/>
    <w:rsid w:val="00B03F63"/>
    <w:rsid w:val="00B04537"/>
    <w:rsid w:val="00B04817"/>
    <w:rsid w:val="00B048B2"/>
    <w:rsid w:val="00B051BE"/>
    <w:rsid w:val="00B05EC7"/>
    <w:rsid w:val="00B06362"/>
    <w:rsid w:val="00B06A4B"/>
    <w:rsid w:val="00B07942"/>
    <w:rsid w:val="00B07E76"/>
    <w:rsid w:val="00B07F48"/>
    <w:rsid w:val="00B101FF"/>
    <w:rsid w:val="00B1092A"/>
    <w:rsid w:val="00B110DE"/>
    <w:rsid w:val="00B11297"/>
    <w:rsid w:val="00B11432"/>
    <w:rsid w:val="00B11B38"/>
    <w:rsid w:val="00B12288"/>
    <w:rsid w:val="00B12330"/>
    <w:rsid w:val="00B12C72"/>
    <w:rsid w:val="00B1352B"/>
    <w:rsid w:val="00B138F3"/>
    <w:rsid w:val="00B14473"/>
    <w:rsid w:val="00B14486"/>
    <w:rsid w:val="00B14730"/>
    <w:rsid w:val="00B14E56"/>
    <w:rsid w:val="00B1537B"/>
    <w:rsid w:val="00B16483"/>
    <w:rsid w:val="00B16E83"/>
    <w:rsid w:val="00B1718B"/>
    <w:rsid w:val="00B176AF"/>
    <w:rsid w:val="00B17EB1"/>
    <w:rsid w:val="00B2066D"/>
    <w:rsid w:val="00B20FD7"/>
    <w:rsid w:val="00B21689"/>
    <w:rsid w:val="00B217A5"/>
    <w:rsid w:val="00B217BB"/>
    <w:rsid w:val="00B2182F"/>
    <w:rsid w:val="00B21A31"/>
    <w:rsid w:val="00B21F34"/>
    <w:rsid w:val="00B225D5"/>
    <w:rsid w:val="00B2277F"/>
    <w:rsid w:val="00B2283B"/>
    <w:rsid w:val="00B24E0E"/>
    <w:rsid w:val="00B25035"/>
    <w:rsid w:val="00B25447"/>
    <w:rsid w:val="00B2561E"/>
    <w:rsid w:val="00B2572B"/>
    <w:rsid w:val="00B25FC4"/>
    <w:rsid w:val="00B2681D"/>
    <w:rsid w:val="00B2752E"/>
    <w:rsid w:val="00B27FD9"/>
    <w:rsid w:val="00B30203"/>
    <w:rsid w:val="00B30456"/>
    <w:rsid w:val="00B304E3"/>
    <w:rsid w:val="00B30994"/>
    <w:rsid w:val="00B32124"/>
    <w:rsid w:val="00B32C46"/>
    <w:rsid w:val="00B32D39"/>
    <w:rsid w:val="00B333DF"/>
    <w:rsid w:val="00B34CEA"/>
    <w:rsid w:val="00B351F5"/>
    <w:rsid w:val="00B3612B"/>
    <w:rsid w:val="00B36765"/>
    <w:rsid w:val="00B369D8"/>
    <w:rsid w:val="00B36B7B"/>
    <w:rsid w:val="00B37250"/>
    <w:rsid w:val="00B40233"/>
    <w:rsid w:val="00B413A8"/>
    <w:rsid w:val="00B41F31"/>
    <w:rsid w:val="00B425F0"/>
    <w:rsid w:val="00B4364F"/>
    <w:rsid w:val="00B4374E"/>
    <w:rsid w:val="00B437D0"/>
    <w:rsid w:val="00B43E45"/>
    <w:rsid w:val="00B4489A"/>
    <w:rsid w:val="00B44A67"/>
    <w:rsid w:val="00B44C6D"/>
    <w:rsid w:val="00B45501"/>
    <w:rsid w:val="00B45B39"/>
    <w:rsid w:val="00B46279"/>
    <w:rsid w:val="00B46D58"/>
    <w:rsid w:val="00B470E7"/>
    <w:rsid w:val="00B4794D"/>
    <w:rsid w:val="00B50F8D"/>
    <w:rsid w:val="00B514E8"/>
    <w:rsid w:val="00B51C5B"/>
    <w:rsid w:val="00B51D9F"/>
    <w:rsid w:val="00B5219E"/>
    <w:rsid w:val="00B52987"/>
    <w:rsid w:val="00B52C16"/>
    <w:rsid w:val="00B5319F"/>
    <w:rsid w:val="00B532B4"/>
    <w:rsid w:val="00B5353D"/>
    <w:rsid w:val="00B53B93"/>
    <w:rsid w:val="00B53D73"/>
    <w:rsid w:val="00B54A07"/>
    <w:rsid w:val="00B54C65"/>
    <w:rsid w:val="00B54F63"/>
    <w:rsid w:val="00B55057"/>
    <w:rsid w:val="00B553D4"/>
    <w:rsid w:val="00B57948"/>
    <w:rsid w:val="00B57D12"/>
    <w:rsid w:val="00B61677"/>
    <w:rsid w:val="00B62020"/>
    <w:rsid w:val="00B62122"/>
    <w:rsid w:val="00B62B67"/>
    <w:rsid w:val="00B62D06"/>
    <w:rsid w:val="00B62F78"/>
    <w:rsid w:val="00B63078"/>
    <w:rsid w:val="00B63353"/>
    <w:rsid w:val="00B64118"/>
    <w:rsid w:val="00B64BF8"/>
    <w:rsid w:val="00B64C48"/>
    <w:rsid w:val="00B64ECA"/>
    <w:rsid w:val="00B6578B"/>
    <w:rsid w:val="00B6601D"/>
    <w:rsid w:val="00B666FB"/>
    <w:rsid w:val="00B66AB9"/>
    <w:rsid w:val="00B66C0B"/>
    <w:rsid w:val="00B67CCD"/>
    <w:rsid w:val="00B70DF8"/>
    <w:rsid w:val="00B7135E"/>
    <w:rsid w:val="00B71540"/>
    <w:rsid w:val="00B715EA"/>
    <w:rsid w:val="00B716B0"/>
    <w:rsid w:val="00B71D73"/>
    <w:rsid w:val="00B71FA8"/>
    <w:rsid w:val="00B73AB8"/>
    <w:rsid w:val="00B73CEE"/>
    <w:rsid w:val="00B73DE0"/>
    <w:rsid w:val="00B744F6"/>
    <w:rsid w:val="00B74B63"/>
    <w:rsid w:val="00B74B9D"/>
    <w:rsid w:val="00B74BB0"/>
    <w:rsid w:val="00B75687"/>
    <w:rsid w:val="00B80444"/>
    <w:rsid w:val="00B80C17"/>
    <w:rsid w:val="00B81AD3"/>
    <w:rsid w:val="00B853BF"/>
    <w:rsid w:val="00B8636F"/>
    <w:rsid w:val="00B86BCB"/>
    <w:rsid w:val="00B86C5F"/>
    <w:rsid w:val="00B90C0A"/>
    <w:rsid w:val="00B90C52"/>
    <w:rsid w:val="00B9100A"/>
    <w:rsid w:val="00B91849"/>
    <w:rsid w:val="00B925B0"/>
    <w:rsid w:val="00B92A78"/>
    <w:rsid w:val="00B92CA7"/>
    <w:rsid w:val="00B92CCA"/>
    <w:rsid w:val="00B932B8"/>
    <w:rsid w:val="00B93BE1"/>
    <w:rsid w:val="00B941D0"/>
    <w:rsid w:val="00B95C25"/>
    <w:rsid w:val="00B95FE0"/>
    <w:rsid w:val="00B96B73"/>
    <w:rsid w:val="00B975FA"/>
    <w:rsid w:val="00B9778A"/>
    <w:rsid w:val="00B9796D"/>
    <w:rsid w:val="00BA1665"/>
    <w:rsid w:val="00BA166B"/>
    <w:rsid w:val="00BA17C2"/>
    <w:rsid w:val="00BA1C04"/>
    <w:rsid w:val="00BA20A5"/>
    <w:rsid w:val="00BA251C"/>
    <w:rsid w:val="00BA2853"/>
    <w:rsid w:val="00BA3554"/>
    <w:rsid w:val="00BA3E22"/>
    <w:rsid w:val="00BA4929"/>
    <w:rsid w:val="00BA632C"/>
    <w:rsid w:val="00BA6E63"/>
    <w:rsid w:val="00BA6FB2"/>
    <w:rsid w:val="00BA7007"/>
    <w:rsid w:val="00BA7128"/>
    <w:rsid w:val="00BA7C2B"/>
    <w:rsid w:val="00BB1C9B"/>
    <w:rsid w:val="00BB28C8"/>
    <w:rsid w:val="00BB3575"/>
    <w:rsid w:val="00BB4ADD"/>
    <w:rsid w:val="00BB4D52"/>
    <w:rsid w:val="00BB500A"/>
    <w:rsid w:val="00BB50D0"/>
    <w:rsid w:val="00BB51B4"/>
    <w:rsid w:val="00BB52F9"/>
    <w:rsid w:val="00BB5B81"/>
    <w:rsid w:val="00BB67B5"/>
    <w:rsid w:val="00BB682B"/>
    <w:rsid w:val="00BB74CF"/>
    <w:rsid w:val="00BC0BAC"/>
    <w:rsid w:val="00BC1555"/>
    <w:rsid w:val="00BC1804"/>
    <w:rsid w:val="00BC1DA7"/>
    <w:rsid w:val="00BC2255"/>
    <w:rsid w:val="00BC256B"/>
    <w:rsid w:val="00BC2912"/>
    <w:rsid w:val="00BC2E4D"/>
    <w:rsid w:val="00BC354F"/>
    <w:rsid w:val="00BC3E66"/>
    <w:rsid w:val="00BC4594"/>
    <w:rsid w:val="00BC50BB"/>
    <w:rsid w:val="00BC54CA"/>
    <w:rsid w:val="00BC5D2F"/>
    <w:rsid w:val="00BC6807"/>
    <w:rsid w:val="00BC6E1C"/>
    <w:rsid w:val="00BC6EE1"/>
    <w:rsid w:val="00BC6FA9"/>
    <w:rsid w:val="00BC723A"/>
    <w:rsid w:val="00BD0588"/>
    <w:rsid w:val="00BD0D0A"/>
    <w:rsid w:val="00BD1509"/>
    <w:rsid w:val="00BD2920"/>
    <w:rsid w:val="00BD3389"/>
    <w:rsid w:val="00BD3B55"/>
    <w:rsid w:val="00BD3E23"/>
    <w:rsid w:val="00BD4817"/>
    <w:rsid w:val="00BD4B37"/>
    <w:rsid w:val="00BD50E7"/>
    <w:rsid w:val="00BD572E"/>
    <w:rsid w:val="00BD5E4C"/>
    <w:rsid w:val="00BD5F94"/>
    <w:rsid w:val="00BD6BF7"/>
    <w:rsid w:val="00BD6E80"/>
    <w:rsid w:val="00BD6EF7"/>
    <w:rsid w:val="00BD72E6"/>
    <w:rsid w:val="00BE01AE"/>
    <w:rsid w:val="00BE1110"/>
    <w:rsid w:val="00BE1C5E"/>
    <w:rsid w:val="00BE2236"/>
    <w:rsid w:val="00BE2335"/>
    <w:rsid w:val="00BE2572"/>
    <w:rsid w:val="00BE3418"/>
    <w:rsid w:val="00BE40B1"/>
    <w:rsid w:val="00BE439E"/>
    <w:rsid w:val="00BE45B6"/>
    <w:rsid w:val="00BE5381"/>
    <w:rsid w:val="00BE54A9"/>
    <w:rsid w:val="00BE5525"/>
    <w:rsid w:val="00BE557F"/>
    <w:rsid w:val="00BE6363"/>
    <w:rsid w:val="00BE6511"/>
    <w:rsid w:val="00BE6F5D"/>
    <w:rsid w:val="00BE7FE1"/>
    <w:rsid w:val="00BF0913"/>
    <w:rsid w:val="00BF09F8"/>
    <w:rsid w:val="00BF0BF6"/>
    <w:rsid w:val="00BF0FF6"/>
    <w:rsid w:val="00BF0FF8"/>
    <w:rsid w:val="00BF154A"/>
    <w:rsid w:val="00BF1D90"/>
    <w:rsid w:val="00BF270F"/>
    <w:rsid w:val="00BF3134"/>
    <w:rsid w:val="00BF46D6"/>
    <w:rsid w:val="00BF4D4C"/>
    <w:rsid w:val="00BF4E90"/>
    <w:rsid w:val="00BF4FFD"/>
    <w:rsid w:val="00BF52B3"/>
    <w:rsid w:val="00BF5421"/>
    <w:rsid w:val="00BF603D"/>
    <w:rsid w:val="00BF7253"/>
    <w:rsid w:val="00BF762F"/>
    <w:rsid w:val="00BF79C6"/>
    <w:rsid w:val="00C0080D"/>
    <w:rsid w:val="00C008F7"/>
    <w:rsid w:val="00C00E33"/>
    <w:rsid w:val="00C010D8"/>
    <w:rsid w:val="00C024D3"/>
    <w:rsid w:val="00C02868"/>
    <w:rsid w:val="00C029B6"/>
    <w:rsid w:val="00C03431"/>
    <w:rsid w:val="00C03625"/>
    <w:rsid w:val="00C0413D"/>
    <w:rsid w:val="00C04176"/>
    <w:rsid w:val="00C061D3"/>
    <w:rsid w:val="00C061DC"/>
    <w:rsid w:val="00C06409"/>
    <w:rsid w:val="00C06B3A"/>
    <w:rsid w:val="00C07046"/>
    <w:rsid w:val="00C07F24"/>
    <w:rsid w:val="00C108EE"/>
    <w:rsid w:val="00C122A6"/>
    <w:rsid w:val="00C12676"/>
    <w:rsid w:val="00C132F1"/>
    <w:rsid w:val="00C134C5"/>
    <w:rsid w:val="00C13B79"/>
    <w:rsid w:val="00C14561"/>
    <w:rsid w:val="00C14716"/>
    <w:rsid w:val="00C14F1A"/>
    <w:rsid w:val="00C156C3"/>
    <w:rsid w:val="00C15BC3"/>
    <w:rsid w:val="00C16602"/>
    <w:rsid w:val="00C16C37"/>
    <w:rsid w:val="00C16F3F"/>
    <w:rsid w:val="00C17414"/>
    <w:rsid w:val="00C201CC"/>
    <w:rsid w:val="00C207A1"/>
    <w:rsid w:val="00C20B97"/>
    <w:rsid w:val="00C213AC"/>
    <w:rsid w:val="00C2151D"/>
    <w:rsid w:val="00C22421"/>
    <w:rsid w:val="00C231A0"/>
    <w:rsid w:val="00C232E0"/>
    <w:rsid w:val="00C232FF"/>
    <w:rsid w:val="00C23520"/>
    <w:rsid w:val="00C23B1B"/>
    <w:rsid w:val="00C23D48"/>
    <w:rsid w:val="00C23F1D"/>
    <w:rsid w:val="00C24256"/>
    <w:rsid w:val="00C24846"/>
    <w:rsid w:val="00C24CA6"/>
    <w:rsid w:val="00C24DBE"/>
    <w:rsid w:val="00C26B4D"/>
    <w:rsid w:val="00C26CF7"/>
    <w:rsid w:val="00C27A88"/>
    <w:rsid w:val="00C27BA4"/>
    <w:rsid w:val="00C3050C"/>
    <w:rsid w:val="00C30550"/>
    <w:rsid w:val="00C3071E"/>
    <w:rsid w:val="00C30BFB"/>
    <w:rsid w:val="00C3130B"/>
    <w:rsid w:val="00C31373"/>
    <w:rsid w:val="00C324F0"/>
    <w:rsid w:val="00C33115"/>
    <w:rsid w:val="00C3325B"/>
    <w:rsid w:val="00C33B35"/>
    <w:rsid w:val="00C3421C"/>
    <w:rsid w:val="00C34296"/>
    <w:rsid w:val="00C34414"/>
    <w:rsid w:val="00C3484C"/>
    <w:rsid w:val="00C34AFD"/>
    <w:rsid w:val="00C35487"/>
    <w:rsid w:val="00C358EA"/>
    <w:rsid w:val="00C364E8"/>
    <w:rsid w:val="00C366B6"/>
    <w:rsid w:val="00C372FD"/>
    <w:rsid w:val="00C37724"/>
    <w:rsid w:val="00C3797F"/>
    <w:rsid w:val="00C37AE7"/>
    <w:rsid w:val="00C40119"/>
    <w:rsid w:val="00C4095B"/>
    <w:rsid w:val="00C410E6"/>
    <w:rsid w:val="00C412EE"/>
    <w:rsid w:val="00C42879"/>
    <w:rsid w:val="00C43213"/>
    <w:rsid w:val="00C43524"/>
    <w:rsid w:val="00C4358F"/>
    <w:rsid w:val="00C435DD"/>
    <w:rsid w:val="00C43769"/>
    <w:rsid w:val="00C43D00"/>
    <w:rsid w:val="00C447B8"/>
    <w:rsid w:val="00C44836"/>
    <w:rsid w:val="00C4487D"/>
    <w:rsid w:val="00C45620"/>
    <w:rsid w:val="00C45778"/>
    <w:rsid w:val="00C457A7"/>
    <w:rsid w:val="00C45B20"/>
    <w:rsid w:val="00C464BA"/>
    <w:rsid w:val="00C47000"/>
    <w:rsid w:val="00C47611"/>
    <w:rsid w:val="00C4795F"/>
    <w:rsid w:val="00C47A9F"/>
    <w:rsid w:val="00C47D55"/>
    <w:rsid w:val="00C50D71"/>
    <w:rsid w:val="00C51512"/>
    <w:rsid w:val="00C524AD"/>
    <w:rsid w:val="00C527F9"/>
    <w:rsid w:val="00C532B4"/>
    <w:rsid w:val="00C53926"/>
    <w:rsid w:val="00C53D1C"/>
    <w:rsid w:val="00C54CEE"/>
    <w:rsid w:val="00C5588A"/>
    <w:rsid w:val="00C5590F"/>
    <w:rsid w:val="00C56BBA"/>
    <w:rsid w:val="00C57D7E"/>
    <w:rsid w:val="00C60A97"/>
    <w:rsid w:val="00C611EE"/>
    <w:rsid w:val="00C61F21"/>
    <w:rsid w:val="00C6256F"/>
    <w:rsid w:val="00C6329E"/>
    <w:rsid w:val="00C63E01"/>
    <w:rsid w:val="00C6467B"/>
    <w:rsid w:val="00C647D8"/>
    <w:rsid w:val="00C648B6"/>
    <w:rsid w:val="00C648DF"/>
    <w:rsid w:val="00C648E2"/>
    <w:rsid w:val="00C64BF0"/>
    <w:rsid w:val="00C64C63"/>
    <w:rsid w:val="00C65202"/>
    <w:rsid w:val="00C65612"/>
    <w:rsid w:val="00C65BB1"/>
    <w:rsid w:val="00C66284"/>
    <w:rsid w:val="00C66474"/>
    <w:rsid w:val="00C666AD"/>
    <w:rsid w:val="00C66A65"/>
    <w:rsid w:val="00C67E80"/>
    <w:rsid w:val="00C67FAB"/>
    <w:rsid w:val="00C706F4"/>
    <w:rsid w:val="00C70C1A"/>
    <w:rsid w:val="00C70FDD"/>
    <w:rsid w:val="00C71222"/>
    <w:rsid w:val="00C71E26"/>
    <w:rsid w:val="00C72606"/>
    <w:rsid w:val="00C7261B"/>
    <w:rsid w:val="00C72D0E"/>
    <w:rsid w:val="00C72E21"/>
    <w:rsid w:val="00C73E62"/>
    <w:rsid w:val="00C73F7D"/>
    <w:rsid w:val="00C752FC"/>
    <w:rsid w:val="00C8055A"/>
    <w:rsid w:val="00C806B2"/>
    <w:rsid w:val="00C807D9"/>
    <w:rsid w:val="00C80B25"/>
    <w:rsid w:val="00C81187"/>
    <w:rsid w:val="00C813A9"/>
    <w:rsid w:val="00C816CA"/>
    <w:rsid w:val="00C819E8"/>
    <w:rsid w:val="00C81FE2"/>
    <w:rsid w:val="00C82BD2"/>
    <w:rsid w:val="00C83D8F"/>
    <w:rsid w:val="00C84419"/>
    <w:rsid w:val="00C8509E"/>
    <w:rsid w:val="00C85211"/>
    <w:rsid w:val="00C85E52"/>
    <w:rsid w:val="00C85FFA"/>
    <w:rsid w:val="00C861E9"/>
    <w:rsid w:val="00C864DC"/>
    <w:rsid w:val="00C86AB3"/>
    <w:rsid w:val="00C86F9C"/>
    <w:rsid w:val="00C87B15"/>
    <w:rsid w:val="00C90796"/>
    <w:rsid w:val="00C9153B"/>
    <w:rsid w:val="00C91F69"/>
    <w:rsid w:val="00C94323"/>
    <w:rsid w:val="00C94785"/>
    <w:rsid w:val="00C970BB"/>
    <w:rsid w:val="00C978AF"/>
    <w:rsid w:val="00CA0015"/>
    <w:rsid w:val="00CA0A33"/>
    <w:rsid w:val="00CA11F2"/>
    <w:rsid w:val="00CA169D"/>
    <w:rsid w:val="00CA1747"/>
    <w:rsid w:val="00CA1827"/>
    <w:rsid w:val="00CA1C11"/>
    <w:rsid w:val="00CA1F39"/>
    <w:rsid w:val="00CA2207"/>
    <w:rsid w:val="00CA2E3E"/>
    <w:rsid w:val="00CA2F15"/>
    <w:rsid w:val="00CA4510"/>
    <w:rsid w:val="00CA485E"/>
    <w:rsid w:val="00CA4AB2"/>
    <w:rsid w:val="00CA4AE0"/>
    <w:rsid w:val="00CA5671"/>
    <w:rsid w:val="00CA590C"/>
    <w:rsid w:val="00CA5B8D"/>
    <w:rsid w:val="00CA5DD1"/>
    <w:rsid w:val="00CA770E"/>
    <w:rsid w:val="00CA7AA9"/>
    <w:rsid w:val="00CA7C54"/>
    <w:rsid w:val="00CB0129"/>
    <w:rsid w:val="00CB0217"/>
    <w:rsid w:val="00CB0901"/>
    <w:rsid w:val="00CB0A01"/>
    <w:rsid w:val="00CB0EE3"/>
    <w:rsid w:val="00CB1211"/>
    <w:rsid w:val="00CB13C7"/>
    <w:rsid w:val="00CB1483"/>
    <w:rsid w:val="00CB1A0F"/>
    <w:rsid w:val="00CB35B7"/>
    <w:rsid w:val="00CB3CB1"/>
    <w:rsid w:val="00CB41AB"/>
    <w:rsid w:val="00CB4B5C"/>
    <w:rsid w:val="00CB4C1E"/>
    <w:rsid w:val="00CB5290"/>
    <w:rsid w:val="00CB6248"/>
    <w:rsid w:val="00CB63ED"/>
    <w:rsid w:val="00CB6775"/>
    <w:rsid w:val="00CB68EF"/>
    <w:rsid w:val="00CB759C"/>
    <w:rsid w:val="00CB79A4"/>
    <w:rsid w:val="00CB7FB9"/>
    <w:rsid w:val="00CC0326"/>
    <w:rsid w:val="00CC0A8D"/>
    <w:rsid w:val="00CC3BAC"/>
    <w:rsid w:val="00CC518E"/>
    <w:rsid w:val="00CC5DD5"/>
    <w:rsid w:val="00CC6362"/>
    <w:rsid w:val="00CC69D0"/>
    <w:rsid w:val="00CC73F0"/>
    <w:rsid w:val="00CD01CC"/>
    <w:rsid w:val="00CD043A"/>
    <w:rsid w:val="00CD073B"/>
    <w:rsid w:val="00CD1E50"/>
    <w:rsid w:val="00CD2A3B"/>
    <w:rsid w:val="00CD2E1D"/>
    <w:rsid w:val="00CD3548"/>
    <w:rsid w:val="00CD3BA1"/>
    <w:rsid w:val="00CD4190"/>
    <w:rsid w:val="00CD435C"/>
    <w:rsid w:val="00CD4898"/>
    <w:rsid w:val="00CD6708"/>
    <w:rsid w:val="00CD6B60"/>
    <w:rsid w:val="00CD7A4F"/>
    <w:rsid w:val="00CE0D95"/>
    <w:rsid w:val="00CE10B2"/>
    <w:rsid w:val="00CE2212"/>
    <w:rsid w:val="00CE2264"/>
    <w:rsid w:val="00CE23B1"/>
    <w:rsid w:val="00CE31A0"/>
    <w:rsid w:val="00CE3E7A"/>
    <w:rsid w:val="00CE4D1D"/>
    <w:rsid w:val="00CE56FD"/>
    <w:rsid w:val="00CE5E70"/>
    <w:rsid w:val="00CE62D4"/>
    <w:rsid w:val="00CE7B83"/>
    <w:rsid w:val="00CE7BF1"/>
    <w:rsid w:val="00CF0D0D"/>
    <w:rsid w:val="00CF1054"/>
    <w:rsid w:val="00CF15DB"/>
    <w:rsid w:val="00CF1653"/>
    <w:rsid w:val="00CF1742"/>
    <w:rsid w:val="00CF2304"/>
    <w:rsid w:val="00CF248C"/>
    <w:rsid w:val="00CF2692"/>
    <w:rsid w:val="00CF34D0"/>
    <w:rsid w:val="00CF34DE"/>
    <w:rsid w:val="00CF3B1A"/>
    <w:rsid w:val="00CF3C20"/>
    <w:rsid w:val="00CF7A4E"/>
    <w:rsid w:val="00D00401"/>
    <w:rsid w:val="00D0068C"/>
    <w:rsid w:val="00D008B5"/>
    <w:rsid w:val="00D00A05"/>
    <w:rsid w:val="00D00A61"/>
    <w:rsid w:val="00D00BED"/>
    <w:rsid w:val="00D00DA3"/>
    <w:rsid w:val="00D01B3C"/>
    <w:rsid w:val="00D0215D"/>
    <w:rsid w:val="00D02861"/>
    <w:rsid w:val="00D03331"/>
    <w:rsid w:val="00D03E7C"/>
    <w:rsid w:val="00D043C1"/>
    <w:rsid w:val="00D043FA"/>
    <w:rsid w:val="00D04575"/>
    <w:rsid w:val="00D048EE"/>
    <w:rsid w:val="00D04B17"/>
    <w:rsid w:val="00D04BAA"/>
    <w:rsid w:val="00D05A4D"/>
    <w:rsid w:val="00D0677B"/>
    <w:rsid w:val="00D06AAC"/>
    <w:rsid w:val="00D07367"/>
    <w:rsid w:val="00D10298"/>
    <w:rsid w:val="00D104E6"/>
    <w:rsid w:val="00D11351"/>
    <w:rsid w:val="00D11611"/>
    <w:rsid w:val="00D132BC"/>
    <w:rsid w:val="00D13662"/>
    <w:rsid w:val="00D13E20"/>
    <w:rsid w:val="00D142B3"/>
    <w:rsid w:val="00D14FAA"/>
    <w:rsid w:val="00D150B0"/>
    <w:rsid w:val="00D15272"/>
    <w:rsid w:val="00D15C89"/>
    <w:rsid w:val="00D15F26"/>
    <w:rsid w:val="00D161B8"/>
    <w:rsid w:val="00D17258"/>
    <w:rsid w:val="00D20407"/>
    <w:rsid w:val="00D21019"/>
    <w:rsid w:val="00D219A5"/>
    <w:rsid w:val="00D21AD1"/>
    <w:rsid w:val="00D21C38"/>
    <w:rsid w:val="00D21E30"/>
    <w:rsid w:val="00D22464"/>
    <w:rsid w:val="00D22B3B"/>
    <w:rsid w:val="00D22CBB"/>
    <w:rsid w:val="00D232F1"/>
    <w:rsid w:val="00D23C17"/>
    <w:rsid w:val="00D23E36"/>
    <w:rsid w:val="00D24392"/>
    <w:rsid w:val="00D24BAD"/>
    <w:rsid w:val="00D2548C"/>
    <w:rsid w:val="00D25A2A"/>
    <w:rsid w:val="00D26FCF"/>
    <w:rsid w:val="00D27019"/>
    <w:rsid w:val="00D273E6"/>
    <w:rsid w:val="00D27476"/>
    <w:rsid w:val="00D27B1C"/>
    <w:rsid w:val="00D27C21"/>
    <w:rsid w:val="00D30487"/>
    <w:rsid w:val="00D30F7E"/>
    <w:rsid w:val="00D31759"/>
    <w:rsid w:val="00D31A6A"/>
    <w:rsid w:val="00D32092"/>
    <w:rsid w:val="00D320A2"/>
    <w:rsid w:val="00D326C7"/>
    <w:rsid w:val="00D32870"/>
    <w:rsid w:val="00D32DD8"/>
    <w:rsid w:val="00D32F51"/>
    <w:rsid w:val="00D33481"/>
    <w:rsid w:val="00D334B6"/>
    <w:rsid w:val="00D335BF"/>
    <w:rsid w:val="00D3423E"/>
    <w:rsid w:val="00D342CE"/>
    <w:rsid w:val="00D3436F"/>
    <w:rsid w:val="00D34B9B"/>
    <w:rsid w:val="00D356C3"/>
    <w:rsid w:val="00D359EB"/>
    <w:rsid w:val="00D362DB"/>
    <w:rsid w:val="00D36D97"/>
    <w:rsid w:val="00D37511"/>
    <w:rsid w:val="00D411B6"/>
    <w:rsid w:val="00D413F3"/>
    <w:rsid w:val="00D4164A"/>
    <w:rsid w:val="00D41AE8"/>
    <w:rsid w:val="00D41CCB"/>
    <w:rsid w:val="00D41F7D"/>
    <w:rsid w:val="00D42D33"/>
    <w:rsid w:val="00D42E80"/>
    <w:rsid w:val="00D433D6"/>
    <w:rsid w:val="00D43420"/>
    <w:rsid w:val="00D4396D"/>
    <w:rsid w:val="00D4557B"/>
    <w:rsid w:val="00D463EA"/>
    <w:rsid w:val="00D46D5B"/>
    <w:rsid w:val="00D47237"/>
    <w:rsid w:val="00D47316"/>
    <w:rsid w:val="00D47541"/>
    <w:rsid w:val="00D47A5B"/>
    <w:rsid w:val="00D47A9C"/>
    <w:rsid w:val="00D50690"/>
    <w:rsid w:val="00D50B30"/>
    <w:rsid w:val="00D50B56"/>
    <w:rsid w:val="00D514F5"/>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342"/>
    <w:rsid w:val="00D57531"/>
    <w:rsid w:val="00D60E8B"/>
    <w:rsid w:val="00D612BC"/>
    <w:rsid w:val="00D61D87"/>
    <w:rsid w:val="00D62855"/>
    <w:rsid w:val="00D62C0F"/>
    <w:rsid w:val="00D64786"/>
    <w:rsid w:val="00D659B3"/>
    <w:rsid w:val="00D659BF"/>
    <w:rsid w:val="00D65BF2"/>
    <w:rsid w:val="00D65E4E"/>
    <w:rsid w:val="00D65EBA"/>
    <w:rsid w:val="00D67A86"/>
    <w:rsid w:val="00D67FDE"/>
    <w:rsid w:val="00D70ABA"/>
    <w:rsid w:val="00D710BC"/>
    <w:rsid w:val="00D71259"/>
    <w:rsid w:val="00D72AC9"/>
    <w:rsid w:val="00D7354F"/>
    <w:rsid w:val="00D7435F"/>
    <w:rsid w:val="00D7436B"/>
    <w:rsid w:val="00D746A9"/>
    <w:rsid w:val="00D74CCE"/>
    <w:rsid w:val="00D7504A"/>
    <w:rsid w:val="00D758CA"/>
    <w:rsid w:val="00D75F27"/>
    <w:rsid w:val="00D76453"/>
    <w:rsid w:val="00D76BBA"/>
    <w:rsid w:val="00D770E9"/>
    <w:rsid w:val="00D77ADB"/>
    <w:rsid w:val="00D77D11"/>
    <w:rsid w:val="00D77EF7"/>
    <w:rsid w:val="00D800E8"/>
    <w:rsid w:val="00D806D8"/>
    <w:rsid w:val="00D80916"/>
    <w:rsid w:val="00D815D1"/>
    <w:rsid w:val="00D81660"/>
    <w:rsid w:val="00D81962"/>
    <w:rsid w:val="00D820D2"/>
    <w:rsid w:val="00D82DAD"/>
    <w:rsid w:val="00D82E27"/>
    <w:rsid w:val="00D83043"/>
    <w:rsid w:val="00D8313C"/>
    <w:rsid w:val="00D83CAA"/>
    <w:rsid w:val="00D848C9"/>
    <w:rsid w:val="00D84988"/>
    <w:rsid w:val="00D860D7"/>
    <w:rsid w:val="00D86538"/>
    <w:rsid w:val="00D867C2"/>
    <w:rsid w:val="00D867E0"/>
    <w:rsid w:val="00D873FE"/>
    <w:rsid w:val="00D875CB"/>
    <w:rsid w:val="00D877C5"/>
    <w:rsid w:val="00D90106"/>
    <w:rsid w:val="00D90640"/>
    <w:rsid w:val="00D91C7E"/>
    <w:rsid w:val="00D927EB"/>
    <w:rsid w:val="00D957C5"/>
    <w:rsid w:val="00D95F89"/>
    <w:rsid w:val="00D970D2"/>
    <w:rsid w:val="00D976EB"/>
    <w:rsid w:val="00D97C11"/>
    <w:rsid w:val="00DA0948"/>
    <w:rsid w:val="00DA0A4E"/>
    <w:rsid w:val="00DA0F94"/>
    <w:rsid w:val="00DA0FDD"/>
    <w:rsid w:val="00DA1AF1"/>
    <w:rsid w:val="00DA2289"/>
    <w:rsid w:val="00DA3EA6"/>
    <w:rsid w:val="00DA3F9C"/>
    <w:rsid w:val="00DA41B1"/>
    <w:rsid w:val="00DA4643"/>
    <w:rsid w:val="00DA480A"/>
    <w:rsid w:val="00DA5D3D"/>
    <w:rsid w:val="00DA687B"/>
    <w:rsid w:val="00DA698A"/>
    <w:rsid w:val="00DA6C97"/>
    <w:rsid w:val="00DA6D27"/>
    <w:rsid w:val="00DB01A7"/>
    <w:rsid w:val="00DB14F9"/>
    <w:rsid w:val="00DB151B"/>
    <w:rsid w:val="00DB2996"/>
    <w:rsid w:val="00DB2BCC"/>
    <w:rsid w:val="00DB2E02"/>
    <w:rsid w:val="00DB3E17"/>
    <w:rsid w:val="00DB40C0"/>
    <w:rsid w:val="00DB41B7"/>
    <w:rsid w:val="00DB4273"/>
    <w:rsid w:val="00DB4CC7"/>
    <w:rsid w:val="00DB5AD0"/>
    <w:rsid w:val="00DB6244"/>
    <w:rsid w:val="00DB64C8"/>
    <w:rsid w:val="00DB6629"/>
    <w:rsid w:val="00DB680A"/>
    <w:rsid w:val="00DB6D02"/>
    <w:rsid w:val="00DB7289"/>
    <w:rsid w:val="00DC0D74"/>
    <w:rsid w:val="00DC14CE"/>
    <w:rsid w:val="00DC1B3F"/>
    <w:rsid w:val="00DC1D04"/>
    <w:rsid w:val="00DC2360"/>
    <w:rsid w:val="00DC30CC"/>
    <w:rsid w:val="00DC375D"/>
    <w:rsid w:val="00DC5332"/>
    <w:rsid w:val="00DC567F"/>
    <w:rsid w:val="00DC59F5"/>
    <w:rsid w:val="00DC5D72"/>
    <w:rsid w:val="00DC619D"/>
    <w:rsid w:val="00DC64B5"/>
    <w:rsid w:val="00DC64D2"/>
    <w:rsid w:val="00DC6FEB"/>
    <w:rsid w:val="00DC769E"/>
    <w:rsid w:val="00DD0158"/>
    <w:rsid w:val="00DD0FED"/>
    <w:rsid w:val="00DD157D"/>
    <w:rsid w:val="00DD1629"/>
    <w:rsid w:val="00DD2498"/>
    <w:rsid w:val="00DD27B0"/>
    <w:rsid w:val="00DD322C"/>
    <w:rsid w:val="00DD3E3D"/>
    <w:rsid w:val="00DD41E4"/>
    <w:rsid w:val="00DD4F48"/>
    <w:rsid w:val="00DD51F0"/>
    <w:rsid w:val="00DD559B"/>
    <w:rsid w:val="00DD56AA"/>
    <w:rsid w:val="00DD5807"/>
    <w:rsid w:val="00DD5CF9"/>
    <w:rsid w:val="00DD66E7"/>
    <w:rsid w:val="00DD6BD8"/>
    <w:rsid w:val="00DD6FDA"/>
    <w:rsid w:val="00DD771F"/>
    <w:rsid w:val="00DE1323"/>
    <w:rsid w:val="00DE134D"/>
    <w:rsid w:val="00DE13D5"/>
    <w:rsid w:val="00DE1D22"/>
    <w:rsid w:val="00DE2562"/>
    <w:rsid w:val="00DE26E4"/>
    <w:rsid w:val="00DE3244"/>
    <w:rsid w:val="00DE3538"/>
    <w:rsid w:val="00DE3C28"/>
    <w:rsid w:val="00DE3F97"/>
    <w:rsid w:val="00DE48C9"/>
    <w:rsid w:val="00DE4E15"/>
    <w:rsid w:val="00DE54C9"/>
    <w:rsid w:val="00DE5B89"/>
    <w:rsid w:val="00DE5B97"/>
    <w:rsid w:val="00DE65EA"/>
    <w:rsid w:val="00DE7706"/>
    <w:rsid w:val="00DE7753"/>
    <w:rsid w:val="00DE7F8F"/>
    <w:rsid w:val="00DF01E3"/>
    <w:rsid w:val="00DF09E7"/>
    <w:rsid w:val="00DF0BD2"/>
    <w:rsid w:val="00DF11C4"/>
    <w:rsid w:val="00DF1625"/>
    <w:rsid w:val="00DF19A1"/>
    <w:rsid w:val="00DF2F68"/>
    <w:rsid w:val="00DF3688"/>
    <w:rsid w:val="00DF44E3"/>
    <w:rsid w:val="00DF5182"/>
    <w:rsid w:val="00DF749E"/>
    <w:rsid w:val="00E004B7"/>
    <w:rsid w:val="00E006C3"/>
    <w:rsid w:val="00E00AD1"/>
    <w:rsid w:val="00E01503"/>
    <w:rsid w:val="00E020C1"/>
    <w:rsid w:val="00E02310"/>
    <w:rsid w:val="00E02449"/>
    <w:rsid w:val="00E02F60"/>
    <w:rsid w:val="00E040F0"/>
    <w:rsid w:val="00E0418D"/>
    <w:rsid w:val="00E042BC"/>
    <w:rsid w:val="00E04589"/>
    <w:rsid w:val="00E045AE"/>
    <w:rsid w:val="00E046C2"/>
    <w:rsid w:val="00E04C40"/>
    <w:rsid w:val="00E04FA9"/>
    <w:rsid w:val="00E0545A"/>
    <w:rsid w:val="00E05CF6"/>
    <w:rsid w:val="00E05F32"/>
    <w:rsid w:val="00E05FDF"/>
    <w:rsid w:val="00E06E9D"/>
    <w:rsid w:val="00E070E6"/>
    <w:rsid w:val="00E072E9"/>
    <w:rsid w:val="00E10031"/>
    <w:rsid w:val="00E10BB7"/>
    <w:rsid w:val="00E12144"/>
    <w:rsid w:val="00E123CE"/>
    <w:rsid w:val="00E1385B"/>
    <w:rsid w:val="00E13BA4"/>
    <w:rsid w:val="00E13FD9"/>
    <w:rsid w:val="00E141C7"/>
    <w:rsid w:val="00E14672"/>
    <w:rsid w:val="00E15EC9"/>
    <w:rsid w:val="00E161F1"/>
    <w:rsid w:val="00E16286"/>
    <w:rsid w:val="00E16A26"/>
    <w:rsid w:val="00E17450"/>
    <w:rsid w:val="00E1773C"/>
    <w:rsid w:val="00E177DB"/>
    <w:rsid w:val="00E17B7F"/>
    <w:rsid w:val="00E20011"/>
    <w:rsid w:val="00E203EC"/>
    <w:rsid w:val="00E207EB"/>
    <w:rsid w:val="00E20B3E"/>
    <w:rsid w:val="00E20E95"/>
    <w:rsid w:val="00E21361"/>
    <w:rsid w:val="00E21547"/>
    <w:rsid w:val="00E2168D"/>
    <w:rsid w:val="00E2217F"/>
    <w:rsid w:val="00E222A7"/>
    <w:rsid w:val="00E22448"/>
    <w:rsid w:val="00E2288D"/>
    <w:rsid w:val="00E2292F"/>
    <w:rsid w:val="00E22E51"/>
    <w:rsid w:val="00E23A9A"/>
    <w:rsid w:val="00E23E9C"/>
    <w:rsid w:val="00E23F7F"/>
    <w:rsid w:val="00E23F8C"/>
    <w:rsid w:val="00E2406F"/>
    <w:rsid w:val="00E242FF"/>
    <w:rsid w:val="00E24AEE"/>
    <w:rsid w:val="00E24EBF"/>
    <w:rsid w:val="00E25B05"/>
    <w:rsid w:val="00E25D59"/>
    <w:rsid w:val="00E2620A"/>
    <w:rsid w:val="00E2624C"/>
    <w:rsid w:val="00E26284"/>
    <w:rsid w:val="00E267E5"/>
    <w:rsid w:val="00E26A48"/>
    <w:rsid w:val="00E27E53"/>
    <w:rsid w:val="00E30341"/>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87"/>
    <w:rsid w:val="00E430BF"/>
    <w:rsid w:val="00E43288"/>
    <w:rsid w:val="00E43CEB"/>
    <w:rsid w:val="00E444C4"/>
    <w:rsid w:val="00E44D86"/>
    <w:rsid w:val="00E44FD5"/>
    <w:rsid w:val="00E45007"/>
    <w:rsid w:val="00E45430"/>
    <w:rsid w:val="00E4584B"/>
    <w:rsid w:val="00E45ACA"/>
    <w:rsid w:val="00E45C7F"/>
    <w:rsid w:val="00E46422"/>
    <w:rsid w:val="00E468D1"/>
    <w:rsid w:val="00E46DBA"/>
    <w:rsid w:val="00E508E7"/>
    <w:rsid w:val="00E50D8D"/>
    <w:rsid w:val="00E51117"/>
    <w:rsid w:val="00E51CD0"/>
    <w:rsid w:val="00E51D3B"/>
    <w:rsid w:val="00E51D78"/>
    <w:rsid w:val="00E51EEA"/>
    <w:rsid w:val="00E54297"/>
    <w:rsid w:val="00E54B2C"/>
    <w:rsid w:val="00E5510F"/>
    <w:rsid w:val="00E55EBF"/>
    <w:rsid w:val="00E6008B"/>
    <w:rsid w:val="00E6044F"/>
    <w:rsid w:val="00E60526"/>
    <w:rsid w:val="00E61214"/>
    <w:rsid w:val="00E62730"/>
    <w:rsid w:val="00E6288F"/>
    <w:rsid w:val="00E62C19"/>
    <w:rsid w:val="00E62CB8"/>
    <w:rsid w:val="00E63619"/>
    <w:rsid w:val="00E6367A"/>
    <w:rsid w:val="00E63C0F"/>
    <w:rsid w:val="00E63C8D"/>
    <w:rsid w:val="00E64337"/>
    <w:rsid w:val="00E64589"/>
    <w:rsid w:val="00E6482F"/>
    <w:rsid w:val="00E648D1"/>
    <w:rsid w:val="00E64D24"/>
    <w:rsid w:val="00E65F37"/>
    <w:rsid w:val="00E6683E"/>
    <w:rsid w:val="00E66866"/>
    <w:rsid w:val="00E672AF"/>
    <w:rsid w:val="00E674AE"/>
    <w:rsid w:val="00E67BA7"/>
    <w:rsid w:val="00E67FD5"/>
    <w:rsid w:val="00E7077A"/>
    <w:rsid w:val="00E70A0B"/>
    <w:rsid w:val="00E70FC4"/>
    <w:rsid w:val="00E713A3"/>
    <w:rsid w:val="00E7182E"/>
    <w:rsid w:val="00E720BB"/>
    <w:rsid w:val="00E73318"/>
    <w:rsid w:val="00E739BE"/>
    <w:rsid w:val="00E7424B"/>
    <w:rsid w:val="00E74264"/>
    <w:rsid w:val="00E749B7"/>
    <w:rsid w:val="00E74A40"/>
    <w:rsid w:val="00E74BF6"/>
    <w:rsid w:val="00E74F86"/>
    <w:rsid w:val="00E7522C"/>
    <w:rsid w:val="00E7544B"/>
    <w:rsid w:val="00E765B7"/>
    <w:rsid w:val="00E77AD7"/>
    <w:rsid w:val="00E77EEE"/>
    <w:rsid w:val="00E805B6"/>
    <w:rsid w:val="00E8071D"/>
    <w:rsid w:val="00E80984"/>
    <w:rsid w:val="00E81D32"/>
    <w:rsid w:val="00E84171"/>
    <w:rsid w:val="00E8425F"/>
    <w:rsid w:val="00E843C1"/>
    <w:rsid w:val="00E8561F"/>
    <w:rsid w:val="00E85A49"/>
    <w:rsid w:val="00E85BF3"/>
    <w:rsid w:val="00E861BF"/>
    <w:rsid w:val="00E87699"/>
    <w:rsid w:val="00E90E72"/>
    <w:rsid w:val="00E90FD0"/>
    <w:rsid w:val="00E914CF"/>
    <w:rsid w:val="00E91A69"/>
    <w:rsid w:val="00E91D37"/>
    <w:rsid w:val="00E91F17"/>
    <w:rsid w:val="00E92272"/>
    <w:rsid w:val="00E92BAA"/>
    <w:rsid w:val="00E93CA2"/>
    <w:rsid w:val="00E9429A"/>
    <w:rsid w:val="00E94D7F"/>
    <w:rsid w:val="00E95645"/>
    <w:rsid w:val="00E95CE6"/>
    <w:rsid w:val="00E95E47"/>
    <w:rsid w:val="00E969ED"/>
    <w:rsid w:val="00E96B46"/>
    <w:rsid w:val="00E9746B"/>
    <w:rsid w:val="00EA059F"/>
    <w:rsid w:val="00EA06E9"/>
    <w:rsid w:val="00EA0AEE"/>
    <w:rsid w:val="00EA0D10"/>
    <w:rsid w:val="00EA140F"/>
    <w:rsid w:val="00EA150B"/>
    <w:rsid w:val="00EA1641"/>
    <w:rsid w:val="00EA1765"/>
    <w:rsid w:val="00EA31E0"/>
    <w:rsid w:val="00EA381C"/>
    <w:rsid w:val="00EA3E33"/>
    <w:rsid w:val="00EA3FD0"/>
    <w:rsid w:val="00EA40DF"/>
    <w:rsid w:val="00EA42CB"/>
    <w:rsid w:val="00EA4AE7"/>
    <w:rsid w:val="00EA50FE"/>
    <w:rsid w:val="00EA58C8"/>
    <w:rsid w:val="00EA5961"/>
    <w:rsid w:val="00EA596B"/>
    <w:rsid w:val="00EA625E"/>
    <w:rsid w:val="00EA6DF8"/>
    <w:rsid w:val="00EA7170"/>
    <w:rsid w:val="00EA7394"/>
    <w:rsid w:val="00EA7474"/>
    <w:rsid w:val="00EA7CA6"/>
    <w:rsid w:val="00EA7FA5"/>
    <w:rsid w:val="00EB04AE"/>
    <w:rsid w:val="00EB0B3D"/>
    <w:rsid w:val="00EB1587"/>
    <w:rsid w:val="00EB2387"/>
    <w:rsid w:val="00EB2758"/>
    <w:rsid w:val="00EB2A85"/>
    <w:rsid w:val="00EB2AE8"/>
    <w:rsid w:val="00EB37A2"/>
    <w:rsid w:val="00EB3853"/>
    <w:rsid w:val="00EB395D"/>
    <w:rsid w:val="00EB3BFA"/>
    <w:rsid w:val="00EB3C28"/>
    <w:rsid w:val="00EB3DD2"/>
    <w:rsid w:val="00EB42B2"/>
    <w:rsid w:val="00EB487B"/>
    <w:rsid w:val="00EB5576"/>
    <w:rsid w:val="00EB572B"/>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84"/>
    <w:rsid w:val="00EC22F7"/>
    <w:rsid w:val="00EC2345"/>
    <w:rsid w:val="00EC2CDE"/>
    <w:rsid w:val="00EC362B"/>
    <w:rsid w:val="00EC400D"/>
    <w:rsid w:val="00EC4580"/>
    <w:rsid w:val="00EC486F"/>
    <w:rsid w:val="00EC5078"/>
    <w:rsid w:val="00EC5C41"/>
    <w:rsid w:val="00EC6C0A"/>
    <w:rsid w:val="00EC7188"/>
    <w:rsid w:val="00EC759E"/>
    <w:rsid w:val="00EC7897"/>
    <w:rsid w:val="00ED0338"/>
    <w:rsid w:val="00ED07B1"/>
    <w:rsid w:val="00ED0BF3"/>
    <w:rsid w:val="00ED0DE3"/>
    <w:rsid w:val="00ED1142"/>
    <w:rsid w:val="00ED1170"/>
    <w:rsid w:val="00ED2352"/>
    <w:rsid w:val="00ED2462"/>
    <w:rsid w:val="00ED3BA4"/>
    <w:rsid w:val="00ED4C1D"/>
    <w:rsid w:val="00ED5972"/>
    <w:rsid w:val="00ED5A69"/>
    <w:rsid w:val="00ED5C1C"/>
    <w:rsid w:val="00ED6836"/>
    <w:rsid w:val="00ED6A38"/>
    <w:rsid w:val="00EE03E2"/>
    <w:rsid w:val="00EE09A4"/>
    <w:rsid w:val="00EE0CB1"/>
    <w:rsid w:val="00EE0EB3"/>
    <w:rsid w:val="00EE0EF1"/>
    <w:rsid w:val="00EE1022"/>
    <w:rsid w:val="00EE2663"/>
    <w:rsid w:val="00EE3C24"/>
    <w:rsid w:val="00EE4047"/>
    <w:rsid w:val="00EE4358"/>
    <w:rsid w:val="00EE55F5"/>
    <w:rsid w:val="00EE5855"/>
    <w:rsid w:val="00EE58A5"/>
    <w:rsid w:val="00EE5A09"/>
    <w:rsid w:val="00EE6232"/>
    <w:rsid w:val="00EE62ED"/>
    <w:rsid w:val="00EE674C"/>
    <w:rsid w:val="00EE7019"/>
    <w:rsid w:val="00EE73A8"/>
    <w:rsid w:val="00EE752A"/>
    <w:rsid w:val="00EE7758"/>
    <w:rsid w:val="00EE78C9"/>
    <w:rsid w:val="00EE7A99"/>
    <w:rsid w:val="00EF11FF"/>
    <w:rsid w:val="00EF24C7"/>
    <w:rsid w:val="00EF25F5"/>
    <w:rsid w:val="00EF273B"/>
    <w:rsid w:val="00EF2954"/>
    <w:rsid w:val="00EF2B43"/>
    <w:rsid w:val="00EF352E"/>
    <w:rsid w:val="00EF3662"/>
    <w:rsid w:val="00EF4569"/>
    <w:rsid w:val="00EF52E4"/>
    <w:rsid w:val="00EF544C"/>
    <w:rsid w:val="00EF548A"/>
    <w:rsid w:val="00EF5BF0"/>
    <w:rsid w:val="00EF6526"/>
    <w:rsid w:val="00EF6D97"/>
    <w:rsid w:val="00EF7868"/>
    <w:rsid w:val="00F00565"/>
    <w:rsid w:val="00F005EE"/>
    <w:rsid w:val="00F00C96"/>
    <w:rsid w:val="00F01D1E"/>
    <w:rsid w:val="00F01DE1"/>
    <w:rsid w:val="00F04430"/>
    <w:rsid w:val="00F04532"/>
    <w:rsid w:val="00F04AA1"/>
    <w:rsid w:val="00F04FC3"/>
    <w:rsid w:val="00F0578D"/>
    <w:rsid w:val="00F06127"/>
    <w:rsid w:val="00F06F30"/>
    <w:rsid w:val="00F0759D"/>
    <w:rsid w:val="00F102AB"/>
    <w:rsid w:val="00F11794"/>
    <w:rsid w:val="00F11AC7"/>
    <w:rsid w:val="00F11D9C"/>
    <w:rsid w:val="00F11E5A"/>
    <w:rsid w:val="00F125C4"/>
    <w:rsid w:val="00F12D9A"/>
    <w:rsid w:val="00F130E4"/>
    <w:rsid w:val="00F132A4"/>
    <w:rsid w:val="00F1389B"/>
    <w:rsid w:val="00F13B6F"/>
    <w:rsid w:val="00F13FFF"/>
    <w:rsid w:val="00F141E2"/>
    <w:rsid w:val="00F14595"/>
    <w:rsid w:val="00F14F37"/>
    <w:rsid w:val="00F154A2"/>
    <w:rsid w:val="00F15CED"/>
    <w:rsid w:val="00F15F72"/>
    <w:rsid w:val="00F16B7F"/>
    <w:rsid w:val="00F1738A"/>
    <w:rsid w:val="00F17B6A"/>
    <w:rsid w:val="00F205A7"/>
    <w:rsid w:val="00F20B78"/>
    <w:rsid w:val="00F20CF5"/>
    <w:rsid w:val="00F20DA5"/>
    <w:rsid w:val="00F20EA8"/>
    <w:rsid w:val="00F213FC"/>
    <w:rsid w:val="00F215E2"/>
    <w:rsid w:val="00F21C25"/>
    <w:rsid w:val="00F22027"/>
    <w:rsid w:val="00F23100"/>
    <w:rsid w:val="00F23A51"/>
    <w:rsid w:val="00F23CD8"/>
    <w:rsid w:val="00F242C1"/>
    <w:rsid w:val="00F242D7"/>
    <w:rsid w:val="00F24327"/>
    <w:rsid w:val="00F24A51"/>
    <w:rsid w:val="00F24C2B"/>
    <w:rsid w:val="00F24D41"/>
    <w:rsid w:val="00F24E9E"/>
    <w:rsid w:val="00F25410"/>
    <w:rsid w:val="00F25B39"/>
    <w:rsid w:val="00F26162"/>
    <w:rsid w:val="00F263B3"/>
    <w:rsid w:val="00F26A4C"/>
    <w:rsid w:val="00F26B08"/>
    <w:rsid w:val="00F274C5"/>
    <w:rsid w:val="00F27A50"/>
    <w:rsid w:val="00F331AD"/>
    <w:rsid w:val="00F332DF"/>
    <w:rsid w:val="00F339E3"/>
    <w:rsid w:val="00F34417"/>
    <w:rsid w:val="00F357F3"/>
    <w:rsid w:val="00F36901"/>
    <w:rsid w:val="00F36AD3"/>
    <w:rsid w:val="00F36E1F"/>
    <w:rsid w:val="00F377C0"/>
    <w:rsid w:val="00F37C10"/>
    <w:rsid w:val="00F37F2C"/>
    <w:rsid w:val="00F40235"/>
    <w:rsid w:val="00F403A5"/>
    <w:rsid w:val="00F406AC"/>
    <w:rsid w:val="00F409B8"/>
    <w:rsid w:val="00F40D4D"/>
    <w:rsid w:val="00F4140F"/>
    <w:rsid w:val="00F41477"/>
    <w:rsid w:val="00F4264D"/>
    <w:rsid w:val="00F4395E"/>
    <w:rsid w:val="00F43A66"/>
    <w:rsid w:val="00F43DE4"/>
    <w:rsid w:val="00F445EC"/>
    <w:rsid w:val="00F449C0"/>
    <w:rsid w:val="00F453C2"/>
    <w:rsid w:val="00F45B4D"/>
    <w:rsid w:val="00F45B8B"/>
    <w:rsid w:val="00F460E3"/>
    <w:rsid w:val="00F47033"/>
    <w:rsid w:val="00F5168A"/>
    <w:rsid w:val="00F53D4F"/>
    <w:rsid w:val="00F53DF8"/>
    <w:rsid w:val="00F546F2"/>
    <w:rsid w:val="00F5526F"/>
    <w:rsid w:val="00F55654"/>
    <w:rsid w:val="00F556B0"/>
    <w:rsid w:val="00F55752"/>
    <w:rsid w:val="00F55ECA"/>
    <w:rsid w:val="00F56471"/>
    <w:rsid w:val="00F5653D"/>
    <w:rsid w:val="00F567E4"/>
    <w:rsid w:val="00F570C2"/>
    <w:rsid w:val="00F57316"/>
    <w:rsid w:val="00F57E8E"/>
    <w:rsid w:val="00F57F95"/>
    <w:rsid w:val="00F60675"/>
    <w:rsid w:val="00F607C7"/>
    <w:rsid w:val="00F60A05"/>
    <w:rsid w:val="00F61898"/>
    <w:rsid w:val="00F61A9D"/>
    <w:rsid w:val="00F61D7A"/>
    <w:rsid w:val="00F62714"/>
    <w:rsid w:val="00F63223"/>
    <w:rsid w:val="00F63464"/>
    <w:rsid w:val="00F63BBB"/>
    <w:rsid w:val="00F64849"/>
    <w:rsid w:val="00F64BF8"/>
    <w:rsid w:val="00F64DF9"/>
    <w:rsid w:val="00F65659"/>
    <w:rsid w:val="00F658E7"/>
    <w:rsid w:val="00F65E20"/>
    <w:rsid w:val="00F662F0"/>
    <w:rsid w:val="00F667B5"/>
    <w:rsid w:val="00F676CB"/>
    <w:rsid w:val="00F67946"/>
    <w:rsid w:val="00F67CD4"/>
    <w:rsid w:val="00F70372"/>
    <w:rsid w:val="00F70E55"/>
    <w:rsid w:val="00F7173E"/>
    <w:rsid w:val="00F71F29"/>
    <w:rsid w:val="00F72026"/>
    <w:rsid w:val="00F7342A"/>
    <w:rsid w:val="00F73CAB"/>
    <w:rsid w:val="00F73D7F"/>
    <w:rsid w:val="00F742F9"/>
    <w:rsid w:val="00F743B3"/>
    <w:rsid w:val="00F7451F"/>
    <w:rsid w:val="00F7467F"/>
    <w:rsid w:val="00F74984"/>
    <w:rsid w:val="00F7541A"/>
    <w:rsid w:val="00F7576F"/>
    <w:rsid w:val="00F7609B"/>
    <w:rsid w:val="00F760B1"/>
    <w:rsid w:val="00F763EC"/>
    <w:rsid w:val="00F76E60"/>
    <w:rsid w:val="00F775CA"/>
    <w:rsid w:val="00F80761"/>
    <w:rsid w:val="00F822EA"/>
    <w:rsid w:val="00F825AC"/>
    <w:rsid w:val="00F82623"/>
    <w:rsid w:val="00F83409"/>
    <w:rsid w:val="00F839B3"/>
    <w:rsid w:val="00F83B76"/>
    <w:rsid w:val="00F83E0A"/>
    <w:rsid w:val="00F8462A"/>
    <w:rsid w:val="00F84E6B"/>
    <w:rsid w:val="00F855BB"/>
    <w:rsid w:val="00F85674"/>
    <w:rsid w:val="00F85DFC"/>
    <w:rsid w:val="00F85F62"/>
    <w:rsid w:val="00F86162"/>
    <w:rsid w:val="00F86ED5"/>
    <w:rsid w:val="00F871C2"/>
    <w:rsid w:val="00F8732B"/>
    <w:rsid w:val="00F87FD4"/>
    <w:rsid w:val="00F901B7"/>
    <w:rsid w:val="00F914CF"/>
    <w:rsid w:val="00F91C1F"/>
    <w:rsid w:val="00F9206A"/>
    <w:rsid w:val="00F92A53"/>
    <w:rsid w:val="00F92AC4"/>
    <w:rsid w:val="00F930CD"/>
    <w:rsid w:val="00F932ED"/>
    <w:rsid w:val="00F9448B"/>
    <w:rsid w:val="00F94C8F"/>
    <w:rsid w:val="00F954E8"/>
    <w:rsid w:val="00F95B3F"/>
    <w:rsid w:val="00F95BB0"/>
    <w:rsid w:val="00F95E94"/>
    <w:rsid w:val="00F9620A"/>
    <w:rsid w:val="00F96993"/>
    <w:rsid w:val="00F9791A"/>
    <w:rsid w:val="00F97967"/>
    <w:rsid w:val="00F97D3E"/>
    <w:rsid w:val="00FA0498"/>
    <w:rsid w:val="00FA06DB"/>
    <w:rsid w:val="00FA0E41"/>
    <w:rsid w:val="00FA0E7B"/>
    <w:rsid w:val="00FA1A78"/>
    <w:rsid w:val="00FA2B47"/>
    <w:rsid w:val="00FA2BFA"/>
    <w:rsid w:val="00FA2CF4"/>
    <w:rsid w:val="00FA2DBA"/>
    <w:rsid w:val="00FA2F7C"/>
    <w:rsid w:val="00FA2FB6"/>
    <w:rsid w:val="00FA355B"/>
    <w:rsid w:val="00FA37C3"/>
    <w:rsid w:val="00FA3D8E"/>
    <w:rsid w:val="00FA409E"/>
    <w:rsid w:val="00FA4725"/>
    <w:rsid w:val="00FA4F9D"/>
    <w:rsid w:val="00FA5CBD"/>
    <w:rsid w:val="00FA6B94"/>
    <w:rsid w:val="00FA6F47"/>
    <w:rsid w:val="00FA7EAA"/>
    <w:rsid w:val="00FB068C"/>
    <w:rsid w:val="00FB12F4"/>
    <w:rsid w:val="00FB1530"/>
    <w:rsid w:val="00FB15D0"/>
    <w:rsid w:val="00FB3103"/>
    <w:rsid w:val="00FB35D5"/>
    <w:rsid w:val="00FB3AE9"/>
    <w:rsid w:val="00FB3AFB"/>
    <w:rsid w:val="00FB3CC9"/>
    <w:rsid w:val="00FB4ACF"/>
    <w:rsid w:val="00FB4AFE"/>
    <w:rsid w:val="00FB58A2"/>
    <w:rsid w:val="00FB71F0"/>
    <w:rsid w:val="00FB72F4"/>
    <w:rsid w:val="00FB7899"/>
    <w:rsid w:val="00FB78E7"/>
    <w:rsid w:val="00FB796B"/>
    <w:rsid w:val="00FC016A"/>
    <w:rsid w:val="00FC01CE"/>
    <w:rsid w:val="00FC096C"/>
    <w:rsid w:val="00FC0FDC"/>
    <w:rsid w:val="00FC22F4"/>
    <w:rsid w:val="00FC283C"/>
    <w:rsid w:val="00FC2944"/>
    <w:rsid w:val="00FC2FB3"/>
    <w:rsid w:val="00FC32D2"/>
    <w:rsid w:val="00FC4412"/>
    <w:rsid w:val="00FC4AC0"/>
    <w:rsid w:val="00FC4B16"/>
    <w:rsid w:val="00FC4B36"/>
    <w:rsid w:val="00FC561F"/>
    <w:rsid w:val="00FC5F19"/>
    <w:rsid w:val="00FC6150"/>
    <w:rsid w:val="00FC69A8"/>
    <w:rsid w:val="00FC6B2B"/>
    <w:rsid w:val="00FD06E3"/>
    <w:rsid w:val="00FD0747"/>
    <w:rsid w:val="00FD0B1A"/>
    <w:rsid w:val="00FD0DBE"/>
    <w:rsid w:val="00FD1148"/>
    <w:rsid w:val="00FD1288"/>
    <w:rsid w:val="00FD1AAF"/>
    <w:rsid w:val="00FD26FA"/>
    <w:rsid w:val="00FD2748"/>
    <w:rsid w:val="00FD2843"/>
    <w:rsid w:val="00FD2B51"/>
    <w:rsid w:val="00FD2C88"/>
    <w:rsid w:val="00FD4DA5"/>
    <w:rsid w:val="00FD4DBF"/>
    <w:rsid w:val="00FD5178"/>
    <w:rsid w:val="00FD57B8"/>
    <w:rsid w:val="00FD6933"/>
    <w:rsid w:val="00FD7291"/>
    <w:rsid w:val="00FD7772"/>
    <w:rsid w:val="00FE0345"/>
    <w:rsid w:val="00FE0FD2"/>
    <w:rsid w:val="00FE1316"/>
    <w:rsid w:val="00FE1FAB"/>
    <w:rsid w:val="00FE2AA4"/>
    <w:rsid w:val="00FE2DB6"/>
    <w:rsid w:val="00FE42E1"/>
    <w:rsid w:val="00FE449E"/>
    <w:rsid w:val="00FE54DC"/>
    <w:rsid w:val="00FE5743"/>
    <w:rsid w:val="00FE669D"/>
    <w:rsid w:val="00FE6887"/>
    <w:rsid w:val="00FE6C2A"/>
    <w:rsid w:val="00FE6DBA"/>
    <w:rsid w:val="00FE76B9"/>
    <w:rsid w:val="00FE7898"/>
    <w:rsid w:val="00FF0766"/>
    <w:rsid w:val="00FF0775"/>
    <w:rsid w:val="00FF0C97"/>
    <w:rsid w:val="00FF0FE2"/>
    <w:rsid w:val="00FF145F"/>
    <w:rsid w:val="00FF1D27"/>
    <w:rsid w:val="00FF2714"/>
    <w:rsid w:val="00FF28EE"/>
    <w:rsid w:val="00FF2E56"/>
    <w:rsid w:val="00FF3050"/>
    <w:rsid w:val="00FF331F"/>
    <w:rsid w:val="00FF34AF"/>
    <w:rsid w:val="00FF3D6A"/>
    <w:rsid w:val="00FF3DE9"/>
    <w:rsid w:val="00FF3E38"/>
    <w:rsid w:val="00FF3E3D"/>
    <w:rsid w:val="00FF3F2A"/>
    <w:rsid w:val="00FF3F8F"/>
    <w:rsid w:val="00FF5437"/>
    <w:rsid w:val="00FF6934"/>
    <w:rsid w:val="00FF6A6E"/>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8D0AA4A-895F-4083-AD3A-30FC267BC3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CommentTextChar">
    <w:name w:val="Comment Text Char"/>
    <w:link w:val="CommentText"/>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Normal"/>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CommentSubjectChar">
    <w:name w:val="Comment Subject Char"/>
    <w:link w:val="CommentSubject"/>
    <w:semiHidden/>
    <w:rsid w:val="00BB28C8"/>
    <w:rPr>
      <w:rFonts w:ascii="Times Armenian" w:hAnsi="Times Armenian"/>
      <w:b/>
      <w:bCs/>
    </w:rPr>
  </w:style>
  <w:style w:type="character" w:customStyle="1" w:styleId="EndnoteTextChar">
    <w:name w:val="Endnote Text Char"/>
    <w:link w:val="EndnoteText"/>
    <w:semiHidden/>
    <w:rsid w:val="00BB28C8"/>
    <w:rPr>
      <w:rFonts w:ascii="Times Armenian" w:hAnsi="Times Armenian"/>
    </w:rPr>
  </w:style>
  <w:style w:type="character" w:customStyle="1" w:styleId="DocumentMapChar">
    <w:name w:val="Document Map Char"/>
    <w:link w:val="DocumentMap"/>
    <w:semiHidden/>
    <w:rsid w:val="00BB28C8"/>
    <w:rPr>
      <w:rFonts w:ascii="Tahoma" w:hAnsi="Tahoma" w:cs="Tahoma"/>
      <w:shd w:val="clear" w:color="auto" w:fill="000080"/>
    </w:rPr>
  </w:style>
  <w:style w:type="table" w:styleId="TableSimple2">
    <w:name w:val="Table Simple 2"/>
    <w:basedOn w:val="TableNormal"/>
    <w:rsid w:val="00BB28C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HTMLPreformatted">
    <w:name w:val="HTML Preformatted"/>
    <w:basedOn w:val="Normal"/>
    <w:link w:val="HTMLPreformattedChar"/>
    <w:uiPriority w:val="99"/>
    <w:unhideWhenUsed/>
    <w:rsid w:val="00B147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B14730"/>
    <w:rPr>
      <w:rFonts w:ascii="Courier New" w:hAnsi="Courier New" w:cs="Courier New"/>
      <w:lang w:val="en-US" w:eastAsia="en-US" w:bidi="ar-SA"/>
    </w:rPr>
  </w:style>
  <w:style w:type="character" w:customStyle="1" w:styleId="y2iqfc">
    <w:name w:val="y2iqfc"/>
    <w:basedOn w:val="DefaultParagraphFont"/>
    <w:rsid w:val="0079529B"/>
  </w:style>
  <w:style w:type="character" w:customStyle="1" w:styleId="ezkurwreuab5ozgtqnkl">
    <w:name w:val="ezkurwreuab5ozgtqnkl"/>
    <w:basedOn w:val="DefaultParagraphFont"/>
    <w:rsid w:val="00857D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08713223">
      <w:bodyDiv w:val="1"/>
      <w:marLeft w:val="0"/>
      <w:marRight w:val="0"/>
      <w:marTop w:val="0"/>
      <w:marBottom w:val="0"/>
      <w:divBdr>
        <w:top w:val="none" w:sz="0" w:space="0" w:color="auto"/>
        <w:left w:val="none" w:sz="0" w:space="0" w:color="auto"/>
        <w:bottom w:val="none" w:sz="0" w:space="0" w:color="auto"/>
        <w:right w:val="none" w:sz="0" w:space="0" w:color="auto"/>
      </w:divBdr>
    </w:div>
    <w:div w:id="511146036">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223952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36384532">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69124402">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chmiadzin-wua@mail.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echmiadzin-wua@mail.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CC2C9D-7C43-4641-91C3-42BDC24E50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2660</TotalTime>
  <Pages>95</Pages>
  <Words>21428</Words>
  <Characters>122146</Characters>
  <Application>Microsoft Office Word</Application>
  <DocSecurity>0</DocSecurity>
  <Lines>1017</Lines>
  <Paragraphs>286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143288</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Admin</cp:lastModifiedBy>
  <cp:revision>1721</cp:revision>
  <cp:lastPrinted>2018-02-16T07:12:00Z</cp:lastPrinted>
  <dcterms:created xsi:type="dcterms:W3CDTF">2019-10-28T07:04:00Z</dcterms:created>
  <dcterms:modified xsi:type="dcterms:W3CDTF">2026-01-22T09:57:00Z</dcterms:modified>
</cp:coreProperties>
</file>