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8A902" w14:textId="29B54A56" w:rsidR="00100688" w:rsidRPr="00911CFE" w:rsidRDefault="00100688" w:rsidP="00661480">
      <w:pPr>
        <w:pStyle w:val="BodyText"/>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14:paraId="503878AF" w14:textId="2FECC5FC" w:rsidR="00100688" w:rsidRDefault="00100688" w:rsidP="00661480">
      <w:pPr>
        <w:pStyle w:val="BodyText"/>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w:t>
      </w:r>
      <w:r w:rsidR="002A5880">
        <w:rPr>
          <w:rFonts w:ascii="GHEA Grapalat" w:hAnsi="GHEA Grapalat" w:cs="Sylfaen"/>
          <w:i/>
          <w:sz w:val="16"/>
          <w:lang w:val="hy-AM"/>
        </w:rPr>
        <w:t xml:space="preserve"> 26</w:t>
      </w:r>
      <w:r>
        <w:rPr>
          <w:rFonts w:ascii="GHEA Grapalat" w:hAnsi="GHEA Grapalat" w:cs="Sylfaen"/>
          <w:i/>
          <w:sz w:val="16"/>
          <w:lang w:val="hy-AM"/>
        </w:rPr>
        <w:t xml:space="preserve"> -ի </w:t>
      </w:r>
    </w:p>
    <w:p w14:paraId="217AABF1" w14:textId="77777777" w:rsidR="00100688" w:rsidRPr="00A2575E" w:rsidRDefault="00100688" w:rsidP="00661480">
      <w:pPr>
        <w:pStyle w:val="BodyText"/>
        <w:spacing w:after="0"/>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14:paraId="4E37DE70" w14:textId="65696BD0" w:rsidR="00096865" w:rsidRPr="009E1915" w:rsidRDefault="007B188A" w:rsidP="00661480">
      <w:pPr>
        <w:pStyle w:val="BodyText"/>
        <w:spacing w:after="0"/>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r w:rsidR="00931A1F" w:rsidRPr="009E1915">
        <w:rPr>
          <w:rFonts w:ascii="GHEA Grapalat" w:hAnsi="GHEA Grapalat" w:cs="Sylfaen"/>
          <w:i/>
          <w:sz w:val="18"/>
          <w:lang w:val="hy-AM"/>
        </w:rPr>
        <w:t xml:space="preserve"> </w:t>
      </w:r>
    </w:p>
    <w:p w14:paraId="505D5E68" w14:textId="77777777" w:rsidR="00A16BE7" w:rsidRPr="00A16BE7" w:rsidRDefault="00A16BE7" w:rsidP="00661480">
      <w:pPr>
        <w:pStyle w:val="BodyText"/>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14:paraId="51F09246" w14:textId="297A3913" w:rsidR="001F7800" w:rsidRDefault="001F7800" w:rsidP="00661480">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661480">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77E5D80B" w14:textId="77777777" w:rsidR="00661480" w:rsidRPr="00E6597C" w:rsidRDefault="00661480" w:rsidP="00661480">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479E2804" w14:textId="77777777" w:rsidR="00661480" w:rsidRPr="00E6597C" w:rsidRDefault="00661480" w:rsidP="00661480">
      <w:pPr>
        <w:pStyle w:val="BodyTextIndent"/>
        <w:spacing w:line="240" w:lineRule="auto"/>
        <w:jc w:val="center"/>
        <w:rPr>
          <w:rFonts w:ascii="GHEA Grapalat" w:hAnsi="GHEA Grapalat"/>
          <w:i w:val="0"/>
          <w:lang w:val="af-ZA"/>
        </w:rPr>
      </w:pPr>
      <w:r w:rsidRPr="00E6597C">
        <w:rPr>
          <w:rFonts w:ascii="GHEA Grapalat" w:hAnsi="GHEA Grapalat"/>
          <w:i w:val="0"/>
          <w:lang w:val="af-ZA"/>
        </w:rPr>
        <w:t>ԲԱՑ ՄՐՑՈՒՅԹԻ ՄԱՍԻՆ</w:t>
      </w:r>
    </w:p>
    <w:p w14:paraId="1971EB69" w14:textId="77777777" w:rsidR="00661480" w:rsidRPr="009069D1" w:rsidRDefault="00661480" w:rsidP="00661480">
      <w:pPr>
        <w:pStyle w:val="BodyTextIndent"/>
        <w:spacing w:line="240" w:lineRule="auto"/>
        <w:jc w:val="center"/>
        <w:rPr>
          <w:rFonts w:ascii="GHEA Grapalat" w:hAnsi="GHEA Grapalat"/>
          <w:i w:val="0"/>
          <w:sz w:val="10"/>
          <w:szCs w:val="10"/>
          <w:lang w:val="af-ZA"/>
        </w:rPr>
      </w:pPr>
    </w:p>
    <w:p w14:paraId="4260D956" w14:textId="77777777" w:rsidR="00661480" w:rsidRPr="00A71D81" w:rsidRDefault="00661480" w:rsidP="00661480">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187E88F1" w14:textId="2EEDF8A4" w:rsidR="00661480" w:rsidRPr="00D34975" w:rsidRDefault="00661480" w:rsidP="00661480">
      <w:pPr>
        <w:pStyle w:val="BodyTextIndent"/>
        <w:spacing w:line="240" w:lineRule="auto"/>
        <w:jc w:val="center"/>
        <w:rPr>
          <w:rFonts w:ascii="GHEA Grapalat" w:hAnsi="GHEA Grapalat"/>
          <w:i w:val="0"/>
          <w:lang w:val="af-ZA"/>
        </w:rPr>
      </w:pPr>
      <w:r w:rsidRPr="00D34975">
        <w:rPr>
          <w:rFonts w:ascii="GHEA Grapalat" w:hAnsi="GHEA Grapalat"/>
          <w:i w:val="0"/>
          <w:lang w:val="af-ZA"/>
        </w:rPr>
        <w:t>20</w:t>
      </w:r>
      <w:r w:rsidRPr="00D34975">
        <w:rPr>
          <w:rFonts w:ascii="GHEA Grapalat" w:hAnsi="GHEA Grapalat"/>
          <w:i w:val="0"/>
          <w:lang w:val="hy-AM"/>
        </w:rPr>
        <w:t>2</w:t>
      </w:r>
      <w:r w:rsidRPr="00661480">
        <w:rPr>
          <w:rFonts w:ascii="GHEA Grapalat" w:hAnsi="GHEA Grapalat"/>
          <w:i w:val="0"/>
          <w:lang w:val="af-ZA"/>
        </w:rPr>
        <w:t>4</w:t>
      </w:r>
      <w:r w:rsidRPr="00D34975">
        <w:rPr>
          <w:rFonts w:ascii="GHEA Grapalat" w:hAnsi="GHEA Grapalat"/>
          <w:i w:val="0"/>
          <w:lang w:val="af-ZA"/>
        </w:rPr>
        <w:t xml:space="preserve"> թվականի «</w:t>
      </w:r>
      <w:r w:rsidR="00F82ACA">
        <w:rPr>
          <w:rFonts w:ascii="GHEA Grapalat" w:hAnsi="GHEA Grapalat"/>
          <w:i w:val="0"/>
          <w:lang w:val="hy-AM"/>
        </w:rPr>
        <w:t>հոկտեմբերի</w:t>
      </w:r>
      <w:r w:rsidRPr="00D34975">
        <w:rPr>
          <w:rFonts w:ascii="GHEA Grapalat" w:hAnsi="GHEA Grapalat"/>
          <w:i w:val="0"/>
          <w:lang w:val="af-ZA"/>
        </w:rPr>
        <w:t>»</w:t>
      </w:r>
      <w:r w:rsidRPr="00D34975">
        <w:rPr>
          <w:rFonts w:ascii="GHEA Grapalat" w:hAnsi="GHEA Grapalat"/>
          <w:i w:val="0"/>
          <w:lang w:val="hy-AM"/>
        </w:rPr>
        <w:t xml:space="preserve"> </w:t>
      </w:r>
      <w:r w:rsidRPr="00D34975">
        <w:rPr>
          <w:rFonts w:ascii="GHEA Grapalat" w:hAnsi="GHEA Grapalat"/>
          <w:i w:val="0"/>
          <w:lang w:val="af-ZA"/>
        </w:rPr>
        <w:t>«</w:t>
      </w:r>
      <w:r w:rsidR="004B6181">
        <w:rPr>
          <w:rFonts w:ascii="GHEA Grapalat" w:hAnsi="GHEA Grapalat"/>
          <w:i w:val="0"/>
          <w:lang w:val="hy-AM"/>
        </w:rPr>
        <w:t>25</w:t>
      </w:r>
      <w:r w:rsidRPr="00D34975">
        <w:rPr>
          <w:rFonts w:ascii="GHEA Grapalat" w:hAnsi="GHEA Grapalat"/>
          <w:i w:val="0"/>
          <w:lang w:val="af-ZA"/>
        </w:rPr>
        <w:t>»</w:t>
      </w:r>
      <w:r w:rsidRPr="00D34975">
        <w:rPr>
          <w:rFonts w:ascii="GHEA Grapalat" w:hAnsi="GHEA Grapalat"/>
          <w:i w:val="0"/>
          <w:lang w:val="hy-AM"/>
        </w:rPr>
        <w:t xml:space="preserve"> </w:t>
      </w:r>
      <w:r w:rsidRPr="00D34975">
        <w:rPr>
          <w:rFonts w:ascii="GHEA Grapalat" w:hAnsi="GHEA Grapalat"/>
          <w:i w:val="0"/>
          <w:lang w:val="af-ZA"/>
        </w:rPr>
        <w:t>«</w:t>
      </w:r>
      <w:r>
        <w:rPr>
          <w:rFonts w:ascii="GHEA Grapalat" w:hAnsi="GHEA Grapalat"/>
          <w:i w:val="0"/>
          <w:lang w:val="hy-AM"/>
        </w:rPr>
        <w:t xml:space="preserve">2» </w:t>
      </w:r>
      <w:r w:rsidRPr="00D34975">
        <w:rPr>
          <w:rFonts w:ascii="GHEA Grapalat" w:hAnsi="GHEA Grapalat"/>
          <w:i w:val="0"/>
          <w:lang w:val="af-ZA"/>
        </w:rPr>
        <w:t>որոշմամբ</w:t>
      </w:r>
    </w:p>
    <w:p w14:paraId="49585114" w14:textId="77777777" w:rsidR="00661480" w:rsidRPr="009069D1" w:rsidRDefault="00661480" w:rsidP="00661480">
      <w:pPr>
        <w:pStyle w:val="BodyTextIndent"/>
        <w:spacing w:line="240" w:lineRule="auto"/>
        <w:jc w:val="center"/>
        <w:rPr>
          <w:rFonts w:ascii="GHEA Grapalat" w:hAnsi="GHEA Grapalat"/>
          <w:i w:val="0"/>
          <w:sz w:val="10"/>
          <w:szCs w:val="10"/>
          <w:lang w:val="af-ZA"/>
        </w:rPr>
      </w:pPr>
    </w:p>
    <w:p w14:paraId="5C2B49B3" w14:textId="0EE51AB1" w:rsidR="00661480" w:rsidRPr="00D34975" w:rsidRDefault="00661480" w:rsidP="00661480">
      <w:pPr>
        <w:pStyle w:val="BodyTextIndent"/>
        <w:spacing w:line="240" w:lineRule="auto"/>
        <w:jc w:val="center"/>
        <w:rPr>
          <w:rFonts w:ascii="GHEA Grapalat" w:hAnsi="GHEA Grapalat"/>
          <w:i w:val="0"/>
          <w:lang w:val="af-ZA"/>
        </w:rPr>
      </w:pPr>
      <w:r w:rsidRPr="00D34975">
        <w:rPr>
          <w:rFonts w:ascii="GHEA Grapalat" w:hAnsi="GHEA Grapalat"/>
          <w:i w:val="0"/>
          <w:lang w:val="af-ZA"/>
        </w:rPr>
        <w:t xml:space="preserve">Ընթացակարգի ծածկագիրը`  </w:t>
      </w:r>
      <w:r w:rsidRPr="00D34975">
        <w:rPr>
          <w:rFonts w:ascii="GHEA Grapalat" w:hAnsi="GHEA Grapalat"/>
          <w:i w:val="0"/>
          <w:lang w:val="hy-AM"/>
        </w:rPr>
        <w:t>ԿՄՋՀ-</w:t>
      </w:r>
      <w:r w:rsidRPr="00D34975">
        <w:rPr>
          <w:rFonts w:ascii="GHEA Grapalat" w:hAnsi="GHEA Grapalat"/>
          <w:i w:val="0"/>
          <w:lang w:val="af-ZA"/>
        </w:rPr>
        <w:t>ԲՄԱՇՁԲ</w:t>
      </w:r>
      <w:r>
        <w:rPr>
          <w:rFonts w:ascii="GHEA Grapalat" w:hAnsi="GHEA Grapalat"/>
          <w:i w:val="0"/>
          <w:lang w:val="hy-AM"/>
        </w:rPr>
        <w:t>-24</w:t>
      </w:r>
      <w:r w:rsidRPr="00D34975">
        <w:rPr>
          <w:rFonts w:ascii="GHEA Grapalat" w:hAnsi="GHEA Grapalat"/>
          <w:i w:val="0"/>
          <w:lang w:val="hy-AM"/>
        </w:rPr>
        <w:t>/</w:t>
      </w:r>
      <w:r>
        <w:rPr>
          <w:rFonts w:ascii="GHEA Grapalat" w:hAnsi="GHEA Grapalat"/>
          <w:i w:val="0"/>
          <w:lang w:val="hy-AM"/>
        </w:rPr>
        <w:t>1</w:t>
      </w:r>
      <w:r w:rsidRPr="00D34975">
        <w:rPr>
          <w:rFonts w:ascii="GHEA Grapalat" w:hAnsi="GHEA Grapalat"/>
          <w:i w:val="0"/>
          <w:u w:val="single"/>
          <w:lang w:val="af-ZA"/>
        </w:rPr>
        <w:t xml:space="preserve">        </w:t>
      </w:r>
    </w:p>
    <w:p w14:paraId="03B74547" w14:textId="77777777" w:rsidR="00661480" w:rsidRPr="00F82ACA" w:rsidRDefault="00661480" w:rsidP="00661480">
      <w:pPr>
        <w:pStyle w:val="BodyTextIndent"/>
        <w:spacing w:line="240" w:lineRule="auto"/>
        <w:rPr>
          <w:rFonts w:ascii="GHEA Grapalat" w:hAnsi="GHEA Grapalat"/>
          <w:i w:val="0"/>
          <w:sz w:val="10"/>
          <w:szCs w:val="10"/>
          <w:lang w:val="af-ZA"/>
        </w:rPr>
      </w:pPr>
    </w:p>
    <w:p w14:paraId="28E961D4" w14:textId="77777777" w:rsidR="00661480" w:rsidRPr="00D34975" w:rsidRDefault="00661480" w:rsidP="00661480">
      <w:pPr>
        <w:pStyle w:val="BodyTextIndent"/>
        <w:spacing w:line="240" w:lineRule="auto"/>
        <w:ind w:firstLine="708"/>
        <w:rPr>
          <w:rFonts w:ascii="GHEA Grapalat" w:hAnsi="GHEA Grapalat"/>
          <w:i w:val="0"/>
          <w:lang w:val="af-ZA"/>
        </w:rPr>
      </w:pPr>
      <w:r w:rsidRPr="00D34975">
        <w:rPr>
          <w:rFonts w:ascii="GHEA Grapalat" w:hAnsi="GHEA Grapalat"/>
          <w:i w:val="0"/>
          <w:lang w:val="af-ZA"/>
        </w:rPr>
        <w:t xml:space="preserve">Պատվիրատուն` </w:t>
      </w:r>
      <w:r w:rsidRPr="00D34975">
        <w:rPr>
          <w:rFonts w:ascii="GHEA Grapalat" w:hAnsi="GHEA Grapalat"/>
          <w:i w:val="0"/>
          <w:lang w:val="hy-AM"/>
        </w:rPr>
        <w:t>Ջրվեժի համայնքապետարանը</w:t>
      </w:r>
      <w:r w:rsidRPr="00D34975">
        <w:rPr>
          <w:rFonts w:ascii="GHEA Grapalat" w:hAnsi="GHEA Grapalat"/>
          <w:i w:val="0"/>
          <w:lang w:val="af-ZA"/>
        </w:rPr>
        <w:t>, որը գտնվում է Կոտայքի մարզ,</w:t>
      </w:r>
      <w:r w:rsidRPr="00D34975">
        <w:rPr>
          <w:rFonts w:ascii="GHEA Grapalat" w:hAnsi="GHEA Grapalat"/>
          <w:i w:val="0"/>
          <w:lang w:val="hy-AM"/>
        </w:rPr>
        <w:t xml:space="preserve"> Ջրվեժ համայնք,</w:t>
      </w:r>
      <w:r w:rsidRPr="00D34975">
        <w:rPr>
          <w:rFonts w:ascii="GHEA Grapalat" w:hAnsi="GHEA Grapalat"/>
          <w:i w:val="0"/>
          <w:lang w:val="af-ZA"/>
        </w:rPr>
        <w:t xml:space="preserve"> գյուղ Ջրվեժ Մելքոնյան 76 հասցեում,</w:t>
      </w:r>
      <w:r w:rsidRPr="00D34975">
        <w:rPr>
          <w:rFonts w:ascii="GHEA Grapalat" w:hAnsi="GHEA Grapalat"/>
          <w:i w:val="0"/>
          <w:lang w:val="hy-AM"/>
        </w:rPr>
        <w:t xml:space="preserve"> </w:t>
      </w:r>
      <w:r w:rsidRPr="00D34975">
        <w:rPr>
          <w:rFonts w:ascii="GHEA Grapalat" w:hAnsi="GHEA Grapalat"/>
          <w:i w:val="0"/>
          <w:lang w:val="af-ZA"/>
        </w:rPr>
        <w:t xml:space="preserve">հայտարարում է </w:t>
      </w:r>
      <w:r w:rsidRPr="00D34975">
        <w:rPr>
          <w:rFonts w:ascii="GHEA Grapalat" w:hAnsi="GHEA Grapalat"/>
          <w:i w:val="0"/>
          <w:lang w:val="hy-AM"/>
        </w:rPr>
        <w:t>բաց մրցույթ</w:t>
      </w:r>
      <w:r w:rsidRPr="00D34975">
        <w:rPr>
          <w:rFonts w:ascii="GHEA Grapalat" w:hAnsi="GHEA Grapalat"/>
          <w:i w:val="0"/>
          <w:lang w:val="af-ZA"/>
        </w:rPr>
        <w:t>, որն իրականացվում է մեկ փուլով:</w:t>
      </w:r>
    </w:p>
    <w:p w14:paraId="229B2DA9" w14:textId="31EBDE35" w:rsidR="00311076" w:rsidRPr="00661480" w:rsidRDefault="00661480" w:rsidP="00661480">
      <w:pPr>
        <w:pStyle w:val="BodyTextIndent"/>
        <w:spacing w:line="240" w:lineRule="auto"/>
        <w:rPr>
          <w:rFonts w:ascii="GHEA Grapalat" w:hAnsi="GHEA Grapalat"/>
          <w:i w:val="0"/>
          <w:lang w:val="af-ZA"/>
        </w:rPr>
      </w:pPr>
      <w:r w:rsidRPr="003B3F9A">
        <w:rPr>
          <w:rFonts w:ascii="GHEA Grapalat" w:hAnsi="GHEA Grapalat"/>
          <w:lang w:val="af-ZA"/>
        </w:rPr>
        <w:t>Սույն ընթացակարգի արդյունքում</w:t>
      </w:r>
      <w:r w:rsidRPr="003B3F9A">
        <w:rPr>
          <w:rFonts w:ascii="GHEA Grapalat" w:hAnsi="GHEA Grapalat"/>
          <w:lang w:val="hy-AM"/>
        </w:rPr>
        <w:t xml:space="preserve"> ընտրված</w:t>
      </w:r>
      <w:r w:rsidRPr="003B3F9A">
        <w:rPr>
          <w:rFonts w:ascii="GHEA Grapalat" w:hAnsi="GHEA Grapalat"/>
          <w:lang w:val="af-ZA"/>
        </w:rPr>
        <w:t xml:space="preserve"> մասնակցին սահմանված կարգով կառաջարկվի կնքել</w:t>
      </w:r>
      <w:r w:rsidRPr="003B3F9A">
        <w:rPr>
          <w:rFonts w:ascii="GHEA Grapalat" w:hAnsi="GHEA Grapalat"/>
          <w:lang w:val="hy-AM"/>
        </w:rPr>
        <w:t xml:space="preserve"> Ջրվեժ համայնքի ներհամայնքային ճանապարհների ասֆալտապատման աշխատանքների </w:t>
      </w:r>
      <w:r w:rsidRPr="003B3F9A">
        <w:rPr>
          <w:rFonts w:ascii="GHEA Grapalat" w:hAnsi="GHEA Grapalat"/>
          <w:lang w:val="af-ZA"/>
        </w:rPr>
        <w:t>կատարման պայմանագիր (այսուհետ` պայմանագիր)։</w:t>
      </w:r>
      <w:r w:rsidR="00642EFE"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FootnoteReference"/>
          <w:rFonts w:ascii="GHEA Grapalat" w:hAnsi="GHEA Grapalat"/>
          <w:i w:val="0"/>
          <w:lang w:val="af-ZA"/>
        </w:rPr>
        <w:footnoteReference w:id="1"/>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17A45AA4" w14:textId="6A806DB6" w:rsidR="00661480" w:rsidRPr="00D34975" w:rsidRDefault="00661480" w:rsidP="00661480">
      <w:pPr>
        <w:pStyle w:val="BodyTextIndent"/>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w:t>
      </w:r>
      <w:r>
        <w:rPr>
          <w:rFonts w:ascii="GHEA Grapalat" w:hAnsi="GHEA Grapalat"/>
          <w:i w:val="0"/>
          <w:lang w:val="hy-AM"/>
        </w:rPr>
        <w:t xml:space="preserve"> </w:t>
      </w:r>
      <w:r w:rsidRPr="00A71D81">
        <w:rPr>
          <w:rFonts w:ascii="GHEA Grapalat" w:hAnsi="GHEA Grapalat"/>
          <w:i w:val="0"/>
          <w:lang w:val="af-ZA"/>
        </w:rPr>
        <w:t>ներկայացնել</w:t>
      </w:r>
      <w:r w:rsidRPr="0081799C">
        <w:rPr>
          <w:rFonts w:ascii="GHEA Grapalat" w:hAnsi="GHEA Grapalat"/>
          <w:i w:val="0"/>
          <w:lang w:val="af-ZA" w:eastAsia="ru-RU"/>
        </w:rPr>
        <w:t xml:space="preserve"> Ջրվեժի համայնքապետարան </w:t>
      </w:r>
      <w:r w:rsidRPr="0081799C">
        <w:rPr>
          <w:rFonts w:ascii="GHEA Grapalat" w:hAnsi="GHEA Grapalat"/>
          <w:i w:val="0"/>
          <w:lang w:val="af-ZA"/>
        </w:rPr>
        <w:t xml:space="preserve">Կոտայքի մարզ, </w:t>
      </w:r>
      <w:r w:rsidRPr="0081799C">
        <w:rPr>
          <w:rFonts w:ascii="GHEA Grapalat" w:hAnsi="GHEA Grapalat"/>
          <w:i w:val="0"/>
          <w:lang w:val="hy-AM"/>
        </w:rPr>
        <w:t xml:space="preserve">Ջրվեժ համայնք, </w:t>
      </w:r>
      <w:r w:rsidRPr="0081799C">
        <w:rPr>
          <w:rFonts w:ascii="GHEA Grapalat" w:hAnsi="GHEA Grapalat"/>
          <w:i w:val="0"/>
          <w:lang w:val="af-ZA"/>
        </w:rPr>
        <w:t xml:space="preserve">գյուղ Ջրվեժ Մելքոնյան 76 </w:t>
      </w:r>
      <w:r w:rsidRPr="00D34975">
        <w:rPr>
          <w:rFonts w:ascii="GHEA Grapalat" w:hAnsi="GHEA Grapalat"/>
          <w:i w:val="0"/>
          <w:lang w:val="af-ZA"/>
        </w:rPr>
        <w:t>հասցեով,</w:t>
      </w:r>
      <w:r w:rsidRPr="00D34975">
        <w:rPr>
          <w:rFonts w:ascii="GHEA Grapalat" w:hAnsi="GHEA Grapalat"/>
          <w:i w:val="0"/>
          <w:lang w:val="hy-AM"/>
        </w:rPr>
        <w:t xml:space="preserve"> </w:t>
      </w:r>
      <w:r w:rsidRPr="00D34975">
        <w:rPr>
          <w:rFonts w:ascii="GHEA Grapalat" w:hAnsi="GHEA Grapalat"/>
          <w:i w:val="0"/>
          <w:lang w:val="af-ZA"/>
        </w:rPr>
        <w:t>փաստաթղթային ձևով</w:t>
      </w:r>
      <w:r w:rsidRPr="00D34975">
        <w:rPr>
          <w:rFonts w:ascii="GHEA Grapalat" w:hAnsi="GHEA Grapalat"/>
          <w:i w:val="0"/>
          <w:lang w:val="hy-AM"/>
        </w:rPr>
        <w:t xml:space="preserve"> </w:t>
      </w:r>
      <w:r w:rsidRPr="00D34975">
        <w:rPr>
          <w:rFonts w:ascii="GHEA Grapalat" w:hAnsi="GHEA Grapalat"/>
          <w:i w:val="0"/>
          <w:lang w:val="af-ZA"/>
        </w:rPr>
        <w:t xml:space="preserve">մինչև սույն հայտարարության հրապարակման օրվանից հաշված </w:t>
      </w:r>
      <w:r w:rsidRPr="00D34975">
        <w:rPr>
          <w:rFonts w:ascii="GHEA Grapalat" w:hAnsi="GHEA Grapalat"/>
          <w:i w:val="0"/>
          <w:lang w:val="hy-AM"/>
        </w:rPr>
        <w:t>40</w:t>
      </w:r>
      <w:r w:rsidRPr="00D34975">
        <w:rPr>
          <w:rFonts w:ascii="GHEA Grapalat" w:hAnsi="GHEA Grapalat"/>
          <w:i w:val="0"/>
          <w:lang w:val="af-ZA"/>
        </w:rPr>
        <w:t xml:space="preserve">-րդ օրվա ժամը </w:t>
      </w:r>
      <w:r>
        <w:rPr>
          <w:rFonts w:ascii="GHEA Grapalat" w:hAnsi="GHEA Grapalat"/>
          <w:i w:val="0"/>
          <w:lang w:val="hy-AM"/>
        </w:rPr>
        <w:t>11</w:t>
      </w:r>
      <w:r w:rsidRPr="00D34975">
        <w:rPr>
          <w:rFonts w:ascii="GHEA Grapalat" w:hAnsi="GHEA Grapalat"/>
          <w:i w:val="0"/>
          <w:lang w:val="af-ZA"/>
        </w:rPr>
        <w:t>:30-</w:t>
      </w:r>
      <w:r w:rsidRPr="00D34975">
        <w:rPr>
          <w:rFonts w:ascii="GHEA Grapalat" w:hAnsi="GHEA Grapalat"/>
          <w:i w:val="0"/>
          <w:lang w:val="hy-AM"/>
        </w:rPr>
        <w:t>ին:</w:t>
      </w:r>
    </w:p>
    <w:p w14:paraId="17360532" w14:textId="77777777" w:rsidR="00661480" w:rsidRPr="00D34975" w:rsidRDefault="00661480" w:rsidP="00661480">
      <w:pPr>
        <w:pStyle w:val="BodyTextIndent"/>
        <w:spacing w:line="240" w:lineRule="auto"/>
        <w:ind w:firstLine="708"/>
        <w:rPr>
          <w:rFonts w:ascii="GHEA Grapalat" w:hAnsi="GHEA Grapalat"/>
          <w:i w:val="0"/>
          <w:lang w:val="af-ZA"/>
        </w:rPr>
      </w:pPr>
      <w:r w:rsidRPr="00D34975">
        <w:rPr>
          <w:rFonts w:ascii="GHEA Grapalat" w:hAnsi="GHEA Grapalat"/>
          <w:i w:val="0"/>
          <w:lang w:val="af-ZA"/>
        </w:rPr>
        <w:t>Հայտերը, հայերենից բացի, կարող են ներկայացվել նաև անգլերեն կամ ռուսերեն:</w:t>
      </w:r>
    </w:p>
    <w:p w14:paraId="0E720ACF" w14:textId="339E5349" w:rsidR="00661480" w:rsidRPr="00D34975" w:rsidRDefault="00661480" w:rsidP="00661480">
      <w:pPr>
        <w:pStyle w:val="BodyTextIndent"/>
        <w:spacing w:line="240" w:lineRule="auto"/>
        <w:rPr>
          <w:rFonts w:ascii="GHEA Grapalat" w:hAnsi="GHEA Grapalat"/>
          <w:i w:val="0"/>
          <w:lang w:val="af-ZA"/>
        </w:rPr>
      </w:pPr>
      <w:r w:rsidRPr="00D34975">
        <w:rPr>
          <w:rFonts w:ascii="GHEA Grapalat" w:hAnsi="GHEA Grapalat"/>
          <w:i w:val="0"/>
          <w:lang w:val="af-ZA"/>
        </w:rPr>
        <w:t xml:space="preserve">Հայտերի բացումը տեղի կունենա Կոտայքի մարզ, </w:t>
      </w:r>
      <w:r w:rsidRPr="00D34975">
        <w:rPr>
          <w:rFonts w:ascii="GHEA Grapalat" w:hAnsi="GHEA Grapalat"/>
          <w:i w:val="0"/>
          <w:lang w:val="hy-AM"/>
        </w:rPr>
        <w:t xml:space="preserve">Ջրվեժ համայնք, </w:t>
      </w:r>
      <w:r w:rsidRPr="00D34975">
        <w:rPr>
          <w:rFonts w:ascii="GHEA Grapalat" w:hAnsi="GHEA Grapalat"/>
          <w:i w:val="0"/>
          <w:lang w:val="af-ZA"/>
        </w:rPr>
        <w:t>գյուղ Ջրվեժ Մելքոնյան 76</w:t>
      </w:r>
      <w:r w:rsidRPr="00D34975">
        <w:rPr>
          <w:rFonts w:ascii="GHEA Grapalat" w:hAnsi="GHEA Grapalat"/>
          <w:i w:val="0"/>
          <w:lang w:val="hy-AM"/>
        </w:rPr>
        <w:t xml:space="preserve"> </w:t>
      </w:r>
      <w:r w:rsidRPr="00D34975">
        <w:rPr>
          <w:rFonts w:ascii="GHEA Grapalat" w:hAnsi="GHEA Grapalat"/>
          <w:i w:val="0"/>
          <w:lang w:val="af-ZA"/>
        </w:rPr>
        <w:t xml:space="preserve">հասցեում սույն հայտարարության հրապարակման օրվանից հաշված` </w:t>
      </w:r>
      <w:r w:rsidRPr="00D34975">
        <w:rPr>
          <w:rFonts w:ascii="GHEA Grapalat" w:hAnsi="GHEA Grapalat"/>
          <w:i w:val="0"/>
          <w:lang w:val="hy-AM"/>
        </w:rPr>
        <w:t>40</w:t>
      </w:r>
      <w:r w:rsidRPr="00D34975">
        <w:rPr>
          <w:rFonts w:ascii="GHEA Grapalat" w:hAnsi="GHEA Grapalat"/>
          <w:i w:val="0"/>
          <w:lang w:val="af-ZA"/>
        </w:rPr>
        <w:t xml:space="preserve">-րդ օրը ժամը </w:t>
      </w:r>
      <w:r w:rsidRPr="00D34975">
        <w:rPr>
          <w:rFonts w:ascii="GHEA Grapalat" w:hAnsi="GHEA Grapalat"/>
          <w:i w:val="0"/>
          <w:lang w:val="hy-AM"/>
        </w:rPr>
        <w:t>1</w:t>
      </w:r>
      <w:r>
        <w:rPr>
          <w:rFonts w:ascii="GHEA Grapalat" w:hAnsi="GHEA Grapalat"/>
          <w:i w:val="0"/>
          <w:lang w:val="hy-AM"/>
        </w:rPr>
        <w:t>1</w:t>
      </w:r>
      <w:r w:rsidRPr="00D34975">
        <w:rPr>
          <w:rFonts w:ascii="GHEA Grapalat" w:hAnsi="GHEA Grapalat"/>
          <w:i w:val="0"/>
          <w:lang w:val="af-ZA"/>
        </w:rPr>
        <w:t>:30-ին։</w:t>
      </w:r>
    </w:p>
    <w:p w14:paraId="48157127" w14:textId="77777777" w:rsidR="00661480" w:rsidRPr="006675F2" w:rsidRDefault="00661480" w:rsidP="00661480">
      <w:pPr>
        <w:ind w:firstLine="720"/>
        <w:jc w:val="both"/>
        <w:rPr>
          <w:rFonts w:ascii="GHEA Grapalat" w:hAnsi="GHEA Grapalat"/>
          <w:sz w:val="20"/>
          <w:szCs w:val="20"/>
          <w:lang w:val="hy-AM"/>
        </w:rPr>
      </w:pPr>
      <w:r w:rsidRPr="00D34975">
        <w:rPr>
          <w:rFonts w:ascii="GHEA Grapalat" w:hAnsi="GHEA Grapalat"/>
          <w:sz w:val="20"/>
          <w:szCs w:val="20"/>
          <w:lang w:val="af-ZA"/>
        </w:rPr>
        <w:t>Սույն ընթացակարգի վերաբերյալ բողոք</w:t>
      </w:r>
      <w:r w:rsidRPr="00D34975">
        <w:rPr>
          <w:rFonts w:ascii="GHEA Grapalat" w:hAnsi="GHEA Grapalat"/>
          <w:sz w:val="20"/>
          <w:szCs w:val="20"/>
          <w:lang w:val="hy-AM"/>
        </w:rPr>
        <w:t xml:space="preserve">արկումն իրականացվում է </w:t>
      </w:r>
      <w:r w:rsidRPr="00D34975">
        <w:rPr>
          <w:rFonts w:ascii="GHEA Grapalat" w:hAnsi="GHEA Grapalat"/>
          <w:sz w:val="16"/>
          <w:szCs w:val="16"/>
          <w:lang w:val="af-ZA"/>
        </w:rPr>
        <w:t xml:space="preserve"> </w:t>
      </w:r>
      <w:r w:rsidRPr="00D34975">
        <w:rPr>
          <w:rFonts w:ascii="GHEA Grapalat" w:hAnsi="GHEA Grapalat"/>
          <w:sz w:val="20"/>
          <w:szCs w:val="20"/>
          <w:lang w:val="af-ZA"/>
        </w:rPr>
        <w:t>«</w:t>
      </w:r>
      <w:r w:rsidRPr="00D34975">
        <w:rPr>
          <w:rFonts w:ascii="GHEA Grapalat" w:hAnsi="GHEA Grapalat"/>
          <w:sz w:val="20"/>
          <w:szCs w:val="20"/>
          <w:lang w:val="hy-AM"/>
        </w:rPr>
        <w:t>Գնումների</w:t>
      </w:r>
      <w:r w:rsidRPr="00D34975">
        <w:rPr>
          <w:rFonts w:ascii="GHEA Grapalat" w:hAnsi="GHEA Grapalat"/>
          <w:sz w:val="20"/>
          <w:szCs w:val="20"/>
          <w:lang w:val="af-ZA"/>
        </w:rPr>
        <w:t xml:space="preserve"> </w:t>
      </w:r>
      <w:r w:rsidRPr="00D34975">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9A2C9B8" w14:textId="77777777" w:rsidR="00661480" w:rsidRPr="0081799C" w:rsidRDefault="00661480" w:rsidP="00661480">
      <w:pPr>
        <w:pStyle w:val="BodyTextIndent"/>
        <w:spacing w:line="240" w:lineRule="auto"/>
        <w:rPr>
          <w:rFonts w:ascii="GHEA Grapalat" w:hAnsi="GHEA Grapalat"/>
          <w:i w:val="0"/>
          <w:lang w:val="af-ZA"/>
        </w:rPr>
      </w:pPr>
      <w:r w:rsidRPr="0081799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Արմինե Պետրոսյանին</w:t>
      </w:r>
      <w:r w:rsidRPr="0081799C">
        <w:rPr>
          <w:rFonts w:ascii="GHEA Grapalat" w:hAnsi="GHEA Grapalat"/>
          <w:i w:val="0"/>
          <w:lang w:val="af-ZA"/>
        </w:rPr>
        <w:t>։</w:t>
      </w:r>
    </w:p>
    <w:p w14:paraId="75218EE7" w14:textId="65C8F64A" w:rsidR="00661480" w:rsidRPr="0081799C" w:rsidRDefault="00661480" w:rsidP="00661480">
      <w:pPr>
        <w:pStyle w:val="BodyTextIndent"/>
        <w:spacing w:line="240" w:lineRule="auto"/>
        <w:rPr>
          <w:rFonts w:ascii="GHEA Grapalat" w:hAnsi="GHEA Grapalat"/>
          <w:i w:val="0"/>
          <w:lang w:val="af-ZA"/>
        </w:rPr>
      </w:pPr>
      <w:r w:rsidRPr="0081799C">
        <w:rPr>
          <w:rFonts w:ascii="GHEA Grapalat" w:hAnsi="GHEA Grapalat"/>
          <w:i w:val="0"/>
          <w:lang w:val="af-ZA"/>
        </w:rPr>
        <w:t xml:space="preserve">                           Հեռախոս</w:t>
      </w:r>
      <w:r>
        <w:rPr>
          <w:rFonts w:ascii="GHEA Grapalat" w:hAnsi="GHEA Grapalat"/>
          <w:i w:val="0"/>
          <w:lang w:val="af-ZA"/>
        </w:rPr>
        <w:t>` 0</w:t>
      </w:r>
      <w:r>
        <w:rPr>
          <w:rFonts w:ascii="GHEA Grapalat" w:hAnsi="GHEA Grapalat"/>
          <w:i w:val="0"/>
          <w:lang w:val="hy-AM"/>
        </w:rPr>
        <w:t>55</w:t>
      </w:r>
      <w:r w:rsidRPr="0081799C">
        <w:rPr>
          <w:rFonts w:ascii="GHEA Grapalat" w:hAnsi="GHEA Grapalat"/>
          <w:i w:val="0"/>
          <w:lang w:val="af-ZA"/>
        </w:rPr>
        <w:t xml:space="preserve"> </w:t>
      </w:r>
      <w:r w:rsidR="003F5EB4">
        <w:rPr>
          <w:rFonts w:ascii="GHEA Grapalat" w:hAnsi="GHEA Grapalat"/>
          <w:i w:val="0"/>
          <w:lang w:val="hy-AM"/>
        </w:rPr>
        <w:t>6</w:t>
      </w:r>
      <w:bookmarkStart w:id="2" w:name="_GoBack"/>
      <w:bookmarkEnd w:id="2"/>
      <w:r>
        <w:rPr>
          <w:rFonts w:ascii="GHEA Grapalat" w:hAnsi="GHEA Grapalat"/>
          <w:i w:val="0"/>
          <w:lang w:val="hy-AM"/>
        </w:rPr>
        <w:t>95553</w:t>
      </w:r>
      <w:r w:rsidRPr="0081799C">
        <w:rPr>
          <w:rFonts w:ascii="GHEA Grapalat" w:hAnsi="GHEA Grapalat"/>
          <w:i w:val="0"/>
          <w:lang w:val="af-ZA"/>
        </w:rPr>
        <w:t>։</w:t>
      </w:r>
    </w:p>
    <w:p w14:paraId="237425E3" w14:textId="77777777" w:rsidR="00661480" w:rsidRPr="0081799C" w:rsidRDefault="00661480" w:rsidP="00661480">
      <w:pPr>
        <w:pStyle w:val="BodyTextIndent"/>
        <w:spacing w:line="240" w:lineRule="auto"/>
        <w:rPr>
          <w:rFonts w:ascii="GHEA Grapalat" w:hAnsi="GHEA Grapalat"/>
          <w:i w:val="0"/>
          <w:lang w:val="hy-AM"/>
        </w:rPr>
      </w:pPr>
      <w:r w:rsidRPr="0081799C">
        <w:rPr>
          <w:rFonts w:ascii="GHEA Grapalat" w:hAnsi="GHEA Grapalat"/>
          <w:i w:val="0"/>
          <w:lang w:val="af-ZA"/>
        </w:rPr>
        <w:t xml:space="preserve">                           Էլ.փոստ` Jrvezh</w:t>
      </w:r>
      <w:r w:rsidRPr="0081799C">
        <w:rPr>
          <w:rFonts w:ascii="GHEA Grapalat" w:hAnsi="GHEA Grapalat"/>
          <w:i w:val="0"/>
          <w:lang w:val="hy-AM"/>
        </w:rPr>
        <w:t>-</w:t>
      </w:r>
      <w:r w:rsidRPr="0081799C">
        <w:rPr>
          <w:rFonts w:ascii="GHEA Grapalat" w:hAnsi="GHEA Grapalat"/>
          <w:i w:val="0"/>
          <w:lang w:val="af-ZA"/>
        </w:rPr>
        <w:t>gnumner@mail.</w:t>
      </w:r>
      <w:r w:rsidRPr="0081799C">
        <w:rPr>
          <w:rFonts w:ascii="GHEA Grapalat" w:hAnsi="GHEA Grapalat"/>
          <w:i w:val="0"/>
          <w:lang w:val="hy-AM"/>
        </w:rPr>
        <w:t>ru</w:t>
      </w:r>
      <w:r w:rsidRPr="0081799C">
        <w:rPr>
          <w:rFonts w:ascii="GHEA Grapalat" w:hAnsi="GHEA Grapalat"/>
          <w:i w:val="0"/>
          <w:lang w:val="af-ZA"/>
        </w:rPr>
        <w:t>։</w:t>
      </w:r>
    </w:p>
    <w:p w14:paraId="39DE3395" w14:textId="77777777" w:rsidR="00661480" w:rsidRPr="00325625" w:rsidRDefault="00661480" w:rsidP="00661480">
      <w:pPr>
        <w:pStyle w:val="BodyTextIndent"/>
        <w:spacing w:line="240" w:lineRule="auto"/>
        <w:rPr>
          <w:rFonts w:ascii="GHEA Grapalat" w:hAnsi="GHEA Grapalat"/>
          <w:i w:val="0"/>
          <w:lang w:val="hy-AM"/>
        </w:rPr>
      </w:pPr>
    </w:p>
    <w:p w14:paraId="1C6DA4DC" w14:textId="77777777" w:rsidR="00661480" w:rsidRPr="00E6597C" w:rsidRDefault="00661480" w:rsidP="00661480">
      <w:pPr>
        <w:pStyle w:val="BodyTextIndent"/>
        <w:spacing w:line="240" w:lineRule="auto"/>
        <w:jc w:val="left"/>
        <w:rPr>
          <w:rFonts w:ascii="GHEA Grapalat" w:hAnsi="GHEA Grapalat"/>
          <w:i w:val="0"/>
          <w:lang w:val="af-ZA"/>
        </w:rPr>
      </w:pPr>
      <w:r w:rsidRPr="0081799C">
        <w:rPr>
          <w:rFonts w:ascii="GHEA Grapalat" w:hAnsi="GHEA Grapalat"/>
          <w:i w:val="0"/>
          <w:lang w:val="af-ZA"/>
        </w:rPr>
        <w:t xml:space="preserve">Պատվիրատու` Ջրվեժի </w:t>
      </w:r>
      <w:r w:rsidRPr="0081799C">
        <w:rPr>
          <w:rFonts w:ascii="GHEA Grapalat" w:hAnsi="GHEA Grapalat"/>
          <w:i w:val="0"/>
          <w:lang w:val="hy-AM"/>
        </w:rPr>
        <w:t>համայնքապետարան</w:t>
      </w:r>
    </w:p>
    <w:p w14:paraId="355A5B92" w14:textId="77777777" w:rsidR="00661480" w:rsidRPr="00E6597C" w:rsidRDefault="00661480" w:rsidP="00661480">
      <w:pPr>
        <w:pStyle w:val="BodyTextIndent"/>
        <w:spacing w:line="240" w:lineRule="auto"/>
        <w:ind w:left="1404"/>
        <w:rPr>
          <w:rFonts w:ascii="GHEA Grapalat" w:hAnsi="GHEA Grapalat"/>
          <w:i w:val="0"/>
          <w:lang w:val="af-ZA"/>
        </w:rPr>
      </w:pPr>
    </w:p>
    <w:p w14:paraId="6677CD19" w14:textId="77777777" w:rsidR="00661480" w:rsidRPr="000F3BB2" w:rsidRDefault="00661480" w:rsidP="00661480">
      <w:pPr>
        <w:spacing w:line="276" w:lineRule="auto"/>
        <w:ind w:firstLine="708"/>
        <w:jc w:val="both"/>
        <w:rPr>
          <w:rFonts w:ascii="GHEA Grapalat" w:hAnsi="GHEA Grapalat" w:cs="Sylfaen"/>
          <w:b/>
          <w:sz w:val="20"/>
          <w:szCs w:val="20"/>
          <w:lang w:val="hy-AM"/>
        </w:rPr>
      </w:pPr>
      <w:r w:rsidRPr="000F3BB2">
        <w:rPr>
          <w:rFonts w:ascii="GHEA Grapalat" w:hAnsi="GHEA Grapalat" w:cs="Sylfaen"/>
          <w:b/>
          <w:sz w:val="20"/>
          <w:szCs w:val="20"/>
          <w:lang w:val="hy-AM"/>
        </w:rPr>
        <w:t>Սույն գնման գործընթացը կազմակերպվում է ՀՀ կառավարության կողմից իրականացվող սուբվենցիոն ծրագրերի շրջանակներում</w:t>
      </w:r>
      <w:r w:rsidRPr="000F3BB2">
        <w:rPr>
          <w:rFonts w:ascii="GHEA Grapalat" w:hAnsi="GHEA Grapalat"/>
          <w:b/>
          <w:sz w:val="20"/>
          <w:szCs w:val="20"/>
          <w:lang w:val="hy-AM"/>
        </w:rPr>
        <w:t>:</w:t>
      </w:r>
      <w:r w:rsidRPr="000F3BB2">
        <w:rPr>
          <w:rFonts w:ascii="GHEA Grapalat" w:hAnsi="GHEA Grapalat" w:cs="Sylfaen"/>
          <w:b/>
          <w:sz w:val="20"/>
          <w:szCs w:val="20"/>
          <w:lang w:val="hy-AM"/>
        </w:rPr>
        <w:t xml:space="preserve"> Ֆինանսավորումն իրականացվում է համայնքային ու պետական բյուջեներից՝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1CCB1840" w14:textId="77777777" w:rsidR="008201E5" w:rsidRPr="00E6597C" w:rsidRDefault="008201E5" w:rsidP="008201E5">
      <w:pPr>
        <w:pStyle w:val="BodyText"/>
        <w:spacing w:after="0"/>
        <w:ind w:firstLine="567"/>
        <w:jc w:val="right"/>
        <w:rPr>
          <w:rFonts w:ascii="GHEA Grapalat" w:hAnsi="GHEA Grapalat" w:cs="Sylfaen"/>
          <w:i/>
          <w:sz w:val="20"/>
          <w:szCs w:val="20"/>
          <w:lang w:val="af-ZA"/>
        </w:rPr>
      </w:pPr>
      <w:r w:rsidRPr="008201E5">
        <w:rPr>
          <w:rFonts w:ascii="GHEA Grapalat" w:hAnsi="GHEA Grapalat" w:cs="Sylfaen"/>
          <w:i/>
          <w:sz w:val="20"/>
          <w:szCs w:val="20"/>
          <w:lang w:val="hy-AM"/>
        </w:rPr>
        <w:lastRenderedPageBreak/>
        <w:t>Հաստատված</w:t>
      </w:r>
      <w:r w:rsidRPr="00E6597C">
        <w:rPr>
          <w:rFonts w:ascii="GHEA Grapalat" w:hAnsi="GHEA Grapalat" w:cs="Times Armenian"/>
          <w:i/>
          <w:sz w:val="20"/>
          <w:szCs w:val="20"/>
          <w:lang w:val="af-ZA"/>
        </w:rPr>
        <w:t xml:space="preserve"> </w:t>
      </w:r>
      <w:r w:rsidRPr="008201E5">
        <w:rPr>
          <w:rFonts w:ascii="GHEA Grapalat" w:hAnsi="GHEA Grapalat" w:cs="Sylfaen"/>
          <w:i/>
          <w:sz w:val="20"/>
          <w:szCs w:val="20"/>
          <w:lang w:val="hy-AM"/>
        </w:rPr>
        <w:t>է</w:t>
      </w:r>
    </w:p>
    <w:p w14:paraId="366E1A08" w14:textId="45E33AEF" w:rsidR="008201E5" w:rsidRPr="00E6597C" w:rsidRDefault="008201E5" w:rsidP="008201E5">
      <w:pPr>
        <w:pStyle w:val="BodyText"/>
        <w:spacing w:after="0"/>
        <w:ind w:firstLine="567"/>
        <w:jc w:val="right"/>
        <w:rPr>
          <w:rFonts w:ascii="GHEA Grapalat" w:hAnsi="GHEA Grapalat" w:cs="Sylfaen"/>
          <w:i/>
          <w:sz w:val="20"/>
          <w:szCs w:val="20"/>
          <w:lang w:val="af-ZA"/>
        </w:rPr>
      </w:pPr>
      <w:r w:rsidRPr="007521C3">
        <w:rPr>
          <w:rFonts w:ascii="GHEA Grapalat" w:hAnsi="GHEA Grapalat" w:cs="Sylfaen"/>
          <w:i/>
          <w:sz w:val="20"/>
          <w:szCs w:val="20"/>
          <w:lang w:val="hy-AM"/>
        </w:rPr>
        <w:t>ԿՄՋՀ-</w:t>
      </w:r>
      <w:r w:rsidRPr="008201E5">
        <w:rPr>
          <w:rFonts w:ascii="GHEA Grapalat" w:hAnsi="GHEA Grapalat" w:cs="Sylfaen"/>
          <w:i/>
          <w:sz w:val="20"/>
          <w:szCs w:val="20"/>
          <w:lang w:val="hy-AM"/>
        </w:rPr>
        <w:t>ԲՄԱՇՁԲ</w:t>
      </w:r>
      <w:r>
        <w:rPr>
          <w:rFonts w:ascii="GHEA Grapalat" w:hAnsi="GHEA Grapalat" w:cs="Sylfaen"/>
          <w:i/>
          <w:sz w:val="20"/>
          <w:szCs w:val="20"/>
          <w:lang w:val="hy-AM"/>
        </w:rPr>
        <w:t>-24/1</w:t>
      </w:r>
      <w:r w:rsidRPr="00E6597C">
        <w:rPr>
          <w:rFonts w:ascii="GHEA Grapalat" w:hAnsi="GHEA Grapalat" w:cs="Sylfaen"/>
          <w:i/>
          <w:sz w:val="20"/>
          <w:szCs w:val="20"/>
          <w:lang w:val="af-ZA"/>
        </w:rPr>
        <w:t xml:space="preserve"> </w:t>
      </w:r>
      <w:r w:rsidRPr="008201E5">
        <w:rPr>
          <w:rFonts w:ascii="GHEA Grapalat" w:hAnsi="GHEA Grapalat" w:cs="Sylfaen"/>
          <w:i/>
          <w:sz w:val="20"/>
          <w:szCs w:val="20"/>
          <w:lang w:val="hy-AM"/>
        </w:rPr>
        <w:t>ծածկա</w:t>
      </w:r>
      <w:r w:rsidRPr="008201E5">
        <w:rPr>
          <w:rFonts w:ascii="GHEA Grapalat" w:hAnsi="GHEA Grapalat" w:cs="Times Armenian"/>
          <w:i/>
          <w:sz w:val="20"/>
          <w:szCs w:val="20"/>
          <w:lang w:val="hy-AM"/>
        </w:rPr>
        <w:t>գ</w:t>
      </w:r>
      <w:r w:rsidRPr="008201E5">
        <w:rPr>
          <w:rFonts w:ascii="GHEA Grapalat" w:hAnsi="GHEA Grapalat" w:cs="Sylfaen"/>
          <w:i/>
          <w:sz w:val="20"/>
          <w:szCs w:val="20"/>
          <w:lang w:val="hy-AM"/>
        </w:rPr>
        <w:t>րով</w:t>
      </w:r>
      <w:r w:rsidRPr="00E6597C">
        <w:rPr>
          <w:rFonts w:ascii="GHEA Grapalat" w:hAnsi="GHEA Grapalat" w:cs="Times Armenian"/>
          <w:i/>
          <w:sz w:val="20"/>
          <w:szCs w:val="20"/>
          <w:lang w:val="af-ZA"/>
        </w:rPr>
        <w:t xml:space="preserve"> </w:t>
      </w:r>
    </w:p>
    <w:p w14:paraId="38E96306" w14:textId="77777777" w:rsidR="008201E5" w:rsidRPr="00E6597C" w:rsidRDefault="008201E5" w:rsidP="008201E5">
      <w:pPr>
        <w:pStyle w:val="BodyText"/>
        <w:spacing w:after="0"/>
        <w:ind w:firstLine="567"/>
        <w:jc w:val="right"/>
        <w:rPr>
          <w:rFonts w:ascii="GHEA Grapalat" w:hAnsi="GHEA Grapalat" w:cs="Times Armenian"/>
          <w:i/>
          <w:sz w:val="20"/>
          <w:szCs w:val="20"/>
          <w:lang w:val="af-ZA"/>
        </w:rPr>
      </w:pPr>
      <w:r w:rsidRPr="008201E5">
        <w:rPr>
          <w:rFonts w:ascii="GHEA Grapalat" w:hAnsi="GHEA Grapalat" w:cs="Sylfaen"/>
          <w:i/>
          <w:sz w:val="20"/>
          <w:szCs w:val="20"/>
          <w:lang w:val="hy-AM"/>
        </w:rPr>
        <w:t>բաց</w:t>
      </w:r>
      <w:r w:rsidRPr="00E6597C">
        <w:rPr>
          <w:rFonts w:ascii="GHEA Grapalat" w:hAnsi="GHEA Grapalat" w:cs="Times Armenian"/>
          <w:i/>
          <w:sz w:val="20"/>
          <w:szCs w:val="20"/>
          <w:lang w:val="af-ZA"/>
        </w:rPr>
        <w:t xml:space="preserve"> մրցույթի գնահատող </w:t>
      </w:r>
      <w:r w:rsidRPr="008201E5">
        <w:rPr>
          <w:rFonts w:ascii="GHEA Grapalat" w:hAnsi="GHEA Grapalat" w:cs="Sylfaen"/>
          <w:i/>
          <w:sz w:val="20"/>
          <w:szCs w:val="20"/>
          <w:lang w:val="hy-AM"/>
        </w:rPr>
        <w:t>հանձնաժողովի</w:t>
      </w:r>
    </w:p>
    <w:p w14:paraId="6C88A6E8" w14:textId="34B449FA" w:rsidR="008201E5" w:rsidRPr="00293017" w:rsidRDefault="008201E5" w:rsidP="008201E5">
      <w:pPr>
        <w:pStyle w:val="BodyText"/>
        <w:spacing w:after="0"/>
        <w:ind w:firstLine="567"/>
        <w:jc w:val="right"/>
        <w:rPr>
          <w:rFonts w:ascii="GHEA Grapalat" w:hAnsi="GHEA Grapalat" w:cs="Sylfaen"/>
          <w:i/>
          <w:sz w:val="20"/>
          <w:szCs w:val="20"/>
          <w:lang w:val="hy-AM"/>
        </w:rPr>
      </w:pPr>
      <w:r>
        <w:rPr>
          <w:rFonts w:ascii="GHEA Grapalat" w:hAnsi="GHEA Grapalat" w:cs="Sylfaen"/>
          <w:i/>
          <w:sz w:val="20"/>
          <w:szCs w:val="20"/>
          <w:lang w:val="af-ZA"/>
        </w:rPr>
        <w:t xml:space="preserve"> 20</w:t>
      </w:r>
      <w:r>
        <w:rPr>
          <w:rFonts w:ascii="GHEA Grapalat" w:hAnsi="GHEA Grapalat" w:cs="Sylfaen"/>
          <w:i/>
          <w:sz w:val="20"/>
          <w:szCs w:val="20"/>
          <w:lang w:val="hy-AM"/>
        </w:rPr>
        <w:t>24</w:t>
      </w:r>
      <w:r w:rsidRPr="00E6597C">
        <w:rPr>
          <w:rFonts w:ascii="GHEA Grapalat" w:hAnsi="GHEA Grapalat" w:cs="Sylfaen"/>
          <w:i/>
          <w:sz w:val="20"/>
          <w:szCs w:val="20"/>
        </w:rPr>
        <w:t>թ</w:t>
      </w:r>
      <w:r w:rsidRPr="00E6597C">
        <w:rPr>
          <w:rFonts w:ascii="GHEA Grapalat" w:hAnsi="GHEA Grapalat" w:cs="Times Armenian"/>
          <w:i/>
          <w:sz w:val="20"/>
          <w:szCs w:val="20"/>
          <w:lang w:val="af-ZA"/>
        </w:rPr>
        <w:t>.</w:t>
      </w:r>
      <w:r>
        <w:rPr>
          <w:rFonts w:ascii="GHEA Grapalat" w:hAnsi="GHEA Grapalat" w:cs="Times Armenian"/>
          <w:i/>
          <w:sz w:val="20"/>
          <w:szCs w:val="20"/>
          <w:lang w:val="hy-AM"/>
        </w:rPr>
        <w:t xml:space="preserve"> </w:t>
      </w:r>
      <w:r w:rsidR="00F82ACA">
        <w:rPr>
          <w:rFonts w:ascii="GHEA Grapalat" w:hAnsi="GHEA Grapalat" w:cs="Times Armenian"/>
          <w:i/>
          <w:sz w:val="20"/>
          <w:szCs w:val="20"/>
          <w:lang w:val="hy-AM"/>
        </w:rPr>
        <w:t xml:space="preserve">հոկտեմբերի </w:t>
      </w:r>
      <w:r w:rsidR="004B6181">
        <w:rPr>
          <w:rFonts w:ascii="GHEA Grapalat" w:hAnsi="GHEA Grapalat" w:cs="Times Armenian"/>
          <w:i/>
          <w:sz w:val="20"/>
          <w:szCs w:val="20"/>
          <w:lang w:val="hy-AM"/>
        </w:rPr>
        <w:t>25</w:t>
      </w:r>
      <w:r>
        <w:rPr>
          <w:rFonts w:ascii="GHEA Grapalat" w:hAnsi="GHEA Grapalat" w:cs="Times Armenian"/>
          <w:i/>
          <w:sz w:val="20"/>
          <w:szCs w:val="20"/>
          <w:lang w:val="hy-AM"/>
        </w:rPr>
        <w:t>-</w:t>
      </w:r>
      <w:r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Pr="00E6597C">
        <w:rPr>
          <w:rFonts w:ascii="GHEA Grapalat" w:hAnsi="GHEA Grapalat" w:cs="Times Armenian"/>
          <w:i/>
          <w:sz w:val="20"/>
          <w:szCs w:val="20"/>
          <w:lang w:val="af-ZA"/>
        </w:rPr>
        <w:t xml:space="preserve">N </w:t>
      </w:r>
      <w:r>
        <w:rPr>
          <w:rFonts w:ascii="GHEA Grapalat" w:hAnsi="GHEA Grapalat" w:cs="Times Armenian"/>
          <w:i/>
          <w:sz w:val="20"/>
          <w:szCs w:val="20"/>
          <w:lang w:val="hy-AM"/>
        </w:rPr>
        <w:t xml:space="preserve">3 </w:t>
      </w:r>
      <w:r w:rsidRPr="00E6597C">
        <w:rPr>
          <w:rFonts w:ascii="GHEA Grapalat" w:hAnsi="GHEA Grapalat" w:cs="Sylfaen"/>
          <w:i/>
          <w:sz w:val="20"/>
          <w:szCs w:val="20"/>
        </w:rPr>
        <w:t>որոշմամբ</w:t>
      </w:r>
    </w:p>
    <w:p w14:paraId="5178084B" w14:textId="77777777" w:rsidR="008201E5" w:rsidRPr="00E6597C" w:rsidRDefault="008201E5" w:rsidP="008201E5">
      <w:pPr>
        <w:pStyle w:val="BodyText"/>
        <w:ind w:right="-7" w:firstLine="567"/>
        <w:jc w:val="center"/>
        <w:rPr>
          <w:rFonts w:ascii="GHEA Grapalat" w:hAnsi="GHEA Grapalat"/>
          <w:lang w:val="af-ZA"/>
        </w:rPr>
      </w:pPr>
    </w:p>
    <w:p w14:paraId="04E30263" w14:textId="77777777" w:rsidR="008201E5" w:rsidRPr="00E6597C" w:rsidRDefault="008201E5" w:rsidP="008201E5">
      <w:pPr>
        <w:pStyle w:val="BodyText"/>
        <w:ind w:right="-7" w:firstLine="567"/>
        <w:jc w:val="center"/>
        <w:rPr>
          <w:rFonts w:ascii="GHEA Grapalat" w:hAnsi="GHEA Grapalat"/>
          <w:lang w:val="af-ZA"/>
        </w:rPr>
      </w:pPr>
    </w:p>
    <w:p w14:paraId="13DF3AFA" w14:textId="77777777" w:rsidR="008201E5" w:rsidRPr="00E6597C" w:rsidRDefault="008201E5" w:rsidP="008201E5">
      <w:pPr>
        <w:pStyle w:val="BodyText"/>
        <w:ind w:right="-7" w:firstLine="567"/>
        <w:jc w:val="center"/>
        <w:rPr>
          <w:rFonts w:ascii="GHEA Grapalat" w:hAnsi="GHEA Grapalat"/>
          <w:lang w:val="af-ZA"/>
        </w:rPr>
      </w:pPr>
    </w:p>
    <w:p w14:paraId="75E64655" w14:textId="77777777" w:rsidR="008201E5" w:rsidRPr="00E6597C" w:rsidRDefault="008201E5" w:rsidP="008201E5">
      <w:pPr>
        <w:pStyle w:val="BodyText"/>
        <w:ind w:right="-7" w:firstLine="567"/>
        <w:jc w:val="center"/>
        <w:rPr>
          <w:rFonts w:ascii="GHEA Grapalat" w:hAnsi="GHEA Grapalat"/>
          <w:lang w:val="af-ZA"/>
        </w:rPr>
      </w:pPr>
    </w:p>
    <w:p w14:paraId="1E252FF4" w14:textId="77777777" w:rsidR="008201E5" w:rsidRPr="003F5EB4" w:rsidRDefault="008201E5" w:rsidP="008201E5">
      <w:pPr>
        <w:pStyle w:val="BodyText"/>
        <w:ind w:right="-7" w:firstLine="567"/>
        <w:jc w:val="center"/>
        <w:rPr>
          <w:rFonts w:ascii="GHEA Grapalat" w:hAnsi="GHEA Grapalat"/>
          <w:lang w:val="af-ZA"/>
        </w:rPr>
      </w:pPr>
      <w:r w:rsidRPr="00712340">
        <w:rPr>
          <w:rFonts w:ascii="GHEA Grapalat" w:hAnsi="GHEA Grapalat" w:cs="Times Armenian"/>
          <w:i/>
          <w:lang w:val="af-ZA"/>
        </w:rPr>
        <w:t>«</w:t>
      </w:r>
      <w:r>
        <w:rPr>
          <w:rFonts w:ascii="GHEA Grapalat" w:hAnsi="GHEA Grapalat" w:cs="Times Armenian"/>
          <w:i/>
          <w:lang w:val="hy-AM"/>
        </w:rPr>
        <w:t>ՋՐՎԵԺԻ ՀԱՄԱՅՆՔԱՊԵՏԱՐԱՆ</w:t>
      </w:r>
      <w:r w:rsidRPr="00712340">
        <w:rPr>
          <w:rFonts w:ascii="GHEA Grapalat" w:hAnsi="GHEA Grapalat" w:cs="Sylfaen"/>
          <w:i/>
          <w:lang w:val="af-ZA"/>
        </w:rPr>
        <w:t>»</w:t>
      </w:r>
    </w:p>
    <w:p w14:paraId="13AD6DE6" w14:textId="77777777" w:rsidR="008201E5" w:rsidRPr="00712340" w:rsidRDefault="008201E5" w:rsidP="008201E5">
      <w:pPr>
        <w:pStyle w:val="BodyText"/>
        <w:tabs>
          <w:tab w:val="left" w:pos="5968"/>
        </w:tabs>
        <w:ind w:right="-7" w:firstLine="567"/>
        <w:rPr>
          <w:rFonts w:ascii="GHEA Grapalat" w:hAnsi="GHEA Grapalat"/>
          <w:lang w:val="af-ZA"/>
        </w:rPr>
      </w:pPr>
      <w:r w:rsidRPr="00712340">
        <w:rPr>
          <w:rFonts w:ascii="GHEA Grapalat" w:hAnsi="GHEA Grapalat"/>
          <w:lang w:val="af-ZA"/>
        </w:rPr>
        <w:tab/>
      </w:r>
    </w:p>
    <w:p w14:paraId="7F5DC440" w14:textId="77777777" w:rsidR="008201E5" w:rsidRPr="00712340" w:rsidRDefault="008201E5" w:rsidP="008201E5">
      <w:pPr>
        <w:pStyle w:val="BodyText"/>
        <w:ind w:right="-7" w:firstLine="567"/>
        <w:jc w:val="center"/>
        <w:rPr>
          <w:rFonts w:ascii="GHEA Grapalat" w:hAnsi="GHEA Grapalat"/>
          <w:lang w:val="af-ZA"/>
        </w:rPr>
      </w:pPr>
    </w:p>
    <w:p w14:paraId="4B3ED831" w14:textId="77777777" w:rsidR="008201E5" w:rsidRPr="00712340" w:rsidRDefault="008201E5" w:rsidP="008201E5">
      <w:pPr>
        <w:pStyle w:val="BodyText"/>
        <w:ind w:right="-7" w:firstLine="567"/>
        <w:jc w:val="center"/>
        <w:rPr>
          <w:rFonts w:ascii="GHEA Grapalat" w:hAnsi="GHEA Grapalat"/>
          <w:lang w:val="af-ZA"/>
        </w:rPr>
      </w:pPr>
    </w:p>
    <w:p w14:paraId="44F89CE7" w14:textId="77777777" w:rsidR="008201E5" w:rsidRPr="00712340" w:rsidRDefault="008201E5" w:rsidP="008201E5">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14:paraId="10A8203D" w14:textId="77777777" w:rsidR="008201E5" w:rsidRPr="00E6597C" w:rsidRDefault="008201E5" w:rsidP="008201E5">
      <w:pPr>
        <w:pStyle w:val="BodyText"/>
        <w:ind w:right="-7" w:firstLine="567"/>
        <w:jc w:val="center"/>
        <w:rPr>
          <w:rFonts w:ascii="GHEA Grapalat" w:hAnsi="GHEA Grapalat" w:cs="Sylfaen"/>
          <w:lang w:val="af-ZA"/>
        </w:rPr>
      </w:pPr>
    </w:p>
    <w:p w14:paraId="1CE9813B" w14:textId="77777777" w:rsidR="008201E5" w:rsidRPr="00E6597C" w:rsidRDefault="008201E5" w:rsidP="008201E5">
      <w:pPr>
        <w:pStyle w:val="BodyText"/>
        <w:ind w:right="-7" w:firstLine="567"/>
        <w:jc w:val="center"/>
        <w:rPr>
          <w:rFonts w:ascii="GHEA Grapalat" w:hAnsi="GHEA Grapalat" w:cs="Sylfaen"/>
          <w:lang w:val="af-ZA"/>
        </w:rPr>
      </w:pPr>
    </w:p>
    <w:p w14:paraId="450F6955" w14:textId="77777777" w:rsidR="008201E5" w:rsidRPr="00E6597C" w:rsidRDefault="008201E5" w:rsidP="008201E5">
      <w:pPr>
        <w:pStyle w:val="BodyText"/>
        <w:ind w:right="-7"/>
        <w:jc w:val="center"/>
        <w:rPr>
          <w:rFonts w:ascii="GHEA Grapalat" w:hAnsi="GHEA Grapalat"/>
          <w:szCs w:val="22"/>
          <w:lang w:val="af-ZA"/>
        </w:rPr>
      </w:pPr>
      <w:r w:rsidRPr="003B29E9">
        <w:rPr>
          <w:rFonts w:ascii="GHEA Grapalat" w:hAnsi="GHEA Grapalat" w:cs="Sylfaen"/>
          <w:lang w:val="af-ZA"/>
        </w:rPr>
        <w:t>«</w:t>
      </w:r>
      <w:r w:rsidRPr="003B29E9">
        <w:rPr>
          <w:rFonts w:ascii="GHEA Grapalat" w:hAnsi="GHEA Grapalat" w:cs="Times Armenian"/>
          <w:lang w:val="hy-AM"/>
        </w:rPr>
        <w:t xml:space="preserve">ՋՐՎԵԺԻ </w:t>
      </w:r>
      <w:r w:rsidRPr="007521C3">
        <w:rPr>
          <w:rFonts w:ascii="GHEA Grapalat" w:hAnsi="GHEA Grapalat" w:cs="Times Armenian"/>
          <w:lang w:val="hy-AM"/>
        </w:rPr>
        <w:t>ՀԱՄԱՅՆՔԱՊԵՏԱՐԱՆ</w:t>
      </w:r>
      <w:r w:rsidRPr="007521C3">
        <w:rPr>
          <w:rFonts w:ascii="GHEA Grapalat" w:hAnsi="GHEA Grapalat" w:cs="Sylfaen"/>
          <w:lang w:val="af-ZA"/>
        </w:rPr>
        <w:t>»-</w:t>
      </w:r>
      <w:r w:rsidRPr="007521C3">
        <w:rPr>
          <w:rFonts w:ascii="GHEA Grapalat" w:hAnsi="GHEA Grapalat" w:cs="Sylfaen"/>
        </w:rPr>
        <w:t>Ի</w:t>
      </w:r>
      <w:r w:rsidRPr="007521C3">
        <w:rPr>
          <w:rFonts w:ascii="GHEA Grapalat" w:hAnsi="GHEA Grapalat" w:cs="Sylfaen"/>
          <w:lang w:val="af-ZA"/>
        </w:rPr>
        <w:t xml:space="preserve"> </w:t>
      </w:r>
      <w:r w:rsidRPr="007521C3">
        <w:rPr>
          <w:rFonts w:ascii="GHEA Grapalat" w:hAnsi="GHEA Grapalat" w:cs="Sylfaen"/>
        </w:rPr>
        <w:t>ԿԱՐԻՔՆԵՐԻ</w:t>
      </w:r>
      <w:r w:rsidRPr="007521C3">
        <w:rPr>
          <w:rFonts w:ascii="GHEA Grapalat" w:hAnsi="GHEA Grapalat" w:cs="Times Armenian"/>
          <w:lang w:val="af-ZA"/>
        </w:rPr>
        <w:t xml:space="preserve"> </w:t>
      </w:r>
      <w:r w:rsidRPr="007521C3">
        <w:rPr>
          <w:rFonts w:ascii="GHEA Grapalat" w:hAnsi="GHEA Grapalat" w:cs="Sylfaen"/>
        </w:rPr>
        <w:t>ՀԱՄԱՐ</w:t>
      </w:r>
      <w:r w:rsidRPr="007521C3">
        <w:rPr>
          <w:rFonts w:ascii="GHEA Grapalat" w:hAnsi="GHEA Grapalat" w:cs="Times Armenian"/>
          <w:lang w:val="af-ZA"/>
        </w:rPr>
        <w:t>`</w:t>
      </w:r>
      <w:r w:rsidRPr="007521C3">
        <w:rPr>
          <w:rFonts w:ascii="GHEA Grapalat" w:hAnsi="GHEA Grapalat" w:cs="Times Armenian"/>
          <w:lang w:val="hy-AM"/>
        </w:rPr>
        <w:t xml:space="preserve"> </w:t>
      </w:r>
      <w:r w:rsidRPr="007521C3">
        <w:rPr>
          <w:rFonts w:ascii="GHEA Grapalat" w:hAnsi="GHEA Grapalat"/>
          <w:lang w:val="hy-AM"/>
        </w:rPr>
        <w:t>ՋՐՎԵԺ ՀԱՄԱՅՆՔԻ ՆԵՐՀԱՄԱՅՆՔԱՅԻՆ ՃԱՆԱՊԱՐՀՆԵՐԻ ԱՍՖԱԼՏԱՊԱՏՄԱՆ ԱՇԽԱՏԱՆՔՆԵՐԻ</w:t>
      </w:r>
      <w:r w:rsidRPr="007521C3">
        <w:rPr>
          <w:rFonts w:ascii="GHEA Grapalat" w:hAnsi="GHEA Grapalat" w:cs="Times Armenian"/>
          <w:vertAlign w:val="subscript"/>
          <w:lang w:val="af-ZA"/>
        </w:rPr>
        <w:t xml:space="preserve"> </w:t>
      </w:r>
      <w:r w:rsidRPr="007521C3">
        <w:rPr>
          <w:rFonts w:ascii="GHEA Grapalat" w:hAnsi="GHEA Grapalat" w:cs="Sylfaen"/>
        </w:rPr>
        <w:t>ՁԵՌՔԲԵՐՄԱՆ</w:t>
      </w:r>
      <w:r w:rsidRPr="007521C3">
        <w:rPr>
          <w:rFonts w:ascii="GHEA Grapalat" w:hAnsi="GHEA Grapalat" w:cs="Times Armenian"/>
          <w:lang w:val="af-ZA"/>
        </w:rPr>
        <w:t xml:space="preserve"> </w:t>
      </w:r>
      <w:r w:rsidRPr="007521C3">
        <w:rPr>
          <w:rFonts w:ascii="GHEA Grapalat" w:hAnsi="GHEA Grapalat" w:cs="Sylfaen"/>
        </w:rPr>
        <w:t>ՆՊԱՏԱԿՈՎ</w:t>
      </w:r>
      <w:r w:rsidRPr="007521C3">
        <w:rPr>
          <w:rFonts w:ascii="GHEA Grapalat" w:hAnsi="GHEA Grapalat" w:cs="Sylfaen"/>
          <w:lang w:val="af-ZA"/>
        </w:rPr>
        <w:t xml:space="preserve"> </w:t>
      </w:r>
      <w:r w:rsidRPr="007521C3">
        <w:rPr>
          <w:rFonts w:ascii="GHEA Grapalat" w:hAnsi="GHEA Grapalat" w:cs="Times Armenian"/>
          <w:lang w:val="af-ZA"/>
        </w:rPr>
        <w:t xml:space="preserve"> </w:t>
      </w:r>
      <w:r w:rsidRPr="007521C3">
        <w:rPr>
          <w:rFonts w:ascii="GHEA Grapalat" w:hAnsi="GHEA Grapalat" w:cs="Sylfaen"/>
        </w:rPr>
        <w:t>ՀԱՅՏԱՐԱՐՎԱԾ</w:t>
      </w:r>
      <w:r w:rsidRPr="00E6597C">
        <w:rPr>
          <w:rFonts w:ascii="GHEA Grapalat" w:hAnsi="GHEA Grapalat" w:cs="Times Armenian"/>
          <w:lang w:val="af-ZA"/>
        </w:rPr>
        <w:t xml:space="preserve"> </w:t>
      </w:r>
      <w:r w:rsidRPr="00E6597C">
        <w:rPr>
          <w:rFonts w:ascii="GHEA Grapalat" w:hAnsi="GHEA Grapalat" w:cs="Sylfaen"/>
        </w:rPr>
        <w:t>ԲԱՑ</w:t>
      </w:r>
      <w:r w:rsidRPr="00E6597C">
        <w:rPr>
          <w:rFonts w:ascii="GHEA Grapalat" w:hAnsi="GHEA Grapalat" w:cs="Times Armenian"/>
          <w:lang w:val="af-ZA"/>
        </w:rPr>
        <w:t xml:space="preserve"> </w:t>
      </w:r>
      <w:r w:rsidRPr="00E6597C">
        <w:rPr>
          <w:rFonts w:ascii="GHEA Grapalat" w:hAnsi="GHEA Grapalat" w:cs="Sylfaen"/>
        </w:rPr>
        <w:t>ՄՐՑՈՒՅԹԻ</w:t>
      </w:r>
    </w:p>
    <w:p w14:paraId="7B48C4DB" w14:textId="77777777" w:rsidR="008201E5" w:rsidRPr="00E6597C" w:rsidRDefault="008201E5" w:rsidP="008201E5">
      <w:pPr>
        <w:pStyle w:val="BodyText"/>
        <w:ind w:right="-7" w:firstLine="567"/>
        <w:jc w:val="center"/>
        <w:rPr>
          <w:rFonts w:ascii="GHEA Grapalat" w:hAnsi="GHEA Grapalat"/>
          <w:lang w:val="af-ZA"/>
        </w:rPr>
      </w:pP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3060ECFD" w14:textId="77777777" w:rsidR="008201E5" w:rsidRPr="007521C3" w:rsidRDefault="008201E5" w:rsidP="008201E5">
      <w:pPr>
        <w:ind w:firstLine="567"/>
        <w:jc w:val="center"/>
        <w:rPr>
          <w:rFonts w:ascii="GHEA Grapalat" w:hAnsi="GHEA Grapalat"/>
          <w:b/>
          <w:sz w:val="22"/>
          <w:szCs w:val="22"/>
          <w:lang w:val="af-ZA"/>
        </w:rPr>
      </w:pPr>
      <w:r w:rsidRPr="007521C3">
        <w:rPr>
          <w:rFonts w:ascii="GHEA Grapalat" w:hAnsi="GHEA Grapalat" w:cs="Sylfaen"/>
          <w:b/>
          <w:sz w:val="22"/>
          <w:szCs w:val="22"/>
          <w:lang w:val="af-ZA"/>
        </w:rPr>
        <w:t>«</w:t>
      </w:r>
      <w:r w:rsidRPr="007521C3">
        <w:rPr>
          <w:rFonts w:ascii="GHEA Grapalat" w:hAnsi="GHEA Grapalat" w:cs="Times Armenian"/>
          <w:b/>
          <w:sz w:val="22"/>
          <w:szCs w:val="22"/>
          <w:lang w:val="hy-AM"/>
        </w:rPr>
        <w:t>ՋՐՎԵԺԻ ՀԱՄԱՅՆՔԱՊԵՏԱՐԱՆ</w:t>
      </w:r>
      <w:r w:rsidRPr="007521C3">
        <w:rPr>
          <w:rFonts w:ascii="GHEA Grapalat" w:hAnsi="GHEA Grapalat" w:cs="Sylfaen"/>
          <w:b/>
          <w:sz w:val="22"/>
          <w:szCs w:val="22"/>
          <w:lang w:val="af-ZA"/>
        </w:rPr>
        <w:t>»-</w:t>
      </w:r>
      <w:r w:rsidRPr="007521C3">
        <w:rPr>
          <w:rFonts w:ascii="GHEA Grapalat" w:hAnsi="GHEA Grapalat" w:cs="Sylfaen"/>
          <w:b/>
          <w:sz w:val="22"/>
          <w:szCs w:val="22"/>
        </w:rPr>
        <w:t>Ի</w:t>
      </w:r>
      <w:r w:rsidRPr="007521C3">
        <w:rPr>
          <w:rFonts w:ascii="GHEA Grapalat" w:hAnsi="GHEA Grapalat" w:cs="Sylfaen"/>
          <w:b/>
          <w:sz w:val="22"/>
          <w:szCs w:val="22"/>
          <w:lang w:val="af-ZA"/>
        </w:rPr>
        <w:t xml:space="preserve"> </w:t>
      </w:r>
      <w:r w:rsidRPr="007521C3">
        <w:rPr>
          <w:rFonts w:ascii="GHEA Grapalat" w:hAnsi="GHEA Grapalat" w:cs="Sylfaen"/>
          <w:b/>
          <w:sz w:val="22"/>
          <w:szCs w:val="22"/>
        </w:rPr>
        <w:t>ԿԱՐԻՔՆԵՐԻ</w:t>
      </w:r>
      <w:r w:rsidRPr="007521C3">
        <w:rPr>
          <w:rFonts w:ascii="GHEA Grapalat" w:hAnsi="GHEA Grapalat" w:cs="Times Armenian"/>
          <w:b/>
          <w:sz w:val="22"/>
          <w:szCs w:val="22"/>
          <w:lang w:val="af-ZA"/>
        </w:rPr>
        <w:t xml:space="preserve"> </w:t>
      </w:r>
      <w:r w:rsidRPr="007521C3">
        <w:rPr>
          <w:rFonts w:ascii="GHEA Grapalat" w:hAnsi="GHEA Grapalat" w:cs="Sylfaen"/>
          <w:b/>
          <w:sz w:val="22"/>
          <w:szCs w:val="22"/>
        </w:rPr>
        <w:t>ՀԱՄԱՐ</w:t>
      </w:r>
      <w:r w:rsidRPr="007521C3">
        <w:rPr>
          <w:rFonts w:ascii="GHEA Grapalat" w:hAnsi="GHEA Grapalat" w:cs="Times Armenian"/>
          <w:b/>
          <w:sz w:val="22"/>
          <w:szCs w:val="22"/>
          <w:lang w:val="af-ZA"/>
        </w:rPr>
        <w:t>`</w:t>
      </w:r>
      <w:r w:rsidRPr="007521C3">
        <w:rPr>
          <w:rFonts w:ascii="GHEA Grapalat" w:hAnsi="GHEA Grapalat" w:cs="Times Armenian"/>
          <w:b/>
          <w:sz w:val="22"/>
          <w:szCs w:val="22"/>
          <w:lang w:val="hy-AM"/>
        </w:rPr>
        <w:t xml:space="preserve"> </w:t>
      </w:r>
      <w:r w:rsidRPr="007521C3">
        <w:rPr>
          <w:rFonts w:ascii="GHEA Grapalat" w:hAnsi="GHEA Grapalat"/>
          <w:b/>
          <w:sz w:val="22"/>
          <w:szCs w:val="22"/>
          <w:lang w:val="hy-AM"/>
        </w:rPr>
        <w:t>ՋՐՎԵԺ ՀԱՄԱՅՆՔԻ ՆԵՐՀԱՄԱՅՆՔԱՅԻՆ ՃԱՆԱՊԱՐՀՆԵՐԻ ԱՍՖԱԼՏԱՊԱՏՄԱՆ ԱՇԽԱՏԱՆՔՆԵՐԻ</w:t>
      </w:r>
    </w:p>
    <w:p w14:paraId="11707E41" w14:textId="77777777" w:rsidR="008201E5" w:rsidRPr="007521C3" w:rsidRDefault="008201E5" w:rsidP="008201E5">
      <w:pPr>
        <w:ind w:firstLine="567"/>
        <w:jc w:val="center"/>
        <w:rPr>
          <w:rFonts w:ascii="GHEA Grapalat" w:hAnsi="GHEA Grapalat"/>
          <w:b/>
          <w:i/>
          <w:sz w:val="22"/>
          <w:szCs w:val="22"/>
          <w:lang w:val="af-ZA"/>
        </w:rPr>
      </w:pPr>
      <w:r w:rsidRPr="007521C3">
        <w:rPr>
          <w:rFonts w:ascii="GHEA Grapalat" w:hAnsi="GHEA Grapalat"/>
          <w:b/>
          <w:sz w:val="22"/>
          <w:szCs w:val="22"/>
          <w:lang w:val="af-ZA"/>
        </w:rPr>
        <w:t>ՁԵՌՔԲԵՐՄԱՆ ՆՊԱՏԱԿՈՎ ՀԱՅՏԱՐԱՐՎԱԾ ԲԱՑ ՄՐՑՈՒՅԹԻ ՀՐԱՎԵՐԻ</w:t>
      </w: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23A83D03"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7EA9B648"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008201E5">
        <w:rPr>
          <w:rFonts w:ascii="GHEA Grapalat" w:hAnsi="GHEA Grapalat" w:cs="Sylfaen"/>
          <w:sz w:val="20"/>
          <w:lang w:val="hy-AM"/>
        </w:rPr>
        <w:t xml:space="preserve"> </w:t>
      </w:r>
      <w:r w:rsidR="008201E5" w:rsidRPr="007521C3">
        <w:rPr>
          <w:rFonts w:ascii="GHEA Grapalat" w:hAnsi="GHEA Grapalat" w:cs="Sylfaen"/>
          <w:sz w:val="20"/>
          <w:szCs w:val="20"/>
          <w:lang w:val="hy-AM"/>
        </w:rPr>
        <w:t>ԿՄՋՀ-</w:t>
      </w:r>
      <w:r w:rsidR="008201E5" w:rsidRPr="007521C3">
        <w:rPr>
          <w:rFonts w:ascii="GHEA Grapalat" w:hAnsi="GHEA Grapalat" w:cs="Sylfaen"/>
          <w:sz w:val="20"/>
          <w:szCs w:val="20"/>
        </w:rPr>
        <w:t>ԲՄԱՇՁԲ</w:t>
      </w:r>
      <w:r w:rsidR="008201E5" w:rsidRPr="007521C3">
        <w:rPr>
          <w:rFonts w:ascii="GHEA Grapalat" w:hAnsi="GHEA Grapalat" w:cs="Sylfaen"/>
          <w:sz w:val="20"/>
          <w:szCs w:val="20"/>
          <w:lang w:val="hy-AM"/>
        </w:rPr>
        <w:t>-2</w:t>
      </w:r>
      <w:r w:rsidR="008201E5">
        <w:rPr>
          <w:rFonts w:ascii="GHEA Grapalat" w:hAnsi="GHEA Grapalat" w:cs="Sylfaen"/>
          <w:sz w:val="20"/>
          <w:szCs w:val="20"/>
          <w:lang w:val="hy-AM"/>
        </w:rPr>
        <w:t>4</w:t>
      </w:r>
      <w:r w:rsidR="008201E5" w:rsidRPr="007521C3">
        <w:rPr>
          <w:rFonts w:ascii="GHEA Grapalat" w:hAnsi="GHEA Grapalat" w:cs="Sylfaen"/>
          <w:sz w:val="20"/>
          <w:szCs w:val="20"/>
          <w:lang w:val="hy-AM"/>
        </w:rPr>
        <w:t>/</w:t>
      </w:r>
      <w:r w:rsidR="008201E5">
        <w:rPr>
          <w:rFonts w:ascii="GHEA Grapalat" w:hAnsi="GHEA Grapalat" w:cs="Sylfaen"/>
          <w:sz w:val="20"/>
          <w:szCs w:val="20"/>
          <w:lang w:val="hy-AM"/>
        </w:rPr>
        <w:t>1</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119658D6"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8201E5">
        <w:rPr>
          <w:rFonts w:ascii="GHEA Grapalat" w:hAnsi="GHEA Grapalat" w:cs="Times Armenian"/>
          <w:sz w:val="20"/>
          <w:lang w:val="hy-AM"/>
        </w:rPr>
        <w:t>Ջրվեժի համայնքապետարանի</w:t>
      </w:r>
      <w:r w:rsidR="008201E5">
        <w:rPr>
          <w:rFonts w:ascii="GHEA Grapalat" w:hAnsi="GHEA Grapalat"/>
          <w:sz w:val="20"/>
          <w:lang w:val="hy-AM"/>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72D8C6D1" w:rsidR="003E1421" w:rsidRDefault="00A81DD5" w:rsidP="00EF3662">
      <w:pPr>
        <w:pStyle w:val="BodyTextIndent2"/>
        <w:spacing w:line="240" w:lineRule="auto"/>
        <w:ind w:firstLine="567"/>
        <w:rPr>
          <w:rFonts w:ascii="GHEA Grapalat" w:hAnsi="GHEA Grapalat"/>
          <w:sz w:val="24"/>
          <w:szCs w:val="24"/>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8201E5" w:rsidRPr="0081799C">
        <w:rPr>
          <w:rFonts w:ascii="GHEA Grapalat" w:hAnsi="GHEA Grapalat"/>
        </w:rPr>
        <w:t>Jrvezh</w:t>
      </w:r>
      <w:r w:rsidR="008201E5" w:rsidRPr="0081799C">
        <w:rPr>
          <w:rFonts w:ascii="GHEA Grapalat" w:hAnsi="GHEA Grapalat"/>
          <w:lang w:val="hy-AM"/>
        </w:rPr>
        <w:t>-</w:t>
      </w:r>
      <w:r w:rsidR="008201E5" w:rsidRPr="0081799C">
        <w:rPr>
          <w:rFonts w:ascii="GHEA Grapalat" w:hAnsi="GHEA Grapalat"/>
        </w:rPr>
        <w:t>gnumner@mail.</w:t>
      </w:r>
      <w:r w:rsidR="008201E5" w:rsidRPr="0081799C">
        <w:rPr>
          <w:rFonts w:ascii="GHEA Grapalat" w:hAnsi="GHEA Grapalat"/>
          <w:lang w:val="hy-AM"/>
        </w:rPr>
        <w:t>ru</w:t>
      </w:r>
      <w:r w:rsidR="008201E5">
        <w:rPr>
          <w:rFonts w:ascii="GHEA Grapalat" w:hAnsi="GHEA Grapalat"/>
          <w:lang w:val="hy-AM"/>
        </w:rPr>
        <w:t>:</w:t>
      </w:r>
    </w:p>
    <w:p w14:paraId="0793F41D" w14:textId="66DD92E3" w:rsidR="008201E5" w:rsidRPr="00E6597C" w:rsidRDefault="008201E5" w:rsidP="008201E5">
      <w:pPr>
        <w:pStyle w:val="BodyTextIndent2"/>
        <w:spacing w:line="240" w:lineRule="auto"/>
        <w:ind w:firstLine="567"/>
        <w:rPr>
          <w:rFonts w:ascii="GHEA Grapalat" w:hAnsi="GHEA Grapalat"/>
        </w:rPr>
      </w:pPr>
      <w:r w:rsidRPr="00E6597C">
        <w:rPr>
          <w:rFonts w:ascii="GHEA Grapalat" w:hAnsi="GHEA Grapalat"/>
          <w:sz w:val="16"/>
          <w:szCs w:val="16"/>
        </w:rPr>
        <w:br w:type="page"/>
      </w:r>
    </w:p>
    <w:p w14:paraId="2029342F" w14:textId="01502D07" w:rsidR="00096865" w:rsidRPr="00E6597C" w:rsidRDefault="00096865" w:rsidP="00EF3662">
      <w:pPr>
        <w:jc w:val="center"/>
        <w:rPr>
          <w:rFonts w:ascii="GHEA Grapalat" w:hAnsi="GHEA Grapalat"/>
          <w:szCs w:val="22"/>
          <w:lang w:val="af-ZA"/>
        </w:rPr>
      </w:pP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13544822" w:rsidR="00096865"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343670E3" w14:textId="77777777" w:rsidR="008201E5" w:rsidRPr="00E6597C" w:rsidRDefault="008201E5" w:rsidP="008201E5">
      <w:pPr>
        <w:pStyle w:val="Heading3"/>
        <w:spacing w:line="240" w:lineRule="auto"/>
        <w:ind w:firstLine="567"/>
        <w:jc w:val="both"/>
        <w:rPr>
          <w:rFonts w:ascii="GHEA Grapalat" w:hAnsi="GHEA Grapalat"/>
          <w:i w:val="0"/>
          <w:lang w:val="af-ZA"/>
        </w:rPr>
      </w:pPr>
      <w:r w:rsidRPr="00E6597C">
        <w:rPr>
          <w:rFonts w:ascii="GHEA Grapalat" w:hAnsi="GHEA Grapalat" w:cs="Sylfaen"/>
          <w:i w:val="0"/>
        </w:rPr>
        <w:t>1.1 Գնման</w:t>
      </w:r>
      <w:r w:rsidRPr="00E6597C">
        <w:rPr>
          <w:rFonts w:ascii="GHEA Grapalat" w:hAnsi="GHEA Grapalat" w:cs="Sylfaen"/>
          <w:i w:val="0"/>
          <w:lang w:val="af-ZA"/>
        </w:rPr>
        <w:t xml:space="preserve"> </w:t>
      </w:r>
      <w:r w:rsidRPr="00E6597C">
        <w:rPr>
          <w:rFonts w:ascii="GHEA Grapalat" w:hAnsi="GHEA Grapalat" w:cs="Sylfaen"/>
          <w:i w:val="0"/>
        </w:rPr>
        <w:t>առարկա</w:t>
      </w:r>
      <w:r w:rsidRPr="00E6597C">
        <w:rPr>
          <w:rFonts w:ascii="GHEA Grapalat" w:hAnsi="GHEA Grapalat" w:cs="Sylfaen"/>
          <w:i w:val="0"/>
          <w:lang w:val="af-ZA"/>
        </w:rPr>
        <w:t xml:space="preserve"> </w:t>
      </w:r>
      <w:r w:rsidRPr="00E6597C">
        <w:rPr>
          <w:rFonts w:ascii="GHEA Grapalat" w:hAnsi="GHEA Grapalat" w:cs="Sylfaen"/>
          <w:i w:val="0"/>
        </w:rPr>
        <w:t>է</w:t>
      </w:r>
      <w:r w:rsidRPr="00E6597C">
        <w:rPr>
          <w:rFonts w:ascii="GHEA Grapalat" w:hAnsi="GHEA Grapalat" w:cs="Sylfaen"/>
          <w:i w:val="0"/>
          <w:lang w:val="af-ZA"/>
        </w:rPr>
        <w:t xml:space="preserve"> </w:t>
      </w:r>
      <w:r w:rsidRPr="00E6597C">
        <w:rPr>
          <w:rFonts w:ascii="GHEA Grapalat" w:hAnsi="GHEA Grapalat" w:cs="Sylfaen"/>
          <w:i w:val="0"/>
        </w:rPr>
        <w:t>հանդիսանում</w:t>
      </w:r>
      <w:r w:rsidRPr="00E6597C">
        <w:rPr>
          <w:rFonts w:ascii="GHEA Grapalat" w:hAnsi="GHEA Grapalat" w:cs="Sylfaen"/>
          <w:i w:val="0"/>
          <w:lang w:val="af-ZA"/>
        </w:rPr>
        <w:t xml:space="preserve">  </w:t>
      </w:r>
      <w:r>
        <w:rPr>
          <w:rFonts w:ascii="GHEA Grapalat" w:hAnsi="GHEA Grapalat" w:cs="Sylfaen"/>
          <w:i w:val="0"/>
          <w:lang w:val="hy-AM"/>
        </w:rPr>
        <w:t xml:space="preserve">Ջրվեժի համայնքապետարանի </w:t>
      </w:r>
      <w:r w:rsidRPr="00E6597C">
        <w:rPr>
          <w:rFonts w:ascii="GHEA Grapalat" w:hAnsi="GHEA Grapalat" w:cs="Sylfaen"/>
          <w:i w:val="0"/>
        </w:rPr>
        <w:t>կարիքների</w:t>
      </w:r>
      <w:r w:rsidRPr="00E6597C">
        <w:rPr>
          <w:rFonts w:ascii="GHEA Grapalat" w:hAnsi="GHEA Grapalat" w:cs="Times Armenian"/>
          <w:i w:val="0"/>
          <w:lang w:val="af-ZA"/>
        </w:rPr>
        <w:t xml:space="preserve"> </w:t>
      </w:r>
      <w:r w:rsidRPr="00E6597C">
        <w:rPr>
          <w:rFonts w:ascii="GHEA Grapalat" w:hAnsi="GHEA Grapalat" w:cs="Sylfaen"/>
          <w:i w:val="0"/>
        </w:rPr>
        <w:t>համար</w:t>
      </w:r>
      <w:r w:rsidRPr="00F85550">
        <w:rPr>
          <w:rFonts w:ascii="GHEA Grapalat" w:hAnsi="GHEA Grapalat" w:cs="Times Armenian"/>
          <w:i w:val="0"/>
          <w:lang w:val="af-ZA"/>
        </w:rPr>
        <w:t xml:space="preserve">` </w:t>
      </w:r>
      <w:r w:rsidRPr="00F85550">
        <w:rPr>
          <w:rFonts w:ascii="GHEA Grapalat" w:hAnsi="GHEA Grapalat"/>
          <w:i w:val="0"/>
          <w:lang w:val="af-ZA"/>
        </w:rPr>
        <w:t>«</w:t>
      </w:r>
      <w:r w:rsidRPr="00F85550">
        <w:rPr>
          <w:rFonts w:ascii="GHEA Grapalat" w:hAnsi="GHEA Grapalat"/>
          <w:i w:val="0"/>
          <w:lang w:val="hy-AM"/>
        </w:rPr>
        <w:t>Ջրվեժ համայնքի ներհամայնքային ճանապարհների ասֆալտապատման</w:t>
      </w:r>
      <w:r>
        <w:rPr>
          <w:rFonts w:ascii="GHEA Grapalat" w:hAnsi="GHEA Grapalat"/>
          <w:i w:val="0"/>
          <w:lang w:val="hy-AM"/>
        </w:rPr>
        <w:t xml:space="preserve"> աշխատանքների</w:t>
      </w:r>
      <w:r w:rsidRPr="00E6597C">
        <w:rPr>
          <w:rFonts w:ascii="GHEA Grapalat" w:hAnsi="GHEA Grapalat"/>
          <w:i w:val="0"/>
          <w:lang w:val="af-ZA"/>
        </w:rPr>
        <w:t xml:space="preserve">» </w:t>
      </w:r>
      <w:r w:rsidRPr="00E6597C">
        <w:rPr>
          <w:rFonts w:ascii="GHEA Grapalat" w:hAnsi="GHEA Grapalat"/>
          <w:i w:val="0"/>
        </w:rPr>
        <w:t>ձեռքբերումը (այսուհետ` նաև աշխատանք)</w:t>
      </w:r>
      <w:r w:rsidRPr="00E6597C">
        <w:rPr>
          <w:rFonts w:ascii="GHEA Grapalat" w:hAnsi="GHEA Grapalat"/>
          <w:i w:val="0"/>
          <w:lang w:val="af-ZA"/>
        </w:rPr>
        <w:t xml:space="preserve">, </w:t>
      </w:r>
      <w:r w:rsidRPr="00E6597C">
        <w:rPr>
          <w:rFonts w:ascii="GHEA Grapalat" w:hAnsi="GHEA Grapalat"/>
          <w:i w:val="0"/>
        </w:rPr>
        <w:t>որ</w:t>
      </w:r>
      <w:r>
        <w:rPr>
          <w:rFonts w:ascii="GHEA Grapalat" w:hAnsi="GHEA Grapalat"/>
          <w:i w:val="0"/>
          <w:lang w:val="hy-AM"/>
        </w:rPr>
        <w:t>ը</w:t>
      </w:r>
      <w:r w:rsidRPr="00E6597C">
        <w:rPr>
          <w:rFonts w:ascii="GHEA Grapalat" w:hAnsi="GHEA Grapalat"/>
          <w:i w:val="0"/>
          <w:lang w:val="af-ZA"/>
        </w:rPr>
        <w:t xml:space="preserve"> </w:t>
      </w:r>
      <w:r w:rsidRPr="00E6597C">
        <w:rPr>
          <w:rFonts w:ascii="GHEA Grapalat" w:hAnsi="GHEA Grapalat"/>
          <w:i w:val="0"/>
        </w:rPr>
        <w:t>խմբավորված</w:t>
      </w:r>
      <w:r w:rsidRPr="00E6597C">
        <w:rPr>
          <w:rFonts w:ascii="GHEA Grapalat" w:hAnsi="GHEA Grapalat"/>
          <w:i w:val="0"/>
          <w:lang w:val="af-ZA"/>
        </w:rPr>
        <w:t xml:space="preserve"> </w:t>
      </w:r>
      <w:r>
        <w:rPr>
          <w:rFonts w:ascii="GHEA Grapalat" w:hAnsi="GHEA Grapalat"/>
          <w:i w:val="0"/>
          <w:lang w:val="hy-AM"/>
        </w:rPr>
        <w:t>է մեկ</w:t>
      </w:r>
      <w:r w:rsidRPr="00E6597C">
        <w:rPr>
          <w:rFonts w:ascii="GHEA Grapalat" w:hAnsi="GHEA Grapalat"/>
          <w:i w:val="0"/>
          <w:lang w:val="af-ZA"/>
        </w:rPr>
        <w:t xml:space="preserve"> </w:t>
      </w:r>
      <w:r>
        <w:rPr>
          <w:rFonts w:ascii="GHEA Grapalat" w:hAnsi="GHEA Grapalat" w:cs="Sylfaen"/>
          <w:i w:val="0"/>
        </w:rPr>
        <w:t>չափաբաժ</w:t>
      </w:r>
      <w:r w:rsidRPr="00E6597C">
        <w:rPr>
          <w:rFonts w:ascii="GHEA Grapalat" w:hAnsi="GHEA Grapalat" w:cs="Sylfaen"/>
          <w:i w:val="0"/>
        </w:rPr>
        <w:t>նում</w:t>
      </w:r>
      <w:r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8201E5" w:rsidRPr="00E6597C" w14:paraId="7177F44E" w14:textId="77777777" w:rsidTr="00472C8A">
        <w:trPr>
          <w:trHeight w:val="600"/>
        </w:trPr>
        <w:tc>
          <w:tcPr>
            <w:tcW w:w="3544" w:type="dxa"/>
            <w:gridSpan w:val="2"/>
            <w:vAlign w:val="center"/>
          </w:tcPr>
          <w:p w14:paraId="27957581" w14:textId="77777777" w:rsidR="008201E5" w:rsidRPr="00E6597C" w:rsidRDefault="008201E5" w:rsidP="00472C8A">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C9A2D1" w14:textId="77777777" w:rsidR="008201E5" w:rsidRPr="00E6597C" w:rsidRDefault="008201E5" w:rsidP="00472C8A">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8201E5" w:rsidRPr="00E6597C" w14:paraId="6E0544A0" w14:textId="77777777" w:rsidTr="00472C8A">
        <w:trPr>
          <w:trHeight w:val="306"/>
        </w:trPr>
        <w:tc>
          <w:tcPr>
            <w:tcW w:w="1843" w:type="dxa"/>
            <w:vAlign w:val="center"/>
          </w:tcPr>
          <w:p w14:paraId="21E44003" w14:textId="77777777" w:rsidR="008201E5" w:rsidRPr="00E6597C" w:rsidRDefault="008201E5" w:rsidP="00472C8A">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4C786750" w14:textId="77777777" w:rsidR="008201E5" w:rsidRPr="008208A3" w:rsidRDefault="008201E5" w:rsidP="00472C8A">
            <w:pPr>
              <w:pStyle w:val="BodyTextIndent2"/>
              <w:spacing w:line="240" w:lineRule="auto"/>
              <w:ind w:firstLine="0"/>
              <w:jc w:val="center"/>
              <w:rPr>
                <w:rFonts w:ascii="GHEA Grapalat" w:hAnsi="GHEA Grapalat"/>
                <w:b/>
                <w:bCs/>
                <w:i/>
                <w:iCs/>
                <w:sz w:val="14"/>
                <w:szCs w:val="14"/>
              </w:rPr>
            </w:pPr>
            <w:r w:rsidRPr="008208A3">
              <w:rPr>
                <w:rFonts w:ascii="GHEA Grapalat" w:hAnsi="GHEA Grapalat"/>
                <w:b/>
                <w:bCs/>
                <w:i/>
                <w:iCs/>
                <w:sz w:val="14"/>
                <w:szCs w:val="14"/>
                <w:lang w:val="hy-AM"/>
              </w:rPr>
              <w:t>գնման</w:t>
            </w:r>
            <w:r w:rsidRPr="008208A3">
              <w:rPr>
                <w:rFonts w:ascii="GHEA Grapalat" w:hAnsi="GHEA Grapalat"/>
                <w:b/>
                <w:bCs/>
                <w:i/>
                <w:iCs/>
                <w:sz w:val="14"/>
                <w:szCs w:val="14"/>
                <w:lang w:val="en-US"/>
              </w:rPr>
              <w:t xml:space="preserve"> </w:t>
            </w:r>
            <w:r w:rsidRPr="008208A3">
              <w:rPr>
                <w:rFonts w:ascii="GHEA Grapalat" w:hAnsi="GHEA Grapalat"/>
                <w:b/>
                <w:bCs/>
                <w:i/>
                <w:iCs/>
                <w:sz w:val="14"/>
                <w:szCs w:val="14"/>
                <w:lang w:val="hy-AM"/>
              </w:rPr>
              <w:t xml:space="preserve"> գինը</w:t>
            </w:r>
          </w:p>
        </w:tc>
        <w:tc>
          <w:tcPr>
            <w:tcW w:w="6806" w:type="dxa"/>
            <w:vMerge/>
            <w:vAlign w:val="center"/>
          </w:tcPr>
          <w:p w14:paraId="4220590E" w14:textId="77777777" w:rsidR="008201E5" w:rsidRPr="00E6597C" w:rsidRDefault="008201E5" w:rsidP="00472C8A">
            <w:pPr>
              <w:pStyle w:val="BodyTextIndent2"/>
              <w:spacing w:line="240" w:lineRule="auto"/>
              <w:ind w:firstLine="0"/>
              <w:jc w:val="center"/>
              <w:rPr>
                <w:rFonts w:ascii="GHEA Grapalat" w:hAnsi="GHEA Grapalat"/>
                <w:b/>
                <w:bCs/>
                <w:i/>
                <w:iCs/>
              </w:rPr>
            </w:pPr>
          </w:p>
        </w:tc>
      </w:tr>
      <w:tr w:rsidR="008201E5" w:rsidRPr="00F56EAB" w14:paraId="779C31E1" w14:textId="77777777" w:rsidTr="00472C8A">
        <w:tc>
          <w:tcPr>
            <w:tcW w:w="1843" w:type="dxa"/>
            <w:vAlign w:val="center"/>
          </w:tcPr>
          <w:p w14:paraId="5B26A675" w14:textId="77777777" w:rsidR="008201E5" w:rsidRPr="00E6597C" w:rsidRDefault="008201E5" w:rsidP="00472C8A">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74CCCBEA" w14:textId="63B0407A" w:rsidR="008201E5" w:rsidRPr="00B812B1" w:rsidRDefault="00B812B1" w:rsidP="00472C8A">
            <w:pPr>
              <w:pStyle w:val="BodyTextIndent2"/>
              <w:spacing w:line="240" w:lineRule="auto"/>
              <w:ind w:firstLine="0"/>
              <w:jc w:val="center"/>
              <w:rPr>
                <w:rFonts w:ascii="GHEA Grapalat" w:hAnsi="GHEA Grapalat"/>
                <w:lang w:val="en-US"/>
              </w:rPr>
            </w:pPr>
            <w:r>
              <w:rPr>
                <w:rFonts w:ascii="GHEA Grapalat" w:hAnsi="GHEA Grapalat" w:cs="Arial"/>
                <w:bCs/>
                <w:lang w:val="en-US" w:eastAsia="ru-RU"/>
              </w:rPr>
              <w:t>155 895 566</w:t>
            </w:r>
          </w:p>
        </w:tc>
        <w:tc>
          <w:tcPr>
            <w:tcW w:w="6806" w:type="dxa"/>
            <w:vAlign w:val="center"/>
          </w:tcPr>
          <w:p w14:paraId="6FB7C20C" w14:textId="77777777" w:rsidR="008201E5" w:rsidRPr="00F85550" w:rsidRDefault="008201E5" w:rsidP="00472C8A">
            <w:pPr>
              <w:pStyle w:val="BodyTextIndent2"/>
              <w:spacing w:line="240" w:lineRule="auto"/>
              <w:ind w:firstLine="0"/>
              <w:jc w:val="center"/>
              <w:rPr>
                <w:rFonts w:ascii="GHEA Grapalat" w:hAnsi="GHEA Grapalat"/>
                <w:u w:val="single"/>
                <w:vertAlign w:val="subscript"/>
                <w:lang w:val="hy-AM"/>
              </w:rPr>
            </w:pPr>
            <w:r w:rsidRPr="00F85550">
              <w:rPr>
                <w:rFonts w:ascii="GHEA Grapalat" w:hAnsi="GHEA Grapalat"/>
                <w:lang w:val="hy-AM"/>
              </w:rPr>
              <w:t>Ջրվեժ համայնքի ներհամայնքային ճանապարհների ասֆալտապատման աշխատանքներ</w:t>
            </w:r>
          </w:p>
        </w:tc>
      </w:tr>
    </w:tbl>
    <w:p w14:paraId="3E3277C1" w14:textId="66131CB3" w:rsidR="008201E5" w:rsidRDefault="008201E5" w:rsidP="008201E5">
      <w:pPr>
        <w:pStyle w:val="BodyTextIndent2"/>
        <w:spacing w:line="240" w:lineRule="auto"/>
        <w:ind w:firstLine="567"/>
        <w:rPr>
          <w:rFonts w:ascii="GHEA Grapalat" w:hAnsi="GHEA Grapalat"/>
        </w:rPr>
      </w:pPr>
      <w:r w:rsidRPr="00E6597C">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594F69F2" w14:textId="5963CCF5" w:rsidR="004B6181" w:rsidRPr="008C1DAB" w:rsidRDefault="004B6181" w:rsidP="004B6181">
      <w:pPr>
        <w:ind w:firstLine="567"/>
        <w:jc w:val="both"/>
        <w:rPr>
          <w:rFonts w:ascii="GHEA Grapalat" w:hAnsi="GHEA Grapalat"/>
          <w:b/>
          <w:i/>
          <w:lang w:val="hy-AM"/>
        </w:rPr>
      </w:pPr>
      <w:r w:rsidRPr="008C1DAB">
        <w:rPr>
          <w:rFonts w:ascii="GHEA Grapalat" w:hAnsi="GHEA Grapalat" w:cs="Sylfaen"/>
          <w:b/>
          <w:i/>
          <w:lang w:val="es-ES"/>
        </w:rPr>
        <w:t>Սույն</w:t>
      </w:r>
      <w:r w:rsidRPr="008C1DAB">
        <w:rPr>
          <w:rFonts w:ascii="GHEA Grapalat" w:hAnsi="GHEA Grapalat" w:cs="Times Armenian"/>
          <w:b/>
          <w:i/>
          <w:lang w:val="af-ZA"/>
        </w:rPr>
        <w:t xml:space="preserve"> </w:t>
      </w:r>
      <w:r w:rsidRPr="008C1DAB">
        <w:rPr>
          <w:rFonts w:ascii="GHEA Grapalat" w:hAnsi="GHEA Grapalat" w:cs="Sylfaen"/>
          <w:b/>
          <w:i/>
          <w:lang w:val="es-ES"/>
        </w:rPr>
        <w:t>հրավերով</w:t>
      </w:r>
      <w:r w:rsidRPr="008C1DAB">
        <w:rPr>
          <w:rFonts w:ascii="GHEA Grapalat" w:hAnsi="GHEA Grapalat" w:cs="Times Armenian"/>
          <w:b/>
          <w:i/>
          <w:lang w:val="af-ZA"/>
        </w:rPr>
        <w:t xml:space="preserve"> </w:t>
      </w:r>
      <w:r w:rsidRPr="008C1DAB">
        <w:rPr>
          <w:rFonts w:ascii="GHEA Grapalat" w:hAnsi="GHEA Grapalat" w:cs="Sylfaen"/>
          <w:b/>
          <w:i/>
          <w:lang w:val="es-ES"/>
        </w:rPr>
        <w:t>նախատեսված</w:t>
      </w:r>
      <w:r w:rsidRPr="008C1DAB">
        <w:rPr>
          <w:rFonts w:ascii="GHEA Grapalat" w:hAnsi="GHEA Grapalat" w:cs="Times Armenian"/>
          <w:b/>
          <w:i/>
          <w:lang w:val="af-ZA"/>
        </w:rPr>
        <w:t xml:space="preserve"> աշխատանքների կատարման </w:t>
      </w:r>
      <w:r w:rsidRPr="008C1DAB">
        <w:rPr>
          <w:rFonts w:ascii="GHEA Grapalat" w:hAnsi="GHEA Grapalat" w:cs="Sylfaen"/>
          <w:b/>
          <w:i/>
          <w:lang w:val="es-ES"/>
        </w:rPr>
        <w:t>համար</w:t>
      </w:r>
      <w:r w:rsidRPr="008C1DAB">
        <w:rPr>
          <w:rFonts w:ascii="GHEA Grapalat" w:hAnsi="GHEA Grapalat" w:cs="Times Armenian"/>
          <w:b/>
          <w:i/>
          <w:lang w:val="af-ZA"/>
        </w:rPr>
        <w:t xml:space="preserve"> </w:t>
      </w:r>
      <w:r w:rsidRPr="008C1DAB">
        <w:rPr>
          <w:rFonts w:ascii="GHEA Grapalat" w:hAnsi="GHEA Grapalat" w:cs="Sylfaen"/>
          <w:b/>
          <w:i/>
          <w:lang w:val="es-ES"/>
        </w:rPr>
        <w:t>պահանջվում</w:t>
      </w:r>
      <w:r w:rsidRPr="008C1DAB">
        <w:rPr>
          <w:rFonts w:ascii="GHEA Grapalat" w:hAnsi="GHEA Grapalat" w:cs="Times Armenian"/>
          <w:b/>
          <w:i/>
          <w:lang w:val="af-ZA"/>
        </w:rPr>
        <w:t xml:space="preserve"> </w:t>
      </w:r>
      <w:r w:rsidRPr="008C1DAB">
        <w:rPr>
          <w:rFonts w:ascii="GHEA Grapalat" w:hAnsi="GHEA Grapalat" w:cs="Times Armenian"/>
          <w:b/>
          <w:i/>
          <w:lang w:val="hy-AM"/>
        </w:rPr>
        <w:t xml:space="preserve">է՝ </w:t>
      </w:r>
      <w:r w:rsidRPr="008C1DAB">
        <w:rPr>
          <w:rFonts w:ascii="GHEA Grapalat" w:hAnsi="GHEA Grapalat"/>
          <w:b/>
          <w:i/>
        </w:rPr>
        <w:t>ՔՊԼ</w:t>
      </w:r>
      <w:r w:rsidRPr="008C1DAB">
        <w:rPr>
          <w:rFonts w:ascii="GHEA Grapalat" w:hAnsi="GHEA Grapalat"/>
          <w:b/>
          <w:i/>
          <w:lang w:val="af-ZA"/>
        </w:rPr>
        <w:t xml:space="preserve">- </w:t>
      </w:r>
      <w:r w:rsidRPr="008C1DAB">
        <w:rPr>
          <w:rFonts w:ascii="GHEA Grapalat" w:hAnsi="GHEA Grapalat"/>
          <w:b/>
          <w:i/>
        </w:rPr>
        <w:t>Տրանսպորտային</w:t>
      </w:r>
      <w:r w:rsidRPr="008C1DAB">
        <w:rPr>
          <w:rFonts w:ascii="GHEA Grapalat" w:hAnsi="GHEA Grapalat"/>
          <w:b/>
          <w:i/>
          <w:lang w:val="af-ZA"/>
        </w:rPr>
        <w:t xml:space="preserve"> </w:t>
      </w:r>
      <w:r w:rsidRPr="008C1DAB">
        <w:rPr>
          <w:rFonts w:ascii="GHEA Grapalat" w:hAnsi="GHEA Grapalat"/>
          <w:b/>
          <w:i/>
        </w:rPr>
        <w:t>ուղիներ</w:t>
      </w:r>
      <w:r w:rsidRPr="008C1DAB">
        <w:rPr>
          <w:rFonts w:ascii="GHEA Grapalat" w:hAnsi="GHEA Grapalat"/>
          <w:b/>
          <w:i/>
          <w:lang w:val="af-ZA"/>
        </w:rPr>
        <w:t xml:space="preserve"> (</w:t>
      </w:r>
      <w:r w:rsidRPr="008C1DAB">
        <w:rPr>
          <w:rFonts w:ascii="GHEA Grapalat" w:hAnsi="GHEA Grapalat"/>
          <w:b/>
          <w:i/>
        </w:rPr>
        <w:t>ավտոմոբիլային</w:t>
      </w:r>
      <w:r w:rsidRPr="008C1DAB">
        <w:rPr>
          <w:rFonts w:ascii="GHEA Grapalat" w:hAnsi="GHEA Grapalat"/>
          <w:b/>
          <w:i/>
          <w:lang w:val="af-ZA"/>
        </w:rPr>
        <w:t xml:space="preserve"> </w:t>
      </w:r>
      <w:r w:rsidRPr="008C1DAB">
        <w:rPr>
          <w:rFonts w:ascii="GHEA Grapalat" w:hAnsi="GHEA Grapalat"/>
          <w:b/>
          <w:i/>
        </w:rPr>
        <w:t>ճանապարհներ</w:t>
      </w:r>
      <w:r w:rsidRPr="008C1DAB">
        <w:rPr>
          <w:rFonts w:ascii="GHEA Grapalat" w:hAnsi="GHEA Grapalat"/>
          <w:b/>
          <w:i/>
          <w:lang w:val="af-ZA"/>
        </w:rPr>
        <w:t>,</w:t>
      </w:r>
      <w:r w:rsidRPr="008C1DAB">
        <w:rPr>
          <w:rFonts w:ascii="GHEA Grapalat" w:hAnsi="GHEA Grapalat"/>
          <w:b/>
          <w:i/>
          <w:lang w:val="hy-AM"/>
        </w:rPr>
        <w:t xml:space="preserve"> </w:t>
      </w:r>
      <w:r w:rsidRPr="008C1DAB">
        <w:rPr>
          <w:rFonts w:ascii="GHEA Grapalat" w:hAnsi="GHEA Grapalat"/>
          <w:b/>
          <w:i/>
        </w:rPr>
        <w:t>երկաթուղային</w:t>
      </w:r>
      <w:r w:rsidRPr="008C1DAB">
        <w:rPr>
          <w:rFonts w:ascii="GHEA Grapalat" w:hAnsi="GHEA Grapalat"/>
          <w:b/>
          <w:i/>
          <w:lang w:val="af-ZA"/>
        </w:rPr>
        <w:t xml:space="preserve"> </w:t>
      </w:r>
      <w:r w:rsidRPr="008C1DAB">
        <w:rPr>
          <w:rFonts w:ascii="GHEA Grapalat" w:hAnsi="GHEA Grapalat"/>
          <w:b/>
          <w:i/>
        </w:rPr>
        <w:t>գծեր</w:t>
      </w:r>
      <w:r w:rsidRPr="008C1DAB">
        <w:rPr>
          <w:rFonts w:ascii="GHEA Grapalat" w:hAnsi="GHEA Grapalat"/>
          <w:b/>
          <w:i/>
          <w:lang w:val="af-ZA"/>
        </w:rPr>
        <w:t xml:space="preserve"> </w:t>
      </w:r>
      <w:r w:rsidRPr="008C1DAB">
        <w:rPr>
          <w:rFonts w:ascii="GHEA Grapalat" w:hAnsi="GHEA Grapalat"/>
          <w:b/>
          <w:i/>
        </w:rPr>
        <w:t>և</w:t>
      </w:r>
      <w:r w:rsidRPr="008C1DAB">
        <w:rPr>
          <w:rFonts w:ascii="GHEA Grapalat" w:hAnsi="GHEA Grapalat"/>
          <w:b/>
          <w:i/>
          <w:lang w:val="af-ZA"/>
        </w:rPr>
        <w:t xml:space="preserve"> </w:t>
      </w:r>
      <w:r w:rsidRPr="008C1DAB">
        <w:rPr>
          <w:rFonts w:ascii="GHEA Grapalat" w:hAnsi="GHEA Grapalat"/>
          <w:b/>
          <w:i/>
        </w:rPr>
        <w:t>օդանավակայաններ</w:t>
      </w:r>
      <w:r w:rsidRPr="008C1DAB">
        <w:rPr>
          <w:rFonts w:ascii="GHEA Grapalat" w:hAnsi="GHEA Grapalat"/>
          <w:b/>
          <w:i/>
          <w:lang w:val="af-ZA"/>
        </w:rPr>
        <w:t xml:space="preserve">, </w:t>
      </w:r>
      <w:r w:rsidRPr="008C1DAB">
        <w:rPr>
          <w:rFonts w:ascii="GHEA Grapalat" w:hAnsi="GHEA Grapalat"/>
          <w:b/>
          <w:i/>
        </w:rPr>
        <w:t>արհեստական</w:t>
      </w:r>
      <w:r w:rsidRPr="008C1DAB">
        <w:rPr>
          <w:rFonts w:ascii="GHEA Grapalat" w:hAnsi="GHEA Grapalat"/>
          <w:b/>
          <w:i/>
          <w:lang w:val="af-ZA"/>
        </w:rPr>
        <w:t xml:space="preserve"> </w:t>
      </w:r>
      <w:r w:rsidRPr="008C1DAB">
        <w:rPr>
          <w:rFonts w:ascii="GHEA Grapalat" w:hAnsi="GHEA Grapalat"/>
          <w:b/>
          <w:i/>
        </w:rPr>
        <w:t>կառուցվածքներ՝</w:t>
      </w:r>
      <w:r w:rsidRPr="008C1DAB">
        <w:rPr>
          <w:rFonts w:ascii="GHEA Grapalat" w:hAnsi="GHEA Grapalat"/>
          <w:b/>
          <w:i/>
          <w:lang w:val="af-ZA"/>
        </w:rPr>
        <w:t xml:space="preserve"> </w:t>
      </w:r>
      <w:r w:rsidRPr="008C1DAB">
        <w:rPr>
          <w:rFonts w:ascii="GHEA Grapalat" w:hAnsi="GHEA Grapalat"/>
          <w:b/>
          <w:i/>
        </w:rPr>
        <w:t>կամուրջներ</w:t>
      </w:r>
      <w:r w:rsidRPr="008C1DAB">
        <w:rPr>
          <w:rFonts w:ascii="GHEA Grapalat" w:hAnsi="GHEA Grapalat"/>
          <w:b/>
          <w:i/>
          <w:lang w:val="af-ZA"/>
        </w:rPr>
        <w:t xml:space="preserve">, </w:t>
      </w:r>
      <w:r w:rsidRPr="008C1DAB">
        <w:rPr>
          <w:rFonts w:ascii="GHEA Grapalat" w:hAnsi="GHEA Grapalat"/>
          <w:b/>
          <w:i/>
        </w:rPr>
        <w:t>թունելներ</w:t>
      </w:r>
      <w:r w:rsidRPr="008C1DAB">
        <w:rPr>
          <w:rFonts w:ascii="GHEA Grapalat" w:hAnsi="GHEA Grapalat"/>
          <w:b/>
          <w:i/>
          <w:lang w:val="af-ZA"/>
        </w:rPr>
        <w:t xml:space="preserve">, </w:t>
      </w:r>
      <w:r w:rsidRPr="008C1DAB">
        <w:rPr>
          <w:rFonts w:ascii="GHEA Grapalat" w:hAnsi="GHEA Grapalat"/>
          <w:b/>
          <w:i/>
        </w:rPr>
        <w:t>ուղեանցներ</w:t>
      </w:r>
      <w:r w:rsidRPr="008C1DAB">
        <w:rPr>
          <w:rFonts w:ascii="GHEA Grapalat" w:hAnsi="GHEA Grapalat"/>
          <w:b/>
          <w:i/>
          <w:lang w:val="af-ZA"/>
        </w:rPr>
        <w:t xml:space="preserve">, </w:t>
      </w:r>
      <w:r w:rsidRPr="008C1DAB">
        <w:rPr>
          <w:rFonts w:ascii="GHEA Grapalat" w:hAnsi="GHEA Grapalat"/>
          <w:b/>
          <w:i/>
        </w:rPr>
        <w:t>էստակադաներ</w:t>
      </w:r>
      <w:r w:rsidRPr="008C1DAB">
        <w:rPr>
          <w:rFonts w:ascii="GHEA Grapalat" w:hAnsi="GHEA Grapalat"/>
          <w:b/>
          <w:i/>
          <w:lang w:val="af-ZA"/>
        </w:rPr>
        <w:t xml:space="preserve">, </w:t>
      </w:r>
      <w:r w:rsidRPr="008C1DAB">
        <w:rPr>
          <w:rFonts w:ascii="GHEA Grapalat" w:hAnsi="GHEA Grapalat"/>
          <w:b/>
          <w:i/>
        </w:rPr>
        <w:t>հենապատեր</w:t>
      </w:r>
      <w:r w:rsidRPr="008C1DAB">
        <w:rPr>
          <w:rFonts w:ascii="GHEA Grapalat" w:hAnsi="GHEA Grapalat"/>
          <w:b/>
          <w:i/>
          <w:lang w:val="af-ZA"/>
        </w:rPr>
        <w:t xml:space="preserve"> </w:t>
      </w:r>
      <w:r w:rsidRPr="008C1DAB">
        <w:rPr>
          <w:rFonts w:ascii="GHEA Grapalat" w:hAnsi="GHEA Grapalat"/>
          <w:b/>
          <w:i/>
        </w:rPr>
        <w:t>և</w:t>
      </w:r>
      <w:r w:rsidRPr="008C1DAB">
        <w:rPr>
          <w:rFonts w:ascii="GHEA Grapalat" w:hAnsi="GHEA Grapalat"/>
          <w:b/>
          <w:i/>
          <w:lang w:val="af-ZA"/>
        </w:rPr>
        <w:t xml:space="preserve"> </w:t>
      </w:r>
      <w:r w:rsidRPr="008C1DAB">
        <w:rPr>
          <w:rFonts w:ascii="GHEA Grapalat" w:hAnsi="GHEA Grapalat"/>
          <w:b/>
          <w:i/>
        </w:rPr>
        <w:t>այլն</w:t>
      </w:r>
      <w:r w:rsidR="008C1DAB" w:rsidRPr="008C1DAB">
        <w:rPr>
          <w:rFonts w:ascii="GHEA Grapalat" w:hAnsi="GHEA Grapalat"/>
          <w:b/>
          <w:i/>
          <w:lang w:val="af-ZA"/>
        </w:rPr>
        <w:t xml:space="preserve">) </w:t>
      </w:r>
      <w:r w:rsidRPr="008C1DAB">
        <w:rPr>
          <w:rFonts w:ascii="GHEA Grapalat" w:hAnsi="GHEA Grapalat"/>
          <w:b/>
          <w:i/>
          <w:lang w:val="af-ZA"/>
        </w:rPr>
        <w:t xml:space="preserve"> - II </w:t>
      </w:r>
      <w:r w:rsidRPr="008C1DAB">
        <w:rPr>
          <w:rFonts w:ascii="GHEA Grapalat" w:hAnsi="GHEA Grapalat"/>
          <w:b/>
          <w:i/>
        </w:rPr>
        <w:t>դասի</w:t>
      </w:r>
      <w:r w:rsidRPr="008C1DAB">
        <w:rPr>
          <w:rFonts w:ascii="GHEA Grapalat" w:hAnsi="GHEA Grapalat"/>
          <w:b/>
          <w:i/>
          <w:lang w:val="af-ZA"/>
        </w:rPr>
        <w:t xml:space="preserve"> </w:t>
      </w:r>
      <w:r w:rsidRPr="008C1DAB">
        <w:rPr>
          <w:rFonts w:ascii="GHEA Grapalat" w:hAnsi="GHEA Grapalat"/>
          <w:b/>
          <w:i/>
        </w:rPr>
        <w:t>լիցենզիա</w:t>
      </w:r>
      <w:r w:rsidRPr="008C1DAB">
        <w:rPr>
          <w:rFonts w:ascii="GHEA Grapalat" w:hAnsi="GHEA Grapalat"/>
          <w:b/>
          <w:i/>
          <w:lang w:val="hy-AM"/>
        </w:rPr>
        <w:t>։</w:t>
      </w:r>
    </w:p>
    <w:p w14:paraId="0640F93D" w14:textId="77777777" w:rsidR="004B6181" w:rsidRPr="008C1DAB" w:rsidRDefault="004B6181" w:rsidP="008201E5">
      <w:pPr>
        <w:pStyle w:val="BodyTextIndent2"/>
        <w:spacing w:line="240" w:lineRule="auto"/>
        <w:ind w:firstLine="567"/>
        <w:rPr>
          <w:rFonts w:ascii="GHEA Grapalat" w:hAnsi="GHEA Grapalat"/>
          <w:b/>
          <w:i/>
          <w:sz w:val="24"/>
          <w:szCs w:val="24"/>
        </w:rPr>
      </w:pPr>
    </w:p>
    <w:p w14:paraId="10B747A4" w14:textId="77777777" w:rsidR="003065D0" w:rsidRDefault="003065D0" w:rsidP="003065D0">
      <w:pPr>
        <w:jc w:val="both"/>
        <w:rPr>
          <w:rFonts w:ascii="GHEA Grapalat" w:hAnsi="GHEA Grapalat" w:cs="Sylfaen"/>
          <w:sz w:val="20"/>
          <w:szCs w:val="20"/>
          <w:lang w:val="af-ZA"/>
        </w:rPr>
      </w:pPr>
      <w:bookmarkStart w:id="3" w:name="_Hlk129855354"/>
    </w:p>
    <w:bookmarkEnd w:id="3"/>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FB1792C" w14:textId="593D523D" w:rsidR="00753E6E" w:rsidRPr="00E6597C" w:rsidRDefault="00982E3D"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2088C39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00982E3D" w:rsidRPr="00982E3D">
        <w:rPr>
          <w:rFonts w:ascii="GHEA Grapalat" w:hAnsi="GHEA Grapalat"/>
          <w:sz w:val="20"/>
          <w:szCs w:val="20"/>
          <w:lang w:val="es-ES"/>
        </w:rPr>
        <w:t xml:space="preserve"> </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lastRenderedPageBreak/>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lastRenderedPageBreak/>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39C3E14E"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2AA72D54"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3767965A" w14:textId="3D54402D" w:rsidR="00982E3D" w:rsidRPr="00120517" w:rsidRDefault="00982E3D" w:rsidP="00982E3D">
      <w:pPr>
        <w:pStyle w:val="BodyTextIndent2"/>
        <w:spacing w:line="240" w:lineRule="auto"/>
        <w:ind w:firstLine="567"/>
        <w:rPr>
          <w:rFonts w:ascii="GHEA Grapalat" w:hAnsi="GHEA Grapalat" w:cs="Sylfaen"/>
          <w:color w:val="000000"/>
          <w:szCs w:val="24"/>
        </w:rPr>
      </w:pPr>
      <w:r w:rsidRPr="00E6597C">
        <w:rPr>
          <w:rFonts w:ascii="GHEA Grapalat" w:hAnsi="GHEA Grapalat" w:cs="Sylfaen"/>
          <w:szCs w:val="24"/>
          <w:lang w:val="hy-AM"/>
        </w:rPr>
        <w:t xml:space="preserve">4.2  </w:t>
      </w:r>
      <w:r w:rsidRPr="004605D7">
        <w:rPr>
          <w:rFonts w:ascii="GHEA Grapalat" w:hAnsi="GHEA Grapalat" w:cs="Sylfaen"/>
          <w:szCs w:val="24"/>
          <w:lang w:val="hy-AM"/>
        </w:rPr>
        <w:t xml:space="preserve">Ընթացակարգի հայտերն անհրաժեշտ է ներկայացնել </w:t>
      </w:r>
      <w:r w:rsidRPr="00E6597C">
        <w:rPr>
          <w:rFonts w:ascii="GHEA Grapalat" w:hAnsi="GHEA Grapalat" w:cs="Sylfaen"/>
        </w:rPr>
        <w:t>հանձնաժողովին</w:t>
      </w:r>
      <w:r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w:t>
      </w:r>
      <w:r w:rsidRPr="00F85550">
        <w:rPr>
          <w:rFonts w:ascii="GHEA Grapalat" w:hAnsi="GHEA Grapalat" w:cs="Sylfaen"/>
          <w:szCs w:val="24"/>
          <w:lang w:val="hy-AM"/>
        </w:rPr>
        <w:t xml:space="preserve">օրվանից </w:t>
      </w:r>
      <w:r>
        <w:rPr>
          <w:rFonts w:ascii="GHEA Grapalat" w:hAnsi="GHEA Grapalat" w:cs="Sylfaen"/>
          <w:color w:val="000000"/>
          <w:szCs w:val="24"/>
          <w:lang w:val="hy-AM"/>
        </w:rPr>
        <w:t>հաշված 40-րդ օրվա ժամը 1</w:t>
      </w:r>
      <w:r w:rsidRPr="00982E3D">
        <w:rPr>
          <w:rFonts w:ascii="GHEA Grapalat" w:hAnsi="GHEA Grapalat" w:cs="Sylfaen"/>
          <w:color w:val="000000"/>
          <w:szCs w:val="24"/>
          <w:lang w:val="hy-AM"/>
        </w:rPr>
        <w:t>1</w:t>
      </w:r>
      <w:r w:rsidRPr="00F85550">
        <w:rPr>
          <w:rFonts w:ascii="GHEA Grapalat" w:hAnsi="GHEA Grapalat" w:cs="Sylfaen"/>
          <w:color w:val="000000"/>
          <w:szCs w:val="24"/>
          <w:lang w:val="hy-AM"/>
        </w:rPr>
        <w:t>:30</w:t>
      </w:r>
      <w:r w:rsidRPr="00F85550">
        <w:rPr>
          <w:rFonts w:ascii="GHEA Grapalat" w:hAnsi="GHEA Grapalat" w:cs="Sylfaen"/>
          <w:color w:val="000000"/>
          <w:szCs w:val="24"/>
        </w:rPr>
        <w:t>-</w:t>
      </w:r>
      <w:r w:rsidRPr="00F85550">
        <w:rPr>
          <w:rFonts w:ascii="GHEA Grapalat" w:hAnsi="GHEA Grapalat" w:cs="Sylfaen"/>
          <w:color w:val="000000"/>
          <w:szCs w:val="24"/>
          <w:lang w:val="hy-AM"/>
        </w:rPr>
        <w:t>ին</w:t>
      </w:r>
      <w:r w:rsidRPr="00F85550">
        <w:rPr>
          <w:rFonts w:ascii="GHEA Grapalat" w:hAnsi="GHEA Grapalat" w:cs="Sylfaen"/>
          <w:color w:val="000000"/>
          <w:szCs w:val="24"/>
        </w:rPr>
        <w:t xml:space="preserve">, </w:t>
      </w:r>
      <w:r w:rsidRPr="00F85550">
        <w:rPr>
          <w:rFonts w:ascii="GHEA Grapalat" w:hAnsi="GHEA Grapalat"/>
          <w:color w:val="000000"/>
        </w:rPr>
        <w:t xml:space="preserve">Կոտայքի մարզ, </w:t>
      </w:r>
      <w:r w:rsidRPr="00F85550">
        <w:rPr>
          <w:rFonts w:ascii="GHEA Grapalat" w:hAnsi="GHEA Grapalat"/>
          <w:color w:val="000000"/>
          <w:lang w:val="hy-AM"/>
        </w:rPr>
        <w:t xml:space="preserve">Ջրվեժ համայնք, </w:t>
      </w:r>
      <w:r w:rsidRPr="00F85550">
        <w:rPr>
          <w:rFonts w:ascii="GHEA Grapalat" w:hAnsi="GHEA Grapalat"/>
          <w:color w:val="000000"/>
        </w:rPr>
        <w:t>գյուղ Ջրվեժ Մելքոնյան 76</w:t>
      </w:r>
      <w:r>
        <w:rPr>
          <w:rFonts w:ascii="GHEA Grapalat" w:hAnsi="GHEA Grapalat"/>
          <w:color w:val="000000"/>
          <w:lang w:val="hy-AM"/>
        </w:rPr>
        <w:t xml:space="preserve"> </w:t>
      </w:r>
      <w:r w:rsidRPr="00F85550">
        <w:rPr>
          <w:rFonts w:ascii="GHEA Grapalat" w:hAnsi="GHEA Grapalat" w:cs="Sylfaen"/>
          <w:color w:val="000000"/>
          <w:szCs w:val="24"/>
          <w:lang w:val="hy-AM"/>
        </w:rPr>
        <w:t>հասցեով։</w:t>
      </w:r>
    </w:p>
    <w:p w14:paraId="5BA91ACF" w14:textId="1BFFDCA1" w:rsidR="00B61894" w:rsidRPr="004605D7" w:rsidRDefault="00982E3D" w:rsidP="00982E3D">
      <w:pPr>
        <w:pStyle w:val="BodyTextIndent2"/>
        <w:spacing w:line="240" w:lineRule="auto"/>
        <w:ind w:firstLine="567"/>
        <w:rPr>
          <w:rFonts w:ascii="GHEA Grapalat" w:hAnsi="GHEA Grapalat" w:cs="Sylfaen"/>
          <w:szCs w:val="24"/>
          <w:lang w:val="hy-AM"/>
        </w:rPr>
      </w:pPr>
      <w:r w:rsidRPr="00A347BD">
        <w:rPr>
          <w:rFonts w:ascii="GHEA Grapalat" w:hAnsi="GHEA Grapalat" w:cs="Sylfaen"/>
          <w:szCs w:val="24"/>
          <w:lang w:val="hy-AM"/>
        </w:rPr>
        <w:t>Ընթացակարգի հայտերը ստանում և հայտերի գրանցամատյանում գրանցում է հանձնաժողովի քարտուղար Արմինե Պետրոսյանը։</w:t>
      </w:r>
      <w:r w:rsidR="00B61894"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1C4E4BCA"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5"/>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642ECD65"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2717D89F" w14:textId="77777777" w:rsidR="00982E3D"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p>
    <w:p w14:paraId="1A19432A" w14:textId="789FD769"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w:t>
      </w:r>
      <w:r w:rsidRPr="00FB1EC7">
        <w:rPr>
          <w:rFonts w:ascii="GHEA Grapalat" w:hAnsi="GHEA Grapalat" w:cs="Sylfaen"/>
          <w:sz w:val="20"/>
          <w:szCs w:val="24"/>
          <w:lang w:val="hy-AM" w:eastAsia="en-US"/>
        </w:rPr>
        <w:lastRenderedPageBreak/>
        <w:t xml:space="preserve">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5C9D5EE5"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p>
    <w:p w14:paraId="5A302A0F" w14:textId="4D06780C" w:rsidR="00B95FE0" w:rsidRPr="00E6597C" w:rsidDel="00086481" w:rsidRDefault="00B95FE0" w:rsidP="00EF3662">
      <w:pPr>
        <w:pStyle w:val="norm"/>
        <w:spacing w:line="240" w:lineRule="auto"/>
        <w:ind w:firstLine="567"/>
        <w:rPr>
          <w:del w:id="7" w:author="Sergey Shahnazaryan" w:date="2024-02-09T13:16:00Z"/>
          <w:rFonts w:ascii="GHEA Grapalat" w:hAnsi="GHEA Grapalat" w:cs="Sylfaen"/>
          <w:sz w:val="20"/>
          <w:szCs w:val="24"/>
          <w:lang w:val="es-ES" w:eastAsia="en-US"/>
        </w:rPr>
      </w:pP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02BE3AA3" w:rsidR="007367D4" w:rsidRDefault="007367D4" w:rsidP="00265A5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lastRenderedPageBreak/>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FootnoteReference"/>
          <w:rFonts w:ascii="GHEA Grapalat" w:hAnsi="GHEA Grapalat"/>
          <w:sz w:val="20"/>
          <w:szCs w:val="20"/>
          <w:lang w:val="af-ZA"/>
        </w:rPr>
        <w:footnoteReference w:id="2"/>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684B0641" w:rsidR="00015CC3" w:rsidRPr="00717204" w:rsidRDefault="00283198" w:rsidP="00C8399F">
      <w:pPr>
        <w:pStyle w:val="NormalWeb"/>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E95ECC" w:rsidRDefault="006F3F15" w:rsidP="006F3F15">
      <w:pPr>
        <w:ind w:firstLine="567"/>
        <w:jc w:val="both"/>
        <w:rPr>
          <w:rFonts w:ascii="GHEA Grapalat" w:hAnsi="GHEA Grapalat" w:cs="Sylfaen"/>
          <w:b/>
          <w:sz w:val="20"/>
          <w:lang w:val="af-ZA"/>
        </w:rPr>
      </w:pPr>
      <w:r w:rsidRPr="00E95ECC">
        <w:rPr>
          <w:rFonts w:ascii="GHEA Grapalat" w:hAnsi="GHEA Grapalat" w:cs="Sylfaen"/>
          <w:b/>
          <w:sz w:val="20"/>
          <w:lang w:val="af-ZA"/>
        </w:rPr>
        <w:t>7</w:t>
      </w:r>
      <w:r w:rsidRPr="00E95ECC">
        <w:rPr>
          <w:rFonts w:ascii="Cambria Math" w:hAnsi="Cambria Math" w:cs="Cambria Math"/>
          <w:b/>
          <w:sz w:val="20"/>
          <w:lang w:val="af-ZA"/>
        </w:rPr>
        <w:t>․</w:t>
      </w:r>
      <w:r w:rsidR="00C8399F" w:rsidRPr="00E95ECC">
        <w:rPr>
          <w:rFonts w:ascii="GHEA Grapalat" w:hAnsi="GHEA Grapalat" w:cs="Sylfaen"/>
          <w:b/>
          <w:sz w:val="20"/>
          <w:lang w:val="hy-AM"/>
        </w:rPr>
        <w:t xml:space="preserve">6 </w:t>
      </w:r>
      <w:r w:rsidRPr="00E95ECC">
        <w:rPr>
          <w:rFonts w:ascii="GHEA Grapalat" w:hAnsi="GHEA Grapalat" w:cs="Sylfaen"/>
          <w:b/>
          <w:sz w:val="20"/>
          <w:lang w:val="hy-AM"/>
        </w:rPr>
        <w:t>Մասնակցի</w:t>
      </w:r>
      <w:r w:rsidRPr="00E95ECC">
        <w:rPr>
          <w:rFonts w:ascii="GHEA Grapalat" w:hAnsi="GHEA Grapalat" w:cs="Sylfaen"/>
          <w:b/>
          <w:sz w:val="20"/>
          <w:lang w:val="af-ZA"/>
        </w:rPr>
        <w:t xml:space="preserve"> </w:t>
      </w:r>
      <w:r w:rsidRPr="00E95ECC">
        <w:rPr>
          <w:rFonts w:ascii="GHEA Grapalat" w:hAnsi="GHEA Grapalat" w:cs="Sylfaen"/>
          <w:b/>
          <w:sz w:val="20"/>
          <w:lang w:val="hy-AM"/>
        </w:rPr>
        <w:t>հայտը</w:t>
      </w:r>
      <w:r w:rsidRPr="00E95ECC">
        <w:rPr>
          <w:rFonts w:ascii="GHEA Grapalat" w:hAnsi="GHEA Grapalat" w:cs="Sylfaen"/>
          <w:b/>
          <w:sz w:val="20"/>
          <w:lang w:val="af-ZA"/>
        </w:rPr>
        <w:t xml:space="preserve"> </w:t>
      </w:r>
      <w:r w:rsidRPr="00E95ECC">
        <w:rPr>
          <w:rFonts w:ascii="GHEA Grapalat" w:hAnsi="GHEA Grapalat" w:cs="Sylfaen"/>
          <w:b/>
          <w:sz w:val="20"/>
          <w:lang w:val="hy-AM"/>
        </w:rPr>
        <w:t>ենթակա</w:t>
      </w:r>
      <w:r w:rsidRPr="00E95ECC">
        <w:rPr>
          <w:rFonts w:ascii="GHEA Grapalat" w:hAnsi="GHEA Grapalat" w:cs="Sylfaen"/>
          <w:b/>
          <w:sz w:val="20"/>
          <w:lang w:val="af-ZA"/>
        </w:rPr>
        <w:t xml:space="preserve"> </w:t>
      </w:r>
      <w:r w:rsidRPr="00E95ECC">
        <w:rPr>
          <w:rFonts w:ascii="GHEA Grapalat" w:hAnsi="GHEA Grapalat" w:cs="Sylfaen"/>
          <w:b/>
          <w:sz w:val="20"/>
          <w:lang w:val="hy-AM"/>
        </w:rPr>
        <w:t>է</w:t>
      </w:r>
      <w:r w:rsidRPr="00E95ECC">
        <w:rPr>
          <w:rFonts w:ascii="GHEA Grapalat" w:hAnsi="GHEA Grapalat" w:cs="Sylfaen"/>
          <w:b/>
          <w:sz w:val="20"/>
          <w:lang w:val="af-ZA"/>
        </w:rPr>
        <w:t xml:space="preserve"> </w:t>
      </w:r>
      <w:r w:rsidRPr="00E95ECC">
        <w:rPr>
          <w:rFonts w:ascii="GHEA Grapalat" w:hAnsi="GHEA Grapalat" w:cs="Sylfaen"/>
          <w:b/>
          <w:sz w:val="20"/>
          <w:lang w:val="hy-AM"/>
        </w:rPr>
        <w:t>մերժման</w:t>
      </w:r>
      <w:r w:rsidRPr="00E95ECC">
        <w:rPr>
          <w:rFonts w:ascii="GHEA Grapalat" w:hAnsi="GHEA Grapalat" w:cs="Sylfaen"/>
          <w:b/>
          <w:sz w:val="20"/>
          <w:lang w:val="af-ZA"/>
        </w:rPr>
        <w:t xml:space="preserve">, </w:t>
      </w:r>
      <w:r w:rsidRPr="00E95ECC">
        <w:rPr>
          <w:rFonts w:ascii="GHEA Grapalat" w:hAnsi="GHEA Grapalat" w:cs="Sylfaen"/>
          <w:b/>
          <w:sz w:val="20"/>
          <w:lang w:val="hy-AM"/>
        </w:rPr>
        <w:t>եթե</w:t>
      </w:r>
      <w:r w:rsidRPr="00E95ECC">
        <w:rPr>
          <w:rFonts w:ascii="GHEA Grapalat" w:hAnsi="GHEA Grapalat" w:cs="Sylfaen"/>
          <w:b/>
          <w:sz w:val="20"/>
          <w:lang w:val="af-ZA"/>
        </w:rPr>
        <w:t xml:space="preserve"> </w:t>
      </w:r>
      <w:r w:rsidRPr="00E95ECC">
        <w:rPr>
          <w:rFonts w:ascii="GHEA Grapalat" w:hAnsi="GHEA Grapalat" w:cs="Sylfaen"/>
          <w:b/>
          <w:sz w:val="20"/>
          <w:lang w:val="hy-AM"/>
        </w:rPr>
        <w:t>դրանում</w:t>
      </w:r>
      <w:r w:rsidRPr="00E95ECC">
        <w:rPr>
          <w:rFonts w:ascii="GHEA Grapalat" w:hAnsi="GHEA Grapalat" w:cs="Sylfaen"/>
          <w:b/>
          <w:sz w:val="20"/>
          <w:lang w:val="af-ZA"/>
        </w:rPr>
        <w:t xml:space="preserve"> </w:t>
      </w:r>
      <w:r w:rsidRPr="00E95ECC">
        <w:rPr>
          <w:rFonts w:ascii="GHEA Grapalat" w:hAnsi="GHEA Grapalat" w:cs="Sylfaen"/>
          <w:b/>
          <w:sz w:val="20"/>
          <w:lang w:val="hy-AM"/>
        </w:rPr>
        <w:t>բացակայում</w:t>
      </w:r>
      <w:r w:rsidRPr="00E95ECC">
        <w:rPr>
          <w:rFonts w:ascii="GHEA Grapalat" w:hAnsi="GHEA Grapalat" w:cs="Sylfaen"/>
          <w:b/>
          <w:sz w:val="20"/>
          <w:lang w:val="af-ZA"/>
        </w:rPr>
        <w:t xml:space="preserve"> </w:t>
      </w:r>
      <w:r w:rsidRPr="00E95ECC">
        <w:rPr>
          <w:rFonts w:ascii="GHEA Grapalat" w:hAnsi="GHEA Grapalat" w:cs="Sylfaen"/>
          <w:b/>
          <w:sz w:val="20"/>
          <w:lang w:val="hy-AM"/>
        </w:rPr>
        <w:t>է</w:t>
      </w:r>
      <w:r w:rsidRPr="00E95ECC">
        <w:rPr>
          <w:rFonts w:ascii="GHEA Grapalat" w:hAnsi="GHEA Grapalat" w:cs="Sylfaen"/>
          <w:b/>
          <w:sz w:val="20"/>
          <w:lang w:val="af-ZA"/>
        </w:rPr>
        <w:t xml:space="preserve"> </w:t>
      </w:r>
      <w:r w:rsidRPr="00E95ECC">
        <w:rPr>
          <w:rFonts w:ascii="GHEA Grapalat" w:hAnsi="GHEA Grapalat" w:cs="Sylfaen"/>
          <w:b/>
          <w:sz w:val="20"/>
          <w:lang w:val="hy-AM"/>
        </w:rPr>
        <w:t>հայտի</w:t>
      </w:r>
      <w:r w:rsidRPr="00E95ECC">
        <w:rPr>
          <w:rFonts w:ascii="GHEA Grapalat" w:hAnsi="GHEA Grapalat" w:cs="Sylfaen"/>
          <w:b/>
          <w:sz w:val="20"/>
          <w:lang w:val="af-ZA"/>
        </w:rPr>
        <w:t xml:space="preserve"> </w:t>
      </w:r>
      <w:r w:rsidRPr="00E95ECC">
        <w:rPr>
          <w:rFonts w:ascii="GHEA Grapalat" w:hAnsi="GHEA Grapalat" w:cs="Sylfaen"/>
          <w:b/>
          <w:sz w:val="20"/>
          <w:lang w:val="hy-AM"/>
        </w:rPr>
        <w:t>ապահովումը</w:t>
      </w:r>
      <w:r w:rsidRPr="00E95ECC">
        <w:rPr>
          <w:rFonts w:ascii="GHEA Grapalat" w:hAnsi="GHEA Grapalat" w:cs="Sylfaen"/>
          <w:b/>
          <w:sz w:val="20"/>
          <w:lang w:val="af-ZA"/>
        </w:rPr>
        <w:t xml:space="preserve">, </w:t>
      </w:r>
      <w:r w:rsidRPr="00E95ECC">
        <w:rPr>
          <w:rFonts w:ascii="GHEA Grapalat" w:hAnsi="GHEA Grapalat" w:cs="Sylfaen"/>
          <w:b/>
          <w:sz w:val="20"/>
          <w:lang w:val="hy-AM"/>
        </w:rPr>
        <w:t>կամ</w:t>
      </w:r>
      <w:r w:rsidRPr="00E95ECC">
        <w:rPr>
          <w:rFonts w:ascii="GHEA Grapalat" w:hAnsi="GHEA Grapalat" w:cs="Sylfaen"/>
          <w:b/>
          <w:sz w:val="20"/>
          <w:lang w:val="af-ZA"/>
        </w:rPr>
        <w:t xml:space="preserve"> </w:t>
      </w:r>
      <w:r w:rsidRPr="00E95ECC">
        <w:rPr>
          <w:rFonts w:ascii="GHEA Grapalat" w:hAnsi="GHEA Grapalat" w:cs="Sylfaen"/>
          <w:b/>
          <w:sz w:val="20"/>
          <w:lang w:val="hy-AM"/>
        </w:rPr>
        <w:t>եթե</w:t>
      </w:r>
      <w:r w:rsidRPr="00E95ECC">
        <w:rPr>
          <w:rFonts w:ascii="GHEA Grapalat" w:hAnsi="GHEA Grapalat" w:cs="Sylfaen"/>
          <w:b/>
          <w:sz w:val="20"/>
          <w:lang w:val="af-ZA"/>
        </w:rPr>
        <w:t xml:space="preserve"> </w:t>
      </w:r>
      <w:r w:rsidRPr="00E95ECC">
        <w:rPr>
          <w:rFonts w:ascii="GHEA Grapalat" w:hAnsi="GHEA Grapalat" w:cs="Sylfaen"/>
          <w:b/>
          <w:sz w:val="20"/>
          <w:lang w:val="hy-AM"/>
        </w:rPr>
        <w:t>այն</w:t>
      </w:r>
      <w:r w:rsidRPr="00E95ECC">
        <w:rPr>
          <w:rFonts w:ascii="GHEA Grapalat" w:hAnsi="GHEA Grapalat" w:cs="Sylfaen"/>
          <w:b/>
          <w:sz w:val="20"/>
          <w:lang w:val="af-ZA"/>
        </w:rPr>
        <w:t xml:space="preserve"> </w:t>
      </w:r>
      <w:r w:rsidRPr="00E95ECC">
        <w:rPr>
          <w:rFonts w:ascii="GHEA Grapalat" w:hAnsi="GHEA Grapalat" w:cs="Sylfaen"/>
          <w:b/>
          <w:sz w:val="20"/>
          <w:lang w:val="hy-AM"/>
        </w:rPr>
        <w:t>ներկայացված</w:t>
      </w:r>
      <w:r w:rsidRPr="00E95ECC">
        <w:rPr>
          <w:rFonts w:ascii="GHEA Grapalat" w:hAnsi="GHEA Grapalat" w:cs="Sylfaen"/>
          <w:b/>
          <w:sz w:val="20"/>
          <w:lang w:val="af-ZA"/>
        </w:rPr>
        <w:t xml:space="preserve"> </w:t>
      </w:r>
      <w:r w:rsidRPr="00E95ECC">
        <w:rPr>
          <w:rFonts w:ascii="GHEA Grapalat" w:hAnsi="GHEA Grapalat" w:cs="Sylfaen"/>
          <w:b/>
          <w:sz w:val="20"/>
          <w:lang w:val="hy-AM"/>
        </w:rPr>
        <w:t>է</w:t>
      </w:r>
      <w:r w:rsidRPr="00E95ECC">
        <w:rPr>
          <w:rFonts w:ascii="GHEA Grapalat" w:hAnsi="GHEA Grapalat" w:cs="Sylfaen"/>
          <w:b/>
          <w:sz w:val="20"/>
          <w:lang w:val="af-ZA"/>
        </w:rPr>
        <w:t xml:space="preserve"> </w:t>
      </w:r>
      <w:r w:rsidRPr="00E95ECC">
        <w:rPr>
          <w:rFonts w:ascii="GHEA Grapalat" w:hAnsi="GHEA Grapalat" w:cs="Sylfaen"/>
          <w:b/>
          <w:sz w:val="20"/>
          <w:lang w:val="hy-AM"/>
        </w:rPr>
        <w:t>հրավերի</w:t>
      </w:r>
      <w:r w:rsidRPr="00E95ECC">
        <w:rPr>
          <w:rFonts w:ascii="GHEA Grapalat" w:hAnsi="GHEA Grapalat" w:cs="Sylfaen"/>
          <w:b/>
          <w:sz w:val="20"/>
          <w:lang w:val="af-ZA"/>
        </w:rPr>
        <w:t xml:space="preserve"> </w:t>
      </w:r>
      <w:r w:rsidRPr="00E95ECC">
        <w:rPr>
          <w:rFonts w:ascii="GHEA Grapalat" w:hAnsi="GHEA Grapalat" w:cs="Sylfaen"/>
          <w:b/>
          <w:sz w:val="20"/>
          <w:lang w:val="hy-AM"/>
        </w:rPr>
        <w:t>պահանջներին</w:t>
      </w:r>
      <w:r w:rsidRPr="00E95ECC">
        <w:rPr>
          <w:rFonts w:ascii="GHEA Grapalat" w:hAnsi="GHEA Grapalat" w:cs="Sylfaen"/>
          <w:b/>
          <w:sz w:val="20"/>
          <w:lang w:val="af-ZA"/>
        </w:rPr>
        <w:t xml:space="preserve"> </w:t>
      </w:r>
      <w:r w:rsidRPr="00E95ECC">
        <w:rPr>
          <w:rFonts w:ascii="GHEA Grapalat" w:hAnsi="GHEA Grapalat" w:cs="Sylfaen"/>
          <w:b/>
          <w:sz w:val="20"/>
          <w:lang w:val="hy-AM"/>
        </w:rPr>
        <w:t>անհամապատասխան</w:t>
      </w:r>
      <w:r w:rsidRPr="00E95ECC">
        <w:rPr>
          <w:rFonts w:ascii="GHEA Grapalat" w:hAnsi="GHEA Grapalat" w:cs="Sylfaen"/>
          <w:b/>
          <w:sz w:val="20"/>
          <w:lang w:val="af-ZA"/>
        </w:rPr>
        <w:t>:</w:t>
      </w:r>
    </w:p>
    <w:p w14:paraId="3B78E9C2" w14:textId="77777777" w:rsidR="00096865" w:rsidRPr="00E6597C" w:rsidRDefault="00096865" w:rsidP="00EF3662">
      <w:pPr>
        <w:ind w:firstLine="567"/>
        <w:jc w:val="both"/>
        <w:rPr>
          <w:rFonts w:ascii="GHEA Grapalat" w:hAnsi="GHEA Grapalat" w:cs="Sylfaen"/>
          <w:sz w:val="20"/>
          <w:lang w:val="af-ZA"/>
        </w:rPr>
      </w:pPr>
    </w:p>
    <w:p w14:paraId="00B41D88" w14:textId="53E3E167" w:rsidR="00096865" w:rsidRPr="00E6597C" w:rsidRDefault="00FD2748" w:rsidP="00EF3662">
      <w:pPr>
        <w:ind w:firstLine="567"/>
        <w:jc w:val="center"/>
        <w:rPr>
          <w:rFonts w:ascii="GHEA Grapalat" w:hAnsi="GHEA Grapalat"/>
          <w:b/>
          <w:sz w:val="20"/>
          <w:lang w:val="af-ZA"/>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ԳՆԱՀԱՏՈՒՄԸ  ԵՎ  ԱՐԴՅՈՒՆՔՆԵՐԻ ԱՄՓՈՓՈՒՄԸ</w:t>
      </w:r>
      <w:r w:rsidR="008D5016" w:rsidRPr="00E6597C">
        <w:rPr>
          <w:rFonts w:ascii="GHEA Grapalat" w:hAnsi="GHEA Grapalat"/>
          <w:b/>
          <w:sz w:val="20"/>
          <w:lang w:val="af-ZA"/>
        </w:rPr>
        <w:t xml:space="preserve"> </w:t>
      </w:r>
    </w:p>
    <w:p w14:paraId="3CEDEAE4" w14:textId="288644B1" w:rsidR="00982E3D" w:rsidRDefault="00982E3D" w:rsidP="00982E3D">
      <w:pPr>
        <w:pStyle w:val="BodyTextIndent2"/>
        <w:spacing w:line="240" w:lineRule="auto"/>
        <w:ind w:firstLine="567"/>
        <w:rPr>
          <w:rFonts w:ascii="GHEA Grapalat" w:hAnsi="GHEA Grapalat" w:cs="Tahoma"/>
          <w:lang w:val="hy-AM"/>
        </w:rPr>
      </w:pPr>
      <w:r w:rsidRPr="00E6597C">
        <w:rPr>
          <w:rFonts w:ascii="GHEA Grapalat" w:hAnsi="GHEA Grapalat"/>
        </w:rPr>
        <w:t xml:space="preserve">8.1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բացումը</w:t>
      </w:r>
      <w:r w:rsidRPr="00E6597C">
        <w:rPr>
          <w:rFonts w:ascii="GHEA Grapalat" w:hAnsi="GHEA Grapalat" w:cs="Sylfaen"/>
        </w:rPr>
        <w:t xml:space="preserve"> </w:t>
      </w:r>
      <w:r w:rsidRPr="00E6597C">
        <w:rPr>
          <w:rFonts w:ascii="GHEA Grapalat" w:hAnsi="GHEA Grapalat" w:cs="Sylfaen"/>
          <w:lang w:val="ru-RU"/>
        </w:rPr>
        <w:t>կկատարվի</w:t>
      </w:r>
      <w:r w:rsidRPr="00E6597C">
        <w:rPr>
          <w:rFonts w:ascii="GHEA Grapalat" w:hAnsi="GHEA Grapalat" w:cs="Sylfaen"/>
        </w:rPr>
        <w:t xml:space="preserve"> հանձնաժողովի հայտերի բացման նիստում</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w:t>
      </w:r>
      <w:r w:rsidRPr="00E6597C">
        <w:rPr>
          <w:rFonts w:ascii="GHEA Grapalat" w:hAnsi="GHEA Grapalat" w:cs="Sylfaen"/>
          <w:szCs w:val="24"/>
        </w:rPr>
        <w:t xml:space="preserve"> </w:t>
      </w:r>
      <w:r w:rsidRPr="00E6597C">
        <w:rPr>
          <w:rFonts w:ascii="GHEA Grapalat" w:hAnsi="GHEA Grapalat" w:cs="Sylfaen"/>
          <w:szCs w:val="24"/>
          <w:lang w:val="ru-RU"/>
        </w:rPr>
        <w:t>հայտարարությունը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հրավերը</w:t>
      </w:r>
      <w:r w:rsidRPr="00E6597C">
        <w:rPr>
          <w:rFonts w:ascii="GHEA Grapalat" w:hAnsi="GHEA Grapalat" w:cs="Sylfaen"/>
          <w:szCs w:val="24"/>
        </w:rPr>
        <w:t xml:space="preserve"> տեղեկագրում </w:t>
      </w:r>
      <w:r w:rsidRPr="00E6597C">
        <w:rPr>
          <w:rFonts w:ascii="GHEA Grapalat" w:hAnsi="GHEA Grapalat" w:cs="Sylfaen"/>
          <w:szCs w:val="24"/>
          <w:lang w:val="en-US"/>
        </w:rPr>
        <w:t>հ</w:t>
      </w:r>
      <w:r w:rsidRPr="00E6597C">
        <w:rPr>
          <w:rFonts w:ascii="GHEA Grapalat" w:hAnsi="GHEA Grapalat" w:cs="Sylfaen"/>
          <w:szCs w:val="24"/>
          <w:lang w:val="ru-RU"/>
        </w:rPr>
        <w:t>րապարակվելու</w:t>
      </w:r>
      <w:r w:rsidRPr="00E6597C">
        <w:rPr>
          <w:rFonts w:ascii="GHEA Grapalat" w:hAnsi="GHEA Grapalat" w:cs="Sylfaen"/>
          <w:szCs w:val="24"/>
        </w:rPr>
        <w:t xml:space="preserve"> </w:t>
      </w:r>
      <w:r w:rsidRPr="00F23AF1">
        <w:rPr>
          <w:rFonts w:ascii="GHEA Grapalat" w:hAnsi="GHEA Grapalat" w:cs="Sylfaen"/>
          <w:szCs w:val="24"/>
          <w:lang w:val="hy-AM"/>
        </w:rPr>
        <w:t>օրվանից</w:t>
      </w:r>
      <w:r>
        <w:rPr>
          <w:rFonts w:ascii="GHEA Grapalat" w:hAnsi="GHEA Grapalat" w:cs="Sylfaen"/>
          <w:szCs w:val="24"/>
          <w:lang w:val="hy-AM"/>
        </w:rPr>
        <w:t xml:space="preserve"> </w:t>
      </w:r>
      <w:r w:rsidRPr="005A7897">
        <w:rPr>
          <w:rFonts w:ascii="GHEA Grapalat" w:hAnsi="GHEA Grapalat" w:cs="Sylfaen"/>
          <w:szCs w:val="24"/>
          <w:lang w:val="hy-AM"/>
        </w:rPr>
        <w:t>հաշված 40</w:t>
      </w:r>
      <w:r w:rsidRPr="005A7897">
        <w:rPr>
          <w:rFonts w:ascii="GHEA Grapalat" w:hAnsi="GHEA Grapalat" w:cs="Sylfaen"/>
        </w:rPr>
        <w:t>-</w:t>
      </w:r>
      <w:r w:rsidRPr="005A7897">
        <w:rPr>
          <w:rFonts w:ascii="GHEA Grapalat" w:hAnsi="GHEA Grapalat" w:cs="Sylfaen"/>
          <w:lang w:val="hy-AM"/>
        </w:rPr>
        <w:t>րդ օրվա ժամը</w:t>
      </w:r>
      <w:r>
        <w:rPr>
          <w:rFonts w:ascii="GHEA Grapalat" w:hAnsi="GHEA Grapalat" w:cs="Sylfaen"/>
          <w:lang w:val="hy-AM"/>
        </w:rPr>
        <w:t xml:space="preserve"> 1</w:t>
      </w:r>
      <w:r w:rsidRPr="00982E3D">
        <w:rPr>
          <w:rFonts w:ascii="GHEA Grapalat" w:hAnsi="GHEA Grapalat" w:cs="Sylfaen"/>
        </w:rPr>
        <w:t>1</w:t>
      </w:r>
      <w:r w:rsidRPr="005A7897">
        <w:rPr>
          <w:rFonts w:ascii="GHEA Grapalat" w:hAnsi="GHEA Grapalat" w:cs="Sylfaen"/>
          <w:lang w:val="hy-AM"/>
        </w:rPr>
        <w:t>:30</w:t>
      </w:r>
      <w:r w:rsidRPr="005A7897">
        <w:rPr>
          <w:rFonts w:ascii="GHEA Grapalat" w:hAnsi="GHEA Grapalat" w:cs="Sylfaen"/>
        </w:rPr>
        <w:t>-</w:t>
      </w:r>
      <w:r w:rsidRPr="005A7897">
        <w:rPr>
          <w:rFonts w:ascii="GHEA Grapalat" w:hAnsi="GHEA Grapalat" w:cs="Sylfaen"/>
          <w:lang w:val="hy-AM"/>
        </w:rPr>
        <w:t>ին</w:t>
      </w:r>
      <w:r w:rsidRPr="005A7897">
        <w:rPr>
          <w:rFonts w:ascii="GHEA Grapalat" w:hAnsi="GHEA Grapalat" w:cs="Sylfaen"/>
        </w:rPr>
        <w:t xml:space="preserve">, </w:t>
      </w:r>
      <w:r w:rsidRPr="005A7897">
        <w:rPr>
          <w:rFonts w:ascii="GHEA Grapalat" w:hAnsi="GHEA Grapalat"/>
        </w:rPr>
        <w:t>Կոտայքի մարզ,</w:t>
      </w:r>
      <w:r w:rsidRPr="005A7897">
        <w:rPr>
          <w:rFonts w:ascii="GHEA Grapalat" w:hAnsi="GHEA Grapalat"/>
          <w:lang w:val="hy-AM"/>
        </w:rPr>
        <w:t xml:space="preserve"> Ջրվեժ համայնք,</w:t>
      </w:r>
      <w:r w:rsidRPr="005A7897">
        <w:rPr>
          <w:rFonts w:ascii="GHEA Grapalat" w:hAnsi="GHEA Grapalat"/>
        </w:rPr>
        <w:t xml:space="preserve"> գյուղ Ջրվեժ Մելքոնյան 76</w:t>
      </w:r>
      <w:r w:rsidRPr="005A7897">
        <w:rPr>
          <w:rFonts w:ascii="GHEA Grapalat" w:hAnsi="GHEA Grapalat"/>
          <w:lang w:val="hy-AM"/>
        </w:rPr>
        <w:t xml:space="preserve"> </w:t>
      </w:r>
      <w:r w:rsidRPr="005A7897">
        <w:rPr>
          <w:rFonts w:ascii="GHEA Grapalat" w:hAnsi="GHEA Grapalat" w:cs="Sylfaen"/>
          <w:lang w:val="hy-AM"/>
        </w:rPr>
        <w:t>հասցեում</w:t>
      </w:r>
      <w:r w:rsidRPr="005A7897">
        <w:rPr>
          <w:rFonts w:ascii="GHEA Grapalat" w:hAnsi="GHEA Grapalat" w:cs="Tahoma"/>
        </w:rPr>
        <w:t>։</w:t>
      </w:r>
    </w:p>
    <w:p w14:paraId="5CD2D51B" w14:textId="77777777" w:rsidR="003F79B4" w:rsidRPr="004605D7" w:rsidRDefault="003F79B4" w:rsidP="003F79B4">
      <w:pPr>
        <w:ind w:firstLine="567"/>
        <w:jc w:val="both"/>
        <w:rPr>
          <w:rFonts w:ascii="GHEA Grapalat" w:hAnsi="GHEA Grapalat" w:cs="Sylfaen"/>
          <w:sz w:val="20"/>
          <w:lang w:val="af-ZA"/>
        </w:rPr>
      </w:pPr>
      <w:r w:rsidRPr="00982E3D">
        <w:rPr>
          <w:rFonts w:ascii="GHEA Grapalat" w:hAnsi="GHEA Grapalat" w:cs="Sylfaen"/>
          <w:sz w:val="20"/>
          <w:lang w:val="hy-AM"/>
        </w:rPr>
        <w:t>Հայտերի</w:t>
      </w:r>
      <w:r w:rsidRPr="00E6597C">
        <w:rPr>
          <w:rFonts w:ascii="GHEA Grapalat" w:hAnsi="GHEA Grapalat" w:cs="Sylfaen"/>
          <w:sz w:val="20"/>
          <w:lang w:val="af-ZA"/>
        </w:rPr>
        <w:t xml:space="preserve"> </w:t>
      </w:r>
      <w:r w:rsidRPr="00982E3D">
        <w:rPr>
          <w:rFonts w:ascii="GHEA Grapalat" w:hAnsi="GHEA Grapalat" w:cs="Sylfaen"/>
          <w:sz w:val="20"/>
          <w:lang w:val="hy-AM"/>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982E3D">
        <w:rPr>
          <w:rFonts w:ascii="GHEA Grapalat" w:hAnsi="GHEA Grapalat" w:cs="Sylfaen"/>
          <w:sz w:val="20"/>
          <w:lang w:val="hy-AM"/>
        </w:rPr>
        <w:t>նիստում՝</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27456DE0" w14:textId="73109698"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305A35F5" w14:textId="008AA0C7" w:rsidR="005611DA" w:rsidRPr="00B72CDC" w:rsidRDefault="005611DA" w:rsidP="005611DA">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8.4 </w:t>
      </w:r>
      <w:r w:rsidRPr="00B72CDC">
        <w:rPr>
          <w:rFonts w:ascii="GHEA Grapalat" w:hAnsi="GHEA Grapalat" w:cs="Sylfaen"/>
          <w:i w:val="0"/>
          <w:szCs w:val="24"/>
          <w:lang w:val="hy-AM"/>
        </w:rPr>
        <w:t>Եթե</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հայտում</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անհամապատասխանություն</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է</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տեղ</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գտել</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տառերով</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և</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թվերով</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գրված</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գումարների</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միջև</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ապա</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հիմք</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է</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ընդունվում</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տառերով</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գրված</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գումարը։</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Եթե</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առաջարկվող</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գները</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ներկայացված</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են</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երկու</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կամ</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ավելի</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արժույթներով</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ապա</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դրանք</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համեմատվում</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են</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Հայաստանի</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Հանրապետության</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դրամով</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Հայաստանի</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Հանրապետության</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դրամով</w:t>
      </w:r>
      <w:r w:rsidRPr="00B72CDC">
        <w:rPr>
          <w:rFonts w:ascii="GHEA Grapalat" w:hAnsi="GHEA Grapalat" w:cs="Sylfaen"/>
          <w:i w:val="0"/>
          <w:szCs w:val="24"/>
          <w:lang w:val="af-ZA"/>
        </w:rPr>
        <w:t>`</w:t>
      </w:r>
      <w:r w:rsidRPr="00B72CDC">
        <w:rPr>
          <w:rFonts w:ascii="GHEA Grapalat" w:hAnsi="GHEA Grapalat" w:cs="Sylfaen"/>
          <w:b/>
          <w:i w:val="0"/>
          <w:lang w:val="af-ZA"/>
        </w:rPr>
        <w:t xml:space="preserve"> </w:t>
      </w:r>
      <w:r w:rsidRPr="00B72CDC">
        <w:rPr>
          <w:rFonts w:ascii="GHEA Grapalat" w:hAnsi="GHEA Grapalat" w:cs="Sylfaen"/>
          <w:i w:val="0"/>
          <w:lang w:val="ru-RU"/>
        </w:rPr>
        <w:t>տվյալ</w:t>
      </w:r>
      <w:r w:rsidRPr="00B72CDC">
        <w:rPr>
          <w:rFonts w:ascii="GHEA Grapalat" w:hAnsi="GHEA Grapalat" w:cs="Sylfaen"/>
          <w:i w:val="0"/>
          <w:lang w:val="af-ZA"/>
        </w:rPr>
        <w:t xml:space="preserve"> </w:t>
      </w:r>
      <w:r w:rsidRPr="00B72CDC">
        <w:rPr>
          <w:rFonts w:ascii="GHEA Grapalat" w:hAnsi="GHEA Grapalat" w:cs="Sylfaen"/>
          <w:i w:val="0"/>
          <w:lang w:val="ru-RU"/>
        </w:rPr>
        <w:t>օրվա</w:t>
      </w:r>
      <w:r w:rsidRPr="00B72CDC">
        <w:rPr>
          <w:rFonts w:ascii="GHEA Grapalat" w:hAnsi="GHEA Grapalat" w:cs="Sylfaen"/>
          <w:i w:val="0"/>
          <w:lang w:val="af-ZA"/>
        </w:rPr>
        <w:t xml:space="preserve"> </w:t>
      </w:r>
      <w:r w:rsidRPr="00B72CDC">
        <w:rPr>
          <w:rFonts w:ascii="GHEA Grapalat" w:hAnsi="GHEA Grapalat" w:cs="Sylfaen"/>
          <w:i w:val="0"/>
          <w:lang w:val="ru-RU"/>
        </w:rPr>
        <w:t>Կենտրոնական</w:t>
      </w:r>
      <w:r w:rsidRPr="00B72CDC">
        <w:rPr>
          <w:rFonts w:ascii="GHEA Grapalat" w:hAnsi="GHEA Grapalat" w:cs="Sylfaen"/>
          <w:i w:val="0"/>
          <w:lang w:val="af-ZA"/>
        </w:rPr>
        <w:t xml:space="preserve"> </w:t>
      </w:r>
      <w:r w:rsidRPr="00B72CDC">
        <w:rPr>
          <w:rFonts w:ascii="GHEA Grapalat" w:hAnsi="GHEA Grapalat" w:cs="Sylfaen"/>
          <w:i w:val="0"/>
          <w:lang w:val="ru-RU"/>
        </w:rPr>
        <w:t>Բանկի</w:t>
      </w:r>
      <w:r w:rsidRPr="00B72CDC">
        <w:rPr>
          <w:rFonts w:ascii="GHEA Grapalat" w:hAnsi="GHEA Grapalat" w:cs="Sylfaen"/>
          <w:i w:val="0"/>
          <w:lang w:val="af-ZA"/>
        </w:rPr>
        <w:t xml:space="preserve"> </w:t>
      </w:r>
      <w:r w:rsidRPr="00B72CDC">
        <w:rPr>
          <w:rFonts w:ascii="GHEA Grapalat" w:hAnsi="GHEA Grapalat" w:cs="Sylfaen"/>
          <w:i w:val="0"/>
          <w:lang w:val="ru-RU"/>
        </w:rPr>
        <w:t>սահմանած</w:t>
      </w:r>
      <w:r>
        <w:rPr>
          <w:rFonts w:ascii="GHEA Grapalat" w:hAnsi="GHEA Grapalat" w:cs="Sylfaen"/>
          <w:i w:val="0"/>
          <w:szCs w:val="24"/>
          <w:vertAlign w:val="superscript"/>
          <w:lang w:val="hy-AM"/>
        </w:rPr>
        <w:t>3</w:t>
      </w:r>
      <w:r w:rsidRPr="00B72CDC">
        <w:rPr>
          <w:rFonts w:ascii="GHEA Grapalat" w:hAnsi="GHEA Grapalat" w:cs="Sylfaen"/>
          <w:i w:val="0"/>
          <w:color w:val="FFFFFF"/>
          <w:szCs w:val="24"/>
          <w:vertAlign w:val="superscript"/>
          <w:lang w:val="af-ZA"/>
        </w:rPr>
        <w:footnoteReference w:id="3"/>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փոխարժեքով։</w:t>
      </w:r>
      <w:r w:rsidRPr="00B72CD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lastRenderedPageBreak/>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8" w:name="_Hlk9262487"/>
      <w:r w:rsidR="00476579" w:rsidRPr="00E6597C">
        <w:rPr>
          <w:rFonts w:ascii="GHEA Grapalat" w:hAnsi="GHEA Grapalat" w:cs="Sylfaen"/>
          <w:sz w:val="20"/>
          <w:szCs w:val="24"/>
          <w:lang w:val="hy-AM" w:eastAsia="en-US"/>
        </w:rPr>
        <w:t xml:space="preserve"> </w:t>
      </w:r>
      <w:bookmarkEnd w:id="8"/>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472C8A"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w:t>
      </w:r>
      <w:r w:rsidR="00E45ACA" w:rsidRPr="00472C8A">
        <w:rPr>
          <w:rFonts w:ascii="GHEA Grapalat" w:hAnsi="GHEA Grapalat" w:cs="Tahoma"/>
          <w:sz w:val="20"/>
          <w:lang w:val="hy-AM"/>
        </w:rPr>
        <w:t>հայտարարություն անգործության ժամկետի վերաբերյալ:</w:t>
      </w:r>
    </w:p>
    <w:p w14:paraId="4B8A927A" w14:textId="77777777" w:rsidR="00583092" w:rsidRPr="00472C8A" w:rsidRDefault="00A150A9" w:rsidP="00EF3662">
      <w:pPr>
        <w:pStyle w:val="BodyTextIndent2"/>
        <w:spacing w:line="240" w:lineRule="auto"/>
        <w:ind w:firstLine="567"/>
        <w:rPr>
          <w:rFonts w:ascii="GHEA Grapalat" w:hAnsi="GHEA Grapalat" w:cs="Sylfaen"/>
          <w:szCs w:val="24"/>
        </w:rPr>
      </w:pPr>
      <w:r w:rsidRPr="00472C8A">
        <w:rPr>
          <w:rFonts w:ascii="GHEA Grapalat" w:hAnsi="GHEA Grapalat" w:cs="Sylfaen"/>
          <w:szCs w:val="24"/>
          <w:lang w:val="hy-AM"/>
        </w:rPr>
        <w:lastRenderedPageBreak/>
        <w:t>8</w:t>
      </w:r>
      <w:r w:rsidR="00201DA0" w:rsidRPr="00472C8A">
        <w:rPr>
          <w:rFonts w:ascii="GHEA Grapalat" w:hAnsi="GHEA Grapalat" w:cs="Sylfaen"/>
          <w:szCs w:val="24"/>
          <w:lang w:val="hy-AM"/>
        </w:rPr>
        <w:t>.</w:t>
      </w:r>
      <w:r w:rsidR="00794157" w:rsidRPr="00472C8A">
        <w:rPr>
          <w:rFonts w:ascii="GHEA Grapalat" w:hAnsi="GHEA Grapalat" w:cs="Sylfaen"/>
          <w:szCs w:val="24"/>
          <w:lang w:val="hy-AM"/>
        </w:rPr>
        <w:t>2</w:t>
      </w:r>
      <w:r w:rsidR="00120F8A" w:rsidRPr="00472C8A">
        <w:rPr>
          <w:rFonts w:ascii="GHEA Grapalat" w:hAnsi="GHEA Grapalat" w:cs="Sylfaen"/>
          <w:szCs w:val="24"/>
          <w:lang w:val="hy-AM"/>
        </w:rPr>
        <w:t>3</w:t>
      </w:r>
      <w:r w:rsidR="00794157" w:rsidRPr="00472C8A">
        <w:rPr>
          <w:rFonts w:ascii="GHEA Grapalat" w:hAnsi="GHEA Grapalat" w:cs="Sylfaen"/>
          <w:szCs w:val="24"/>
          <w:lang w:val="hy-AM"/>
        </w:rPr>
        <w:t xml:space="preserve"> </w:t>
      </w:r>
      <w:r w:rsidR="00583092" w:rsidRPr="00472C8A">
        <w:rPr>
          <w:rFonts w:ascii="GHEA Grapalat" w:hAnsi="GHEA Grapalat" w:cs="Sylfaen"/>
          <w:szCs w:val="24"/>
          <w:lang w:val="hy-AM"/>
        </w:rPr>
        <w:t>Անգործության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ժամկետը</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պայմանագիր</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կնքելու</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մասին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որոշման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հայտարարության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հրապարակման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օրվան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հաջորդող</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օրվա</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և</w:t>
      </w:r>
      <w:r w:rsidR="00583092" w:rsidRPr="00472C8A">
        <w:rPr>
          <w:rFonts w:ascii="GHEA Grapalat" w:hAnsi="GHEA Grapalat" w:cs="Sylfaen"/>
          <w:szCs w:val="24"/>
        </w:rPr>
        <w:t xml:space="preserve"> </w:t>
      </w:r>
      <w:r w:rsidR="004B383E" w:rsidRPr="00472C8A">
        <w:rPr>
          <w:rFonts w:ascii="GHEA Grapalat" w:hAnsi="GHEA Grapalat" w:cs="Sylfaen"/>
          <w:szCs w:val="24"/>
        </w:rPr>
        <w:t>պ</w:t>
      </w:r>
      <w:r w:rsidR="00583092" w:rsidRPr="00472C8A">
        <w:rPr>
          <w:rFonts w:ascii="GHEA Grapalat" w:hAnsi="GHEA Grapalat" w:cs="Sylfaen"/>
          <w:szCs w:val="24"/>
          <w:lang w:val="hy-AM"/>
        </w:rPr>
        <w:t>ատվիրատուի</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կողմից</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պայմանագիրը</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կնքելու</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իրավասության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առաջացման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օրվա</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միջև</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ընկած</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ժամանակահատվածն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է։</w:t>
      </w:r>
    </w:p>
    <w:p w14:paraId="1E221CBA" w14:textId="657B43C6" w:rsidR="00120F8A" w:rsidRPr="00472C8A" w:rsidRDefault="00120F8A" w:rsidP="00120F8A">
      <w:pPr>
        <w:pStyle w:val="BodyTextIndent2"/>
        <w:spacing w:line="240" w:lineRule="auto"/>
        <w:ind w:firstLine="567"/>
        <w:rPr>
          <w:rFonts w:ascii="GHEA Grapalat" w:hAnsi="GHEA Grapalat" w:cs="Sylfaen"/>
          <w:lang w:val="hy-AM"/>
        </w:rPr>
      </w:pPr>
      <w:r w:rsidRPr="00472C8A">
        <w:rPr>
          <w:rFonts w:ascii="GHEA Grapalat" w:hAnsi="GHEA Grapalat" w:cs="Sylfaen"/>
          <w:lang w:val="es-ES"/>
        </w:rPr>
        <w:t>Անգործության</w:t>
      </w:r>
      <w:r w:rsidRPr="00472C8A">
        <w:rPr>
          <w:rFonts w:ascii="GHEA Grapalat" w:hAnsi="GHEA Grapalat" w:cs="Arial"/>
          <w:lang w:val="es-ES"/>
        </w:rPr>
        <w:t xml:space="preserve"> </w:t>
      </w:r>
      <w:r w:rsidRPr="00472C8A">
        <w:rPr>
          <w:rFonts w:ascii="GHEA Grapalat" w:hAnsi="GHEA Grapalat" w:cs="Sylfaen"/>
          <w:lang w:val="es-ES"/>
        </w:rPr>
        <w:t>ժամկետը</w:t>
      </w:r>
      <w:r w:rsidRPr="00472C8A">
        <w:rPr>
          <w:rFonts w:ascii="GHEA Grapalat" w:hAnsi="GHEA Grapalat" w:cs="Arial"/>
          <w:lang w:val="es-ES"/>
        </w:rPr>
        <w:t xml:space="preserve"> </w:t>
      </w:r>
      <w:r w:rsidRPr="00472C8A">
        <w:rPr>
          <w:rFonts w:ascii="GHEA Grapalat" w:hAnsi="GHEA Grapalat" w:cs="Sylfaen"/>
          <w:lang w:val="es-ES"/>
        </w:rPr>
        <w:t>սույն</w:t>
      </w:r>
      <w:r w:rsidRPr="00472C8A">
        <w:rPr>
          <w:rFonts w:ascii="GHEA Grapalat" w:hAnsi="GHEA Grapalat" w:cs="Arial"/>
          <w:lang w:val="es-ES"/>
        </w:rPr>
        <w:t xml:space="preserve"> </w:t>
      </w:r>
      <w:r w:rsidRPr="00472C8A">
        <w:rPr>
          <w:rFonts w:ascii="GHEA Grapalat" w:hAnsi="GHEA Grapalat" w:cs="Sylfaen"/>
          <w:lang w:val="es-ES"/>
        </w:rPr>
        <w:t>ընթացակարգի</w:t>
      </w:r>
      <w:r w:rsidRPr="00472C8A">
        <w:rPr>
          <w:rFonts w:ascii="GHEA Grapalat" w:hAnsi="GHEA Grapalat" w:cs="Arial"/>
          <w:lang w:val="es-ES"/>
        </w:rPr>
        <w:t xml:space="preserve"> </w:t>
      </w:r>
      <w:r w:rsidRPr="00472C8A">
        <w:rPr>
          <w:rFonts w:ascii="GHEA Grapalat" w:hAnsi="GHEA Grapalat" w:cs="Sylfaen"/>
          <w:lang w:val="es-ES"/>
        </w:rPr>
        <w:t>դեպքում «</w:t>
      </w:r>
      <w:r w:rsidR="00472C8A" w:rsidRPr="00472C8A">
        <w:rPr>
          <w:rFonts w:ascii="GHEA Grapalat" w:hAnsi="GHEA Grapalat" w:cs="Sylfaen"/>
          <w:lang w:val="hy-AM"/>
        </w:rPr>
        <w:t>10</w:t>
      </w:r>
      <w:r w:rsidRPr="00472C8A">
        <w:rPr>
          <w:rFonts w:ascii="GHEA Grapalat" w:hAnsi="GHEA Grapalat" w:cs="Sylfaen"/>
          <w:lang w:val="es-ES"/>
        </w:rPr>
        <w:t>» օրացուցային</w:t>
      </w:r>
      <w:r w:rsidRPr="00472C8A">
        <w:rPr>
          <w:rFonts w:ascii="GHEA Grapalat" w:hAnsi="GHEA Grapalat" w:cs="Arial"/>
          <w:lang w:val="es-ES"/>
        </w:rPr>
        <w:t xml:space="preserve"> </w:t>
      </w:r>
      <w:r w:rsidRPr="00472C8A">
        <w:rPr>
          <w:rFonts w:ascii="GHEA Grapalat" w:hAnsi="GHEA Grapalat" w:cs="Sylfaen"/>
          <w:lang w:val="es-ES"/>
        </w:rPr>
        <w:t>օր</w:t>
      </w:r>
      <w:r w:rsidRPr="00472C8A">
        <w:rPr>
          <w:rFonts w:ascii="GHEA Grapalat" w:hAnsi="GHEA Grapalat" w:cs="Arial"/>
          <w:lang w:val="es-ES"/>
        </w:rPr>
        <w:t xml:space="preserve"> </w:t>
      </w:r>
      <w:r w:rsidRPr="00472C8A">
        <w:rPr>
          <w:rFonts w:ascii="GHEA Grapalat" w:hAnsi="GHEA Grapalat" w:cs="Sylfaen"/>
          <w:lang w:val="es-ES"/>
        </w:rPr>
        <w:t>է</w:t>
      </w:r>
      <w:r w:rsidRPr="00472C8A">
        <w:rPr>
          <w:rFonts w:ascii="GHEA Grapalat" w:hAnsi="GHEA Grapalat" w:cs="Tahoma"/>
          <w:lang w:val="es-ES"/>
        </w:rPr>
        <w:t>։</w:t>
      </w:r>
      <w:r w:rsidRPr="00472C8A">
        <w:rPr>
          <w:rFonts w:ascii="GHEA Grapalat" w:hAnsi="GHEA Grapalat"/>
          <w:lang w:val="es-ES"/>
        </w:rPr>
        <w:t xml:space="preserve"> </w:t>
      </w:r>
      <w:r w:rsidRPr="00472C8A">
        <w:rPr>
          <w:rFonts w:ascii="GHEA Grapalat" w:hAnsi="GHEA Grapalat" w:cs="Sylfaen"/>
          <w:lang w:val="es-ES"/>
        </w:rPr>
        <w:t>Անգործության</w:t>
      </w:r>
      <w:r w:rsidRPr="00472C8A">
        <w:rPr>
          <w:rFonts w:ascii="GHEA Grapalat" w:hAnsi="GHEA Grapalat" w:cs="Arial"/>
          <w:lang w:val="es-ES"/>
        </w:rPr>
        <w:t xml:space="preserve"> </w:t>
      </w:r>
      <w:r w:rsidRPr="00472C8A">
        <w:rPr>
          <w:rFonts w:ascii="GHEA Grapalat" w:hAnsi="GHEA Grapalat" w:cs="Sylfaen"/>
          <w:lang w:val="es-ES"/>
        </w:rPr>
        <w:t>ժամկետը</w:t>
      </w:r>
      <w:r w:rsidRPr="00472C8A">
        <w:rPr>
          <w:rFonts w:ascii="GHEA Grapalat" w:hAnsi="GHEA Grapalat" w:cs="Arial"/>
          <w:lang w:val="es-ES"/>
        </w:rPr>
        <w:t xml:space="preserve"> </w:t>
      </w:r>
      <w:r w:rsidRPr="00472C8A">
        <w:rPr>
          <w:rFonts w:ascii="GHEA Grapalat" w:hAnsi="GHEA Grapalat" w:cs="Sylfaen"/>
          <w:lang w:val="es-ES"/>
        </w:rPr>
        <w:t>կիրառելի</w:t>
      </w:r>
      <w:r w:rsidRPr="00472C8A">
        <w:rPr>
          <w:rFonts w:ascii="GHEA Grapalat" w:hAnsi="GHEA Grapalat" w:cs="Sylfaen"/>
          <w:lang w:val="hy-AM"/>
        </w:rPr>
        <w:t>.</w:t>
      </w:r>
    </w:p>
    <w:p w14:paraId="1DB4CD36" w14:textId="77777777" w:rsidR="00120F8A" w:rsidRPr="00472C8A" w:rsidRDefault="00120F8A" w:rsidP="00120F8A">
      <w:pPr>
        <w:ind w:firstLine="567"/>
        <w:jc w:val="both"/>
        <w:rPr>
          <w:rFonts w:ascii="GHEA Grapalat" w:hAnsi="GHEA Grapalat" w:cs="Arial"/>
          <w:sz w:val="20"/>
          <w:szCs w:val="20"/>
          <w:lang w:val="hy-AM"/>
        </w:rPr>
      </w:pPr>
      <w:r w:rsidRPr="00472C8A">
        <w:rPr>
          <w:rFonts w:ascii="GHEA Grapalat" w:hAnsi="GHEA Grapalat" w:cs="Sylfaen"/>
          <w:sz w:val="20"/>
          <w:szCs w:val="20"/>
          <w:lang w:val="hy-AM"/>
        </w:rPr>
        <w:t>-</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չէ</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եթե</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միայն</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մեկ</w:t>
      </w:r>
      <w:r w:rsidRPr="00472C8A">
        <w:rPr>
          <w:rFonts w:ascii="GHEA Grapalat" w:hAnsi="GHEA Grapalat" w:cs="Arial"/>
          <w:sz w:val="20"/>
          <w:szCs w:val="20"/>
          <w:lang w:val="es-ES"/>
        </w:rPr>
        <w:t xml:space="preserve"> մ</w:t>
      </w:r>
      <w:r w:rsidRPr="00472C8A">
        <w:rPr>
          <w:rFonts w:ascii="GHEA Grapalat" w:hAnsi="GHEA Grapalat" w:cs="Sylfaen"/>
          <w:sz w:val="20"/>
          <w:szCs w:val="20"/>
          <w:lang w:val="es-ES"/>
        </w:rPr>
        <w:t>ասնակից է հայտ ներկայացրել</w:t>
      </w:r>
      <w:r w:rsidRPr="00472C8A">
        <w:rPr>
          <w:rFonts w:ascii="GHEA Grapalat" w:hAnsi="GHEA Grapalat"/>
          <w:i/>
          <w:sz w:val="20"/>
          <w:szCs w:val="20"/>
          <w:lang w:val="es-ES"/>
        </w:rPr>
        <w:t>,</w:t>
      </w:r>
      <w:r w:rsidRPr="00472C8A">
        <w:rPr>
          <w:rFonts w:ascii="GHEA Grapalat" w:hAnsi="GHEA Grapalat"/>
          <w:sz w:val="20"/>
          <w:szCs w:val="20"/>
          <w:lang w:val="es-ES"/>
        </w:rPr>
        <w:t xml:space="preserve"> </w:t>
      </w:r>
      <w:r w:rsidRPr="00472C8A">
        <w:rPr>
          <w:rFonts w:ascii="GHEA Grapalat" w:hAnsi="GHEA Grapalat" w:cs="Sylfaen"/>
          <w:sz w:val="20"/>
          <w:szCs w:val="20"/>
          <w:lang w:val="es-ES"/>
        </w:rPr>
        <w:t>որի</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հետ</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կնքվում</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է</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պայմանագիր</w:t>
      </w:r>
      <w:r w:rsidRPr="00472C8A">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472C8A">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4E3EA08"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6B75877C"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p>
    <w:p w14:paraId="210F8E4A" w14:textId="1BBA6F10" w:rsidR="008D6C6C" w:rsidRPr="00472C8A" w:rsidRDefault="00AD6D6A" w:rsidP="00472C8A">
      <w:pPr>
        <w:ind w:firstLine="567"/>
        <w:jc w:val="both"/>
        <w:rPr>
          <w:rFonts w:ascii="GHEA Grapalat" w:hAnsi="GHEA Grapalat" w:cs="Sylfaen"/>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472C8A">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472C8A">
        <w:rPr>
          <w:rFonts w:ascii="GHEA Grapalat" w:hAnsi="GHEA Grapalat" w:cs="Sylfaen"/>
          <w:sz w:val="20"/>
          <w:lang w:val="hy-AM"/>
        </w:rPr>
        <w:t>բ</w:t>
      </w:r>
      <w:r w:rsidR="005D30FC" w:rsidRPr="00D533CD">
        <w:rPr>
          <w:rFonts w:ascii="GHEA Grapalat" w:hAnsi="GHEA Grapalat" w:cs="Sylfaen"/>
          <w:sz w:val="20"/>
        </w:rPr>
        <w:t>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lastRenderedPageBreak/>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472C8A">
        <w:rPr>
          <w:rFonts w:ascii="GHEA Grapalat" w:hAnsi="GHEA Grapalat" w:cs="Sylfaen"/>
          <w:sz w:val="20"/>
          <w:lang w:val="hy-AM"/>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FootnoteReference"/>
          <w:rFonts w:ascii="GHEA Grapalat" w:hAnsi="GHEA Grapalat" w:cs="Arial"/>
          <w:sz w:val="20"/>
          <w:lang w:val="af-ZA"/>
        </w:rPr>
        <w:t xml:space="preserve"> </w:t>
      </w:r>
    </w:p>
    <w:p w14:paraId="6CD27C74" w14:textId="5A438AA2"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0CABF54D"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E52BAB2"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1A18636" w14:textId="3D10336A" w:rsidR="0034164E" w:rsidRPr="00265A5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5BF12612"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14:paraId="2ECC5CA0" w14:textId="4D4E60E5"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ED3D42">
        <w:rPr>
          <w:rFonts w:ascii="GHEA Grapalat" w:hAnsi="GHEA Grapalat" w:cs="Arial"/>
          <w:sz w:val="20"/>
          <w:lang w:val="hy-AM"/>
        </w:rPr>
        <w:t xml:space="preserve"> </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lastRenderedPageBreak/>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5A91ACEC" w14:textId="4FB2A5EB" w:rsidR="00096865" w:rsidRDefault="008D5016" w:rsidP="00EF3662">
      <w:pPr>
        <w:jc w:val="center"/>
        <w:rPr>
          <w:rFonts w:ascii="GHEA Grapalat" w:hAnsi="GHEA Grapalat" w:cs="Sylfaen"/>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3AA19F6"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69EEFC75" w14:textId="52E821A8"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ԸՆԴՈՒՆՎԱԾ ՈՐՈՇՈՒՄՆԵՐԸ ԲՈՂՈՔԱՐԿԵԼՈՒ ՄԱՍՆԱԿՑԻ ԻՐԱՎՈՒՆՔԸ ԵՎ ԿԱՐԳԸ</w:t>
      </w: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7A0FB5A7" w14:textId="2E601C86"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68E0910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p>
    <w:p w14:paraId="74ACFF50" w14:textId="6B279734"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837C322" w14:textId="08818067" w:rsidR="002E11D1" w:rsidRPr="009F5C16" w:rsidDel="00C20953" w:rsidRDefault="002E11D1" w:rsidP="00E55885">
      <w:pPr>
        <w:pStyle w:val="norm"/>
        <w:spacing w:line="240" w:lineRule="auto"/>
        <w:ind w:firstLine="567"/>
        <w:rPr>
          <w:del w:id="9"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իր</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կողմից</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հաստատված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հավաստում՝</w:t>
      </w:r>
      <w:r w:rsidR="00C20953" w:rsidRPr="005C4D07">
        <w:rPr>
          <w:rFonts w:ascii="GHEA Grapalat" w:hAnsi="GHEA Grapalat" w:cs="Sylfaen"/>
          <w:sz w:val="20"/>
          <w:szCs w:val="24"/>
          <w:lang w:val="af-ZA" w:eastAsia="en-US"/>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սույն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հրավերին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կցված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նախագծային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փաստաթղթերով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որը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հանդիսանում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է</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կնքվելիք</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պայմանագրի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անբաժանելի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մասը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սահմանված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տեխնիկական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բնութագրերին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երաշխիքային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սպասարկման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պայմաններին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համապատասխանող</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նյութերի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կամ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սարքերի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ու</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սարքավորումների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տեղադրման</w:t>
      </w:r>
      <w:r w:rsidR="00C20953" w:rsidRPr="005C4D07">
        <w:rPr>
          <w:rFonts w:ascii="GHEA Grapalat" w:hAnsi="GHEA Grapalat" w:cs="Sylfaen"/>
          <w:sz w:val="20"/>
          <w:szCs w:val="24"/>
          <w:lang w:val="af-ZA" w:eastAsia="en-US"/>
        </w:rPr>
        <w:t xml:space="preserve"> </w:t>
      </w:r>
      <w:r w:rsidR="00C20953" w:rsidRPr="00715D2E">
        <w:rPr>
          <w:rFonts w:ascii="GHEA Grapalat" w:hAnsi="GHEA Grapalat" w:cs="Sylfaen"/>
          <w:sz w:val="20"/>
          <w:szCs w:val="24"/>
          <w:lang w:val="af-ZA" w:eastAsia="en-US"/>
        </w:rPr>
        <w:t>(</w:t>
      </w:r>
      <w:r w:rsidR="00C20953">
        <w:rPr>
          <w:rFonts w:ascii="GHEA Grapalat" w:hAnsi="GHEA Grapalat" w:cs="Sylfaen"/>
          <w:sz w:val="20"/>
          <w:szCs w:val="24"/>
          <w:lang w:val="hy-AM" w:eastAsia="en-US"/>
        </w:rPr>
        <w:t>օգտագործման</w:t>
      </w:r>
      <w:r w:rsidR="00C20953" w:rsidRPr="00715D2E">
        <w:rPr>
          <w:rFonts w:ascii="GHEA Grapalat" w:hAnsi="GHEA Grapalat" w:cs="Sylfaen"/>
          <w:sz w:val="20"/>
          <w:szCs w:val="24"/>
          <w:lang w:val="af-ZA" w:eastAsia="en-US"/>
        </w:rPr>
        <w:t>)</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պարտավորության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մասին՝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մինչև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տեղադրումը</w:t>
      </w:r>
      <w:r w:rsidR="00C20953" w:rsidRPr="005C4D07">
        <w:rPr>
          <w:rFonts w:ascii="GHEA Grapalat" w:hAnsi="GHEA Grapalat" w:cs="Sylfaen"/>
          <w:sz w:val="20"/>
          <w:szCs w:val="24"/>
          <w:lang w:val="af-ZA" w:eastAsia="en-US"/>
        </w:rPr>
        <w:t xml:space="preserve"> </w:t>
      </w:r>
      <w:r w:rsidR="00C20953" w:rsidRPr="002C10A9">
        <w:rPr>
          <w:rFonts w:ascii="GHEA Grapalat" w:hAnsi="GHEA Grapalat" w:cs="Sylfaen"/>
          <w:sz w:val="20"/>
          <w:szCs w:val="24"/>
          <w:lang w:val="hy-AM" w:eastAsia="en-US"/>
        </w:rPr>
        <w:t>(</w:t>
      </w:r>
      <w:r w:rsidR="00C20953">
        <w:rPr>
          <w:rFonts w:ascii="GHEA Grapalat" w:hAnsi="GHEA Grapalat" w:cs="Sylfaen"/>
          <w:sz w:val="20"/>
          <w:szCs w:val="24"/>
          <w:lang w:val="hy-AM" w:eastAsia="en-US"/>
        </w:rPr>
        <w:t>օգտագործումը</w:t>
      </w:r>
      <w:r w:rsidR="00C20953" w:rsidRPr="002C10A9">
        <w:rPr>
          <w:rFonts w:ascii="GHEA Grapalat" w:hAnsi="GHEA Grapalat" w:cs="Sylfaen"/>
          <w:sz w:val="20"/>
          <w:szCs w:val="24"/>
          <w:lang w:val="hy-AM" w:eastAsia="en-US"/>
        </w:rPr>
        <w:t>)</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դրանց</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տեխնիկական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բնութագրերը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ապրանքային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նշանները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ֆիրմային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անվանումները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մակնիշները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երաշխիքային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ժամկետները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նախապես</w:t>
      </w:r>
      <w:r w:rsidR="00C20953" w:rsidRPr="005C4D07">
        <w:rPr>
          <w:rFonts w:ascii="GHEA Grapalat" w:hAnsi="GHEA Grapalat" w:cs="Sylfaen"/>
          <w:sz w:val="20"/>
          <w:szCs w:val="24"/>
          <w:lang w:val="af-ZA" w:eastAsia="en-US"/>
        </w:rPr>
        <w:t xml:space="preserve"> </w:t>
      </w:r>
      <w:r w:rsidR="00C20953">
        <w:rPr>
          <w:rFonts w:ascii="GHEA Grapalat" w:hAnsi="GHEA Grapalat" w:cs="Sylfaen"/>
          <w:sz w:val="20"/>
          <w:szCs w:val="24"/>
          <w:lang w:val="hy-AM" w:eastAsia="en-US"/>
        </w:rPr>
        <w:t xml:space="preserve">գրավոր </w:t>
      </w:r>
      <w:r w:rsidR="00C20953" w:rsidRPr="005C4D07">
        <w:rPr>
          <w:rFonts w:ascii="GHEA Grapalat" w:hAnsi="GHEA Grapalat" w:cs="Sylfaen"/>
          <w:sz w:val="20"/>
          <w:szCs w:val="24"/>
          <w:lang w:eastAsia="en-US"/>
        </w:rPr>
        <w:t>համաձայնեցնելով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պատվիրատուի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հետ</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Սույն</w:t>
      </w:r>
      <w:r w:rsidR="00C20953" w:rsidRPr="005C4D07">
        <w:rPr>
          <w:rFonts w:ascii="GHEA Grapalat" w:hAnsi="GHEA Grapalat" w:cs="Sylfaen"/>
          <w:sz w:val="20"/>
          <w:szCs w:val="24"/>
          <w:lang w:val="af-ZA" w:eastAsia="en-US"/>
        </w:rPr>
        <w:t xml:space="preserve"> </w:t>
      </w:r>
      <w:r w:rsidR="00C20953">
        <w:rPr>
          <w:rFonts w:ascii="GHEA Grapalat" w:hAnsi="GHEA Grapalat" w:cs="Sylfaen"/>
          <w:sz w:val="20"/>
          <w:szCs w:val="24"/>
          <w:lang w:val="hy-AM" w:eastAsia="en-US"/>
        </w:rPr>
        <w:t xml:space="preserve">կետով </w:t>
      </w:r>
      <w:r w:rsidR="00C20953" w:rsidRPr="005C4D07">
        <w:rPr>
          <w:rFonts w:ascii="GHEA Grapalat" w:hAnsi="GHEA Grapalat" w:cs="Sylfaen"/>
          <w:sz w:val="20"/>
          <w:szCs w:val="24"/>
          <w:lang w:eastAsia="en-US"/>
        </w:rPr>
        <w:t>նախատեսված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հավաստումն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առանձին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հավելվածով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հաստատվում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է</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կնքվելիք</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պայմանագրով</w:t>
      </w:r>
      <w:r w:rsidR="00C20953">
        <w:rPr>
          <w:rFonts w:ascii="GHEA Grapalat" w:hAnsi="GHEA Grapalat" w:cs="Sylfaen"/>
          <w:sz w:val="20"/>
          <w:szCs w:val="24"/>
          <w:lang w:val="hy-AM" w:eastAsia="en-US"/>
        </w:rPr>
        <w:t>:</w:t>
      </w:r>
    </w:p>
    <w:p w14:paraId="4E45C179" w14:textId="77777777" w:rsidR="002E11D1" w:rsidRPr="000E08D1" w:rsidRDefault="002E11D1" w:rsidP="002E11D1">
      <w:pPr>
        <w:ind w:firstLine="567"/>
        <w:jc w:val="both"/>
        <w:rPr>
          <w:rFonts w:ascii="GHEA Grapalat" w:hAnsi="GHEA Grapalat"/>
          <w:sz w:val="20"/>
          <w:lang w:val="af-ZA"/>
        </w:rPr>
      </w:pPr>
    </w:p>
    <w:p w14:paraId="17B8F13D" w14:textId="77777777" w:rsidR="00F82ACA" w:rsidRDefault="00F82ACA" w:rsidP="00B26608">
      <w:pPr>
        <w:jc w:val="center"/>
        <w:rPr>
          <w:rFonts w:ascii="GHEA Grapalat" w:hAnsi="GHEA Grapalat"/>
          <w:b/>
          <w:sz w:val="20"/>
          <w:lang w:val="es-ES"/>
        </w:rPr>
      </w:pPr>
    </w:p>
    <w:p w14:paraId="651C1BCB" w14:textId="29C8CEF9"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40689DFB"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ED3D42">
        <w:rPr>
          <w:rFonts w:ascii="GHEA Grapalat" w:hAnsi="GHEA Grapalat" w:cs="Sylfaen"/>
          <w:sz w:val="20"/>
          <w:szCs w:val="20"/>
          <w:lang w:val="hy-AM"/>
        </w:rPr>
        <w:t xml:space="preserve"> մեկ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51D5EF8E"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sidR="00ED3D42">
        <w:rPr>
          <w:rFonts w:ascii="GHEA Grapalat" w:hAnsi="GHEA Grapalat"/>
          <w:b/>
          <w:lang w:val="hy-AM"/>
        </w:rPr>
        <w:t>ԿՄՋՀ</w:t>
      </w:r>
      <w:r w:rsidRPr="00E6597C">
        <w:rPr>
          <w:rFonts w:ascii="GHEA Grapalat" w:hAnsi="GHEA Grapalat"/>
          <w:b/>
          <w:lang w:val="es-ES"/>
        </w:rPr>
        <w:t>-</w:t>
      </w:r>
      <w:r w:rsidRPr="00E6597C">
        <w:rPr>
          <w:rFonts w:ascii="GHEA Grapalat" w:hAnsi="GHEA Grapalat" w:cs="Sylfaen"/>
          <w:b/>
          <w:lang w:val="hy-AM"/>
        </w:rPr>
        <w:t>Բ</w:t>
      </w:r>
      <w:r w:rsidRPr="00E6597C">
        <w:rPr>
          <w:rFonts w:ascii="GHEA Grapalat" w:hAnsi="GHEA Grapalat" w:cs="Sylfaen"/>
          <w:b/>
        </w:rPr>
        <w:t>Մ</w:t>
      </w:r>
      <w:r w:rsidRPr="00E6597C">
        <w:rPr>
          <w:rFonts w:ascii="GHEA Grapalat" w:hAnsi="GHEA Grapalat" w:cs="Sylfaen"/>
          <w:b/>
          <w:lang w:val="hy-AM"/>
        </w:rPr>
        <w:t>Ա</w:t>
      </w:r>
      <w:r w:rsidR="002E11D1" w:rsidRPr="00E6597C">
        <w:rPr>
          <w:rFonts w:ascii="GHEA Grapalat" w:hAnsi="GHEA Grapalat" w:cs="Sylfaen"/>
          <w:b/>
        </w:rPr>
        <w:t>Շ</w:t>
      </w:r>
      <w:r w:rsidRPr="00E6597C">
        <w:rPr>
          <w:rFonts w:ascii="GHEA Grapalat" w:hAnsi="GHEA Grapalat" w:cs="Sylfaen"/>
          <w:b/>
          <w:lang w:val="hy-AM"/>
        </w:rPr>
        <w:t>ՁԲ</w:t>
      </w:r>
      <w:r w:rsidRPr="00E6597C">
        <w:rPr>
          <w:rFonts w:ascii="GHEA Grapalat" w:hAnsi="GHEA Grapalat"/>
          <w:b/>
          <w:lang w:val="es-ES"/>
        </w:rPr>
        <w:t>-</w:t>
      </w:r>
      <w:r w:rsidR="00ED3D42">
        <w:rPr>
          <w:rFonts w:ascii="GHEA Grapalat" w:hAnsi="GHEA Grapalat"/>
          <w:b/>
          <w:lang w:val="hy-AM"/>
        </w:rPr>
        <w:t>24</w:t>
      </w:r>
      <w:r w:rsidRPr="00E6597C">
        <w:rPr>
          <w:rFonts w:ascii="GHEA Grapalat" w:hAnsi="GHEA Grapalat"/>
          <w:b/>
          <w:lang w:val="es-ES"/>
        </w:rPr>
        <w:t>/</w:t>
      </w:r>
      <w:r w:rsidR="00ED3D42">
        <w:rPr>
          <w:rFonts w:ascii="GHEA Grapalat" w:hAnsi="GHEA Grapalat"/>
          <w:b/>
          <w:lang w:val="hy-AM"/>
        </w:rPr>
        <w:t>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77777777"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42A5C2B9" w:rsidR="00B2572B" w:rsidRDefault="00B2572B" w:rsidP="00EF3662">
      <w:pPr>
        <w:pStyle w:val="Heading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6C2C063A" w14:textId="77777777" w:rsidR="00275ACE" w:rsidRPr="00275ACE" w:rsidRDefault="00275ACE" w:rsidP="00275ACE">
      <w:pPr>
        <w:rPr>
          <w:lang w:val="es-ES" w:eastAsia="ru-RU"/>
        </w:rPr>
      </w:pPr>
    </w:p>
    <w:p w14:paraId="08B70E81" w14:textId="77777777" w:rsidR="00275ACE" w:rsidRPr="00E6597C" w:rsidRDefault="00275ACE" w:rsidP="00275ACE">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71B419D7" w14:textId="77777777" w:rsidR="00275ACE" w:rsidRPr="00E6597C" w:rsidRDefault="00275ACE" w:rsidP="00275ACE">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2550490A" w14:textId="15FA951F" w:rsidR="00275ACE" w:rsidRDefault="00275ACE" w:rsidP="00275ACE">
      <w:pPr>
        <w:jc w:val="both"/>
        <w:rPr>
          <w:rFonts w:ascii="GHEA Grapalat" w:hAnsi="GHEA Grapalat" w:cs="Sylfaen"/>
          <w:sz w:val="20"/>
          <w:szCs w:val="20"/>
          <w:lang w:val="es-ES"/>
        </w:rPr>
      </w:pPr>
      <w:r w:rsidRPr="00275ACE">
        <w:rPr>
          <w:rFonts w:ascii="GHEA Grapalat" w:hAnsi="GHEA Grapalat"/>
          <w:sz w:val="20"/>
          <w:szCs w:val="20"/>
          <w:lang w:val="hy-AM"/>
        </w:rPr>
        <w:t>Ջրվեժի համայնքապետարան</w:t>
      </w:r>
      <w:r w:rsidRPr="00275ACE">
        <w:rPr>
          <w:rFonts w:ascii="GHEA Grapalat" w:hAnsi="GHEA Grapalat" w:cs="Sylfaen"/>
          <w:sz w:val="20"/>
          <w:szCs w:val="20"/>
          <w:lang w:val="es-ES"/>
        </w:rPr>
        <w:t>ի կողմից</w:t>
      </w:r>
      <w:r w:rsidRPr="00275ACE">
        <w:rPr>
          <w:rFonts w:ascii="GHEA Grapalat" w:hAnsi="GHEA Grapalat"/>
          <w:sz w:val="20"/>
          <w:szCs w:val="20"/>
          <w:lang w:val="es-ES"/>
        </w:rPr>
        <w:t xml:space="preserve"> «</w:t>
      </w:r>
      <w:r w:rsidRPr="00275ACE">
        <w:rPr>
          <w:rFonts w:ascii="GHEA Grapalat" w:hAnsi="GHEA Grapalat"/>
          <w:sz w:val="20"/>
          <w:szCs w:val="20"/>
          <w:lang w:val="hy-AM"/>
        </w:rPr>
        <w:t>ԿՄՋՀ</w:t>
      </w:r>
      <w:r w:rsidRPr="00275ACE">
        <w:rPr>
          <w:rFonts w:ascii="GHEA Grapalat" w:hAnsi="GHEA Grapalat"/>
          <w:sz w:val="20"/>
          <w:szCs w:val="20"/>
          <w:lang w:val="es-ES"/>
        </w:rPr>
        <w:t>-</w:t>
      </w:r>
      <w:r w:rsidRPr="00275ACE">
        <w:rPr>
          <w:rFonts w:ascii="GHEA Grapalat" w:hAnsi="GHEA Grapalat" w:cs="Sylfaen"/>
          <w:sz w:val="20"/>
          <w:szCs w:val="20"/>
          <w:lang w:val="es-ES"/>
        </w:rPr>
        <w:t>ԲՄԱ</w:t>
      </w:r>
      <w:r w:rsidRPr="00275ACE">
        <w:rPr>
          <w:rFonts w:ascii="GHEA Grapalat" w:hAnsi="GHEA Grapalat" w:cs="Sylfaen"/>
          <w:sz w:val="20"/>
          <w:szCs w:val="20"/>
          <w:lang w:val="hy-AM"/>
        </w:rPr>
        <w:t>Շ</w:t>
      </w:r>
      <w:r w:rsidRPr="00275ACE">
        <w:rPr>
          <w:rFonts w:ascii="GHEA Grapalat" w:hAnsi="GHEA Grapalat" w:cs="Sylfaen"/>
          <w:sz w:val="20"/>
          <w:szCs w:val="20"/>
          <w:lang w:val="es-ES"/>
        </w:rPr>
        <w:t>ՁԲ</w:t>
      </w:r>
      <w:r w:rsidRPr="00275ACE">
        <w:rPr>
          <w:rFonts w:ascii="GHEA Grapalat" w:hAnsi="GHEA Grapalat" w:cs="Arial"/>
          <w:sz w:val="20"/>
          <w:szCs w:val="20"/>
          <w:lang w:val="es-ES"/>
        </w:rPr>
        <w:t>-</w:t>
      </w:r>
      <w:r w:rsidRPr="00275ACE">
        <w:rPr>
          <w:rFonts w:ascii="GHEA Grapalat" w:hAnsi="GHEA Grapalat" w:cs="Arial"/>
          <w:sz w:val="20"/>
          <w:szCs w:val="20"/>
          <w:lang w:val="hy-AM"/>
        </w:rPr>
        <w:t>24</w:t>
      </w:r>
      <w:r w:rsidRPr="00275ACE">
        <w:rPr>
          <w:rFonts w:ascii="GHEA Grapalat" w:hAnsi="GHEA Grapalat" w:cs="Arial"/>
          <w:sz w:val="20"/>
          <w:szCs w:val="20"/>
          <w:lang w:val="es-ES"/>
        </w:rPr>
        <w:t>/</w:t>
      </w:r>
      <w:r w:rsidRPr="00275ACE">
        <w:rPr>
          <w:rFonts w:ascii="GHEA Grapalat" w:hAnsi="GHEA Grapalat" w:cs="Arial"/>
          <w:sz w:val="20"/>
          <w:szCs w:val="20"/>
          <w:lang w:val="hy-AM"/>
        </w:rPr>
        <w:t>1</w:t>
      </w:r>
      <w:r w:rsidRPr="00275ACE">
        <w:rPr>
          <w:rFonts w:ascii="GHEA Grapalat" w:hAnsi="GHEA Grapalat"/>
          <w:sz w:val="20"/>
          <w:szCs w:val="20"/>
          <w:lang w:val="es-ES"/>
        </w:rPr>
        <w:t xml:space="preserve">» </w:t>
      </w:r>
      <w:r w:rsidRPr="00275ACE">
        <w:rPr>
          <w:rFonts w:ascii="GHEA Grapalat" w:hAnsi="GHEA Grapalat" w:cs="Sylfaen"/>
          <w:sz w:val="20"/>
          <w:szCs w:val="20"/>
          <w:lang w:val="es-ES"/>
        </w:rPr>
        <w:t>ծածկագրով</w:t>
      </w:r>
      <w:r w:rsidRPr="00E6597C">
        <w:rPr>
          <w:rFonts w:ascii="GHEA Grapalat" w:hAnsi="GHEA Grapalat" w:cs="Sylfaen"/>
          <w:sz w:val="20"/>
          <w:szCs w:val="20"/>
          <w:lang w:val="es-ES"/>
        </w:rPr>
        <w:t xml:space="preserve"> հայտարարված</w:t>
      </w:r>
    </w:p>
    <w:p w14:paraId="4937856D" w14:textId="77777777" w:rsidR="00275ACE" w:rsidRPr="00E6597C" w:rsidRDefault="00275ACE" w:rsidP="00275ACE">
      <w:pPr>
        <w:jc w:val="both"/>
        <w:rPr>
          <w:rFonts w:ascii="GHEA Grapalat" w:hAnsi="GHEA Grapalat"/>
          <w:sz w:val="22"/>
          <w:szCs w:val="22"/>
          <w:u w:val="single"/>
          <w:lang w:val="es-ES"/>
        </w:rPr>
      </w:pPr>
    </w:p>
    <w:p w14:paraId="163DBEE1" w14:textId="77777777" w:rsidR="00275ACE" w:rsidRPr="00E6597C" w:rsidRDefault="00275ACE" w:rsidP="00275ACE">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59D06E5E" w14:textId="77777777" w:rsidR="00275ACE" w:rsidRPr="00E6597C" w:rsidRDefault="00275ACE" w:rsidP="00275ACE">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2C26E191" w14:textId="77777777" w:rsidR="00275ACE" w:rsidRPr="00E6597C" w:rsidRDefault="00275ACE" w:rsidP="00275ACE">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6AA85436" w14:textId="77777777" w:rsidR="00275ACE" w:rsidRPr="00E6597C" w:rsidRDefault="00275ACE" w:rsidP="00275ACE">
      <w:pPr>
        <w:jc w:val="both"/>
        <w:rPr>
          <w:rFonts w:ascii="GHEA Grapalat" w:hAnsi="GHEA Grapalat"/>
          <w:sz w:val="12"/>
          <w:szCs w:val="12"/>
          <w:u w:val="single"/>
          <w:lang w:val="es-ES"/>
        </w:rPr>
      </w:pPr>
    </w:p>
    <w:p w14:paraId="56B381F8" w14:textId="77777777" w:rsidR="00275ACE" w:rsidRPr="00E6597C" w:rsidRDefault="00275ACE" w:rsidP="00275ACE">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3F8DE594" w14:textId="77777777" w:rsidR="00275ACE" w:rsidRPr="00E6597C" w:rsidRDefault="00275ACE" w:rsidP="00275ACE">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41AD3A7A" w14:textId="77777777" w:rsidR="00275ACE" w:rsidRPr="00E6597C" w:rsidRDefault="00275ACE" w:rsidP="00275ACE">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30FD43B3" w14:textId="10BFDA83" w:rsidR="00275ACE" w:rsidRPr="00275ACE" w:rsidRDefault="00275ACE" w:rsidP="00275ACE">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r w:rsidRPr="00E6597C">
        <w:rPr>
          <w:rFonts w:ascii="GHEA Grapalat" w:hAnsi="GHEA Grapalat" w:cs="Sylfaen"/>
          <w:sz w:val="20"/>
          <w:szCs w:val="20"/>
          <w:lang w:val="es-ES"/>
        </w:rPr>
        <w:t xml:space="preserve">              </w:t>
      </w:r>
    </w:p>
    <w:p w14:paraId="7F1AEA76" w14:textId="77777777" w:rsidR="00275ACE" w:rsidRDefault="00275ACE" w:rsidP="00275ACE">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46A1B929" w14:textId="77777777" w:rsidR="00275ACE" w:rsidRDefault="00275ACE" w:rsidP="00275ACE">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5494352" w14:textId="77777777" w:rsidR="00275ACE" w:rsidRPr="00E6597C" w:rsidRDefault="00275ACE" w:rsidP="00275ACE">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26A86A12" w14:textId="77777777" w:rsidR="00275ACE" w:rsidRPr="00E6597C" w:rsidRDefault="00275ACE" w:rsidP="00275ACE">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5FA00BE" w14:textId="77777777" w:rsidR="00275ACE" w:rsidRPr="008747C6" w:rsidRDefault="00275ACE" w:rsidP="00275ACE">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02FB4874" w14:textId="77777777" w:rsidR="00275ACE" w:rsidRPr="008747C6" w:rsidRDefault="00275ACE" w:rsidP="00275ACE">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7D172BEE" w14:textId="77777777" w:rsidR="00275ACE" w:rsidRPr="008747C6" w:rsidRDefault="00275ACE" w:rsidP="00275ACE">
      <w:pPr>
        <w:jc w:val="right"/>
        <w:rPr>
          <w:rFonts w:ascii="GHEA Grapalat" w:hAnsi="GHEA Grapalat"/>
          <w:sz w:val="10"/>
          <w:szCs w:val="10"/>
          <w:u w:val="single"/>
          <w:lang w:val="es-ES"/>
        </w:rPr>
      </w:pPr>
    </w:p>
    <w:p w14:paraId="7CFD4697" w14:textId="77777777" w:rsidR="00275ACE" w:rsidRPr="008747C6" w:rsidRDefault="00275ACE" w:rsidP="00275ACE">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1B8A0CD0" w14:textId="77777777" w:rsidR="00275ACE" w:rsidRPr="008747C6" w:rsidRDefault="00275ACE" w:rsidP="00275ACE">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1A1A4814" w14:textId="77777777" w:rsidR="00275ACE" w:rsidRPr="008747C6" w:rsidRDefault="00275ACE" w:rsidP="00275ACE">
      <w:pPr>
        <w:jc w:val="right"/>
        <w:rPr>
          <w:rFonts w:ascii="GHEA Grapalat" w:hAnsi="GHEA Grapalat"/>
          <w:sz w:val="10"/>
          <w:szCs w:val="10"/>
          <w:lang w:val="hy-AM"/>
        </w:rPr>
      </w:pPr>
    </w:p>
    <w:p w14:paraId="645542B3" w14:textId="77777777" w:rsidR="00275ACE" w:rsidRPr="008747C6" w:rsidRDefault="00275ACE" w:rsidP="00275ACE">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35ECB627" w14:textId="77777777" w:rsidR="00275ACE" w:rsidRPr="008747C6" w:rsidRDefault="00275ACE" w:rsidP="00275ACE">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5514C9F0" w14:textId="77777777" w:rsidR="00275ACE" w:rsidRPr="00265A5A" w:rsidRDefault="00275ACE" w:rsidP="00275AC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993D8E0" w14:textId="77777777" w:rsidR="00275ACE" w:rsidRPr="00265A5A" w:rsidRDefault="00275ACE" w:rsidP="00275AC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57F3D74D" w14:textId="77777777" w:rsidR="00275ACE" w:rsidRPr="00265A5A" w:rsidRDefault="00275ACE" w:rsidP="00275AC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0977B37" w14:textId="77777777" w:rsidR="00275ACE" w:rsidRPr="00265A5A" w:rsidRDefault="00275ACE" w:rsidP="00275AC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0E5EC972" w14:textId="76487584" w:rsidR="00275ACE" w:rsidRPr="00265A5A" w:rsidRDefault="00275ACE" w:rsidP="00275AC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Pr="00275ACE">
        <w:rPr>
          <w:rFonts w:ascii="GHEA Grapalat" w:hAnsi="GHEA Grapalat"/>
          <w:sz w:val="20"/>
          <w:szCs w:val="20"/>
          <w:lang w:val="hy-AM"/>
        </w:rPr>
        <w:t>ԿՄՋՀ</w:t>
      </w:r>
      <w:r w:rsidRPr="00275ACE">
        <w:rPr>
          <w:rFonts w:ascii="GHEA Grapalat" w:hAnsi="GHEA Grapalat"/>
          <w:sz w:val="20"/>
          <w:szCs w:val="20"/>
          <w:lang w:val="es-ES"/>
        </w:rPr>
        <w:t>-</w:t>
      </w:r>
      <w:r w:rsidRPr="00275ACE">
        <w:rPr>
          <w:rFonts w:ascii="GHEA Grapalat" w:hAnsi="GHEA Grapalat" w:cs="Sylfaen"/>
          <w:sz w:val="20"/>
          <w:szCs w:val="20"/>
          <w:lang w:val="es-ES"/>
        </w:rPr>
        <w:t>ԲՄԱ</w:t>
      </w:r>
      <w:r w:rsidRPr="00275ACE">
        <w:rPr>
          <w:rFonts w:ascii="GHEA Grapalat" w:hAnsi="GHEA Grapalat" w:cs="Sylfaen"/>
          <w:sz w:val="20"/>
          <w:szCs w:val="20"/>
          <w:lang w:val="hy-AM"/>
        </w:rPr>
        <w:t>Շ</w:t>
      </w:r>
      <w:r w:rsidRPr="00275ACE">
        <w:rPr>
          <w:rFonts w:ascii="GHEA Grapalat" w:hAnsi="GHEA Grapalat" w:cs="Sylfaen"/>
          <w:sz w:val="20"/>
          <w:szCs w:val="20"/>
          <w:lang w:val="es-ES"/>
        </w:rPr>
        <w:t>ՁԲ</w:t>
      </w:r>
      <w:r w:rsidRPr="00275ACE">
        <w:rPr>
          <w:rFonts w:ascii="GHEA Grapalat" w:hAnsi="GHEA Grapalat" w:cs="Arial"/>
          <w:sz w:val="20"/>
          <w:szCs w:val="20"/>
          <w:lang w:val="es-ES"/>
        </w:rPr>
        <w:t>-</w:t>
      </w:r>
      <w:r w:rsidRPr="00275ACE">
        <w:rPr>
          <w:rFonts w:ascii="GHEA Grapalat" w:hAnsi="GHEA Grapalat" w:cs="Arial"/>
          <w:sz w:val="20"/>
          <w:szCs w:val="20"/>
          <w:lang w:val="hy-AM"/>
        </w:rPr>
        <w:t>24</w:t>
      </w:r>
      <w:r w:rsidRPr="00275ACE">
        <w:rPr>
          <w:rFonts w:ascii="GHEA Grapalat" w:hAnsi="GHEA Grapalat" w:cs="Arial"/>
          <w:sz w:val="20"/>
          <w:szCs w:val="20"/>
          <w:lang w:val="es-ES"/>
        </w:rPr>
        <w:t>/</w:t>
      </w:r>
      <w:r w:rsidRPr="00275ACE">
        <w:rPr>
          <w:rFonts w:ascii="GHEA Grapalat" w:hAnsi="GHEA Grapalat" w:cs="Arial"/>
          <w:sz w:val="20"/>
          <w:szCs w:val="20"/>
          <w:lang w:val="hy-AM"/>
        </w:rPr>
        <w:t>1</w:t>
      </w:r>
      <w:r w:rsidRPr="00265A5A">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6562D36F" w14:textId="77777777" w:rsidR="00275ACE" w:rsidRPr="00265A5A" w:rsidRDefault="00275ACE" w:rsidP="00275AC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1B562BEF" w14:textId="77777777" w:rsidR="00275ACE" w:rsidRDefault="00275ACE" w:rsidP="00275ACE">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53E024CC" w14:textId="05B280F9" w:rsidR="00275ACE" w:rsidRPr="00E6597C" w:rsidRDefault="00275ACE" w:rsidP="00275ACE">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Pr="00265A5A">
        <w:rPr>
          <w:rFonts w:ascii="GHEA Grapalat" w:hAnsi="GHEA Grapalat"/>
          <w:lang w:val="es-ES"/>
        </w:rPr>
        <w:t>«</w:t>
      </w:r>
      <w:r w:rsidRPr="00275ACE">
        <w:rPr>
          <w:rFonts w:ascii="GHEA Grapalat" w:hAnsi="GHEA Grapalat"/>
          <w:sz w:val="20"/>
          <w:szCs w:val="20"/>
          <w:lang w:val="hy-AM"/>
        </w:rPr>
        <w:t>ԿՄՋՀ</w:t>
      </w:r>
      <w:r w:rsidRPr="00275ACE">
        <w:rPr>
          <w:rFonts w:ascii="GHEA Grapalat" w:hAnsi="GHEA Grapalat"/>
          <w:sz w:val="20"/>
          <w:szCs w:val="20"/>
          <w:lang w:val="es-ES"/>
        </w:rPr>
        <w:t>-</w:t>
      </w:r>
      <w:r w:rsidRPr="00275ACE">
        <w:rPr>
          <w:rFonts w:ascii="GHEA Grapalat" w:hAnsi="GHEA Grapalat" w:cs="Sylfaen"/>
          <w:sz w:val="20"/>
          <w:szCs w:val="20"/>
          <w:lang w:val="es-ES"/>
        </w:rPr>
        <w:t>ԲՄԱ</w:t>
      </w:r>
      <w:r w:rsidRPr="00275ACE">
        <w:rPr>
          <w:rFonts w:ascii="GHEA Grapalat" w:hAnsi="GHEA Grapalat" w:cs="Sylfaen"/>
          <w:sz w:val="20"/>
          <w:szCs w:val="20"/>
          <w:lang w:val="hy-AM"/>
        </w:rPr>
        <w:t>Շ</w:t>
      </w:r>
      <w:r w:rsidRPr="00275ACE">
        <w:rPr>
          <w:rFonts w:ascii="GHEA Grapalat" w:hAnsi="GHEA Grapalat" w:cs="Sylfaen"/>
          <w:sz w:val="20"/>
          <w:szCs w:val="20"/>
          <w:lang w:val="es-ES"/>
        </w:rPr>
        <w:t>ՁԲ</w:t>
      </w:r>
      <w:r w:rsidRPr="00275ACE">
        <w:rPr>
          <w:rFonts w:ascii="GHEA Grapalat" w:hAnsi="GHEA Grapalat" w:cs="Arial"/>
          <w:sz w:val="20"/>
          <w:szCs w:val="20"/>
          <w:lang w:val="es-ES"/>
        </w:rPr>
        <w:t>-</w:t>
      </w:r>
      <w:r w:rsidRPr="00275ACE">
        <w:rPr>
          <w:rFonts w:ascii="GHEA Grapalat" w:hAnsi="GHEA Grapalat" w:cs="Arial"/>
          <w:sz w:val="20"/>
          <w:szCs w:val="20"/>
          <w:lang w:val="hy-AM"/>
        </w:rPr>
        <w:t>24</w:t>
      </w:r>
      <w:r w:rsidRPr="00275ACE">
        <w:rPr>
          <w:rFonts w:ascii="GHEA Grapalat" w:hAnsi="GHEA Grapalat" w:cs="Arial"/>
          <w:sz w:val="20"/>
          <w:szCs w:val="20"/>
          <w:lang w:val="es-ES"/>
        </w:rPr>
        <w:t>/</w:t>
      </w:r>
      <w:r w:rsidRPr="00275ACE">
        <w:rPr>
          <w:rFonts w:ascii="GHEA Grapalat" w:hAnsi="GHEA Grapalat" w:cs="Arial"/>
          <w:sz w:val="20"/>
          <w:szCs w:val="20"/>
          <w:lang w:val="hy-AM"/>
        </w:rPr>
        <w:t>1</w:t>
      </w:r>
      <w:r w:rsidRPr="00265A5A">
        <w:rPr>
          <w:rFonts w:ascii="GHEA Grapalat" w:hAnsi="GHEA Grapalat"/>
          <w:lang w:val="es-ES"/>
        </w:rPr>
        <w:t>»</w:t>
      </w:r>
      <w:r w:rsidRPr="00265A5A">
        <w:rPr>
          <w:rFonts w:ascii="GHEA Grapalat" w:hAnsi="GHEA Grapalat" w:cs="Sylfaen"/>
          <w:sz w:val="22"/>
          <w:szCs w:val="22"/>
          <w:lang w:val="hy-AM"/>
        </w:rPr>
        <w:t xml:space="preserve">*  </w:t>
      </w:r>
      <w:r w:rsidRPr="00265A5A">
        <w:rPr>
          <w:rFonts w:ascii="GHEA Grapalat" w:hAnsi="GHEA Grapalat" w:cs="Arial"/>
          <w:sz w:val="20"/>
          <w:szCs w:val="20"/>
          <w:lang w:val="es-ES"/>
        </w:rPr>
        <w:t>ծածկագրով բաց մրցույթին մասնակցելու շրջանակում`</w:t>
      </w:r>
      <w:r w:rsidRPr="00E6597C">
        <w:rPr>
          <w:rFonts w:ascii="GHEA Grapalat" w:hAnsi="GHEA Grapalat" w:cs="Sylfaen"/>
          <w:sz w:val="22"/>
          <w:szCs w:val="22"/>
          <w:lang w:val="es-ES"/>
        </w:rPr>
        <w:t xml:space="preserve">  </w:t>
      </w:r>
    </w:p>
    <w:p w14:paraId="58F0900F" w14:textId="77777777" w:rsidR="00275ACE" w:rsidRPr="00E6597C" w:rsidRDefault="00275ACE" w:rsidP="00275AC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FD36325" w14:textId="77777777" w:rsidR="00275ACE" w:rsidRPr="00E6597C" w:rsidRDefault="00275ACE" w:rsidP="00275AC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0B8F582A" w14:textId="77777777" w:rsidR="00275ACE" w:rsidRPr="00E6597C" w:rsidRDefault="00275ACE" w:rsidP="00275AC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535EEF2" w14:textId="77777777" w:rsidR="00275ACE" w:rsidRPr="00E6597C" w:rsidRDefault="00275ACE" w:rsidP="00275AC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511C696B" w14:textId="77777777" w:rsidR="00275ACE" w:rsidRPr="00E6597C" w:rsidRDefault="00275ACE" w:rsidP="00275AC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4A050DDB" w14:textId="77777777" w:rsidR="00275ACE" w:rsidRPr="00E6597C" w:rsidRDefault="00275ACE" w:rsidP="00275AC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3EF1582F" w14:textId="77777777" w:rsidR="00275ACE" w:rsidRPr="00E6597C" w:rsidRDefault="00275ACE" w:rsidP="00275AC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4BD0E3CE" w14:textId="77777777" w:rsidR="00275ACE" w:rsidRPr="00E6597C" w:rsidRDefault="00275ACE" w:rsidP="00275AC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7C042C9" w14:textId="77777777" w:rsidR="00275ACE" w:rsidRDefault="00275ACE" w:rsidP="00275ACE">
      <w:pPr>
        <w:jc w:val="both"/>
        <w:rPr>
          <w:rFonts w:ascii="GHEA Grapalat" w:hAnsi="GHEA Grapalat" w:cs="Arial"/>
          <w:sz w:val="20"/>
          <w:szCs w:val="20"/>
          <w:lang w:val="es-ES"/>
        </w:rPr>
      </w:pPr>
    </w:p>
    <w:p w14:paraId="15CED08B" w14:textId="77777777" w:rsidR="00275ACE" w:rsidRPr="00E6597C" w:rsidRDefault="00275ACE" w:rsidP="00275ACE">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3A232ED3" w14:textId="77777777" w:rsidR="00275ACE" w:rsidRPr="00E6597C" w:rsidRDefault="00275ACE" w:rsidP="00275ACE">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72C835AF" w14:textId="77777777" w:rsidR="00275ACE" w:rsidRPr="0091590A" w:rsidRDefault="00275ACE" w:rsidP="00275ACE">
      <w:pPr>
        <w:jc w:val="both"/>
        <w:rPr>
          <w:rFonts w:ascii="GHEA Grapalat" w:hAnsi="GHEA Grapalat"/>
          <w:sz w:val="22"/>
          <w:szCs w:val="22"/>
          <w:lang w:val="hy-AM"/>
        </w:rPr>
      </w:pPr>
    </w:p>
    <w:p w14:paraId="05C05D09" w14:textId="77777777" w:rsidR="00275ACE" w:rsidRDefault="00275ACE" w:rsidP="00275AC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3FBDC975" w14:textId="77777777" w:rsidR="00275ACE" w:rsidRPr="00E6597C" w:rsidRDefault="00275ACE" w:rsidP="00275ACE">
      <w:pPr>
        <w:jc w:val="right"/>
        <w:rPr>
          <w:rFonts w:ascii="GHEA Grapalat" w:hAnsi="GHEA Grapalat"/>
          <w:sz w:val="10"/>
          <w:szCs w:val="10"/>
          <w:lang w:val="es-ES"/>
        </w:rPr>
      </w:pPr>
    </w:p>
    <w:p w14:paraId="6EE66744" w14:textId="77777777" w:rsidR="00275ACE" w:rsidRPr="00FF0D1D" w:rsidRDefault="00275ACE" w:rsidP="00275ACE">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Pr="00E6597C">
        <w:rPr>
          <w:rFonts w:ascii="GHEA Grapalat" w:hAnsi="GHEA Grapalat"/>
          <w:sz w:val="20"/>
          <w:lang w:val="es-ES"/>
        </w:rPr>
        <w:t>***</w:t>
      </w:r>
    </w:p>
    <w:p w14:paraId="18148CC6" w14:textId="77777777" w:rsidR="00275ACE" w:rsidRPr="00E6597C" w:rsidRDefault="00275ACE" w:rsidP="00275ACE">
      <w:pPr>
        <w:ind w:firstLine="708"/>
        <w:jc w:val="both"/>
        <w:rPr>
          <w:rFonts w:ascii="GHEA Grapalat" w:hAnsi="GHEA Grapalat"/>
          <w:sz w:val="20"/>
          <w:lang w:val="es-ES"/>
        </w:rPr>
      </w:pPr>
    </w:p>
    <w:p w14:paraId="67693F26" w14:textId="77777777" w:rsidR="00275ACE" w:rsidRPr="00E6597C" w:rsidRDefault="00275ACE" w:rsidP="00275ACE">
      <w:pPr>
        <w:ind w:firstLine="708"/>
        <w:jc w:val="both"/>
        <w:rPr>
          <w:rFonts w:ascii="GHEA Grapalat" w:hAnsi="GHEA Grapalat"/>
          <w:sz w:val="20"/>
          <w:lang w:val="es-ES"/>
        </w:rPr>
      </w:pPr>
    </w:p>
    <w:p w14:paraId="4BA88FFD" w14:textId="77777777" w:rsidR="00275ACE" w:rsidRPr="00E6597C" w:rsidRDefault="00275ACE" w:rsidP="00275ACE">
      <w:pPr>
        <w:ind w:firstLine="708"/>
        <w:jc w:val="both"/>
        <w:rPr>
          <w:rFonts w:ascii="GHEA Grapalat" w:hAnsi="GHEA Grapalat"/>
          <w:sz w:val="20"/>
          <w:lang w:val="es-ES"/>
        </w:rPr>
      </w:pPr>
    </w:p>
    <w:p w14:paraId="1CA8A811" w14:textId="77777777" w:rsidR="00275ACE" w:rsidRPr="00E6597C" w:rsidRDefault="00275ACE" w:rsidP="00275ACE">
      <w:pPr>
        <w:jc w:val="both"/>
        <w:rPr>
          <w:rFonts w:ascii="GHEA Grapalat" w:hAnsi="GHEA Grapalat"/>
          <w:sz w:val="20"/>
          <w:lang w:val="es-ES"/>
        </w:rPr>
      </w:pPr>
    </w:p>
    <w:p w14:paraId="0D444EC6" w14:textId="77777777" w:rsidR="00275ACE" w:rsidRPr="00E6597C" w:rsidRDefault="00275ACE" w:rsidP="00275ACE">
      <w:pPr>
        <w:jc w:val="both"/>
        <w:rPr>
          <w:rFonts w:ascii="GHEA Grapalat" w:hAnsi="GHEA Grapalat"/>
          <w:sz w:val="20"/>
          <w:lang w:val="es-ES"/>
        </w:rPr>
      </w:pPr>
    </w:p>
    <w:p w14:paraId="108EB70F" w14:textId="77777777" w:rsidR="00275ACE" w:rsidRPr="00E6597C" w:rsidRDefault="00275ACE" w:rsidP="00275ACE">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4E11659B" w14:textId="77777777" w:rsidR="00275ACE" w:rsidRPr="00F6523E" w:rsidRDefault="00275ACE" w:rsidP="00275ACE">
      <w:pPr>
        <w:jc w:val="both"/>
        <w:rPr>
          <w:rFonts w:ascii="GHEA Grapalat" w:hAnsi="GHEA Grapalat" w:cs="Arial"/>
          <w:sz w:val="20"/>
          <w:vertAlign w:val="superscript"/>
          <w:lang w:val="es-ES"/>
        </w:rPr>
      </w:pPr>
    </w:p>
    <w:p w14:paraId="0C73DD21" w14:textId="77777777" w:rsidR="00275ACE" w:rsidRPr="00F6523E" w:rsidRDefault="00275ACE" w:rsidP="00275ACE">
      <w:pPr>
        <w:jc w:val="both"/>
        <w:rPr>
          <w:rFonts w:ascii="GHEA Grapalat" w:hAnsi="GHEA Grapalat"/>
          <w:sz w:val="20"/>
          <w:lang w:val="hy-AM"/>
        </w:rPr>
      </w:pPr>
      <w:r w:rsidRPr="00F6523E">
        <w:rPr>
          <w:rFonts w:ascii="GHEA Grapalat" w:hAnsi="GHEA Grapalat"/>
          <w:sz w:val="20"/>
          <w:lang w:val="hy-AM"/>
        </w:rPr>
        <w:t xml:space="preserve">    </w:t>
      </w:r>
    </w:p>
    <w:p w14:paraId="2782FEEE" w14:textId="77777777" w:rsidR="00275ACE" w:rsidRDefault="00275ACE" w:rsidP="00275ACE">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p>
    <w:p w14:paraId="690C678B" w14:textId="77777777" w:rsidR="00275ACE" w:rsidRDefault="00275ACE" w:rsidP="00275ACE">
      <w:pPr>
        <w:jc w:val="right"/>
        <w:rPr>
          <w:rFonts w:ascii="GHEA Grapalat" w:hAnsi="GHEA Grapalat" w:cs="Arial"/>
          <w:sz w:val="20"/>
          <w:lang w:val="hy-AM"/>
        </w:rPr>
      </w:pPr>
    </w:p>
    <w:p w14:paraId="7680D568" w14:textId="49C4906B" w:rsidR="00275ACE" w:rsidRDefault="00275ACE" w:rsidP="00275ACE">
      <w:pPr>
        <w:jc w:val="right"/>
        <w:rPr>
          <w:rFonts w:ascii="GHEA Grapalat" w:hAnsi="GHEA Grapalat" w:cs="Arial"/>
          <w:sz w:val="20"/>
          <w:lang w:val="hy-AM"/>
        </w:rPr>
      </w:pPr>
    </w:p>
    <w:p w14:paraId="36C62E13" w14:textId="77777777" w:rsidR="00275ACE" w:rsidRDefault="00275ACE" w:rsidP="00275ACE">
      <w:pPr>
        <w:pStyle w:val="FootnoteText"/>
        <w:jc w:val="both"/>
        <w:rPr>
          <w:rFonts w:ascii="GHEA Grapalat" w:hAnsi="GHEA Grapalat"/>
          <w:i/>
          <w:sz w:val="16"/>
          <w:szCs w:val="16"/>
          <w:lang w:val="hy-AM"/>
        </w:rPr>
      </w:pPr>
    </w:p>
    <w:p w14:paraId="6BE27028" w14:textId="77777777" w:rsidR="00275ACE" w:rsidRPr="00F6523E" w:rsidRDefault="00275ACE" w:rsidP="00275AC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68F5A5E4" w14:textId="77777777" w:rsidR="00275ACE" w:rsidRPr="00F6523E" w:rsidRDefault="00275ACE" w:rsidP="00275ACE">
      <w:pPr>
        <w:pStyle w:val="FootnoteText"/>
        <w:jc w:val="both"/>
        <w:rPr>
          <w:rFonts w:ascii="GHEA Grapalat" w:hAnsi="GHEA Grapalat"/>
          <w:i/>
          <w:sz w:val="16"/>
          <w:szCs w:val="16"/>
          <w:lang w:val="hy-AM"/>
        </w:rPr>
      </w:pPr>
    </w:p>
    <w:p w14:paraId="32EA034E" w14:textId="77777777" w:rsidR="00275ACE" w:rsidRPr="00D70570" w:rsidRDefault="00275ACE" w:rsidP="00275ACE">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568D9B41" w14:textId="77777777" w:rsidR="00275ACE" w:rsidRPr="00F6523E" w:rsidRDefault="00275ACE" w:rsidP="00275AC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1189F73D" w14:textId="77777777" w:rsidR="00275ACE" w:rsidRPr="00F6523E" w:rsidRDefault="00275ACE" w:rsidP="00275AC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4DEA4D7" w14:textId="77777777" w:rsidR="00275ACE" w:rsidRPr="00F6523E" w:rsidRDefault="00275ACE" w:rsidP="00275ACE">
      <w:pPr>
        <w:pStyle w:val="FootnoteText"/>
        <w:jc w:val="both"/>
        <w:rPr>
          <w:rFonts w:ascii="GHEA Grapalat" w:hAnsi="GHEA Grapalat"/>
          <w:i/>
          <w:sz w:val="16"/>
          <w:szCs w:val="16"/>
          <w:lang w:val="hy-AM"/>
        </w:rPr>
      </w:pPr>
    </w:p>
    <w:p w14:paraId="1C66C977" w14:textId="77777777" w:rsidR="00275ACE" w:rsidRPr="00F6523E" w:rsidRDefault="00275ACE" w:rsidP="00275AC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14E52B98" w14:textId="2E4B895D" w:rsidR="00275ACE" w:rsidRDefault="00275ACE" w:rsidP="00275ACE">
      <w:pPr>
        <w:jc w:val="right"/>
        <w:rPr>
          <w:rFonts w:ascii="GHEA Grapalat" w:hAnsi="GHEA Grapalat" w:cs="Arial"/>
          <w:sz w:val="20"/>
          <w:lang w:val="hy-AM"/>
        </w:rPr>
      </w:pPr>
    </w:p>
    <w:p w14:paraId="22E171EE" w14:textId="3DDC7354" w:rsidR="00275ACE" w:rsidRDefault="00275ACE" w:rsidP="00275ACE">
      <w:pPr>
        <w:jc w:val="right"/>
        <w:rPr>
          <w:rFonts w:ascii="GHEA Grapalat" w:hAnsi="GHEA Grapalat" w:cs="Arial"/>
          <w:sz w:val="20"/>
          <w:lang w:val="hy-AM"/>
        </w:rPr>
      </w:pPr>
    </w:p>
    <w:p w14:paraId="4D413C60" w14:textId="5AB60710" w:rsidR="00275ACE" w:rsidRDefault="00275ACE" w:rsidP="00275ACE">
      <w:pPr>
        <w:jc w:val="right"/>
        <w:rPr>
          <w:rFonts w:ascii="GHEA Grapalat" w:hAnsi="GHEA Grapalat" w:cs="Arial"/>
          <w:sz w:val="20"/>
          <w:lang w:val="hy-AM"/>
        </w:rPr>
      </w:pPr>
    </w:p>
    <w:p w14:paraId="28430E1C" w14:textId="7934F7FD" w:rsidR="00CE3A99" w:rsidRDefault="00CE3A99" w:rsidP="00CE3A99">
      <w:pPr>
        <w:pStyle w:val="BodyTextIndent3"/>
        <w:spacing w:line="240" w:lineRule="auto"/>
        <w:jc w:val="right"/>
        <w:rPr>
          <w:rFonts w:ascii="GHEA Grapalat" w:hAnsi="GHEA Grapalat" w:cs="Sylfaen"/>
          <w:b/>
          <w:lang w:val="hy-AM"/>
        </w:rPr>
      </w:pPr>
    </w:p>
    <w:p w14:paraId="001A9262" w14:textId="166E7B9E" w:rsidR="00D1416C" w:rsidRDefault="00D1416C" w:rsidP="00CE3A99">
      <w:pPr>
        <w:pStyle w:val="BodyTextIndent3"/>
        <w:spacing w:line="240" w:lineRule="auto"/>
        <w:jc w:val="right"/>
        <w:rPr>
          <w:rFonts w:ascii="GHEA Grapalat" w:hAnsi="GHEA Grapalat" w:cs="Sylfaen"/>
          <w:b/>
          <w:lang w:val="hy-AM"/>
        </w:rPr>
      </w:pPr>
    </w:p>
    <w:p w14:paraId="278910DA" w14:textId="505842BC" w:rsidR="00D1416C" w:rsidRDefault="00D1416C" w:rsidP="00CE3A99">
      <w:pPr>
        <w:pStyle w:val="BodyTextIndent3"/>
        <w:spacing w:line="240" w:lineRule="auto"/>
        <w:jc w:val="right"/>
        <w:rPr>
          <w:rFonts w:ascii="GHEA Grapalat" w:hAnsi="GHEA Grapalat" w:cs="Sylfaen"/>
          <w:b/>
          <w:lang w:val="hy-AM"/>
        </w:rPr>
      </w:pPr>
    </w:p>
    <w:p w14:paraId="6504F38C" w14:textId="0A00261E" w:rsidR="00D1416C" w:rsidRDefault="00D1416C" w:rsidP="00CE3A99">
      <w:pPr>
        <w:pStyle w:val="BodyTextIndent3"/>
        <w:spacing w:line="240" w:lineRule="auto"/>
        <w:jc w:val="right"/>
        <w:rPr>
          <w:rFonts w:ascii="GHEA Grapalat" w:hAnsi="GHEA Grapalat" w:cs="Sylfaen"/>
          <w:b/>
          <w:lang w:val="hy-AM"/>
        </w:rPr>
      </w:pPr>
    </w:p>
    <w:p w14:paraId="42C301B9" w14:textId="4E25F238" w:rsidR="00D1416C" w:rsidRDefault="00D1416C" w:rsidP="00CE3A99">
      <w:pPr>
        <w:pStyle w:val="BodyTextIndent3"/>
        <w:spacing w:line="240" w:lineRule="auto"/>
        <w:jc w:val="right"/>
        <w:rPr>
          <w:rFonts w:ascii="GHEA Grapalat" w:hAnsi="GHEA Grapalat" w:cs="Sylfaen"/>
          <w:b/>
          <w:lang w:val="hy-AM"/>
        </w:rPr>
      </w:pPr>
    </w:p>
    <w:p w14:paraId="20CA2A48" w14:textId="06C4E121" w:rsidR="00D1416C" w:rsidRDefault="00D1416C" w:rsidP="00CE3A99">
      <w:pPr>
        <w:pStyle w:val="BodyTextIndent3"/>
        <w:spacing w:line="240" w:lineRule="auto"/>
        <w:jc w:val="right"/>
        <w:rPr>
          <w:rFonts w:ascii="GHEA Grapalat" w:hAnsi="GHEA Grapalat" w:cs="Sylfaen"/>
          <w:b/>
          <w:lang w:val="hy-AM"/>
        </w:rPr>
      </w:pPr>
    </w:p>
    <w:p w14:paraId="49FD61B7" w14:textId="189A8233" w:rsidR="00D1416C" w:rsidRDefault="00D1416C" w:rsidP="00CE3A99">
      <w:pPr>
        <w:pStyle w:val="BodyTextIndent3"/>
        <w:spacing w:line="240" w:lineRule="auto"/>
        <w:jc w:val="right"/>
        <w:rPr>
          <w:rFonts w:ascii="GHEA Grapalat" w:hAnsi="GHEA Grapalat" w:cs="Sylfaen"/>
          <w:b/>
          <w:lang w:val="hy-AM"/>
        </w:rPr>
      </w:pPr>
    </w:p>
    <w:p w14:paraId="7A819466" w14:textId="5826FDE5" w:rsidR="00D1416C" w:rsidRDefault="00D1416C" w:rsidP="00CE3A99">
      <w:pPr>
        <w:pStyle w:val="BodyTextIndent3"/>
        <w:spacing w:line="240" w:lineRule="auto"/>
        <w:jc w:val="right"/>
        <w:rPr>
          <w:rFonts w:ascii="GHEA Grapalat" w:hAnsi="GHEA Grapalat" w:cs="Sylfaen"/>
          <w:b/>
          <w:lang w:val="hy-AM"/>
        </w:rPr>
      </w:pPr>
    </w:p>
    <w:p w14:paraId="6AE7294F" w14:textId="4128A3DA" w:rsidR="00D1416C" w:rsidRDefault="00D1416C" w:rsidP="00CE3A99">
      <w:pPr>
        <w:pStyle w:val="BodyTextIndent3"/>
        <w:spacing w:line="240" w:lineRule="auto"/>
        <w:jc w:val="right"/>
        <w:rPr>
          <w:rFonts w:ascii="GHEA Grapalat" w:hAnsi="GHEA Grapalat" w:cs="Sylfaen"/>
          <w:b/>
          <w:lang w:val="hy-AM"/>
        </w:rPr>
      </w:pPr>
    </w:p>
    <w:p w14:paraId="4F22A841" w14:textId="7F9D9914" w:rsidR="00D1416C" w:rsidRDefault="00D1416C" w:rsidP="00CE3A99">
      <w:pPr>
        <w:pStyle w:val="BodyTextIndent3"/>
        <w:spacing w:line="240" w:lineRule="auto"/>
        <w:jc w:val="right"/>
        <w:rPr>
          <w:rFonts w:ascii="GHEA Grapalat" w:hAnsi="GHEA Grapalat" w:cs="Sylfaen"/>
          <w:b/>
          <w:lang w:val="hy-AM"/>
        </w:rPr>
      </w:pPr>
    </w:p>
    <w:p w14:paraId="5C06A1CE" w14:textId="057A3A53" w:rsidR="00D1416C" w:rsidRDefault="00D1416C" w:rsidP="00CE3A99">
      <w:pPr>
        <w:pStyle w:val="BodyTextIndent3"/>
        <w:spacing w:line="240" w:lineRule="auto"/>
        <w:jc w:val="right"/>
        <w:rPr>
          <w:rFonts w:ascii="GHEA Grapalat" w:hAnsi="GHEA Grapalat" w:cs="Sylfaen"/>
          <w:b/>
          <w:lang w:val="hy-AM"/>
        </w:rPr>
      </w:pPr>
    </w:p>
    <w:p w14:paraId="3D1C3780" w14:textId="7E8A0FEC" w:rsidR="00D1416C" w:rsidRDefault="00D1416C" w:rsidP="00CE3A99">
      <w:pPr>
        <w:pStyle w:val="BodyTextIndent3"/>
        <w:spacing w:line="240" w:lineRule="auto"/>
        <w:jc w:val="right"/>
        <w:rPr>
          <w:rFonts w:ascii="GHEA Grapalat" w:hAnsi="GHEA Grapalat" w:cs="Sylfaen"/>
          <w:b/>
          <w:lang w:val="hy-AM"/>
        </w:rPr>
      </w:pPr>
    </w:p>
    <w:p w14:paraId="1191DC8E" w14:textId="23C6E4F7" w:rsidR="00D1416C" w:rsidRDefault="00D1416C" w:rsidP="00CE3A99">
      <w:pPr>
        <w:pStyle w:val="BodyTextIndent3"/>
        <w:spacing w:line="240" w:lineRule="auto"/>
        <w:jc w:val="right"/>
        <w:rPr>
          <w:rFonts w:ascii="GHEA Grapalat" w:hAnsi="GHEA Grapalat" w:cs="Sylfaen"/>
          <w:b/>
          <w:lang w:val="hy-AM"/>
        </w:rPr>
      </w:pPr>
    </w:p>
    <w:p w14:paraId="204AA61C" w14:textId="6AD3337F" w:rsidR="00D1416C" w:rsidRDefault="00D1416C" w:rsidP="00CE3A99">
      <w:pPr>
        <w:pStyle w:val="BodyTextIndent3"/>
        <w:spacing w:line="240" w:lineRule="auto"/>
        <w:jc w:val="right"/>
        <w:rPr>
          <w:rFonts w:ascii="GHEA Grapalat" w:hAnsi="GHEA Grapalat" w:cs="Sylfaen"/>
          <w:b/>
          <w:lang w:val="hy-AM"/>
        </w:rPr>
      </w:pPr>
    </w:p>
    <w:p w14:paraId="436B793C" w14:textId="0D16D46F" w:rsidR="00D1416C" w:rsidRDefault="00D1416C" w:rsidP="00CE3A99">
      <w:pPr>
        <w:pStyle w:val="BodyTextIndent3"/>
        <w:spacing w:line="240" w:lineRule="auto"/>
        <w:jc w:val="right"/>
        <w:rPr>
          <w:rFonts w:ascii="GHEA Grapalat" w:hAnsi="GHEA Grapalat" w:cs="Sylfaen"/>
          <w:b/>
          <w:lang w:val="hy-AM"/>
        </w:rPr>
      </w:pPr>
    </w:p>
    <w:p w14:paraId="3FE04D70" w14:textId="1B07947C" w:rsidR="00D1416C" w:rsidRDefault="00D1416C" w:rsidP="00CE3A99">
      <w:pPr>
        <w:pStyle w:val="BodyTextIndent3"/>
        <w:spacing w:line="240" w:lineRule="auto"/>
        <w:jc w:val="right"/>
        <w:rPr>
          <w:rFonts w:ascii="GHEA Grapalat" w:hAnsi="GHEA Grapalat" w:cs="Sylfaen"/>
          <w:b/>
          <w:lang w:val="hy-AM"/>
        </w:rPr>
      </w:pPr>
    </w:p>
    <w:p w14:paraId="0CD827E0" w14:textId="5B7E7325" w:rsidR="00D1416C" w:rsidRDefault="00D1416C" w:rsidP="00CE3A99">
      <w:pPr>
        <w:pStyle w:val="BodyTextIndent3"/>
        <w:spacing w:line="240" w:lineRule="auto"/>
        <w:jc w:val="right"/>
        <w:rPr>
          <w:rFonts w:ascii="GHEA Grapalat" w:hAnsi="GHEA Grapalat" w:cs="Sylfaen"/>
          <w:b/>
          <w:lang w:val="hy-AM"/>
        </w:rPr>
      </w:pPr>
    </w:p>
    <w:p w14:paraId="1D144A2E" w14:textId="2E6E843A" w:rsidR="00D1416C" w:rsidRDefault="00D1416C" w:rsidP="00CE3A99">
      <w:pPr>
        <w:pStyle w:val="BodyTextIndent3"/>
        <w:spacing w:line="240" w:lineRule="auto"/>
        <w:jc w:val="right"/>
        <w:rPr>
          <w:rFonts w:ascii="GHEA Grapalat" w:hAnsi="GHEA Grapalat" w:cs="Sylfaen"/>
          <w:b/>
          <w:lang w:val="hy-AM"/>
        </w:rPr>
      </w:pPr>
    </w:p>
    <w:p w14:paraId="60D383C7" w14:textId="2D7359E9" w:rsidR="00D1416C" w:rsidRDefault="00D1416C" w:rsidP="00CE3A99">
      <w:pPr>
        <w:pStyle w:val="BodyTextIndent3"/>
        <w:spacing w:line="240" w:lineRule="auto"/>
        <w:jc w:val="right"/>
        <w:rPr>
          <w:rFonts w:ascii="GHEA Grapalat" w:hAnsi="GHEA Grapalat" w:cs="Sylfaen"/>
          <w:b/>
          <w:lang w:val="hy-AM"/>
        </w:rPr>
      </w:pPr>
    </w:p>
    <w:p w14:paraId="3D4D19B5" w14:textId="51E01B54" w:rsidR="00D1416C" w:rsidRDefault="00D1416C" w:rsidP="00CE3A99">
      <w:pPr>
        <w:pStyle w:val="BodyTextIndent3"/>
        <w:spacing w:line="240" w:lineRule="auto"/>
        <w:jc w:val="right"/>
        <w:rPr>
          <w:rFonts w:ascii="GHEA Grapalat" w:hAnsi="GHEA Grapalat" w:cs="Sylfaen"/>
          <w:b/>
          <w:lang w:val="hy-AM"/>
        </w:rPr>
      </w:pPr>
    </w:p>
    <w:p w14:paraId="1D8558E8" w14:textId="1FB08BA2" w:rsidR="00D1416C" w:rsidRDefault="00D1416C" w:rsidP="00CE3A99">
      <w:pPr>
        <w:pStyle w:val="BodyTextIndent3"/>
        <w:spacing w:line="240" w:lineRule="auto"/>
        <w:jc w:val="right"/>
        <w:rPr>
          <w:rFonts w:ascii="GHEA Grapalat" w:hAnsi="GHEA Grapalat" w:cs="Sylfaen"/>
          <w:b/>
          <w:lang w:val="hy-AM"/>
        </w:rPr>
      </w:pPr>
    </w:p>
    <w:p w14:paraId="52E9870A" w14:textId="63EE6585" w:rsidR="00D1416C" w:rsidRDefault="00D1416C" w:rsidP="00CE3A99">
      <w:pPr>
        <w:pStyle w:val="BodyTextIndent3"/>
        <w:spacing w:line="240" w:lineRule="auto"/>
        <w:jc w:val="right"/>
        <w:rPr>
          <w:rFonts w:ascii="GHEA Grapalat" w:hAnsi="GHEA Grapalat" w:cs="Sylfaen"/>
          <w:b/>
          <w:lang w:val="hy-AM"/>
        </w:rPr>
      </w:pPr>
    </w:p>
    <w:p w14:paraId="4BB985D1" w14:textId="274F8F59" w:rsidR="00D1416C" w:rsidRDefault="00D1416C" w:rsidP="00CE3A99">
      <w:pPr>
        <w:pStyle w:val="BodyTextIndent3"/>
        <w:spacing w:line="240" w:lineRule="auto"/>
        <w:jc w:val="right"/>
        <w:rPr>
          <w:rFonts w:ascii="GHEA Grapalat" w:hAnsi="GHEA Grapalat" w:cs="Sylfaen"/>
          <w:b/>
          <w:lang w:val="hy-AM"/>
        </w:rPr>
      </w:pPr>
    </w:p>
    <w:p w14:paraId="323B1CCE" w14:textId="20CCCBA7" w:rsidR="00D1416C" w:rsidRDefault="00D1416C" w:rsidP="00CE3A99">
      <w:pPr>
        <w:pStyle w:val="BodyTextIndent3"/>
        <w:spacing w:line="240" w:lineRule="auto"/>
        <w:jc w:val="right"/>
        <w:rPr>
          <w:rFonts w:ascii="GHEA Grapalat" w:hAnsi="GHEA Grapalat" w:cs="Sylfaen"/>
          <w:b/>
          <w:lang w:val="hy-AM"/>
        </w:rPr>
      </w:pP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3AAF4C00"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Pr>
          <w:rFonts w:ascii="GHEA Grapalat" w:hAnsi="GHEA Grapalat"/>
          <w:b/>
          <w:lang w:val="hy-AM"/>
        </w:rPr>
        <w:t>ԿՄՋՀ</w:t>
      </w:r>
      <w:r w:rsidRPr="00E6597C">
        <w:rPr>
          <w:rFonts w:ascii="GHEA Grapalat" w:hAnsi="GHEA Grapalat"/>
          <w:b/>
          <w:lang w:val="es-ES"/>
        </w:rPr>
        <w:t>-</w:t>
      </w:r>
      <w:r w:rsidRPr="00E6597C">
        <w:rPr>
          <w:rFonts w:ascii="GHEA Grapalat" w:hAnsi="GHEA Grapalat" w:cs="Sylfaen"/>
          <w:b/>
          <w:lang w:val="hy-AM"/>
        </w:rPr>
        <w:t>Բ</w:t>
      </w:r>
      <w:r w:rsidRPr="00D1416C">
        <w:rPr>
          <w:rFonts w:ascii="GHEA Grapalat" w:hAnsi="GHEA Grapalat" w:cs="Sylfaen"/>
          <w:b/>
          <w:lang w:val="hy-AM"/>
        </w:rPr>
        <w:t>Մ</w:t>
      </w:r>
      <w:r w:rsidRPr="00E6597C">
        <w:rPr>
          <w:rFonts w:ascii="GHEA Grapalat" w:hAnsi="GHEA Grapalat" w:cs="Sylfaen"/>
          <w:b/>
          <w:lang w:val="hy-AM"/>
        </w:rPr>
        <w:t>Ա</w:t>
      </w:r>
      <w:r w:rsidRPr="00D1416C">
        <w:rPr>
          <w:rFonts w:ascii="GHEA Grapalat" w:hAnsi="GHEA Grapalat" w:cs="Sylfaen"/>
          <w:b/>
          <w:lang w:val="hy-AM"/>
        </w:rPr>
        <w:t>Շ</w:t>
      </w:r>
      <w:r w:rsidRPr="00E6597C">
        <w:rPr>
          <w:rFonts w:ascii="GHEA Grapalat" w:hAnsi="GHEA Grapalat" w:cs="Sylfaen"/>
          <w:b/>
          <w:lang w:val="hy-AM"/>
        </w:rPr>
        <w:t>ՁԲ</w:t>
      </w:r>
      <w:r w:rsidRPr="00E6597C">
        <w:rPr>
          <w:rFonts w:ascii="GHEA Grapalat" w:hAnsi="GHEA Grapalat"/>
          <w:b/>
          <w:lang w:val="es-ES"/>
        </w:rPr>
        <w:t>-</w:t>
      </w:r>
      <w:r>
        <w:rPr>
          <w:rFonts w:ascii="GHEA Grapalat" w:hAnsi="GHEA Grapalat"/>
          <w:b/>
          <w:lang w:val="hy-AM"/>
        </w:rPr>
        <w:t>24</w:t>
      </w:r>
      <w:r w:rsidRPr="00E6597C">
        <w:rPr>
          <w:rFonts w:ascii="GHEA Grapalat" w:hAnsi="GHEA Grapalat"/>
          <w:b/>
          <w:lang w:val="es-ES"/>
        </w:rPr>
        <w:t>/</w:t>
      </w:r>
      <w:r>
        <w:rPr>
          <w:rFonts w:ascii="GHEA Grapalat" w:hAnsi="GHEA Grapalat"/>
          <w:b/>
          <w:lang w:val="hy-AM"/>
        </w:rPr>
        <w:t>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72036786"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7AA8716A" w14:textId="77777777" w:rsidR="000B1088" w:rsidRPr="00D1416C" w:rsidRDefault="000B1088" w:rsidP="000B1088">
      <w:pPr>
        <w:ind w:left="-66"/>
        <w:jc w:val="center"/>
        <w:rPr>
          <w:rFonts w:ascii="GHEA Grapalat" w:hAnsi="GHEA Grapalat"/>
          <w:b/>
          <w:lang w:val="es-ES"/>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57AE776C"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D1416C" w:rsidRPr="00D1416C">
        <w:rPr>
          <w:rFonts w:ascii="GHEA Grapalat" w:hAnsi="GHEA Grapalat" w:cs="Arial"/>
          <w:sz w:val="20"/>
          <w:szCs w:val="20"/>
          <w:lang w:val="hy-AM"/>
        </w:rPr>
        <w:t>ԿՄՋՀ</w:t>
      </w:r>
      <w:r w:rsidR="00D1416C" w:rsidRPr="00D1416C">
        <w:rPr>
          <w:rFonts w:ascii="GHEA Grapalat" w:hAnsi="GHEA Grapalat" w:cs="Arial"/>
          <w:sz w:val="20"/>
          <w:szCs w:val="20"/>
          <w:lang w:val="es-ES"/>
        </w:rPr>
        <w:t>-ԲԱՇՁԲ-</w:t>
      </w:r>
      <w:r w:rsidR="00D1416C" w:rsidRPr="00D1416C">
        <w:rPr>
          <w:rFonts w:ascii="GHEA Grapalat" w:hAnsi="GHEA Grapalat" w:cs="Arial"/>
          <w:sz w:val="20"/>
          <w:szCs w:val="20"/>
          <w:lang w:val="hy-AM"/>
        </w:rPr>
        <w:t>24</w:t>
      </w:r>
      <w:r w:rsidRPr="00D1416C">
        <w:rPr>
          <w:rFonts w:ascii="GHEA Grapalat" w:hAnsi="GHEA Grapalat" w:cs="Arial"/>
          <w:sz w:val="20"/>
          <w:szCs w:val="20"/>
          <w:lang w:val="es-ES"/>
        </w:rPr>
        <w:t>/</w:t>
      </w:r>
      <w:r w:rsidR="00D1416C" w:rsidRPr="00D1416C">
        <w:rPr>
          <w:rFonts w:ascii="GHEA Grapalat" w:hAnsi="GHEA Grapalat" w:cs="Arial"/>
          <w:sz w:val="20"/>
          <w:szCs w:val="20"/>
          <w:lang w:val="hy-AM"/>
        </w:rPr>
        <w:t>1</w:t>
      </w:r>
      <w:r w:rsidRPr="009F5C16">
        <w:rPr>
          <w:rFonts w:ascii="GHEA Grapalat" w:hAnsi="GHEA Grapalat" w:cs="Arial"/>
          <w:sz w:val="20"/>
          <w:szCs w:val="20"/>
          <w:lang w:val="es-ES"/>
        </w:rPr>
        <w:t>»</w:t>
      </w:r>
      <w:r w:rsidRPr="009F5C16">
        <w:rPr>
          <w:rStyle w:val="FootnoteReference"/>
          <w:rFonts w:ascii="GHEA Grapalat" w:hAnsi="GHEA Grapalat" w:cs="Arial"/>
          <w:sz w:val="20"/>
          <w:szCs w:val="20"/>
          <w:lang w:val="es-ES"/>
        </w:rPr>
        <w:t>*</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040B0C38" w:rsidR="00A52F0E" w:rsidRDefault="00A52F0E" w:rsidP="000B1088">
      <w:pPr>
        <w:pStyle w:val="BodyTextIndent3"/>
        <w:spacing w:line="240" w:lineRule="auto"/>
        <w:ind w:firstLine="0"/>
        <w:jc w:val="right"/>
        <w:rPr>
          <w:rFonts w:ascii="GHEA Grapalat" w:hAnsi="GHEA Grapalat"/>
          <w:b/>
          <w:lang w:val="hy-AM"/>
        </w:rPr>
      </w:pPr>
    </w:p>
    <w:p w14:paraId="36E06775" w14:textId="59EDC64C" w:rsidR="00864299" w:rsidRDefault="00864299" w:rsidP="000B1088">
      <w:pPr>
        <w:pStyle w:val="BodyTextIndent3"/>
        <w:spacing w:line="240" w:lineRule="auto"/>
        <w:ind w:firstLine="0"/>
        <w:jc w:val="right"/>
        <w:rPr>
          <w:rFonts w:ascii="GHEA Grapalat" w:hAnsi="GHEA Grapalat"/>
          <w:b/>
          <w:lang w:val="hy-AM"/>
        </w:rPr>
      </w:pPr>
    </w:p>
    <w:p w14:paraId="11DD46CD" w14:textId="70F1DD3E" w:rsidR="00864299" w:rsidRDefault="00864299" w:rsidP="000B1088">
      <w:pPr>
        <w:pStyle w:val="BodyTextIndent3"/>
        <w:spacing w:line="240" w:lineRule="auto"/>
        <w:ind w:firstLine="0"/>
        <w:jc w:val="right"/>
        <w:rPr>
          <w:rFonts w:ascii="GHEA Grapalat" w:hAnsi="GHEA Grapalat"/>
          <w:b/>
          <w:lang w:val="hy-AM"/>
        </w:rPr>
      </w:pPr>
    </w:p>
    <w:p w14:paraId="09C18B43" w14:textId="77777777" w:rsidR="00864299" w:rsidRDefault="00864299"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7BB33D81"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Pr>
          <w:rFonts w:ascii="GHEA Grapalat" w:hAnsi="GHEA Grapalat"/>
          <w:b/>
          <w:lang w:val="hy-AM"/>
        </w:rPr>
        <w:t>ԿՄՋՀ</w:t>
      </w:r>
      <w:r w:rsidRPr="00E6597C">
        <w:rPr>
          <w:rFonts w:ascii="GHEA Grapalat" w:hAnsi="GHEA Grapalat"/>
          <w:b/>
          <w:lang w:val="es-ES"/>
        </w:rPr>
        <w:t>-</w:t>
      </w:r>
      <w:r w:rsidRPr="00E6597C">
        <w:rPr>
          <w:rFonts w:ascii="GHEA Grapalat" w:hAnsi="GHEA Grapalat" w:cs="Sylfaen"/>
          <w:b/>
          <w:lang w:val="hy-AM"/>
        </w:rPr>
        <w:t>Բ</w:t>
      </w:r>
      <w:r w:rsidRPr="00D1416C">
        <w:rPr>
          <w:rFonts w:ascii="GHEA Grapalat" w:hAnsi="GHEA Grapalat" w:cs="Sylfaen"/>
          <w:b/>
          <w:lang w:val="hy-AM"/>
        </w:rPr>
        <w:t>Մ</w:t>
      </w:r>
      <w:r w:rsidRPr="00E6597C">
        <w:rPr>
          <w:rFonts w:ascii="GHEA Grapalat" w:hAnsi="GHEA Grapalat" w:cs="Sylfaen"/>
          <w:b/>
          <w:lang w:val="hy-AM"/>
        </w:rPr>
        <w:t>Ա</w:t>
      </w:r>
      <w:r w:rsidRPr="00D1416C">
        <w:rPr>
          <w:rFonts w:ascii="GHEA Grapalat" w:hAnsi="GHEA Grapalat" w:cs="Sylfaen"/>
          <w:b/>
          <w:lang w:val="hy-AM"/>
        </w:rPr>
        <w:t>Շ</w:t>
      </w:r>
      <w:r w:rsidRPr="00E6597C">
        <w:rPr>
          <w:rFonts w:ascii="GHEA Grapalat" w:hAnsi="GHEA Grapalat" w:cs="Sylfaen"/>
          <w:b/>
          <w:lang w:val="hy-AM"/>
        </w:rPr>
        <w:t>ՁԲ</w:t>
      </w:r>
      <w:r w:rsidRPr="00E6597C">
        <w:rPr>
          <w:rFonts w:ascii="GHEA Grapalat" w:hAnsi="GHEA Grapalat"/>
          <w:b/>
          <w:lang w:val="es-ES"/>
        </w:rPr>
        <w:t>-</w:t>
      </w:r>
      <w:r>
        <w:rPr>
          <w:rFonts w:ascii="GHEA Grapalat" w:hAnsi="GHEA Grapalat"/>
          <w:b/>
          <w:lang w:val="hy-AM"/>
        </w:rPr>
        <w:t>24</w:t>
      </w:r>
      <w:r w:rsidRPr="00E6597C">
        <w:rPr>
          <w:rFonts w:ascii="GHEA Grapalat" w:hAnsi="GHEA Grapalat"/>
          <w:b/>
          <w:lang w:val="es-ES"/>
        </w:rPr>
        <w:t>/</w:t>
      </w:r>
      <w:r>
        <w:rPr>
          <w:rFonts w:ascii="GHEA Grapalat" w:hAnsi="GHEA Grapalat"/>
          <w:b/>
          <w:lang w:val="hy-AM"/>
        </w:rPr>
        <w:t>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264B67D0"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0E3028B" w14:textId="77777777" w:rsidR="00A52F0E" w:rsidRPr="00D1416C" w:rsidRDefault="00A52F0E" w:rsidP="000B1088">
      <w:pPr>
        <w:pStyle w:val="BodyTextIndent3"/>
        <w:spacing w:line="240" w:lineRule="auto"/>
        <w:ind w:firstLine="0"/>
        <w:jc w:val="right"/>
        <w:rPr>
          <w:rFonts w:ascii="GHEA Grapalat" w:hAnsi="GHEA Grapalat"/>
          <w:b/>
          <w:lang w:val="es-ES"/>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D1416C">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D1416C">
      <w:pPr>
        <w:ind w:left="360" w:hanging="360"/>
        <w:jc w:val="center"/>
        <w:rPr>
          <w:rFonts w:ascii="GHEA Grapalat" w:eastAsia="GHEA Grapalat" w:hAnsi="GHEA Grapalat" w:cs="GHEA Grapalat"/>
          <w:lang w:val="hy-AM"/>
        </w:rPr>
      </w:pPr>
    </w:p>
    <w:p w14:paraId="53C67FA3" w14:textId="77777777" w:rsidR="00A52F0E" w:rsidRPr="00FD1EE4" w:rsidRDefault="00A52F0E" w:rsidP="00D1416C">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D1416C">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D1416C">
            <w:pPr>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D1416C">
            <w:pPr>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D1416C">
            <w:pPr>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D1416C">
            <w:pPr>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D1416C">
            <w:pPr>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D1416C">
            <w:pPr>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D1416C">
            <w:pPr>
              <w:rPr>
                <w:rFonts w:ascii="GHEA Grapalat" w:eastAsia="GHEA Grapalat" w:hAnsi="GHEA Grapalat" w:cs="GHEA Grapalat"/>
              </w:rPr>
            </w:pPr>
          </w:p>
        </w:tc>
      </w:tr>
    </w:tbl>
    <w:p w14:paraId="18068521" w14:textId="77777777" w:rsidR="00A52F0E" w:rsidRPr="00FD1EE4" w:rsidRDefault="00A52F0E" w:rsidP="00D1416C">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F82ACA">
            <w:pPr>
              <w:spacing w:before="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F82ACA">
            <w:pPr>
              <w:spacing w:before="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F82ACA">
            <w:pPr>
              <w:spacing w:before="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F82ACA">
            <w:pPr>
              <w:spacing w:before="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F82ACA">
            <w:pPr>
              <w:spacing w:before="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F82ACA">
            <w:pPr>
              <w:spacing w:before="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28AE30A" w14:textId="77777777" w:rsidR="00A52F0E" w:rsidRDefault="00A52F0E" w:rsidP="00B1747C">
            <w:pPr>
              <w:spacing w:before="240" w:after="240"/>
              <w:rPr>
                <w:rFonts w:ascii="GHEA Grapalat" w:eastAsia="GHEA Grapalat" w:hAnsi="GHEA Grapalat" w:cs="GHEA Grapalat"/>
              </w:rPr>
            </w:pPr>
          </w:p>
          <w:p w14:paraId="0220D252" w14:textId="77777777" w:rsidR="00F82ACA" w:rsidRDefault="00F82ACA" w:rsidP="00B1747C">
            <w:pPr>
              <w:spacing w:before="240" w:after="240"/>
              <w:rPr>
                <w:rFonts w:ascii="GHEA Grapalat" w:eastAsia="GHEA Grapalat" w:hAnsi="GHEA Grapalat" w:cs="GHEA Grapalat"/>
              </w:rPr>
            </w:pPr>
          </w:p>
          <w:p w14:paraId="455657DE" w14:textId="7534B56B" w:rsidR="00F82ACA" w:rsidRPr="00FD1EE4" w:rsidRDefault="00F82ACA"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7F95A244" w14:textId="77777777" w:rsidR="00A52F0E"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p w14:paraId="5F6826B0" w14:textId="18EAB7B0" w:rsidR="00D1416C" w:rsidRPr="00FD1EE4" w:rsidRDefault="00D1416C" w:rsidP="00B1747C">
            <w:pPr>
              <w:spacing w:before="240" w:after="240"/>
              <w:rPr>
                <w:rFonts w:ascii="GHEA Grapalat" w:eastAsia="GHEA Grapalat" w:hAnsi="GHEA Grapalat" w:cs="GHEA Grapalat"/>
              </w:rPr>
            </w:pP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w:t>
            </w:r>
            <w:r w:rsidRPr="00FD1EE4">
              <w:rPr>
                <w:rFonts w:ascii="GHEA Grapalat" w:eastAsia="GHEA Grapalat" w:hAnsi="GHEA Grapalat" w:cs="GHEA Grapalat"/>
                <w:color w:val="000000"/>
              </w:rPr>
              <w:lastRenderedPageBreak/>
              <w:t>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2A7F07E9"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p>
    <w:p w14:paraId="21646516" w14:textId="77777777" w:rsidR="00A52F0E" w:rsidRPr="00FD1EE4" w:rsidRDefault="00A52F0E" w:rsidP="00D1416C">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86D03D" w14:textId="77777777" w:rsidR="00A52F0E" w:rsidRPr="00FD1EE4" w:rsidRDefault="00A52F0E" w:rsidP="00D1416C">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D1416C">
        <w:trPr>
          <w:trHeight w:val="84"/>
        </w:trPr>
        <w:tc>
          <w:tcPr>
            <w:tcW w:w="2835" w:type="dxa"/>
            <w:shd w:val="clear" w:color="auto" w:fill="D9E2F3"/>
            <w:vAlign w:val="center"/>
          </w:tcPr>
          <w:p w14:paraId="05EF866F" w14:textId="77777777" w:rsidR="00A52F0E" w:rsidRPr="00FD1EE4" w:rsidRDefault="00A52F0E" w:rsidP="00D1416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D1416C">
            <w:pPr>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D1416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D1416C">
            <w:pPr>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D1416C">
        <w:trPr>
          <w:trHeight w:val="70"/>
        </w:trPr>
        <w:tc>
          <w:tcPr>
            <w:tcW w:w="2835" w:type="dxa"/>
            <w:vMerge w:val="restart"/>
            <w:shd w:val="clear" w:color="auto" w:fill="D9E2F3"/>
            <w:vAlign w:val="center"/>
          </w:tcPr>
          <w:p w14:paraId="3EE26D93" w14:textId="77777777" w:rsidR="00A52F0E" w:rsidRPr="00FD1EE4" w:rsidRDefault="00A52F0E" w:rsidP="00D1416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D1416C">
            <w:pPr>
              <w:spacing w:before="240"/>
              <w:rPr>
                <w:rFonts w:ascii="GHEA Grapalat" w:eastAsia="GHEA Grapalat" w:hAnsi="GHEA Grapalat" w:cs="GHEA Grapalat"/>
              </w:rPr>
            </w:pPr>
          </w:p>
        </w:tc>
      </w:tr>
      <w:tr w:rsidR="00A52F0E" w:rsidRPr="00FD1EE4" w14:paraId="25617B0E" w14:textId="77777777" w:rsidTr="00D1416C">
        <w:trPr>
          <w:trHeight w:val="82"/>
        </w:trPr>
        <w:tc>
          <w:tcPr>
            <w:tcW w:w="2835" w:type="dxa"/>
            <w:vMerge/>
            <w:shd w:val="clear" w:color="auto" w:fill="D9E2F3"/>
            <w:vAlign w:val="center"/>
          </w:tcPr>
          <w:p w14:paraId="10E8F401"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D1416C">
            <w:pPr>
              <w:spacing w:before="240"/>
              <w:rPr>
                <w:rFonts w:ascii="GHEA Grapalat" w:eastAsia="GHEA Grapalat" w:hAnsi="GHEA Grapalat" w:cs="GHEA Grapalat"/>
              </w:rPr>
            </w:pPr>
          </w:p>
        </w:tc>
      </w:tr>
      <w:tr w:rsidR="00A52F0E" w:rsidRPr="00FD1EE4" w14:paraId="1A7BB49D" w14:textId="77777777" w:rsidTr="00D1416C">
        <w:trPr>
          <w:trHeight w:val="90"/>
        </w:trPr>
        <w:tc>
          <w:tcPr>
            <w:tcW w:w="2835" w:type="dxa"/>
            <w:vMerge/>
            <w:shd w:val="clear" w:color="auto" w:fill="D9E2F3"/>
            <w:vAlign w:val="center"/>
          </w:tcPr>
          <w:p w14:paraId="27BA9CAF"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D1416C">
            <w:pPr>
              <w:spacing w:before="240"/>
              <w:rPr>
                <w:rFonts w:ascii="GHEA Grapalat" w:eastAsia="GHEA Grapalat" w:hAnsi="GHEA Grapalat" w:cs="GHEA Grapalat"/>
              </w:rPr>
            </w:pPr>
          </w:p>
        </w:tc>
      </w:tr>
      <w:tr w:rsidR="00A52F0E" w:rsidRPr="00FD1EE4" w14:paraId="242D9DF7" w14:textId="77777777" w:rsidTr="00D1416C">
        <w:trPr>
          <w:trHeight w:val="70"/>
        </w:trPr>
        <w:tc>
          <w:tcPr>
            <w:tcW w:w="2835" w:type="dxa"/>
            <w:vMerge/>
            <w:shd w:val="clear" w:color="auto" w:fill="D9E2F3"/>
            <w:vAlign w:val="center"/>
          </w:tcPr>
          <w:p w14:paraId="16CC9F0A"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D1416C">
            <w:pPr>
              <w:spacing w:before="240"/>
              <w:rPr>
                <w:rFonts w:ascii="GHEA Grapalat" w:eastAsia="GHEA Grapalat" w:hAnsi="GHEA Grapalat" w:cs="GHEA Grapalat"/>
              </w:rPr>
            </w:pPr>
          </w:p>
        </w:tc>
      </w:tr>
      <w:tr w:rsidR="00A52F0E" w:rsidRPr="00FD1EE4" w14:paraId="3808BCA1" w14:textId="77777777" w:rsidTr="00D1416C">
        <w:trPr>
          <w:trHeight w:val="70"/>
        </w:trPr>
        <w:tc>
          <w:tcPr>
            <w:tcW w:w="2835" w:type="dxa"/>
            <w:vMerge/>
            <w:shd w:val="clear" w:color="auto" w:fill="D9E2F3"/>
            <w:vAlign w:val="center"/>
          </w:tcPr>
          <w:p w14:paraId="0511DD95"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D1416C">
            <w:pPr>
              <w:spacing w:before="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1A4DA4AF"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1DE421B5"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Pr>
          <w:rFonts w:ascii="GHEA Grapalat" w:hAnsi="GHEA Grapalat"/>
          <w:b/>
          <w:lang w:val="hy-AM"/>
        </w:rPr>
        <w:t>ԿՄՋՀ</w:t>
      </w:r>
      <w:r w:rsidRPr="00E6597C">
        <w:rPr>
          <w:rFonts w:ascii="GHEA Grapalat" w:hAnsi="GHEA Grapalat"/>
          <w:b/>
          <w:lang w:val="es-ES"/>
        </w:rPr>
        <w:t>-</w:t>
      </w:r>
      <w:r w:rsidRPr="00E6597C">
        <w:rPr>
          <w:rFonts w:ascii="GHEA Grapalat" w:hAnsi="GHEA Grapalat" w:cs="Sylfaen"/>
          <w:b/>
          <w:lang w:val="hy-AM"/>
        </w:rPr>
        <w:t>Բ</w:t>
      </w:r>
      <w:r w:rsidRPr="00D1416C">
        <w:rPr>
          <w:rFonts w:ascii="GHEA Grapalat" w:hAnsi="GHEA Grapalat" w:cs="Sylfaen"/>
          <w:b/>
          <w:lang w:val="hy-AM"/>
        </w:rPr>
        <w:t>Մ</w:t>
      </w:r>
      <w:r w:rsidRPr="00E6597C">
        <w:rPr>
          <w:rFonts w:ascii="GHEA Grapalat" w:hAnsi="GHEA Grapalat" w:cs="Sylfaen"/>
          <w:b/>
          <w:lang w:val="hy-AM"/>
        </w:rPr>
        <w:t>Ա</w:t>
      </w:r>
      <w:r w:rsidRPr="00D1416C">
        <w:rPr>
          <w:rFonts w:ascii="GHEA Grapalat" w:hAnsi="GHEA Grapalat" w:cs="Sylfaen"/>
          <w:b/>
          <w:lang w:val="hy-AM"/>
        </w:rPr>
        <w:t>Շ</w:t>
      </w:r>
      <w:r w:rsidRPr="00E6597C">
        <w:rPr>
          <w:rFonts w:ascii="GHEA Grapalat" w:hAnsi="GHEA Grapalat" w:cs="Sylfaen"/>
          <w:b/>
          <w:lang w:val="hy-AM"/>
        </w:rPr>
        <w:t>ՁԲ</w:t>
      </w:r>
      <w:r w:rsidRPr="00E6597C">
        <w:rPr>
          <w:rFonts w:ascii="GHEA Grapalat" w:hAnsi="GHEA Grapalat"/>
          <w:b/>
          <w:lang w:val="es-ES"/>
        </w:rPr>
        <w:t>-</w:t>
      </w:r>
      <w:r>
        <w:rPr>
          <w:rFonts w:ascii="GHEA Grapalat" w:hAnsi="GHEA Grapalat"/>
          <w:b/>
          <w:lang w:val="hy-AM"/>
        </w:rPr>
        <w:t>24</w:t>
      </w:r>
      <w:r w:rsidRPr="00E6597C">
        <w:rPr>
          <w:rFonts w:ascii="GHEA Grapalat" w:hAnsi="GHEA Grapalat"/>
          <w:b/>
          <w:lang w:val="es-ES"/>
        </w:rPr>
        <w:t>/</w:t>
      </w:r>
      <w:r>
        <w:rPr>
          <w:rFonts w:ascii="GHEA Grapalat" w:hAnsi="GHEA Grapalat"/>
          <w:b/>
          <w:lang w:val="hy-AM"/>
        </w:rPr>
        <w:t>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53EDED00"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40F5960" w14:textId="77777777" w:rsidR="00B2572B" w:rsidRPr="00D1416C" w:rsidRDefault="00B2572B" w:rsidP="00EF3662">
      <w:pPr>
        <w:rPr>
          <w:rFonts w:ascii="GHEA Grapalat" w:hAnsi="GHEA Grapalat"/>
          <w:lang w:val="es-ES"/>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4EAC8AB7"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D1416C">
        <w:rPr>
          <w:rFonts w:ascii="GHEA Grapalat" w:hAnsi="GHEA Grapalat" w:cs="Arial"/>
          <w:sz w:val="20"/>
          <w:szCs w:val="20"/>
          <w:lang w:val="hy-AM"/>
        </w:rPr>
        <w:t>ԿՄՋՀ</w:t>
      </w:r>
      <w:r w:rsidRPr="00E6597C">
        <w:rPr>
          <w:rFonts w:ascii="GHEA Grapalat" w:hAnsi="GHEA Grapalat" w:cs="Arial"/>
          <w:sz w:val="20"/>
          <w:szCs w:val="20"/>
          <w:lang w:val="es-ES"/>
        </w:rPr>
        <w:t>-ԲՄԱ</w:t>
      </w:r>
      <w:r w:rsidR="0050401E" w:rsidRPr="00E6597C">
        <w:rPr>
          <w:rFonts w:ascii="GHEA Grapalat" w:hAnsi="GHEA Grapalat" w:cs="Arial"/>
          <w:sz w:val="20"/>
          <w:szCs w:val="20"/>
          <w:lang w:val="es-ES"/>
        </w:rPr>
        <w:t>Շ</w:t>
      </w:r>
      <w:r w:rsidRPr="00E6597C">
        <w:rPr>
          <w:rFonts w:ascii="GHEA Grapalat" w:hAnsi="GHEA Grapalat" w:cs="Arial"/>
          <w:sz w:val="20"/>
          <w:szCs w:val="20"/>
          <w:lang w:val="es-ES"/>
        </w:rPr>
        <w:t>ՁԲ-</w:t>
      </w:r>
      <w:r w:rsidR="00D1416C">
        <w:rPr>
          <w:rFonts w:ascii="GHEA Grapalat" w:hAnsi="GHEA Grapalat" w:cs="Arial"/>
          <w:sz w:val="20"/>
          <w:szCs w:val="20"/>
          <w:lang w:val="hy-AM"/>
        </w:rPr>
        <w:t>24</w:t>
      </w:r>
      <w:r w:rsidRPr="00E6597C">
        <w:rPr>
          <w:rFonts w:ascii="GHEA Grapalat" w:hAnsi="GHEA Grapalat" w:cs="Arial"/>
          <w:sz w:val="20"/>
          <w:szCs w:val="20"/>
          <w:lang w:val="es-ES"/>
        </w:rPr>
        <w:t>/</w:t>
      </w:r>
      <w:r w:rsidR="00D1416C">
        <w:rPr>
          <w:rFonts w:ascii="GHEA Grapalat" w:hAnsi="GHEA Grapalat" w:cs="Arial"/>
          <w:sz w:val="20"/>
          <w:szCs w:val="20"/>
          <w:lang w:val="hy-AM"/>
        </w:rPr>
        <w:t>1</w:t>
      </w:r>
      <w:r w:rsidRPr="00E6597C">
        <w:rPr>
          <w:rFonts w:ascii="GHEA Grapalat" w:hAnsi="GHEA Grapalat" w:cs="Arial"/>
          <w:sz w:val="20"/>
          <w:szCs w:val="20"/>
          <w:lang w:val="es-ES"/>
        </w:rPr>
        <w:t>»* 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1" w:name="_Hlk23147299"/>
      <w:r w:rsidRPr="00E6597C">
        <w:rPr>
          <w:rFonts w:ascii="GHEA Grapalat" w:hAnsi="GHEA Grapalat" w:cs="Sylfaen"/>
          <w:vertAlign w:val="superscript"/>
          <w:lang w:val="hy-AM"/>
        </w:rPr>
        <w:t xml:space="preserve">                                                                                     մասնակցի անվանումը</w:t>
      </w:r>
    </w:p>
    <w:bookmarkEnd w:id="11"/>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1001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1"/>
        <w:gridCol w:w="3691"/>
        <w:gridCol w:w="11"/>
        <w:gridCol w:w="1632"/>
        <w:gridCol w:w="11"/>
        <w:gridCol w:w="1690"/>
        <w:gridCol w:w="11"/>
        <w:gridCol w:w="1690"/>
        <w:gridCol w:w="11"/>
      </w:tblGrid>
      <w:tr w:rsidR="0053699F" w:rsidRPr="003F5EB4" w14:paraId="78F6C5E7" w14:textId="77777777" w:rsidTr="00D1416C">
        <w:trPr>
          <w:cantSplit/>
          <w:trHeight w:val="916"/>
          <w:jc w:val="center"/>
        </w:trPr>
        <w:tc>
          <w:tcPr>
            <w:tcW w:w="1271"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702" w:type="dxa"/>
            <w:gridSpan w:val="2"/>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gridSpan w:val="2"/>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gridSpan w:val="2"/>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gridSpan w:val="2"/>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D1416C">
        <w:trPr>
          <w:jc w:val="center"/>
        </w:trPr>
        <w:tc>
          <w:tcPr>
            <w:tcW w:w="1271"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702" w:type="dxa"/>
            <w:gridSpan w:val="2"/>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gridSpan w:val="2"/>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3F5EB4" w14:paraId="505AA654" w14:textId="77777777" w:rsidTr="00D1416C">
        <w:trPr>
          <w:gridAfter w:val="1"/>
          <w:wAfter w:w="11" w:type="dxa"/>
          <w:trHeight w:val="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691" w:type="dxa"/>
            <w:tcBorders>
              <w:top w:val="single" w:sz="4" w:space="0" w:color="auto"/>
              <w:left w:val="single" w:sz="4" w:space="0" w:color="auto"/>
              <w:bottom w:val="single" w:sz="4" w:space="0" w:color="auto"/>
              <w:right w:val="single" w:sz="4" w:space="0" w:color="auto"/>
            </w:tcBorders>
            <w:vAlign w:val="center"/>
          </w:tcPr>
          <w:p w14:paraId="450E1A9E" w14:textId="2DD8B0F3" w:rsidR="0053699F" w:rsidRPr="00D1416C" w:rsidRDefault="00D1416C" w:rsidP="00D1416C">
            <w:pPr>
              <w:jc w:val="center"/>
              <w:rPr>
                <w:rFonts w:ascii="GHEA Grapalat" w:hAnsi="GHEA Grapalat"/>
                <w:sz w:val="20"/>
                <w:szCs w:val="20"/>
                <w:lang w:val="es-ES"/>
              </w:rPr>
            </w:pPr>
            <w:r w:rsidRPr="00D1416C">
              <w:rPr>
                <w:rFonts w:ascii="GHEA Grapalat" w:hAnsi="GHEA Grapalat"/>
                <w:sz w:val="20"/>
                <w:szCs w:val="20"/>
                <w:lang w:val="hy-AM"/>
              </w:rPr>
              <w:t>Ջրվեժ համայնքի ներհամայնքային ճանապարհների ասֆալտապատման աշխատանքներ</w:t>
            </w:r>
          </w:p>
        </w:tc>
        <w:tc>
          <w:tcPr>
            <w:tcW w:w="1643" w:type="dxa"/>
            <w:gridSpan w:val="2"/>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D1416C">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9069D1">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202844DB" w14:textId="77777777" w:rsidR="00D1416C" w:rsidRPr="00D1416C" w:rsidRDefault="00D1416C" w:rsidP="00D1416C">
      <w:pPr>
        <w:pStyle w:val="BodyTextIndent3"/>
        <w:spacing w:line="240" w:lineRule="auto"/>
        <w:jc w:val="right"/>
        <w:rPr>
          <w:rFonts w:ascii="GHEA Grapalat" w:hAnsi="GHEA Grapalat" w:cs="Arial"/>
          <w:b/>
          <w:lang w:val="es-ES"/>
        </w:rPr>
      </w:pPr>
      <w:r w:rsidRPr="00D1416C">
        <w:rPr>
          <w:rFonts w:ascii="GHEA Grapalat" w:hAnsi="GHEA Grapalat"/>
          <w:lang w:val="af-ZA"/>
        </w:rPr>
        <w:t>«</w:t>
      </w:r>
      <w:r w:rsidRPr="00D1416C">
        <w:rPr>
          <w:rFonts w:ascii="GHEA Grapalat" w:hAnsi="GHEA Grapalat"/>
          <w:b/>
          <w:lang w:val="hy-AM"/>
        </w:rPr>
        <w:t>ԿՄՋՀ</w:t>
      </w:r>
      <w:r w:rsidRPr="00D1416C">
        <w:rPr>
          <w:rFonts w:ascii="GHEA Grapalat" w:hAnsi="GHEA Grapalat"/>
          <w:b/>
          <w:lang w:val="es-ES"/>
        </w:rPr>
        <w:t>-</w:t>
      </w:r>
      <w:r w:rsidRPr="00D1416C">
        <w:rPr>
          <w:rFonts w:ascii="GHEA Grapalat" w:hAnsi="GHEA Grapalat" w:cs="Sylfaen"/>
          <w:b/>
          <w:lang w:val="hy-AM"/>
        </w:rPr>
        <w:t>ԲՄԱՇՁԲ</w:t>
      </w:r>
      <w:r w:rsidRPr="00D1416C">
        <w:rPr>
          <w:rFonts w:ascii="GHEA Grapalat" w:hAnsi="GHEA Grapalat"/>
          <w:b/>
          <w:lang w:val="es-ES"/>
        </w:rPr>
        <w:t>-</w:t>
      </w:r>
      <w:r w:rsidRPr="00D1416C">
        <w:rPr>
          <w:rFonts w:ascii="GHEA Grapalat" w:hAnsi="GHEA Grapalat"/>
          <w:b/>
          <w:lang w:val="hy-AM"/>
        </w:rPr>
        <w:t>24</w:t>
      </w:r>
      <w:r w:rsidRPr="00D1416C">
        <w:rPr>
          <w:rFonts w:ascii="GHEA Grapalat" w:hAnsi="GHEA Grapalat"/>
          <w:b/>
          <w:lang w:val="es-ES"/>
        </w:rPr>
        <w:t>/</w:t>
      </w:r>
      <w:r w:rsidRPr="00D1416C">
        <w:rPr>
          <w:rFonts w:ascii="GHEA Grapalat" w:hAnsi="GHEA Grapalat"/>
          <w:b/>
          <w:lang w:val="hy-AM"/>
        </w:rPr>
        <w:t>1</w:t>
      </w:r>
      <w:r w:rsidRPr="00D1416C">
        <w:rPr>
          <w:rFonts w:ascii="GHEA Grapalat" w:hAnsi="GHEA Grapalat"/>
          <w:lang w:val="af-ZA"/>
        </w:rPr>
        <w:t>»</w:t>
      </w:r>
      <w:r w:rsidRPr="00D1416C">
        <w:rPr>
          <w:rFonts w:ascii="GHEA Grapalat" w:hAnsi="GHEA Grapalat" w:cs="Sylfaen"/>
          <w:b/>
          <w:lang w:val="es-ES"/>
        </w:rPr>
        <w:t>*</w:t>
      </w:r>
      <w:r w:rsidRPr="00D1416C">
        <w:rPr>
          <w:rFonts w:ascii="GHEA Grapalat" w:hAnsi="GHEA Grapalat"/>
          <w:b/>
          <w:lang w:val="es-ES"/>
        </w:rPr>
        <w:t xml:space="preserve">  </w:t>
      </w:r>
      <w:r w:rsidRPr="00D1416C">
        <w:rPr>
          <w:rFonts w:ascii="GHEA Grapalat" w:hAnsi="GHEA Grapalat" w:cs="Sylfaen"/>
          <w:b/>
          <w:lang w:val="es-ES"/>
        </w:rPr>
        <w:t>ծածկագրով</w:t>
      </w:r>
    </w:p>
    <w:p w14:paraId="43E64D1D" w14:textId="77777777" w:rsidR="00D1416C" w:rsidRPr="00D1416C" w:rsidRDefault="00D1416C" w:rsidP="00D1416C">
      <w:pPr>
        <w:pStyle w:val="BodyTextIndent3"/>
        <w:spacing w:line="240" w:lineRule="auto"/>
        <w:jc w:val="right"/>
        <w:rPr>
          <w:rFonts w:ascii="GHEA Grapalat" w:hAnsi="GHEA Grapalat" w:cs="Arial"/>
          <w:b/>
          <w:lang w:val="es-ES"/>
        </w:rPr>
      </w:pPr>
      <w:r w:rsidRPr="00D1416C">
        <w:rPr>
          <w:rFonts w:ascii="GHEA Grapalat" w:hAnsi="GHEA Grapalat" w:cs="Sylfaen"/>
          <w:b/>
          <w:lang w:val="es-ES"/>
        </w:rPr>
        <w:t>բաց</w:t>
      </w:r>
      <w:r w:rsidRPr="00D1416C">
        <w:rPr>
          <w:rFonts w:ascii="GHEA Grapalat" w:hAnsi="GHEA Grapalat" w:cs="Arial"/>
          <w:b/>
          <w:lang w:val="es-ES"/>
        </w:rPr>
        <w:t xml:space="preserve"> </w:t>
      </w:r>
      <w:r w:rsidRPr="00D1416C">
        <w:rPr>
          <w:rFonts w:ascii="GHEA Grapalat" w:hAnsi="GHEA Grapalat" w:cs="Sylfaen"/>
          <w:b/>
          <w:lang w:val="es-ES"/>
        </w:rPr>
        <w:t>մրցույթի</w:t>
      </w:r>
      <w:r w:rsidRPr="00D1416C">
        <w:rPr>
          <w:rFonts w:ascii="GHEA Grapalat" w:hAnsi="GHEA Grapalat" w:cs="Arial"/>
          <w:b/>
          <w:lang w:val="es-ES"/>
        </w:rPr>
        <w:t xml:space="preserve"> </w:t>
      </w:r>
      <w:r w:rsidRPr="00D1416C">
        <w:rPr>
          <w:rFonts w:ascii="GHEA Grapalat" w:hAnsi="GHEA Grapalat" w:cs="Sylfaen"/>
          <w:b/>
          <w:lang w:val="es-ES"/>
        </w:rPr>
        <w:t>հրավերի</w:t>
      </w:r>
    </w:p>
    <w:p w14:paraId="3F230D55" w14:textId="77777777" w:rsidR="001557AE" w:rsidRPr="00D1416C" w:rsidRDefault="001557AE" w:rsidP="000B1088">
      <w:pPr>
        <w:pStyle w:val="BodyTextIndent3"/>
        <w:spacing w:line="240" w:lineRule="auto"/>
        <w:jc w:val="right"/>
        <w:rPr>
          <w:rFonts w:ascii="GHEA Grapalat" w:hAnsi="GHEA Grapalat" w:cs="Sylfaen"/>
          <w:b/>
          <w:lang w:val="es-ES"/>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065863BA" w14:textId="77777777" w:rsidR="00D1416C" w:rsidRPr="004605D7" w:rsidRDefault="007154FC" w:rsidP="00D1416C">
      <w:pPr>
        <w:pStyle w:val="NormalWeb"/>
        <w:shd w:val="clear" w:color="auto" w:fill="FFFFFF"/>
        <w:spacing w:before="0" w:beforeAutospacing="0" w:after="0" w:afterAutospacing="0"/>
        <w:ind w:firstLine="375"/>
        <w:rPr>
          <w:rStyle w:val="Strong"/>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00D1416C">
        <w:rPr>
          <w:rStyle w:val="Strong"/>
          <w:rFonts w:ascii="GHEA Grapalat" w:hAnsi="GHEA Grapalat"/>
          <w:b w:val="0"/>
          <w:bCs w:val="0"/>
          <w:sz w:val="20"/>
          <w:szCs w:val="20"/>
          <w:lang w:val="hy-AM"/>
        </w:rPr>
        <w:t>Ջրվեժի համայնքապետարանի</w:t>
      </w:r>
    </w:p>
    <w:p w14:paraId="1545E4BC" w14:textId="3522DBA1" w:rsidR="006A0F27" w:rsidRPr="004605D7" w:rsidRDefault="00D1416C" w:rsidP="00D1416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բենեֆիցիար) կողմից </w:t>
      </w:r>
      <w:r w:rsidRPr="00E6597C">
        <w:rPr>
          <w:rFonts w:ascii="GHEA Grapalat" w:hAnsi="GHEA Grapalat" w:cs="Arial"/>
          <w:sz w:val="20"/>
          <w:szCs w:val="20"/>
          <w:lang w:val="es-ES"/>
        </w:rPr>
        <w:t>«</w:t>
      </w:r>
      <w:r>
        <w:rPr>
          <w:rFonts w:ascii="GHEA Grapalat" w:hAnsi="GHEA Grapalat" w:cs="Arial"/>
          <w:sz w:val="20"/>
          <w:szCs w:val="20"/>
          <w:lang w:val="hy-AM"/>
        </w:rPr>
        <w:t>ԿՄՋՀ</w:t>
      </w:r>
      <w:r w:rsidRPr="00E6597C">
        <w:rPr>
          <w:rFonts w:ascii="GHEA Grapalat" w:hAnsi="GHEA Grapalat" w:cs="Arial"/>
          <w:sz w:val="20"/>
          <w:szCs w:val="20"/>
          <w:lang w:val="es-ES"/>
        </w:rPr>
        <w:t>-ԲՄԱՇՁԲ-</w:t>
      </w:r>
      <w:r>
        <w:rPr>
          <w:rFonts w:ascii="GHEA Grapalat" w:hAnsi="GHEA Grapalat" w:cs="Arial"/>
          <w:sz w:val="20"/>
          <w:szCs w:val="20"/>
          <w:lang w:val="hy-AM"/>
        </w:rPr>
        <w:t>24</w:t>
      </w:r>
      <w:r w:rsidRPr="00E6597C">
        <w:rPr>
          <w:rFonts w:ascii="GHEA Grapalat" w:hAnsi="GHEA Grapalat" w:cs="Arial"/>
          <w:sz w:val="20"/>
          <w:szCs w:val="20"/>
          <w:lang w:val="es-ES"/>
        </w:rPr>
        <w:t>/</w:t>
      </w:r>
      <w:r>
        <w:rPr>
          <w:rFonts w:ascii="GHEA Grapalat" w:hAnsi="GHEA Grapalat" w:cs="Arial"/>
          <w:sz w:val="20"/>
          <w:szCs w:val="20"/>
          <w:lang w:val="hy-AM"/>
        </w:rPr>
        <w:t>1</w:t>
      </w:r>
      <w:r w:rsidRPr="00E6597C">
        <w:rPr>
          <w:rFonts w:ascii="GHEA Grapalat" w:hAnsi="GHEA Grapalat" w:cs="Arial"/>
          <w:sz w:val="20"/>
          <w:szCs w:val="20"/>
          <w:lang w:val="es-ES"/>
        </w:rPr>
        <w:t>»</w:t>
      </w:r>
      <w:r w:rsidR="009E1525" w:rsidRPr="004605D7">
        <w:rPr>
          <w:rStyle w:val="Strong"/>
          <w:rFonts w:ascii="GHEA Grapalat" w:hAnsi="GHEA Grapalat"/>
          <w:b w:val="0"/>
          <w:bCs w:val="0"/>
          <w:sz w:val="20"/>
          <w:szCs w:val="20"/>
          <w:lang w:val="hy-AM"/>
        </w:rPr>
        <w:t xml:space="preserve"> ծածկագրով կազմակերպված</w:t>
      </w:r>
      <w:r>
        <w:rPr>
          <w:rStyle w:val="Strong"/>
          <w:rFonts w:ascii="GHEA Grapalat" w:hAnsi="GHEA Grapalat"/>
          <w:b w:val="0"/>
          <w:bCs w:val="0"/>
          <w:sz w:val="20"/>
          <w:szCs w:val="20"/>
          <w:lang w:val="hy-AM"/>
        </w:rPr>
        <w:t xml:space="preserve"> </w:t>
      </w:r>
      <w:r w:rsidR="006A0F27"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006A0F27"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6A0F27"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006A0F27"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33B4CD58" w:rsidR="009E1525" w:rsidRPr="004605D7" w:rsidRDefault="005A64FF" w:rsidP="00D1416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r w:rsidR="00D1416C" w:rsidRPr="004605D7">
        <w:rPr>
          <w:rStyle w:val="Strong"/>
          <w:rFonts w:ascii="GHEA Grapalat" w:hAnsi="GHEA Grapalat"/>
          <w:b w:val="0"/>
          <w:bCs w:val="0"/>
          <w:sz w:val="20"/>
          <w:szCs w:val="20"/>
          <w:lang w:val="hy-AM"/>
        </w:rPr>
        <w:t>անձ)</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027A950D"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57606A47" w:rsidR="00961895" w:rsidRPr="00D1416C" w:rsidRDefault="006A0F27" w:rsidP="00961895">
      <w:pPr>
        <w:pStyle w:val="NormalWeb"/>
        <w:shd w:val="clear" w:color="auto" w:fill="FFFFFF"/>
        <w:spacing w:before="0" w:beforeAutospacing="0" w:after="0" w:afterAutospacing="0"/>
        <w:rPr>
          <w:rStyle w:val="Strong"/>
          <w:rFonts w:ascii="GHEA Grapalat" w:hAnsi="GHEA Grapalat" w:cs="Arial"/>
          <w:b w:val="0"/>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 xml:space="preserve">պահանջն ստանալուց </w:t>
      </w:r>
      <w:r w:rsidR="00C8399F">
        <w:rPr>
          <w:rStyle w:val="Strong"/>
          <w:rFonts w:ascii="GHEA Grapalat" w:hAnsi="GHEA Grapalat"/>
          <w:b w:val="0"/>
          <w:bCs w:val="0"/>
          <w:sz w:val="20"/>
          <w:szCs w:val="20"/>
          <w:lang w:val="hy-AM"/>
        </w:rPr>
        <w:t>հինգ</w:t>
      </w:r>
      <w:r w:rsidR="009D3747" w:rsidRPr="004605D7">
        <w:rPr>
          <w:rStyle w:val="Strong"/>
          <w:rFonts w:ascii="GHEA Grapalat" w:hAnsi="GHEA Grapalat"/>
          <w:b w:val="0"/>
          <w:bCs w:val="0"/>
          <w:sz w:val="20"/>
          <w:szCs w:val="20"/>
          <w:lang w:val="hy-AM"/>
        </w:rPr>
        <w:t xml:space="preserve"> աշխատանքային օրվա ընթացքում:</w:t>
      </w:r>
      <w:r w:rsidR="004C77DB"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4C77DB" w:rsidRPr="004605D7">
        <w:rPr>
          <w:rStyle w:val="Strong"/>
          <w:rFonts w:ascii="GHEA Grapalat" w:hAnsi="GHEA Grapalat"/>
          <w:b w:val="0"/>
          <w:bCs w:val="0"/>
          <w:sz w:val="20"/>
          <w:szCs w:val="20"/>
          <w:lang w:val="hy-AM"/>
        </w:rPr>
        <w:t>Վճարումը</w:t>
      </w:r>
      <w:r w:rsidR="00244642"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962585" w:rsidRPr="004605D7">
        <w:rPr>
          <w:rStyle w:val="Strong"/>
          <w:rFonts w:ascii="GHEA Grapalat" w:hAnsi="GHEA Grapalat"/>
          <w:b w:val="0"/>
          <w:bCs w:val="0"/>
          <w:sz w:val="20"/>
          <w:szCs w:val="20"/>
          <w:lang w:val="hy-AM"/>
        </w:rPr>
        <w:t>կատարվում է բենեֆիցիարի</w:t>
      </w:r>
      <w:r w:rsidR="00D1416C">
        <w:rPr>
          <w:rStyle w:val="Strong"/>
          <w:rFonts w:ascii="GHEA Grapalat" w:hAnsi="GHEA Grapalat"/>
          <w:b w:val="0"/>
          <w:bCs w:val="0"/>
          <w:sz w:val="20"/>
          <w:szCs w:val="20"/>
          <w:lang w:val="hy-AM"/>
        </w:rPr>
        <w:t xml:space="preserve"> </w:t>
      </w:r>
      <w:r w:rsidR="00D1416C" w:rsidRPr="000B2C87">
        <w:rPr>
          <w:rFonts w:ascii="GHEA Grapalat" w:hAnsi="GHEA Grapalat" w:cs="Arial"/>
          <w:sz w:val="20"/>
          <w:szCs w:val="20"/>
          <w:lang w:val="hy-AM"/>
        </w:rPr>
        <w:t>900105228069</w:t>
      </w:r>
      <w:r w:rsidR="00961895" w:rsidRPr="004605D7">
        <w:rPr>
          <w:rStyle w:val="Strong"/>
          <w:rFonts w:ascii="GHEA Grapalat" w:hAnsi="GHEA Grapalat"/>
          <w:b w:val="0"/>
          <w:bCs w:val="0"/>
          <w:sz w:val="20"/>
          <w:szCs w:val="20"/>
          <w:lang w:val="hy-AM"/>
        </w:rPr>
        <w:t xml:space="preserve"> հ</w:t>
      </w:r>
      <w:r w:rsidR="000C0396" w:rsidRPr="004605D7">
        <w:rPr>
          <w:rStyle w:val="Strong"/>
          <w:rFonts w:ascii="GHEA Grapalat" w:hAnsi="GHEA Grapalat"/>
          <w:b w:val="0"/>
          <w:bCs w:val="0"/>
          <w:sz w:val="20"/>
          <w:szCs w:val="20"/>
          <w:lang w:val="hy-AM"/>
        </w:rPr>
        <w:t xml:space="preserve">աշվեհամարին </w:t>
      </w:r>
      <w:r w:rsidR="00961895" w:rsidRPr="004605D7">
        <w:rPr>
          <w:rStyle w:val="Strong"/>
          <w:rFonts w:ascii="GHEA Grapalat" w:hAnsi="GHEA Grapalat"/>
          <w:b w:val="0"/>
          <w:bCs w:val="0"/>
          <w:sz w:val="20"/>
          <w:szCs w:val="20"/>
          <w:lang w:val="hy-AM"/>
        </w:rPr>
        <w:t>փոխանցման միջոցով:</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7558B3A" w14:textId="61EAEE90" w:rsidR="000C0396" w:rsidRPr="000A5226" w:rsidRDefault="001557AE" w:rsidP="00D1416C">
      <w:pPr>
        <w:pStyle w:val="NormalWeb"/>
        <w:shd w:val="clear" w:color="auto" w:fill="FFFFFF"/>
        <w:spacing w:before="0" w:beforeAutospacing="0" w:after="0" w:afterAutospacing="0"/>
        <w:ind w:firstLine="375"/>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D1416C" w:rsidRPr="00E6597C">
        <w:rPr>
          <w:rFonts w:ascii="GHEA Grapalat" w:hAnsi="GHEA Grapalat" w:cs="Arial"/>
          <w:sz w:val="20"/>
          <w:szCs w:val="20"/>
          <w:lang w:val="es-ES"/>
        </w:rPr>
        <w:t>«</w:t>
      </w:r>
      <w:r w:rsidR="00D1416C">
        <w:rPr>
          <w:rFonts w:ascii="GHEA Grapalat" w:hAnsi="GHEA Grapalat" w:cs="Arial"/>
          <w:sz w:val="20"/>
          <w:szCs w:val="20"/>
          <w:lang w:val="hy-AM"/>
        </w:rPr>
        <w:t>ԿՄՋՀ</w:t>
      </w:r>
      <w:r w:rsidR="00D1416C" w:rsidRPr="00E6597C">
        <w:rPr>
          <w:rFonts w:ascii="GHEA Grapalat" w:hAnsi="GHEA Grapalat" w:cs="Arial"/>
          <w:sz w:val="20"/>
          <w:szCs w:val="20"/>
          <w:lang w:val="es-ES"/>
        </w:rPr>
        <w:t>-ԲՄԱՇՁԲ-</w:t>
      </w:r>
      <w:r w:rsidR="00D1416C">
        <w:rPr>
          <w:rFonts w:ascii="GHEA Grapalat" w:hAnsi="GHEA Grapalat" w:cs="Arial"/>
          <w:sz w:val="20"/>
          <w:szCs w:val="20"/>
          <w:lang w:val="hy-AM"/>
        </w:rPr>
        <w:t>24</w:t>
      </w:r>
      <w:r w:rsidR="00D1416C" w:rsidRPr="00E6597C">
        <w:rPr>
          <w:rFonts w:ascii="GHEA Grapalat" w:hAnsi="GHEA Grapalat" w:cs="Arial"/>
          <w:sz w:val="20"/>
          <w:szCs w:val="20"/>
          <w:lang w:val="es-ES"/>
        </w:rPr>
        <w:t>/</w:t>
      </w:r>
      <w:r w:rsidR="00D1416C">
        <w:rPr>
          <w:rFonts w:ascii="GHEA Grapalat" w:hAnsi="GHEA Grapalat" w:cs="Arial"/>
          <w:sz w:val="20"/>
          <w:szCs w:val="20"/>
          <w:lang w:val="hy-AM"/>
        </w:rPr>
        <w:t>1</w:t>
      </w:r>
      <w:r w:rsidR="00D1416C" w:rsidRPr="00E6597C">
        <w:rPr>
          <w:rFonts w:ascii="GHEA Grapalat" w:hAnsi="GHEA Grapalat" w:cs="Arial"/>
          <w:sz w:val="20"/>
          <w:szCs w:val="20"/>
          <w:lang w:val="es-ES"/>
        </w:rPr>
        <w:t>»</w:t>
      </w:r>
      <w:r w:rsidR="00D1416C">
        <w:rPr>
          <w:rFonts w:ascii="GHEA Grapalat" w:hAnsi="GHEA Grapalat"/>
          <w:color w:val="000000"/>
          <w:sz w:val="20"/>
          <w:szCs w:val="20"/>
          <w:u w:val="single"/>
          <w:lang w:val="hy-AM"/>
        </w:rPr>
        <w:t xml:space="preserve"> </w:t>
      </w:r>
      <w:r w:rsidR="000C0396" w:rsidRPr="004605D7">
        <w:rPr>
          <w:rFonts w:ascii="GHEA Grapalat" w:hAnsi="GHEA Grapalat"/>
          <w:color w:val="000000"/>
          <w:sz w:val="20"/>
          <w:szCs w:val="20"/>
          <w:lang w:val="hy-AM"/>
        </w:rPr>
        <w:t xml:space="preserve">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r w:rsidR="00D1416C" w:rsidRPr="00221D0C">
        <w:rPr>
          <w:rFonts w:ascii="GHEA Grapalat" w:hAnsi="GHEA Grapalat"/>
          <w:b/>
          <w:color w:val="FF0000"/>
          <w:sz w:val="20"/>
          <w:szCs w:val="20"/>
          <w:lang w:val="hy-AM"/>
        </w:rPr>
        <w:t>jrvezh-gnumner@mail.ru</w:t>
      </w:r>
      <w:r w:rsidR="00D1416C" w:rsidRPr="008242F8">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39ED9F7E" w14:textId="77777777" w:rsidR="00AB2DA5" w:rsidRDefault="00AB2DA5" w:rsidP="00AB2DA5">
      <w:pPr>
        <w:pStyle w:val="FootnoteText"/>
        <w:jc w:val="both"/>
        <w:rPr>
          <w:rFonts w:ascii="GHEA Grapalat" w:hAnsi="GHEA Grapalat"/>
          <w:i/>
          <w:sz w:val="16"/>
          <w:szCs w:val="16"/>
          <w:lang w:val="hy-AM"/>
        </w:rPr>
      </w:pPr>
    </w:p>
    <w:p w14:paraId="7EABDDD5" w14:textId="76266495"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BodyTextIndent3"/>
        <w:spacing w:line="240" w:lineRule="auto"/>
        <w:jc w:val="center"/>
        <w:rPr>
          <w:rFonts w:ascii="GHEA Grapalat" w:hAnsi="GHEA Grapalat" w:cs="Arial"/>
          <w:b/>
          <w:lang w:val="hy-AM"/>
        </w:rPr>
      </w:pPr>
    </w:p>
    <w:p w14:paraId="4C3630EA" w14:textId="77777777" w:rsidR="00B2572B" w:rsidRPr="00E6597C" w:rsidRDefault="00B2572B" w:rsidP="00ED36CA">
      <w:pPr>
        <w:pStyle w:val="BodyTextIndent3"/>
        <w:spacing w:line="240" w:lineRule="auto"/>
        <w:jc w:val="right"/>
        <w:rPr>
          <w:rFonts w:ascii="GHEA Grapalat" w:hAnsi="GHEA Grapalat"/>
          <w:szCs w:val="24"/>
          <w:lang w:val="hy-AM"/>
        </w:rPr>
      </w:pPr>
    </w:p>
    <w:p w14:paraId="55FF5800" w14:textId="77777777" w:rsidR="009C370D" w:rsidRPr="004605D7" w:rsidRDefault="009C370D" w:rsidP="009C370D">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66DBE750" w14:textId="77777777" w:rsidR="00D1416C" w:rsidRPr="00D1416C" w:rsidRDefault="00D1416C" w:rsidP="00D1416C">
      <w:pPr>
        <w:pStyle w:val="BodyTextIndent3"/>
        <w:spacing w:line="240" w:lineRule="auto"/>
        <w:jc w:val="right"/>
        <w:rPr>
          <w:rFonts w:ascii="GHEA Grapalat" w:hAnsi="GHEA Grapalat" w:cs="Arial"/>
          <w:b/>
          <w:lang w:val="es-ES"/>
        </w:rPr>
      </w:pPr>
      <w:r w:rsidRPr="00D1416C">
        <w:rPr>
          <w:rFonts w:ascii="GHEA Grapalat" w:hAnsi="GHEA Grapalat"/>
          <w:lang w:val="af-ZA"/>
        </w:rPr>
        <w:t>«</w:t>
      </w:r>
      <w:r w:rsidRPr="00D1416C">
        <w:rPr>
          <w:rFonts w:ascii="GHEA Grapalat" w:hAnsi="GHEA Grapalat"/>
          <w:b/>
          <w:lang w:val="hy-AM"/>
        </w:rPr>
        <w:t>ԿՄՋՀ</w:t>
      </w:r>
      <w:r w:rsidRPr="00D1416C">
        <w:rPr>
          <w:rFonts w:ascii="GHEA Grapalat" w:hAnsi="GHEA Grapalat"/>
          <w:b/>
          <w:lang w:val="es-ES"/>
        </w:rPr>
        <w:t>-</w:t>
      </w:r>
      <w:r w:rsidRPr="00D1416C">
        <w:rPr>
          <w:rFonts w:ascii="GHEA Grapalat" w:hAnsi="GHEA Grapalat" w:cs="Sylfaen"/>
          <w:b/>
          <w:lang w:val="hy-AM"/>
        </w:rPr>
        <w:t>ԲՄԱՇՁԲ</w:t>
      </w:r>
      <w:r w:rsidRPr="00D1416C">
        <w:rPr>
          <w:rFonts w:ascii="GHEA Grapalat" w:hAnsi="GHEA Grapalat"/>
          <w:b/>
          <w:lang w:val="es-ES"/>
        </w:rPr>
        <w:t>-</w:t>
      </w:r>
      <w:r w:rsidRPr="00D1416C">
        <w:rPr>
          <w:rFonts w:ascii="GHEA Grapalat" w:hAnsi="GHEA Grapalat"/>
          <w:b/>
          <w:lang w:val="hy-AM"/>
        </w:rPr>
        <w:t>24</w:t>
      </w:r>
      <w:r w:rsidRPr="00D1416C">
        <w:rPr>
          <w:rFonts w:ascii="GHEA Grapalat" w:hAnsi="GHEA Grapalat"/>
          <w:b/>
          <w:lang w:val="es-ES"/>
        </w:rPr>
        <w:t>/</w:t>
      </w:r>
      <w:r w:rsidRPr="00D1416C">
        <w:rPr>
          <w:rFonts w:ascii="GHEA Grapalat" w:hAnsi="GHEA Grapalat"/>
          <w:b/>
          <w:lang w:val="hy-AM"/>
        </w:rPr>
        <w:t>1</w:t>
      </w:r>
      <w:r w:rsidRPr="00D1416C">
        <w:rPr>
          <w:rFonts w:ascii="GHEA Grapalat" w:hAnsi="GHEA Grapalat"/>
          <w:lang w:val="af-ZA"/>
        </w:rPr>
        <w:t>»</w:t>
      </w:r>
      <w:r w:rsidRPr="00D1416C">
        <w:rPr>
          <w:rFonts w:ascii="GHEA Grapalat" w:hAnsi="GHEA Grapalat" w:cs="Sylfaen"/>
          <w:b/>
          <w:lang w:val="es-ES"/>
        </w:rPr>
        <w:t>*</w:t>
      </w:r>
      <w:r w:rsidRPr="00D1416C">
        <w:rPr>
          <w:rFonts w:ascii="GHEA Grapalat" w:hAnsi="GHEA Grapalat"/>
          <w:b/>
          <w:lang w:val="es-ES"/>
        </w:rPr>
        <w:t xml:space="preserve">  </w:t>
      </w:r>
      <w:r w:rsidRPr="00D1416C">
        <w:rPr>
          <w:rFonts w:ascii="GHEA Grapalat" w:hAnsi="GHEA Grapalat" w:cs="Sylfaen"/>
          <w:b/>
          <w:lang w:val="es-ES"/>
        </w:rPr>
        <w:t>ծածկագրով</w:t>
      </w:r>
    </w:p>
    <w:p w14:paraId="1D45E545" w14:textId="77777777" w:rsidR="00D1416C" w:rsidRPr="00D1416C" w:rsidRDefault="00D1416C" w:rsidP="00D1416C">
      <w:pPr>
        <w:pStyle w:val="BodyTextIndent3"/>
        <w:spacing w:line="240" w:lineRule="auto"/>
        <w:jc w:val="right"/>
        <w:rPr>
          <w:rFonts w:ascii="GHEA Grapalat" w:hAnsi="GHEA Grapalat" w:cs="Arial"/>
          <w:b/>
          <w:lang w:val="es-ES"/>
        </w:rPr>
      </w:pPr>
      <w:r w:rsidRPr="00D1416C">
        <w:rPr>
          <w:rFonts w:ascii="GHEA Grapalat" w:hAnsi="GHEA Grapalat" w:cs="Sylfaen"/>
          <w:b/>
          <w:lang w:val="es-ES"/>
        </w:rPr>
        <w:t>բաց</w:t>
      </w:r>
      <w:r w:rsidRPr="00D1416C">
        <w:rPr>
          <w:rFonts w:ascii="GHEA Grapalat" w:hAnsi="GHEA Grapalat" w:cs="Arial"/>
          <w:b/>
          <w:lang w:val="es-ES"/>
        </w:rPr>
        <w:t xml:space="preserve"> </w:t>
      </w:r>
      <w:r w:rsidRPr="00D1416C">
        <w:rPr>
          <w:rFonts w:ascii="GHEA Grapalat" w:hAnsi="GHEA Grapalat" w:cs="Sylfaen"/>
          <w:b/>
          <w:lang w:val="es-ES"/>
        </w:rPr>
        <w:t>մրցույթի</w:t>
      </w:r>
      <w:r w:rsidRPr="00D1416C">
        <w:rPr>
          <w:rFonts w:ascii="GHEA Grapalat" w:hAnsi="GHEA Grapalat" w:cs="Arial"/>
          <w:b/>
          <w:lang w:val="es-ES"/>
        </w:rPr>
        <w:t xml:space="preserve"> </w:t>
      </w:r>
      <w:r w:rsidRPr="00D1416C">
        <w:rPr>
          <w:rFonts w:ascii="GHEA Grapalat" w:hAnsi="GHEA Grapalat" w:cs="Sylfaen"/>
          <w:b/>
          <w:lang w:val="es-ES"/>
        </w:rPr>
        <w:t>հրավերի</w:t>
      </w:r>
    </w:p>
    <w:p w14:paraId="12AAA223"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371AD0D6" w14:textId="77777777" w:rsidR="007A5E2D" w:rsidRPr="004605D7"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(որակավորման ապահովում)</w:t>
      </w:r>
    </w:p>
    <w:p w14:paraId="2838A375" w14:textId="77777777" w:rsidR="00D1416C" w:rsidRPr="004605D7" w:rsidRDefault="00D1416C" w:rsidP="00D1416C">
      <w:pPr>
        <w:pStyle w:val="NormalWeb"/>
        <w:shd w:val="clear" w:color="auto" w:fill="FFFFFF"/>
        <w:spacing w:before="0" w:beforeAutospacing="0" w:after="0" w:afterAutospacing="0"/>
        <w:ind w:firstLine="375"/>
        <w:rPr>
          <w:rStyle w:val="Strong"/>
          <w:lang w:val="hy-AM"/>
        </w:rPr>
      </w:pPr>
      <w:r w:rsidRPr="004605D7">
        <w:rPr>
          <w:rStyle w:val="Strong"/>
          <w:rFonts w:ascii="GHEA Grapalat" w:hAnsi="GHEA Grapalat"/>
          <w:b w:val="0"/>
          <w:bCs w:val="0"/>
          <w:sz w:val="20"/>
          <w:szCs w:val="20"/>
          <w:lang w:val="hy-AM"/>
        </w:rPr>
        <w:t xml:space="preserve">1.Սույն երաշխիքը (այսուհետ՝ երաշխիք) հանդիսանում է </w:t>
      </w:r>
      <w:r>
        <w:rPr>
          <w:rStyle w:val="Strong"/>
          <w:rFonts w:ascii="GHEA Grapalat" w:hAnsi="GHEA Grapalat"/>
          <w:b w:val="0"/>
          <w:bCs w:val="0"/>
          <w:sz w:val="20"/>
          <w:szCs w:val="20"/>
          <w:lang w:val="hy-AM"/>
        </w:rPr>
        <w:t>Ջրվեժի համայնքապետարանի</w:t>
      </w:r>
    </w:p>
    <w:p w14:paraId="36F0E295" w14:textId="28CEFA1E" w:rsidR="00091EBC" w:rsidRPr="00E6597C" w:rsidRDefault="00D1416C" w:rsidP="00D1416C">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կողմից </w:t>
      </w:r>
      <w:r w:rsidRPr="00E6597C">
        <w:rPr>
          <w:rFonts w:ascii="GHEA Grapalat" w:hAnsi="GHEA Grapalat" w:cs="Arial"/>
          <w:sz w:val="20"/>
          <w:szCs w:val="20"/>
          <w:lang w:val="es-ES"/>
        </w:rPr>
        <w:t>«</w:t>
      </w:r>
      <w:r>
        <w:rPr>
          <w:rFonts w:ascii="GHEA Grapalat" w:hAnsi="GHEA Grapalat" w:cs="Arial"/>
          <w:sz w:val="20"/>
          <w:szCs w:val="20"/>
          <w:lang w:val="hy-AM"/>
        </w:rPr>
        <w:t>ԿՄՋՀ</w:t>
      </w:r>
      <w:r w:rsidRPr="00E6597C">
        <w:rPr>
          <w:rFonts w:ascii="GHEA Grapalat" w:hAnsi="GHEA Grapalat" w:cs="Arial"/>
          <w:sz w:val="20"/>
          <w:szCs w:val="20"/>
          <w:lang w:val="es-ES"/>
        </w:rPr>
        <w:t>-ԲՄԱՇՁԲ-</w:t>
      </w:r>
      <w:r>
        <w:rPr>
          <w:rFonts w:ascii="GHEA Grapalat" w:hAnsi="GHEA Grapalat" w:cs="Arial"/>
          <w:sz w:val="20"/>
          <w:szCs w:val="20"/>
          <w:lang w:val="hy-AM"/>
        </w:rPr>
        <w:t>24</w:t>
      </w:r>
      <w:r w:rsidRPr="00E6597C">
        <w:rPr>
          <w:rFonts w:ascii="GHEA Grapalat" w:hAnsi="GHEA Grapalat" w:cs="Arial"/>
          <w:sz w:val="20"/>
          <w:szCs w:val="20"/>
          <w:lang w:val="es-ES"/>
        </w:rPr>
        <w:t>/</w:t>
      </w:r>
      <w:r>
        <w:rPr>
          <w:rFonts w:ascii="GHEA Grapalat" w:hAnsi="GHEA Grapalat" w:cs="Arial"/>
          <w:sz w:val="20"/>
          <w:szCs w:val="20"/>
          <w:lang w:val="hy-AM"/>
        </w:rPr>
        <w:t>1</w:t>
      </w:r>
      <w:r w:rsidRPr="00E6597C">
        <w:rPr>
          <w:rFonts w:ascii="GHEA Grapalat" w:hAnsi="GHEA Grapalat" w:cs="Arial"/>
          <w:sz w:val="20"/>
          <w:szCs w:val="20"/>
          <w:lang w:val="es-ES"/>
        </w:rPr>
        <w:t>»</w:t>
      </w:r>
      <w:r w:rsidRPr="004605D7">
        <w:rPr>
          <w:rStyle w:val="Strong"/>
          <w:rFonts w:ascii="GHEA Grapalat" w:hAnsi="GHEA Grapalat"/>
          <w:b w:val="0"/>
          <w:bCs w:val="0"/>
          <w:sz w:val="20"/>
          <w:szCs w:val="20"/>
          <w:lang w:val="hy-AM"/>
        </w:rPr>
        <w:t xml:space="preserve"> ծածկագրով </w:t>
      </w:r>
      <w:r w:rsidR="00091EBC" w:rsidRPr="004605D7">
        <w:rPr>
          <w:rStyle w:val="Strong"/>
          <w:rFonts w:ascii="GHEA Grapalat" w:hAnsi="GHEA Grapalat"/>
          <w:b w:val="0"/>
          <w:bCs w:val="0"/>
          <w:sz w:val="20"/>
          <w:szCs w:val="20"/>
          <w:lang w:val="hy-AM"/>
        </w:rPr>
        <w:t>կազմակերպված</w:t>
      </w:r>
      <w:r w:rsidR="00091EBC" w:rsidRPr="004605D7">
        <w:rPr>
          <w:rFonts w:cs="Sylfaen"/>
          <w:vertAlign w:val="superscript"/>
          <w:lang w:val="hy-AM"/>
        </w:rPr>
        <w:t xml:space="preserve">                       </w:t>
      </w:r>
      <w:r w:rsidR="00091EBC" w:rsidRPr="004605D7">
        <w:rPr>
          <w:rFonts w:cs="Sylfaen"/>
          <w:vertAlign w:val="superscript"/>
          <w:lang w:val="hy-AM"/>
        </w:rPr>
        <w:tab/>
      </w:r>
      <w:r w:rsidR="00091EBC" w:rsidRPr="004605D7">
        <w:rPr>
          <w:rFonts w:cs="Sylfaen"/>
          <w:vertAlign w:val="superscript"/>
          <w:lang w:val="hy-AM"/>
        </w:rPr>
        <w:tab/>
      </w:r>
      <w:r w:rsidR="00091EBC" w:rsidRPr="00E6597C">
        <w:rPr>
          <w:rFonts w:ascii="GHEA Grapalat" w:hAnsi="GHEA Grapalat" w:cs="Sylfaen"/>
          <w:vertAlign w:val="superscript"/>
          <w:lang w:val="hy-AM"/>
        </w:rPr>
        <w:t xml:space="preserve"> </w:t>
      </w:r>
    </w:p>
    <w:p w14:paraId="52312E91" w14:textId="77777777"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գնման ընթացակարգի</w:t>
      </w:r>
      <w:r w:rsidR="00F27778" w:rsidRPr="004605D7">
        <w:rPr>
          <w:rStyle w:val="Strong"/>
          <w:rFonts w:ascii="GHEA Grapalat" w:hAnsi="GHEA Grapalat"/>
          <w:b w:val="0"/>
          <w:bCs w:val="0"/>
          <w:sz w:val="20"/>
          <w:szCs w:val="20"/>
          <w:lang w:val="hy-AM"/>
        </w:rPr>
        <w:t xml:space="preserve"> արդյունքում</w:t>
      </w:r>
      <w:r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w:t>
      </w:r>
    </w:p>
    <w:p w14:paraId="43D4529B" w14:textId="3E2486CB" w:rsidR="00F27778" w:rsidRPr="00E6597C" w:rsidRDefault="00F27778" w:rsidP="00091EBC">
      <w:pPr>
        <w:pStyle w:val="NormalWeb"/>
        <w:shd w:val="clear" w:color="auto" w:fill="FFFFFF"/>
        <w:spacing w:before="0" w:beforeAutospacing="0" w:after="0" w:afterAutospacing="0"/>
        <w:ind w:firstLine="375"/>
        <w:rPr>
          <w:rFonts w:cs="Sylfaen"/>
          <w:vertAlign w:val="superscript"/>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F27778" w:rsidRPr="004605D7">
        <w:rPr>
          <w:rStyle w:val="Strong"/>
          <w:rFonts w:ascii="GHEA Grapalat" w:hAnsi="GHEA Grapalat"/>
          <w:b w:val="0"/>
          <w:bCs w:val="0"/>
          <w:sz w:val="20"/>
          <w:szCs w:val="20"/>
          <w:lang w:val="hy-AM"/>
        </w:rPr>
        <w:t xml:space="preserve">կողմից կնքվելիք </w:t>
      </w:r>
      <w:r w:rsidR="007A5E2D" w:rsidRPr="004605D7">
        <w:rPr>
          <w:rStyle w:val="Strong"/>
          <w:rFonts w:ascii="GHEA Grapalat" w:hAnsi="GHEA Grapalat"/>
          <w:b w:val="0"/>
          <w:bCs w:val="0"/>
          <w:sz w:val="20"/>
          <w:szCs w:val="20"/>
          <w:lang w:val="hy-AM"/>
        </w:rPr>
        <w:t>N</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t xml:space="preserve">           </w:t>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t xml:space="preserve">  </w:t>
      </w:r>
      <w:r w:rsidR="00F27778"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 xml:space="preserve"> </w:t>
      </w:r>
      <w:r w:rsidR="00F27778" w:rsidRPr="004605D7">
        <w:rPr>
          <w:rStyle w:val="Strong"/>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պայմանագրով </w:t>
      </w:r>
      <w:r w:rsidR="00091EB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Strong"/>
          <w:rFonts w:ascii="GHEA Grapalat" w:hAnsi="GHEA Grapalat"/>
          <w:b w:val="0"/>
          <w:bCs w:val="0"/>
          <w:sz w:val="20"/>
          <w:szCs w:val="20"/>
          <w:lang w:val="hy-AM"/>
        </w:rPr>
        <w:t xml:space="preserve">ման ապահովում </w:t>
      </w:r>
      <w:r w:rsidR="00091EBC" w:rsidRPr="004605D7">
        <w:rPr>
          <w:rStyle w:val="Strong"/>
          <w:rFonts w:ascii="GHEA Grapalat" w:hAnsi="GHEA Grapalat"/>
          <w:b w:val="0"/>
          <w:bCs w:val="0"/>
          <w:sz w:val="20"/>
          <w:szCs w:val="20"/>
          <w:lang w:val="hy-AM"/>
        </w:rPr>
        <w:t>(այսուհետ՝ երաշխավորված պարտավորություններ</w:t>
      </w:r>
      <w:r w:rsidR="007A5E2D" w:rsidRPr="004605D7">
        <w:rPr>
          <w:rStyle w:val="Strong"/>
          <w:rFonts w:ascii="GHEA Grapalat" w:hAnsi="GHEA Grapalat"/>
          <w:b w:val="0"/>
          <w:bCs w:val="0"/>
          <w:sz w:val="20"/>
          <w:szCs w:val="20"/>
          <w:lang w:val="hy-AM"/>
        </w:rPr>
        <w:t>)</w:t>
      </w:r>
      <w:r w:rsidR="00091EBC" w:rsidRPr="004605D7">
        <w:rPr>
          <w:rStyle w:val="Strong"/>
          <w:rFonts w:ascii="GHEA Grapalat" w:hAnsi="GHEA Grapalat"/>
          <w:b w:val="0"/>
          <w:bCs w:val="0"/>
          <w:sz w:val="20"/>
          <w:szCs w:val="20"/>
          <w:lang w:val="hy-AM"/>
        </w:rPr>
        <w:t xml:space="preserve">: </w:t>
      </w:r>
    </w:p>
    <w:p w14:paraId="0287A615"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4605D7">
        <w:rPr>
          <w:rStyle w:val="Strong"/>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6E4901" w:rsidRPr="004605D7">
        <w:rPr>
          <w:rStyle w:val="Strong"/>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011D457D" w:rsidR="006E4901"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61946" w:rsidRPr="000B2C87">
        <w:rPr>
          <w:rFonts w:ascii="GHEA Grapalat" w:hAnsi="GHEA Grapalat" w:cs="Arial"/>
          <w:sz w:val="20"/>
          <w:szCs w:val="20"/>
          <w:lang w:val="hy-AM"/>
        </w:rPr>
        <w:t>900105228069</w:t>
      </w:r>
      <w:r w:rsidRPr="004605D7">
        <w:rPr>
          <w:rStyle w:val="Strong"/>
          <w:rFonts w:ascii="GHEA Grapalat" w:hAnsi="GHEA Grapalat"/>
          <w:b w:val="0"/>
          <w:bCs w:val="0"/>
          <w:sz w:val="20"/>
          <w:szCs w:val="20"/>
          <w:lang w:val="hy-AM"/>
        </w:rPr>
        <w:t xml:space="preserve"> հաշվեհամարին </w:t>
      </w:r>
      <w:r w:rsidR="006E4901" w:rsidRPr="004605D7">
        <w:rPr>
          <w:rStyle w:val="Strong"/>
          <w:rFonts w:ascii="GHEA Grapalat" w:hAnsi="GHEA Grapalat"/>
          <w:b w:val="0"/>
          <w:bCs w:val="0"/>
          <w:sz w:val="20"/>
          <w:szCs w:val="20"/>
          <w:lang w:val="hy-AM"/>
        </w:rPr>
        <w:t>փոխանցման միջոցով:</w:t>
      </w:r>
    </w:p>
    <w:p w14:paraId="68EF88B9"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4C369EA4" w:rsidR="00BA096A" w:rsidRPr="00842CF6" w:rsidRDefault="00091EBC" w:rsidP="00D6194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D61946" w:rsidRPr="00842CF6">
        <w:rPr>
          <w:rFonts w:ascii="GHEA Grapalat" w:hAnsi="GHEA Grapalat"/>
          <w:color w:val="000000"/>
          <w:sz w:val="20"/>
          <w:szCs w:val="20"/>
          <w:lang w:val="hy-AM"/>
        </w:rPr>
        <w:t>ծածկագրով կնքվելիք պայմանագիրն ուժի մեջ մտնելու օրվանից</w:t>
      </w:r>
      <w:r w:rsidR="00E95ECC" w:rsidRPr="00E95ECC">
        <w:rPr>
          <w:rFonts w:ascii="GHEA Grapalat" w:hAnsi="GHEA Grapalat"/>
          <w:color w:val="000000"/>
          <w:sz w:val="20"/>
          <w:szCs w:val="20"/>
          <w:lang w:val="hy-AM"/>
        </w:rPr>
        <w:t xml:space="preserve"> </w:t>
      </w:r>
      <w:r w:rsidR="00E95ECC" w:rsidRPr="00842CF6">
        <w:rPr>
          <w:rFonts w:ascii="GHEA Grapalat" w:hAnsi="GHEA Grapalat"/>
          <w:color w:val="000000"/>
          <w:sz w:val="20"/>
          <w:szCs w:val="20"/>
          <w:lang w:val="hy-AM"/>
        </w:rPr>
        <w:t>մինչև</w:t>
      </w:r>
    </w:p>
    <w:p w14:paraId="7F385F37" w14:textId="3D4E7906" w:rsidR="00BA096A" w:rsidRPr="00842CF6" w:rsidRDefault="00BA096A" w:rsidP="00D61946">
      <w:pPr>
        <w:pStyle w:val="NormalWeb"/>
        <w:shd w:val="clear" w:color="auto" w:fill="FFFFFF"/>
        <w:spacing w:before="0" w:beforeAutospacing="0" w:after="0" w:afterAutospacing="0"/>
        <w:jc w:val="both"/>
        <w:rPr>
          <w:rFonts w:ascii="GHEA Grapalat" w:hAnsi="GHEA Grapalat" w:cs="Sylfaen"/>
          <w:vertAlign w:val="superscript"/>
          <w:lang w:val="hy-AM"/>
        </w:rPr>
      </w:pPr>
      <w:r w:rsidRPr="00842CF6">
        <w:rPr>
          <w:rFonts w:ascii="GHEA Grapalat" w:hAnsi="GHEA Grapalat" w:cs="Sylfaen"/>
          <w:vertAlign w:val="superscript"/>
          <w:lang w:val="hy-AM"/>
        </w:rPr>
        <w:t xml:space="preserve">կնքվելիք պայմանագրի համարը </w:t>
      </w:r>
    </w:p>
    <w:p w14:paraId="12CFF8C7" w14:textId="5B513EBC" w:rsidR="00D61946" w:rsidRPr="00842CF6" w:rsidRDefault="00BA096A" w:rsidP="00E95ECC">
      <w:pPr>
        <w:pStyle w:val="ListParagraph"/>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E95ECC" w:rsidRPr="00842CF6">
        <w:rPr>
          <w:rFonts w:ascii="GHEA Grapalat" w:hAnsi="GHEA Grapalat"/>
          <w:color w:val="000000"/>
          <w:sz w:val="20"/>
          <w:szCs w:val="20"/>
          <w:lang w:val="hy-AM"/>
        </w:rPr>
        <w:t>օրվան հաջորդող</w:t>
      </w:r>
    </w:p>
    <w:p w14:paraId="791D73FF" w14:textId="28645220" w:rsidR="00BA096A" w:rsidRPr="00842CF6" w:rsidRDefault="00BA096A" w:rsidP="00D6194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r w:rsidR="00D61946" w:rsidRPr="00842CF6">
        <w:rPr>
          <w:rFonts w:ascii="GHEA Grapalat" w:hAnsi="GHEA Grapalat" w:cs="Sylfaen"/>
          <w:vertAlign w:val="superscript"/>
          <w:lang w:val="hy-AM"/>
        </w:rPr>
        <w:t>աշխատանքի կա</w:t>
      </w:r>
      <w:r w:rsidR="00D61946">
        <w:rPr>
          <w:rFonts w:ascii="GHEA Grapalat" w:hAnsi="GHEA Grapalat" w:cs="Sylfaen"/>
          <w:vertAlign w:val="superscript"/>
          <w:lang w:val="hy-AM"/>
        </w:rPr>
        <w:t xml:space="preserve">տարման </w:t>
      </w:r>
      <w:r w:rsidR="00D61946" w:rsidRPr="00842CF6">
        <w:rPr>
          <w:rFonts w:ascii="GHEA Grapalat" w:hAnsi="GHEA Grapalat" w:cs="Sylfaen"/>
          <w:vertAlign w:val="superscript"/>
          <w:lang w:val="hy-AM"/>
        </w:rPr>
        <w:t xml:space="preserve"> վերջնաժամկետը</w:t>
      </w:r>
    </w:p>
    <w:p w14:paraId="542A9596" w14:textId="56D598BC" w:rsidR="00D61946" w:rsidRPr="00842CF6" w:rsidRDefault="00BA096A" w:rsidP="00D6194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D61946" w:rsidRPr="00221D0C">
        <w:rPr>
          <w:rFonts w:ascii="GHEA Grapalat" w:hAnsi="GHEA Grapalat"/>
          <w:b/>
          <w:color w:val="FF0000"/>
          <w:sz w:val="20"/>
          <w:szCs w:val="20"/>
          <w:lang w:val="hy-AM"/>
        </w:rPr>
        <w:t>jrvezh-gnumner@mail.ru</w:t>
      </w:r>
      <w:r w:rsidR="00D61946" w:rsidRPr="008242F8">
        <w:rPr>
          <w:rFonts w:ascii="GHEA Grapalat" w:hAnsi="GHEA Grapalat"/>
          <w:color w:val="000000"/>
          <w:sz w:val="20"/>
          <w:szCs w:val="20"/>
          <w:lang w:val="hy-AM"/>
        </w:rPr>
        <w:t xml:space="preserve"> </w:t>
      </w:r>
      <w:r w:rsidR="00D61946">
        <w:rPr>
          <w:rFonts w:ascii="GHEA Grapalat" w:hAnsi="GHEA Grapalat"/>
          <w:color w:val="000000"/>
          <w:sz w:val="20"/>
          <w:szCs w:val="20"/>
          <w:lang w:val="hy-AM"/>
        </w:rPr>
        <w:t xml:space="preserve">էլեկտրոնային փոստի հասցեին։     </w:t>
      </w:r>
      <w:r w:rsidR="00D61946" w:rsidRPr="00842CF6">
        <w:rPr>
          <w:rFonts w:ascii="GHEA Grapalat" w:hAnsi="GHEA Grapalat"/>
          <w:color w:val="000000"/>
          <w:sz w:val="20"/>
          <w:szCs w:val="20"/>
          <w:lang w:val="hy-AM"/>
        </w:rPr>
        <w:t xml:space="preserve">  </w:t>
      </w:r>
    </w:p>
    <w:p w14:paraId="44CCF729" w14:textId="77777777" w:rsidR="00091EBC" w:rsidRPr="004605D7" w:rsidRDefault="00091EB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rsidR="00E36F9C">
        <w:fldChar w:fldCharType="begin"/>
      </w:r>
      <w:r w:rsidR="00E36F9C" w:rsidRPr="006F1AAD">
        <w:rPr>
          <w:lang w:val="hy-AM"/>
          <w:rPrChange w:id="12" w:author="Sergey Shahnazaryan" w:date="2024-02-09T13:10:00Z">
            <w:rPr>
              <w:rFonts w:ascii="Arial LatArm" w:hAnsi="Arial LatArm"/>
              <w:i/>
              <w:sz w:val="20"/>
              <w:szCs w:val="20"/>
              <w:lang w:val="en-AU"/>
            </w:rPr>
          </w:rPrChange>
        </w:rPr>
        <w:instrText xml:space="preserve"> HYPERLINK "http://www.procurement.am" </w:instrText>
      </w:r>
      <w:r w:rsidR="00E36F9C">
        <w:fldChar w:fldCharType="separate"/>
      </w:r>
      <w:r w:rsidRPr="004605D7">
        <w:rPr>
          <w:rStyle w:val="Hyperlink"/>
          <w:rFonts w:ascii="GHEA Grapalat" w:hAnsi="GHEA Grapalat"/>
          <w:sz w:val="20"/>
          <w:szCs w:val="20"/>
          <w:lang w:val="hy-AM"/>
        </w:rPr>
        <w:t>www.procurement.am</w:t>
      </w:r>
      <w:r w:rsidR="00E36F9C">
        <w:rPr>
          <w:rStyle w:val="Hyperlink"/>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E033B7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6C0C65E2" w14:textId="43541AA9"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6F7756E" w14:textId="4F87A749" w:rsidR="00091EBC" w:rsidRPr="004605D7" w:rsidRDefault="00091EBC" w:rsidP="00265A5A">
      <w:pPr>
        <w:pStyle w:val="BodyTextIndent3"/>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14:paraId="4E911672" w14:textId="77777777" w:rsidR="00D61946" w:rsidRPr="00D1416C" w:rsidRDefault="00D61946" w:rsidP="00D61946">
      <w:pPr>
        <w:pStyle w:val="BodyTextIndent3"/>
        <w:spacing w:line="240" w:lineRule="auto"/>
        <w:jc w:val="right"/>
        <w:rPr>
          <w:rFonts w:ascii="GHEA Grapalat" w:hAnsi="GHEA Grapalat" w:cs="Arial"/>
          <w:b/>
          <w:lang w:val="es-ES"/>
        </w:rPr>
      </w:pPr>
      <w:r w:rsidRPr="00D1416C">
        <w:rPr>
          <w:rFonts w:ascii="GHEA Grapalat" w:hAnsi="GHEA Grapalat"/>
          <w:lang w:val="af-ZA"/>
        </w:rPr>
        <w:t>«</w:t>
      </w:r>
      <w:r w:rsidRPr="00D1416C">
        <w:rPr>
          <w:rFonts w:ascii="GHEA Grapalat" w:hAnsi="GHEA Grapalat"/>
          <w:b/>
          <w:lang w:val="hy-AM"/>
        </w:rPr>
        <w:t>ԿՄՋՀ</w:t>
      </w:r>
      <w:r w:rsidRPr="00D1416C">
        <w:rPr>
          <w:rFonts w:ascii="GHEA Grapalat" w:hAnsi="GHEA Grapalat"/>
          <w:b/>
          <w:lang w:val="es-ES"/>
        </w:rPr>
        <w:t>-</w:t>
      </w:r>
      <w:r w:rsidRPr="00D1416C">
        <w:rPr>
          <w:rFonts w:ascii="GHEA Grapalat" w:hAnsi="GHEA Grapalat" w:cs="Sylfaen"/>
          <w:b/>
          <w:lang w:val="hy-AM"/>
        </w:rPr>
        <w:t>ԲՄԱՇՁԲ</w:t>
      </w:r>
      <w:r w:rsidRPr="00D1416C">
        <w:rPr>
          <w:rFonts w:ascii="GHEA Grapalat" w:hAnsi="GHEA Grapalat"/>
          <w:b/>
          <w:lang w:val="es-ES"/>
        </w:rPr>
        <w:t>-</w:t>
      </w:r>
      <w:r w:rsidRPr="00D1416C">
        <w:rPr>
          <w:rFonts w:ascii="GHEA Grapalat" w:hAnsi="GHEA Grapalat"/>
          <w:b/>
          <w:lang w:val="hy-AM"/>
        </w:rPr>
        <w:t>24</w:t>
      </w:r>
      <w:r w:rsidRPr="00D1416C">
        <w:rPr>
          <w:rFonts w:ascii="GHEA Grapalat" w:hAnsi="GHEA Grapalat"/>
          <w:b/>
          <w:lang w:val="es-ES"/>
        </w:rPr>
        <w:t>/</w:t>
      </w:r>
      <w:r w:rsidRPr="00D1416C">
        <w:rPr>
          <w:rFonts w:ascii="GHEA Grapalat" w:hAnsi="GHEA Grapalat"/>
          <w:b/>
          <w:lang w:val="hy-AM"/>
        </w:rPr>
        <w:t>1</w:t>
      </w:r>
      <w:r w:rsidRPr="00D1416C">
        <w:rPr>
          <w:rFonts w:ascii="GHEA Grapalat" w:hAnsi="GHEA Grapalat"/>
          <w:lang w:val="af-ZA"/>
        </w:rPr>
        <w:t>»</w:t>
      </w:r>
      <w:r w:rsidRPr="00D1416C">
        <w:rPr>
          <w:rFonts w:ascii="GHEA Grapalat" w:hAnsi="GHEA Grapalat" w:cs="Sylfaen"/>
          <w:b/>
          <w:lang w:val="es-ES"/>
        </w:rPr>
        <w:t>*</w:t>
      </w:r>
      <w:r w:rsidRPr="00D1416C">
        <w:rPr>
          <w:rFonts w:ascii="GHEA Grapalat" w:hAnsi="GHEA Grapalat"/>
          <w:b/>
          <w:lang w:val="es-ES"/>
        </w:rPr>
        <w:t xml:space="preserve">  </w:t>
      </w:r>
      <w:r w:rsidRPr="00D1416C">
        <w:rPr>
          <w:rFonts w:ascii="GHEA Grapalat" w:hAnsi="GHEA Grapalat" w:cs="Sylfaen"/>
          <w:b/>
          <w:lang w:val="es-ES"/>
        </w:rPr>
        <w:t>ծածկագրով</w:t>
      </w:r>
    </w:p>
    <w:p w14:paraId="2F16FECA" w14:textId="77777777" w:rsidR="00D61946" w:rsidRPr="00D1416C" w:rsidRDefault="00D61946" w:rsidP="00D61946">
      <w:pPr>
        <w:pStyle w:val="BodyTextIndent3"/>
        <w:spacing w:line="240" w:lineRule="auto"/>
        <w:jc w:val="right"/>
        <w:rPr>
          <w:rFonts w:ascii="GHEA Grapalat" w:hAnsi="GHEA Grapalat" w:cs="Arial"/>
          <w:b/>
          <w:lang w:val="es-ES"/>
        </w:rPr>
      </w:pPr>
      <w:r w:rsidRPr="00D1416C">
        <w:rPr>
          <w:rFonts w:ascii="GHEA Grapalat" w:hAnsi="GHEA Grapalat" w:cs="Sylfaen"/>
          <w:b/>
          <w:lang w:val="es-ES"/>
        </w:rPr>
        <w:t>բաց</w:t>
      </w:r>
      <w:r w:rsidRPr="00D1416C">
        <w:rPr>
          <w:rFonts w:ascii="GHEA Grapalat" w:hAnsi="GHEA Grapalat" w:cs="Arial"/>
          <w:b/>
          <w:lang w:val="es-ES"/>
        </w:rPr>
        <w:t xml:space="preserve"> </w:t>
      </w:r>
      <w:r w:rsidRPr="00D1416C">
        <w:rPr>
          <w:rFonts w:ascii="GHEA Grapalat" w:hAnsi="GHEA Grapalat" w:cs="Sylfaen"/>
          <w:b/>
          <w:lang w:val="es-ES"/>
        </w:rPr>
        <w:t>մրցույթի</w:t>
      </w:r>
      <w:r w:rsidRPr="00D1416C">
        <w:rPr>
          <w:rFonts w:ascii="GHEA Grapalat" w:hAnsi="GHEA Grapalat" w:cs="Arial"/>
          <w:b/>
          <w:lang w:val="es-ES"/>
        </w:rPr>
        <w:t xml:space="preserve"> </w:t>
      </w:r>
      <w:r w:rsidRPr="00D1416C">
        <w:rPr>
          <w:rFonts w:ascii="GHEA Grapalat" w:hAnsi="GHEA Grapalat" w:cs="Sylfaen"/>
          <w:b/>
          <w:lang w:val="es-ES"/>
        </w:rPr>
        <w:t>հրավերի</w:t>
      </w: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27B4C740" w14:textId="61074000" w:rsidR="00091EBC" w:rsidRPr="004605D7" w:rsidRDefault="00091EBC" w:rsidP="00D61946">
      <w:pPr>
        <w:pStyle w:val="NormalWeb"/>
        <w:shd w:val="clear" w:color="auto" w:fill="FFFFFF"/>
        <w:spacing w:before="0" w:beforeAutospacing="0" w:after="0" w:afterAutospacing="0"/>
        <w:ind w:firstLine="375"/>
        <w:rPr>
          <w:rStyle w:val="Strong"/>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00D61946">
        <w:rPr>
          <w:rStyle w:val="Strong"/>
          <w:rFonts w:ascii="GHEA Grapalat" w:hAnsi="GHEA Grapalat"/>
          <w:b w:val="0"/>
          <w:bCs w:val="0"/>
          <w:sz w:val="20"/>
          <w:szCs w:val="20"/>
          <w:lang w:val="hy-AM"/>
        </w:rPr>
        <w:t>Ջրվեժի համայնքապետարանի</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215AFAE6"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61946" w:rsidRPr="000B2C87">
        <w:rPr>
          <w:rFonts w:ascii="GHEA Grapalat" w:hAnsi="GHEA Grapalat" w:cs="Arial"/>
          <w:sz w:val="20"/>
          <w:szCs w:val="20"/>
          <w:lang w:val="hy-AM"/>
        </w:rPr>
        <w:t>900105228069</w:t>
      </w:r>
      <w:r w:rsidR="00D61946">
        <w:rPr>
          <w:rFonts w:ascii="GHEA Grapalat" w:hAnsi="GHEA Grapalat" w:cs="Arial"/>
          <w:sz w:val="20"/>
          <w:szCs w:val="20"/>
          <w:lang w:val="hy-AM"/>
        </w:rPr>
        <w:t xml:space="preserve"> </w:t>
      </w:r>
      <w:r w:rsidRPr="004605D7">
        <w:rPr>
          <w:rStyle w:val="Strong"/>
          <w:rFonts w:ascii="GHEA Grapalat" w:hAnsi="GHEA Grapalat"/>
          <w:b w:val="0"/>
          <w:bCs w:val="0"/>
          <w:sz w:val="20"/>
          <w:szCs w:val="20"/>
          <w:lang w:val="hy-AM"/>
        </w:rPr>
        <w:t>հաշվեհամարին փոխանցման միջոցով:</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AD601CF" w:rsidR="006C4836" w:rsidRPr="00842CF6" w:rsidRDefault="0024041A" w:rsidP="00D61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r w:rsidR="00D61946">
        <w:rPr>
          <w:rFonts w:ascii="GHEA Grapalat" w:hAnsi="GHEA Grapalat"/>
          <w:color w:val="000000"/>
          <w:sz w:val="20"/>
          <w:szCs w:val="20"/>
          <w:lang w:val="hy-AM"/>
        </w:rPr>
        <w:t xml:space="preserve"> </w:t>
      </w:r>
      <w:r w:rsidR="006C4836" w:rsidRPr="00842CF6">
        <w:rPr>
          <w:rFonts w:ascii="GHEA Grapalat" w:hAnsi="GHEA Grapalat"/>
          <w:color w:val="000000"/>
          <w:sz w:val="20"/>
          <w:szCs w:val="20"/>
          <w:lang w:val="hy-AM"/>
        </w:rPr>
        <w:t xml:space="preserve">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D61946" w:rsidRPr="00842CF6">
        <w:rPr>
          <w:rFonts w:ascii="GHEA Grapalat" w:hAnsi="GHEA Grapalat"/>
          <w:color w:val="000000"/>
          <w:sz w:val="20"/>
          <w:szCs w:val="20"/>
          <w:lang w:val="hy-AM"/>
        </w:rPr>
        <w:t>պայմանագիրն ուժի մեջ մտնելու օրվանից մինչև</w:t>
      </w:r>
    </w:p>
    <w:p w14:paraId="6019D0A7" w14:textId="638FD780" w:rsidR="006C4836" w:rsidRPr="00842CF6" w:rsidRDefault="006C4836" w:rsidP="00D61946">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73BFE19" w14:textId="77777777" w:rsidR="00D6194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9668629" w14:textId="1F101680"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F6A9ECE" w14:textId="5034BB46" w:rsidR="00436DA1" w:rsidRPr="003750DF" w:rsidRDefault="006C4836" w:rsidP="00436DA1">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D61946">
        <w:rPr>
          <w:rFonts w:ascii="GHEA Grapalat" w:hAnsi="GHEA Grapalat"/>
          <w:color w:val="000000"/>
          <w:sz w:val="20"/>
          <w:szCs w:val="20"/>
          <w:lang w:val="hy-AM"/>
        </w:rPr>
        <w:t xml:space="preserve"> </w:t>
      </w:r>
      <w:r w:rsidR="00D61946" w:rsidRPr="00221D0C">
        <w:rPr>
          <w:rFonts w:ascii="GHEA Grapalat" w:hAnsi="GHEA Grapalat"/>
          <w:b/>
          <w:color w:val="FF0000"/>
          <w:sz w:val="20"/>
          <w:szCs w:val="20"/>
          <w:lang w:val="hy-AM"/>
        </w:rPr>
        <w:t>jrvezh-gnumner@mail.ru</w:t>
      </w:r>
      <w:r w:rsidR="00D61946" w:rsidRPr="008242F8">
        <w:rPr>
          <w:rFonts w:ascii="GHEA Grapalat" w:hAnsi="GHEA Grapalat"/>
          <w:color w:val="000000"/>
          <w:sz w:val="20"/>
          <w:szCs w:val="20"/>
          <w:lang w:val="hy-AM"/>
        </w:rPr>
        <w:t xml:space="preserve"> </w:t>
      </w:r>
      <w:r w:rsidR="00436DA1">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sidR="00436DA1">
        <w:rPr>
          <w:rFonts w:ascii="GHEA Grapalat" w:hAnsi="GHEA Grapalat" w:cs="Sylfaen"/>
          <w:vertAlign w:val="superscript"/>
          <w:lang w:val="hy-AM"/>
        </w:rPr>
        <w:t xml:space="preserve">   </w:t>
      </w:r>
      <w:r w:rsidR="00436DA1" w:rsidRPr="003750DF">
        <w:rPr>
          <w:rFonts w:ascii="GHEA Grapalat" w:hAnsi="GHEA Grapalat" w:cs="Sylfaen"/>
          <w:vertAlign w:val="superscript"/>
          <w:lang w:val="hy-AM"/>
        </w:rPr>
        <w:t xml:space="preserve"> </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E36F9C">
        <w:fldChar w:fldCharType="begin"/>
      </w:r>
      <w:r w:rsidR="00E36F9C" w:rsidRPr="006F1AAD">
        <w:rPr>
          <w:lang w:val="hy-AM"/>
          <w:rPrChange w:id="13" w:author="Sergey Shahnazaryan" w:date="2024-02-09T13:10:00Z">
            <w:rPr>
              <w:rFonts w:ascii="Arial LatArm" w:hAnsi="Arial LatArm"/>
              <w:i/>
              <w:sz w:val="20"/>
              <w:szCs w:val="20"/>
              <w:lang w:val="en-AU"/>
            </w:rPr>
          </w:rPrChange>
        </w:rPr>
        <w:instrText xml:space="preserve"> HYPERLINK "http://www.procurement.am" </w:instrText>
      </w:r>
      <w:r w:rsidR="00E36F9C">
        <w:fldChar w:fldCharType="separate"/>
      </w:r>
      <w:r w:rsidRPr="004605D7">
        <w:rPr>
          <w:rStyle w:val="Hyperlink"/>
          <w:rFonts w:ascii="GHEA Grapalat" w:hAnsi="GHEA Grapalat"/>
          <w:sz w:val="20"/>
          <w:szCs w:val="20"/>
          <w:lang w:val="hy-AM"/>
        </w:rPr>
        <w:t>www.procurement.am</w:t>
      </w:r>
      <w:r w:rsidR="00E36F9C">
        <w:rPr>
          <w:rStyle w:val="Hyperlink"/>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9C9D490" w14:textId="202B7497" w:rsidR="00F02279" w:rsidRPr="00E6597C" w:rsidRDefault="00AB2DA5" w:rsidP="00E95ECC">
      <w:pPr>
        <w:pStyle w:val="FootnoteText"/>
        <w:jc w:val="both"/>
        <w:rPr>
          <w:rFonts w:ascii="GHEA Grapalat" w:hAnsi="GHEA Grapalat"/>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536EBA50" w14:textId="5028998C" w:rsidR="00F02279" w:rsidRPr="00E95E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E95ECC">
        <w:rPr>
          <w:rFonts w:ascii="GHEA Grapalat" w:hAnsi="GHEA Grapalat" w:cs="Sylfaen"/>
          <w:b/>
          <w:lang w:val="hy-AM"/>
        </w:rPr>
        <w:t>7</w:t>
      </w:r>
    </w:p>
    <w:p w14:paraId="308ED93A" w14:textId="77777777" w:rsidR="00E95ECC" w:rsidRPr="00D1416C" w:rsidRDefault="00E95ECC" w:rsidP="00E95ECC">
      <w:pPr>
        <w:pStyle w:val="BodyTextIndent3"/>
        <w:spacing w:line="240" w:lineRule="auto"/>
        <w:jc w:val="right"/>
        <w:rPr>
          <w:rFonts w:ascii="GHEA Grapalat" w:hAnsi="GHEA Grapalat" w:cs="Arial"/>
          <w:b/>
          <w:lang w:val="es-ES"/>
        </w:rPr>
      </w:pPr>
      <w:r w:rsidRPr="00D1416C">
        <w:rPr>
          <w:rFonts w:ascii="GHEA Grapalat" w:hAnsi="GHEA Grapalat"/>
          <w:lang w:val="af-ZA"/>
        </w:rPr>
        <w:t>«</w:t>
      </w:r>
      <w:r w:rsidRPr="00D1416C">
        <w:rPr>
          <w:rFonts w:ascii="GHEA Grapalat" w:hAnsi="GHEA Grapalat"/>
          <w:b/>
          <w:lang w:val="hy-AM"/>
        </w:rPr>
        <w:t>ԿՄՋՀ</w:t>
      </w:r>
      <w:r w:rsidRPr="00D1416C">
        <w:rPr>
          <w:rFonts w:ascii="GHEA Grapalat" w:hAnsi="GHEA Grapalat"/>
          <w:b/>
          <w:lang w:val="es-ES"/>
        </w:rPr>
        <w:t>-</w:t>
      </w:r>
      <w:r w:rsidRPr="00D1416C">
        <w:rPr>
          <w:rFonts w:ascii="GHEA Grapalat" w:hAnsi="GHEA Grapalat" w:cs="Sylfaen"/>
          <w:b/>
          <w:lang w:val="hy-AM"/>
        </w:rPr>
        <w:t>ԲՄԱՇՁԲ</w:t>
      </w:r>
      <w:r w:rsidRPr="00D1416C">
        <w:rPr>
          <w:rFonts w:ascii="GHEA Grapalat" w:hAnsi="GHEA Grapalat"/>
          <w:b/>
          <w:lang w:val="es-ES"/>
        </w:rPr>
        <w:t>-</w:t>
      </w:r>
      <w:r w:rsidRPr="00D1416C">
        <w:rPr>
          <w:rFonts w:ascii="GHEA Grapalat" w:hAnsi="GHEA Grapalat"/>
          <w:b/>
          <w:lang w:val="hy-AM"/>
        </w:rPr>
        <w:t>24</w:t>
      </w:r>
      <w:r w:rsidRPr="00D1416C">
        <w:rPr>
          <w:rFonts w:ascii="GHEA Grapalat" w:hAnsi="GHEA Grapalat"/>
          <w:b/>
          <w:lang w:val="es-ES"/>
        </w:rPr>
        <w:t>/</w:t>
      </w:r>
      <w:r w:rsidRPr="00D1416C">
        <w:rPr>
          <w:rFonts w:ascii="GHEA Grapalat" w:hAnsi="GHEA Grapalat"/>
          <w:b/>
          <w:lang w:val="hy-AM"/>
        </w:rPr>
        <w:t>1</w:t>
      </w:r>
      <w:r w:rsidRPr="00D1416C">
        <w:rPr>
          <w:rFonts w:ascii="GHEA Grapalat" w:hAnsi="GHEA Grapalat"/>
          <w:lang w:val="af-ZA"/>
        </w:rPr>
        <w:t>»</w:t>
      </w:r>
      <w:r w:rsidRPr="00D1416C">
        <w:rPr>
          <w:rFonts w:ascii="GHEA Grapalat" w:hAnsi="GHEA Grapalat" w:cs="Sylfaen"/>
          <w:b/>
          <w:lang w:val="es-ES"/>
        </w:rPr>
        <w:t>*</w:t>
      </w:r>
      <w:r w:rsidRPr="00D1416C">
        <w:rPr>
          <w:rFonts w:ascii="GHEA Grapalat" w:hAnsi="GHEA Grapalat"/>
          <w:b/>
          <w:lang w:val="es-ES"/>
        </w:rPr>
        <w:t xml:space="preserve">  </w:t>
      </w:r>
      <w:r w:rsidRPr="00D1416C">
        <w:rPr>
          <w:rFonts w:ascii="GHEA Grapalat" w:hAnsi="GHEA Grapalat" w:cs="Sylfaen"/>
          <w:b/>
          <w:lang w:val="es-ES"/>
        </w:rPr>
        <w:t>ծածկագրով</w:t>
      </w:r>
    </w:p>
    <w:p w14:paraId="73305228" w14:textId="77777777" w:rsidR="00E95ECC" w:rsidRPr="00D1416C" w:rsidRDefault="00E95ECC" w:rsidP="00E95ECC">
      <w:pPr>
        <w:pStyle w:val="BodyTextIndent3"/>
        <w:spacing w:line="240" w:lineRule="auto"/>
        <w:jc w:val="right"/>
        <w:rPr>
          <w:rFonts w:ascii="GHEA Grapalat" w:hAnsi="GHEA Grapalat" w:cs="Arial"/>
          <w:b/>
          <w:lang w:val="es-ES"/>
        </w:rPr>
      </w:pPr>
      <w:r w:rsidRPr="00D1416C">
        <w:rPr>
          <w:rFonts w:ascii="GHEA Grapalat" w:hAnsi="GHEA Grapalat" w:cs="Sylfaen"/>
          <w:b/>
          <w:lang w:val="es-ES"/>
        </w:rPr>
        <w:t>բաց</w:t>
      </w:r>
      <w:r w:rsidRPr="00D1416C">
        <w:rPr>
          <w:rFonts w:ascii="GHEA Grapalat" w:hAnsi="GHEA Grapalat" w:cs="Arial"/>
          <w:b/>
          <w:lang w:val="es-ES"/>
        </w:rPr>
        <w:t xml:space="preserve"> </w:t>
      </w:r>
      <w:r w:rsidRPr="00D1416C">
        <w:rPr>
          <w:rFonts w:ascii="GHEA Grapalat" w:hAnsi="GHEA Grapalat" w:cs="Sylfaen"/>
          <w:b/>
          <w:lang w:val="es-ES"/>
        </w:rPr>
        <w:t>մրցույթի</w:t>
      </w:r>
      <w:r w:rsidRPr="00D1416C">
        <w:rPr>
          <w:rFonts w:ascii="GHEA Grapalat" w:hAnsi="GHEA Grapalat" w:cs="Arial"/>
          <w:b/>
          <w:lang w:val="es-ES"/>
        </w:rPr>
        <w:t xml:space="preserve"> </w:t>
      </w:r>
      <w:r w:rsidRPr="00D1416C">
        <w:rPr>
          <w:rFonts w:ascii="GHEA Grapalat" w:hAnsi="GHEA Grapalat" w:cs="Sylfaen"/>
          <w:b/>
          <w:lang w:val="es-ES"/>
        </w:rPr>
        <w:t>հրավերի</w:t>
      </w:r>
    </w:p>
    <w:p w14:paraId="136A62A0" w14:textId="77777777" w:rsidR="00F02279" w:rsidRPr="00E6597C" w:rsidRDefault="00F02279" w:rsidP="00F02279">
      <w:pPr>
        <w:jc w:val="right"/>
        <w:rPr>
          <w:rFonts w:ascii="GHEA Grapalat" w:hAnsi="GHEA Grapalat"/>
          <w:lang w:val="es-ES"/>
        </w:rPr>
      </w:pPr>
    </w:p>
    <w:p w14:paraId="3B138A80" w14:textId="77777777" w:rsidR="00E95ECC" w:rsidRPr="0009627D" w:rsidRDefault="00E95ECC" w:rsidP="00E95ECC">
      <w:pPr>
        <w:tabs>
          <w:tab w:val="left" w:pos="2268"/>
        </w:tabs>
        <w:ind w:left="-284" w:firstLine="284"/>
        <w:jc w:val="center"/>
        <w:rPr>
          <w:rFonts w:ascii="GHEA Grapalat" w:hAnsi="GHEA Grapalat" w:cs="Times Armenian"/>
          <w:b/>
          <w:sz w:val="22"/>
          <w:szCs w:val="22"/>
          <w:lang w:val="es-ES"/>
        </w:rPr>
      </w:pPr>
      <w:r w:rsidRPr="0009627D">
        <w:rPr>
          <w:rFonts w:ascii="GHEA Grapalat" w:hAnsi="GHEA Grapalat"/>
          <w:b/>
          <w:sz w:val="22"/>
          <w:szCs w:val="22"/>
          <w:lang w:val="hy-AM"/>
        </w:rPr>
        <w:t>ՋՐՎԵԺ ՀԱՄԱՅՆՔԻ ՆԵՐՀԱՄԱՅՆՔԱՅԻՆ ՃԱՆԱՊԱՐՀՆԵՐԻ ԱՍՖԱԼՏԱՊԱՏՄԱՆ ԱՇԽԱՏԱՆՔՆԵՐԻ</w:t>
      </w:r>
      <w:r>
        <w:rPr>
          <w:rFonts w:ascii="GHEA Grapalat" w:hAnsi="GHEA Grapalat"/>
          <w:b/>
          <w:sz w:val="22"/>
          <w:szCs w:val="22"/>
          <w:lang w:val="hy-AM"/>
        </w:rPr>
        <w:t xml:space="preserve"> </w:t>
      </w:r>
      <w:r w:rsidRPr="0009627D">
        <w:rPr>
          <w:rFonts w:ascii="GHEA Grapalat" w:hAnsi="GHEA Grapalat" w:cs="Sylfaen"/>
          <w:b/>
          <w:sz w:val="22"/>
          <w:szCs w:val="22"/>
          <w:lang w:val="pt-BR"/>
        </w:rPr>
        <w:t>ԿԱՏԱՐՄԱՆ</w:t>
      </w:r>
      <w:r>
        <w:rPr>
          <w:rFonts w:ascii="GHEA Grapalat" w:hAnsi="GHEA Grapalat" w:cs="Sylfaen"/>
          <w:b/>
          <w:sz w:val="22"/>
          <w:szCs w:val="22"/>
          <w:lang w:val="hy-AM"/>
        </w:rPr>
        <w:t xml:space="preserve"> </w:t>
      </w:r>
      <w:r w:rsidRPr="0009627D">
        <w:rPr>
          <w:rFonts w:ascii="GHEA Grapalat" w:hAnsi="GHEA Grapalat" w:cs="Sylfaen"/>
          <w:b/>
          <w:sz w:val="22"/>
          <w:szCs w:val="22"/>
          <w:lang w:val="pt-BR"/>
        </w:rPr>
        <w:t>ԳՆՄԱՆ</w:t>
      </w:r>
      <w:r w:rsidRPr="0009627D">
        <w:rPr>
          <w:rFonts w:ascii="GHEA Grapalat" w:hAnsi="GHEA Grapalat" w:cs="Times Armenian"/>
          <w:b/>
          <w:sz w:val="22"/>
          <w:szCs w:val="22"/>
          <w:lang w:val="es-ES"/>
        </w:rPr>
        <w:t xml:space="preserve">  </w:t>
      </w:r>
      <w:r w:rsidRPr="0009627D">
        <w:rPr>
          <w:rFonts w:ascii="GHEA Grapalat" w:hAnsi="GHEA Grapalat" w:cs="Sylfaen"/>
          <w:b/>
          <w:sz w:val="22"/>
          <w:szCs w:val="22"/>
          <w:lang w:val="pt-BR"/>
        </w:rPr>
        <w:t>ՊԱՅՄԱՆԱԳԻՐ</w:t>
      </w:r>
    </w:p>
    <w:p w14:paraId="77B5132F" w14:textId="77777777" w:rsidR="00E95ECC" w:rsidRPr="00D61946" w:rsidRDefault="00E95ECC" w:rsidP="00E95ECC">
      <w:pPr>
        <w:ind w:left="-142" w:firstLine="142"/>
        <w:jc w:val="center"/>
        <w:rPr>
          <w:rFonts w:ascii="GHEA Grapalat" w:hAnsi="GHEA Grapalat"/>
          <w:b/>
          <w:sz w:val="22"/>
          <w:szCs w:val="22"/>
          <w:u w:val="single"/>
          <w:lang w:val="hy-AM"/>
        </w:rPr>
      </w:pPr>
      <w:r w:rsidRPr="0009627D">
        <w:rPr>
          <w:rFonts w:ascii="GHEA Grapalat" w:hAnsi="GHEA Grapalat"/>
          <w:b/>
          <w:sz w:val="22"/>
          <w:szCs w:val="22"/>
          <w:lang w:val="hy-AM"/>
        </w:rPr>
        <w:t>N</w:t>
      </w:r>
      <w:r w:rsidRPr="0009627D">
        <w:rPr>
          <w:rFonts w:ascii="GHEA Grapalat" w:hAnsi="GHEA Grapalat"/>
          <w:b/>
          <w:sz w:val="22"/>
          <w:szCs w:val="22"/>
          <w:lang w:val="es-ES"/>
        </w:rPr>
        <w:t xml:space="preserve"> </w:t>
      </w:r>
      <w:r w:rsidRPr="0009627D">
        <w:rPr>
          <w:rFonts w:ascii="GHEA Grapalat" w:hAnsi="GHEA Grapalat"/>
          <w:b/>
          <w:sz w:val="22"/>
          <w:szCs w:val="22"/>
          <w:lang w:val="hy-AM"/>
        </w:rPr>
        <w:t>ԿՄՋՀ</w:t>
      </w:r>
      <w:r w:rsidRPr="0009627D">
        <w:rPr>
          <w:rFonts w:ascii="GHEA Grapalat" w:hAnsi="GHEA Grapalat"/>
          <w:b/>
          <w:sz w:val="22"/>
          <w:szCs w:val="22"/>
          <w:lang w:val="es-ES"/>
        </w:rPr>
        <w:t>-</w:t>
      </w:r>
      <w:r w:rsidRPr="0009627D">
        <w:rPr>
          <w:rFonts w:ascii="GHEA Grapalat" w:hAnsi="GHEA Grapalat" w:cs="Sylfaen"/>
          <w:b/>
          <w:sz w:val="22"/>
          <w:szCs w:val="22"/>
          <w:lang w:val="hy-AM"/>
        </w:rPr>
        <w:t>Բ</w:t>
      </w:r>
      <w:r w:rsidRPr="0009627D">
        <w:rPr>
          <w:rFonts w:ascii="GHEA Grapalat" w:hAnsi="GHEA Grapalat" w:cs="Sylfaen"/>
          <w:b/>
          <w:sz w:val="22"/>
          <w:szCs w:val="22"/>
        </w:rPr>
        <w:t>Մ</w:t>
      </w:r>
      <w:r w:rsidRPr="0009627D">
        <w:rPr>
          <w:rFonts w:ascii="GHEA Grapalat" w:hAnsi="GHEA Grapalat" w:cs="Sylfaen"/>
          <w:b/>
          <w:sz w:val="22"/>
          <w:szCs w:val="22"/>
          <w:lang w:val="hy-AM"/>
        </w:rPr>
        <w:t>Ա</w:t>
      </w:r>
      <w:r w:rsidRPr="0009627D">
        <w:rPr>
          <w:rFonts w:ascii="GHEA Grapalat" w:hAnsi="GHEA Grapalat" w:cs="Sylfaen"/>
          <w:b/>
          <w:sz w:val="22"/>
          <w:szCs w:val="22"/>
        </w:rPr>
        <w:t>Շ</w:t>
      </w:r>
      <w:r w:rsidRPr="0009627D">
        <w:rPr>
          <w:rFonts w:ascii="GHEA Grapalat" w:hAnsi="GHEA Grapalat" w:cs="Sylfaen"/>
          <w:b/>
          <w:sz w:val="22"/>
          <w:szCs w:val="22"/>
          <w:lang w:val="hy-AM"/>
        </w:rPr>
        <w:t>ՁԲ</w:t>
      </w:r>
      <w:r w:rsidRPr="0009627D">
        <w:rPr>
          <w:rFonts w:ascii="GHEA Grapalat" w:hAnsi="GHEA Grapalat"/>
          <w:b/>
          <w:sz w:val="22"/>
          <w:szCs w:val="22"/>
          <w:lang w:val="es-ES"/>
        </w:rPr>
        <w:t>-</w:t>
      </w:r>
      <w:r w:rsidRPr="0009627D">
        <w:rPr>
          <w:rFonts w:ascii="GHEA Grapalat" w:hAnsi="GHEA Grapalat"/>
          <w:b/>
          <w:sz w:val="22"/>
          <w:szCs w:val="22"/>
          <w:lang w:val="hy-AM"/>
        </w:rPr>
        <w:t>2</w:t>
      </w:r>
      <w:r>
        <w:rPr>
          <w:rFonts w:ascii="GHEA Grapalat" w:hAnsi="GHEA Grapalat"/>
          <w:b/>
          <w:sz w:val="22"/>
          <w:szCs w:val="22"/>
          <w:lang w:val="hy-AM"/>
        </w:rPr>
        <w:t>4</w:t>
      </w:r>
      <w:r w:rsidRPr="0009627D">
        <w:rPr>
          <w:rFonts w:ascii="GHEA Grapalat" w:hAnsi="GHEA Grapalat"/>
          <w:b/>
          <w:sz w:val="22"/>
          <w:szCs w:val="22"/>
          <w:lang w:val="es-ES"/>
        </w:rPr>
        <w:t>/</w:t>
      </w:r>
      <w:r>
        <w:rPr>
          <w:rFonts w:ascii="GHEA Grapalat" w:hAnsi="GHEA Grapalat"/>
          <w:b/>
          <w:sz w:val="22"/>
          <w:szCs w:val="22"/>
          <w:lang w:val="hy-AM"/>
        </w:rPr>
        <w:t>1</w:t>
      </w:r>
    </w:p>
    <w:p w14:paraId="78ADE53C" w14:textId="77777777" w:rsidR="00E95ECC" w:rsidRPr="00E6597C" w:rsidRDefault="00E95ECC" w:rsidP="00E95ECC">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w:t>
      </w:r>
      <w:r w:rsidRPr="002B7FB3">
        <w:rPr>
          <w:rFonts w:ascii="GHEA Grapalat" w:hAnsi="GHEA Grapalat" w:cs="Sylfaen"/>
          <w:sz w:val="20"/>
          <w:lang w:val="hy-AM"/>
        </w:rPr>
        <w:t>Ջրվեժ</w:t>
      </w:r>
      <w:r w:rsidRPr="00604562">
        <w:rPr>
          <w:rFonts w:ascii="GHEA Grapalat" w:hAnsi="GHEA Grapalat" w:cs="Sylfaen"/>
          <w:sz w:val="20"/>
          <w:lang w:val="es-ES"/>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w:t>
      </w:r>
      <w:r>
        <w:rPr>
          <w:rFonts w:ascii="GHEA Grapalat" w:hAnsi="GHEA Grapalat" w:cs="Sylfaen"/>
          <w:sz w:val="20"/>
          <w:lang w:val="hy-AM"/>
        </w:rPr>
        <w:t>24թ</w:t>
      </w:r>
      <w:r w:rsidRPr="00E6597C">
        <w:rPr>
          <w:rFonts w:ascii="GHEA Grapalat" w:hAnsi="GHEA Grapalat" w:cs="Sylfaen"/>
          <w:sz w:val="20"/>
          <w:lang w:val="hy-AM"/>
        </w:rPr>
        <w:t>.</w:t>
      </w:r>
    </w:p>
    <w:p w14:paraId="4240360B" w14:textId="77777777" w:rsidR="00E95ECC" w:rsidRPr="00E6597C" w:rsidRDefault="00E95ECC" w:rsidP="00E95ECC">
      <w:pPr>
        <w:jc w:val="both"/>
        <w:rPr>
          <w:rFonts w:ascii="GHEA Grapalat" w:hAnsi="GHEA Grapalat"/>
          <w:lang w:val="es-ES"/>
        </w:rPr>
      </w:pPr>
    </w:p>
    <w:p w14:paraId="72F6D20A" w14:textId="6378E094" w:rsidR="00F02279" w:rsidRPr="00E6597C" w:rsidRDefault="00E95ECC" w:rsidP="00E95ECC">
      <w:pPr>
        <w:ind w:firstLine="720"/>
        <w:jc w:val="both"/>
        <w:rPr>
          <w:rFonts w:ascii="GHEA Grapalat" w:hAnsi="GHEA Grapalat" w:cs="Sylfaen"/>
          <w:sz w:val="20"/>
          <w:szCs w:val="20"/>
          <w:lang w:val="pt-BR"/>
        </w:rPr>
      </w:pPr>
      <w:r w:rsidRPr="0009627D">
        <w:rPr>
          <w:rFonts w:ascii="GHEA Grapalat" w:hAnsi="GHEA Grapalat" w:cs="Sylfaen"/>
          <w:sz w:val="20"/>
          <w:szCs w:val="20"/>
          <w:lang w:val="hy-AM"/>
        </w:rPr>
        <w:t>Ջրվեժի համայնքապետարանը</w:t>
      </w:r>
      <w:r w:rsidRPr="0009627D">
        <w:rPr>
          <w:rFonts w:ascii="GHEA Grapalat" w:hAnsi="GHEA Grapalat" w:cs="Times Armenian"/>
          <w:sz w:val="20"/>
          <w:szCs w:val="20"/>
          <w:lang w:val="hy-AM"/>
        </w:rPr>
        <w:t xml:space="preserve">, </w:t>
      </w:r>
      <w:r w:rsidRPr="0009627D">
        <w:rPr>
          <w:rFonts w:ascii="GHEA Grapalat" w:hAnsi="GHEA Grapalat" w:cs="Sylfaen"/>
          <w:sz w:val="20"/>
          <w:szCs w:val="20"/>
          <w:lang w:val="hy-AM"/>
        </w:rPr>
        <w:t>ի</w:t>
      </w:r>
      <w:r w:rsidRPr="0009627D">
        <w:rPr>
          <w:rFonts w:ascii="GHEA Grapalat" w:hAnsi="GHEA Grapalat" w:cs="Times Armenian"/>
          <w:sz w:val="20"/>
          <w:szCs w:val="20"/>
          <w:lang w:val="hy-AM"/>
        </w:rPr>
        <w:t xml:space="preserve"> </w:t>
      </w:r>
      <w:r w:rsidRPr="0009627D">
        <w:rPr>
          <w:rFonts w:ascii="GHEA Grapalat" w:hAnsi="GHEA Grapalat" w:cs="Sylfaen"/>
          <w:sz w:val="20"/>
          <w:szCs w:val="20"/>
          <w:lang w:val="hy-AM"/>
        </w:rPr>
        <w:t>դեմս համայնքի ղեկավար՝</w:t>
      </w:r>
      <w:r w:rsidRPr="0009627D">
        <w:rPr>
          <w:rFonts w:ascii="GHEA Grapalat" w:hAnsi="GHEA Grapalat" w:cs="Times Armenian"/>
          <w:sz w:val="20"/>
          <w:szCs w:val="20"/>
          <w:lang w:val="hy-AM"/>
        </w:rPr>
        <w:t xml:space="preserve"> </w:t>
      </w:r>
      <w:r>
        <w:rPr>
          <w:rFonts w:ascii="GHEA Grapalat" w:hAnsi="GHEA Grapalat" w:cs="Times Armenian"/>
          <w:sz w:val="20"/>
          <w:szCs w:val="20"/>
          <w:lang w:val="hy-AM"/>
        </w:rPr>
        <w:t>Նորայր Սանթրոսյան</w:t>
      </w:r>
      <w:r w:rsidRPr="0009627D">
        <w:rPr>
          <w:rFonts w:ascii="GHEA Grapalat" w:hAnsi="GHEA Grapalat" w:cs="Sylfaen"/>
          <w:sz w:val="20"/>
          <w:szCs w:val="20"/>
          <w:lang w:val="hy-AM"/>
        </w:rPr>
        <w:t>ի</w:t>
      </w:r>
      <w:r w:rsidRPr="0009627D">
        <w:rPr>
          <w:rFonts w:ascii="GHEA Grapalat" w:hAnsi="GHEA Grapalat" w:cs="Times Armenian"/>
          <w:sz w:val="20"/>
          <w:szCs w:val="20"/>
          <w:lang w:val="hy-AM"/>
        </w:rPr>
        <w:t xml:space="preserve">, </w:t>
      </w:r>
      <w:r w:rsidR="00F02279" w:rsidRPr="00E6597C">
        <w:rPr>
          <w:rFonts w:ascii="GHEA Grapalat" w:hAnsi="GHEA Grapalat" w:cs="Sylfaen"/>
          <w:sz w:val="20"/>
          <w:szCs w:val="20"/>
          <w:lang w:val="pt-BR"/>
        </w:rPr>
        <w:t xml:space="preserve">որը գործում է </w:t>
      </w:r>
      <w:r w:rsidRPr="0009627D">
        <w:rPr>
          <w:rFonts w:ascii="GHEA Grapalat" w:hAnsi="GHEA Grapalat"/>
          <w:sz w:val="20"/>
          <w:szCs w:val="20"/>
          <w:lang w:val="hy-AM"/>
        </w:rPr>
        <w:t>կազմակերպության</w:t>
      </w:r>
      <w:r w:rsidR="00F02279" w:rsidRPr="00E6597C">
        <w:rPr>
          <w:rFonts w:ascii="GHEA Grapalat" w:hAnsi="GHEA Grapalat" w:cs="Sylfaen"/>
          <w:sz w:val="20"/>
          <w:szCs w:val="20"/>
          <w:lang w:val="pt-BR"/>
        </w:rPr>
        <w:t xml:space="preserve">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04CF6E70" w:rsidR="006E3999" w:rsidRPr="007F0FB8" w:rsidRDefault="00F02279" w:rsidP="00F82ACA">
      <w:pPr>
        <w:ind w:left="-142" w:firstLine="85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E95ECC" w:rsidRPr="0009627D">
        <w:rPr>
          <w:rFonts w:ascii="GHEA Grapalat" w:hAnsi="GHEA Grapalat"/>
          <w:sz w:val="20"/>
          <w:szCs w:val="20"/>
          <w:lang w:val="hy-AM"/>
        </w:rPr>
        <w:t>Ջրվեժ համայնքի ներհամայնքային ճանապարհների ասֆալտապատման</w:t>
      </w:r>
      <w:r w:rsidR="00E95ECC" w:rsidRPr="0009627D">
        <w:rPr>
          <w:rFonts w:ascii="GHEA Grapalat" w:hAnsi="GHEA Grapalat"/>
          <w:sz w:val="22"/>
          <w:szCs w:val="22"/>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F82ACA" w:rsidRPr="00F82ACA">
        <w:rPr>
          <w:rFonts w:ascii="GHEA Grapalat" w:hAnsi="GHEA Grapalat"/>
          <w:sz w:val="20"/>
          <w:szCs w:val="20"/>
          <w:lang w:val="hy-AM"/>
        </w:rPr>
        <w:t>ԿՄՋՀ</w:t>
      </w:r>
      <w:r w:rsidR="00F82ACA" w:rsidRPr="00F82ACA">
        <w:rPr>
          <w:rFonts w:ascii="GHEA Grapalat" w:hAnsi="GHEA Grapalat"/>
          <w:sz w:val="20"/>
          <w:szCs w:val="20"/>
          <w:lang w:val="es-ES"/>
        </w:rPr>
        <w:t>-</w:t>
      </w:r>
      <w:r w:rsidR="00F82ACA" w:rsidRPr="00F82ACA">
        <w:rPr>
          <w:rFonts w:ascii="GHEA Grapalat" w:hAnsi="GHEA Grapalat" w:cs="Sylfaen"/>
          <w:sz w:val="20"/>
          <w:szCs w:val="20"/>
          <w:lang w:val="hy-AM"/>
        </w:rPr>
        <w:t>ԲՄԱՇՁԲ</w:t>
      </w:r>
      <w:r w:rsidR="00F82ACA" w:rsidRPr="00F82ACA">
        <w:rPr>
          <w:rFonts w:ascii="GHEA Grapalat" w:hAnsi="GHEA Grapalat"/>
          <w:sz w:val="20"/>
          <w:szCs w:val="20"/>
          <w:lang w:val="es-ES"/>
        </w:rPr>
        <w:t>-</w:t>
      </w:r>
      <w:r w:rsidR="00F82ACA" w:rsidRPr="00F82ACA">
        <w:rPr>
          <w:rFonts w:ascii="GHEA Grapalat" w:hAnsi="GHEA Grapalat"/>
          <w:sz w:val="20"/>
          <w:szCs w:val="20"/>
          <w:lang w:val="hy-AM"/>
        </w:rPr>
        <w:t>24</w:t>
      </w:r>
      <w:r w:rsidR="00F82ACA" w:rsidRPr="00F82ACA">
        <w:rPr>
          <w:rFonts w:ascii="GHEA Grapalat" w:hAnsi="GHEA Grapalat"/>
          <w:sz w:val="20"/>
          <w:szCs w:val="20"/>
          <w:lang w:val="es-ES"/>
        </w:rPr>
        <w:t>/</w:t>
      </w:r>
      <w:r w:rsidR="00F82ACA" w:rsidRPr="00F82ACA">
        <w:rPr>
          <w:rFonts w:ascii="GHEA Grapalat" w:hAnsi="GHEA Grapalat"/>
          <w:sz w:val="20"/>
          <w:szCs w:val="20"/>
          <w:lang w:val="hy-AM"/>
        </w:rPr>
        <w:t xml:space="preserve">1 </w:t>
      </w:r>
      <w:r w:rsidR="006E3999" w:rsidRPr="00F82ACA">
        <w:rPr>
          <w:rFonts w:ascii="GHEA Grapalat" w:hAnsi="GHEA Grapalat" w:cs="Tahoma"/>
          <w:sz w:val="20"/>
          <w:szCs w:val="20"/>
          <w:lang w:val="hy-AM"/>
        </w:rPr>
        <w:t>ծածկագրով</w:t>
      </w:r>
      <w:r w:rsidR="006E3999">
        <w:rPr>
          <w:rFonts w:ascii="GHEA Grapalat" w:hAnsi="GHEA Grapalat" w:cs="Tahoma"/>
          <w:sz w:val="20"/>
          <w:szCs w:val="20"/>
          <w:lang w:val="hy-AM"/>
        </w:rPr>
        <w:t xml:space="preserve">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3CE8F5C0" w:rsidR="00F02279" w:rsidRPr="00E6597C" w:rsidRDefault="00F02279" w:rsidP="00E95ECC">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E95ECC">
        <w:rPr>
          <w:rFonts w:ascii="GHEA Grapalat" w:hAnsi="GHEA Grapalat" w:cs="Times Armenian"/>
          <w:b/>
          <w:sz w:val="20"/>
          <w:szCs w:val="20"/>
          <w:lang w:val="hy-AM"/>
        </w:rPr>
        <w:t>Համաձայն հավելված 2-ի</w:t>
      </w:r>
      <w:r w:rsidR="00E95ECC">
        <w:rPr>
          <w:rFonts w:ascii="GHEA Grapalat" w:hAnsi="GHEA Grapalat" w:cs="Times Armenian"/>
          <w:b/>
          <w:sz w:val="20"/>
          <w:szCs w:val="20"/>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14"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40975EAF" w:rsidR="006D0D29" w:rsidRDefault="00E149D8" w:rsidP="006D0D29">
      <w:pPr>
        <w:tabs>
          <w:tab w:val="left" w:pos="1276"/>
        </w:tabs>
        <w:ind w:firstLine="720"/>
        <w:jc w:val="both"/>
        <w:rPr>
          <w:ins w:id="15"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del w:id="16" w:author="Sergey Shahnazaryan" w:date="2024-02-09T13:52:00Z">
        <w:r w:rsidR="006D0D29" w:rsidRPr="00717204" w:rsidDel="00E149D8">
          <w:rPr>
            <w:rFonts w:ascii="GHEA Grapalat" w:hAnsi="GHEA Grapalat" w:cs="Sylfaen"/>
            <w:sz w:val="20"/>
            <w:szCs w:val="20"/>
            <w:lang w:val="pt-BR"/>
          </w:rPr>
          <w:delText>։</w:delText>
        </w:r>
      </w:del>
      <w:ins w:id="17" w:author="Sergey Shahnazaryan" w:date="2024-02-09T13:52:00Z">
        <w:r>
          <w:rPr>
            <w:rFonts w:ascii="GHEA Grapalat" w:hAnsi="GHEA Grapalat" w:cs="Sylfaen"/>
            <w:sz w:val="20"/>
            <w:szCs w:val="20"/>
            <w:lang w:val="hy-AM"/>
          </w:rPr>
          <w:t>.</w:t>
        </w:r>
      </w:ins>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lastRenderedPageBreak/>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3576F152" w14:textId="45509692" w:rsidR="00F02279" w:rsidRPr="00E6597C" w:rsidDel="00E149D8" w:rsidRDefault="00F02279" w:rsidP="00F02279">
      <w:pPr>
        <w:tabs>
          <w:tab w:val="left" w:pos="1276"/>
        </w:tabs>
        <w:ind w:firstLine="720"/>
        <w:jc w:val="both"/>
        <w:rPr>
          <w:del w:id="18"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07C5A10A" w14:textId="2F5B240C" w:rsidR="00F02279" w:rsidRDefault="00F02279" w:rsidP="00F02279">
      <w:pPr>
        <w:tabs>
          <w:tab w:val="left" w:pos="1276"/>
        </w:tabs>
        <w:ind w:firstLine="720"/>
        <w:jc w:val="both"/>
        <w:rPr>
          <w:rFonts w:ascii="GHEA Grapalat" w:hAnsi="GHEA Grapalat" w:cs="Tahoma"/>
          <w:sz w:val="20"/>
          <w:szCs w:val="20"/>
          <w:lang w:val="es-ES"/>
        </w:rPr>
      </w:pPr>
      <w:r w:rsidRPr="00E6597C">
        <w:rPr>
          <w:rFonts w:ascii="GHEA Grapalat" w:hAnsi="GHEA Grapalat" w:cs="Times Armenian"/>
          <w:sz w:val="20"/>
          <w:szCs w:val="20"/>
          <w:lang w:val="es-ES"/>
        </w:rPr>
        <w:t>3.4.</w:t>
      </w:r>
      <w:r w:rsidR="00710097">
        <w:rPr>
          <w:rFonts w:ascii="GHEA Grapalat" w:hAnsi="GHEA Grapalat" w:cs="Times Armenian"/>
          <w:sz w:val="20"/>
          <w:szCs w:val="20"/>
          <w:lang w:val="hy-AM"/>
        </w:rPr>
        <w:t>9</w:t>
      </w:r>
      <w:r w:rsidRPr="00E6597C">
        <w:rPr>
          <w:rFonts w:ascii="GHEA Grapalat" w:hAnsi="GHEA Grapalat" w:cs="Times Armenian"/>
          <w:sz w:val="20"/>
          <w:szCs w:val="20"/>
          <w:lang w:val="es-ES"/>
        </w:rPr>
        <w:t xml:space="preserve">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FootnoteReference"/>
          <w:rFonts w:ascii="GHEA Grapalat" w:hAnsi="GHEA Grapalat"/>
          <w:sz w:val="20"/>
          <w:lang w:val="hy-AM"/>
        </w:rPr>
        <w:footnoteReference w:id="4"/>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08CEAE62" w:rsidR="00F02279"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4605D7">
        <w:rPr>
          <w:rFonts w:ascii="GHEA Grapalat" w:hAnsi="GHEA Grapalat" w:cs="Sylfaen"/>
          <w:sz w:val="20"/>
          <w:szCs w:val="20"/>
          <w:lang w:val="hy-AM"/>
        </w:rPr>
        <w:t>:</w:t>
      </w:r>
    </w:p>
    <w:p w14:paraId="5803FF57" w14:textId="1D4C00F4" w:rsidR="00F920F7" w:rsidRPr="00AF452B" w:rsidRDefault="00F920F7" w:rsidP="00F920F7">
      <w:pPr>
        <w:tabs>
          <w:tab w:val="left" w:pos="1276"/>
        </w:tabs>
        <w:ind w:firstLine="720"/>
        <w:jc w:val="both"/>
        <w:rPr>
          <w:rFonts w:ascii="GHEA Grapalat" w:hAnsi="GHEA Grapalat"/>
          <w:b/>
          <w:sz w:val="20"/>
          <w:szCs w:val="20"/>
          <w:lang w:val="hy-AM"/>
        </w:rPr>
      </w:pPr>
      <w:r w:rsidRPr="00AF452B">
        <w:rPr>
          <w:rFonts w:ascii="GHEA Grapalat" w:hAnsi="GHEA Grapalat" w:cs="Times Armenian"/>
          <w:b/>
          <w:sz w:val="20"/>
          <w:szCs w:val="20"/>
          <w:lang w:val="hy-AM"/>
        </w:rPr>
        <w:t xml:space="preserve">Պայմանագրի գնի </w:t>
      </w:r>
      <w:r>
        <w:rPr>
          <w:rFonts w:ascii="GHEA Grapalat" w:hAnsi="GHEA Grapalat" w:cs="Times Armenian"/>
          <w:b/>
          <w:sz w:val="20"/>
          <w:szCs w:val="20"/>
          <w:lang w:val="hy-AM"/>
        </w:rPr>
        <w:t>35</w:t>
      </w:r>
      <w:r w:rsidRPr="00AF452B">
        <w:rPr>
          <w:rFonts w:ascii="GHEA Grapalat" w:hAnsi="GHEA Grapalat" w:cs="Times Armenian"/>
          <w:b/>
          <w:sz w:val="20"/>
          <w:szCs w:val="20"/>
          <w:lang w:val="hy-AM"/>
        </w:rPr>
        <w:t xml:space="preserve"> տոկոսը տրամադրվելու է ՀՀ Կառավարության կողմից, ավարտական ակտը ստորագրելուց հետո, սուբվենցիաների տրամադրման կարգի և ժամկետների համաձայն:</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48AD836B"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lastRenderedPageBreak/>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5EE8A35B"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385F584D" w14:textId="77777777" w:rsidR="00990B2B" w:rsidRDefault="00990B2B" w:rsidP="00990B2B">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p>
    <w:tbl>
      <w:tblPr>
        <w:tblW w:w="100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900"/>
        <w:gridCol w:w="3180"/>
        <w:gridCol w:w="1781"/>
        <w:gridCol w:w="1701"/>
      </w:tblGrid>
      <w:tr w:rsidR="00990B2B" w:rsidRPr="003F5EB4" w14:paraId="4283D7F9" w14:textId="77777777" w:rsidTr="00864299">
        <w:tc>
          <w:tcPr>
            <w:tcW w:w="486" w:type="dxa"/>
            <w:shd w:val="clear" w:color="auto" w:fill="auto"/>
            <w:vAlign w:val="center"/>
          </w:tcPr>
          <w:p w14:paraId="3CCB5AEA" w14:textId="77777777" w:rsidR="00990B2B" w:rsidRPr="00A5734F" w:rsidRDefault="00990B2B" w:rsidP="00864299">
            <w:pPr>
              <w:pStyle w:val="ListParagraph"/>
              <w:ind w:left="0"/>
              <w:rPr>
                <w:rFonts w:ascii="GHEA Grapalat" w:eastAsia="Calibri" w:hAnsi="GHEA Grapalat"/>
                <w:b/>
                <w:sz w:val="20"/>
                <w:szCs w:val="20"/>
              </w:rPr>
            </w:pPr>
            <w:r w:rsidRPr="00A5734F">
              <w:rPr>
                <w:rFonts w:ascii="GHEA Grapalat" w:eastAsia="Calibri" w:hAnsi="GHEA Grapalat"/>
                <w:b/>
                <w:sz w:val="20"/>
                <w:szCs w:val="20"/>
              </w:rPr>
              <w:t>N</w:t>
            </w:r>
          </w:p>
        </w:tc>
        <w:tc>
          <w:tcPr>
            <w:tcW w:w="2900" w:type="dxa"/>
            <w:shd w:val="clear" w:color="auto" w:fill="auto"/>
            <w:vAlign w:val="center"/>
          </w:tcPr>
          <w:p w14:paraId="606BA4CA" w14:textId="77777777" w:rsidR="00990B2B" w:rsidRPr="00A5734F" w:rsidRDefault="00990B2B" w:rsidP="00864299">
            <w:pPr>
              <w:pStyle w:val="ListParagraph"/>
              <w:ind w:left="0"/>
              <w:jc w:val="center"/>
              <w:rPr>
                <w:rFonts w:ascii="GHEA Grapalat" w:eastAsia="Calibri" w:hAnsi="GHEA Grapalat"/>
                <w:b/>
                <w:sz w:val="20"/>
                <w:szCs w:val="20"/>
                <w:lang w:val="hy-AM"/>
              </w:rPr>
            </w:pPr>
            <w:r w:rsidRPr="00A5734F">
              <w:rPr>
                <w:rFonts w:ascii="GHEA Grapalat" w:eastAsia="Calibri" w:hAnsi="GHEA Grapalat"/>
                <w:b/>
                <w:sz w:val="20"/>
                <w:szCs w:val="20"/>
                <w:lang w:val="hy-AM"/>
              </w:rPr>
              <w:t>Խախտումը</w:t>
            </w:r>
          </w:p>
        </w:tc>
        <w:tc>
          <w:tcPr>
            <w:tcW w:w="3180" w:type="dxa"/>
            <w:shd w:val="clear" w:color="auto" w:fill="auto"/>
            <w:vAlign w:val="center"/>
          </w:tcPr>
          <w:p w14:paraId="1C9DB4CC" w14:textId="77777777" w:rsidR="00990B2B" w:rsidRPr="00A5734F" w:rsidRDefault="00990B2B" w:rsidP="00864299">
            <w:pPr>
              <w:pStyle w:val="ListParagraph"/>
              <w:ind w:left="0"/>
              <w:rPr>
                <w:rFonts w:ascii="GHEA Grapalat" w:eastAsia="Calibri" w:hAnsi="GHEA Grapalat"/>
                <w:b/>
                <w:sz w:val="20"/>
                <w:szCs w:val="20"/>
                <w:lang w:val="hy-AM"/>
              </w:rPr>
            </w:pPr>
            <w:r w:rsidRPr="00A5734F">
              <w:rPr>
                <w:rFonts w:ascii="GHEA Grapalat" w:eastAsia="Calibri" w:hAnsi="GHEA Grapalat"/>
                <w:b/>
                <w:sz w:val="20"/>
                <w:szCs w:val="20"/>
                <w:lang w:val="hy-AM"/>
              </w:rPr>
              <w:t>Պատասխանատվությունը *</w:t>
            </w:r>
          </w:p>
        </w:tc>
        <w:tc>
          <w:tcPr>
            <w:tcW w:w="1781" w:type="dxa"/>
            <w:shd w:val="clear" w:color="auto" w:fill="auto"/>
            <w:vAlign w:val="center"/>
          </w:tcPr>
          <w:p w14:paraId="692DC0A9" w14:textId="77777777" w:rsidR="00990B2B" w:rsidRPr="00A5734F" w:rsidRDefault="00990B2B" w:rsidP="00864299">
            <w:pPr>
              <w:pStyle w:val="ListParagraph"/>
              <w:ind w:left="0"/>
              <w:jc w:val="center"/>
              <w:rPr>
                <w:rFonts w:ascii="GHEA Grapalat" w:eastAsia="Calibri" w:hAnsi="GHEA Grapalat"/>
                <w:b/>
                <w:sz w:val="20"/>
                <w:szCs w:val="20"/>
                <w:lang w:val="hy-AM"/>
              </w:rPr>
            </w:pPr>
            <w:r w:rsidRPr="00A5734F">
              <w:rPr>
                <w:rFonts w:ascii="GHEA Grapalat" w:eastAsia="Calibri" w:hAnsi="GHEA Grapalat"/>
                <w:b/>
                <w:sz w:val="20"/>
                <w:szCs w:val="20"/>
                <w:lang w:val="hy-AM"/>
              </w:rPr>
              <w:t>Խախտումը վերացնելու համար տրամադրվող ժամկետները</w:t>
            </w:r>
          </w:p>
        </w:tc>
        <w:tc>
          <w:tcPr>
            <w:tcW w:w="1701" w:type="dxa"/>
            <w:shd w:val="clear" w:color="auto" w:fill="auto"/>
            <w:vAlign w:val="center"/>
          </w:tcPr>
          <w:p w14:paraId="1B450956" w14:textId="77777777" w:rsidR="00990B2B" w:rsidRPr="00A5734F" w:rsidRDefault="00990B2B" w:rsidP="00864299">
            <w:pPr>
              <w:pStyle w:val="ListParagraph"/>
              <w:ind w:left="0"/>
              <w:jc w:val="center"/>
              <w:rPr>
                <w:rFonts w:ascii="GHEA Grapalat" w:eastAsia="Calibri" w:hAnsi="GHEA Grapalat"/>
                <w:b/>
                <w:sz w:val="20"/>
                <w:szCs w:val="20"/>
                <w:lang w:val="hy-AM"/>
              </w:rPr>
            </w:pPr>
            <w:r w:rsidRPr="00A5734F">
              <w:rPr>
                <w:rFonts w:ascii="GHEA Grapalat" w:eastAsia="Calibri" w:hAnsi="GHEA Grapalat"/>
                <w:b/>
                <w:sz w:val="20"/>
                <w:szCs w:val="20"/>
                <w:lang w:val="hy-AM"/>
              </w:rPr>
              <w:t>Խախտումը կրկնվելու դեպքում տրամադրվող ժամկետները</w:t>
            </w:r>
          </w:p>
        </w:tc>
      </w:tr>
      <w:tr w:rsidR="00990B2B" w:rsidRPr="00A5734F" w14:paraId="09C3757F" w14:textId="77777777" w:rsidTr="00864299">
        <w:tc>
          <w:tcPr>
            <w:tcW w:w="486" w:type="dxa"/>
            <w:shd w:val="clear" w:color="auto" w:fill="auto"/>
            <w:vAlign w:val="center"/>
          </w:tcPr>
          <w:p w14:paraId="570139FB"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w:t>
            </w:r>
          </w:p>
        </w:tc>
        <w:tc>
          <w:tcPr>
            <w:tcW w:w="2900" w:type="dxa"/>
            <w:shd w:val="clear" w:color="auto" w:fill="auto"/>
            <w:vAlign w:val="center"/>
          </w:tcPr>
          <w:p w14:paraId="651A39CF" w14:textId="77777777" w:rsidR="00990B2B" w:rsidRPr="00A5734F" w:rsidRDefault="00990B2B" w:rsidP="00864299">
            <w:pPr>
              <w:rPr>
                <w:rFonts w:ascii="GHEA Grapalat" w:eastAsia="Calibri" w:hAnsi="GHEA Grapalat"/>
                <w:sz w:val="20"/>
                <w:szCs w:val="20"/>
                <w:lang w:val="hy-AM"/>
              </w:rPr>
            </w:pPr>
            <w:r w:rsidRPr="00A5734F">
              <w:rPr>
                <w:rFonts w:ascii="GHEA Grapalat" w:eastAsia="Calibri" w:hAnsi="GHEA Grapalat"/>
                <w:sz w:val="20"/>
                <w:szCs w:val="20"/>
                <w:lang w:val="hy-AM"/>
              </w:rPr>
              <w:t>Կապալառուն չունի շինարարական նյութերի արդյունահանման թույլտվություն կամ ձեռք բերման պայմանագիր</w:t>
            </w:r>
          </w:p>
        </w:tc>
        <w:tc>
          <w:tcPr>
            <w:tcW w:w="3180" w:type="dxa"/>
            <w:shd w:val="clear" w:color="auto" w:fill="auto"/>
            <w:vAlign w:val="center"/>
          </w:tcPr>
          <w:p w14:paraId="3A289C0E"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 </w:t>
            </w:r>
          </w:p>
        </w:tc>
        <w:tc>
          <w:tcPr>
            <w:tcW w:w="1781" w:type="dxa"/>
            <w:shd w:val="clear" w:color="auto" w:fill="auto"/>
            <w:vAlign w:val="center"/>
          </w:tcPr>
          <w:p w14:paraId="42F7A77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5 օր</w:t>
            </w:r>
          </w:p>
        </w:tc>
        <w:tc>
          <w:tcPr>
            <w:tcW w:w="1701" w:type="dxa"/>
            <w:shd w:val="clear" w:color="auto" w:fill="auto"/>
            <w:vAlign w:val="center"/>
          </w:tcPr>
          <w:p w14:paraId="31E06D07"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Չի տրամադրվում </w:t>
            </w:r>
          </w:p>
        </w:tc>
      </w:tr>
      <w:tr w:rsidR="00990B2B" w:rsidRPr="00A5734F" w14:paraId="46A1046D" w14:textId="77777777" w:rsidTr="00864299">
        <w:tc>
          <w:tcPr>
            <w:tcW w:w="486" w:type="dxa"/>
            <w:shd w:val="clear" w:color="auto" w:fill="auto"/>
            <w:vAlign w:val="center"/>
          </w:tcPr>
          <w:p w14:paraId="2A7F3559"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2</w:t>
            </w:r>
          </w:p>
        </w:tc>
        <w:tc>
          <w:tcPr>
            <w:tcW w:w="2900" w:type="dxa"/>
            <w:shd w:val="clear" w:color="auto" w:fill="auto"/>
            <w:vAlign w:val="center"/>
          </w:tcPr>
          <w:p w14:paraId="6D2E5140" w14:textId="77777777" w:rsidR="00990B2B" w:rsidRPr="00A5734F" w:rsidRDefault="00990B2B" w:rsidP="00864299">
            <w:pPr>
              <w:rPr>
                <w:rFonts w:ascii="GHEA Grapalat" w:eastAsia="Calibri" w:hAnsi="GHEA Grapalat"/>
                <w:sz w:val="20"/>
                <w:szCs w:val="20"/>
                <w:lang w:val="hy-AM"/>
              </w:rPr>
            </w:pPr>
            <w:r w:rsidRPr="00A5734F">
              <w:rPr>
                <w:rFonts w:ascii="GHEA Grapalat" w:eastAsia="Calibri" w:hAnsi="GHEA Grapalat"/>
                <w:sz w:val="20"/>
                <w:szCs w:val="20"/>
                <w:lang w:val="hy-AM"/>
              </w:rPr>
              <w:t>Կապալառուն չունի շինարարական թափոնների տեղակայման վայրի համար թույլտվություն</w:t>
            </w:r>
          </w:p>
        </w:tc>
        <w:tc>
          <w:tcPr>
            <w:tcW w:w="3180" w:type="dxa"/>
            <w:shd w:val="clear" w:color="auto" w:fill="auto"/>
            <w:vAlign w:val="center"/>
          </w:tcPr>
          <w:p w14:paraId="24EFEDC0"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2380AF00"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3 օր</w:t>
            </w:r>
          </w:p>
        </w:tc>
        <w:tc>
          <w:tcPr>
            <w:tcW w:w="1701" w:type="dxa"/>
            <w:shd w:val="clear" w:color="auto" w:fill="auto"/>
            <w:vAlign w:val="center"/>
          </w:tcPr>
          <w:p w14:paraId="1AC65B15"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3F5EB4" w14:paraId="0CA4B4DC" w14:textId="77777777" w:rsidTr="00864299">
        <w:trPr>
          <w:trHeight w:val="70"/>
        </w:trPr>
        <w:tc>
          <w:tcPr>
            <w:tcW w:w="486" w:type="dxa"/>
            <w:shd w:val="clear" w:color="auto" w:fill="auto"/>
            <w:vAlign w:val="center"/>
          </w:tcPr>
          <w:p w14:paraId="2A33B499"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3</w:t>
            </w:r>
          </w:p>
        </w:tc>
        <w:tc>
          <w:tcPr>
            <w:tcW w:w="2900" w:type="dxa"/>
            <w:shd w:val="clear" w:color="auto" w:fill="auto"/>
            <w:vAlign w:val="center"/>
          </w:tcPr>
          <w:p w14:paraId="1CA413BF"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 </w:t>
            </w:r>
          </w:p>
        </w:tc>
        <w:tc>
          <w:tcPr>
            <w:tcW w:w="3180" w:type="dxa"/>
            <w:shd w:val="clear" w:color="auto" w:fill="auto"/>
            <w:vAlign w:val="center"/>
          </w:tcPr>
          <w:p w14:paraId="5D9648C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6972AB3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օր</w:t>
            </w:r>
          </w:p>
        </w:tc>
        <w:tc>
          <w:tcPr>
            <w:tcW w:w="1701" w:type="dxa"/>
            <w:shd w:val="clear" w:color="auto" w:fill="auto"/>
            <w:vAlign w:val="center"/>
          </w:tcPr>
          <w:p w14:paraId="6F1F74A2" w14:textId="77777777" w:rsidR="00990B2B" w:rsidRPr="00A5734F" w:rsidRDefault="00990B2B" w:rsidP="00864299">
            <w:pPr>
              <w:rPr>
                <w:rFonts w:ascii="GHEA Grapalat" w:eastAsia="Calibri" w:hAnsi="GHEA Grapalat"/>
                <w:sz w:val="20"/>
                <w:szCs w:val="20"/>
                <w:lang w:val="hy-AM"/>
              </w:rPr>
            </w:pPr>
            <w:r w:rsidRPr="00A5734F">
              <w:rPr>
                <w:rFonts w:ascii="GHEA Grapalat" w:eastAsia="Calibri" w:hAnsi="GHEA Grapalat"/>
                <w:sz w:val="20"/>
                <w:szCs w:val="20"/>
                <w:lang w:val="hy-AM"/>
              </w:rPr>
              <w:t>1) Շին. աղբի մասով – Չի տրամադրվում</w:t>
            </w:r>
          </w:p>
          <w:p w14:paraId="24CA5D45" w14:textId="77777777" w:rsidR="00990B2B" w:rsidRPr="00A5734F" w:rsidRDefault="00990B2B" w:rsidP="00864299">
            <w:pPr>
              <w:rPr>
                <w:rFonts w:ascii="GHEA Grapalat" w:eastAsia="Calibri" w:hAnsi="GHEA Grapalat"/>
                <w:sz w:val="20"/>
                <w:szCs w:val="20"/>
                <w:lang w:val="hy-AM"/>
              </w:rPr>
            </w:pPr>
            <w:r w:rsidRPr="00A5734F">
              <w:rPr>
                <w:rFonts w:ascii="GHEA Grapalat" w:eastAsia="Calibri" w:hAnsi="GHEA Grapalat"/>
                <w:sz w:val="20"/>
                <w:szCs w:val="20"/>
                <w:lang w:val="hy-AM"/>
              </w:rPr>
              <w:t>2) Կենցաղային թափոնների և օտար առարկաների մասով – 1 օր</w:t>
            </w:r>
          </w:p>
          <w:p w14:paraId="0268E1A2" w14:textId="77777777" w:rsidR="00990B2B" w:rsidRPr="00A5734F" w:rsidRDefault="00990B2B" w:rsidP="00864299">
            <w:pPr>
              <w:pStyle w:val="ListParagraph"/>
              <w:ind w:left="0"/>
              <w:rPr>
                <w:rFonts w:ascii="GHEA Grapalat" w:eastAsia="Calibri" w:hAnsi="GHEA Grapalat"/>
                <w:sz w:val="20"/>
                <w:szCs w:val="20"/>
                <w:lang w:val="hy-AM"/>
              </w:rPr>
            </w:pPr>
          </w:p>
        </w:tc>
      </w:tr>
      <w:tr w:rsidR="00990B2B" w:rsidRPr="00A5734F" w14:paraId="704AAFCD" w14:textId="77777777" w:rsidTr="00864299">
        <w:tc>
          <w:tcPr>
            <w:tcW w:w="486" w:type="dxa"/>
            <w:shd w:val="clear" w:color="auto" w:fill="auto"/>
            <w:vAlign w:val="center"/>
          </w:tcPr>
          <w:p w14:paraId="25BB077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4</w:t>
            </w:r>
          </w:p>
        </w:tc>
        <w:tc>
          <w:tcPr>
            <w:tcW w:w="2900" w:type="dxa"/>
            <w:shd w:val="clear" w:color="auto" w:fill="auto"/>
            <w:vAlign w:val="center"/>
          </w:tcPr>
          <w:p w14:paraId="1319F26F"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Գրունտի հանույթից առաջացած ավելցուկային նյութը և հողի բերրի շերտը չեն տեղափոխվում և պահվում  հատուկ նախատեսված վայրերում</w:t>
            </w:r>
          </w:p>
        </w:tc>
        <w:tc>
          <w:tcPr>
            <w:tcW w:w="3180" w:type="dxa"/>
            <w:shd w:val="clear" w:color="auto" w:fill="auto"/>
            <w:vAlign w:val="center"/>
          </w:tcPr>
          <w:p w14:paraId="657635D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02FD8E49"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2 օր</w:t>
            </w:r>
          </w:p>
        </w:tc>
        <w:tc>
          <w:tcPr>
            <w:tcW w:w="1701" w:type="dxa"/>
            <w:shd w:val="clear" w:color="auto" w:fill="auto"/>
            <w:vAlign w:val="center"/>
          </w:tcPr>
          <w:p w14:paraId="54482F4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53106C2B" w14:textId="77777777" w:rsidTr="00864299">
        <w:tc>
          <w:tcPr>
            <w:tcW w:w="486" w:type="dxa"/>
            <w:shd w:val="clear" w:color="auto" w:fill="auto"/>
            <w:vAlign w:val="center"/>
          </w:tcPr>
          <w:p w14:paraId="7C4749B9"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5</w:t>
            </w:r>
          </w:p>
        </w:tc>
        <w:tc>
          <w:tcPr>
            <w:tcW w:w="2900" w:type="dxa"/>
            <w:shd w:val="clear" w:color="auto" w:fill="auto"/>
            <w:vAlign w:val="center"/>
          </w:tcPr>
          <w:p w14:paraId="55E440F5"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Ծառաթփային բուսականությունը հատված է (հատումը իրականացվում է միայն նախագծային փաստաթղթերով նախատեսված և/կամ համապատասխան լիազոր մարմնի կողմից տրված թույլատվության դեպքերում)</w:t>
            </w:r>
          </w:p>
        </w:tc>
        <w:tc>
          <w:tcPr>
            <w:tcW w:w="3180" w:type="dxa"/>
            <w:shd w:val="clear" w:color="auto" w:fill="auto"/>
            <w:vAlign w:val="center"/>
          </w:tcPr>
          <w:p w14:paraId="309CCF7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0AD10279" w14:textId="77777777" w:rsidR="00990B2B" w:rsidRPr="00A5734F" w:rsidRDefault="00990B2B" w:rsidP="00864299">
            <w:pPr>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c>
          <w:tcPr>
            <w:tcW w:w="1701" w:type="dxa"/>
            <w:shd w:val="clear" w:color="auto" w:fill="auto"/>
            <w:vAlign w:val="center"/>
          </w:tcPr>
          <w:p w14:paraId="0F588C70"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34842DAA" w14:textId="77777777" w:rsidTr="00864299">
        <w:tc>
          <w:tcPr>
            <w:tcW w:w="486" w:type="dxa"/>
            <w:shd w:val="clear" w:color="auto" w:fill="auto"/>
            <w:vAlign w:val="center"/>
          </w:tcPr>
          <w:p w14:paraId="38129267"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6</w:t>
            </w:r>
          </w:p>
        </w:tc>
        <w:tc>
          <w:tcPr>
            <w:tcW w:w="2900" w:type="dxa"/>
            <w:shd w:val="clear" w:color="auto" w:fill="auto"/>
            <w:vAlign w:val="center"/>
          </w:tcPr>
          <w:p w14:paraId="3B8738A8"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Ծառահատման և տեղափոխման ոչ ենթակա ծառերն ու թփերը ցանցապատված և պաշտպանված չեն</w:t>
            </w:r>
          </w:p>
        </w:tc>
        <w:tc>
          <w:tcPr>
            <w:tcW w:w="3180" w:type="dxa"/>
            <w:shd w:val="clear" w:color="auto" w:fill="auto"/>
            <w:vAlign w:val="center"/>
          </w:tcPr>
          <w:p w14:paraId="4D956A8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7825CE81"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օր</w:t>
            </w:r>
          </w:p>
        </w:tc>
        <w:tc>
          <w:tcPr>
            <w:tcW w:w="1701" w:type="dxa"/>
            <w:shd w:val="clear" w:color="auto" w:fill="auto"/>
            <w:vAlign w:val="center"/>
          </w:tcPr>
          <w:p w14:paraId="5D7033E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773C69E1" w14:textId="77777777" w:rsidTr="00864299">
        <w:tc>
          <w:tcPr>
            <w:tcW w:w="486" w:type="dxa"/>
            <w:shd w:val="clear" w:color="auto" w:fill="auto"/>
            <w:vAlign w:val="center"/>
          </w:tcPr>
          <w:p w14:paraId="4DD89931"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7</w:t>
            </w:r>
          </w:p>
        </w:tc>
        <w:tc>
          <w:tcPr>
            <w:tcW w:w="2900" w:type="dxa"/>
            <w:shd w:val="clear" w:color="auto" w:fill="auto"/>
            <w:vAlign w:val="center"/>
          </w:tcPr>
          <w:p w14:paraId="0979BCC1"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Հասարակությանը իրազեկելու նպատակով անհրաժեշտ տեղեկատվական վահանակները տեղադրված չեն (ծրագծի սկզբում և վերջում)</w:t>
            </w:r>
          </w:p>
        </w:tc>
        <w:tc>
          <w:tcPr>
            <w:tcW w:w="3180" w:type="dxa"/>
            <w:shd w:val="clear" w:color="auto" w:fill="auto"/>
            <w:vAlign w:val="center"/>
          </w:tcPr>
          <w:p w14:paraId="1E4AE453"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3A25FE13"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5 օր</w:t>
            </w:r>
          </w:p>
        </w:tc>
        <w:tc>
          <w:tcPr>
            <w:tcW w:w="1701" w:type="dxa"/>
            <w:shd w:val="clear" w:color="auto" w:fill="auto"/>
            <w:vAlign w:val="center"/>
          </w:tcPr>
          <w:p w14:paraId="5E90E209"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3F5EB4" w14:paraId="0D86C473" w14:textId="77777777" w:rsidTr="00864299">
        <w:tc>
          <w:tcPr>
            <w:tcW w:w="486" w:type="dxa"/>
            <w:shd w:val="clear" w:color="auto" w:fill="auto"/>
            <w:vAlign w:val="center"/>
          </w:tcPr>
          <w:p w14:paraId="63B6CB2E"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8</w:t>
            </w:r>
          </w:p>
        </w:tc>
        <w:tc>
          <w:tcPr>
            <w:tcW w:w="2900" w:type="dxa"/>
            <w:shd w:val="clear" w:color="auto" w:fill="auto"/>
            <w:vAlign w:val="center"/>
          </w:tcPr>
          <w:p w14:paraId="769D9A05"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 </w:t>
            </w:r>
          </w:p>
        </w:tc>
        <w:tc>
          <w:tcPr>
            <w:tcW w:w="3180" w:type="dxa"/>
            <w:shd w:val="clear" w:color="auto" w:fill="auto"/>
            <w:vAlign w:val="center"/>
          </w:tcPr>
          <w:p w14:paraId="172AAAC1"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5AE5682E"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 Նշանների մասով – 3 օր</w:t>
            </w:r>
          </w:p>
          <w:p w14:paraId="2DDAA42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2) Լուսաազդանշանային առկայծող լապտերների մասով  - առավելագույնը - 12 ժամ</w:t>
            </w:r>
          </w:p>
        </w:tc>
        <w:tc>
          <w:tcPr>
            <w:tcW w:w="1701" w:type="dxa"/>
            <w:shd w:val="clear" w:color="auto" w:fill="auto"/>
            <w:vAlign w:val="center"/>
          </w:tcPr>
          <w:p w14:paraId="37D80DD0"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Թեքված, ծռված, վնասված, բացակայող ճանապարհային նշանների վերականգնման համար – 1 օր:</w:t>
            </w:r>
          </w:p>
          <w:p w14:paraId="7696AD64"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2) Վնասված լուսաազդանշանային առկայծող լապտերների վերականգնման համար – 4 ժամ:</w:t>
            </w:r>
          </w:p>
        </w:tc>
      </w:tr>
      <w:tr w:rsidR="00990B2B" w:rsidRPr="00A5734F" w14:paraId="050F8239" w14:textId="77777777" w:rsidTr="00864299">
        <w:tc>
          <w:tcPr>
            <w:tcW w:w="486" w:type="dxa"/>
            <w:shd w:val="clear" w:color="auto" w:fill="auto"/>
            <w:vAlign w:val="center"/>
          </w:tcPr>
          <w:p w14:paraId="062B31A5"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9</w:t>
            </w:r>
          </w:p>
        </w:tc>
        <w:tc>
          <w:tcPr>
            <w:tcW w:w="2900" w:type="dxa"/>
            <w:shd w:val="clear" w:color="auto" w:fill="auto"/>
            <w:vAlign w:val="center"/>
          </w:tcPr>
          <w:p w14:paraId="421C2D74"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Տեղամասերում շինարարական աղբը կուտակված է, թափոնները չեն տեղափոխվել հատուկ հատկացված վայրեր</w:t>
            </w:r>
          </w:p>
        </w:tc>
        <w:tc>
          <w:tcPr>
            <w:tcW w:w="3180" w:type="dxa"/>
            <w:shd w:val="clear" w:color="auto" w:fill="auto"/>
            <w:vAlign w:val="center"/>
          </w:tcPr>
          <w:p w14:paraId="4E08A2EA"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3C5EDACD"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օր</w:t>
            </w:r>
          </w:p>
        </w:tc>
        <w:tc>
          <w:tcPr>
            <w:tcW w:w="1701" w:type="dxa"/>
            <w:shd w:val="clear" w:color="auto" w:fill="auto"/>
            <w:vAlign w:val="center"/>
          </w:tcPr>
          <w:p w14:paraId="1DFCC49D"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7638E7CE" w14:textId="77777777" w:rsidTr="00864299">
        <w:tc>
          <w:tcPr>
            <w:tcW w:w="486" w:type="dxa"/>
            <w:shd w:val="clear" w:color="auto" w:fill="auto"/>
            <w:vAlign w:val="center"/>
          </w:tcPr>
          <w:p w14:paraId="3F036740"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10</w:t>
            </w:r>
          </w:p>
        </w:tc>
        <w:tc>
          <w:tcPr>
            <w:tcW w:w="2900" w:type="dxa"/>
            <w:shd w:val="clear" w:color="auto" w:fill="auto"/>
            <w:vAlign w:val="center"/>
          </w:tcPr>
          <w:p w14:paraId="009CD1FA"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Կապալառուի ճամբարում կամ աշխատանքային բազայում առկա չեն սանիտարական պայմաններ</w:t>
            </w:r>
          </w:p>
        </w:tc>
        <w:tc>
          <w:tcPr>
            <w:tcW w:w="3180" w:type="dxa"/>
            <w:shd w:val="clear" w:color="auto" w:fill="auto"/>
            <w:vAlign w:val="center"/>
          </w:tcPr>
          <w:p w14:paraId="1B30217D"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20817EB2"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5 օր</w:t>
            </w:r>
          </w:p>
        </w:tc>
        <w:tc>
          <w:tcPr>
            <w:tcW w:w="1701" w:type="dxa"/>
            <w:shd w:val="clear" w:color="auto" w:fill="auto"/>
            <w:vAlign w:val="center"/>
          </w:tcPr>
          <w:p w14:paraId="22E6402E"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75213311" w14:textId="77777777" w:rsidTr="00864299">
        <w:tc>
          <w:tcPr>
            <w:tcW w:w="486" w:type="dxa"/>
            <w:shd w:val="clear" w:color="auto" w:fill="auto"/>
            <w:vAlign w:val="center"/>
          </w:tcPr>
          <w:p w14:paraId="0021D02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11</w:t>
            </w:r>
          </w:p>
        </w:tc>
        <w:tc>
          <w:tcPr>
            <w:tcW w:w="2900" w:type="dxa"/>
            <w:shd w:val="clear" w:color="auto" w:fill="auto"/>
            <w:vAlign w:val="center"/>
          </w:tcPr>
          <w:p w14:paraId="2C3AF8E1"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Կապալառուի ճամբարում կամ աշխատանքային բազայում առկա չեն առաջին </w:t>
            </w:r>
            <w:r w:rsidRPr="00A5734F">
              <w:rPr>
                <w:rFonts w:ascii="GHEA Grapalat" w:eastAsia="Calibri" w:hAnsi="GHEA Grapalat"/>
                <w:sz w:val="20"/>
                <w:szCs w:val="20"/>
                <w:lang w:val="hy-AM"/>
              </w:rPr>
              <w:lastRenderedPageBreak/>
              <w:t xml:space="preserve">բուժօգնության և հակահրդեհային միջոցները </w:t>
            </w:r>
          </w:p>
        </w:tc>
        <w:tc>
          <w:tcPr>
            <w:tcW w:w="3180" w:type="dxa"/>
            <w:shd w:val="clear" w:color="auto" w:fill="auto"/>
            <w:vAlign w:val="center"/>
          </w:tcPr>
          <w:p w14:paraId="6D6A969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2D21338B"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օր</w:t>
            </w:r>
          </w:p>
        </w:tc>
        <w:tc>
          <w:tcPr>
            <w:tcW w:w="1701" w:type="dxa"/>
            <w:shd w:val="clear" w:color="auto" w:fill="auto"/>
            <w:vAlign w:val="center"/>
          </w:tcPr>
          <w:p w14:paraId="6DC336FB"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0362CB24" w14:textId="77777777" w:rsidTr="00864299">
        <w:tc>
          <w:tcPr>
            <w:tcW w:w="486" w:type="dxa"/>
            <w:shd w:val="clear" w:color="auto" w:fill="auto"/>
            <w:vAlign w:val="center"/>
          </w:tcPr>
          <w:p w14:paraId="15B104F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12</w:t>
            </w:r>
          </w:p>
        </w:tc>
        <w:tc>
          <w:tcPr>
            <w:tcW w:w="2900" w:type="dxa"/>
            <w:shd w:val="clear" w:color="auto" w:fill="auto"/>
            <w:vAlign w:val="center"/>
          </w:tcPr>
          <w:p w14:paraId="43195AD1"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 </w:t>
            </w:r>
          </w:p>
        </w:tc>
        <w:tc>
          <w:tcPr>
            <w:tcW w:w="3180" w:type="dxa"/>
            <w:shd w:val="clear" w:color="auto" w:fill="auto"/>
            <w:vAlign w:val="center"/>
          </w:tcPr>
          <w:p w14:paraId="3EBDD5E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13C3A775"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4 ժամ</w:t>
            </w:r>
          </w:p>
        </w:tc>
        <w:tc>
          <w:tcPr>
            <w:tcW w:w="1701" w:type="dxa"/>
            <w:shd w:val="clear" w:color="auto" w:fill="auto"/>
            <w:vAlign w:val="center"/>
          </w:tcPr>
          <w:p w14:paraId="53FBF13E"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ժամ</w:t>
            </w:r>
          </w:p>
        </w:tc>
      </w:tr>
      <w:tr w:rsidR="00990B2B" w:rsidRPr="00A5734F" w14:paraId="3BD7476F" w14:textId="77777777" w:rsidTr="00864299">
        <w:tc>
          <w:tcPr>
            <w:tcW w:w="486" w:type="dxa"/>
            <w:shd w:val="clear" w:color="auto" w:fill="auto"/>
            <w:vAlign w:val="center"/>
          </w:tcPr>
          <w:p w14:paraId="0017E1F9"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13</w:t>
            </w:r>
          </w:p>
        </w:tc>
        <w:tc>
          <w:tcPr>
            <w:tcW w:w="2900" w:type="dxa"/>
            <w:shd w:val="clear" w:color="auto" w:fill="auto"/>
            <w:vAlign w:val="center"/>
          </w:tcPr>
          <w:p w14:paraId="2F44C248"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Շինարարական աշխատանքների ընթացքում չի պահպանվում օդի փոշոտվածության կանխարգելման պահանջները (փոշի առաջացնող աշխատանքների դեպքում շինարարական հրապարակը պարբերաբար չի խոնավեցվում ջրի շիթով և այլն) </w:t>
            </w:r>
          </w:p>
        </w:tc>
        <w:tc>
          <w:tcPr>
            <w:tcW w:w="3180" w:type="dxa"/>
            <w:shd w:val="clear" w:color="auto" w:fill="auto"/>
            <w:vAlign w:val="center"/>
          </w:tcPr>
          <w:p w14:paraId="7BDE202B"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1384FB33"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2 ժամ</w:t>
            </w:r>
          </w:p>
        </w:tc>
        <w:tc>
          <w:tcPr>
            <w:tcW w:w="1701" w:type="dxa"/>
            <w:shd w:val="clear" w:color="auto" w:fill="auto"/>
            <w:vAlign w:val="center"/>
          </w:tcPr>
          <w:p w14:paraId="6FA58474"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4898981A" w14:textId="77777777" w:rsidTr="00864299">
        <w:tc>
          <w:tcPr>
            <w:tcW w:w="486" w:type="dxa"/>
            <w:shd w:val="clear" w:color="auto" w:fill="auto"/>
            <w:vAlign w:val="center"/>
          </w:tcPr>
          <w:p w14:paraId="4CDC3960"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14</w:t>
            </w:r>
          </w:p>
        </w:tc>
        <w:tc>
          <w:tcPr>
            <w:tcW w:w="2900" w:type="dxa"/>
            <w:shd w:val="clear" w:color="auto" w:fill="auto"/>
            <w:vAlign w:val="center"/>
          </w:tcPr>
          <w:p w14:paraId="3791FFBA"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Շինարարական սորուն նյութերը և թափոնները չեն տեղափոխվում ծածկված բեռնատարներով </w:t>
            </w:r>
          </w:p>
        </w:tc>
        <w:tc>
          <w:tcPr>
            <w:tcW w:w="3180" w:type="dxa"/>
            <w:shd w:val="clear" w:color="auto" w:fill="auto"/>
            <w:vAlign w:val="center"/>
          </w:tcPr>
          <w:p w14:paraId="770C52F7"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2ED7CA1D" w14:textId="77777777" w:rsidR="00990B2B" w:rsidRPr="00A5734F" w:rsidRDefault="00990B2B" w:rsidP="00864299">
            <w:pPr>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c>
          <w:tcPr>
            <w:tcW w:w="1701" w:type="dxa"/>
            <w:shd w:val="clear" w:color="auto" w:fill="auto"/>
            <w:vAlign w:val="center"/>
          </w:tcPr>
          <w:p w14:paraId="2771821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0011DF3B" w14:textId="77777777" w:rsidTr="00864299">
        <w:tc>
          <w:tcPr>
            <w:tcW w:w="486" w:type="dxa"/>
            <w:shd w:val="clear" w:color="auto" w:fill="auto"/>
            <w:vAlign w:val="center"/>
          </w:tcPr>
          <w:p w14:paraId="210FFEEE"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15</w:t>
            </w:r>
          </w:p>
        </w:tc>
        <w:tc>
          <w:tcPr>
            <w:tcW w:w="2900" w:type="dxa"/>
            <w:shd w:val="clear" w:color="auto" w:fill="auto"/>
            <w:vAlign w:val="center"/>
          </w:tcPr>
          <w:p w14:paraId="7DB3AFFF"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 </w:t>
            </w:r>
          </w:p>
          <w:p w14:paraId="7173CB09" w14:textId="77777777" w:rsidR="00990B2B" w:rsidRPr="00A5734F" w:rsidRDefault="00990B2B" w:rsidP="00864299">
            <w:pPr>
              <w:pStyle w:val="Default"/>
              <w:rPr>
                <w:rFonts w:ascii="GHEA Grapalat" w:eastAsia="Calibri" w:hAnsi="GHEA Grapalat"/>
                <w:sz w:val="20"/>
                <w:szCs w:val="20"/>
                <w:lang w:val="hy-AM"/>
              </w:rPr>
            </w:pPr>
          </w:p>
        </w:tc>
        <w:tc>
          <w:tcPr>
            <w:tcW w:w="3180" w:type="dxa"/>
            <w:shd w:val="clear" w:color="auto" w:fill="auto"/>
            <w:vAlign w:val="center"/>
          </w:tcPr>
          <w:p w14:paraId="02410CCA"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14943FE2"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24 ժամ</w:t>
            </w:r>
          </w:p>
        </w:tc>
        <w:tc>
          <w:tcPr>
            <w:tcW w:w="1701" w:type="dxa"/>
            <w:shd w:val="clear" w:color="auto" w:fill="auto"/>
            <w:vAlign w:val="center"/>
          </w:tcPr>
          <w:p w14:paraId="166371CF"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4 ժամ</w:t>
            </w:r>
          </w:p>
        </w:tc>
      </w:tr>
    </w:tbl>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Times Armenian"/>
          <w:sz w:val="20"/>
          <w:szCs w:val="20"/>
          <w:lang w:val="hy-AM"/>
        </w:rPr>
        <w:lastRenderedPageBreak/>
        <w:t>(</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5"/>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6"/>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7"/>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xml:space="preserve">: Ընդ որում սույն կետով սահմանված դեպքում աշխատանքի կատարման ժամկետը կարող </w:t>
      </w:r>
      <w:r w:rsidRPr="00E6597C">
        <w:rPr>
          <w:rFonts w:ascii="GHEA Grapalat" w:hAnsi="GHEA Grapalat" w:cs="Sylfaen"/>
          <w:sz w:val="20"/>
          <w:szCs w:val="20"/>
          <w:lang w:val="hy-AM"/>
        </w:rPr>
        <w:lastRenderedPageBreak/>
        <w:t>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18D438CD" w14:textId="471DCEBB" w:rsidR="00F02279" w:rsidRPr="00E6597C" w:rsidRDefault="00F02279" w:rsidP="00990B2B">
      <w:pPr>
        <w:ind w:firstLine="567"/>
        <w:jc w:val="right"/>
        <w:rPr>
          <w:rFonts w:ascii="GHEA Grapalat" w:hAnsi="GHEA Grapalat" w:cs="Arial"/>
          <w:i/>
          <w:sz w:val="20"/>
          <w:szCs w:val="20"/>
          <w:lang w:val="hy-AM"/>
        </w:rPr>
      </w:pPr>
      <w:r w:rsidRPr="00E6597C">
        <w:rPr>
          <w:rFonts w:ascii="GHEA Grapalat" w:hAnsi="GHEA Grapalat"/>
          <w:i/>
          <w:sz w:val="20"/>
          <w:szCs w:val="20"/>
          <w:lang w:val="hy-AM"/>
        </w:rPr>
        <w:br w:type="page"/>
      </w:r>
      <w:r w:rsidRPr="00E6597C">
        <w:rPr>
          <w:rFonts w:ascii="GHEA Grapalat" w:hAnsi="GHEA Grapalat" w:cs="Sylfaen"/>
          <w:i/>
          <w:sz w:val="20"/>
          <w:szCs w:val="20"/>
          <w:lang w:val="hy-AM"/>
        </w:rPr>
        <w:lastRenderedPageBreak/>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tbl>
      <w:tblPr>
        <w:tblW w:w="9796" w:type="dxa"/>
        <w:tblLook w:val="04A0" w:firstRow="1" w:lastRow="0" w:firstColumn="1" w:lastColumn="0" w:noHBand="0" w:noVBand="1"/>
      </w:tblPr>
      <w:tblGrid>
        <w:gridCol w:w="476"/>
        <w:gridCol w:w="9320"/>
      </w:tblGrid>
      <w:tr w:rsidR="00F908CC" w:rsidRPr="003F5EB4" w14:paraId="55FA43A0" w14:textId="77777777" w:rsidTr="00864299">
        <w:trPr>
          <w:trHeight w:val="540"/>
        </w:trPr>
        <w:tc>
          <w:tcPr>
            <w:tcW w:w="476" w:type="dxa"/>
            <w:tcBorders>
              <w:top w:val="nil"/>
              <w:left w:val="nil"/>
              <w:bottom w:val="nil"/>
              <w:right w:val="nil"/>
            </w:tcBorders>
            <w:shd w:val="clear" w:color="auto" w:fill="auto"/>
            <w:noWrap/>
            <w:vAlign w:val="bottom"/>
            <w:hideMark/>
          </w:tcPr>
          <w:p w14:paraId="33131506" w14:textId="77777777" w:rsidR="00F908CC" w:rsidRPr="00864299" w:rsidRDefault="00F908CC" w:rsidP="00F908CC">
            <w:pPr>
              <w:rPr>
                <w:sz w:val="20"/>
                <w:szCs w:val="20"/>
                <w:lang w:val="hy-AM"/>
              </w:rPr>
            </w:pPr>
          </w:p>
        </w:tc>
        <w:tc>
          <w:tcPr>
            <w:tcW w:w="9320" w:type="dxa"/>
            <w:tcBorders>
              <w:top w:val="nil"/>
              <w:left w:val="nil"/>
              <w:bottom w:val="nil"/>
              <w:right w:val="nil"/>
            </w:tcBorders>
            <w:shd w:val="clear" w:color="auto" w:fill="auto"/>
            <w:vAlign w:val="center"/>
            <w:hideMark/>
          </w:tcPr>
          <w:p w14:paraId="7E1A674F" w14:textId="77777777" w:rsidR="00F908CC" w:rsidRPr="00864299" w:rsidRDefault="00F908CC" w:rsidP="00F908CC">
            <w:pPr>
              <w:jc w:val="center"/>
              <w:rPr>
                <w:rFonts w:ascii="Arial Armenian" w:hAnsi="Arial Armenian" w:cs="Arial"/>
                <w:b/>
                <w:bCs/>
                <w:sz w:val="20"/>
                <w:szCs w:val="20"/>
                <w:lang w:val="hy-AM"/>
              </w:rPr>
            </w:pPr>
            <w:r w:rsidRPr="00864299">
              <w:rPr>
                <w:rFonts w:ascii="Arial" w:hAnsi="Arial" w:cs="Arial"/>
                <w:b/>
                <w:bCs/>
                <w:sz w:val="20"/>
                <w:szCs w:val="20"/>
                <w:lang w:val="hy-AM"/>
              </w:rPr>
              <w:t>ՋՐՎԵԺ</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ՀԱՄԱՅՆՔԻ</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ՆԵՐՀԱՄԱՅՆՔԱՅԻՆ</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ՃԱՆԱՊԱՐՀՆԵՐԻ</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ԱՍՖԱԼՏԱՊԱՏՄԱՆ</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ԱՇԽԱՏԱՆՔՆԵՐ</w:t>
            </w:r>
          </w:p>
        </w:tc>
      </w:tr>
    </w:tbl>
    <w:p w14:paraId="16DFAB06" w14:textId="77777777" w:rsidR="00864299" w:rsidRPr="00E6597C" w:rsidRDefault="00864299" w:rsidP="00864299">
      <w:pPr>
        <w:tabs>
          <w:tab w:val="left" w:pos="3900"/>
        </w:tabs>
        <w:ind w:firstLine="567"/>
        <w:rPr>
          <w:rFonts w:ascii="GHEA Grapalat" w:hAnsi="GHEA Grapalat"/>
          <w:i/>
          <w:lang w:val="pt-BR"/>
        </w:rPr>
      </w:pPr>
      <w:r>
        <w:rPr>
          <w:rFonts w:ascii="GHEA Grapalat" w:hAnsi="GHEA Grapalat"/>
          <w:i/>
          <w:lang w:val="pt-BR"/>
        </w:rPr>
        <w:tab/>
      </w:r>
    </w:p>
    <w:tbl>
      <w:tblPr>
        <w:tblW w:w="9796" w:type="dxa"/>
        <w:tblInd w:w="562" w:type="dxa"/>
        <w:tblLook w:val="04A0" w:firstRow="1" w:lastRow="0" w:firstColumn="1" w:lastColumn="0" w:noHBand="0" w:noVBand="1"/>
      </w:tblPr>
      <w:tblGrid>
        <w:gridCol w:w="476"/>
        <w:gridCol w:w="4660"/>
        <w:gridCol w:w="820"/>
        <w:gridCol w:w="940"/>
        <w:gridCol w:w="1360"/>
        <w:gridCol w:w="1540"/>
      </w:tblGrid>
      <w:tr w:rsidR="00864299" w:rsidRPr="00864299" w14:paraId="106BDFF2" w14:textId="77777777" w:rsidTr="00DE3569">
        <w:trPr>
          <w:trHeight w:val="255"/>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0C013"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NN</w:t>
            </w:r>
          </w:p>
        </w:tc>
        <w:tc>
          <w:tcPr>
            <w:tcW w:w="46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0C569E7"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²ßË³ï³ÝùÝ»ñÇ ³Ýí³ÝáõÙÁ</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C83F4"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ã/Ù</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F1AF4"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Í³í³ÉÁ</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19F163"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ØÇ³íáñÇ ³ñÅ»ùÁ</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4E2846"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ÀÝ¹³Ù»ÝÁ      /</w:t>
            </w:r>
            <w:r w:rsidRPr="00864299">
              <w:rPr>
                <w:rFonts w:ascii="Arial" w:hAnsi="Arial" w:cs="Arial"/>
                <w:sz w:val="18"/>
                <w:szCs w:val="18"/>
              </w:rPr>
              <w:t>հազ</w:t>
            </w:r>
            <w:r w:rsidRPr="00864299">
              <w:rPr>
                <w:rFonts w:ascii="Arial Armenian" w:hAnsi="Arial Armenian" w:cs="Arial"/>
                <w:sz w:val="18"/>
                <w:szCs w:val="18"/>
              </w:rPr>
              <w:t xml:space="preserve"> </w:t>
            </w:r>
            <w:r w:rsidRPr="00864299">
              <w:rPr>
                <w:rFonts w:ascii="Arial" w:hAnsi="Arial" w:cs="Arial"/>
                <w:sz w:val="18"/>
                <w:szCs w:val="18"/>
              </w:rPr>
              <w:t>դրամ</w:t>
            </w:r>
            <w:r w:rsidRPr="00864299">
              <w:rPr>
                <w:rFonts w:ascii="Arial Armenian" w:hAnsi="Arial Armenian" w:cs="Arial"/>
                <w:sz w:val="18"/>
                <w:szCs w:val="18"/>
              </w:rPr>
              <w:t>/</w:t>
            </w:r>
          </w:p>
        </w:tc>
      </w:tr>
      <w:tr w:rsidR="00864299" w:rsidRPr="00864299" w14:paraId="4FBCDD60" w14:textId="77777777" w:rsidTr="00DE3569">
        <w:trPr>
          <w:trHeight w:val="420"/>
        </w:trPr>
        <w:tc>
          <w:tcPr>
            <w:tcW w:w="476" w:type="dxa"/>
            <w:vMerge/>
            <w:tcBorders>
              <w:top w:val="single" w:sz="4" w:space="0" w:color="auto"/>
              <w:left w:val="single" w:sz="4" w:space="0" w:color="auto"/>
              <w:bottom w:val="single" w:sz="4" w:space="0" w:color="auto"/>
              <w:right w:val="single" w:sz="4" w:space="0" w:color="auto"/>
            </w:tcBorders>
            <w:vAlign w:val="center"/>
            <w:hideMark/>
          </w:tcPr>
          <w:p w14:paraId="157B0A94" w14:textId="77777777" w:rsidR="00864299" w:rsidRPr="00864299" w:rsidRDefault="00864299" w:rsidP="00864299">
            <w:pPr>
              <w:rPr>
                <w:rFonts w:ascii="Arial Armenian" w:hAnsi="Arial Armenian" w:cs="Arial"/>
                <w:sz w:val="18"/>
                <w:szCs w:val="18"/>
              </w:rPr>
            </w:pPr>
          </w:p>
        </w:tc>
        <w:tc>
          <w:tcPr>
            <w:tcW w:w="4660" w:type="dxa"/>
            <w:vMerge/>
            <w:tcBorders>
              <w:top w:val="single" w:sz="4" w:space="0" w:color="auto"/>
              <w:left w:val="single" w:sz="4" w:space="0" w:color="auto"/>
              <w:bottom w:val="single" w:sz="4" w:space="0" w:color="000000"/>
              <w:right w:val="single" w:sz="4" w:space="0" w:color="auto"/>
            </w:tcBorders>
            <w:vAlign w:val="center"/>
            <w:hideMark/>
          </w:tcPr>
          <w:p w14:paraId="2C518411" w14:textId="77777777" w:rsidR="00864299" w:rsidRPr="00864299" w:rsidRDefault="00864299" w:rsidP="00864299">
            <w:pPr>
              <w:rPr>
                <w:rFonts w:ascii="Arial Armenian" w:hAnsi="Arial Armenian" w:cs="Arial"/>
                <w:sz w:val="18"/>
                <w:szCs w:val="18"/>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E4451C6" w14:textId="77777777" w:rsidR="00864299" w:rsidRPr="00864299" w:rsidRDefault="00864299" w:rsidP="00864299">
            <w:pPr>
              <w:rPr>
                <w:rFonts w:ascii="Arial Armenian" w:hAnsi="Arial Armenian" w:cs="Arial"/>
                <w:sz w:val="18"/>
                <w:szCs w:val="18"/>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2E01EB5A" w14:textId="77777777" w:rsidR="00864299" w:rsidRPr="00864299" w:rsidRDefault="00864299" w:rsidP="00864299">
            <w:pPr>
              <w:rPr>
                <w:rFonts w:ascii="Arial Armenian" w:hAnsi="Arial Armenian" w:cs="Arial"/>
                <w:sz w:val="18"/>
                <w:szCs w:val="18"/>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14:paraId="1AAEAE0B" w14:textId="77777777" w:rsidR="00864299" w:rsidRPr="00864299" w:rsidRDefault="00864299" w:rsidP="00864299">
            <w:pPr>
              <w:rPr>
                <w:rFonts w:ascii="Arial Armenian" w:hAnsi="Arial Armenian" w:cs="Arial"/>
                <w:sz w:val="18"/>
                <w:szCs w:val="18"/>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3A57A760" w14:textId="77777777" w:rsidR="00864299" w:rsidRPr="00864299" w:rsidRDefault="00864299" w:rsidP="00864299">
            <w:pPr>
              <w:rPr>
                <w:rFonts w:ascii="Arial Armenian" w:hAnsi="Arial Armenian" w:cs="Arial"/>
                <w:sz w:val="18"/>
                <w:szCs w:val="18"/>
              </w:rPr>
            </w:pPr>
          </w:p>
        </w:tc>
      </w:tr>
      <w:tr w:rsidR="00864299" w:rsidRPr="00864299" w14:paraId="6A96116F"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1B857B00"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1</w:t>
            </w:r>
          </w:p>
        </w:tc>
        <w:tc>
          <w:tcPr>
            <w:tcW w:w="4660" w:type="dxa"/>
            <w:tcBorders>
              <w:top w:val="nil"/>
              <w:left w:val="nil"/>
              <w:bottom w:val="single" w:sz="4" w:space="0" w:color="auto"/>
              <w:right w:val="single" w:sz="4" w:space="0" w:color="auto"/>
            </w:tcBorders>
            <w:shd w:val="clear" w:color="auto" w:fill="auto"/>
            <w:noWrap/>
            <w:vAlign w:val="bottom"/>
            <w:hideMark/>
          </w:tcPr>
          <w:p w14:paraId="6ACC81A5"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2</w:t>
            </w:r>
          </w:p>
        </w:tc>
        <w:tc>
          <w:tcPr>
            <w:tcW w:w="820" w:type="dxa"/>
            <w:tcBorders>
              <w:top w:val="nil"/>
              <w:left w:val="nil"/>
              <w:bottom w:val="single" w:sz="4" w:space="0" w:color="auto"/>
              <w:right w:val="single" w:sz="4" w:space="0" w:color="auto"/>
            </w:tcBorders>
            <w:shd w:val="clear" w:color="auto" w:fill="auto"/>
            <w:noWrap/>
            <w:vAlign w:val="bottom"/>
            <w:hideMark/>
          </w:tcPr>
          <w:p w14:paraId="42967E31"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3</w:t>
            </w:r>
          </w:p>
        </w:tc>
        <w:tc>
          <w:tcPr>
            <w:tcW w:w="940" w:type="dxa"/>
            <w:tcBorders>
              <w:top w:val="nil"/>
              <w:left w:val="nil"/>
              <w:bottom w:val="single" w:sz="4" w:space="0" w:color="auto"/>
              <w:right w:val="single" w:sz="4" w:space="0" w:color="auto"/>
            </w:tcBorders>
            <w:shd w:val="clear" w:color="auto" w:fill="auto"/>
            <w:noWrap/>
            <w:vAlign w:val="bottom"/>
            <w:hideMark/>
          </w:tcPr>
          <w:p w14:paraId="22740355"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4</w:t>
            </w:r>
          </w:p>
        </w:tc>
        <w:tc>
          <w:tcPr>
            <w:tcW w:w="1360" w:type="dxa"/>
            <w:tcBorders>
              <w:top w:val="nil"/>
              <w:left w:val="nil"/>
              <w:bottom w:val="single" w:sz="4" w:space="0" w:color="auto"/>
              <w:right w:val="single" w:sz="4" w:space="0" w:color="auto"/>
            </w:tcBorders>
            <w:shd w:val="clear" w:color="auto" w:fill="auto"/>
            <w:noWrap/>
            <w:vAlign w:val="bottom"/>
            <w:hideMark/>
          </w:tcPr>
          <w:p w14:paraId="57B08C13"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5</w:t>
            </w:r>
          </w:p>
        </w:tc>
        <w:tc>
          <w:tcPr>
            <w:tcW w:w="1540" w:type="dxa"/>
            <w:tcBorders>
              <w:top w:val="nil"/>
              <w:left w:val="nil"/>
              <w:bottom w:val="single" w:sz="4" w:space="0" w:color="auto"/>
              <w:right w:val="single" w:sz="4" w:space="0" w:color="auto"/>
            </w:tcBorders>
            <w:shd w:val="clear" w:color="auto" w:fill="auto"/>
            <w:noWrap/>
            <w:vAlign w:val="center"/>
            <w:hideMark/>
          </w:tcPr>
          <w:p w14:paraId="2AFA9796"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6</w:t>
            </w:r>
          </w:p>
        </w:tc>
      </w:tr>
      <w:tr w:rsidR="00DE3569" w:rsidRPr="00864299" w14:paraId="6351D8CA" w14:textId="77777777" w:rsidTr="00DE3569">
        <w:trPr>
          <w:trHeight w:val="420"/>
        </w:trPr>
        <w:tc>
          <w:tcPr>
            <w:tcW w:w="476" w:type="dxa"/>
            <w:tcBorders>
              <w:top w:val="single" w:sz="4" w:space="0" w:color="000000"/>
              <w:left w:val="single" w:sz="4" w:space="0" w:color="auto"/>
              <w:bottom w:val="single" w:sz="4" w:space="0" w:color="auto"/>
              <w:right w:val="single" w:sz="4" w:space="0" w:color="auto"/>
            </w:tcBorders>
            <w:shd w:val="clear" w:color="auto" w:fill="auto"/>
            <w:vAlign w:val="center"/>
          </w:tcPr>
          <w:p w14:paraId="730AD24D" w14:textId="77777777" w:rsidR="00DE3569" w:rsidRPr="00864299" w:rsidRDefault="00DE3569" w:rsidP="00864299">
            <w:pPr>
              <w:jc w:val="center"/>
              <w:rPr>
                <w:rFonts w:ascii="Arial Armenian" w:hAnsi="Arial Armenian" w:cs="Arial"/>
                <w:sz w:val="16"/>
                <w:szCs w:val="16"/>
              </w:rPr>
            </w:pPr>
          </w:p>
        </w:tc>
        <w:tc>
          <w:tcPr>
            <w:tcW w:w="4660" w:type="dxa"/>
            <w:tcBorders>
              <w:top w:val="single" w:sz="4" w:space="0" w:color="000000"/>
              <w:left w:val="nil"/>
              <w:bottom w:val="single" w:sz="4" w:space="0" w:color="auto"/>
              <w:right w:val="single" w:sz="4" w:space="0" w:color="auto"/>
            </w:tcBorders>
            <w:shd w:val="clear" w:color="auto" w:fill="auto"/>
            <w:vAlign w:val="center"/>
          </w:tcPr>
          <w:p w14:paraId="0132D0CF" w14:textId="2332BD7D" w:rsidR="00DE3569" w:rsidRPr="00864299" w:rsidRDefault="00DE3569" w:rsidP="00DE3569">
            <w:pPr>
              <w:jc w:val="center"/>
              <w:rPr>
                <w:rFonts w:ascii="Arial" w:hAnsi="Arial" w:cs="Arial"/>
                <w:sz w:val="16"/>
                <w:szCs w:val="16"/>
              </w:rPr>
            </w:pPr>
            <w:r w:rsidRPr="00864299">
              <w:rPr>
                <w:rFonts w:ascii="Arial" w:hAnsi="Arial" w:cs="Arial"/>
                <w:b/>
                <w:bCs/>
                <w:sz w:val="22"/>
                <w:szCs w:val="22"/>
              </w:rPr>
              <w:t>Ջրվեժ</w:t>
            </w:r>
            <w:r w:rsidRPr="00864299">
              <w:rPr>
                <w:rFonts w:ascii="Arial Armenian" w:hAnsi="Arial Armenian" w:cs="Arial"/>
                <w:b/>
                <w:bCs/>
                <w:sz w:val="22"/>
                <w:szCs w:val="22"/>
              </w:rPr>
              <w:t xml:space="preserve"> 27-</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փողոցի</w:t>
            </w:r>
            <w:r w:rsidRPr="00864299">
              <w:rPr>
                <w:rFonts w:ascii="Arial Armenian" w:hAnsi="Arial Armenian" w:cs="Arial"/>
                <w:b/>
                <w:bCs/>
                <w:sz w:val="22"/>
                <w:szCs w:val="22"/>
              </w:rPr>
              <w:t xml:space="preserve"> L=155 </w:t>
            </w:r>
            <w:r w:rsidRPr="00864299">
              <w:rPr>
                <w:rFonts w:ascii="Arial" w:hAnsi="Arial" w:cs="Arial"/>
                <w:b/>
                <w:bCs/>
                <w:sz w:val="22"/>
                <w:szCs w:val="22"/>
              </w:rPr>
              <w:t>մ</w:t>
            </w:r>
          </w:p>
        </w:tc>
        <w:tc>
          <w:tcPr>
            <w:tcW w:w="820" w:type="dxa"/>
            <w:tcBorders>
              <w:top w:val="single" w:sz="4" w:space="0" w:color="000000"/>
              <w:left w:val="nil"/>
              <w:bottom w:val="single" w:sz="4" w:space="0" w:color="auto"/>
              <w:right w:val="single" w:sz="4" w:space="0" w:color="auto"/>
            </w:tcBorders>
            <w:shd w:val="clear" w:color="auto" w:fill="auto"/>
            <w:noWrap/>
            <w:vAlign w:val="center"/>
          </w:tcPr>
          <w:p w14:paraId="158139FE" w14:textId="77777777" w:rsidR="00DE3569" w:rsidRPr="00864299" w:rsidRDefault="00DE3569" w:rsidP="00864299">
            <w:pPr>
              <w:jc w:val="center"/>
              <w:rPr>
                <w:rFonts w:ascii="Arial" w:hAnsi="Arial" w:cs="Arial"/>
                <w:sz w:val="16"/>
                <w:szCs w:val="16"/>
              </w:rPr>
            </w:pPr>
          </w:p>
        </w:tc>
        <w:tc>
          <w:tcPr>
            <w:tcW w:w="940" w:type="dxa"/>
            <w:tcBorders>
              <w:top w:val="single" w:sz="4" w:space="0" w:color="000000"/>
              <w:left w:val="nil"/>
              <w:bottom w:val="single" w:sz="4" w:space="0" w:color="auto"/>
              <w:right w:val="single" w:sz="4" w:space="0" w:color="auto"/>
            </w:tcBorders>
            <w:shd w:val="clear" w:color="auto" w:fill="auto"/>
            <w:noWrap/>
            <w:vAlign w:val="center"/>
          </w:tcPr>
          <w:p w14:paraId="199A7FDF" w14:textId="77777777" w:rsidR="00DE3569" w:rsidRPr="00864299" w:rsidRDefault="00DE3569" w:rsidP="00864299">
            <w:pPr>
              <w:rPr>
                <w:rFonts w:ascii="Arial Armenian" w:hAnsi="Arial Armenian" w:cs="Arial"/>
                <w:sz w:val="16"/>
                <w:szCs w:val="16"/>
              </w:rPr>
            </w:pPr>
          </w:p>
        </w:tc>
        <w:tc>
          <w:tcPr>
            <w:tcW w:w="1360" w:type="dxa"/>
            <w:tcBorders>
              <w:top w:val="single" w:sz="4" w:space="0" w:color="000000"/>
              <w:left w:val="nil"/>
              <w:bottom w:val="single" w:sz="4" w:space="0" w:color="auto"/>
              <w:right w:val="single" w:sz="4" w:space="0" w:color="auto"/>
            </w:tcBorders>
            <w:shd w:val="clear" w:color="auto" w:fill="auto"/>
            <w:noWrap/>
            <w:vAlign w:val="center"/>
          </w:tcPr>
          <w:p w14:paraId="57284EA3" w14:textId="77777777" w:rsidR="00DE3569" w:rsidRPr="00864299" w:rsidRDefault="00DE3569" w:rsidP="00864299">
            <w:pPr>
              <w:jc w:val="center"/>
              <w:rPr>
                <w:rFonts w:ascii="Arial Armenian" w:hAnsi="Arial Armenian" w:cs="Arial"/>
                <w:sz w:val="16"/>
                <w:szCs w:val="16"/>
              </w:rPr>
            </w:pPr>
          </w:p>
        </w:tc>
        <w:tc>
          <w:tcPr>
            <w:tcW w:w="1540" w:type="dxa"/>
            <w:tcBorders>
              <w:top w:val="single" w:sz="4" w:space="0" w:color="000000"/>
              <w:left w:val="nil"/>
              <w:bottom w:val="single" w:sz="4" w:space="0" w:color="auto"/>
              <w:right w:val="single" w:sz="4" w:space="0" w:color="auto"/>
            </w:tcBorders>
            <w:shd w:val="clear" w:color="auto" w:fill="auto"/>
            <w:noWrap/>
            <w:vAlign w:val="center"/>
          </w:tcPr>
          <w:p w14:paraId="405DA363" w14:textId="77777777" w:rsidR="00DE3569" w:rsidRPr="00864299" w:rsidRDefault="00DE3569" w:rsidP="00864299">
            <w:pPr>
              <w:jc w:val="center"/>
              <w:rPr>
                <w:rFonts w:ascii="Arial Armenian" w:hAnsi="Arial Armenian" w:cs="Arial"/>
                <w:sz w:val="16"/>
                <w:szCs w:val="16"/>
              </w:rPr>
            </w:pPr>
          </w:p>
        </w:tc>
      </w:tr>
      <w:tr w:rsidR="00864299" w:rsidRPr="00864299" w14:paraId="7E0F1DEE" w14:textId="77777777" w:rsidTr="00DE3569">
        <w:trPr>
          <w:trHeight w:val="42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5ED2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4B37245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1D7AFD06"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12497E9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269.400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88AFFB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0.112</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777FD4A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30.043</w:t>
            </w:r>
          </w:p>
        </w:tc>
      </w:tr>
      <w:tr w:rsidR="00864299" w:rsidRPr="00864299" w14:paraId="4FE2F708"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4FC241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7800ED67"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56A075F6"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64DA4DC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269.400</w:t>
            </w:r>
          </w:p>
        </w:tc>
        <w:tc>
          <w:tcPr>
            <w:tcW w:w="1360" w:type="dxa"/>
            <w:tcBorders>
              <w:top w:val="nil"/>
              <w:left w:val="nil"/>
              <w:bottom w:val="single" w:sz="4" w:space="0" w:color="auto"/>
              <w:right w:val="single" w:sz="4" w:space="0" w:color="auto"/>
            </w:tcBorders>
            <w:shd w:val="clear" w:color="auto" w:fill="auto"/>
            <w:noWrap/>
            <w:vAlign w:val="center"/>
            <w:hideMark/>
          </w:tcPr>
          <w:p w14:paraId="25E6F5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0.616</w:t>
            </w:r>
          </w:p>
        </w:tc>
        <w:tc>
          <w:tcPr>
            <w:tcW w:w="1540" w:type="dxa"/>
            <w:tcBorders>
              <w:top w:val="nil"/>
              <w:left w:val="nil"/>
              <w:bottom w:val="single" w:sz="4" w:space="0" w:color="auto"/>
              <w:right w:val="single" w:sz="4" w:space="0" w:color="auto"/>
            </w:tcBorders>
            <w:shd w:val="clear" w:color="auto" w:fill="auto"/>
            <w:noWrap/>
            <w:vAlign w:val="center"/>
            <w:hideMark/>
          </w:tcPr>
          <w:p w14:paraId="286BF00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165.842</w:t>
            </w:r>
          </w:p>
        </w:tc>
      </w:tr>
      <w:tr w:rsidR="00864299" w:rsidRPr="00864299" w14:paraId="39BAD7BB"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12BCF3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18BA2F2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39AEC1E8"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0051AE9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484.92</w:t>
            </w:r>
          </w:p>
        </w:tc>
        <w:tc>
          <w:tcPr>
            <w:tcW w:w="1360" w:type="dxa"/>
            <w:tcBorders>
              <w:top w:val="nil"/>
              <w:left w:val="nil"/>
              <w:bottom w:val="single" w:sz="4" w:space="0" w:color="auto"/>
              <w:right w:val="single" w:sz="4" w:space="0" w:color="auto"/>
            </w:tcBorders>
            <w:shd w:val="clear" w:color="auto" w:fill="auto"/>
            <w:noWrap/>
            <w:vAlign w:val="center"/>
            <w:hideMark/>
          </w:tcPr>
          <w:p w14:paraId="58A45B8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2.994</w:t>
            </w:r>
          </w:p>
        </w:tc>
        <w:tc>
          <w:tcPr>
            <w:tcW w:w="1540" w:type="dxa"/>
            <w:tcBorders>
              <w:top w:val="nil"/>
              <w:left w:val="nil"/>
              <w:bottom w:val="single" w:sz="4" w:space="0" w:color="auto"/>
              <w:right w:val="single" w:sz="4" w:space="0" w:color="auto"/>
            </w:tcBorders>
            <w:shd w:val="clear" w:color="auto" w:fill="auto"/>
            <w:noWrap/>
            <w:vAlign w:val="center"/>
            <w:hideMark/>
          </w:tcPr>
          <w:p w14:paraId="3458477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1451.749</w:t>
            </w:r>
          </w:p>
        </w:tc>
      </w:tr>
      <w:tr w:rsidR="00864299" w:rsidRPr="00864299" w14:paraId="0F7218C4"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FF2F48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369CBA5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35A54B6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214AD0A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269.40</w:t>
            </w:r>
          </w:p>
        </w:tc>
        <w:tc>
          <w:tcPr>
            <w:tcW w:w="1360" w:type="dxa"/>
            <w:tcBorders>
              <w:top w:val="nil"/>
              <w:left w:val="nil"/>
              <w:bottom w:val="single" w:sz="4" w:space="0" w:color="auto"/>
              <w:right w:val="single" w:sz="4" w:space="0" w:color="auto"/>
            </w:tcBorders>
            <w:shd w:val="clear" w:color="auto" w:fill="auto"/>
            <w:noWrap/>
            <w:vAlign w:val="center"/>
            <w:hideMark/>
          </w:tcPr>
          <w:p w14:paraId="4E32E0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0.055</w:t>
            </w:r>
          </w:p>
        </w:tc>
        <w:tc>
          <w:tcPr>
            <w:tcW w:w="1540" w:type="dxa"/>
            <w:tcBorders>
              <w:top w:val="nil"/>
              <w:left w:val="nil"/>
              <w:bottom w:val="single" w:sz="4" w:space="0" w:color="auto"/>
              <w:right w:val="single" w:sz="4" w:space="0" w:color="auto"/>
            </w:tcBorders>
            <w:shd w:val="clear" w:color="auto" w:fill="auto"/>
            <w:noWrap/>
            <w:vAlign w:val="center"/>
            <w:hideMark/>
          </w:tcPr>
          <w:p w14:paraId="10E3D51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14.900</w:t>
            </w:r>
          </w:p>
        </w:tc>
      </w:tr>
      <w:tr w:rsidR="00864299" w:rsidRPr="00864299" w14:paraId="47CA000B"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72CC90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7C2909B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4D670BE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05403C9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950.10</w:t>
            </w:r>
          </w:p>
        </w:tc>
        <w:tc>
          <w:tcPr>
            <w:tcW w:w="1360" w:type="dxa"/>
            <w:tcBorders>
              <w:top w:val="nil"/>
              <w:left w:val="nil"/>
              <w:bottom w:val="single" w:sz="4" w:space="0" w:color="auto"/>
              <w:right w:val="single" w:sz="4" w:space="0" w:color="auto"/>
            </w:tcBorders>
            <w:shd w:val="clear" w:color="auto" w:fill="auto"/>
            <w:noWrap/>
            <w:vAlign w:val="center"/>
            <w:hideMark/>
          </w:tcPr>
          <w:p w14:paraId="0C62268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2C6C0A0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16.000</w:t>
            </w:r>
          </w:p>
        </w:tc>
      </w:tr>
      <w:tr w:rsidR="00864299" w:rsidRPr="00864299" w14:paraId="125859A5" w14:textId="77777777" w:rsidTr="00DE3569">
        <w:trPr>
          <w:trHeight w:val="420"/>
        </w:trPr>
        <w:tc>
          <w:tcPr>
            <w:tcW w:w="476" w:type="dxa"/>
            <w:tcBorders>
              <w:top w:val="nil"/>
              <w:left w:val="single" w:sz="4" w:space="0" w:color="auto"/>
              <w:bottom w:val="nil"/>
              <w:right w:val="single" w:sz="4" w:space="0" w:color="auto"/>
            </w:tcBorders>
            <w:shd w:val="clear" w:color="auto" w:fill="auto"/>
            <w:vAlign w:val="center"/>
            <w:hideMark/>
          </w:tcPr>
          <w:p w14:paraId="2B707AB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nil"/>
              <w:right w:val="single" w:sz="4" w:space="0" w:color="auto"/>
            </w:tcBorders>
            <w:shd w:val="clear" w:color="auto" w:fill="auto"/>
            <w:vAlign w:val="center"/>
            <w:hideMark/>
          </w:tcPr>
          <w:p w14:paraId="15218F3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nil"/>
              <w:right w:val="single" w:sz="4" w:space="0" w:color="auto"/>
            </w:tcBorders>
            <w:shd w:val="clear" w:color="auto" w:fill="auto"/>
            <w:noWrap/>
            <w:vAlign w:val="center"/>
            <w:hideMark/>
          </w:tcPr>
          <w:p w14:paraId="437FC95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nil"/>
              <w:right w:val="single" w:sz="4" w:space="0" w:color="auto"/>
            </w:tcBorders>
            <w:shd w:val="clear" w:color="auto" w:fill="auto"/>
            <w:noWrap/>
            <w:vAlign w:val="center"/>
            <w:hideMark/>
          </w:tcPr>
          <w:p w14:paraId="185B9CFF"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47.50</w:t>
            </w:r>
          </w:p>
        </w:tc>
        <w:tc>
          <w:tcPr>
            <w:tcW w:w="1360" w:type="dxa"/>
            <w:tcBorders>
              <w:top w:val="nil"/>
              <w:left w:val="nil"/>
              <w:bottom w:val="nil"/>
              <w:right w:val="single" w:sz="4" w:space="0" w:color="auto"/>
            </w:tcBorders>
            <w:shd w:val="clear" w:color="auto" w:fill="auto"/>
            <w:noWrap/>
            <w:vAlign w:val="center"/>
            <w:hideMark/>
          </w:tcPr>
          <w:p w14:paraId="0DA2915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8.039</w:t>
            </w:r>
          </w:p>
        </w:tc>
        <w:tc>
          <w:tcPr>
            <w:tcW w:w="1540" w:type="dxa"/>
            <w:tcBorders>
              <w:top w:val="nil"/>
              <w:left w:val="nil"/>
              <w:bottom w:val="nil"/>
              <w:right w:val="single" w:sz="4" w:space="0" w:color="auto"/>
            </w:tcBorders>
            <w:shd w:val="clear" w:color="auto" w:fill="auto"/>
            <w:noWrap/>
            <w:vAlign w:val="center"/>
            <w:hideMark/>
          </w:tcPr>
          <w:p w14:paraId="30ADB07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381.832</w:t>
            </w:r>
          </w:p>
        </w:tc>
      </w:tr>
      <w:tr w:rsidR="00864299" w:rsidRPr="00864299" w14:paraId="66AEBA68"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6273C53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single" w:sz="4" w:space="0" w:color="auto"/>
              <w:left w:val="nil"/>
              <w:bottom w:val="nil"/>
              <w:right w:val="single" w:sz="4" w:space="0" w:color="auto"/>
            </w:tcBorders>
            <w:shd w:val="clear" w:color="auto" w:fill="auto"/>
            <w:vAlign w:val="center"/>
            <w:hideMark/>
          </w:tcPr>
          <w:p w14:paraId="0E60AFC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w:t>
            </w:r>
            <w:r w:rsidRPr="00864299">
              <w:rPr>
                <w:rFonts w:ascii="Arial Armenian" w:hAnsi="Arial Armenian" w:cs="Arial Armenian"/>
                <w:sz w:val="16"/>
                <w:szCs w:val="16"/>
              </w:rPr>
              <w:t>ß»ñïÇ</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single" w:sz="4" w:space="0" w:color="auto"/>
              <w:left w:val="nil"/>
              <w:bottom w:val="nil"/>
              <w:right w:val="single" w:sz="4" w:space="0" w:color="auto"/>
            </w:tcBorders>
            <w:shd w:val="clear" w:color="auto" w:fill="auto"/>
            <w:vAlign w:val="center"/>
            <w:hideMark/>
          </w:tcPr>
          <w:p w14:paraId="2E437FD7"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nil"/>
              <w:right w:val="single" w:sz="4" w:space="0" w:color="auto"/>
            </w:tcBorders>
            <w:shd w:val="clear" w:color="auto" w:fill="auto"/>
            <w:noWrap/>
            <w:vAlign w:val="center"/>
            <w:hideMark/>
          </w:tcPr>
          <w:p w14:paraId="6E8C3731"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950.10</w:t>
            </w:r>
          </w:p>
        </w:tc>
        <w:tc>
          <w:tcPr>
            <w:tcW w:w="1360" w:type="dxa"/>
            <w:tcBorders>
              <w:top w:val="single" w:sz="4" w:space="0" w:color="auto"/>
              <w:left w:val="nil"/>
              <w:bottom w:val="nil"/>
              <w:right w:val="single" w:sz="4" w:space="0" w:color="auto"/>
            </w:tcBorders>
            <w:shd w:val="clear" w:color="auto" w:fill="auto"/>
            <w:noWrap/>
            <w:vAlign w:val="center"/>
            <w:hideMark/>
          </w:tcPr>
          <w:p w14:paraId="142E35B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1.565</w:t>
            </w:r>
          </w:p>
        </w:tc>
        <w:tc>
          <w:tcPr>
            <w:tcW w:w="1540" w:type="dxa"/>
            <w:tcBorders>
              <w:top w:val="single" w:sz="4" w:space="0" w:color="auto"/>
              <w:left w:val="nil"/>
              <w:bottom w:val="nil"/>
              <w:right w:val="single" w:sz="4" w:space="0" w:color="auto"/>
            </w:tcBorders>
            <w:shd w:val="clear" w:color="auto" w:fill="auto"/>
            <w:noWrap/>
            <w:vAlign w:val="center"/>
            <w:hideMark/>
          </w:tcPr>
          <w:p w14:paraId="4BCF319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1486.585</w:t>
            </w:r>
          </w:p>
        </w:tc>
      </w:tr>
      <w:tr w:rsidR="00864299" w:rsidRPr="00864299" w14:paraId="501B2647"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5832235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single" w:sz="4" w:space="0" w:color="auto"/>
              <w:left w:val="nil"/>
              <w:bottom w:val="nil"/>
              <w:right w:val="single" w:sz="4" w:space="0" w:color="auto"/>
            </w:tcBorders>
            <w:shd w:val="clear" w:color="auto" w:fill="auto"/>
            <w:vAlign w:val="center"/>
            <w:hideMark/>
          </w:tcPr>
          <w:p w14:paraId="1682883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single" w:sz="4" w:space="0" w:color="auto"/>
              <w:left w:val="nil"/>
              <w:bottom w:val="nil"/>
              <w:right w:val="single" w:sz="4" w:space="0" w:color="auto"/>
            </w:tcBorders>
            <w:shd w:val="clear" w:color="auto" w:fill="auto"/>
            <w:noWrap/>
            <w:vAlign w:val="center"/>
            <w:hideMark/>
          </w:tcPr>
          <w:p w14:paraId="28B1588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nil"/>
              <w:right w:val="single" w:sz="4" w:space="0" w:color="auto"/>
            </w:tcBorders>
            <w:shd w:val="clear" w:color="auto" w:fill="auto"/>
            <w:noWrap/>
            <w:vAlign w:val="center"/>
            <w:hideMark/>
          </w:tcPr>
          <w:p w14:paraId="369D76F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3.90</w:t>
            </w:r>
          </w:p>
        </w:tc>
        <w:tc>
          <w:tcPr>
            <w:tcW w:w="1360" w:type="dxa"/>
            <w:tcBorders>
              <w:top w:val="single" w:sz="4" w:space="0" w:color="auto"/>
              <w:left w:val="nil"/>
              <w:bottom w:val="nil"/>
              <w:right w:val="single" w:sz="4" w:space="0" w:color="auto"/>
            </w:tcBorders>
            <w:shd w:val="clear" w:color="auto" w:fill="auto"/>
            <w:noWrap/>
            <w:vAlign w:val="center"/>
            <w:hideMark/>
          </w:tcPr>
          <w:p w14:paraId="51E92E8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264.280</w:t>
            </w:r>
          </w:p>
        </w:tc>
        <w:tc>
          <w:tcPr>
            <w:tcW w:w="1540" w:type="dxa"/>
            <w:tcBorders>
              <w:top w:val="single" w:sz="4" w:space="0" w:color="auto"/>
              <w:left w:val="nil"/>
              <w:bottom w:val="nil"/>
              <w:right w:val="single" w:sz="4" w:space="0" w:color="auto"/>
            </w:tcBorders>
            <w:shd w:val="clear" w:color="auto" w:fill="auto"/>
            <w:noWrap/>
            <w:vAlign w:val="center"/>
            <w:hideMark/>
          </w:tcPr>
          <w:p w14:paraId="79ABD51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1030.692</w:t>
            </w:r>
          </w:p>
        </w:tc>
      </w:tr>
      <w:tr w:rsidR="00864299" w:rsidRPr="00864299" w14:paraId="109B2466"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3C9857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nil"/>
              <w:right w:val="single" w:sz="4" w:space="0" w:color="auto"/>
            </w:tcBorders>
            <w:shd w:val="clear" w:color="auto" w:fill="auto"/>
            <w:vAlign w:val="center"/>
            <w:hideMark/>
          </w:tcPr>
          <w:p w14:paraId="3B71C25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r w:rsidRPr="00864299">
              <w:rPr>
                <w:rFonts w:ascii="Arial Armenian" w:hAnsi="Arial Armenian" w:cs="Arial"/>
                <w:sz w:val="16"/>
                <w:szCs w:val="16"/>
              </w:rPr>
              <w:t xml:space="preserve"> </w:t>
            </w:r>
            <w:r w:rsidRPr="00864299">
              <w:rPr>
                <w:rFonts w:ascii="Arial" w:hAnsi="Arial" w:cs="Arial"/>
                <w:sz w:val="16"/>
                <w:szCs w:val="16"/>
              </w:rPr>
              <w:t>վերին</w:t>
            </w:r>
            <w:r w:rsidRPr="00864299">
              <w:rPr>
                <w:rFonts w:ascii="Arial Armenian" w:hAnsi="Arial Armenian" w:cs="Arial"/>
                <w:sz w:val="16"/>
                <w:szCs w:val="16"/>
              </w:rPr>
              <w:t xml:space="preserve"> </w:t>
            </w:r>
            <w:r w:rsidRPr="00864299">
              <w:rPr>
                <w:rFonts w:ascii="Arial" w:hAnsi="Arial" w:cs="Arial"/>
                <w:sz w:val="16"/>
                <w:szCs w:val="16"/>
              </w:rPr>
              <w:t>շերտ</w:t>
            </w:r>
          </w:p>
        </w:tc>
        <w:tc>
          <w:tcPr>
            <w:tcW w:w="820" w:type="dxa"/>
            <w:tcBorders>
              <w:top w:val="single" w:sz="4" w:space="0" w:color="auto"/>
              <w:left w:val="nil"/>
              <w:bottom w:val="nil"/>
              <w:right w:val="single" w:sz="4" w:space="0" w:color="auto"/>
            </w:tcBorders>
            <w:shd w:val="clear" w:color="auto" w:fill="auto"/>
            <w:vAlign w:val="center"/>
            <w:hideMark/>
          </w:tcPr>
          <w:p w14:paraId="16385F2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nil"/>
              <w:right w:val="single" w:sz="4" w:space="0" w:color="auto"/>
            </w:tcBorders>
            <w:shd w:val="clear" w:color="auto" w:fill="auto"/>
            <w:noWrap/>
            <w:vAlign w:val="center"/>
            <w:hideMark/>
          </w:tcPr>
          <w:p w14:paraId="0BA6A70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950.10</w:t>
            </w:r>
          </w:p>
        </w:tc>
        <w:tc>
          <w:tcPr>
            <w:tcW w:w="1360" w:type="dxa"/>
            <w:tcBorders>
              <w:top w:val="single" w:sz="4" w:space="0" w:color="auto"/>
              <w:left w:val="nil"/>
              <w:bottom w:val="nil"/>
              <w:right w:val="single" w:sz="4" w:space="0" w:color="auto"/>
            </w:tcBorders>
            <w:shd w:val="clear" w:color="auto" w:fill="auto"/>
            <w:noWrap/>
            <w:vAlign w:val="center"/>
            <w:hideMark/>
          </w:tcPr>
          <w:p w14:paraId="1362347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5.173</w:t>
            </w:r>
          </w:p>
        </w:tc>
        <w:tc>
          <w:tcPr>
            <w:tcW w:w="1540" w:type="dxa"/>
            <w:tcBorders>
              <w:top w:val="single" w:sz="4" w:space="0" w:color="auto"/>
              <w:left w:val="nil"/>
              <w:bottom w:val="nil"/>
              <w:right w:val="single" w:sz="4" w:space="0" w:color="auto"/>
            </w:tcBorders>
            <w:shd w:val="clear" w:color="auto" w:fill="auto"/>
            <w:noWrap/>
            <w:vAlign w:val="center"/>
            <w:hideMark/>
          </w:tcPr>
          <w:p w14:paraId="3983CEA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4914.891</w:t>
            </w:r>
          </w:p>
        </w:tc>
      </w:tr>
      <w:tr w:rsidR="00864299" w:rsidRPr="00864299" w14:paraId="15A11405"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2AD0271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single" w:sz="4" w:space="0" w:color="auto"/>
              <w:left w:val="nil"/>
              <w:bottom w:val="nil"/>
              <w:right w:val="single" w:sz="4" w:space="0" w:color="auto"/>
            </w:tcBorders>
            <w:shd w:val="clear" w:color="auto" w:fill="auto"/>
            <w:vAlign w:val="center"/>
            <w:hideMark/>
          </w:tcPr>
          <w:p w14:paraId="0E783C2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ե</w:t>
            </w:r>
            <w:r w:rsidRPr="00864299">
              <w:rPr>
                <w:rFonts w:ascii="Arial Armenian" w:hAnsi="Arial Armenian" w:cs="Arial"/>
                <w:sz w:val="16"/>
                <w:szCs w:val="16"/>
              </w:rPr>
              <w:t>/</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ծածկի</w:t>
            </w:r>
            <w:r w:rsidRPr="00864299">
              <w:rPr>
                <w:rFonts w:ascii="Arial Armenian" w:hAnsi="Arial Armenian" w:cs="Arial"/>
                <w:sz w:val="16"/>
                <w:szCs w:val="16"/>
              </w:rPr>
              <w:t xml:space="preserve"> </w:t>
            </w:r>
            <w:r w:rsidRPr="00864299">
              <w:rPr>
                <w:rFonts w:ascii="Arial" w:hAnsi="Arial" w:cs="Arial"/>
                <w:sz w:val="16"/>
                <w:szCs w:val="16"/>
              </w:rPr>
              <w:t>սալերի</w:t>
            </w:r>
            <w:r w:rsidRPr="00864299">
              <w:rPr>
                <w:rFonts w:ascii="Arial Armenian" w:hAnsi="Arial Armenian" w:cs="Arial"/>
                <w:sz w:val="16"/>
                <w:szCs w:val="16"/>
              </w:rPr>
              <w:t xml:space="preserve"> </w:t>
            </w:r>
            <w:r w:rsidRPr="00864299">
              <w:rPr>
                <w:rFonts w:ascii="Arial" w:hAnsi="Arial" w:cs="Arial"/>
                <w:sz w:val="16"/>
                <w:szCs w:val="16"/>
              </w:rPr>
              <w:t>ապամոնտաժում</w:t>
            </w:r>
            <w:r w:rsidRPr="00864299">
              <w:rPr>
                <w:rFonts w:ascii="Arial Armenian" w:hAnsi="Arial Armenian" w:cs="Arial"/>
                <w:sz w:val="16"/>
                <w:szCs w:val="16"/>
              </w:rPr>
              <w:t>-</w:t>
            </w:r>
            <w:r w:rsidRPr="00864299">
              <w:rPr>
                <w:rFonts w:ascii="Arial" w:hAnsi="Arial" w:cs="Arial"/>
                <w:sz w:val="16"/>
                <w:szCs w:val="16"/>
              </w:rPr>
              <w:t>մոնտաժում</w:t>
            </w:r>
          </w:p>
        </w:tc>
        <w:tc>
          <w:tcPr>
            <w:tcW w:w="820" w:type="dxa"/>
            <w:tcBorders>
              <w:top w:val="single" w:sz="4" w:space="0" w:color="auto"/>
              <w:left w:val="nil"/>
              <w:bottom w:val="nil"/>
              <w:right w:val="single" w:sz="4" w:space="0" w:color="auto"/>
            </w:tcBorders>
            <w:shd w:val="clear" w:color="auto" w:fill="auto"/>
            <w:vAlign w:val="center"/>
            <w:hideMark/>
          </w:tcPr>
          <w:p w14:paraId="35A870BF"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հատ</w:t>
            </w:r>
          </w:p>
        </w:tc>
        <w:tc>
          <w:tcPr>
            <w:tcW w:w="940" w:type="dxa"/>
            <w:tcBorders>
              <w:top w:val="single" w:sz="4" w:space="0" w:color="auto"/>
              <w:left w:val="nil"/>
              <w:bottom w:val="nil"/>
              <w:right w:val="single" w:sz="4" w:space="0" w:color="auto"/>
            </w:tcBorders>
            <w:shd w:val="clear" w:color="auto" w:fill="auto"/>
            <w:noWrap/>
            <w:vAlign w:val="center"/>
            <w:hideMark/>
          </w:tcPr>
          <w:p w14:paraId="19FA1B4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4.00</w:t>
            </w:r>
          </w:p>
        </w:tc>
        <w:tc>
          <w:tcPr>
            <w:tcW w:w="1360" w:type="dxa"/>
            <w:tcBorders>
              <w:top w:val="single" w:sz="4" w:space="0" w:color="auto"/>
              <w:left w:val="nil"/>
              <w:bottom w:val="nil"/>
              <w:right w:val="single" w:sz="4" w:space="0" w:color="auto"/>
            </w:tcBorders>
            <w:shd w:val="clear" w:color="auto" w:fill="auto"/>
            <w:noWrap/>
            <w:vAlign w:val="center"/>
            <w:hideMark/>
          </w:tcPr>
          <w:p w14:paraId="2AF5BFC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3.092</w:t>
            </w:r>
          </w:p>
        </w:tc>
        <w:tc>
          <w:tcPr>
            <w:tcW w:w="1540" w:type="dxa"/>
            <w:tcBorders>
              <w:top w:val="single" w:sz="4" w:space="0" w:color="auto"/>
              <w:left w:val="nil"/>
              <w:bottom w:val="nil"/>
              <w:right w:val="single" w:sz="4" w:space="0" w:color="auto"/>
            </w:tcBorders>
            <w:shd w:val="clear" w:color="auto" w:fill="auto"/>
            <w:noWrap/>
            <w:vAlign w:val="center"/>
            <w:hideMark/>
          </w:tcPr>
          <w:p w14:paraId="30CBCDC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12.366</w:t>
            </w:r>
          </w:p>
        </w:tc>
      </w:tr>
      <w:tr w:rsidR="00864299" w:rsidRPr="00864299" w14:paraId="6E81967B"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5F89D26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w:t>
            </w:r>
          </w:p>
        </w:tc>
        <w:tc>
          <w:tcPr>
            <w:tcW w:w="4660" w:type="dxa"/>
            <w:tcBorders>
              <w:top w:val="single" w:sz="4" w:space="0" w:color="auto"/>
              <w:left w:val="nil"/>
              <w:bottom w:val="nil"/>
              <w:right w:val="single" w:sz="4" w:space="0" w:color="auto"/>
            </w:tcBorders>
            <w:shd w:val="clear" w:color="auto" w:fill="auto"/>
            <w:vAlign w:val="center"/>
            <w:hideMark/>
          </w:tcPr>
          <w:p w14:paraId="455A1B1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պատերի</w:t>
            </w:r>
            <w:r w:rsidRPr="00864299">
              <w:rPr>
                <w:rFonts w:ascii="Arial Armenian" w:hAnsi="Arial Armenian" w:cs="Arial"/>
                <w:sz w:val="16"/>
                <w:szCs w:val="16"/>
              </w:rPr>
              <w:t xml:space="preserve"> </w:t>
            </w:r>
            <w:r w:rsidRPr="00864299">
              <w:rPr>
                <w:rFonts w:ascii="Arial" w:hAnsi="Arial" w:cs="Arial"/>
                <w:sz w:val="16"/>
                <w:szCs w:val="16"/>
              </w:rPr>
              <w:t>բարձրացում</w:t>
            </w:r>
          </w:p>
        </w:tc>
        <w:tc>
          <w:tcPr>
            <w:tcW w:w="820" w:type="dxa"/>
            <w:tcBorders>
              <w:top w:val="single" w:sz="4" w:space="0" w:color="auto"/>
              <w:left w:val="nil"/>
              <w:bottom w:val="nil"/>
              <w:right w:val="single" w:sz="4" w:space="0" w:color="auto"/>
            </w:tcBorders>
            <w:shd w:val="clear" w:color="auto" w:fill="auto"/>
            <w:vAlign w:val="center"/>
            <w:hideMark/>
          </w:tcPr>
          <w:p w14:paraId="2CCE922F"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0BCAD17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0.16</w:t>
            </w:r>
          </w:p>
        </w:tc>
        <w:tc>
          <w:tcPr>
            <w:tcW w:w="1360" w:type="dxa"/>
            <w:tcBorders>
              <w:top w:val="single" w:sz="4" w:space="0" w:color="auto"/>
              <w:left w:val="nil"/>
              <w:bottom w:val="nil"/>
              <w:right w:val="single" w:sz="4" w:space="0" w:color="auto"/>
            </w:tcBorders>
            <w:shd w:val="clear" w:color="auto" w:fill="auto"/>
            <w:noWrap/>
            <w:vAlign w:val="center"/>
            <w:hideMark/>
          </w:tcPr>
          <w:p w14:paraId="7ED2AB8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59.018</w:t>
            </w:r>
          </w:p>
        </w:tc>
        <w:tc>
          <w:tcPr>
            <w:tcW w:w="1540" w:type="dxa"/>
            <w:tcBorders>
              <w:top w:val="single" w:sz="4" w:space="0" w:color="auto"/>
              <w:left w:val="nil"/>
              <w:bottom w:val="nil"/>
              <w:right w:val="single" w:sz="4" w:space="0" w:color="auto"/>
            </w:tcBorders>
            <w:shd w:val="clear" w:color="auto" w:fill="auto"/>
            <w:noWrap/>
            <w:vAlign w:val="center"/>
            <w:hideMark/>
          </w:tcPr>
          <w:p w14:paraId="730A559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9.443</w:t>
            </w:r>
          </w:p>
        </w:tc>
      </w:tr>
      <w:tr w:rsidR="00864299" w:rsidRPr="00864299" w14:paraId="142BEE09"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7C76E1C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w:t>
            </w:r>
          </w:p>
        </w:tc>
        <w:tc>
          <w:tcPr>
            <w:tcW w:w="4660" w:type="dxa"/>
            <w:tcBorders>
              <w:top w:val="single" w:sz="4" w:space="0" w:color="auto"/>
              <w:left w:val="nil"/>
              <w:bottom w:val="nil"/>
              <w:right w:val="single" w:sz="4" w:space="0" w:color="auto"/>
            </w:tcBorders>
            <w:shd w:val="clear" w:color="auto" w:fill="auto"/>
            <w:vAlign w:val="center"/>
            <w:hideMark/>
          </w:tcPr>
          <w:p w14:paraId="77C1255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single" w:sz="4" w:space="0" w:color="auto"/>
              <w:left w:val="nil"/>
              <w:bottom w:val="nil"/>
              <w:right w:val="single" w:sz="4" w:space="0" w:color="auto"/>
            </w:tcBorders>
            <w:shd w:val="clear" w:color="auto" w:fill="auto"/>
            <w:noWrap/>
            <w:vAlign w:val="center"/>
            <w:hideMark/>
          </w:tcPr>
          <w:p w14:paraId="47C2CA3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single" w:sz="4" w:space="0" w:color="auto"/>
              <w:left w:val="nil"/>
              <w:bottom w:val="nil"/>
              <w:right w:val="single" w:sz="4" w:space="0" w:color="auto"/>
            </w:tcBorders>
            <w:shd w:val="clear" w:color="auto" w:fill="auto"/>
            <w:noWrap/>
            <w:vAlign w:val="center"/>
            <w:hideMark/>
          </w:tcPr>
          <w:p w14:paraId="16D51FD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3.10</w:t>
            </w:r>
          </w:p>
        </w:tc>
        <w:tc>
          <w:tcPr>
            <w:tcW w:w="1360" w:type="dxa"/>
            <w:tcBorders>
              <w:top w:val="single" w:sz="4" w:space="0" w:color="auto"/>
              <w:left w:val="nil"/>
              <w:bottom w:val="nil"/>
              <w:right w:val="single" w:sz="4" w:space="0" w:color="auto"/>
            </w:tcBorders>
            <w:shd w:val="clear" w:color="auto" w:fill="auto"/>
            <w:noWrap/>
            <w:vAlign w:val="center"/>
            <w:hideMark/>
          </w:tcPr>
          <w:p w14:paraId="0934206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48.673</w:t>
            </w:r>
          </w:p>
        </w:tc>
        <w:tc>
          <w:tcPr>
            <w:tcW w:w="1540" w:type="dxa"/>
            <w:tcBorders>
              <w:top w:val="single" w:sz="4" w:space="0" w:color="auto"/>
              <w:left w:val="nil"/>
              <w:bottom w:val="nil"/>
              <w:right w:val="single" w:sz="4" w:space="0" w:color="auto"/>
            </w:tcBorders>
            <w:shd w:val="clear" w:color="auto" w:fill="auto"/>
            <w:noWrap/>
            <w:vAlign w:val="center"/>
            <w:hideMark/>
          </w:tcPr>
          <w:p w14:paraId="2FCADA7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150.885</w:t>
            </w:r>
          </w:p>
        </w:tc>
      </w:tr>
      <w:tr w:rsidR="00864299" w:rsidRPr="00864299" w14:paraId="3DD7BC51" w14:textId="77777777" w:rsidTr="001723F7">
        <w:trPr>
          <w:trHeight w:val="30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78AD6"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5D761D17"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single" w:sz="4" w:space="0" w:color="auto"/>
              <w:left w:val="nil"/>
              <w:bottom w:val="single" w:sz="4" w:space="0" w:color="auto"/>
              <w:right w:val="single" w:sz="4" w:space="0" w:color="auto"/>
            </w:tcBorders>
            <w:shd w:val="clear" w:color="auto" w:fill="auto"/>
            <w:vAlign w:val="center"/>
          </w:tcPr>
          <w:p w14:paraId="1746E42F" w14:textId="11797E7F" w:rsidR="00864299" w:rsidRPr="00864299" w:rsidRDefault="00864299" w:rsidP="00864299">
            <w:pPr>
              <w:jc w:val="right"/>
              <w:rPr>
                <w:rFonts w:ascii="Arial Armenian" w:hAnsi="Arial Armenian" w:cs="Arial"/>
                <w:b/>
                <w:bCs/>
              </w:rPr>
            </w:pPr>
          </w:p>
        </w:tc>
        <w:tc>
          <w:tcPr>
            <w:tcW w:w="940" w:type="dxa"/>
            <w:tcBorders>
              <w:top w:val="single" w:sz="4" w:space="0" w:color="auto"/>
              <w:left w:val="nil"/>
              <w:bottom w:val="single" w:sz="4" w:space="0" w:color="auto"/>
              <w:right w:val="single" w:sz="4" w:space="0" w:color="auto"/>
            </w:tcBorders>
            <w:shd w:val="clear" w:color="auto" w:fill="auto"/>
            <w:vAlign w:val="center"/>
          </w:tcPr>
          <w:p w14:paraId="15AC96F9" w14:textId="7A43AE0F" w:rsidR="00864299" w:rsidRPr="00864299" w:rsidRDefault="00864299" w:rsidP="00864299">
            <w:pPr>
              <w:rPr>
                <w:rFonts w:ascii="Arial Armenian" w:hAnsi="Arial Armenian" w:cs="Arial"/>
                <w:b/>
                <w:bCs/>
              </w:rPr>
            </w:pP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9289544"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4F31E21"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9665.23</w:t>
            </w:r>
          </w:p>
        </w:tc>
      </w:tr>
      <w:tr w:rsidR="00864299" w:rsidRPr="00864299" w14:paraId="6714C107" w14:textId="77777777" w:rsidTr="00DE3569">
        <w:trPr>
          <w:trHeight w:val="285"/>
        </w:trPr>
        <w:tc>
          <w:tcPr>
            <w:tcW w:w="476" w:type="dxa"/>
            <w:tcBorders>
              <w:top w:val="nil"/>
              <w:left w:val="single" w:sz="4" w:space="0" w:color="auto"/>
              <w:bottom w:val="nil"/>
              <w:right w:val="single" w:sz="4" w:space="0" w:color="auto"/>
            </w:tcBorders>
            <w:shd w:val="clear" w:color="auto" w:fill="auto"/>
            <w:vAlign w:val="center"/>
            <w:hideMark/>
          </w:tcPr>
          <w:p w14:paraId="1860519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42269905"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Ջրվեժ</w:t>
            </w:r>
            <w:r w:rsidRPr="00864299">
              <w:rPr>
                <w:rFonts w:ascii="Arial Armenian" w:hAnsi="Arial Armenian" w:cs="Arial"/>
                <w:b/>
                <w:bCs/>
                <w:sz w:val="22"/>
                <w:szCs w:val="22"/>
              </w:rPr>
              <w:t xml:space="preserve"> 34-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L=396 </w:t>
            </w:r>
            <w:r w:rsidRPr="00864299">
              <w:rPr>
                <w:rFonts w:ascii="Arial" w:hAnsi="Arial" w:cs="Arial"/>
                <w:b/>
                <w:bCs/>
                <w:sz w:val="22"/>
                <w:szCs w:val="22"/>
              </w:rPr>
              <w:t>մ</w:t>
            </w:r>
          </w:p>
        </w:tc>
        <w:tc>
          <w:tcPr>
            <w:tcW w:w="820" w:type="dxa"/>
            <w:tcBorders>
              <w:top w:val="nil"/>
              <w:left w:val="nil"/>
              <w:bottom w:val="nil"/>
              <w:right w:val="single" w:sz="4" w:space="0" w:color="auto"/>
            </w:tcBorders>
            <w:shd w:val="clear" w:color="auto" w:fill="auto"/>
            <w:noWrap/>
            <w:vAlign w:val="center"/>
            <w:hideMark/>
          </w:tcPr>
          <w:p w14:paraId="5DC93120"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nil"/>
              <w:right w:val="single" w:sz="4" w:space="0" w:color="auto"/>
            </w:tcBorders>
            <w:shd w:val="clear" w:color="auto" w:fill="auto"/>
            <w:noWrap/>
            <w:vAlign w:val="center"/>
            <w:hideMark/>
          </w:tcPr>
          <w:p w14:paraId="0A6E9070"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4EA7DD2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nil"/>
              <w:right w:val="single" w:sz="4" w:space="0" w:color="auto"/>
            </w:tcBorders>
            <w:shd w:val="clear" w:color="auto" w:fill="auto"/>
            <w:noWrap/>
            <w:vAlign w:val="center"/>
            <w:hideMark/>
          </w:tcPr>
          <w:p w14:paraId="18DCBB9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427A4540"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223E26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4555DBC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single" w:sz="4" w:space="0" w:color="auto"/>
              <w:left w:val="nil"/>
              <w:bottom w:val="nil"/>
              <w:right w:val="single" w:sz="4" w:space="0" w:color="auto"/>
            </w:tcBorders>
            <w:shd w:val="clear" w:color="auto" w:fill="auto"/>
            <w:noWrap/>
            <w:vAlign w:val="center"/>
            <w:hideMark/>
          </w:tcPr>
          <w:p w14:paraId="09DC23A7"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5D507B6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773.200</w:t>
            </w:r>
          </w:p>
        </w:tc>
        <w:tc>
          <w:tcPr>
            <w:tcW w:w="1360" w:type="dxa"/>
            <w:tcBorders>
              <w:top w:val="single" w:sz="4" w:space="0" w:color="auto"/>
              <w:left w:val="nil"/>
              <w:bottom w:val="nil"/>
              <w:right w:val="single" w:sz="4" w:space="0" w:color="auto"/>
            </w:tcBorders>
            <w:shd w:val="clear" w:color="auto" w:fill="auto"/>
            <w:noWrap/>
            <w:vAlign w:val="center"/>
            <w:hideMark/>
          </w:tcPr>
          <w:p w14:paraId="739B386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0.112</w:t>
            </w:r>
          </w:p>
        </w:tc>
        <w:tc>
          <w:tcPr>
            <w:tcW w:w="1540" w:type="dxa"/>
            <w:tcBorders>
              <w:top w:val="single" w:sz="4" w:space="0" w:color="auto"/>
              <w:left w:val="nil"/>
              <w:bottom w:val="nil"/>
              <w:right w:val="single" w:sz="4" w:space="0" w:color="auto"/>
            </w:tcBorders>
            <w:shd w:val="clear" w:color="auto" w:fill="auto"/>
            <w:noWrap/>
            <w:vAlign w:val="center"/>
            <w:hideMark/>
          </w:tcPr>
          <w:p w14:paraId="24CF5EF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86.226</w:t>
            </w:r>
          </w:p>
        </w:tc>
      </w:tr>
      <w:tr w:rsidR="00864299" w:rsidRPr="00864299" w14:paraId="2F99CDB4"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67BF923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3B58823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Քանդված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բարձում</w:t>
            </w:r>
            <w:r w:rsidRPr="00864299">
              <w:rPr>
                <w:rFonts w:ascii="Arial Armenian" w:hAnsi="Arial Armenian" w:cs="Arial"/>
                <w:sz w:val="16"/>
                <w:szCs w:val="16"/>
              </w:rPr>
              <w:t xml:space="preserve"> </w:t>
            </w:r>
            <w:r w:rsidRPr="00864299">
              <w:rPr>
                <w:rFonts w:ascii="Arial" w:hAnsi="Arial" w:cs="Arial"/>
                <w:sz w:val="16"/>
                <w:szCs w:val="16"/>
              </w:rPr>
              <w:t>ձեռքի</w:t>
            </w:r>
            <w:r w:rsidRPr="00864299">
              <w:rPr>
                <w:rFonts w:ascii="Arial Armenian" w:hAnsi="Arial Armenian" w:cs="Arial"/>
                <w:sz w:val="16"/>
                <w:szCs w:val="16"/>
              </w:rPr>
              <w:t xml:space="preserve"> </w:t>
            </w:r>
            <w:r w:rsidRPr="00864299">
              <w:rPr>
                <w:rFonts w:ascii="Arial" w:hAnsi="Arial" w:cs="Arial"/>
                <w:sz w:val="16"/>
                <w:szCs w:val="16"/>
              </w:rPr>
              <w:t>սալյակի</w:t>
            </w:r>
            <w:r w:rsidRPr="00864299">
              <w:rPr>
                <w:rFonts w:ascii="Arial Armenian" w:hAnsi="Arial Armenian" w:cs="Arial"/>
                <w:sz w:val="16"/>
                <w:szCs w:val="16"/>
              </w:rPr>
              <w:t xml:space="preserve"> </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w:t>
            </w:r>
            <w:r w:rsidRPr="00864299">
              <w:rPr>
                <w:rFonts w:ascii="Arial" w:hAnsi="Arial" w:cs="Arial"/>
                <w:sz w:val="16"/>
                <w:szCs w:val="16"/>
              </w:rPr>
              <w:t>մինչև</w:t>
            </w:r>
            <w:r w:rsidRPr="00864299">
              <w:rPr>
                <w:rFonts w:ascii="Arial Armenian" w:hAnsi="Arial Armenian" w:cs="Arial"/>
                <w:sz w:val="16"/>
                <w:szCs w:val="16"/>
              </w:rPr>
              <w:t xml:space="preserve"> 20</w:t>
            </w:r>
            <w:r w:rsidRPr="00864299">
              <w:rPr>
                <w:rFonts w:ascii="Arial" w:hAnsi="Arial" w:cs="Arial"/>
                <w:sz w:val="16"/>
                <w:szCs w:val="16"/>
              </w:rPr>
              <w:t>մ</w:t>
            </w:r>
            <w:r w:rsidRPr="00864299">
              <w:rPr>
                <w:rFonts w:ascii="Arial Armenian" w:hAnsi="Arial Armenian" w:cs="Arial"/>
                <w:sz w:val="16"/>
                <w:szCs w:val="16"/>
              </w:rPr>
              <w:t xml:space="preserve"> </w:t>
            </w:r>
            <w:r w:rsidRPr="00864299">
              <w:rPr>
                <w:rFonts w:ascii="Arial" w:hAnsi="Arial" w:cs="Arial"/>
                <w:sz w:val="16"/>
                <w:szCs w:val="16"/>
              </w:rPr>
              <w:t>լիցք</w:t>
            </w:r>
            <w:r w:rsidRPr="00864299">
              <w:rPr>
                <w:rFonts w:ascii="Arial Armenian" w:hAnsi="Arial Armenian" w:cs="Arial"/>
                <w:sz w:val="16"/>
                <w:szCs w:val="16"/>
              </w:rPr>
              <w:t xml:space="preserve"> /0,48</w:t>
            </w:r>
            <w:r w:rsidRPr="00864299">
              <w:rPr>
                <w:rFonts w:ascii="Arial" w:hAnsi="Arial" w:cs="Arial"/>
                <w:sz w:val="16"/>
                <w:szCs w:val="16"/>
              </w:rPr>
              <w:t>մ</w:t>
            </w:r>
            <w:r w:rsidRPr="00864299">
              <w:rPr>
                <w:rFonts w:ascii="Arial Armenian" w:hAnsi="Arial Armenian" w:cs="Arial"/>
                <w:sz w:val="16"/>
                <w:szCs w:val="16"/>
              </w:rPr>
              <w:t>3/</w:t>
            </w:r>
          </w:p>
        </w:tc>
        <w:tc>
          <w:tcPr>
            <w:tcW w:w="820" w:type="dxa"/>
            <w:tcBorders>
              <w:top w:val="single" w:sz="4" w:space="0" w:color="auto"/>
              <w:left w:val="nil"/>
              <w:bottom w:val="nil"/>
              <w:right w:val="single" w:sz="4" w:space="0" w:color="auto"/>
            </w:tcBorders>
            <w:shd w:val="clear" w:color="auto" w:fill="auto"/>
            <w:noWrap/>
            <w:vAlign w:val="center"/>
            <w:hideMark/>
          </w:tcPr>
          <w:p w14:paraId="4D889A6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nil"/>
              <w:right w:val="single" w:sz="4" w:space="0" w:color="auto"/>
            </w:tcBorders>
            <w:shd w:val="clear" w:color="auto" w:fill="auto"/>
            <w:noWrap/>
            <w:vAlign w:val="center"/>
            <w:hideMark/>
          </w:tcPr>
          <w:p w14:paraId="0C9919A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0.840</w:t>
            </w:r>
          </w:p>
        </w:tc>
        <w:tc>
          <w:tcPr>
            <w:tcW w:w="1360" w:type="dxa"/>
            <w:tcBorders>
              <w:top w:val="single" w:sz="4" w:space="0" w:color="auto"/>
              <w:left w:val="nil"/>
              <w:bottom w:val="nil"/>
              <w:right w:val="single" w:sz="4" w:space="0" w:color="auto"/>
            </w:tcBorders>
            <w:shd w:val="clear" w:color="auto" w:fill="auto"/>
            <w:noWrap/>
            <w:vAlign w:val="center"/>
            <w:hideMark/>
          </w:tcPr>
          <w:p w14:paraId="6879A4C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0.953</w:t>
            </w:r>
          </w:p>
        </w:tc>
        <w:tc>
          <w:tcPr>
            <w:tcW w:w="1540" w:type="dxa"/>
            <w:tcBorders>
              <w:top w:val="single" w:sz="4" w:space="0" w:color="auto"/>
              <w:left w:val="nil"/>
              <w:bottom w:val="nil"/>
              <w:right w:val="single" w:sz="4" w:space="0" w:color="auto"/>
            </w:tcBorders>
            <w:shd w:val="clear" w:color="auto" w:fill="auto"/>
            <w:noWrap/>
            <w:vAlign w:val="center"/>
            <w:hideMark/>
          </w:tcPr>
          <w:p w14:paraId="1DB4792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0.800</w:t>
            </w:r>
          </w:p>
        </w:tc>
      </w:tr>
      <w:tr w:rsidR="00864299" w:rsidRPr="00864299" w14:paraId="5FD32922"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3A752CC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3C42FB6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single" w:sz="4" w:space="0" w:color="auto"/>
              <w:left w:val="nil"/>
              <w:bottom w:val="nil"/>
              <w:right w:val="single" w:sz="4" w:space="0" w:color="auto"/>
            </w:tcBorders>
            <w:shd w:val="clear" w:color="auto" w:fill="auto"/>
            <w:noWrap/>
            <w:vAlign w:val="center"/>
            <w:hideMark/>
          </w:tcPr>
          <w:p w14:paraId="70B43C1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4D733B97"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773.200</w:t>
            </w:r>
          </w:p>
        </w:tc>
        <w:tc>
          <w:tcPr>
            <w:tcW w:w="1360" w:type="dxa"/>
            <w:tcBorders>
              <w:top w:val="single" w:sz="4" w:space="0" w:color="auto"/>
              <w:left w:val="nil"/>
              <w:bottom w:val="nil"/>
              <w:right w:val="single" w:sz="4" w:space="0" w:color="auto"/>
            </w:tcBorders>
            <w:shd w:val="clear" w:color="auto" w:fill="auto"/>
            <w:noWrap/>
            <w:vAlign w:val="center"/>
            <w:hideMark/>
          </w:tcPr>
          <w:p w14:paraId="58C1F0E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0.616</w:t>
            </w:r>
          </w:p>
        </w:tc>
        <w:tc>
          <w:tcPr>
            <w:tcW w:w="1540" w:type="dxa"/>
            <w:tcBorders>
              <w:top w:val="single" w:sz="4" w:space="0" w:color="auto"/>
              <w:left w:val="nil"/>
              <w:bottom w:val="nil"/>
              <w:right w:val="single" w:sz="4" w:space="0" w:color="auto"/>
            </w:tcBorders>
            <w:shd w:val="clear" w:color="auto" w:fill="auto"/>
            <w:noWrap/>
            <w:vAlign w:val="center"/>
            <w:hideMark/>
          </w:tcPr>
          <w:p w14:paraId="234316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475.981</w:t>
            </w:r>
          </w:p>
        </w:tc>
      </w:tr>
      <w:tr w:rsidR="00864299" w:rsidRPr="00864299" w14:paraId="0C21CE4F"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42DDEF8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nil"/>
              <w:right w:val="single" w:sz="4" w:space="0" w:color="auto"/>
            </w:tcBorders>
            <w:shd w:val="clear" w:color="auto" w:fill="auto"/>
            <w:vAlign w:val="center"/>
            <w:hideMark/>
          </w:tcPr>
          <w:p w14:paraId="573B7A7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single" w:sz="4" w:space="0" w:color="auto"/>
              <w:left w:val="nil"/>
              <w:bottom w:val="nil"/>
              <w:right w:val="single" w:sz="4" w:space="0" w:color="auto"/>
            </w:tcBorders>
            <w:shd w:val="clear" w:color="auto" w:fill="auto"/>
            <w:noWrap/>
            <w:vAlign w:val="center"/>
            <w:hideMark/>
          </w:tcPr>
          <w:p w14:paraId="1FD51DD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nil"/>
              <w:right w:val="single" w:sz="4" w:space="0" w:color="auto"/>
            </w:tcBorders>
            <w:shd w:val="clear" w:color="auto" w:fill="auto"/>
            <w:noWrap/>
            <w:vAlign w:val="center"/>
            <w:hideMark/>
          </w:tcPr>
          <w:p w14:paraId="4DE5897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1391.76</w:t>
            </w:r>
          </w:p>
        </w:tc>
        <w:tc>
          <w:tcPr>
            <w:tcW w:w="1360" w:type="dxa"/>
            <w:tcBorders>
              <w:top w:val="single" w:sz="4" w:space="0" w:color="auto"/>
              <w:left w:val="nil"/>
              <w:bottom w:val="nil"/>
              <w:right w:val="single" w:sz="4" w:space="0" w:color="auto"/>
            </w:tcBorders>
            <w:shd w:val="clear" w:color="auto" w:fill="auto"/>
            <w:noWrap/>
            <w:vAlign w:val="center"/>
            <w:hideMark/>
          </w:tcPr>
          <w:p w14:paraId="79D71F9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2.994</w:t>
            </w:r>
          </w:p>
        </w:tc>
        <w:tc>
          <w:tcPr>
            <w:tcW w:w="1540" w:type="dxa"/>
            <w:tcBorders>
              <w:top w:val="single" w:sz="4" w:space="0" w:color="auto"/>
              <w:left w:val="nil"/>
              <w:bottom w:val="nil"/>
              <w:right w:val="single" w:sz="4" w:space="0" w:color="auto"/>
            </w:tcBorders>
            <w:shd w:val="clear" w:color="auto" w:fill="auto"/>
            <w:noWrap/>
            <w:vAlign w:val="center"/>
            <w:hideMark/>
          </w:tcPr>
          <w:p w14:paraId="4CE519F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4166.639</w:t>
            </w:r>
          </w:p>
        </w:tc>
      </w:tr>
      <w:tr w:rsidR="00864299" w:rsidRPr="00864299" w14:paraId="13F6F258"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07F45B4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single" w:sz="4" w:space="0" w:color="auto"/>
              <w:left w:val="nil"/>
              <w:bottom w:val="nil"/>
              <w:right w:val="single" w:sz="4" w:space="0" w:color="auto"/>
            </w:tcBorders>
            <w:shd w:val="clear" w:color="auto" w:fill="auto"/>
            <w:vAlign w:val="center"/>
            <w:hideMark/>
          </w:tcPr>
          <w:p w14:paraId="445F986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single" w:sz="4" w:space="0" w:color="auto"/>
              <w:left w:val="nil"/>
              <w:bottom w:val="nil"/>
              <w:right w:val="single" w:sz="4" w:space="0" w:color="auto"/>
            </w:tcBorders>
            <w:shd w:val="clear" w:color="auto" w:fill="auto"/>
            <w:noWrap/>
            <w:vAlign w:val="center"/>
            <w:hideMark/>
          </w:tcPr>
          <w:p w14:paraId="2267665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73CCE74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773.20</w:t>
            </w:r>
          </w:p>
        </w:tc>
        <w:tc>
          <w:tcPr>
            <w:tcW w:w="1360" w:type="dxa"/>
            <w:tcBorders>
              <w:top w:val="single" w:sz="4" w:space="0" w:color="auto"/>
              <w:left w:val="nil"/>
              <w:bottom w:val="nil"/>
              <w:right w:val="single" w:sz="4" w:space="0" w:color="auto"/>
            </w:tcBorders>
            <w:shd w:val="clear" w:color="auto" w:fill="auto"/>
            <w:noWrap/>
            <w:vAlign w:val="center"/>
            <w:hideMark/>
          </w:tcPr>
          <w:p w14:paraId="16D23F7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0.055</w:t>
            </w:r>
          </w:p>
        </w:tc>
        <w:tc>
          <w:tcPr>
            <w:tcW w:w="1540" w:type="dxa"/>
            <w:tcBorders>
              <w:top w:val="single" w:sz="4" w:space="0" w:color="auto"/>
              <w:left w:val="nil"/>
              <w:bottom w:val="nil"/>
              <w:right w:val="single" w:sz="4" w:space="0" w:color="auto"/>
            </w:tcBorders>
            <w:shd w:val="clear" w:color="auto" w:fill="auto"/>
            <w:noWrap/>
            <w:vAlign w:val="center"/>
            <w:hideMark/>
          </w:tcPr>
          <w:p w14:paraId="1AD90DE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42.763</w:t>
            </w:r>
          </w:p>
        </w:tc>
      </w:tr>
      <w:tr w:rsidR="00864299" w:rsidRPr="00864299" w14:paraId="7A443E3E"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03BBDFE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single" w:sz="4" w:space="0" w:color="auto"/>
              <w:left w:val="nil"/>
              <w:bottom w:val="nil"/>
              <w:right w:val="single" w:sz="4" w:space="0" w:color="auto"/>
            </w:tcBorders>
            <w:shd w:val="clear" w:color="auto" w:fill="auto"/>
            <w:vAlign w:val="center"/>
            <w:hideMark/>
          </w:tcPr>
          <w:p w14:paraId="5988804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single" w:sz="4" w:space="0" w:color="auto"/>
              <w:left w:val="nil"/>
              <w:bottom w:val="nil"/>
              <w:right w:val="single" w:sz="4" w:space="0" w:color="auto"/>
            </w:tcBorders>
            <w:shd w:val="clear" w:color="auto" w:fill="auto"/>
            <w:vAlign w:val="center"/>
            <w:hideMark/>
          </w:tcPr>
          <w:p w14:paraId="64ADC67C"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nil"/>
              <w:right w:val="single" w:sz="4" w:space="0" w:color="auto"/>
            </w:tcBorders>
            <w:shd w:val="clear" w:color="auto" w:fill="auto"/>
            <w:noWrap/>
            <w:vAlign w:val="center"/>
            <w:hideMark/>
          </w:tcPr>
          <w:p w14:paraId="79A460B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2506.50</w:t>
            </w:r>
          </w:p>
        </w:tc>
        <w:tc>
          <w:tcPr>
            <w:tcW w:w="1360" w:type="dxa"/>
            <w:tcBorders>
              <w:top w:val="single" w:sz="4" w:space="0" w:color="auto"/>
              <w:left w:val="nil"/>
              <w:bottom w:val="nil"/>
              <w:right w:val="single" w:sz="4" w:space="0" w:color="auto"/>
            </w:tcBorders>
            <w:shd w:val="clear" w:color="auto" w:fill="auto"/>
            <w:noWrap/>
            <w:vAlign w:val="center"/>
            <w:hideMark/>
          </w:tcPr>
          <w:p w14:paraId="321EDB8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single" w:sz="4" w:space="0" w:color="auto"/>
              <w:left w:val="nil"/>
              <w:bottom w:val="nil"/>
              <w:right w:val="single" w:sz="4" w:space="0" w:color="auto"/>
            </w:tcBorders>
            <w:shd w:val="clear" w:color="auto" w:fill="auto"/>
            <w:noWrap/>
            <w:vAlign w:val="center"/>
            <w:hideMark/>
          </w:tcPr>
          <w:p w14:paraId="64D92A9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42.210</w:t>
            </w:r>
          </w:p>
        </w:tc>
      </w:tr>
      <w:tr w:rsidR="00864299" w:rsidRPr="00864299" w14:paraId="60FEC0F5"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2714CAB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single" w:sz="4" w:space="0" w:color="auto"/>
              <w:left w:val="nil"/>
              <w:bottom w:val="nil"/>
              <w:right w:val="single" w:sz="4" w:space="0" w:color="auto"/>
            </w:tcBorders>
            <w:shd w:val="clear" w:color="auto" w:fill="auto"/>
            <w:vAlign w:val="center"/>
            <w:hideMark/>
          </w:tcPr>
          <w:p w14:paraId="63B24BA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single" w:sz="4" w:space="0" w:color="auto"/>
              <w:left w:val="nil"/>
              <w:bottom w:val="nil"/>
              <w:right w:val="single" w:sz="4" w:space="0" w:color="auto"/>
            </w:tcBorders>
            <w:shd w:val="clear" w:color="auto" w:fill="auto"/>
            <w:noWrap/>
            <w:vAlign w:val="center"/>
            <w:hideMark/>
          </w:tcPr>
          <w:p w14:paraId="4A0D898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0461F8E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125.30</w:t>
            </w:r>
          </w:p>
        </w:tc>
        <w:tc>
          <w:tcPr>
            <w:tcW w:w="1360" w:type="dxa"/>
            <w:tcBorders>
              <w:top w:val="single" w:sz="4" w:space="0" w:color="auto"/>
              <w:left w:val="nil"/>
              <w:bottom w:val="nil"/>
              <w:right w:val="single" w:sz="4" w:space="0" w:color="auto"/>
            </w:tcBorders>
            <w:shd w:val="clear" w:color="auto" w:fill="auto"/>
            <w:noWrap/>
            <w:vAlign w:val="center"/>
            <w:hideMark/>
          </w:tcPr>
          <w:p w14:paraId="3D968F3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8.039</w:t>
            </w:r>
          </w:p>
        </w:tc>
        <w:tc>
          <w:tcPr>
            <w:tcW w:w="1540" w:type="dxa"/>
            <w:tcBorders>
              <w:top w:val="single" w:sz="4" w:space="0" w:color="auto"/>
              <w:left w:val="nil"/>
              <w:bottom w:val="nil"/>
              <w:right w:val="single" w:sz="4" w:space="0" w:color="auto"/>
            </w:tcBorders>
            <w:shd w:val="clear" w:color="auto" w:fill="auto"/>
            <w:noWrap/>
            <w:vAlign w:val="center"/>
            <w:hideMark/>
          </w:tcPr>
          <w:p w14:paraId="5401B80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1007.232</w:t>
            </w:r>
          </w:p>
        </w:tc>
      </w:tr>
      <w:tr w:rsidR="00864299" w:rsidRPr="00864299" w14:paraId="3860D2BA" w14:textId="77777777" w:rsidTr="00DE3569">
        <w:trPr>
          <w:trHeight w:val="28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283D68F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single" w:sz="4" w:space="0" w:color="auto"/>
              <w:left w:val="nil"/>
              <w:bottom w:val="nil"/>
              <w:right w:val="single" w:sz="4" w:space="0" w:color="auto"/>
            </w:tcBorders>
            <w:shd w:val="clear" w:color="auto" w:fill="auto"/>
            <w:vAlign w:val="center"/>
            <w:hideMark/>
          </w:tcPr>
          <w:p w14:paraId="56F0D67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w:t>
            </w:r>
            <w:r w:rsidRPr="00864299">
              <w:rPr>
                <w:rFonts w:ascii="Arial Armenian" w:hAnsi="Arial Armenian" w:cs="Arial Armenian"/>
                <w:sz w:val="16"/>
                <w:szCs w:val="16"/>
              </w:rPr>
              <w:t>ß»ñïÇ</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single" w:sz="4" w:space="0" w:color="auto"/>
              <w:left w:val="nil"/>
              <w:bottom w:val="nil"/>
              <w:right w:val="single" w:sz="4" w:space="0" w:color="auto"/>
            </w:tcBorders>
            <w:shd w:val="clear" w:color="auto" w:fill="auto"/>
            <w:vAlign w:val="center"/>
            <w:hideMark/>
          </w:tcPr>
          <w:p w14:paraId="7061AF4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nil"/>
              <w:right w:val="single" w:sz="4" w:space="0" w:color="auto"/>
            </w:tcBorders>
            <w:shd w:val="clear" w:color="auto" w:fill="auto"/>
            <w:noWrap/>
            <w:vAlign w:val="center"/>
            <w:hideMark/>
          </w:tcPr>
          <w:p w14:paraId="6E8D711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2506.50</w:t>
            </w:r>
          </w:p>
        </w:tc>
        <w:tc>
          <w:tcPr>
            <w:tcW w:w="1360" w:type="dxa"/>
            <w:tcBorders>
              <w:top w:val="single" w:sz="4" w:space="0" w:color="auto"/>
              <w:left w:val="nil"/>
              <w:bottom w:val="nil"/>
              <w:right w:val="single" w:sz="4" w:space="0" w:color="auto"/>
            </w:tcBorders>
            <w:shd w:val="clear" w:color="auto" w:fill="auto"/>
            <w:noWrap/>
            <w:vAlign w:val="center"/>
            <w:hideMark/>
          </w:tcPr>
          <w:p w14:paraId="43391C0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1.565</w:t>
            </w:r>
          </w:p>
        </w:tc>
        <w:tc>
          <w:tcPr>
            <w:tcW w:w="1540" w:type="dxa"/>
            <w:tcBorders>
              <w:top w:val="single" w:sz="4" w:space="0" w:color="auto"/>
              <w:left w:val="nil"/>
              <w:bottom w:val="nil"/>
              <w:right w:val="single" w:sz="4" w:space="0" w:color="auto"/>
            </w:tcBorders>
            <w:shd w:val="clear" w:color="auto" w:fill="auto"/>
            <w:noWrap/>
            <w:vAlign w:val="center"/>
            <w:hideMark/>
          </w:tcPr>
          <w:p w14:paraId="00F454A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3921.825</w:t>
            </w:r>
          </w:p>
        </w:tc>
      </w:tr>
      <w:tr w:rsidR="00864299" w:rsidRPr="00864299" w14:paraId="69FA5036"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758102A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nil"/>
              <w:right w:val="single" w:sz="4" w:space="0" w:color="auto"/>
            </w:tcBorders>
            <w:shd w:val="clear" w:color="auto" w:fill="auto"/>
            <w:vAlign w:val="center"/>
            <w:hideMark/>
          </w:tcPr>
          <w:p w14:paraId="714FF192"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իջատեղիները</w:t>
            </w:r>
            <w:r w:rsidRPr="00864299">
              <w:rPr>
                <w:rFonts w:ascii="Arial Armenian" w:hAnsi="Arial Armenian" w:cs="Arial"/>
                <w:sz w:val="16"/>
                <w:szCs w:val="16"/>
              </w:rPr>
              <w:t>/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single" w:sz="4" w:space="0" w:color="auto"/>
              <w:left w:val="nil"/>
              <w:bottom w:val="nil"/>
              <w:right w:val="single" w:sz="4" w:space="0" w:color="auto"/>
            </w:tcBorders>
            <w:shd w:val="clear" w:color="auto" w:fill="auto"/>
            <w:noWrap/>
            <w:vAlign w:val="center"/>
            <w:hideMark/>
          </w:tcPr>
          <w:p w14:paraId="22F368B3"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nil"/>
              <w:right w:val="single" w:sz="4" w:space="0" w:color="auto"/>
            </w:tcBorders>
            <w:shd w:val="clear" w:color="auto" w:fill="auto"/>
            <w:noWrap/>
            <w:vAlign w:val="center"/>
            <w:hideMark/>
          </w:tcPr>
          <w:p w14:paraId="6F045BD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10.30</w:t>
            </w:r>
          </w:p>
        </w:tc>
        <w:tc>
          <w:tcPr>
            <w:tcW w:w="1360" w:type="dxa"/>
            <w:tcBorders>
              <w:top w:val="single" w:sz="4" w:space="0" w:color="auto"/>
              <w:left w:val="nil"/>
              <w:bottom w:val="nil"/>
              <w:right w:val="single" w:sz="4" w:space="0" w:color="auto"/>
            </w:tcBorders>
            <w:shd w:val="clear" w:color="auto" w:fill="auto"/>
            <w:noWrap/>
            <w:vAlign w:val="center"/>
            <w:hideMark/>
          </w:tcPr>
          <w:p w14:paraId="1544258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264.280</w:t>
            </w:r>
          </w:p>
        </w:tc>
        <w:tc>
          <w:tcPr>
            <w:tcW w:w="1540" w:type="dxa"/>
            <w:tcBorders>
              <w:top w:val="single" w:sz="4" w:space="0" w:color="auto"/>
              <w:left w:val="nil"/>
              <w:bottom w:val="nil"/>
              <w:right w:val="single" w:sz="4" w:space="0" w:color="auto"/>
            </w:tcBorders>
            <w:shd w:val="clear" w:color="auto" w:fill="auto"/>
            <w:noWrap/>
            <w:vAlign w:val="center"/>
            <w:hideMark/>
          </w:tcPr>
          <w:p w14:paraId="72600DB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2722.083</w:t>
            </w:r>
          </w:p>
        </w:tc>
      </w:tr>
      <w:tr w:rsidR="00864299" w:rsidRPr="00864299" w14:paraId="07615427" w14:textId="77777777" w:rsidTr="00DE3569">
        <w:trPr>
          <w:trHeight w:val="63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40CD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41CDA38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իջատեղիները</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r w:rsidRPr="00864299">
              <w:rPr>
                <w:rFonts w:ascii="Arial Armenian" w:hAnsi="Arial Armenian" w:cs="Arial"/>
                <w:sz w:val="16"/>
                <w:szCs w:val="16"/>
              </w:rPr>
              <w:t xml:space="preserve"> </w:t>
            </w:r>
            <w:r w:rsidRPr="00864299">
              <w:rPr>
                <w:rFonts w:ascii="Arial" w:hAnsi="Arial" w:cs="Arial"/>
                <w:sz w:val="16"/>
                <w:szCs w:val="16"/>
              </w:rPr>
              <w:t>վերին</w:t>
            </w:r>
            <w:r w:rsidRPr="00864299">
              <w:rPr>
                <w:rFonts w:ascii="Arial Armenian" w:hAnsi="Arial Armenian" w:cs="Arial"/>
                <w:sz w:val="16"/>
                <w:szCs w:val="16"/>
              </w:rPr>
              <w:t xml:space="preserve"> </w:t>
            </w:r>
            <w:r w:rsidRPr="00864299">
              <w:rPr>
                <w:rFonts w:ascii="Arial" w:hAnsi="Arial" w:cs="Arial"/>
                <w:sz w:val="16"/>
                <w:szCs w:val="16"/>
              </w:rPr>
              <w:t>շերտ</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0906F21F"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6A8349B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2506.50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9AF724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5.173</w:t>
            </w:r>
          </w:p>
        </w:tc>
        <w:tc>
          <w:tcPr>
            <w:tcW w:w="1540" w:type="dxa"/>
            <w:tcBorders>
              <w:top w:val="single" w:sz="4" w:space="0" w:color="auto"/>
              <w:left w:val="nil"/>
              <w:bottom w:val="nil"/>
              <w:right w:val="single" w:sz="4" w:space="0" w:color="auto"/>
            </w:tcBorders>
            <w:shd w:val="clear" w:color="auto" w:fill="auto"/>
            <w:noWrap/>
            <w:vAlign w:val="center"/>
            <w:hideMark/>
          </w:tcPr>
          <w:p w14:paraId="6AC0F41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12966.186</w:t>
            </w:r>
          </w:p>
        </w:tc>
      </w:tr>
      <w:tr w:rsidR="00864299" w:rsidRPr="00864299" w14:paraId="1DB2726E"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BE6135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w:t>
            </w:r>
          </w:p>
        </w:tc>
        <w:tc>
          <w:tcPr>
            <w:tcW w:w="4660" w:type="dxa"/>
            <w:tcBorders>
              <w:top w:val="nil"/>
              <w:left w:val="nil"/>
              <w:bottom w:val="nil"/>
              <w:right w:val="single" w:sz="4" w:space="0" w:color="auto"/>
            </w:tcBorders>
            <w:shd w:val="clear" w:color="auto" w:fill="auto"/>
            <w:vAlign w:val="center"/>
            <w:hideMark/>
          </w:tcPr>
          <w:p w14:paraId="047FD84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ե</w:t>
            </w:r>
            <w:r w:rsidRPr="00864299">
              <w:rPr>
                <w:rFonts w:ascii="Arial Armenian" w:hAnsi="Arial Armenian" w:cs="Arial"/>
                <w:sz w:val="16"/>
                <w:szCs w:val="16"/>
              </w:rPr>
              <w:t>/</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ծածկի</w:t>
            </w:r>
            <w:r w:rsidRPr="00864299">
              <w:rPr>
                <w:rFonts w:ascii="Arial Armenian" w:hAnsi="Arial Armenian" w:cs="Arial"/>
                <w:sz w:val="16"/>
                <w:szCs w:val="16"/>
              </w:rPr>
              <w:t xml:space="preserve"> </w:t>
            </w:r>
            <w:r w:rsidRPr="00864299">
              <w:rPr>
                <w:rFonts w:ascii="Arial" w:hAnsi="Arial" w:cs="Arial"/>
                <w:sz w:val="16"/>
                <w:szCs w:val="16"/>
              </w:rPr>
              <w:t>սալերի</w:t>
            </w:r>
            <w:r w:rsidRPr="00864299">
              <w:rPr>
                <w:rFonts w:ascii="Arial Armenian" w:hAnsi="Arial Armenian" w:cs="Arial"/>
                <w:sz w:val="16"/>
                <w:szCs w:val="16"/>
              </w:rPr>
              <w:t xml:space="preserve"> </w:t>
            </w:r>
            <w:r w:rsidRPr="00864299">
              <w:rPr>
                <w:rFonts w:ascii="Arial" w:hAnsi="Arial" w:cs="Arial"/>
                <w:sz w:val="16"/>
                <w:szCs w:val="16"/>
              </w:rPr>
              <w:t>ապամոնտաժում</w:t>
            </w:r>
            <w:r w:rsidRPr="00864299">
              <w:rPr>
                <w:rFonts w:ascii="Arial Armenian" w:hAnsi="Arial Armenian" w:cs="Arial"/>
                <w:sz w:val="16"/>
                <w:szCs w:val="16"/>
              </w:rPr>
              <w:t>-</w:t>
            </w:r>
            <w:r w:rsidRPr="00864299">
              <w:rPr>
                <w:rFonts w:ascii="Arial" w:hAnsi="Arial" w:cs="Arial"/>
                <w:sz w:val="16"/>
                <w:szCs w:val="16"/>
              </w:rPr>
              <w:t>մոնտաժում</w:t>
            </w:r>
          </w:p>
        </w:tc>
        <w:tc>
          <w:tcPr>
            <w:tcW w:w="820" w:type="dxa"/>
            <w:tcBorders>
              <w:top w:val="nil"/>
              <w:left w:val="nil"/>
              <w:bottom w:val="nil"/>
              <w:right w:val="single" w:sz="4" w:space="0" w:color="auto"/>
            </w:tcBorders>
            <w:shd w:val="clear" w:color="auto" w:fill="auto"/>
            <w:vAlign w:val="center"/>
            <w:hideMark/>
          </w:tcPr>
          <w:p w14:paraId="3798EB11"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հատ</w:t>
            </w:r>
          </w:p>
        </w:tc>
        <w:tc>
          <w:tcPr>
            <w:tcW w:w="940" w:type="dxa"/>
            <w:tcBorders>
              <w:top w:val="nil"/>
              <w:left w:val="nil"/>
              <w:bottom w:val="single" w:sz="4" w:space="0" w:color="auto"/>
              <w:right w:val="single" w:sz="4" w:space="0" w:color="auto"/>
            </w:tcBorders>
            <w:shd w:val="clear" w:color="auto" w:fill="auto"/>
            <w:noWrap/>
            <w:vAlign w:val="center"/>
            <w:hideMark/>
          </w:tcPr>
          <w:p w14:paraId="007ECBC3"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5.00</w:t>
            </w:r>
          </w:p>
        </w:tc>
        <w:tc>
          <w:tcPr>
            <w:tcW w:w="1360" w:type="dxa"/>
            <w:tcBorders>
              <w:top w:val="nil"/>
              <w:left w:val="nil"/>
              <w:bottom w:val="single" w:sz="4" w:space="0" w:color="auto"/>
              <w:right w:val="single" w:sz="4" w:space="0" w:color="auto"/>
            </w:tcBorders>
            <w:shd w:val="clear" w:color="auto" w:fill="auto"/>
            <w:noWrap/>
            <w:vAlign w:val="center"/>
            <w:hideMark/>
          </w:tcPr>
          <w:p w14:paraId="1B5BB07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3.092</w:t>
            </w:r>
          </w:p>
        </w:tc>
        <w:tc>
          <w:tcPr>
            <w:tcW w:w="1540" w:type="dxa"/>
            <w:tcBorders>
              <w:top w:val="single" w:sz="4" w:space="0" w:color="auto"/>
              <w:left w:val="nil"/>
              <w:bottom w:val="nil"/>
              <w:right w:val="single" w:sz="4" w:space="0" w:color="auto"/>
            </w:tcBorders>
            <w:shd w:val="clear" w:color="auto" w:fill="auto"/>
            <w:noWrap/>
            <w:vAlign w:val="center"/>
            <w:hideMark/>
          </w:tcPr>
          <w:p w14:paraId="278E6B2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15.458</w:t>
            </w:r>
          </w:p>
        </w:tc>
      </w:tr>
      <w:tr w:rsidR="00864299" w:rsidRPr="00864299" w14:paraId="49409486"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1DCB65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w:t>
            </w:r>
          </w:p>
        </w:tc>
        <w:tc>
          <w:tcPr>
            <w:tcW w:w="4660" w:type="dxa"/>
            <w:tcBorders>
              <w:top w:val="single" w:sz="4" w:space="0" w:color="auto"/>
              <w:left w:val="nil"/>
              <w:bottom w:val="nil"/>
              <w:right w:val="single" w:sz="4" w:space="0" w:color="auto"/>
            </w:tcBorders>
            <w:shd w:val="clear" w:color="auto" w:fill="auto"/>
            <w:vAlign w:val="center"/>
            <w:hideMark/>
          </w:tcPr>
          <w:p w14:paraId="6B4B4D8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պատերի</w:t>
            </w:r>
            <w:r w:rsidRPr="00864299">
              <w:rPr>
                <w:rFonts w:ascii="Arial Armenian" w:hAnsi="Arial Armenian" w:cs="Arial"/>
                <w:sz w:val="16"/>
                <w:szCs w:val="16"/>
              </w:rPr>
              <w:t xml:space="preserve"> </w:t>
            </w:r>
            <w:r w:rsidRPr="00864299">
              <w:rPr>
                <w:rFonts w:ascii="Arial" w:hAnsi="Arial" w:cs="Arial"/>
                <w:sz w:val="16"/>
                <w:szCs w:val="16"/>
              </w:rPr>
              <w:t>բարձրացում</w:t>
            </w:r>
          </w:p>
        </w:tc>
        <w:tc>
          <w:tcPr>
            <w:tcW w:w="820" w:type="dxa"/>
            <w:tcBorders>
              <w:top w:val="single" w:sz="4" w:space="0" w:color="auto"/>
              <w:left w:val="nil"/>
              <w:bottom w:val="nil"/>
              <w:right w:val="single" w:sz="4" w:space="0" w:color="auto"/>
            </w:tcBorders>
            <w:shd w:val="clear" w:color="auto" w:fill="auto"/>
            <w:vAlign w:val="center"/>
            <w:hideMark/>
          </w:tcPr>
          <w:p w14:paraId="42E92AA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0615112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0.20</w:t>
            </w:r>
          </w:p>
        </w:tc>
        <w:tc>
          <w:tcPr>
            <w:tcW w:w="1360" w:type="dxa"/>
            <w:tcBorders>
              <w:top w:val="nil"/>
              <w:left w:val="nil"/>
              <w:bottom w:val="single" w:sz="4" w:space="0" w:color="auto"/>
              <w:right w:val="single" w:sz="4" w:space="0" w:color="auto"/>
            </w:tcBorders>
            <w:shd w:val="clear" w:color="auto" w:fill="auto"/>
            <w:noWrap/>
            <w:vAlign w:val="center"/>
            <w:hideMark/>
          </w:tcPr>
          <w:p w14:paraId="71407EA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59.018</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5248ADC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11.804</w:t>
            </w:r>
          </w:p>
        </w:tc>
      </w:tr>
      <w:tr w:rsidR="00864299" w:rsidRPr="00864299" w14:paraId="7F9CCF14"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D8EA69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749A5E8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612A23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28A7D01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7.92</w:t>
            </w:r>
          </w:p>
        </w:tc>
        <w:tc>
          <w:tcPr>
            <w:tcW w:w="1360" w:type="dxa"/>
            <w:tcBorders>
              <w:top w:val="nil"/>
              <w:left w:val="nil"/>
              <w:bottom w:val="single" w:sz="4" w:space="0" w:color="auto"/>
              <w:right w:val="single" w:sz="4" w:space="0" w:color="auto"/>
            </w:tcBorders>
            <w:shd w:val="clear" w:color="auto" w:fill="auto"/>
            <w:noWrap/>
            <w:vAlign w:val="center"/>
            <w:hideMark/>
          </w:tcPr>
          <w:p w14:paraId="48E78C5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48.673</w:t>
            </w:r>
          </w:p>
        </w:tc>
        <w:tc>
          <w:tcPr>
            <w:tcW w:w="1540" w:type="dxa"/>
            <w:tcBorders>
              <w:top w:val="nil"/>
              <w:left w:val="nil"/>
              <w:bottom w:val="single" w:sz="4" w:space="0" w:color="auto"/>
              <w:right w:val="single" w:sz="4" w:space="0" w:color="auto"/>
            </w:tcBorders>
            <w:shd w:val="clear" w:color="auto" w:fill="auto"/>
            <w:noWrap/>
            <w:vAlign w:val="center"/>
            <w:hideMark/>
          </w:tcPr>
          <w:p w14:paraId="76002BC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385.487</w:t>
            </w:r>
          </w:p>
        </w:tc>
      </w:tr>
      <w:tr w:rsidR="00864299" w:rsidRPr="00864299" w14:paraId="2F2C9DB0" w14:textId="77777777" w:rsidTr="001723F7">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DC12548"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35C00E1A"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tcPr>
          <w:p w14:paraId="23E9D835" w14:textId="191EE6F7" w:rsidR="00864299" w:rsidRPr="00864299" w:rsidRDefault="00864299" w:rsidP="00864299">
            <w:pPr>
              <w:jc w:val="right"/>
              <w:rPr>
                <w:rFonts w:ascii="Arial Armenian" w:hAnsi="Arial Armenian" w:cs="Arial"/>
                <w:b/>
                <w:bCs/>
              </w:rPr>
            </w:pPr>
          </w:p>
        </w:tc>
        <w:tc>
          <w:tcPr>
            <w:tcW w:w="940" w:type="dxa"/>
            <w:tcBorders>
              <w:top w:val="nil"/>
              <w:left w:val="nil"/>
              <w:bottom w:val="single" w:sz="4" w:space="0" w:color="auto"/>
              <w:right w:val="single" w:sz="4" w:space="0" w:color="auto"/>
            </w:tcBorders>
            <w:shd w:val="clear" w:color="auto" w:fill="auto"/>
            <w:vAlign w:val="center"/>
          </w:tcPr>
          <w:p w14:paraId="5D183E25" w14:textId="7CF68A27" w:rsidR="00864299" w:rsidRPr="00864299" w:rsidRDefault="00864299" w:rsidP="00864299">
            <w:pPr>
              <w:rPr>
                <w:rFonts w:ascii="Arial Armenian" w:hAnsi="Arial Armenian" w:cs="Arial"/>
                <w:b/>
                <w:bCs/>
              </w:rPr>
            </w:pPr>
          </w:p>
        </w:tc>
        <w:tc>
          <w:tcPr>
            <w:tcW w:w="1360" w:type="dxa"/>
            <w:tcBorders>
              <w:top w:val="nil"/>
              <w:left w:val="nil"/>
              <w:bottom w:val="single" w:sz="4" w:space="0" w:color="auto"/>
              <w:right w:val="single" w:sz="4" w:space="0" w:color="auto"/>
            </w:tcBorders>
            <w:shd w:val="clear" w:color="auto" w:fill="auto"/>
            <w:vAlign w:val="center"/>
            <w:hideMark/>
          </w:tcPr>
          <w:p w14:paraId="061509EE"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702AA5EE"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25844.69</w:t>
            </w:r>
          </w:p>
        </w:tc>
      </w:tr>
      <w:tr w:rsidR="00864299" w:rsidRPr="00864299" w14:paraId="6C7325BB" w14:textId="77777777" w:rsidTr="00DE3569">
        <w:trPr>
          <w:trHeight w:val="195"/>
        </w:trPr>
        <w:tc>
          <w:tcPr>
            <w:tcW w:w="476" w:type="dxa"/>
            <w:tcBorders>
              <w:top w:val="nil"/>
              <w:left w:val="single" w:sz="4" w:space="0" w:color="auto"/>
              <w:bottom w:val="nil"/>
              <w:right w:val="single" w:sz="4" w:space="0" w:color="auto"/>
            </w:tcBorders>
            <w:shd w:val="clear" w:color="auto" w:fill="auto"/>
            <w:vAlign w:val="center"/>
            <w:hideMark/>
          </w:tcPr>
          <w:p w14:paraId="5DAA371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66103223"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Ջրվեժ</w:t>
            </w:r>
            <w:r w:rsidRPr="00864299">
              <w:rPr>
                <w:rFonts w:ascii="Arial Armenian" w:hAnsi="Arial Armenian" w:cs="Arial"/>
                <w:b/>
                <w:bCs/>
                <w:sz w:val="22"/>
                <w:szCs w:val="22"/>
              </w:rPr>
              <w:t xml:space="preserve"> 44-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L=242,5 </w:t>
            </w:r>
            <w:r w:rsidRPr="00864299">
              <w:rPr>
                <w:rFonts w:ascii="Arial" w:hAnsi="Arial" w:cs="Arial"/>
                <w:b/>
                <w:bCs/>
                <w:sz w:val="22"/>
                <w:szCs w:val="22"/>
              </w:rPr>
              <w:t>մ</w:t>
            </w:r>
          </w:p>
        </w:tc>
        <w:tc>
          <w:tcPr>
            <w:tcW w:w="820" w:type="dxa"/>
            <w:tcBorders>
              <w:top w:val="nil"/>
              <w:left w:val="nil"/>
              <w:bottom w:val="nil"/>
              <w:right w:val="single" w:sz="4" w:space="0" w:color="auto"/>
            </w:tcBorders>
            <w:shd w:val="clear" w:color="auto" w:fill="auto"/>
            <w:noWrap/>
            <w:vAlign w:val="center"/>
            <w:hideMark/>
          </w:tcPr>
          <w:p w14:paraId="16605F2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nil"/>
              <w:right w:val="single" w:sz="4" w:space="0" w:color="auto"/>
            </w:tcBorders>
            <w:shd w:val="clear" w:color="auto" w:fill="auto"/>
            <w:noWrap/>
            <w:vAlign w:val="center"/>
            <w:hideMark/>
          </w:tcPr>
          <w:p w14:paraId="0A3021D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738FA69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nil"/>
              <w:right w:val="single" w:sz="4" w:space="0" w:color="auto"/>
            </w:tcBorders>
            <w:shd w:val="clear" w:color="auto" w:fill="auto"/>
            <w:noWrap/>
            <w:vAlign w:val="center"/>
            <w:hideMark/>
          </w:tcPr>
          <w:p w14:paraId="68F725D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5EB93C9E"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187B707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5296770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single" w:sz="4" w:space="0" w:color="auto"/>
              <w:left w:val="nil"/>
              <w:bottom w:val="nil"/>
              <w:right w:val="single" w:sz="4" w:space="0" w:color="auto"/>
            </w:tcBorders>
            <w:shd w:val="clear" w:color="auto" w:fill="auto"/>
            <w:noWrap/>
            <w:vAlign w:val="center"/>
            <w:hideMark/>
          </w:tcPr>
          <w:p w14:paraId="7161DDD3"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5287D90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497.620</w:t>
            </w:r>
          </w:p>
        </w:tc>
        <w:tc>
          <w:tcPr>
            <w:tcW w:w="1360" w:type="dxa"/>
            <w:tcBorders>
              <w:top w:val="single" w:sz="4" w:space="0" w:color="auto"/>
              <w:left w:val="nil"/>
              <w:bottom w:val="nil"/>
              <w:right w:val="single" w:sz="4" w:space="0" w:color="auto"/>
            </w:tcBorders>
            <w:shd w:val="clear" w:color="auto" w:fill="auto"/>
            <w:noWrap/>
            <w:vAlign w:val="center"/>
            <w:hideMark/>
          </w:tcPr>
          <w:p w14:paraId="409D67E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0.112</w:t>
            </w:r>
          </w:p>
        </w:tc>
        <w:tc>
          <w:tcPr>
            <w:tcW w:w="1540" w:type="dxa"/>
            <w:tcBorders>
              <w:top w:val="single" w:sz="4" w:space="0" w:color="auto"/>
              <w:left w:val="nil"/>
              <w:bottom w:val="nil"/>
              <w:right w:val="single" w:sz="4" w:space="0" w:color="auto"/>
            </w:tcBorders>
            <w:shd w:val="clear" w:color="auto" w:fill="auto"/>
            <w:noWrap/>
            <w:vAlign w:val="center"/>
            <w:hideMark/>
          </w:tcPr>
          <w:p w14:paraId="71A8405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55.494</w:t>
            </w:r>
          </w:p>
        </w:tc>
      </w:tr>
      <w:tr w:rsidR="00864299" w:rsidRPr="00864299" w14:paraId="3BB80876"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035772B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4CD8668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Քանդված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20</w:t>
            </w:r>
            <w:r w:rsidRPr="00864299">
              <w:rPr>
                <w:rFonts w:ascii="Arial" w:hAnsi="Arial" w:cs="Arial"/>
                <w:sz w:val="16"/>
                <w:szCs w:val="16"/>
              </w:rPr>
              <w:t>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լիցքեր</w:t>
            </w:r>
            <w:r w:rsidRPr="00864299">
              <w:rPr>
                <w:rFonts w:ascii="Arial Armenian" w:hAnsi="Arial Armenian" w:cs="Arial"/>
                <w:sz w:val="16"/>
                <w:szCs w:val="16"/>
              </w:rPr>
              <w:t xml:space="preserve">     </w:t>
            </w:r>
          </w:p>
        </w:tc>
        <w:tc>
          <w:tcPr>
            <w:tcW w:w="820" w:type="dxa"/>
            <w:tcBorders>
              <w:top w:val="single" w:sz="4" w:space="0" w:color="auto"/>
              <w:left w:val="nil"/>
              <w:bottom w:val="nil"/>
              <w:right w:val="single" w:sz="4" w:space="0" w:color="auto"/>
            </w:tcBorders>
            <w:shd w:val="clear" w:color="auto" w:fill="auto"/>
            <w:noWrap/>
            <w:vAlign w:val="center"/>
            <w:hideMark/>
          </w:tcPr>
          <w:p w14:paraId="24E1AAD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006418F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0.960</w:t>
            </w:r>
          </w:p>
        </w:tc>
        <w:tc>
          <w:tcPr>
            <w:tcW w:w="1360" w:type="dxa"/>
            <w:tcBorders>
              <w:top w:val="single" w:sz="4" w:space="0" w:color="auto"/>
              <w:left w:val="nil"/>
              <w:bottom w:val="nil"/>
              <w:right w:val="single" w:sz="4" w:space="0" w:color="auto"/>
            </w:tcBorders>
            <w:shd w:val="clear" w:color="auto" w:fill="auto"/>
            <w:noWrap/>
            <w:vAlign w:val="center"/>
            <w:hideMark/>
          </w:tcPr>
          <w:p w14:paraId="1B1E25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0.190</w:t>
            </w:r>
          </w:p>
        </w:tc>
        <w:tc>
          <w:tcPr>
            <w:tcW w:w="1540" w:type="dxa"/>
            <w:tcBorders>
              <w:top w:val="single" w:sz="4" w:space="0" w:color="auto"/>
              <w:left w:val="nil"/>
              <w:bottom w:val="nil"/>
              <w:right w:val="single" w:sz="4" w:space="0" w:color="auto"/>
            </w:tcBorders>
            <w:shd w:val="clear" w:color="auto" w:fill="auto"/>
            <w:noWrap/>
            <w:vAlign w:val="center"/>
            <w:hideMark/>
          </w:tcPr>
          <w:p w14:paraId="6E90952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0.183</w:t>
            </w:r>
          </w:p>
        </w:tc>
      </w:tr>
      <w:tr w:rsidR="00864299" w:rsidRPr="00864299" w14:paraId="48954ACB"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1E296F5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36A1E3C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single" w:sz="4" w:space="0" w:color="auto"/>
              <w:left w:val="nil"/>
              <w:bottom w:val="nil"/>
              <w:right w:val="single" w:sz="4" w:space="0" w:color="auto"/>
            </w:tcBorders>
            <w:shd w:val="clear" w:color="auto" w:fill="auto"/>
            <w:noWrap/>
            <w:vAlign w:val="center"/>
            <w:hideMark/>
          </w:tcPr>
          <w:p w14:paraId="7BAB39F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72DB337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496.660</w:t>
            </w:r>
          </w:p>
        </w:tc>
        <w:tc>
          <w:tcPr>
            <w:tcW w:w="1360" w:type="dxa"/>
            <w:tcBorders>
              <w:top w:val="single" w:sz="4" w:space="0" w:color="auto"/>
              <w:left w:val="nil"/>
              <w:bottom w:val="nil"/>
              <w:right w:val="single" w:sz="4" w:space="0" w:color="auto"/>
            </w:tcBorders>
            <w:shd w:val="clear" w:color="auto" w:fill="auto"/>
            <w:noWrap/>
            <w:vAlign w:val="center"/>
            <w:hideMark/>
          </w:tcPr>
          <w:p w14:paraId="5E5300F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0.616</w:t>
            </w:r>
          </w:p>
        </w:tc>
        <w:tc>
          <w:tcPr>
            <w:tcW w:w="1540" w:type="dxa"/>
            <w:tcBorders>
              <w:top w:val="single" w:sz="4" w:space="0" w:color="auto"/>
              <w:left w:val="nil"/>
              <w:bottom w:val="nil"/>
              <w:right w:val="single" w:sz="4" w:space="0" w:color="auto"/>
            </w:tcBorders>
            <w:shd w:val="clear" w:color="auto" w:fill="auto"/>
            <w:noWrap/>
            <w:vAlign w:val="center"/>
            <w:hideMark/>
          </w:tcPr>
          <w:p w14:paraId="3159441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305.743</w:t>
            </w:r>
          </w:p>
        </w:tc>
      </w:tr>
      <w:tr w:rsidR="00864299" w:rsidRPr="00864299" w14:paraId="580F48AC" w14:textId="77777777" w:rsidTr="00DE3569">
        <w:trPr>
          <w:trHeight w:val="28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328F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nil"/>
              <w:right w:val="single" w:sz="4" w:space="0" w:color="auto"/>
            </w:tcBorders>
            <w:shd w:val="clear" w:color="auto" w:fill="auto"/>
            <w:vAlign w:val="center"/>
            <w:hideMark/>
          </w:tcPr>
          <w:p w14:paraId="512634D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41C5D1A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5D09D52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893.99</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D441EC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2.994</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195E773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2676.414</w:t>
            </w:r>
          </w:p>
        </w:tc>
      </w:tr>
      <w:tr w:rsidR="00864299" w:rsidRPr="00864299" w14:paraId="2E5677D8" w14:textId="77777777" w:rsidTr="00DE3569">
        <w:trPr>
          <w:trHeight w:val="1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D63DF5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5B7B621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2770197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128E2B7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496.66</w:t>
            </w:r>
          </w:p>
        </w:tc>
        <w:tc>
          <w:tcPr>
            <w:tcW w:w="1360" w:type="dxa"/>
            <w:tcBorders>
              <w:top w:val="nil"/>
              <w:left w:val="nil"/>
              <w:bottom w:val="single" w:sz="4" w:space="0" w:color="auto"/>
              <w:right w:val="single" w:sz="4" w:space="0" w:color="auto"/>
            </w:tcBorders>
            <w:shd w:val="clear" w:color="auto" w:fill="auto"/>
            <w:noWrap/>
            <w:vAlign w:val="center"/>
            <w:hideMark/>
          </w:tcPr>
          <w:p w14:paraId="732685B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0.055</w:t>
            </w:r>
          </w:p>
        </w:tc>
        <w:tc>
          <w:tcPr>
            <w:tcW w:w="1540" w:type="dxa"/>
            <w:tcBorders>
              <w:top w:val="nil"/>
              <w:left w:val="nil"/>
              <w:bottom w:val="single" w:sz="4" w:space="0" w:color="auto"/>
              <w:right w:val="single" w:sz="4" w:space="0" w:color="auto"/>
            </w:tcBorders>
            <w:shd w:val="clear" w:color="auto" w:fill="auto"/>
            <w:noWrap/>
            <w:vAlign w:val="center"/>
            <w:hideMark/>
          </w:tcPr>
          <w:p w14:paraId="27E59A2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27.469</w:t>
            </w:r>
          </w:p>
        </w:tc>
      </w:tr>
      <w:tr w:rsidR="00864299" w:rsidRPr="00864299" w14:paraId="6E71459E" w14:textId="77777777" w:rsidTr="00DE3569">
        <w:trPr>
          <w:trHeight w:val="1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640787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325AC67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5F7BF35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3133D223"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1478.40</w:t>
            </w:r>
          </w:p>
        </w:tc>
        <w:tc>
          <w:tcPr>
            <w:tcW w:w="1360" w:type="dxa"/>
            <w:tcBorders>
              <w:top w:val="nil"/>
              <w:left w:val="nil"/>
              <w:bottom w:val="single" w:sz="4" w:space="0" w:color="auto"/>
              <w:right w:val="single" w:sz="4" w:space="0" w:color="auto"/>
            </w:tcBorders>
            <w:shd w:val="clear" w:color="auto" w:fill="auto"/>
            <w:noWrap/>
            <w:vAlign w:val="center"/>
            <w:hideMark/>
          </w:tcPr>
          <w:p w14:paraId="2C1147A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2DF6C1B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24.896</w:t>
            </w:r>
          </w:p>
        </w:tc>
      </w:tr>
      <w:tr w:rsidR="00864299" w:rsidRPr="00864299" w14:paraId="372AB223" w14:textId="77777777" w:rsidTr="00DE3569">
        <w:trPr>
          <w:trHeight w:val="1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A889F9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lastRenderedPageBreak/>
              <w:t>7</w:t>
            </w:r>
          </w:p>
        </w:tc>
        <w:tc>
          <w:tcPr>
            <w:tcW w:w="4660" w:type="dxa"/>
            <w:tcBorders>
              <w:top w:val="nil"/>
              <w:left w:val="nil"/>
              <w:bottom w:val="single" w:sz="4" w:space="0" w:color="auto"/>
              <w:right w:val="single" w:sz="4" w:space="0" w:color="auto"/>
            </w:tcBorders>
            <w:shd w:val="clear" w:color="auto" w:fill="auto"/>
            <w:vAlign w:val="center"/>
            <w:hideMark/>
          </w:tcPr>
          <w:p w14:paraId="365EE13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70F386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98BFA8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73.90</w:t>
            </w:r>
          </w:p>
        </w:tc>
        <w:tc>
          <w:tcPr>
            <w:tcW w:w="1360" w:type="dxa"/>
            <w:tcBorders>
              <w:top w:val="nil"/>
              <w:left w:val="nil"/>
              <w:bottom w:val="single" w:sz="4" w:space="0" w:color="auto"/>
              <w:right w:val="single" w:sz="4" w:space="0" w:color="auto"/>
            </w:tcBorders>
            <w:shd w:val="clear" w:color="auto" w:fill="auto"/>
            <w:noWrap/>
            <w:vAlign w:val="center"/>
            <w:hideMark/>
          </w:tcPr>
          <w:p w14:paraId="1A17E5F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8.039</w:t>
            </w:r>
          </w:p>
        </w:tc>
        <w:tc>
          <w:tcPr>
            <w:tcW w:w="1540" w:type="dxa"/>
            <w:tcBorders>
              <w:top w:val="nil"/>
              <w:left w:val="nil"/>
              <w:bottom w:val="single" w:sz="4" w:space="0" w:color="auto"/>
              <w:right w:val="single" w:sz="4" w:space="0" w:color="auto"/>
            </w:tcBorders>
            <w:shd w:val="clear" w:color="auto" w:fill="auto"/>
            <w:noWrap/>
            <w:vAlign w:val="center"/>
            <w:hideMark/>
          </w:tcPr>
          <w:p w14:paraId="21DD058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594.050</w:t>
            </w:r>
          </w:p>
        </w:tc>
      </w:tr>
      <w:tr w:rsidR="00864299" w:rsidRPr="00864299" w14:paraId="40DFDA91" w14:textId="77777777" w:rsidTr="00DE3569">
        <w:trPr>
          <w:trHeight w:val="28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C00C03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single" w:sz="4" w:space="0" w:color="auto"/>
              <w:right w:val="single" w:sz="4" w:space="0" w:color="auto"/>
            </w:tcBorders>
            <w:shd w:val="clear" w:color="auto" w:fill="auto"/>
            <w:vAlign w:val="center"/>
            <w:hideMark/>
          </w:tcPr>
          <w:p w14:paraId="43DB774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557B51D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76FF21F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1478.4</w:t>
            </w:r>
          </w:p>
        </w:tc>
        <w:tc>
          <w:tcPr>
            <w:tcW w:w="1360" w:type="dxa"/>
            <w:tcBorders>
              <w:top w:val="nil"/>
              <w:left w:val="nil"/>
              <w:bottom w:val="single" w:sz="4" w:space="0" w:color="auto"/>
              <w:right w:val="single" w:sz="4" w:space="0" w:color="auto"/>
            </w:tcBorders>
            <w:shd w:val="clear" w:color="auto" w:fill="auto"/>
            <w:noWrap/>
            <w:vAlign w:val="center"/>
            <w:hideMark/>
          </w:tcPr>
          <w:p w14:paraId="34C69C1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1.565</w:t>
            </w:r>
          </w:p>
        </w:tc>
        <w:tc>
          <w:tcPr>
            <w:tcW w:w="1540" w:type="dxa"/>
            <w:tcBorders>
              <w:top w:val="nil"/>
              <w:left w:val="nil"/>
              <w:bottom w:val="single" w:sz="4" w:space="0" w:color="auto"/>
              <w:right w:val="single" w:sz="4" w:space="0" w:color="auto"/>
            </w:tcBorders>
            <w:shd w:val="clear" w:color="auto" w:fill="auto"/>
            <w:noWrap/>
            <w:vAlign w:val="center"/>
            <w:hideMark/>
          </w:tcPr>
          <w:p w14:paraId="425E90A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2313.196</w:t>
            </w:r>
          </w:p>
        </w:tc>
      </w:tr>
      <w:tr w:rsidR="00864299" w:rsidRPr="00864299" w14:paraId="225CCF7A"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6D0B13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nil"/>
              <w:left w:val="nil"/>
              <w:bottom w:val="nil"/>
              <w:right w:val="single" w:sz="4" w:space="0" w:color="auto"/>
            </w:tcBorders>
            <w:shd w:val="clear" w:color="auto" w:fill="auto"/>
            <w:vAlign w:val="center"/>
            <w:hideMark/>
          </w:tcPr>
          <w:p w14:paraId="6F2C2C5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0CAE659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197B42A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6.10000</w:t>
            </w:r>
          </w:p>
        </w:tc>
        <w:tc>
          <w:tcPr>
            <w:tcW w:w="1360" w:type="dxa"/>
            <w:tcBorders>
              <w:top w:val="nil"/>
              <w:left w:val="nil"/>
              <w:bottom w:val="single" w:sz="4" w:space="0" w:color="auto"/>
              <w:right w:val="single" w:sz="4" w:space="0" w:color="auto"/>
            </w:tcBorders>
            <w:shd w:val="clear" w:color="auto" w:fill="auto"/>
            <w:noWrap/>
            <w:vAlign w:val="center"/>
            <w:hideMark/>
          </w:tcPr>
          <w:p w14:paraId="28B96F8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264.280</w:t>
            </w:r>
          </w:p>
        </w:tc>
        <w:tc>
          <w:tcPr>
            <w:tcW w:w="1540" w:type="dxa"/>
            <w:tcBorders>
              <w:top w:val="nil"/>
              <w:left w:val="nil"/>
              <w:bottom w:val="single" w:sz="4" w:space="0" w:color="auto"/>
              <w:right w:val="single" w:sz="4" w:space="0" w:color="auto"/>
            </w:tcBorders>
            <w:shd w:val="clear" w:color="auto" w:fill="auto"/>
            <w:noWrap/>
            <w:vAlign w:val="center"/>
            <w:hideMark/>
          </w:tcPr>
          <w:p w14:paraId="6CF8DDA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1612.107</w:t>
            </w:r>
          </w:p>
        </w:tc>
      </w:tr>
      <w:tr w:rsidR="00864299" w:rsidRPr="00864299" w14:paraId="0028AC28"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D90339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0181182"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3664600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3C5929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1478.4</w:t>
            </w:r>
          </w:p>
        </w:tc>
        <w:tc>
          <w:tcPr>
            <w:tcW w:w="1360" w:type="dxa"/>
            <w:tcBorders>
              <w:top w:val="nil"/>
              <w:left w:val="nil"/>
              <w:bottom w:val="single" w:sz="4" w:space="0" w:color="auto"/>
              <w:right w:val="single" w:sz="4" w:space="0" w:color="auto"/>
            </w:tcBorders>
            <w:shd w:val="clear" w:color="auto" w:fill="auto"/>
            <w:noWrap/>
            <w:vAlign w:val="center"/>
            <w:hideMark/>
          </w:tcPr>
          <w:p w14:paraId="0D947C8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5.173</w:t>
            </w:r>
          </w:p>
        </w:tc>
        <w:tc>
          <w:tcPr>
            <w:tcW w:w="1540" w:type="dxa"/>
            <w:tcBorders>
              <w:top w:val="nil"/>
              <w:left w:val="nil"/>
              <w:bottom w:val="single" w:sz="4" w:space="0" w:color="auto"/>
              <w:right w:val="single" w:sz="4" w:space="0" w:color="auto"/>
            </w:tcBorders>
            <w:shd w:val="clear" w:color="auto" w:fill="auto"/>
            <w:noWrap/>
            <w:vAlign w:val="center"/>
            <w:hideMark/>
          </w:tcPr>
          <w:p w14:paraId="1478FA5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7647.799</w:t>
            </w:r>
          </w:p>
        </w:tc>
      </w:tr>
      <w:tr w:rsidR="00864299" w:rsidRPr="00864299" w14:paraId="73956C07"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361382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w:t>
            </w:r>
          </w:p>
        </w:tc>
        <w:tc>
          <w:tcPr>
            <w:tcW w:w="4660" w:type="dxa"/>
            <w:tcBorders>
              <w:top w:val="nil"/>
              <w:left w:val="nil"/>
              <w:bottom w:val="single" w:sz="4" w:space="0" w:color="auto"/>
              <w:right w:val="single" w:sz="4" w:space="0" w:color="auto"/>
            </w:tcBorders>
            <w:shd w:val="clear" w:color="auto" w:fill="auto"/>
            <w:vAlign w:val="center"/>
            <w:hideMark/>
          </w:tcPr>
          <w:p w14:paraId="33B2E2F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70B90C1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vAlign w:val="center"/>
            <w:hideMark/>
          </w:tcPr>
          <w:p w14:paraId="0610E43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4.85</w:t>
            </w:r>
          </w:p>
        </w:tc>
        <w:tc>
          <w:tcPr>
            <w:tcW w:w="1360" w:type="dxa"/>
            <w:tcBorders>
              <w:top w:val="nil"/>
              <w:left w:val="nil"/>
              <w:bottom w:val="single" w:sz="4" w:space="0" w:color="auto"/>
              <w:right w:val="single" w:sz="4" w:space="0" w:color="auto"/>
            </w:tcBorders>
            <w:shd w:val="clear" w:color="auto" w:fill="auto"/>
            <w:noWrap/>
            <w:vAlign w:val="center"/>
            <w:hideMark/>
          </w:tcPr>
          <w:p w14:paraId="510EAA3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48.673</w:t>
            </w:r>
          </w:p>
        </w:tc>
        <w:tc>
          <w:tcPr>
            <w:tcW w:w="1540" w:type="dxa"/>
            <w:tcBorders>
              <w:top w:val="nil"/>
              <w:left w:val="nil"/>
              <w:bottom w:val="single" w:sz="4" w:space="0" w:color="auto"/>
              <w:right w:val="single" w:sz="4" w:space="0" w:color="auto"/>
            </w:tcBorders>
            <w:shd w:val="clear" w:color="auto" w:fill="auto"/>
            <w:noWrap/>
            <w:vAlign w:val="center"/>
            <w:hideMark/>
          </w:tcPr>
          <w:p w14:paraId="3AA5540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236.062</w:t>
            </w:r>
          </w:p>
        </w:tc>
      </w:tr>
      <w:tr w:rsidR="00864299" w:rsidRPr="00864299" w14:paraId="475F01C1"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65E406E"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28DA876A"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6289C3F9"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5A3018D2"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023529AD"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4C8C8F37"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15493.41</w:t>
            </w:r>
          </w:p>
        </w:tc>
      </w:tr>
      <w:tr w:rsidR="00864299" w:rsidRPr="00864299" w14:paraId="21D2FC40" w14:textId="77777777" w:rsidTr="00DE3569">
        <w:trPr>
          <w:trHeight w:val="57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2D3329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1B498149"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Ձորաղբյուրի</w:t>
            </w:r>
            <w:r w:rsidRPr="00864299">
              <w:rPr>
                <w:rFonts w:ascii="Arial Armenian" w:hAnsi="Arial Armenian" w:cs="Arial"/>
                <w:b/>
                <w:bCs/>
                <w:sz w:val="22"/>
                <w:szCs w:val="22"/>
              </w:rPr>
              <w:t xml:space="preserve"> </w:t>
            </w:r>
            <w:r w:rsidRPr="00864299">
              <w:rPr>
                <w:rFonts w:ascii="Arial" w:hAnsi="Arial" w:cs="Arial"/>
                <w:b/>
                <w:bCs/>
                <w:sz w:val="22"/>
                <w:szCs w:val="22"/>
              </w:rPr>
              <w:t>Բարեկամության</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նրբանցք</w:t>
            </w:r>
            <w:r w:rsidRPr="00864299">
              <w:rPr>
                <w:rFonts w:ascii="Arial Armenian" w:hAnsi="Arial Armenian" w:cs="Arial"/>
                <w:b/>
                <w:bCs/>
                <w:sz w:val="22"/>
                <w:szCs w:val="22"/>
              </w:rPr>
              <w:t xml:space="preserve"> L=254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6DF1959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680504B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2393D81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79D6003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64271C15"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623D4A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17A0F2D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noWrap/>
            <w:vAlign w:val="center"/>
            <w:hideMark/>
          </w:tcPr>
          <w:p w14:paraId="1491E1FA"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3B96F78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431.000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9A3E43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0F7705D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49.383</w:t>
            </w:r>
          </w:p>
        </w:tc>
      </w:tr>
      <w:tr w:rsidR="00864299" w:rsidRPr="00864299" w14:paraId="6EBBBF6A"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B6D46D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3A429D1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2890403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0FB2EF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431.000</w:t>
            </w:r>
          </w:p>
        </w:tc>
        <w:tc>
          <w:tcPr>
            <w:tcW w:w="1360" w:type="dxa"/>
            <w:tcBorders>
              <w:top w:val="nil"/>
              <w:left w:val="nil"/>
              <w:bottom w:val="single" w:sz="4" w:space="0" w:color="auto"/>
              <w:right w:val="single" w:sz="4" w:space="0" w:color="auto"/>
            </w:tcBorders>
            <w:shd w:val="clear" w:color="auto" w:fill="auto"/>
            <w:noWrap/>
            <w:vAlign w:val="center"/>
            <w:hideMark/>
          </w:tcPr>
          <w:p w14:paraId="7F45255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0.195</w:t>
            </w:r>
          </w:p>
        </w:tc>
        <w:tc>
          <w:tcPr>
            <w:tcW w:w="1540" w:type="dxa"/>
            <w:tcBorders>
              <w:top w:val="nil"/>
              <w:left w:val="nil"/>
              <w:bottom w:val="single" w:sz="4" w:space="0" w:color="auto"/>
              <w:right w:val="single" w:sz="4" w:space="0" w:color="auto"/>
            </w:tcBorders>
            <w:shd w:val="clear" w:color="auto" w:fill="auto"/>
            <w:noWrap/>
            <w:vAlign w:val="center"/>
            <w:hideMark/>
          </w:tcPr>
          <w:p w14:paraId="1AB6B7F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84.184</w:t>
            </w:r>
          </w:p>
        </w:tc>
      </w:tr>
      <w:tr w:rsidR="00864299" w:rsidRPr="00864299" w14:paraId="795C5672"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3AB330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49D2692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281867B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4B50997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775.80</w:t>
            </w:r>
          </w:p>
        </w:tc>
        <w:tc>
          <w:tcPr>
            <w:tcW w:w="1360" w:type="dxa"/>
            <w:tcBorders>
              <w:top w:val="nil"/>
              <w:left w:val="nil"/>
              <w:bottom w:val="single" w:sz="4" w:space="0" w:color="auto"/>
              <w:right w:val="single" w:sz="4" w:space="0" w:color="auto"/>
            </w:tcBorders>
            <w:shd w:val="clear" w:color="auto" w:fill="auto"/>
            <w:noWrap/>
            <w:vAlign w:val="center"/>
            <w:hideMark/>
          </w:tcPr>
          <w:p w14:paraId="6E1B97C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339BC18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2386.316</w:t>
            </w:r>
          </w:p>
        </w:tc>
      </w:tr>
      <w:tr w:rsidR="00864299" w:rsidRPr="00864299" w14:paraId="0B932B3C"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66D3DA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7E36C1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3AB767B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2912560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431.00</w:t>
            </w:r>
          </w:p>
        </w:tc>
        <w:tc>
          <w:tcPr>
            <w:tcW w:w="1360" w:type="dxa"/>
            <w:tcBorders>
              <w:top w:val="nil"/>
              <w:left w:val="nil"/>
              <w:bottom w:val="single" w:sz="4" w:space="0" w:color="auto"/>
              <w:right w:val="single" w:sz="4" w:space="0" w:color="auto"/>
            </w:tcBorders>
            <w:shd w:val="clear" w:color="auto" w:fill="auto"/>
            <w:noWrap/>
            <w:vAlign w:val="center"/>
            <w:hideMark/>
          </w:tcPr>
          <w:p w14:paraId="3F7C45F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1D95816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24.041</w:t>
            </w:r>
          </w:p>
        </w:tc>
      </w:tr>
      <w:tr w:rsidR="00864299" w:rsidRPr="00864299" w14:paraId="5B4DB231"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7EE613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7F1401D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3D98BD2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279C4AD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1385.20</w:t>
            </w:r>
          </w:p>
        </w:tc>
        <w:tc>
          <w:tcPr>
            <w:tcW w:w="1360" w:type="dxa"/>
            <w:tcBorders>
              <w:top w:val="nil"/>
              <w:left w:val="nil"/>
              <w:bottom w:val="single" w:sz="4" w:space="0" w:color="auto"/>
              <w:right w:val="single" w:sz="4" w:space="0" w:color="auto"/>
            </w:tcBorders>
            <w:shd w:val="clear" w:color="auto" w:fill="auto"/>
            <w:noWrap/>
            <w:vAlign w:val="center"/>
            <w:hideMark/>
          </w:tcPr>
          <w:p w14:paraId="31F1031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0611288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23.967</w:t>
            </w:r>
          </w:p>
        </w:tc>
      </w:tr>
      <w:tr w:rsidR="00864299" w:rsidRPr="00864299" w14:paraId="4841BE5A"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EB9DD2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4B6571A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0DC65A7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0D88E9D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69.30</w:t>
            </w:r>
          </w:p>
        </w:tc>
        <w:tc>
          <w:tcPr>
            <w:tcW w:w="1360" w:type="dxa"/>
            <w:tcBorders>
              <w:top w:val="nil"/>
              <w:left w:val="nil"/>
              <w:bottom w:val="single" w:sz="4" w:space="0" w:color="auto"/>
              <w:right w:val="single" w:sz="4" w:space="0" w:color="auto"/>
            </w:tcBorders>
            <w:shd w:val="clear" w:color="auto" w:fill="auto"/>
            <w:noWrap/>
            <w:vAlign w:val="center"/>
            <w:hideMark/>
          </w:tcPr>
          <w:p w14:paraId="58806EF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522DF5F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556.066</w:t>
            </w:r>
          </w:p>
        </w:tc>
      </w:tr>
      <w:tr w:rsidR="00864299" w:rsidRPr="00864299" w14:paraId="1FF87257"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D30505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61863A8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757FED4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47BE013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1385.2</w:t>
            </w:r>
          </w:p>
        </w:tc>
        <w:tc>
          <w:tcPr>
            <w:tcW w:w="1360" w:type="dxa"/>
            <w:tcBorders>
              <w:top w:val="nil"/>
              <w:left w:val="nil"/>
              <w:bottom w:val="single" w:sz="4" w:space="0" w:color="auto"/>
              <w:right w:val="single" w:sz="4" w:space="0" w:color="auto"/>
            </w:tcBorders>
            <w:shd w:val="clear" w:color="auto" w:fill="auto"/>
            <w:noWrap/>
            <w:vAlign w:val="center"/>
            <w:hideMark/>
          </w:tcPr>
          <w:p w14:paraId="5F41D87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7C1A81F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2170.677</w:t>
            </w:r>
          </w:p>
        </w:tc>
      </w:tr>
      <w:tr w:rsidR="00864299" w:rsidRPr="00864299" w14:paraId="39F81FAA"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947417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5DA6F4C7"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690956E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2656AE6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5.70</w:t>
            </w:r>
          </w:p>
        </w:tc>
        <w:tc>
          <w:tcPr>
            <w:tcW w:w="1360" w:type="dxa"/>
            <w:tcBorders>
              <w:top w:val="nil"/>
              <w:left w:val="nil"/>
              <w:bottom w:val="single" w:sz="4" w:space="0" w:color="auto"/>
              <w:right w:val="single" w:sz="4" w:space="0" w:color="auto"/>
            </w:tcBorders>
            <w:shd w:val="clear" w:color="auto" w:fill="auto"/>
            <w:noWrap/>
            <w:vAlign w:val="center"/>
            <w:hideMark/>
          </w:tcPr>
          <w:p w14:paraId="666CCBB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76D08E8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1507.683</w:t>
            </w:r>
          </w:p>
        </w:tc>
      </w:tr>
      <w:tr w:rsidR="00864299" w:rsidRPr="00864299" w14:paraId="31ADF52D"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EE3A22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7DCFE95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2C37732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649F3E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1385.2</w:t>
            </w:r>
          </w:p>
        </w:tc>
        <w:tc>
          <w:tcPr>
            <w:tcW w:w="1360" w:type="dxa"/>
            <w:tcBorders>
              <w:top w:val="nil"/>
              <w:left w:val="nil"/>
              <w:bottom w:val="single" w:sz="4" w:space="0" w:color="auto"/>
              <w:right w:val="single" w:sz="4" w:space="0" w:color="auto"/>
            </w:tcBorders>
            <w:shd w:val="clear" w:color="auto" w:fill="auto"/>
            <w:noWrap/>
            <w:vAlign w:val="center"/>
            <w:hideMark/>
          </w:tcPr>
          <w:p w14:paraId="3E1E3F4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296F662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7157.520</w:t>
            </w:r>
          </w:p>
        </w:tc>
      </w:tr>
      <w:tr w:rsidR="00864299" w:rsidRPr="00864299" w14:paraId="0406B379"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9A39C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14B7126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4E4A76E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19C0423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4.64</w:t>
            </w:r>
          </w:p>
        </w:tc>
        <w:tc>
          <w:tcPr>
            <w:tcW w:w="1360" w:type="dxa"/>
            <w:tcBorders>
              <w:top w:val="nil"/>
              <w:left w:val="nil"/>
              <w:bottom w:val="single" w:sz="4" w:space="0" w:color="auto"/>
              <w:right w:val="single" w:sz="4" w:space="0" w:color="auto"/>
            </w:tcBorders>
            <w:shd w:val="clear" w:color="auto" w:fill="auto"/>
            <w:noWrap/>
            <w:vAlign w:val="center"/>
            <w:hideMark/>
          </w:tcPr>
          <w:p w14:paraId="7FB886E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651C26B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222.860</w:t>
            </w:r>
          </w:p>
        </w:tc>
      </w:tr>
      <w:tr w:rsidR="00864299" w:rsidRPr="00864299" w14:paraId="1FC3DECE"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01FCCC7"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2EFF9B07"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1EEB1FE1"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3D32C764"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60181A32"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17B1EC53"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14182.70</w:t>
            </w:r>
          </w:p>
        </w:tc>
      </w:tr>
      <w:tr w:rsidR="00864299" w:rsidRPr="00864299" w14:paraId="46DAA654" w14:textId="77777777" w:rsidTr="00DE3569">
        <w:trPr>
          <w:trHeight w:val="57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847569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23D1727D"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Ձորաղբյուրի</w:t>
            </w:r>
            <w:r w:rsidRPr="00864299">
              <w:rPr>
                <w:rFonts w:ascii="Arial Armenian" w:hAnsi="Arial Armenian" w:cs="Arial"/>
                <w:b/>
                <w:bCs/>
                <w:sz w:val="22"/>
                <w:szCs w:val="22"/>
              </w:rPr>
              <w:t xml:space="preserve"> </w:t>
            </w:r>
            <w:r w:rsidRPr="00864299">
              <w:rPr>
                <w:rFonts w:ascii="Arial" w:hAnsi="Arial" w:cs="Arial"/>
                <w:b/>
                <w:bCs/>
                <w:sz w:val="22"/>
                <w:szCs w:val="22"/>
              </w:rPr>
              <w:t>Ազատության</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փակուղի</w:t>
            </w:r>
            <w:r w:rsidRPr="00864299">
              <w:rPr>
                <w:rFonts w:ascii="Arial Armenian" w:hAnsi="Arial Armenian" w:cs="Arial"/>
                <w:b/>
                <w:bCs/>
                <w:sz w:val="22"/>
                <w:szCs w:val="22"/>
              </w:rPr>
              <w:t xml:space="preserve"> L=91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3521EF8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71EE671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61F5591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1C676D5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787E28C5"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D2BCAC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240FA54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0743DB2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513C0D0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130.100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7CCFB3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5DCF65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14.907</w:t>
            </w:r>
          </w:p>
        </w:tc>
      </w:tr>
      <w:tr w:rsidR="00864299" w:rsidRPr="00864299" w14:paraId="7BCE1C31"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AEF011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5E0A463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4B35A5C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642549F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130.100</w:t>
            </w:r>
          </w:p>
        </w:tc>
        <w:tc>
          <w:tcPr>
            <w:tcW w:w="1360" w:type="dxa"/>
            <w:tcBorders>
              <w:top w:val="nil"/>
              <w:left w:val="nil"/>
              <w:bottom w:val="single" w:sz="4" w:space="0" w:color="auto"/>
              <w:right w:val="single" w:sz="4" w:space="0" w:color="auto"/>
            </w:tcBorders>
            <w:shd w:val="clear" w:color="auto" w:fill="auto"/>
            <w:noWrap/>
            <w:vAlign w:val="center"/>
            <w:hideMark/>
          </w:tcPr>
          <w:p w14:paraId="0593429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7D6DE3E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81.781</w:t>
            </w:r>
          </w:p>
        </w:tc>
      </w:tr>
      <w:tr w:rsidR="00864299" w:rsidRPr="00864299" w14:paraId="729A4411"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D1C720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374F0B2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6E6B88C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2E6AD0D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234.18</w:t>
            </w:r>
          </w:p>
        </w:tc>
        <w:tc>
          <w:tcPr>
            <w:tcW w:w="1360" w:type="dxa"/>
            <w:tcBorders>
              <w:top w:val="nil"/>
              <w:left w:val="nil"/>
              <w:bottom w:val="single" w:sz="4" w:space="0" w:color="auto"/>
              <w:right w:val="single" w:sz="4" w:space="0" w:color="auto"/>
            </w:tcBorders>
            <w:shd w:val="clear" w:color="auto" w:fill="auto"/>
            <w:noWrap/>
            <w:vAlign w:val="center"/>
            <w:hideMark/>
          </w:tcPr>
          <w:p w14:paraId="52DAE23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3225E3A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720.324</w:t>
            </w:r>
          </w:p>
        </w:tc>
      </w:tr>
      <w:tr w:rsidR="00864299" w:rsidRPr="00864299" w14:paraId="7F64EDA0"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332434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5A4CB60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4BEF978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194512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130.10</w:t>
            </w:r>
          </w:p>
        </w:tc>
        <w:tc>
          <w:tcPr>
            <w:tcW w:w="1360" w:type="dxa"/>
            <w:tcBorders>
              <w:top w:val="nil"/>
              <w:left w:val="nil"/>
              <w:bottom w:val="single" w:sz="4" w:space="0" w:color="auto"/>
              <w:right w:val="single" w:sz="4" w:space="0" w:color="auto"/>
            </w:tcBorders>
            <w:shd w:val="clear" w:color="auto" w:fill="auto"/>
            <w:noWrap/>
            <w:vAlign w:val="center"/>
            <w:hideMark/>
          </w:tcPr>
          <w:p w14:paraId="71FB54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51ECAAE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7.257</w:t>
            </w:r>
          </w:p>
        </w:tc>
      </w:tr>
      <w:tr w:rsidR="00864299" w:rsidRPr="00864299" w14:paraId="27A70443"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DFD1C8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523CDF6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04545E2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33AB98F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528.20</w:t>
            </w:r>
          </w:p>
        </w:tc>
        <w:tc>
          <w:tcPr>
            <w:tcW w:w="1360" w:type="dxa"/>
            <w:tcBorders>
              <w:top w:val="nil"/>
              <w:left w:val="nil"/>
              <w:bottom w:val="single" w:sz="4" w:space="0" w:color="auto"/>
              <w:right w:val="single" w:sz="4" w:space="0" w:color="auto"/>
            </w:tcBorders>
            <w:shd w:val="clear" w:color="auto" w:fill="auto"/>
            <w:noWrap/>
            <w:vAlign w:val="center"/>
            <w:hideMark/>
          </w:tcPr>
          <w:p w14:paraId="5917FD1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08545E0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9.139</w:t>
            </w:r>
          </w:p>
        </w:tc>
      </w:tr>
      <w:tr w:rsidR="00864299" w:rsidRPr="00864299" w14:paraId="4AB35D81"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D5B452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nil"/>
              <w:right w:val="single" w:sz="4" w:space="0" w:color="auto"/>
            </w:tcBorders>
            <w:shd w:val="clear" w:color="auto" w:fill="auto"/>
            <w:vAlign w:val="center"/>
            <w:hideMark/>
          </w:tcPr>
          <w:p w14:paraId="41788F3B"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ե</w:t>
            </w:r>
            <w:r w:rsidRPr="00864299">
              <w:rPr>
                <w:rFonts w:ascii="Arial Armenian" w:hAnsi="Arial Armenian" w:cs="Arial"/>
                <w:sz w:val="16"/>
                <w:szCs w:val="16"/>
              </w:rPr>
              <w:t>/</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ծածկի</w:t>
            </w:r>
            <w:r w:rsidRPr="00864299">
              <w:rPr>
                <w:rFonts w:ascii="Arial Armenian" w:hAnsi="Arial Armenian" w:cs="Arial"/>
                <w:sz w:val="16"/>
                <w:szCs w:val="16"/>
              </w:rPr>
              <w:t xml:space="preserve"> </w:t>
            </w:r>
            <w:r w:rsidRPr="00864299">
              <w:rPr>
                <w:rFonts w:ascii="Arial" w:hAnsi="Arial" w:cs="Arial"/>
                <w:sz w:val="16"/>
                <w:szCs w:val="16"/>
              </w:rPr>
              <w:t>սալերի</w:t>
            </w:r>
            <w:r w:rsidRPr="00864299">
              <w:rPr>
                <w:rFonts w:ascii="Arial Armenian" w:hAnsi="Arial Armenian" w:cs="Arial"/>
                <w:sz w:val="16"/>
                <w:szCs w:val="16"/>
              </w:rPr>
              <w:t xml:space="preserve"> </w:t>
            </w:r>
            <w:r w:rsidRPr="00864299">
              <w:rPr>
                <w:rFonts w:ascii="Arial" w:hAnsi="Arial" w:cs="Arial"/>
                <w:sz w:val="16"/>
                <w:szCs w:val="16"/>
              </w:rPr>
              <w:t>ապամոնտաժում</w:t>
            </w:r>
            <w:r w:rsidRPr="00864299">
              <w:rPr>
                <w:rFonts w:ascii="Arial Armenian" w:hAnsi="Arial Armenian" w:cs="Arial"/>
                <w:sz w:val="16"/>
                <w:szCs w:val="16"/>
              </w:rPr>
              <w:t>-</w:t>
            </w:r>
            <w:r w:rsidRPr="00864299">
              <w:rPr>
                <w:rFonts w:ascii="Arial" w:hAnsi="Arial" w:cs="Arial"/>
                <w:sz w:val="16"/>
                <w:szCs w:val="16"/>
              </w:rPr>
              <w:t>մոնտաժում</w:t>
            </w:r>
          </w:p>
        </w:tc>
        <w:tc>
          <w:tcPr>
            <w:tcW w:w="820" w:type="dxa"/>
            <w:tcBorders>
              <w:top w:val="nil"/>
              <w:left w:val="nil"/>
              <w:bottom w:val="nil"/>
              <w:right w:val="single" w:sz="4" w:space="0" w:color="auto"/>
            </w:tcBorders>
            <w:shd w:val="clear" w:color="auto" w:fill="auto"/>
            <w:vAlign w:val="center"/>
            <w:hideMark/>
          </w:tcPr>
          <w:p w14:paraId="491BAEC3"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հատ</w:t>
            </w:r>
          </w:p>
        </w:tc>
        <w:tc>
          <w:tcPr>
            <w:tcW w:w="940" w:type="dxa"/>
            <w:tcBorders>
              <w:top w:val="nil"/>
              <w:left w:val="nil"/>
              <w:bottom w:val="nil"/>
              <w:right w:val="single" w:sz="4" w:space="0" w:color="auto"/>
            </w:tcBorders>
            <w:shd w:val="clear" w:color="auto" w:fill="auto"/>
            <w:noWrap/>
            <w:vAlign w:val="center"/>
            <w:hideMark/>
          </w:tcPr>
          <w:p w14:paraId="460C50F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p>
        </w:tc>
        <w:tc>
          <w:tcPr>
            <w:tcW w:w="1360" w:type="dxa"/>
            <w:tcBorders>
              <w:top w:val="nil"/>
              <w:left w:val="nil"/>
              <w:bottom w:val="single" w:sz="4" w:space="0" w:color="auto"/>
              <w:right w:val="single" w:sz="4" w:space="0" w:color="auto"/>
            </w:tcBorders>
            <w:shd w:val="clear" w:color="auto" w:fill="auto"/>
            <w:noWrap/>
            <w:vAlign w:val="center"/>
            <w:hideMark/>
          </w:tcPr>
          <w:p w14:paraId="618C1E8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2.624</w:t>
            </w:r>
          </w:p>
        </w:tc>
        <w:tc>
          <w:tcPr>
            <w:tcW w:w="1540" w:type="dxa"/>
            <w:tcBorders>
              <w:top w:val="nil"/>
              <w:left w:val="nil"/>
              <w:bottom w:val="single" w:sz="4" w:space="0" w:color="auto"/>
              <w:right w:val="single" w:sz="4" w:space="0" w:color="auto"/>
            </w:tcBorders>
            <w:shd w:val="clear" w:color="auto" w:fill="auto"/>
            <w:noWrap/>
            <w:vAlign w:val="center"/>
            <w:hideMark/>
          </w:tcPr>
          <w:p w14:paraId="577BFD5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2.624</w:t>
            </w:r>
          </w:p>
        </w:tc>
      </w:tr>
      <w:tr w:rsidR="00864299" w:rsidRPr="00864299" w14:paraId="493DDBE3"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E1708B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single" w:sz="4" w:space="0" w:color="auto"/>
              <w:left w:val="nil"/>
              <w:bottom w:val="nil"/>
              <w:right w:val="single" w:sz="4" w:space="0" w:color="auto"/>
            </w:tcBorders>
            <w:shd w:val="clear" w:color="auto" w:fill="auto"/>
            <w:vAlign w:val="center"/>
            <w:hideMark/>
          </w:tcPr>
          <w:p w14:paraId="34B608B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պատերի</w:t>
            </w:r>
            <w:r w:rsidRPr="00864299">
              <w:rPr>
                <w:rFonts w:ascii="Arial Armenian" w:hAnsi="Arial Armenian" w:cs="Arial"/>
                <w:sz w:val="16"/>
                <w:szCs w:val="16"/>
              </w:rPr>
              <w:t xml:space="preserve"> </w:t>
            </w:r>
            <w:r w:rsidRPr="00864299">
              <w:rPr>
                <w:rFonts w:ascii="Arial" w:hAnsi="Arial" w:cs="Arial"/>
                <w:sz w:val="16"/>
                <w:szCs w:val="16"/>
              </w:rPr>
              <w:t>բարձրացում</w:t>
            </w:r>
          </w:p>
        </w:tc>
        <w:tc>
          <w:tcPr>
            <w:tcW w:w="820" w:type="dxa"/>
            <w:tcBorders>
              <w:top w:val="single" w:sz="4" w:space="0" w:color="auto"/>
              <w:left w:val="nil"/>
              <w:bottom w:val="nil"/>
              <w:right w:val="single" w:sz="4" w:space="0" w:color="auto"/>
            </w:tcBorders>
            <w:shd w:val="clear" w:color="auto" w:fill="auto"/>
            <w:vAlign w:val="center"/>
            <w:hideMark/>
          </w:tcPr>
          <w:p w14:paraId="4678D26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242BD02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0.04</w:t>
            </w:r>
          </w:p>
        </w:tc>
        <w:tc>
          <w:tcPr>
            <w:tcW w:w="1360" w:type="dxa"/>
            <w:tcBorders>
              <w:top w:val="nil"/>
              <w:left w:val="nil"/>
              <w:bottom w:val="single" w:sz="4" w:space="0" w:color="auto"/>
              <w:right w:val="single" w:sz="4" w:space="0" w:color="auto"/>
            </w:tcBorders>
            <w:shd w:val="clear" w:color="auto" w:fill="auto"/>
            <w:noWrap/>
            <w:vAlign w:val="center"/>
            <w:hideMark/>
          </w:tcPr>
          <w:p w14:paraId="3FDCED6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57.563</w:t>
            </w:r>
          </w:p>
        </w:tc>
        <w:tc>
          <w:tcPr>
            <w:tcW w:w="1540" w:type="dxa"/>
            <w:tcBorders>
              <w:top w:val="nil"/>
              <w:left w:val="nil"/>
              <w:bottom w:val="single" w:sz="4" w:space="0" w:color="auto"/>
              <w:right w:val="single" w:sz="4" w:space="0" w:color="auto"/>
            </w:tcBorders>
            <w:shd w:val="clear" w:color="auto" w:fill="auto"/>
            <w:noWrap/>
            <w:vAlign w:val="center"/>
            <w:hideMark/>
          </w:tcPr>
          <w:p w14:paraId="198CCA6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2.303</w:t>
            </w:r>
          </w:p>
        </w:tc>
      </w:tr>
      <w:tr w:rsidR="00864299" w:rsidRPr="00864299" w14:paraId="64E24B1D"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52960B7"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7F7030BB"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0E0A777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4296AC2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26.43</w:t>
            </w:r>
          </w:p>
        </w:tc>
        <w:tc>
          <w:tcPr>
            <w:tcW w:w="1360" w:type="dxa"/>
            <w:tcBorders>
              <w:top w:val="nil"/>
              <w:left w:val="nil"/>
              <w:bottom w:val="single" w:sz="4" w:space="0" w:color="auto"/>
              <w:right w:val="single" w:sz="4" w:space="0" w:color="auto"/>
            </w:tcBorders>
            <w:shd w:val="clear" w:color="auto" w:fill="auto"/>
            <w:noWrap/>
            <w:vAlign w:val="center"/>
            <w:hideMark/>
          </w:tcPr>
          <w:p w14:paraId="2956774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7529EFD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212.075</w:t>
            </w:r>
          </w:p>
        </w:tc>
      </w:tr>
      <w:tr w:rsidR="00864299" w:rsidRPr="00864299" w14:paraId="61AA404E"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868933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nil"/>
              <w:left w:val="nil"/>
              <w:bottom w:val="single" w:sz="4" w:space="0" w:color="auto"/>
              <w:right w:val="single" w:sz="4" w:space="0" w:color="auto"/>
            </w:tcBorders>
            <w:shd w:val="clear" w:color="auto" w:fill="auto"/>
            <w:vAlign w:val="center"/>
            <w:hideMark/>
          </w:tcPr>
          <w:p w14:paraId="3EE5871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067C67D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6DA80E2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528.20</w:t>
            </w:r>
          </w:p>
        </w:tc>
        <w:tc>
          <w:tcPr>
            <w:tcW w:w="1360" w:type="dxa"/>
            <w:tcBorders>
              <w:top w:val="nil"/>
              <w:left w:val="nil"/>
              <w:bottom w:val="single" w:sz="4" w:space="0" w:color="auto"/>
              <w:right w:val="single" w:sz="4" w:space="0" w:color="auto"/>
            </w:tcBorders>
            <w:shd w:val="clear" w:color="auto" w:fill="auto"/>
            <w:noWrap/>
            <w:vAlign w:val="center"/>
            <w:hideMark/>
          </w:tcPr>
          <w:p w14:paraId="6332C0D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2D1D8CA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827.715</w:t>
            </w:r>
          </w:p>
        </w:tc>
      </w:tr>
      <w:tr w:rsidR="00864299" w:rsidRPr="00864299" w14:paraId="6E4AC196"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B71D56A"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nil"/>
              <w:right w:val="single" w:sz="4" w:space="0" w:color="auto"/>
            </w:tcBorders>
            <w:shd w:val="clear" w:color="auto" w:fill="auto"/>
            <w:vAlign w:val="center"/>
            <w:hideMark/>
          </w:tcPr>
          <w:p w14:paraId="39151E9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7A448EC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332754E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1.90</w:t>
            </w:r>
          </w:p>
        </w:tc>
        <w:tc>
          <w:tcPr>
            <w:tcW w:w="1360" w:type="dxa"/>
            <w:tcBorders>
              <w:top w:val="nil"/>
              <w:left w:val="nil"/>
              <w:bottom w:val="single" w:sz="4" w:space="0" w:color="auto"/>
              <w:right w:val="single" w:sz="4" w:space="0" w:color="auto"/>
            </w:tcBorders>
            <w:shd w:val="clear" w:color="auto" w:fill="auto"/>
            <w:noWrap/>
            <w:vAlign w:val="center"/>
            <w:hideMark/>
          </w:tcPr>
          <w:p w14:paraId="06F0A9F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59B4205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502.561</w:t>
            </w:r>
          </w:p>
        </w:tc>
      </w:tr>
      <w:tr w:rsidR="00864299" w:rsidRPr="00864299" w14:paraId="06863B42"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4F198F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11</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386372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4EFE19C6"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052F958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528.2</w:t>
            </w:r>
          </w:p>
        </w:tc>
        <w:tc>
          <w:tcPr>
            <w:tcW w:w="1360" w:type="dxa"/>
            <w:tcBorders>
              <w:top w:val="nil"/>
              <w:left w:val="nil"/>
              <w:bottom w:val="single" w:sz="4" w:space="0" w:color="auto"/>
              <w:right w:val="single" w:sz="4" w:space="0" w:color="auto"/>
            </w:tcBorders>
            <w:shd w:val="clear" w:color="auto" w:fill="auto"/>
            <w:noWrap/>
            <w:vAlign w:val="center"/>
            <w:hideMark/>
          </w:tcPr>
          <w:p w14:paraId="0D88124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38328E3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2729.283</w:t>
            </w:r>
          </w:p>
        </w:tc>
      </w:tr>
      <w:tr w:rsidR="00864299" w:rsidRPr="00864299" w14:paraId="2D006E35"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69C08B3"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12</w:t>
            </w:r>
          </w:p>
        </w:tc>
        <w:tc>
          <w:tcPr>
            <w:tcW w:w="4660" w:type="dxa"/>
            <w:tcBorders>
              <w:top w:val="nil"/>
              <w:left w:val="nil"/>
              <w:bottom w:val="single" w:sz="4" w:space="0" w:color="auto"/>
              <w:right w:val="single" w:sz="4" w:space="0" w:color="auto"/>
            </w:tcBorders>
            <w:shd w:val="clear" w:color="auto" w:fill="auto"/>
            <w:vAlign w:val="center"/>
            <w:hideMark/>
          </w:tcPr>
          <w:p w14:paraId="0B069DF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17E5AAA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60D161F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1.82</w:t>
            </w:r>
          </w:p>
        </w:tc>
        <w:tc>
          <w:tcPr>
            <w:tcW w:w="1360" w:type="dxa"/>
            <w:tcBorders>
              <w:top w:val="nil"/>
              <w:left w:val="nil"/>
              <w:bottom w:val="single" w:sz="4" w:space="0" w:color="auto"/>
              <w:right w:val="single" w:sz="4" w:space="0" w:color="auto"/>
            </w:tcBorders>
            <w:shd w:val="clear" w:color="auto" w:fill="auto"/>
            <w:noWrap/>
            <w:vAlign w:val="center"/>
            <w:hideMark/>
          </w:tcPr>
          <w:p w14:paraId="5BA77C7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435EF59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87.415</w:t>
            </w:r>
          </w:p>
        </w:tc>
      </w:tr>
      <w:tr w:rsidR="00864299" w:rsidRPr="00864299" w14:paraId="4520AAD9"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490C49E"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40D3A150"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11E05195"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65A67A99"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3EBA25A3"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0642A0D4"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5197.38</w:t>
            </w:r>
          </w:p>
        </w:tc>
      </w:tr>
      <w:tr w:rsidR="00864299" w:rsidRPr="00864299" w14:paraId="5AF8601B" w14:textId="77777777" w:rsidTr="00DE3569">
        <w:trPr>
          <w:trHeight w:val="57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1472BC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7266A503"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Ձորաղբյուրի</w:t>
            </w:r>
            <w:r w:rsidRPr="00864299">
              <w:rPr>
                <w:rFonts w:ascii="Arial Armenian" w:hAnsi="Arial Armenian" w:cs="Arial"/>
                <w:b/>
                <w:bCs/>
                <w:sz w:val="22"/>
                <w:szCs w:val="22"/>
              </w:rPr>
              <w:t xml:space="preserve"> </w:t>
            </w:r>
            <w:r w:rsidRPr="00864299">
              <w:rPr>
                <w:rFonts w:ascii="Arial" w:hAnsi="Arial" w:cs="Arial"/>
                <w:b/>
                <w:bCs/>
                <w:sz w:val="22"/>
                <w:szCs w:val="22"/>
              </w:rPr>
              <w:t>Լուսավորության</w:t>
            </w:r>
            <w:r w:rsidRPr="00864299">
              <w:rPr>
                <w:rFonts w:ascii="Arial Armenian" w:hAnsi="Arial Armenian" w:cs="Arial"/>
                <w:b/>
                <w:bCs/>
                <w:sz w:val="22"/>
                <w:szCs w:val="22"/>
              </w:rPr>
              <w:t xml:space="preserve"> </w:t>
            </w:r>
            <w:r w:rsidRPr="00864299">
              <w:rPr>
                <w:rFonts w:ascii="Arial" w:hAnsi="Arial" w:cs="Arial"/>
                <w:b/>
                <w:bCs/>
                <w:sz w:val="22"/>
                <w:szCs w:val="22"/>
              </w:rPr>
              <w:t>փողոցի</w:t>
            </w:r>
            <w:r w:rsidRPr="00864299">
              <w:rPr>
                <w:rFonts w:ascii="Arial Armenian" w:hAnsi="Arial Armenian" w:cs="Arial"/>
                <w:b/>
                <w:bCs/>
                <w:sz w:val="22"/>
                <w:szCs w:val="22"/>
              </w:rPr>
              <w:t xml:space="preserve"> 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փակուղի</w:t>
            </w:r>
            <w:r w:rsidRPr="00864299">
              <w:rPr>
                <w:rFonts w:ascii="Arial Armenian" w:hAnsi="Arial Armenian" w:cs="Arial"/>
                <w:b/>
                <w:bCs/>
                <w:sz w:val="22"/>
                <w:szCs w:val="22"/>
              </w:rPr>
              <w:t xml:space="preserve"> L=129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66D567B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23F99D0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3A0A919A"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42809C4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51A8A8CA"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58BBF82"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5D3E8D9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43CA5F2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45B2173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195.200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C3178F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70FA695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22.366</w:t>
            </w:r>
          </w:p>
        </w:tc>
      </w:tr>
      <w:tr w:rsidR="00864299" w:rsidRPr="00864299" w14:paraId="57E4CCA6"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E603A67"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5CAD664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033951A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8FDBB9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195.200</w:t>
            </w:r>
          </w:p>
        </w:tc>
        <w:tc>
          <w:tcPr>
            <w:tcW w:w="1360" w:type="dxa"/>
            <w:tcBorders>
              <w:top w:val="nil"/>
              <w:left w:val="nil"/>
              <w:bottom w:val="single" w:sz="4" w:space="0" w:color="auto"/>
              <w:right w:val="single" w:sz="4" w:space="0" w:color="auto"/>
            </w:tcBorders>
            <w:shd w:val="clear" w:color="auto" w:fill="auto"/>
            <w:noWrap/>
            <w:vAlign w:val="center"/>
            <w:hideMark/>
          </w:tcPr>
          <w:p w14:paraId="4913A1B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112F1FD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122.702</w:t>
            </w:r>
          </w:p>
        </w:tc>
      </w:tr>
      <w:tr w:rsidR="00864299" w:rsidRPr="00864299" w14:paraId="44D6CEDF"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F8BE4D3"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34D681C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243D13A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562779C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351.36</w:t>
            </w:r>
          </w:p>
        </w:tc>
        <w:tc>
          <w:tcPr>
            <w:tcW w:w="1360" w:type="dxa"/>
            <w:tcBorders>
              <w:top w:val="nil"/>
              <w:left w:val="nil"/>
              <w:bottom w:val="single" w:sz="4" w:space="0" w:color="auto"/>
              <w:right w:val="single" w:sz="4" w:space="0" w:color="auto"/>
            </w:tcBorders>
            <w:shd w:val="clear" w:color="auto" w:fill="auto"/>
            <w:noWrap/>
            <w:vAlign w:val="center"/>
            <w:hideMark/>
          </w:tcPr>
          <w:p w14:paraId="4378BE0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0A1E3B5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1080.763</w:t>
            </w:r>
          </w:p>
        </w:tc>
      </w:tr>
      <w:tr w:rsidR="00864299" w:rsidRPr="00864299" w14:paraId="1425D129"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FCB142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2CD21A6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134AC3D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36480F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195.20</w:t>
            </w:r>
          </w:p>
        </w:tc>
        <w:tc>
          <w:tcPr>
            <w:tcW w:w="1360" w:type="dxa"/>
            <w:tcBorders>
              <w:top w:val="nil"/>
              <w:left w:val="nil"/>
              <w:bottom w:val="single" w:sz="4" w:space="0" w:color="auto"/>
              <w:right w:val="single" w:sz="4" w:space="0" w:color="auto"/>
            </w:tcBorders>
            <w:shd w:val="clear" w:color="auto" w:fill="auto"/>
            <w:noWrap/>
            <w:vAlign w:val="center"/>
            <w:hideMark/>
          </w:tcPr>
          <w:p w14:paraId="058E7AB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4606F65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10.888</w:t>
            </w:r>
          </w:p>
        </w:tc>
      </w:tr>
      <w:tr w:rsidR="00864299" w:rsidRPr="00864299" w14:paraId="5AA24C45"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9D5CC0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6A0173A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54BF77B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5061308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667.10</w:t>
            </w:r>
          </w:p>
        </w:tc>
        <w:tc>
          <w:tcPr>
            <w:tcW w:w="1360" w:type="dxa"/>
            <w:tcBorders>
              <w:top w:val="nil"/>
              <w:left w:val="nil"/>
              <w:bottom w:val="single" w:sz="4" w:space="0" w:color="auto"/>
              <w:right w:val="single" w:sz="4" w:space="0" w:color="auto"/>
            </w:tcBorders>
            <w:shd w:val="clear" w:color="auto" w:fill="auto"/>
            <w:noWrap/>
            <w:vAlign w:val="center"/>
            <w:hideMark/>
          </w:tcPr>
          <w:p w14:paraId="3B8E8A1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6654B4A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11.542</w:t>
            </w:r>
          </w:p>
        </w:tc>
      </w:tr>
      <w:tr w:rsidR="00864299" w:rsidRPr="00864299" w14:paraId="589C0BD4"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F54CD5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1356F12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096F326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09EC5D5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33.40</w:t>
            </w:r>
          </w:p>
        </w:tc>
        <w:tc>
          <w:tcPr>
            <w:tcW w:w="1360" w:type="dxa"/>
            <w:tcBorders>
              <w:top w:val="nil"/>
              <w:left w:val="nil"/>
              <w:bottom w:val="single" w:sz="4" w:space="0" w:color="auto"/>
              <w:right w:val="single" w:sz="4" w:space="0" w:color="auto"/>
            </w:tcBorders>
            <w:shd w:val="clear" w:color="auto" w:fill="auto"/>
            <w:noWrap/>
            <w:vAlign w:val="center"/>
            <w:hideMark/>
          </w:tcPr>
          <w:p w14:paraId="4BC5FC5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056D993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268.003</w:t>
            </w:r>
          </w:p>
        </w:tc>
      </w:tr>
      <w:tr w:rsidR="00864299" w:rsidRPr="00864299" w14:paraId="044F8280"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57EA1F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1618C51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4F4EECE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21E283E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667.1</w:t>
            </w:r>
          </w:p>
        </w:tc>
        <w:tc>
          <w:tcPr>
            <w:tcW w:w="1360" w:type="dxa"/>
            <w:tcBorders>
              <w:top w:val="nil"/>
              <w:left w:val="nil"/>
              <w:bottom w:val="single" w:sz="4" w:space="0" w:color="auto"/>
              <w:right w:val="single" w:sz="4" w:space="0" w:color="auto"/>
            </w:tcBorders>
            <w:shd w:val="clear" w:color="auto" w:fill="auto"/>
            <w:noWrap/>
            <w:vAlign w:val="center"/>
            <w:hideMark/>
          </w:tcPr>
          <w:p w14:paraId="09EAFAA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169F9CD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1045.379</w:t>
            </w:r>
          </w:p>
        </w:tc>
      </w:tr>
      <w:tr w:rsidR="00864299" w:rsidRPr="00864299" w14:paraId="7904815C"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94E1F0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4509F23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299D0BC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08D8CFA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2.70</w:t>
            </w:r>
          </w:p>
        </w:tc>
        <w:tc>
          <w:tcPr>
            <w:tcW w:w="1360" w:type="dxa"/>
            <w:tcBorders>
              <w:top w:val="nil"/>
              <w:left w:val="nil"/>
              <w:bottom w:val="single" w:sz="4" w:space="0" w:color="auto"/>
              <w:right w:val="single" w:sz="4" w:space="0" w:color="auto"/>
            </w:tcBorders>
            <w:shd w:val="clear" w:color="auto" w:fill="auto"/>
            <w:noWrap/>
            <w:vAlign w:val="center"/>
            <w:hideMark/>
          </w:tcPr>
          <w:p w14:paraId="00A3A3D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20D07AD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714.166</w:t>
            </w:r>
          </w:p>
        </w:tc>
      </w:tr>
      <w:tr w:rsidR="00864299" w:rsidRPr="00864299" w14:paraId="7432BFF4"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CE39F2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35E16B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4B99C85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5A6857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667.1</w:t>
            </w:r>
          </w:p>
        </w:tc>
        <w:tc>
          <w:tcPr>
            <w:tcW w:w="1360" w:type="dxa"/>
            <w:tcBorders>
              <w:top w:val="nil"/>
              <w:left w:val="nil"/>
              <w:bottom w:val="single" w:sz="4" w:space="0" w:color="auto"/>
              <w:right w:val="single" w:sz="4" w:space="0" w:color="auto"/>
            </w:tcBorders>
            <w:shd w:val="clear" w:color="auto" w:fill="auto"/>
            <w:noWrap/>
            <w:vAlign w:val="center"/>
            <w:hideMark/>
          </w:tcPr>
          <w:p w14:paraId="405C2A3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2ACC21A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3446.998</w:t>
            </w:r>
          </w:p>
        </w:tc>
      </w:tr>
      <w:tr w:rsidR="00864299" w:rsidRPr="00864299" w14:paraId="54977807"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9FAE2C2"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08DA14B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31590A4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3FEBBA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0.82</w:t>
            </w:r>
          </w:p>
        </w:tc>
        <w:tc>
          <w:tcPr>
            <w:tcW w:w="1360" w:type="dxa"/>
            <w:tcBorders>
              <w:top w:val="nil"/>
              <w:left w:val="nil"/>
              <w:bottom w:val="single" w:sz="4" w:space="0" w:color="auto"/>
              <w:right w:val="single" w:sz="4" w:space="0" w:color="auto"/>
            </w:tcBorders>
            <w:shd w:val="clear" w:color="auto" w:fill="auto"/>
            <w:noWrap/>
            <w:vAlign w:val="center"/>
            <w:hideMark/>
          </w:tcPr>
          <w:p w14:paraId="515DCA1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161F94A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39.385</w:t>
            </w:r>
          </w:p>
        </w:tc>
      </w:tr>
      <w:tr w:rsidR="00864299" w:rsidRPr="00864299" w14:paraId="13EBABFE"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1E493D0"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49076249"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3B526E8D"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6467DD81"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7FA9863C"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258FACFA"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6762.19</w:t>
            </w:r>
          </w:p>
        </w:tc>
      </w:tr>
      <w:tr w:rsidR="00864299" w:rsidRPr="00864299" w14:paraId="3D8405B0" w14:textId="77777777" w:rsidTr="00DE3569">
        <w:trPr>
          <w:trHeight w:val="331"/>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331F97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3F3BAA3D"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Ձորաղբյուրի</w:t>
            </w:r>
            <w:r w:rsidRPr="00864299">
              <w:rPr>
                <w:rFonts w:ascii="Arial Armenian" w:hAnsi="Arial Armenian" w:cs="Arial"/>
                <w:b/>
                <w:bCs/>
                <w:sz w:val="22"/>
                <w:szCs w:val="22"/>
              </w:rPr>
              <w:t xml:space="preserve"> </w:t>
            </w:r>
            <w:r w:rsidRPr="00864299">
              <w:rPr>
                <w:rFonts w:ascii="Arial" w:hAnsi="Arial" w:cs="Arial"/>
                <w:b/>
                <w:bCs/>
                <w:sz w:val="22"/>
                <w:szCs w:val="22"/>
              </w:rPr>
              <w:t>Եկեղեցու</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L=348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6EFEAA7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3ADF96CA"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2EA8965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149BF14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0E0275D9"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CDB031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lastRenderedPageBreak/>
              <w:t>1</w:t>
            </w:r>
          </w:p>
        </w:tc>
        <w:tc>
          <w:tcPr>
            <w:tcW w:w="4660" w:type="dxa"/>
            <w:tcBorders>
              <w:top w:val="single" w:sz="4" w:space="0" w:color="auto"/>
              <w:left w:val="nil"/>
              <w:bottom w:val="nil"/>
              <w:right w:val="single" w:sz="4" w:space="0" w:color="auto"/>
            </w:tcBorders>
            <w:shd w:val="clear" w:color="auto" w:fill="auto"/>
            <w:vAlign w:val="center"/>
            <w:hideMark/>
          </w:tcPr>
          <w:p w14:paraId="4911334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33E9536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1930A49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463.19</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A27852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592C27D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53.072</w:t>
            </w:r>
          </w:p>
        </w:tc>
      </w:tr>
      <w:tr w:rsidR="00864299" w:rsidRPr="00864299" w14:paraId="7AD6F3E5"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F6FC58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4DF9684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7422CB1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75D5A33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463.190</w:t>
            </w:r>
          </w:p>
        </w:tc>
        <w:tc>
          <w:tcPr>
            <w:tcW w:w="1360" w:type="dxa"/>
            <w:tcBorders>
              <w:top w:val="nil"/>
              <w:left w:val="nil"/>
              <w:bottom w:val="single" w:sz="4" w:space="0" w:color="auto"/>
              <w:right w:val="single" w:sz="4" w:space="0" w:color="auto"/>
            </w:tcBorders>
            <w:shd w:val="clear" w:color="auto" w:fill="auto"/>
            <w:noWrap/>
            <w:vAlign w:val="center"/>
            <w:hideMark/>
          </w:tcPr>
          <w:p w14:paraId="1FE2826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4FB200D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291.160</w:t>
            </w:r>
          </w:p>
        </w:tc>
      </w:tr>
      <w:tr w:rsidR="00864299" w:rsidRPr="00864299" w14:paraId="3BF6B900"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35796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72336FC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3A54E3E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65B7623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833.74</w:t>
            </w:r>
          </w:p>
        </w:tc>
        <w:tc>
          <w:tcPr>
            <w:tcW w:w="1360" w:type="dxa"/>
            <w:tcBorders>
              <w:top w:val="nil"/>
              <w:left w:val="nil"/>
              <w:bottom w:val="single" w:sz="4" w:space="0" w:color="auto"/>
              <w:right w:val="single" w:sz="4" w:space="0" w:color="auto"/>
            </w:tcBorders>
            <w:shd w:val="clear" w:color="auto" w:fill="auto"/>
            <w:noWrap/>
            <w:vAlign w:val="center"/>
            <w:hideMark/>
          </w:tcPr>
          <w:p w14:paraId="473ECCC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4F42424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2564.542</w:t>
            </w:r>
          </w:p>
        </w:tc>
      </w:tr>
      <w:tr w:rsidR="00864299" w:rsidRPr="00864299" w14:paraId="4E224D22"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32408D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18742A2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3B80D76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58D5849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463.19</w:t>
            </w:r>
          </w:p>
        </w:tc>
        <w:tc>
          <w:tcPr>
            <w:tcW w:w="1360" w:type="dxa"/>
            <w:tcBorders>
              <w:top w:val="nil"/>
              <w:left w:val="nil"/>
              <w:bottom w:val="single" w:sz="4" w:space="0" w:color="auto"/>
              <w:right w:val="single" w:sz="4" w:space="0" w:color="auto"/>
            </w:tcBorders>
            <w:shd w:val="clear" w:color="auto" w:fill="auto"/>
            <w:noWrap/>
            <w:vAlign w:val="center"/>
            <w:hideMark/>
          </w:tcPr>
          <w:p w14:paraId="124C180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0C41A9F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25.837</w:t>
            </w:r>
          </w:p>
        </w:tc>
      </w:tr>
      <w:tr w:rsidR="00864299" w:rsidRPr="00864299" w14:paraId="57ECEF8A"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4F5FA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3B96EE17"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2838C50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24EC04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1552.50</w:t>
            </w:r>
          </w:p>
        </w:tc>
        <w:tc>
          <w:tcPr>
            <w:tcW w:w="1360" w:type="dxa"/>
            <w:tcBorders>
              <w:top w:val="nil"/>
              <w:left w:val="nil"/>
              <w:bottom w:val="single" w:sz="4" w:space="0" w:color="auto"/>
              <w:right w:val="single" w:sz="4" w:space="0" w:color="auto"/>
            </w:tcBorders>
            <w:shd w:val="clear" w:color="auto" w:fill="auto"/>
            <w:noWrap/>
            <w:vAlign w:val="center"/>
            <w:hideMark/>
          </w:tcPr>
          <w:p w14:paraId="0D85A7F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5B89FE4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26.862</w:t>
            </w:r>
          </w:p>
        </w:tc>
      </w:tr>
      <w:tr w:rsidR="00864299" w:rsidRPr="00864299" w14:paraId="359D0CB6"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7AE63B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3835250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69D9349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CC3323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77.60</w:t>
            </w:r>
          </w:p>
        </w:tc>
        <w:tc>
          <w:tcPr>
            <w:tcW w:w="1360" w:type="dxa"/>
            <w:tcBorders>
              <w:top w:val="nil"/>
              <w:left w:val="nil"/>
              <w:bottom w:val="single" w:sz="4" w:space="0" w:color="auto"/>
              <w:right w:val="single" w:sz="4" w:space="0" w:color="auto"/>
            </w:tcBorders>
            <w:shd w:val="clear" w:color="auto" w:fill="auto"/>
            <w:noWrap/>
            <w:vAlign w:val="center"/>
            <w:hideMark/>
          </w:tcPr>
          <w:p w14:paraId="7769312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198F9D9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622.666</w:t>
            </w:r>
          </w:p>
        </w:tc>
      </w:tr>
      <w:tr w:rsidR="00864299" w:rsidRPr="00864299" w14:paraId="19433F1F"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4FD62B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67C08342"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5F785C1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27717B0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1552.5</w:t>
            </w:r>
          </w:p>
        </w:tc>
        <w:tc>
          <w:tcPr>
            <w:tcW w:w="1360" w:type="dxa"/>
            <w:tcBorders>
              <w:top w:val="nil"/>
              <w:left w:val="nil"/>
              <w:bottom w:val="single" w:sz="4" w:space="0" w:color="auto"/>
              <w:right w:val="single" w:sz="4" w:space="0" w:color="auto"/>
            </w:tcBorders>
            <w:shd w:val="clear" w:color="auto" w:fill="auto"/>
            <w:noWrap/>
            <w:vAlign w:val="center"/>
            <w:hideMark/>
          </w:tcPr>
          <w:p w14:paraId="478A915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29F78F5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2432.844</w:t>
            </w:r>
          </w:p>
        </w:tc>
      </w:tr>
      <w:tr w:rsidR="00864299" w:rsidRPr="00864299" w14:paraId="629494C4"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3D9506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02EEEFA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236C2718"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0724864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6.40</w:t>
            </w:r>
          </w:p>
        </w:tc>
        <w:tc>
          <w:tcPr>
            <w:tcW w:w="1360" w:type="dxa"/>
            <w:tcBorders>
              <w:top w:val="nil"/>
              <w:left w:val="nil"/>
              <w:bottom w:val="single" w:sz="4" w:space="0" w:color="auto"/>
              <w:right w:val="single" w:sz="4" w:space="0" w:color="auto"/>
            </w:tcBorders>
            <w:shd w:val="clear" w:color="auto" w:fill="auto"/>
            <w:noWrap/>
            <w:vAlign w:val="center"/>
            <w:hideMark/>
          </w:tcPr>
          <w:p w14:paraId="1F3F67D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5E7FA9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1692.837</w:t>
            </w:r>
          </w:p>
        </w:tc>
      </w:tr>
      <w:tr w:rsidR="00864299" w:rsidRPr="00864299" w14:paraId="40956B45"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91C03E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42CFD4C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3A22679A"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4ED573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1552.5</w:t>
            </w:r>
          </w:p>
        </w:tc>
        <w:tc>
          <w:tcPr>
            <w:tcW w:w="1360" w:type="dxa"/>
            <w:tcBorders>
              <w:top w:val="nil"/>
              <w:left w:val="nil"/>
              <w:bottom w:val="single" w:sz="4" w:space="0" w:color="auto"/>
              <w:right w:val="single" w:sz="4" w:space="0" w:color="auto"/>
            </w:tcBorders>
            <w:shd w:val="clear" w:color="auto" w:fill="auto"/>
            <w:noWrap/>
            <w:vAlign w:val="center"/>
            <w:hideMark/>
          </w:tcPr>
          <w:p w14:paraId="30378B6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5DEBF7F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8021.982</w:t>
            </w:r>
          </w:p>
        </w:tc>
      </w:tr>
      <w:tr w:rsidR="00864299" w:rsidRPr="00864299" w14:paraId="2FDA8B51"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F40FF0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3B85460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02DD40A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7D054D8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1.31</w:t>
            </w:r>
          </w:p>
        </w:tc>
        <w:tc>
          <w:tcPr>
            <w:tcW w:w="1360" w:type="dxa"/>
            <w:tcBorders>
              <w:top w:val="nil"/>
              <w:left w:val="nil"/>
              <w:bottom w:val="single" w:sz="4" w:space="0" w:color="auto"/>
              <w:right w:val="single" w:sz="4" w:space="0" w:color="auto"/>
            </w:tcBorders>
            <w:shd w:val="clear" w:color="auto" w:fill="auto"/>
            <w:noWrap/>
            <w:vAlign w:val="center"/>
            <w:hideMark/>
          </w:tcPr>
          <w:p w14:paraId="4F7B591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4A1557E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62.920</w:t>
            </w:r>
          </w:p>
        </w:tc>
      </w:tr>
      <w:tr w:rsidR="00864299" w:rsidRPr="00864299" w14:paraId="34F1FC94"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E1F7E10"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49340B45"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6CA13FCA"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01190D8A"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39292300"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7A3095DB"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15794.72</w:t>
            </w:r>
          </w:p>
        </w:tc>
      </w:tr>
      <w:tr w:rsidR="00864299" w:rsidRPr="00864299" w14:paraId="576241A3" w14:textId="77777777" w:rsidTr="00DE3569">
        <w:trPr>
          <w:trHeight w:val="28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27383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64910E65"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Զովքի</w:t>
            </w:r>
            <w:r w:rsidRPr="00864299">
              <w:rPr>
                <w:rFonts w:ascii="Arial Armenian" w:hAnsi="Arial Armenian" w:cs="Arial"/>
                <w:b/>
                <w:bCs/>
                <w:sz w:val="22"/>
                <w:szCs w:val="22"/>
              </w:rPr>
              <w:t xml:space="preserve">  </w:t>
            </w:r>
            <w:r w:rsidRPr="00864299">
              <w:rPr>
                <w:rFonts w:ascii="Arial" w:hAnsi="Arial" w:cs="Arial"/>
                <w:b/>
                <w:bCs/>
                <w:sz w:val="22"/>
                <w:szCs w:val="22"/>
              </w:rPr>
              <w:t>գյուղի</w:t>
            </w:r>
            <w:r w:rsidRPr="00864299">
              <w:rPr>
                <w:rFonts w:ascii="Arial Armenian" w:hAnsi="Arial Armenian" w:cs="Arial"/>
                <w:b/>
                <w:bCs/>
                <w:sz w:val="22"/>
                <w:szCs w:val="22"/>
              </w:rPr>
              <w:t xml:space="preserve"> 1-</w:t>
            </w:r>
            <w:r w:rsidRPr="00864299">
              <w:rPr>
                <w:rFonts w:ascii="Arial" w:hAnsi="Arial" w:cs="Arial"/>
                <w:b/>
                <w:bCs/>
                <w:sz w:val="22"/>
                <w:szCs w:val="22"/>
              </w:rPr>
              <w:t>ին</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L=172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2BE22FC1"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1F4ECAA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2CC0D30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7C6C075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048F3AE6"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F7CEA7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263CF3A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noWrap/>
            <w:vAlign w:val="center"/>
            <w:hideMark/>
          </w:tcPr>
          <w:p w14:paraId="0B5B8477"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50F5915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390.330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7D479D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2D53D7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44.724</w:t>
            </w:r>
          </w:p>
        </w:tc>
      </w:tr>
      <w:tr w:rsidR="00864299" w:rsidRPr="00864299" w14:paraId="2153DCD7"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5D34BF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161533D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4672B066"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38E6051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390.330</w:t>
            </w:r>
          </w:p>
        </w:tc>
        <w:tc>
          <w:tcPr>
            <w:tcW w:w="1360" w:type="dxa"/>
            <w:tcBorders>
              <w:top w:val="nil"/>
              <w:left w:val="nil"/>
              <w:bottom w:val="single" w:sz="4" w:space="0" w:color="auto"/>
              <w:right w:val="single" w:sz="4" w:space="0" w:color="auto"/>
            </w:tcBorders>
            <w:shd w:val="clear" w:color="auto" w:fill="auto"/>
            <w:noWrap/>
            <w:vAlign w:val="center"/>
            <w:hideMark/>
          </w:tcPr>
          <w:p w14:paraId="6B5EC4A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2DAB57C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245.361</w:t>
            </w:r>
          </w:p>
        </w:tc>
      </w:tr>
      <w:tr w:rsidR="00864299" w:rsidRPr="00864299" w14:paraId="238295DB"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94BF2A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61A7F21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0300246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3780F2B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702.59</w:t>
            </w:r>
          </w:p>
        </w:tc>
        <w:tc>
          <w:tcPr>
            <w:tcW w:w="1360" w:type="dxa"/>
            <w:tcBorders>
              <w:top w:val="nil"/>
              <w:left w:val="nil"/>
              <w:bottom w:val="single" w:sz="4" w:space="0" w:color="auto"/>
              <w:right w:val="single" w:sz="4" w:space="0" w:color="auto"/>
            </w:tcBorders>
            <w:shd w:val="clear" w:color="auto" w:fill="auto"/>
            <w:noWrap/>
            <w:vAlign w:val="center"/>
            <w:hideMark/>
          </w:tcPr>
          <w:p w14:paraId="68EBF68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3F5E662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2161.139</w:t>
            </w:r>
          </w:p>
        </w:tc>
      </w:tr>
      <w:tr w:rsidR="00864299" w:rsidRPr="00864299" w14:paraId="71975E1B"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3BBAD4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31F44C6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0423AE5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67E3E57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390.33</w:t>
            </w:r>
          </w:p>
        </w:tc>
        <w:tc>
          <w:tcPr>
            <w:tcW w:w="1360" w:type="dxa"/>
            <w:tcBorders>
              <w:top w:val="nil"/>
              <w:left w:val="nil"/>
              <w:bottom w:val="single" w:sz="4" w:space="0" w:color="auto"/>
              <w:right w:val="single" w:sz="4" w:space="0" w:color="auto"/>
            </w:tcBorders>
            <w:shd w:val="clear" w:color="auto" w:fill="auto"/>
            <w:noWrap/>
            <w:vAlign w:val="center"/>
            <w:hideMark/>
          </w:tcPr>
          <w:p w14:paraId="2CE615D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11E0A14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21.773</w:t>
            </w:r>
          </w:p>
        </w:tc>
      </w:tr>
      <w:tr w:rsidR="00864299" w:rsidRPr="00864299" w14:paraId="1A3BE93E"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70218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0679DA8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0BC2190F"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3048130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1175.50</w:t>
            </w:r>
          </w:p>
        </w:tc>
        <w:tc>
          <w:tcPr>
            <w:tcW w:w="1360" w:type="dxa"/>
            <w:tcBorders>
              <w:top w:val="nil"/>
              <w:left w:val="nil"/>
              <w:bottom w:val="single" w:sz="4" w:space="0" w:color="auto"/>
              <w:right w:val="single" w:sz="4" w:space="0" w:color="auto"/>
            </w:tcBorders>
            <w:shd w:val="clear" w:color="auto" w:fill="auto"/>
            <w:noWrap/>
            <w:vAlign w:val="center"/>
            <w:hideMark/>
          </w:tcPr>
          <w:p w14:paraId="580E4DA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37C4F6C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20.339</w:t>
            </w:r>
          </w:p>
        </w:tc>
      </w:tr>
      <w:tr w:rsidR="00864299" w:rsidRPr="00864299" w14:paraId="531BF6F4"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76FA4C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6112059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0B6C754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5ADAEF7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58.80</w:t>
            </w:r>
          </w:p>
        </w:tc>
        <w:tc>
          <w:tcPr>
            <w:tcW w:w="1360" w:type="dxa"/>
            <w:tcBorders>
              <w:top w:val="nil"/>
              <w:left w:val="nil"/>
              <w:bottom w:val="single" w:sz="4" w:space="0" w:color="auto"/>
              <w:right w:val="single" w:sz="4" w:space="0" w:color="auto"/>
            </w:tcBorders>
            <w:shd w:val="clear" w:color="auto" w:fill="auto"/>
            <w:noWrap/>
            <w:vAlign w:val="center"/>
            <w:hideMark/>
          </w:tcPr>
          <w:p w14:paraId="1C21928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4F0021C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471.814</w:t>
            </w:r>
          </w:p>
        </w:tc>
      </w:tr>
      <w:tr w:rsidR="00864299" w:rsidRPr="00864299" w14:paraId="4D80176C"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2DDC28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407DD29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3604172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55F95DD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1175.5</w:t>
            </w:r>
          </w:p>
        </w:tc>
        <w:tc>
          <w:tcPr>
            <w:tcW w:w="1360" w:type="dxa"/>
            <w:tcBorders>
              <w:top w:val="nil"/>
              <w:left w:val="nil"/>
              <w:bottom w:val="single" w:sz="4" w:space="0" w:color="auto"/>
              <w:right w:val="single" w:sz="4" w:space="0" w:color="auto"/>
            </w:tcBorders>
            <w:shd w:val="clear" w:color="auto" w:fill="auto"/>
            <w:noWrap/>
            <w:vAlign w:val="center"/>
            <w:hideMark/>
          </w:tcPr>
          <w:p w14:paraId="5A926BD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3E408D7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1841.643</w:t>
            </w:r>
          </w:p>
        </w:tc>
      </w:tr>
      <w:tr w:rsidR="00864299" w:rsidRPr="00864299" w14:paraId="67C46C06"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60F7A7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5ADA77E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0A36D41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7473B49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4.85</w:t>
            </w:r>
          </w:p>
        </w:tc>
        <w:tc>
          <w:tcPr>
            <w:tcW w:w="1360" w:type="dxa"/>
            <w:tcBorders>
              <w:top w:val="nil"/>
              <w:left w:val="nil"/>
              <w:bottom w:val="single" w:sz="4" w:space="0" w:color="auto"/>
              <w:right w:val="single" w:sz="4" w:space="0" w:color="auto"/>
            </w:tcBorders>
            <w:shd w:val="clear" w:color="auto" w:fill="auto"/>
            <w:noWrap/>
            <w:vAlign w:val="center"/>
            <w:hideMark/>
          </w:tcPr>
          <w:p w14:paraId="15E4328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6E73B3C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1282.853</w:t>
            </w:r>
          </w:p>
        </w:tc>
      </w:tr>
      <w:tr w:rsidR="00864299" w:rsidRPr="00864299" w14:paraId="55A98437"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5710BE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CE2821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68A4CEC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59D3A6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1175.5</w:t>
            </w:r>
          </w:p>
        </w:tc>
        <w:tc>
          <w:tcPr>
            <w:tcW w:w="1360" w:type="dxa"/>
            <w:tcBorders>
              <w:top w:val="nil"/>
              <w:left w:val="nil"/>
              <w:bottom w:val="single" w:sz="4" w:space="0" w:color="auto"/>
              <w:right w:val="single" w:sz="4" w:space="0" w:color="auto"/>
            </w:tcBorders>
            <w:shd w:val="clear" w:color="auto" w:fill="auto"/>
            <w:noWrap/>
            <w:vAlign w:val="center"/>
            <w:hideMark/>
          </w:tcPr>
          <w:p w14:paraId="4BD73FC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1BB6FA3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6073.971</w:t>
            </w:r>
          </w:p>
        </w:tc>
      </w:tr>
      <w:tr w:rsidR="00864299" w:rsidRPr="00864299" w14:paraId="440035E8"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3421E5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7A92490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590809C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246AE8C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3.44</w:t>
            </w:r>
          </w:p>
        </w:tc>
        <w:tc>
          <w:tcPr>
            <w:tcW w:w="1360" w:type="dxa"/>
            <w:tcBorders>
              <w:top w:val="nil"/>
              <w:left w:val="nil"/>
              <w:bottom w:val="single" w:sz="4" w:space="0" w:color="auto"/>
              <w:right w:val="single" w:sz="4" w:space="0" w:color="auto"/>
            </w:tcBorders>
            <w:shd w:val="clear" w:color="auto" w:fill="auto"/>
            <w:noWrap/>
            <w:vAlign w:val="center"/>
            <w:hideMark/>
          </w:tcPr>
          <w:p w14:paraId="34713F4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7795AC4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165.224</w:t>
            </w:r>
          </w:p>
        </w:tc>
      </w:tr>
      <w:tr w:rsidR="00864299" w:rsidRPr="00864299" w14:paraId="0159DA1E"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720CBA3"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20311B90"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16FB13A5"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392D5A7D"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1BF53412"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28DB5508"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12328.84</w:t>
            </w:r>
          </w:p>
        </w:tc>
      </w:tr>
      <w:tr w:rsidR="00864299" w:rsidRPr="00864299" w14:paraId="5E860B90" w14:textId="77777777" w:rsidTr="00DE3569">
        <w:trPr>
          <w:trHeight w:val="28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F116BF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0A66DB7D"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Զովքի</w:t>
            </w:r>
            <w:r w:rsidRPr="00864299">
              <w:rPr>
                <w:rFonts w:ascii="Arial Armenian" w:hAnsi="Arial Armenian" w:cs="Arial"/>
                <w:b/>
                <w:bCs/>
                <w:sz w:val="22"/>
                <w:szCs w:val="22"/>
              </w:rPr>
              <w:t xml:space="preserve"> 6-</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L=207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26FF0ED2"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21E861E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6B00F66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1EF956D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2AE49173"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77684C1"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78CFBA1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5423570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6ACF853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559.350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6371DC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7B7DF9C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64.090</w:t>
            </w:r>
          </w:p>
        </w:tc>
      </w:tr>
      <w:tr w:rsidR="00864299" w:rsidRPr="00864299" w14:paraId="42D36F3C"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DACC551"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081A746B"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79F0E4F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298DBFF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559.350</w:t>
            </w:r>
          </w:p>
        </w:tc>
        <w:tc>
          <w:tcPr>
            <w:tcW w:w="1360" w:type="dxa"/>
            <w:tcBorders>
              <w:top w:val="nil"/>
              <w:left w:val="nil"/>
              <w:bottom w:val="single" w:sz="4" w:space="0" w:color="auto"/>
              <w:right w:val="single" w:sz="4" w:space="0" w:color="auto"/>
            </w:tcBorders>
            <w:shd w:val="clear" w:color="auto" w:fill="auto"/>
            <w:noWrap/>
            <w:vAlign w:val="center"/>
            <w:hideMark/>
          </w:tcPr>
          <w:p w14:paraId="3E0B0CF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48FD91E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351.606</w:t>
            </w:r>
          </w:p>
        </w:tc>
      </w:tr>
      <w:tr w:rsidR="00864299" w:rsidRPr="00864299" w14:paraId="63777CE2"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45F379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13E4CA8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4B39ECF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08439BD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1006.83</w:t>
            </w:r>
          </w:p>
        </w:tc>
        <w:tc>
          <w:tcPr>
            <w:tcW w:w="1360" w:type="dxa"/>
            <w:tcBorders>
              <w:top w:val="nil"/>
              <w:left w:val="nil"/>
              <w:bottom w:val="single" w:sz="4" w:space="0" w:color="auto"/>
              <w:right w:val="single" w:sz="4" w:space="0" w:color="auto"/>
            </w:tcBorders>
            <w:shd w:val="clear" w:color="auto" w:fill="auto"/>
            <w:noWrap/>
            <w:vAlign w:val="center"/>
            <w:hideMark/>
          </w:tcPr>
          <w:p w14:paraId="24BF3D9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57AB58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3096.951</w:t>
            </w:r>
          </w:p>
        </w:tc>
      </w:tr>
      <w:tr w:rsidR="00864299" w:rsidRPr="00864299" w14:paraId="6E149EEC"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9FED57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405067F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67B11C8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109FA6C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559.35</w:t>
            </w:r>
          </w:p>
        </w:tc>
        <w:tc>
          <w:tcPr>
            <w:tcW w:w="1360" w:type="dxa"/>
            <w:tcBorders>
              <w:top w:val="nil"/>
              <w:left w:val="nil"/>
              <w:bottom w:val="single" w:sz="4" w:space="0" w:color="auto"/>
              <w:right w:val="single" w:sz="4" w:space="0" w:color="auto"/>
            </w:tcBorders>
            <w:shd w:val="clear" w:color="auto" w:fill="auto"/>
            <w:noWrap/>
            <w:vAlign w:val="center"/>
            <w:hideMark/>
          </w:tcPr>
          <w:p w14:paraId="57CD19C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72637F3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31.201</w:t>
            </w:r>
          </w:p>
        </w:tc>
      </w:tr>
      <w:tr w:rsidR="00864299" w:rsidRPr="00864299" w14:paraId="280942F6"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821AF42"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2F4D43A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42284A5C"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1EB9813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1354.50</w:t>
            </w:r>
          </w:p>
        </w:tc>
        <w:tc>
          <w:tcPr>
            <w:tcW w:w="1360" w:type="dxa"/>
            <w:tcBorders>
              <w:top w:val="nil"/>
              <w:left w:val="nil"/>
              <w:bottom w:val="single" w:sz="4" w:space="0" w:color="auto"/>
              <w:right w:val="single" w:sz="4" w:space="0" w:color="auto"/>
            </w:tcBorders>
            <w:shd w:val="clear" w:color="auto" w:fill="auto"/>
            <w:noWrap/>
            <w:vAlign w:val="center"/>
            <w:hideMark/>
          </w:tcPr>
          <w:p w14:paraId="4D9EF3F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66034F6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23.436</w:t>
            </w:r>
          </w:p>
        </w:tc>
      </w:tr>
      <w:tr w:rsidR="00864299" w:rsidRPr="00864299" w14:paraId="502CC5FC"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65AA17A"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5DF16B1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11A5F3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26794F0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67.70</w:t>
            </w:r>
          </w:p>
        </w:tc>
        <w:tc>
          <w:tcPr>
            <w:tcW w:w="1360" w:type="dxa"/>
            <w:tcBorders>
              <w:top w:val="nil"/>
              <w:left w:val="nil"/>
              <w:bottom w:val="single" w:sz="4" w:space="0" w:color="auto"/>
              <w:right w:val="single" w:sz="4" w:space="0" w:color="auto"/>
            </w:tcBorders>
            <w:shd w:val="clear" w:color="auto" w:fill="auto"/>
            <w:noWrap/>
            <w:vAlign w:val="center"/>
            <w:hideMark/>
          </w:tcPr>
          <w:p w14:paraId="16DAA2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5C980C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543.228</w:t>
            </w:r>
          </w:p>
        </w:tc>
      </w:tr>
      <w:tr w:rsidR="00864299" w:rsidRPr="00864299" w14:paraId="0FD661EB"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0B437E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7CD16D3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w:t>
            </w:r>
          </w:p>
        </w:tc>
        <w:tc>
          <w:tcPr>
            <w:tcW w:w="820" w:type="dxa"/>
            <w:tcBorders>
              <w:top w:val="nil"/>
              <w:left w:val="nil"/>
              <w:bottom w:val="single" w:sz="4" w:space="0" w:color="auto"/>
              <w:right w:val="single" w:sz="4" w:space="0" w:color="auto"/>
            </w:tcBorders>
            <w:shd w:val="clear" w:color="auto" w:fill="auto"/>
            <w:vAlign w:val="center"/>
            <w:hideMark/>
          </w:tcPr>
          <w:p w14:paraId="095797B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0064454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1354.5</w:t>
            </w:r>
          </w:p>
        </w:tc>
        <w:tc>
          <w:tcPr>
            <w:tcW w:w="1360" w:type="dxa"/>
            <w:tcBorders>
              <w:top w:val="nil"/>
              <w:left w:val="nil"/>
              <w:bottom w:val="single" w:sz="4" w:space="0" w:color="auto"/>
              <w:right w:val="single" w:sz="4" w:space="0" w:color="auto"/>
            </w:tcBorders>
            <w:shd w:val="clear" w:color="auto" w:fill="auto"/>
            <w:noWrap/>
            <w:vAlign w:val="center"/>
            <w:hideMark/>
          </w:tcPr>
          <w:p w14:paraId="21C2DA6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4B40CBC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2122.080</w:t>
            </w:r>
          </w:p>
        </w:tc>
      </w:tr>
      <w:tr w:rsidR="00864299" w:rsidRPr="00864299" w14:paraId="440E5FA7"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E7738EF"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2ECFE40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2/</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 xml:space="preserve">/ </w:t>
            </w:r>
          </w:p>
        </w:tc>
        <w:tc>
          <w:tcPr>
            <w:tcW w:w="820" w:type="dxa"/>
            <w:tcBorders>
              <w:top w:val="nil"/>
              <w:left w:val="nil"/>
              <w:bottom w:val="nil"/>
              <w:right w:val="single" w:sz="4" w:space="0" w:color="auto"/>
            </w:tcBorders>
            <w:shd w:val="clear" w:color="auto" w:fill="auto"/>
            <w:noWrap/>
            <w:vAlign w:val="center"/>
            <w:hideMark/>
          </w:tcPr>
          <w:p w14:paraId="786B5A5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4974F91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5.60</w:t>
            </w:r>
          </w:p>
        </w:tc>
        <w:tc>
          <w:tcPr>
            <w:tcW w:w="1360" w:type="dxa"/>
            <w:tcBorders>
              <w:top w:val="nil"/>
              <w:left w:val="nil"/>
              <w:bottom w:val="single" w:sz="4" w:space="0" w:color="auto"/>
              <w:right w:val="single" w:sz="4" w:space="0" w:color="auto"/>
            </w:tcBorders>
            <w:shd w:val="clear" w:color="auto" w:fill="auto"/>
            <w:noWrap/>
            <w:vAlign w:val="center"/>
            <w:hideMark/>
          </w:tcPr>
          <w:p w14:paraId="2783F5F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0C80CB9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1481.233</w:t>
            </w:r>
          </w:p>
        </w:tc>
      </w:tr>
      <w:tr w:rsidR="00864299" w:rsidRPr="00864299" w14:paraId="23FBDBEE" w14:textId="77777777" w:rsidTr="00DE3569">
        <w:trPr>
          <w:trHeight w:val="29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6786BA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4C795C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r w:rsidRPr="00864299">
              <w:rPr>
                <w:rFonts w:ascii="Arial Armenian" w:hAnsi="Arial Armenian" w:cs="Arial"/>
                <w:sz w:val="16"/>
                <w:szCs w:val="16"/>
              </w:rPr>
              <w:t>/</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77CABE1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7EBC31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1354.5</w:t>
            </w:r>
          </w:p>
        </w:tc>
        <w:tc>
          <w:tcPr>
            <w:tcW w:w="1360" w:type="dxa"/>
            <w:tcBorders>
              <w:top w:val="nil"/>
              <w:left w:val="nil"/>
              <w:bottom w:val="single" w:sz="4" w:space="0" w:color="auto"/>
              <w:right w:val="single" w:sz="4" w:space="0" w:color="auto"/>
            </w:tcBorders>
            <w:shd w:val="clear" w:color="auto" w:fill="auto"/>
            <w:noWrap/>
            <w:vAlign w:val="center"/>
            <w:hideMark/>
          </w:tcPr>
          <w:p w14:paraId="6AA8F71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6F1C191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6999.028</w:t>
            </w:r>
          </w:p>
        </w:tc>
      </w:tr>
      <w:tr w:rsidR="00864299" w:rsidRPr="00864299" w14:paraId="197BA6E0"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030F91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41D02FE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6ACAC79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00581D2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4.14</w:t>
            </w:r>
          </w:p>
        </w:tc>
        <w:tc>
          <w:tcPr>
            <w:tcW w:w="1360" w:type="dxa"/>
            <w:tcBorders>
              <w:top w:val="nil"/>
              <w:left w:val="nil"/>
              <w:bottom w:val="single" w:sz="4" w:space="0" w:color="auto"/>
              <w:right w:val="single" w:sz="4" w:space="0" w:color="auto"/>
            </w:tcBorders>
            <w:shd w:val="clear" w:color="auto" w:fill="auto"/>
            <w:noWrap/>
            <w:vAlign w:val="center"/>
            <w:hideMark/>
          </w:tcPr>
          <w:p w14:paraId="4F62989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1483A5C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198.845</w:t>
            </w:r>
          </w:p>
        </w:tc>
      </w:tr>
      <w:tr w:rsidR="00864299" w:rsidRPr="00864299" w14:paraId="56C14D6D"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7BDA236"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0104CC5C"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302097A0"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6D65A36C"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6F3B6AD1"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557DD0D5"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14911.70</w:t>
            </w:r>
          </w:p>
        </w:tc>
      </w:tr>
      <w:tr w:rsidR="00864299" w:rsidRPr="00864299" w14:paraId="36BA32FF" w14:textId="77777777" w:rsidTr="00DE3569">
        <w:trPr>
          <w:trHeight w:val="4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0C4247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0FB7C938" w14:textId="77777777" w:rsidR="00864299" w:rsidRPr="00864299" w:rsidRDefault="00864299" w:rsidP="00864299">
            <w:pPr>
              <w:ind w:right="-63"/>
              <w:jc w:val="center"/>
              <w:rPr>
                <w:rFonts w:ascii="Arial Armenian" w:hAnsi="Arial Armenian" w:cs="Arial"/>
                <w:b/>
                <w:bCs/>
                <w:sz w:val="22"/>
                <w:szCs w:val="22"/>
              </w:rPr>
            </w:pPr>
            <w:r w:rsidRPr="00864299">
              <w:rPr>
                <w:rFonts w:ascii="Arial" w:hAnsi="Arial" w:cs="Arial"/>
                <w:b/>
                <w:bCs/>
                <w:sz w:val="22"/>
                <w:szCs w:val="22"/>
              </w:rPr>
              <w:t>Զովքի</w:t>
            </w:r>
            <w:r w:rsidRPr="00864299">
              <w:rPr>
                <w:rFonts w:ascii="Arial Armenian" w:hAnsi="Arial Armenian" w:cs="Arial"/>
                <w:b/>
                <w:bCs/>
                <w:sz w:val="22"/>
                <w:szCs w:val="22"/>
              </w:rPr>
              <w:t xml:space="preserve"> 7-</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3-</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նրբանցք</w:t>
            </w:r>
            <w:r w:rsidRPr="00864299">
              <w:rPr>
                <w:rFonts w:ascii="Arial Armenian" w:hAnsi="Arial Armenian" w:cs="Arial"/>
                <w:b/>
                <w:bCs/>
                <w:sz w:val="22"/>
                <w:szCs w:val="22"/>
              </w:rPr>
              <w:t xml:space="preserve">L=132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18AF109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0F1CEB0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6371CB9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1F9BCAA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3310ED23"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04341A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4F3B1F9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2A373E2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2458C3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312.200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C4EE5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79CFC6F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35.772</w:t>
            </w:r>
          </w:p>
        </w:tc>
      </w:tr>
      <w:tr w:rsidR="00864299" w:rsidRPr="00864299" w14:paraId="3AA64C16"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B6637D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0B795B6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49B40A2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1AF7746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312.200</w:t>
            </w:r>
          </w:p>
        </w:tc>
        <w:tc>
          <w:tcPr>
            <w:tcW w:w="1360" w:type="dxa"/>
            <w:tcBorders>
              <w:top w:val="nil"/>
              <w:left w:val="nil"/>
              <w:bottom w:val="single" w:sz="4" w:space="0" w:color="auto"/>
              <w:right w:val="single" w:sz="4" w:space="0" w:color="auto"/>
            </w:tcBorders>
            <w:shd w:val="clear" w:color="auto" w:fill="auto"/>
            <w:noWrap/>
            <w:vAlign w:val="center"/>
            <w:hideMark/>
          </w:tcPr>
          <w:p w14:paraId="223990A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156E119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196.248</w:t>
            </w:r>
          </w:p>
        </w:tc>
      </w:tr>
      <w:tr w:rsidR="00864299" w:rsidRPr="00864299" w14:paraId="6F9EDE5E"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8C1CD9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5DF925B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3A29EEF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75C09C9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561.96</w:t>
            </w:r>
          </w:p>
        </w:tc>
        <w:tc>
          <w:tcPr>
            <w:tcW w:w="1360" w:type="dxa"/>
            <w:tcBorders>
              <w:top w:val="nil"/>
              <w:left w:val="nil"/>
              <w:bottom w:val="single" w:sz="4" w:space="0" w:color="auto"/>
              <w:right w:val="single" w:sz="4" w:space="0" w:color="auto"/>
            </w:tcBorders>
            <w:shd w:val="clear" w:color="auto" w:fill="auto"/>
            <w:noWrap/>
            <w:vAlign w:val="center"/>
            <w:hideMark/>
          </w:tcPr>
          <w:p w14:paraId="7944558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4D91DB8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1728.556</w:t>
            </w:r>
          </w:p>
        </w:tc>
      </w:tr>
      <w:tr w:rsidR="00864299" w:rsidRPr="00864299" w14:paraId="0245BB5A"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CC5BBA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8BDBBA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71D5E84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363C3B5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312.20</w:t>
            </w:r>
          </w:p>
        </w:tc>
        <w:tc>
          <w:tcPr>
            <w:tcW w:w="1360" w:type="dxa"/>
            <w:tcBorders>
              <w:top w:val="nil"/>
              <w:left w:val="nil"/>
              <w:bottom w:val="single" w:sz="4" w:space="0" w:color="auto"/>
              <w:right w:val="single" w:sz="4" w:space="0" w:color="auto"/>
            </w:tcBorders>
            <w:shd w:val="clear" w:color="auto" w:fill="auto"/>
            <w:noWrap/>
            <w:vAlign w:val="center"/>
            <w:hideMark/>
          </w:tcPr>
          <w:p w14:paraId="3FBC585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3795A0C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17.415</w:t>
            </w:r>
          </w:p>
        </w:tc>
      </w:tr>
      <w:tr w:rsidR="00864299" w:rsidRPr="00864299" w14:paraId="5BD361B3"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83122F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2018461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5E44B1D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0C67AA1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926.00</w:t>
            </w:r>
          </w:p>
        </w:tc>
        <w:tc>
          <w:tcPr>
            <w:tcW w:w="1360" w:type="dxa"/>
            <w:tcBorders>
              <w:top w:val="nil"/>
              <w:left w:val="nil"/>
              <w:bottom w:val="single" w:sz="4" w:space="0" w:color="auto"/>
              <w:right w:val="single" w:sz="4" w:space="0" w:color="auto"/>
            </w:tcBorders>
            <w:shd w:val="clear" w:color="auto" w:fill="auto"/>
            <w:noWrap/>
            <w:vAlign w:val="center"/>
            <w:hideMark/>
          </w:tcPr>
          <w:p w14:paraId="7FF559D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0285A33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16.022</w:t>
            </w:r>
          </w:p>
        </w:tc>
      </w:tr>
      <w:tr w:rsidR="00864299" w:rsidRPr="00864299" w14:paraId="58A8E788"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757FF5F"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65ECCD3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4889411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5493239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46.30</w:t>
            </w:r>
          </w:p>
        </w:tc>
        <w:tc>
          <w:tcPr>
            <w:tcW w:w="1360" w:type="dxa"/>
            <w:tcBorders>
              <w:top w:val="nil"/>
              <w:left w:val="nil"/>
              <w:bottom w:val="single" w:sz="4" w:space="0" w:color="auto"/>
              <w:right w:val="single" w:sz="4" w:space="0" w:color="auto"/>
            </w:tcBorders>
            <w:shd w:val="clear" w:color="auto" w:fill="auto"/>
            <w:noWrap/>
            <w:vAlign w:val="center"/>
            <w:hideMark/>
          </w:tcPr>
          <w:p w14:paraId="2BC8301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39E9C7F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371.513</w:t>
            </w:r>
          </w:p>
        </w:tc>
      </w:tr>
      <w:tr w:rsidR="00864299" w:rsidRPr="00864299" w14:paraId="7D2F3E20"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2C72AF7"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0DC8286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w:t>
            </w:r>
          </w:p>
        </w:tc>
        <w:tc>
          <w:tcPr>
            <w:tcW w:w="820" w:type="dxa"/>
            <w:tcBorders>
              <w:top w:val="nil"/>
              <w:left w:val="nil"/>
              <w:bottom w:val="single" w:sz="4" w:space="0" w:color="auto"/>
              <w:right w:val="single" w:sz="4" w:space="0" w:color="auto"/>
            </w:tcBorders>
            <w:shd w:val="clear" w:color="auto" w:fill="auto"/>
            <w:vAlign w:val="center"/>
            <w:hideMark/>
          </w:tcPr>
          <w:p w14:paraId="52C32673"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23A6EF9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926.0</w:t>
            </w:r>
          </w:p>
        </w:tc>
        <w:tc>
          <w:tcPr>
            <w:tcW w:w="1360" w:type="dxa"/>
            <w:tcBorders>
              <w:top w:val="nil"/>
              <w:left w:val="nil"/>
              <w:bottom w:val="single" w:sz="4" w:space="0" w:color="auto"/>
              <w:right w:val="single" w:sz="4" w:space="0" w:color="auto"/>
            </w:tcBorders>
            <w:shd w:val="clear" w:color="auto" w:fill="auto"/>
            <w:noWrap/>
            <w:vAlign w:val="center"/>
            <w:hideMark/>
          </w:tcPr>
          <w:p w14:paraId="5642E16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5ECD186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1450.754</w:t>
            </w:r>
          </w:p>
        </w:tc>
      </w:tr>
      <w:tr w:rsidR="00864299" w:rsidRPr="00864299" w14:paraId="2E88CDCE" w14:textId="77777777" w:rsidTr="00DE3569">
        <w:trPr>
          <w:trHeight w:val="25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F4FB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2876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2/</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 xml:space="preserve">/ </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09B4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118F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3.80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7361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3B87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1005.122</w:t>
            </w:r>
          </w:p>
        </w:tc>
      </w:tr>
      <w:tr w:rsidR="00864299" w:rsidRPr="00864299" w14:paraId="019F774C" w14:textId="77777777" w:rsidTr="00DE3569">
        <w:trPr>
          <w:trHeight w:val="41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C1520"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35CC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r w:rsidRPr="00864299">
              <w:rPr>
                <w:rFonts w:ascii="Arial Armenian" w:hAnsi="Arial Armenian" w:cs="Arial"/>
                <w:sz w:val="16"/>
                <w:szCs w:val="16"/>
              </w:rPr>
              <w:t>/</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BAE5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CFEB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926.0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4F05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56AD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4784.865</w:t>
            </w:r>
          </w:p>
        </w:tc>
      </w:tr>
      <w:tr w:rsidR="00864299" w:rsidRPr="00864299" w14:paraId="55458ED8" w14:textId="77777777" w:rsidTr="00DE3569">
        <w:trPr>
          <w:trHeight w:val="25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047E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2F94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1087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F36A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10BB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C7F1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125.839</w:t>
            </w:r>
          </w:p>
        </w:tc>
      </w:tr>
      <w:tr w:rsidR="00864299" w:rsidRPr="00864299" w14:paraId="2B65B6D0" w14:textId="77777777" w:rsidTr="00DE3569">
        <w:trPr>
          <w:trHeight w:val="30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5D280" w14:textId="77777777" w:rsidR="00864299" w:rsidRPr="00864299" w:rsidRDefault="00864299" w:rsidP="00864299">
            <w:pPr>
              <w:rPr>
                <w:rFonts w:ascii="Arial Armenian" w:hAnsi="Arial Armenian" w:cs="Arial"/>
              </w:rPr>
            </w:pPr>
            <w:r w:rsidRPr="00864299">
              <w:rPr>
                <w:rFonts w:ascii="Arial Armenian" w:hAnsi="Arial Armenian" w:cs="Arial"/>
              </w:rPr>
              <w:lastRenderedPageBreak/>
              <w:t> </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70E97720"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478C05C7"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1C68692"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82582BB"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21504CA"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9732.11</w:t>
            </w:r>
          </w:p>
        </w:tc>
      </w:tr>
      <w:tr w:rsidR="00864299" w:rsidRPr="00864299" w14:paraId="4C0131E1"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8232619"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7779736E"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r w:rsidRPr="00864299">
              <w:rPr>
                <w:rFonts w:ascii="Arial" w:hAnsi="Arial" w:cs="Arial"/>
                <w:b/>
                <w:bCs/>
                <w:sz w:val="22"/>
                <w:szCs w:val="22"/>
              </w:rPr>
              <w:t>հազ</w:t>
            </w:r>
            <w:r w:rsidRPr="00864299">
              <w:rPr>
                <w:rFonts w:ascii="Arial Armenian" w:hAnsi="Arial Armenian" w:cs="Arial"/>
                <w:b/>
                <w:bCs/>
                <w:sz w:val="22"/>
                <w:szCs w:val="22"/>
              </w:rPr>
              <w:t>.</w:t>
            </w:r>
            <w:r w:rsidRPr="00864299">
              <w:rPr>
                <w:rFonts w:ascii="Arial" w:hAnsi="Arial" w:cs="Arial"/>
                <w:b/>
                <w:bCs/>
                <w:sz w:val="22"/>
                <w:szCs w:val="22"/>
              </w:rPr>
              <w:t>դրամ</w:t>
            </w:r>
            <w:r w:rsidRPr="00864299">
              <w:rPr>
                <w:rFonts w:ascii="Arial Armenian" w:hAnsi="Arial Armenian" w:cs="Arial"/>
                <w:b/>
                <w:bCs/>
                <w:sz w:val="22"/>
                <w:szCs w:val="22"/>
              </w:rPr>
              <w:t>/</w:t>
            </w:r>
          </w:p>
        </w:tc>
        <w:tc>
          <w:tcPr>
            <w:tcW w:w="820" w:type="dxa"/>
            <w:tcBorders>
              <w:top w:val="nil"/>
              <w:left w:val="nil"/>
              <w:bottom w:val="single" w:sz="4" w:space="0" w:color="auto"/>
              <w:right w:val="single" w:sz="4" w:space="0" w:color="auto"/>
            </w:tcBorders>
            <w:shd w:val="clear" w:color="auto" w:fill="auto"/>
            <w:vAlign w:val="center"/>
            <w:hideMark/>
          </w:tcPr>
          <w:p w14:paraId="094E47F6" w14:textId="77777777" w:rsidR="00864299" w:rsidRPr="00864299" w:rsidRDefault="00864299" w:rsidP="00864299">
            <w:pPr>
              <w:jc w:val="center"/>
              <w:rPr>
                <w:rFonts w:ascii="Arial Armenian" w:hAnsi="Arial Armenian" w:cs="Arial"/>
                <w:b/>
                <w:bCs/>
                <w:sz w:val="22"/>
                <w:szCs w:val="22"/>
              </w:rPr>
            </w:pPr>
            <w:r w:rsidRPr="00864299">
              <w:rPr>
                <w:rFonts w:ascii="Arial Armenian" w:hAnsi="Arial Armenian" w:cs="Arial"/>
                <w:b/>
                <w:bCs/>
                <w:sz w:val="22"/>
                <w:szCs w:val="22"/>
              </w:rPr>
              <w:t> </w:t>
            </w:r>
          </w:p>
        </w:tc>
        <w:tc>
          <w:tcPr>
            <w:tcW w:w="940" w:type="dxa"/>
            <w:tcBorders>
              <w:top w:val="nil"/>
              <w:left w:val="nil"/>
              <w:bottom w:val="single" w:sz="4" w:space="0" w:color="auto"/>
              <w:right w:val="single" w:sz="4" w:space="0" w:color="auto"/>
            </w:tcBorders>
            <w:shd w:val="clear" w:color="auto" w:fill="auto"/>
            <w:vAlign w:val="center"/>
            <w:hideMark/>
          </w:tcPr>
          <w:p w14:paraId="1B2B6BBB"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6BD0A3B9"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540" w:type="dxa"/>
            <w:tcBorders>
              <w:top w:val="nil"/>
              <w:left w:val="nil"/>
              <w:bottom w:val="single" w:sz="4" w:space="0" w:color="auto"/>
              <w:right w:val="single" w:sz="4" w:space="0" w:color="auto"/>
            </w:tcBorders>
            <w:shd w:val="clear" w:color="auto" w:fill="auto"/>
            <w:vAlign w:val="center"/>
            <w:hideMark/>
          </w:tcPr>
          <w:p w14:paraId="3E25D24A" w14:textId="77777777" w:rsidR="00864299" w:rsidRPr="00864299" w:rsidRDefault="00864299" w:rsidP="00864299">
            <w:pPr>
              <w:jc w:val="center"/>
              <w:rPr>
                <w:rFonts w:ascii="Arial Armenian" w:hAnsi="Arial Armenian" w:cs="Arial"/>
                <w:b/>
                <w:bCs/>
                <w:sz w:val="22"/>
                <w:szCs w:val="22"/>
              </w:rPr>
            </w:pPr>
            <w:r w:rsidRPr="00864299">
              <w:rPr>
                <w:rFonts w:ascii="Arial Armenian" w:hAnsi="Arial Armenian" w:cs="Arial"/>
                <w:b/>
                <w:bCs/>
                <w:sz w:val="22"/>
                <w:szCs w:val="22"/>
              </w:rPr>
              <w:t>129912.972</w:t>
            </w:r>
          </w:p>
        </w:tc>
      </w:tr>
      <w:tr w:rsidR="00864299" w:rsidRPr="00864299" w14:paraId="5B6F60A7"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4E36C23"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03B86E09"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ԱԱՀ</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5561F149" w14:textId="77777777" w:rsidR="00864299" w:rsidRPr="00864299" w:rsidRDefault="00864299" w:rsidP="00864299">
            <w:pPr>
              <w:jc w:val="right"/>
              <w:rPr>
                <w:rFonts w:ascii="Arial Armenian" w:hAnsi="Arial Armenian" w:cs="Arial"/>
                <w:b/>
                <w:bCs/>
                <w:sz w:val="22"/>
                <w:szCs w:val="22"/>
              </w:rPr>
            </w:pPr>
            <w:r w:rsidRPr="00864299">
              <w:rPr>
                <w:rFonts w:ascii="Arial Armenian" w:hAnsi="Arial Armenian" w:cs="Arial"/>
                <w:b/>
                <w:bCs/>
                <w:sz w:val="22"/>
                <w:szCs w:val="22"/>
              </w:rPr>
              <w:t>20%</w:t>
            </w:r>
          </w:p>
        </w:tc>
        <w:tc>
          <w:tcPr>
            <w:tcW w:w="940" w:type="dxa"/>
            <w:tcBorders>
              <w:top w:val="nil"/>
              <w:left w:val="nil"/>
              <w:bottom w:val="single" w:sz="4" w:space="0" w:color="auto"/>
              <w:right w:val="single" w:sz="4" w:space="0" w:color="auto"/>
            </w:tcBorders>
            <w:shd w:val="clear" w:color="auto" w:fill="auto"/>
            <w:vAlign w:val="center"/>
            <w:hideMark/>
          </w:tcPr>
          <w:p w14:paraId="29726931"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360" w:type="dxa"/>
            <w:tcBorders>
              <w:top w:val="nil"/>
              <w:left w:val="nil"/>
              <w:bottom w:val="single" w:sz="4" w:space="0" w:color="auto"/>
              <w:right w:val="single" w:sz="4" w:space="0" w:color="auto"/>
            </w:tcBorders>
            <w:shd w:val="clear" w:color="auto" w:fill="auto"/>
            <w:vAlign w:val="center"/>
            <w:hideMark/>
          </w:tcPr>
          <w:p w14:paraId="253A5751"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540" w:type="dxa"/>
            <w:tcBorders>
              <w:top w:val="nil"/>
              <w:left w:val="nil"/>
              <w:bottom w:val="single" w:sz="4" w:space="0" w:color="auto"/>
              <w:right w:val="single" w:sz="4" w:space="0" w:color="auto"/>
            </w:tcBorders>
            <w:shd w:val="clear" w:color="auto" w:fill="auto"/>
            <w:vAlign w:val="center"/>
            <w:hideMark/>
          </w:tcPr>
          <w:p w14:paraId="4A348216" w14:textId="77777777" w:rsidR="00864299" w:rsidRPr="00864299" w:rsidRDefault="00864299" w:rsidP="00864299">
            <w:pPr>
              <w:jc w:val="center"/>
              <w:rPr>
                <w:rFonts w:ascii="Arial Armenian" w:hAnsi="Arial Armenian" w:cs="Arial"/>
                <w:b/>
                <w:bCs/>
                <w:sz w:val="22"/>
                <w:szCs w:val="22"/>
              </w:rPr>
            </w:pPr>
            <w:r w:rsidRPr="00864299">
              <w:rPr>
                <w:rFonts w:ascii="Arial Armenian" w:hAnsi="Arial Armenian" w:cs="Arial"/>
                <w:b/>
                <w:bCs/>
                <w:sz w:val="22"/>
                <w:szCs w:val="22"/>
              </w:rPr>
              <w:t>25982.59</w:t>
            </w:r>
          </w:p>
        </w:tc>
      </w:tr>
      <w:tr w:rsidR="00864299" w:rsidRPr="00864299" w14:paraId="79D23308"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ADBDEA0"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3FF898E9"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r w:rsidRPr="00864299">
              <w:rPr>
                <w:rFonts w:ascii="Arial" w:hAnsi="Arial" w:cs="Arial"/>
                <w:b/>
                <w:bCs/>
                <w:sz w:val="22"/>
                <w:szCs w:val="22"/>
              </w:rPr>
              <w:t>հազ</w:t>
            </w:r>
            <w:r w:rsidRPr="00864299">
              <w:rPr>
                <w:rFonts w:ascii="Arial Armenian" w:hAnsi="Arial Armenian" w:cs="Arial"/>
                <w:b/>
                <w:bCs/>
                <w:sz w:val="22"/>
                <w:szCs w:val="22"/>
              </w:rPr>
              <w:t>.</w:t>
            </w:r>
            <w:r w:rsidRPr="00864299">
              <w:rPr>
                <w:rFonts w:ascii="Arial" w:hAnsi="Arial" w:cs="Arial"/>
                <w:b/>
                <w:bCs/>
                <w:sz w:val="22"/>
                <w:szCs w:val="22"/>
              </w:rPr>
              <w:t>դրամ</w:t>
            </w:r>
            <w:r w:rsidRPr="00864299">
              <w:rPr>
                <w:rFonts w:ascii="Arial Armenian" w:hAnsi="Arial Armenian" w:cs="Arial"/>
                <w:b/>
                <w:bCs/>
                <w:sz w:val="22"/>
                <w:szCs w:val="22"/>
              </w:rPr>
              <w:t>/</w:t>
            </w:r>
          </w:p>
        </w:tc>
        <w:tc>
          <w:tcPr>
            <w:tcW w:w="820" w:type="dxa"/>
            <w:tcBorders>
              <w:top w:val="nil"/>
              <w:left w:val="nil"/>
              <w:bottom w:val="single" w:sz="4" w:space="0" w:color="auto"/>
              <w:right w:val="single" w:sz="4" w:space="0" w:color="auto"/>
            </w:tcBorders>
            <w:shd w:val="clear" w:color="auto" w:fill="auto"/>
            <w:vAlign w:val="center"/>
            <w:hideMark/>
          </w:tcPr>
          <w:p w14:paraId="3F0EF4FE"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940" w:type="dxa"/>
            <w:tcBorders>
              <w:top w:val="nil"/>
              <w:left w:val="nil"/>
              <w:bottom w:val="single" w:sz="4" w:space="0" w:color="auto"/>
              <w:right w:val="single" w:sz="4" w:space="0" w:color="auto"/>
            </w:tcBorders>
            <w:shd w:val="clear" w:color="auto" w:fill="auto"/>
            <w:vAlign w:val="center"/>
            <w:hideMark/>
          </w:tcPr>
          <w:p w14:paraId="3BD97FA7"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360" w:type="dxa"/>
            <w:tcBorders>
              <w:top w:val="nil"/>
              <w:left w:val="nil"/>
              <w:bottom w:val="single" w:sz="4" w:space="0" w:color="auto"/>
              <w:right w:val="single" w:sz="4" w:space="0" w:color="auto"/>
            </w:tcBorders>
            <w:shd w:val="clear" w:color="auto" w:fill="auto"/>
            <w:vAlign w:val="center"/>
            <w:hideMark/>
          </w:tcPr>
          <w:p w14:paraId="2202F92B"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540" w:type="dxa"/>
            <w:tcBorders>
              <w:top w:val="nil"/>
              <w:left w:val="nil"/>
              <w:bottom w:val="single" w:sz="4" w:space="0" w:color="auto"/>
              <w:right w:val="single" w:sz="4" w:space="0" w:color="auto"/>
            </w:tcBorders>
            <w:shd w:val="clear" w:color="auto" w:fill="auto"/>
            <w:vAlign w:val="center"/>
            <w:hideMark/>
          </w:tcPr>
          <w:p w14:paraId="671DB5BE" w14:textId="77777777" w:rsidR="00864299" w:rsidRPr="00864299" w:rsidRDefault="00864299" w:rsidP="00864299">
            <w:pPr>
              <w:jc w:val="center"/>
              <w:rPr>
                <w:rFonts w:ascii="Arial Armenian" w:hAnsi="Arial Armenian" w:cs="Arial"/>
                <w:b/>
                <w:bCs/>
                <w:sz w:val="22"/>
                <w:szCs w:val="22"/>
              </w:rPr>
            </w:pPr>
            <w:r w:rsidRPr="00864299">
              <w:rPr>
                <w:rFonts w:ascii="Arial Armenian" w:hAnsi="Arial Armenian" w:cs="Arial"/>
                <w:b/>
                <w:bCs/>
                <w:sz w:val="22"/>
                <w:szCs w:val="22"/>
              </w:rPr>
              <w:t>155895.566</w:t>
            </w:r>
          </w:p>
        </w:tc>
      </w:tr>
    </w:tbl>
    <w:p w14:paraId="041A8814" w14:textId="77777777" w:rsidR="00F02279" w:rsidRPr="00E6597C" w:rsidRDefault="00F02279" w:rsidP="00F02279">
      <w:pPr>
        <w:ind w:firstLine="567"/>
        <w:jc w:val="right"/>
        <w:rPr>
          <w:rFonts w:ascii="GHEA Grapalat" w:hAnsi="GHEA Grapalat"/>
          <w:i/>
          <w:lang w:val="pt-BR"/>
        </w:rPr>
      </w:pPr>
    </w:p>
    <w:p w14:paraId="08E30E62" w14:textId="7402E857" w:rsidR="00F02279" w:rsidRPr="00DE3569" w:rsidRDefault="00F02279" w:rsidP="00DE3569">
      <w:pPr>
        <w:jc w:val="both"/>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DE3569" w:rsidRPr="00DE3569">
        <w:rPr>
          <w:rFonts w:ascii="GHEA Grapalat" w:hAnsi="GHEA Grapalat" w:cs="Sylfaen"/>
          <w:sz w:val="22"/>
          <w:szCs w:val="22"/>
          <w:lang w:val="hy-AM"/>
        </w:rPr>
        <w:t>Ջրվեժ համայնքի Ջրվեժ, Ձորաղբյուր, Զովք բնակավայրերում</w:t>
      </w:r>
      <w:r w:rsidRPr="00DE3569">
        <w:rPr>
          <w:rFonts w:ascii="GHEA Grapalat" w:hAnsi="GHEA Grapalat" w:cs="Sylfaen"/>
          <w:sz w:val="22"/>
          <w:szCs w:val="22"/>
          <w:lang w:val="af-ZA"/>
        </w:rPr>
        <w:t xml:space="preserve"> հասցեում:</w:t>
      </w:r>
    </w:p>
    <w:p w14:paraId="09AB720A" w14:textId="77777777" w:rsidR="00F02279" w:rsidRPr="00DE3569" w:rsidRDefault="00F02279" w:rsidP="00DE3569">
      <w:pPr>
        <w:ind w:firstLine="567"/>
        <w:jc w:val="both"/>
        <w:rPr>
          <w:rFonts w:ascii="GHEA Grapalat" w:hAnsi="GHEA Grapalat"/>
          <w:i/>
          <w:lang w:val="pt-BR"/>
        </w:rPr>
      </w:pPr>
    </w:p>
    <w:p w14:paraId="0CD87924" w14:textId="77777777" w:rsidR="008C1DAB" w:rsidRPr="008C1DAB" w:rsidRDefault="008C1DAB" w:rsidP="008C1DAB">
      <w:pPr>
        <w:ind w:firstLine="567"/>
        <w:jc w:val="both"/>
        <w:rPr>
          <w:rFonts w:ascii="GHEA Grapalat" w:hAnsi="GHEA Grapalat"/>
          <w:b/>
          <w:i/>
          <w:lang w:val="hy-AM"/>
        </w:rPr>
      </w:pPr>
      <w:r w:rsidRPr="008C1DAB">
        <w:rPr>
          <w:rFonts w:ascii="GHEA Grapalat" w:hAnsi="GHEA Grapalat" w:cs="Sylfaen"/>
          <w:b/>
          <w:i/>
          <w:lang w:val="es-ES"/>
        </w:rPr>
        <w:t>Սույն</w:t>
      </w:r>
      <w:r w:rsidRPr="008C1DAB">
        <w:rPr>
          <w:rFonts w:ascii="GHEA Grapalat" w:hAnsi="GHEA Grapalat" w:cs="Times Armenian"/>
          <w:b/>
          <w:i/>
          <w:lang w:val="af-ZA"/>
        </w:rPr>
        <w:t xml:space="preserve"> </w:t>
      </w:r>
      <w:r w:rsidRPr="008C1DAB">
        <w:rPr>
          <w:rFonts w:ascii="GHEA Grapalat" w:hAnsi="GHEA Grapalat" w:cs="Sylfaen"/>
          <w:b/>
          <w:i/>
          <w:lang w:val="es-ES"/>
        </w:rPr>
        <w:t>հրավերով</w:t>
      </w:r>
      <w:r w:rsidRPr="008C1DAB">
        <w:rPr>
          <w:rFonts w:ascii="GHEA Grapalat" w:hAnsi="GHEA Grapalat" w:cs="Times Armenian"/>
          <w:b/>
          <w:i/>
          <w:lang w:val="af-ZA"/>
        </w:rPr>
        <w:t xml:space="preserve"> </w:t>
      </w:r>
      <w:r w:rsidRPr="008C1DAB">
        <w:rPr>
          <w:rFonts w:ascii="GHEA Grapalat" w:hAnsi="GHEA Grapalat" w:cs="Sylfaen"/>
          <w:b/>
          <w:i/>
          <w:lang w:val="es-ES"/>
        </w:rPr>
        <w:t>նախատեսված</w:t>
      </w:r>
      <w:r w:rsidRPr="008C1DAB">
        <w:rPr>
          <w:rFonts w:ascii="GHEA Grapalat" w:hAnsi="GHEA Grapalat" w:cs="Times Armenian"/>
          <w:b/>
          <w:i/>
          <w:lang w:val="af-ZA"/>
        </w:rPr>
        <w:t xml:space="preserve"> աշխատանքների կատարման </w:t>
      </w:r>
      <w:r w:rsidRPr="008C1DAB">
        <w:rPr>
          <w:rFonts w:ascii="GHEA Grapalat" w:hAnsi="GHEA Grapalat" w:cs="Sylfaen"/>
          <w:b/>
          <w:i/>
          <w:lang w:val="es-ES"/>
        </w:rPr>
        <w:t>համար</w:t>
      </w:r>
      <w:r w:rsidRPr="008C1DAB">
        <w:rPr>
          <w:rFonts w:ascii="GHEA Grapalat" w:hAnsi="GHEA Grapalat" w:cs="Times Armenian"/>
          <w:b/>
          <w:i/>
          <w:lang w:val="af-ZA"/>
        </w:rPr>
        <w:t xml:space="preserve"> </w:t>
      </w:r>
      <w:r w:rsidRPr="008C1DAB">
        <w:rPr>
          <w:rFonts w:ascii="GHEA Grapalat" w:hAnsi="GHEA Grapalat" w:cs="Sylfaen"/>
          <w:b/>
          <w:i/>
          <w:lang w:val="es-ES"/>
        </w:rPr>
        <w:t>պահանջվում</w:t>
      </w:r>
      <w:r w:rsidRPr="008C1DAB">
        <w:rPr>
          <w:rFonts w:ascii="GHEA Grapalat" w:hAnsi="GHEA Grapalat" w:cs="Times Armenian"/>
          <w:b/>
          <w:i/>
          <w:lang w:val="af-ZA"/>
        </w:rPr>
        <w:t xml:space="preserve"> </w:t>
      </w:r>
      <w:r w:rsidRPr="008C1DAB">
        <w:rPr>
          <w:rFonts w:ascii="GHEA Grapalat" w:hAnsi="GHEA Grapalat" w:cs="Times Armenian"/>
          <w:b/>
          <w:i/>
          <w:lang w:val="hy-AM"/>
        </w:rPr>
        <w:t xml:space="preserve">է՝ </w:t>
      </w:r>
      <w:r w:rsidRPr="008C1DAB">
        <w:rPr>
          <w:rFonts w:ascii="GHEA Grapalat" w:hAnsi="GHEA Grapalat"/>
          <w:b/>
          <w:i/>
        </w:rPr>
        <w:t>ՔՊԼ</w:t>
      </w:r>
      <w:r w:rsidRPr="008C1DAB">
        <w:rPr>
          <w:rFonts w:ascii="GHEA Grapalat" w:hAnsi="GHEA Grapalat"/>
          <w:b/>
          <w:i/>
          <w:lang w:val="af-ZA"/>
        </w:rPr>
        <w:t xml:space="preserve">- </w:t>
      </w:r>
      <w:r w:rsidRPr="008C1DAB">
        <w:rPr>
          <w:rFonts w:ascii="GHEA Grapalat" w:hAnsi="GHEA Grapalat"/>
          <w:b/>
          <w:i/>
        </w:rPr>
        <w:t>Տրանսպորտային</w:t>
      </w:r>
      <w:r w:rsidRPr="008C1DAB">
        <w:rPr>
          <w:rFonts w:ascii="GHEA Grapalat" w:hAnsi="GHEA Grapalat"/>
          <w:b/>
          <w:i/>
          <w:lang w:val="af-ZA"/>
        </w:rPr>
        <w:t xml:space="preserve"> </w:t>
      </w:r>
      <w:r w:rsidRPr="008C1DAB">
        <w:rPr>
          <w:rFonts w:ascii="GHEA Grapalat" w:hAnsi="GHEA Grapalat"/>
          <w:b/>
          <w:i/>
        </w:rPr>
        <w:t>ուղիներ</w:t>
      </w:r>
      <w:r w:rsidRPr="008C1DAB">
        <w:rPr>
          <w:rFonts w:ascii="GHEA Grapalat" w:hAnsi="GHEA Grapalat"/>
          <w:b/>
          <w:i/>
          <w:lang w:val="af-ZA"/>
        </w:rPr>
        <w:t xml:space="preserve"> (</w:t>
      </w:r>
      <w:r w:rsidRPr="008C1DAB">
        <w:rPr>
          <w:rFonts w:ascii="GHEA Grapalat" w:hAnsi="GHEA Grapalat"/>
          <w:b/>
          <w:i/>
        </w:rPr>
        <w:t>ավտոմոբիլային</w:t>
      </w:r>
      <w:r w:rsidRPr="008C1DAB">
        <w:rPr>
          <w:rFonts w:ascii="GHEA Grapalat" w:hAnsi="GHEA Grapalat"/>
          <w:b/>
          <w:i/>
          <w:lang w:val="af-ZA"/>
        </w:rPr>
        <w:t xml:space="preserve"> </w:t>
      </w:r>
      <w:r w:rsidRPr="008C1DAB">
        <w:rPr>
          <w:rFonts w:ascii="GHEA Grapalat" w:hAnsi="GHEA Grapalat"/>
          <w:b/>
          <w:i/>
        </w:rPr>
        <w:t>ճանապարհներ</w:t>
      </w:r>
      <w:r w:rsidRPr="008C1DAB">
        <w:rPr>
          <w:rFonts w:ascii="GHEA Grapalat" w:hAnsi="GHEA Grapalat"/>
          <w:b/>
          <w:i/>
          <w:lang w:val="af-ZA"/>
        </w:rPr>
        <w:t>,</w:t>
      </w:r>
      <w:r w:rsidRPr="008C1DAB">
        <w:rPr>
          <w:rFonts w:ascii="GHEA Grapalat" w:hAnsi="GHEA Grapalat"/>
          <w:b/>
          <w:i/>
          <w:lang w:val="hy-AM"/>
        </w:rPr>
        <w:t xml:space="preserve"> </w:t>
      </w:r>
      <w:r w:rsidRPr="008C1DAB">
        <w:rPr>
          <w:rFonts w:ascii="GHEA Grapalat" w:hAnsi="GHEA Grapalat"/>
          <w:b/>
          <w:i/>
        </w:rPr>
        <w:t>երկաթուղային</w:t>
      </w:r>
      <w:r w:rsidRPr="008C1DAB">
        <w:rPr>
          <w:rFonts w:ascii="GHEA Grapalat" w:hAnsi="GHEA Grapalat"/>
          <w:b/>
          <w:i/>
          <w:lang w:val="af-ZA"/>
        </w:rPr>
        <w:t xml:space="preserve"> </w:t>
      </w:r>
      <w:r w:rsidRPr="008C1DAB">
        <w:rPr>
          <w:rFonts w:ascii="GHEA Grapalat" w:hAnsi="GHEA Grapalat"/>
          <w:b/>
          <w:i/>
        </w:rPr>
        <w:t>գծեր</w:t>
      </w:r>
      <w:r w:rsidRPr="008C1DAB">
        <w:rPr>
          <w:rFonts w:ascii="GHEA Grapalat" w:hAnsi="GHEA Grapalat"/>
          <w:b/>
          <w:i/>
          <w:lang w:val="af-ZA"/>
        </w:rPr>
        <w:t xml:space="preserve"> </w:t>
      </w:r>
      <w:r w:rsidRPr="008C1DAB">
        <w:rPr>
          <w:rFonts w:ascii="GHEA Grapalat" w:hAnsi="GHEA Grapalat"/>
          <w:b/>
          <w:i/>
        </w:rPr>
        <w:t>և</w:t>
      </w:r>
      <w:r w:rsidRPr="008C1DAB">
        <w:rPr>
          <w:rFonts w:ascii="GHEA Grapalat" w:hAnsi="GHEA Grapalat"/>
          <w:b/>
          <w:i/>
          <w:lang w:val="af-ZA"/>
        </w:rPr>
        <w:t xml:space="preserve"> </w:t>
      </w:r>
      <w:r w:rsidRPr="008C1DAB">
        <w:rPr>
          <w:rFonts w:ascii="GHEA Grapalat" w:hAnsi="GHEA Grapalat"/>
          <w:b/>
          <w:i/>
        </w:rPr>
        <w:t>օդանավակայաններ</w:t>
      </w:r>
      <w:r w:rsidRPr="008C1DAB">
        <w:rPr>
          <w:rFonts w:ascii="GHEA Grapalat" w:hAnsi="GHEA Grapalat"/>
          <w:b/>
          <w:i/>
          <w:lang w:val="af-ZA"/>
        </w:rPr>
        <w:t xml:space="preserve">, </w:t>
      </w:r>
      <w:r w:rsidRPr="008C1DAB">
        <w:rPr>
          <w:rFonts w:ascii="GHEA Grapalat" w:hAnsi="GHEA Grapalat"/>
          <w:b/>
          <w:i/>
        </w:rPr>
        <w:t>արհեստական</w:t>
      </w:r>
      <w:r w:rsidRPr="008C1DAB">
        <w:rPr>
          <w:rFonts w:ascii="GHEA Grapalat" w:hAnsi="GHEA Grapalat"/>
          <w:b/>
          <w:i/>
          <w:lang w:val="af-ZA"/>
        </w:rPr>
        <w:t xml:space="preserve"> </w:t>
      </w:r>
      <w:r w:rsidRPr="008C1DAB">
        <w:rPr>
          <w:rFonts w:ascii="GHEA Grapalat" w:hAnsi="GHEA Grapalat"/>
          <w:b/>
          <w:i/>
        </w:rPr>
        <w:t>կառուցվածքներ՝</w:t>
      </w:r>
      <w:r w:rsidRPr="008C1DAB">
        <w:rPr>
          <w:rFonts w:ascii="GHEA Grapalat" w:hAnsi="GHEA Grapalat"/>
          <w:b/>
          <w:i/>
          <w:lang w:val="af-ZA"/>
        </w:rPr>
        <w:t xml:space="preserve"> </w:t>
      </w:r>
      <w:r w:rsidRPr="008C1DAB">
        <w:rPr>
          <w:rFonts w:ascii="GHEA Grapalat" w:hAnsi="GHEA Grapalat"/>
          <w:b/>
          <w:i/>
        </w:rPr>
        <w:t>կամուրջներ</w:t>
      </w:r>
      <w:r w:rsidRPr="008C1DAB">
        <w:rPr>
          <w:rFonts w:ascii="GHEA Grapalat" w:hAnsi="GHEA Grapalat"/>
          <w:b/>
          <w:i/>
          <w:lang w:val="af-ZA"/>
        </w:rPr>
        <w:t xml:space="preserve">, </w:t>
      </w:r>
      <w:r w:rsidRPr="008C1DAB">
        <w:rPr>
          <w:rFonts w:ascii="GHEA Grapalat" w:hAnsi="GHEA Grapalat"/>
          <w:b/>
          <w:i/>
        </w:rPr>
        <w:t>թունելներ</w:t>
      </w:r>
      <w:r w:rsidRPr="008C1DAB">
        <w:rPr>
          <w:rFonts w:ascii="GHEA Grapalat" w:hAnsi="GHEA Grapalat"/>
          <w:b/>
          <w:i/>
          <w:lang w:val="af-ZA"/>
        </w:rPr>
        <w:t xml:space="preserve">, </w:t>
      </w:r>
      <w:r w:rsidRPr="008C1DAB">
        <w:rPr>
          <w:rFonts w:ascii="GHEA Grapalat" w:hAnsi="GHEA Grapalat"/>
          <w:b/>
          <w:i/>
        </w:rPr>
        <w:t>ուղեանցներ</w:t>
      </w:r>
      <w:r w:rsidRPr="008C1DAB">
        <w:rPr>
          <w:rFonts w:ascii="GHEA Grapalat" w:hAnsi="GHEA Grapalat"/>
          <w:b/>
          <w:i/>
          <w:lang w:val="af-ZA"/>
        </w:rPr>
        <w:t xml:space="preserve">, </w:t>
      </w:r>
      <w:r w:rsidRPr="008C1DAB">
        <w:rPr>
          <w:rFonts w:ascii="GHEA Grapalat" w:hAnsi="GHEA Grapalat"/>
          <w:b/>
          <w:i/>
        </w:rPr>
        <w:t>էստակադաներ</w:t>
      </w:r>
      <w:r w:rsidRPr="008C1DAB">
        <w:rPr>
          <w:rFonts w:ascii="GHEA Grapalat" w:hAnsi="GHEA Grapalat"/>
          <w:b/>
          <w:i/>
          <w:lang w:val="af-ZA"/>
        </w:rPr>
        <w:t xml:space="preserve">, </w:t>
      </w:r>
      <w:r w:rsidRPr="008C1DAB">
        <w:rPr>
          <w:rFonts w:ascii="GHEA Grapalat" w:hAnsi="GHEA Grapalat"/>
          <w:b/>
          <w:i/>
        </w:rPr>
        <w:t>հենապատեր</w:t>
      </w:r>
      <w:r w:rsidRPr="008C1DAB">
        <w:rPr>
          <w:rFonts w:ascii="GHEA Grapalat" w:hAnsi="GHEA Grapalat"/>
          <w:b/>
          <w:i/>
          <w:lang w:val="af-ZA"/>
        </w:rPr>
        <w:t xml:space="preserve"> </w:t>
      </w:r>
      <w:r w:rsidRPr="008C1DAB">
        <w:rPr>
          <w:rFonts w:ascii="GHEA Grapalat" w:hAnsi="GHEA Grapalat"/>
          <w:b/>
          <w:i/>
        </w:rPr>
        <w:t>և</w:t>
      </w:r>
      <w:r w:rsidRPr="008C1DAB">
        <w:rPr>
          <w:rFonts w:ascii="GHEA Grapalat" w:hAnsi="GHEA Grapalat"/>
          <w:b/>
          <w:i/>
          <w:lang w:val="af-ZA"/>
        </w:rPr>
        <w:t xml:space="preserve"> </w:t>
      </w:r>
      <w:r w:rsidRPr="008C1DAB">
        <w:rPr>
          <w:rFonts w:ascii="GHEA Grapalat" w:hAnsi="GHEA Grapalat"/>
          <w:b/>
          <w:i/>
        </w:rPr>
        <w:t>այլն</w:t>
      </w:r>
      <w:r w:rsidRPr="008C1DAB">
        <w:rPr>
          <w:rFonts w:ascii="GHEA Grapalat" w:hAnsi="GHEA Grapalat"/>
          <w:b/>
          <w:i/>
          <w:lang w:val="af-ZA"/>
        </w:rPr>
        <w:t xml:space="preserve">)  - II </w:t>
      </w:r>
      <w:r w:rsidRPr="008C1DAB">
        <w:rPr>
          <w:rFonts w:ascii="GHEA Grapalat" w:hAnsi="GHEA Grapalat"/>
          <w:b/>
          <w:i/>
        </w:rPr>
        <w:t>դասի</w:t>
      </w:r>
      <w:r w:rsidRPr="008C1DAB">
        <w:rPr>
          <w:rFonts w:ascii="GHEA Grapalat" w:hAnsi="GHEA Grapalat"/>
          <w:b/>
          <w:i/>
          <w:lang w:val="af-ZA"/>
        </w:rPr>
        <w:t xml:space="preserve"> </w:t>
      </w:r>
      <w:r w:rsidRPr="008C1DAB">
        <w:rPr>
          <w:rFonts w:ascii="GHEA Grapalat" w:hAnsi="GHEA Grapalat"/>
          <w:b/>
          <w:i/>
        </w:rPr>
        <w:t>լիցենզիա</w:t>
      </w:r>
      <w:r w:rsidRPr="008C1DAB">
        <w:rPr>
          <w:rFonts w:ascii="GHEA Grapalat" w:hAnsi="GHEA Grapalat"/>
          <w:b/>
          <w:i/>
          <w:lang w:val="hy-AM"/>
        </w:rPr>
        <w:t>։</w:t>
      </w:r>
    </w:p>
    <w:p w14:paraId="41EB7FDB" w14:textId="77777777" w:rsidR="00F02279" w:rsidRPr="008C1DAB" w:rsidRDefault="00F02279" w:rsidP="00F02279">
      <w:pPr>
        <w:ind w:firstLine="567"/>
        <w:jc w:val="right"/>
        <w:rPr>
          <w:rFonts w:ascii="GHEA Grapalat" w:hAnsi="GHEA Grapalat"/>
          <w:i/>
          <w:lang w:val="hy-AM"/>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518F61AE" w:rsidR="00F02279" w:rsidRDefault="00F02279" w:rsidP="00F02279">
      <w:pPr>
        <w:ind w:firstLine="567"/>
        <w:jc w:val="right"/>
        <w:rPr>
          <w:rFonts w:ascii="GHEA Grapalat" w:hAnsi="GHEA Grapalat"/>
          <w:i/>
          <w:lang w:val="pt-BR"/>
        </w:rPr>
      </w:pPr>
    </w:p>
    <w:p w14:paraId="04A322C9" w14:textId="017A32F1" w:rsidR="001723F7" w:rsidRDefault="001723F7" w:rsidP="00F02279">
      <w:pPr>
        <w:ind w:firstLine="567"/>
        <w:jc w:val="right"/>
        <w:rPr>
          <w:rFonts w:ascii="GHEA Grapalat" w:hAnsi="GHEA Grapalat"/>
          <w:i/>
          <w:lang w:val="pt-BR"/>
        </w:rPr>
      </w:pPr>
    </w:p>
    <w:p w14:paraId="48010AB0" w14:textId="6B03D22F" w:rsidR="001723F7" w:rsidRDefault="001723F7" w:rsidP="00F02279">
      <w:pPr>
        <w:ind w:firstLine="567"/>
        <w:jc w:val="right"/>
        <w:rPr>
          <w:rFonts w:ascii="GHEA Grapalat" w:hAnsi="GHEA Grapalat"/>
          <w:i/>
          <w:lang w:val="pt-BR"/>
        </w:rPr>
      </w:pPr>
    </w:p>
    <w:p w14:paraId="0CA34EFC" w14:textId="7019E167" w:rsidR="001723F7" w:rsidRDefault="001723F7" w:rsidP="00F02279">
      <w:pPr>
        <w:ind w:firstLine="567"/>
        <w:jc w:val="right"/>
        <w:rPr>
          <w:rFonts w:ascii="GHEA Grapalat" w:hAnsi="GHEA Grapalat"/>
          <w:i/>
          <w:lang w:val="pt-BR"/>
        </w:rPr>
      </w:pPr>
    </w:p>
    <w:p w14:paraId="2BE90DAD" w14:textId="26BE76FF" w:rsidR="001723F7" w:rsidRDefault="001723F7" w:rsidP="00F02279">
      <w:pPr>
        <w:ind w:firstLine="567"/>
        <w:jc w:val="right"/>
        <w:rPr>
          <w:rFonts w:ascii="GHEA Grapalat" w:hAnsi="GHEA Grapalat"/>
          <w:i/>
          <w:lang w:val="pt-BR"/>
        </w:rPr>
      </w:pPr>
    </w:p>
    <w:p w14:paraId="73E7E39C" w14:textId="2213C2BF" w:rsidR="001723F7" w:rsidRDefault="001723F7" w:rsidP="00F02279">
      <w:pPr>
        <w:ind w:firstLine="567"/>
        <w:jc w:val="right"/>
        <w:rPr>
          <w:rFonts w:ascii="GHEA Grapalat" w:hAnsi="GHEA Grapalat"/>
          <w:i/>
          <w:lang w:val="pt-BR"/>
        </w:rPr>
      </w:pPr>
    </w:p>
    <w:p w14:paraId="6B22E297" w14:textId="345BA674" w:rsidR="001723F7" w:rsidRDefault="001723F7" w:rsidP="00F02279">
      <w:pPr>
        <w:ind w:firstLine="567"/>
        <w:jc w:val="right"/>
        <w:rPr>
          <w:rFonts w:ascii="GHEA Grapalat" w:hAnsi="GHEA Grapalat"/>
          <w:i/>
          <w:lang w:val="pt-BR"/>
        </w:rPr>
      </w:pPr>
    </w:p>
    <w:p w14:paraId="3B0D83B0" w14:textId="1081BEB9" w:rsidR="001723F7" w:rsidRDefault="001723F7" w:rsidP="00F02279">
      <w:pPr>
        <w:ind w:firstLine="567"/>
        <w:jc w:val="right"/>
        <w:rPr>
          <w:rFonts w:ascii="GHEA Grapalat" w:hAnsi="GHEA Grapalat"/>
          <w:i/>
          <w:lang w:val="pt-BR"/>
        </w:rPr>
      </w:pPr>
    </w:p>
    <w:p w14:paraId="5C7E7322" w14:textId="7A13B478" w:rsidR="001723F7" w:rsidRDefault="001723F7" w:rsidP="00F02279">
      <w:pPr>
        <w:ind w:firstLine="567"/>
        <w:jc w:val="right"/>
        <w:rPr>
          <w:rFonts w:ascii="GHEA Grapalat" w:hAnsi="GHEA Grapalat"/>
          <w:i/>
          <w:lang w:val="pt-BR"/>
        </w:rPr>
      </w:pPr>
    </w:p>
    <w:p w14:paraId="60FF469E" w14:textId="3C45124F" w:rsidR="001723F7" w:rsidRDefault="001723F7" w:rsidP="00F02279">
      <w:pPr>
        <w:ind w:firstLine="567"/>
        <w:jc w:val="right"/>
        <w:rPr>
          <w:rFonts w:ascii="GHEA Grapalat" w:hAnsi="GHEA Grapalat"/>
          <w:i/>
          <w:lang w:val="pt-BR"/>
        </w:rPr>
      </w:pPr>
    </w:p>
    <w:p w14:paraId="40DC44A7" w14:textId="5D42A058" w:rsidR="001723F7" w:rsidRDefault="001723F7" w:rsidP="00F02279">
      <w:pPr>
        <w:ind w:firstLine="567"/>
        <w:jc w:val="right"/>
        <w:rPr>
          <w:rFonts w:ascii="GHEA Grapalat" w:hAnsi="GHEA Grapalat"/>
          <w:i/>
          <w:lang w:val="pt-BR"/>
        </w:rPr>
      </w:pPr>
    </w:p>
    <w:p w14:paraId="600E3C77" w14:textId="1D327BAC" w:rsidR="001723F7" w:rsidRDefault="001723F7" w:rsidP="00F02279">
      <w:pPr>
        <w:ind w:firstLine="567"/>
        <w:jc w:val="right"/>
        <w:rPr>
          <w:rFonts w:ascii="GHEA Grapalat" w:hAnsi="GHEA Grapalat"/>
          <w:i/>
          <w:lang w:val="pt-BR"/>
        </w:rPr>
      </w:pPr>
    </w:p>
    <w:p w14:paraId="34BF322D" w14:textId="25F4C722" w:rsidR="001723F7" w:rsidRDefault="001723F7" w:rsidP="00F02279">
      <w:pPr>
        <w:ind w:firstLine="567"/>
        <w:jc w:val="right"/>
        <w:rPr>
          <w:rFonts w:ascii="GHEA Grapalat" w:hAnsi="GHEA Grapalat"/>
          <w:i/>
          <w:lang w:val="pt-BR"/>
        </w:rPr>
      </w:pPr>
    </w:p>
    <w:p w14:paraId="3A883493" w14:textId="1655C159" w:rsidR="001723F7" w:rsidRDefault="001723F7" w:rsidP="00F02279">
      <w:pPr>
        <w:ind w:firstLine="567"/>
        <w:jc w:val="right"/>
        <w:rPr>
          <w:rFonts w:ascii="GHEA Grapalat" w:hAnsi="GHEA Grapalat"/>
          <w:i/>
          <w:lang w:val="pt-BR"/>
        </w:rPr>
      </w:pPr>
    </w:p>
    <w:p w14:paraId="72E733EB" w14:textId="2ABFAE3E" w:rsidR="001723F7" w:rsidRDefault="001723F7" w:rsidP="00F02279">
      <w:pPr>
        <w:ind w:firstLine="567"/>
        <w:jc w:val="right"/>
        <w:rPr>
          <w:rFonts w:ascii="GHEA Grapalat" w:hAnsi="GHEA Grapalat"/>
          <w:i/>
          <w:lang w:val="pt-BR"/>
        </w:rPr>
      </w:pPr>
    </w:p>
    <w:p w14:paraId="168C3B58" w14:textId="1CCD6900" w:rsidR="001723F7" w:rsidRDefault="001723F7" w:rsidP="00F02279">
      <w:pPr>
        <w:ind w:firstLine="567"/>
        <w:jc w:val="right"/>
        <w:rPr>
          <w:rFonts w:ascii="GHEA Grapalat" w:hAnsi="GHEA Grapalat"/>
          <w:i/>
          <w:lang w:val="pt-BR"/>
        </w:rPr>
      </w:pPr>
    </w:p>
    <w:p w14:paraId="0F41EA2A" w14:textId="6EC0F378" w:rsidR="001723F7" w:rsidRDefault="001723F7" w:rsidP="00F02279">
      <w:pPr>
        <w:ind w:firstLine="567"/>
        <w:jc w:val="right"/>
        <w:rPr>
          <w:rFonts w:ascii="GHEA Grapalat" w:hAnsi="GHEA Grapalat"/>
          <w:i/>
          <w:lang w:val="pt-BR"/>
        </w:rPr>
      </w:pPr>
    </w:p>
    <w:p w14:paraId="7B4934DB" w14:textId="427DB5E9" w:rsidR="001723F7" w:rsidRDefault="001723F7" w:rsidP="00F02279">
      <w:pPr>
        <w:ind w:firstLine="567"/>
        <w:jc w:val="right"/>
        <w:rPr>
          <w:rFonts w:ascii="GHEA Grapalat" w:hAnsi="GHEA Grapalat"/>
          <w:i/>
          <w:lang w:val="pt-BR"/>
        </w:rPr>
      </w:pPr>
    </w:p>
    <w:p w14:paraId="6BB88B53" w14:textId="21C5EDA2" w:rsidR="001723F7" w:rsidRDefault="001723F7" w:rsidP="00F02279">
      <w:pPr>
        <w:ind w:firstLine="567"/>
        <w:jc w:val="right"/>
        <w:rPr>
          <w:rFonts w:ascii="GHEA Grapalat" w:hAnsi="GHEA Grapalat"/>
          <w:i/>
          <w:lang w:val="pt-BR"/>
        </w:rPr>
      </w:pPr>
    </w:p>
    <w:p w14:paraId="413A2AB5" w14:textId="77777777" w:rsidR="001723F7" w:rsidRPr="00E6597C" w:rsidRDefault="001723F7"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06CB9C8E" w:rsidR="00F02279" w:rsidRDefault="00F920F7" w:rsidP="00F02279">
      <w:pPr>
        <w:ind w:firstLine="567"/>
        <w:jc w:val="center"/>
        <w:rPr>
          <w:rFonts w:ascii="GHEA Grapalat" w:hAnsi="GHEA Grapalat" w:cs="Sylfaen"/>
          <w:b/>
          <w:sz w:val="22"/>
          <w:szCs w:val="22"/>
          <w:lang w:val="pt-BR"/>
        </w:rPr>
      </w:pPr>
      <w:r w:rsidRPr="00F920F7">
        <w:rPr>
          <w:rFonts w:ascii="Arial" w:hAnsi="Arial" w:cs="Arial"/>
          <w:b/>
          <w:bCs/>
          <w:sz w:val="22"/>
          <w:szCs w:val="22"/>
          <w:lang w:val="hy-AM"/>
        </w:rPr>
        <w:t>ՋՐՎԵԺ</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ՀԱՄԱՅՆՔԻ</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ՆԵՐՀԱՄԱՅՆՔԱՅԻՆ</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ՃԱՆԱՊԱՐՀՆԵՐԻ</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ԱՍՖԱԼՏԱՊԱՏՄԱՆ</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ԱՇԽԱՏԱՆՔՆԵՐ</w:t>
      </w:r>
      <w:r w:rsidR="00F02279" w:rsidRPr="00F920F7">
        <w:rPr>
          <w:rFonts w:ascii="GHEA Grapalat" w:hAnsi="GHEA Grapalat" w:cs="Sylfaen"/>
          <w:b/>
          <w:sz w:val="22"/>
          <w:szCs w:val="22"/>
          <w:lang w:val="pt-BR"/>
        </w:rPr>
        <w:t>Ի</w:t>
      </w:r>
      <w:r w:rsidR="00F02279" w:rsidRPr="00F920F7">
        <w:rPr>
          <w:rFonts w:ascii="GHEA Grapalat" w:hAnsi="GHEA Grapalat" w:cs="Times Armenian"/>
          <w:b/>
          <w:sz w:val="22"/>
          <w:szCs w:val="22"/>
          <w:lang w:val="pt-BR"/>
        </w:rPr>
        <w:t xml:space="preserve"> </w:t>
      </w:r>
      <w:r w:rsidR="00F02279" w:rsidRPr="00F920F7">
        <w:rPr>
          <w:rFonts w:ascii="GHEA Grapalat" w:hAnsi="GHEA Grapalat" w:cs="Sylfaen"/>
          <w:b/>
          <w:sz w:val="22"/>
          <w:szCs w:val="22"/>
          <w:lang w:val="pt-BR"/>
        </w:rPr>
        <w:t>ԿԱՏԱՐՄԱՆ</w:t>
      </w:r>
    </w:p>
    <w:p w14:paraId="4C419E12" w14:textId="0C59F202" w:rsidR="00F920F7" w:rsidRDefault="00F920F7" w:rsidP="00F02279">
      <w:pPr>
        <w:ind w:firstLine="567"/>
        <w:jc w:val="center"/>
        <w:rPr>
          <w:rFonts w:ascii="GHEA Grapalat" w:hAnsi="GHEA Grapalat" w:cs="Sylfaen"/>
          <w:b/>
          <w:sz w:val="22"/>
          <w:szCs w:val="22"/>
          <w:lang w:val="pt-BR"/>
        </w:rPr>
      </w:pPr>
    </w:p>
    <w:p w14:paraId="71A5E58E" w14:textId="77777777" w:rsidR="00F920F7" w:rsidRPr="00F920F7" w:rsidRDefault="00F920F7" w:rsidP="00F02279">
      <w:pPr>
        <w:ind w:firstLine="567"/>
        <w:jc w:val="center"/>
        <w:rPr>
          <w:rFonts w:ascii="GHEA Grapalat" w:hAnsi="GHEA Grapalat" w:cs="Sylfaen"/>
          <w:b/>
          <w:sz w:val="22"/>
          <w:szCs w:val="22"/>
          <w:lang w:val="pt-BR"/>
        </w:rPr>
      </w:pPr>
    </w:p>
    <w:p w14:paraId="259F14C3" w14:textId="77777777" w:rsidR="00F920F7" w:rsidRPr="00F920F7" w:rsidRDefault="00F920F7" w:rsidP="00F920F7">
      <w:pPr>
        <w:autoSpaceDE w:val="0"/>
        <w:autoSpaceDN w:val="0"/>
        <w:adjustRightInd w:val="0"/>
        <w:ind w:firstLine="708"/>
        <w:rPr>
          <w:rFonts w:ascii="Sylfaen" w:hAnsi="Sylfaen" w:cs="Sylfaen"/>
          <w:b/>
          <w:bCs/>
          <w:color w:val="000000"/>
          <w:lang w:val="pt-BR"/>
        </w:rPr>
      </w:pPr>
      <w:r>
        <w:rPr>
          <w:rFonts w:ascii="Sylfaen" w:hAnsi="Sylfaen" w:cs="Sylfaen"/>
          <w:b/>
          <w:bCs/>
          <w:color w:val="000000"/>
        </w:rPr>
        <w:t>Աշխատանքների</w:t>
      </w:r>
      <w:r w:rsidRPr="00F920F7">
        <w:rPr>
          <w:rFonts w:ascii="Sylfaen" w:hAnsi="Sylfaen" w:cs="Sylfaen"/>
          <w:b/>
          <w:bCs/>
          <w:color w:val="000000"/>
          <w:lang w:val="pt-BR"/>
        </w:rPr>
        <w:t xml:space="preserve"> </w:t>
      </w:r>
      <w:r>
        <w:rPr>
          <w:rFonts w:ascii="Sylfaen" w:hAnsi="Sylfaen" w:cs="Sylfaen"/>
          <w:b/>
          <w:bCs/>
          <w:color w:val="000000"/>
        </w:rPr>
        <w:t>կատարման</w:t>
      </w:r>
      <w:r w:rsidRPr="00F920F7">
        <w:rPr>
          <w:rFonts w:ascii="Sylfaen" w:hAnsi="Sylfaen" w:cs="Sylfaen"/>
          <w:b/>
          <w:bCs/>
          <w:color w:val="000000"/>
          <w:lang w:val="pt-BR"/>
        </w:rPr>
        <w:t xml:space="preserve"> </w:t>
      </w:r>
      <w:r>
        <w:rPr>
          <w:rFonts w:ascii="Sylfaen" w:hAnsi="Sylfaen" w:cs="Sylfaen"/>
          <w:b/>
          <w:bCs/>
          <w:color w:val="000000"/>
        </w:rPr>
        <w:t>ընդհանուր</w:t>
      </w:r>
      <w:r w:rsidRPr="00F920F7">
        <w:rPr>
          <w:rFonts w:ascii="Sylfaen" w:hAnsi="Sylfaen" w:cs="Sylfaen"/>
          <w:b/>
          <w:bCs/>
          <w:color w:val="000000"/>
          <w:lang w:val="pt-BR"/>
        </w:rPr>
        <w:t xml:space="preserve"> </w:t>
      </w:r>
      <w:r>
        <w:rPr>
          <w:rFonts w:ascii="Sylfaen" w:hAnsi="Sylfaen" w:cs="Sylfaen"/>
          <w:b/>
          <w:bCs/>
          <w:color w:val="000000"/>
        </w:rPr>
        <w:t>տևողությունը</w:t>
      </w:r>
      <w:r w:rsidRPr="00F920F7">
        <w:rPr>
          <w:rFonts w:ascii="Sylfaen" w:hAnsi="Sylfaen" w:cs="Sylfaen"/>
          <w:b/>
          <w:bCs/>
          <w:color w:val="000000"/>
          <w:lang w:val="pt-BR"/>
        </w:rPr>
        <w:t xml:space="preserve"> </w:t>
      </w:r>
      <w:r>
        <w:rPr>
          <w:rFonts w:ascii="Sylfaen" w:hAnsi="Sylfaen" w:cs="Sylfaen"/>
          <w:b/>
          <w:bCs/>
          <w:color w:val="000000"/>
        </w:rPr>
        <w:t>նախատեսված</w:t>
      </w:r>
      <w:r w:rsidRPr="00F920F7">
        <w:rPr>
          <w:rFonts w:ascii="Sylfaen" w:hAnsi="Sylfaen" w:cs="Sylfaen"/>
          <w:b/>
          <w:bCs/>
          <w:color w:val="000000"/>
          <w:lang w:val="pt-BR"/>
        </w:rPr>
        <w:t xml:space="preserve"> </w:t>
      </w:r>
      <w:r>
        <w:rPr>
          <w:rFonts w:ascii="Sylfaen" w:hAnsi="Sylfaen" w:cs="Sylfaen"/>
          <w:b/>
          <w:bCs/>
          <w:color w:val="000000"/>
        </w:rPr>
        <w:t>է</w:t>
      </w:r>
      <w:r w:rsidRPr="00F920F7">
        <w:rPr>
          <w:rFonts w:ascii="Sylfaen" w:hAnsi="Sylfaen" w:cs="Sylfaen"/>
          <w:b/>
          <w:bCs/>
          <w:color w:val="000000"/>
          <w:lang w:val="pt-BR"/>
        </w:rPr>
        <w:t xml:space="preserve">  5  </w:t>
      </w:r>
      <w:r>
        <w:rPr>
          <w:rFonts w:ascii="Sylfaen" w:hAnsi="Sylfaen" w:cs="Sylfaen"/>
          <w:b/>
          <w:bCs/>
          <w:color w:val="000000"/>
        </w:rPr>
        <w:t>ամիս</w:t>
      </w:r>
      <w:r w:rsidRPr="00F920F7">
        <w:rPr>
          <w:rFonts w:ascii="Sylfaen" w:hAnsi="Sylfaen" w:cs="Sylfaen"/>
          <w:b/>
          <w:bCs/>
          <w:color w:val="000000"/>
          <w:lang w:val="pt-BR"/>
        </w:rPr>
        <w:t xml:space="preserve">, </w:t>
      </w:r>
      <w:r>
        <w:rPr>
          <w:rFonts w:ascii="Sylfaen" w:hAnsi="Sylfaen" w:cs="Sylfaen"/>
          <w:b/>
          <w:bCs/>
          <w:color w:val="000000"/>
        </w:rPr>
        <w:t>բայց</w:t>
      </w:r>
      <w:r w:rsidRPr="00F920F7">
        <w:rPr>
          <w:rFonts w:ascii="Sylfaen" w:hAnsi="Sylfaen" w:cs="Sylfaen"/>
          <w:b/>
          <w:bCs/>
          <w:color w:val="000000"/>
          <w:lang w:val="pt-BR"/>
        </w:rPr>
        <w:t xml:space="preserve"> </w:t>
      </w:r>
      <w:r>
        <w:rPr>
          <w:rFonts w:ascii="Sylfaen" w:hAnsi="Sylfaen" w:cs="Sylfaen"/>
          <w:b/>
          <w:bCs/>
          <w:color w:val="000000"/>
        </w:rPr>
        <w:t>շինարարական</w:t>
      </w:r>
      <w:r w:rsidRPr="00F920F7">
        <w:rPr>
          <w:rFonts w:ascii="Sylfaen" w:hAnsi="Sylfaen" w:cs="Sylfaen"/>
          <w:b/>
          <w:bCs/>
          <w:color w:val="000000"/>
          <w:lang w:val="pt-BR"/>
        </w:rPr>
        <w:t xml:space="preserve"> </w:t>
      </w:r>
      <w:r>
        <w:rPr>
          <w:rFonts w:ascii="Sylfaen" w:hAnsi="Sylfaen" w:cs="Sylfaen"/>
          <w:b/>
          <w:bCs/>
          <w:color w:val="000000"/>
        </w:rPr>
        <w:t>աշխատանքների</w:t>
      </w:r>
      <w:r w:rsidRPr="00F920F7">
        <w:rPr>
          <w:rFonts w:ascii="Sylfaen" w:hAnsi="Sylfaen" w:cs="Sylfaen"/>
          <w:b/>
          <w:bCs/>
          <w:color w:val="000000"/>
          <w:lang w:val="pt-BR"/>
        </w:rPr>
        <w:t xml:space="preserve"> </w:t>
      </w:r>
      <w:r>
        <w:rPr>
          <w:rFonts w:ascii="Sylfaen" w:hAnsi="Sylfaen" w:cs="Sylfaen"/>
          <w:b/>
          <w:bCs/>
          <w:color w:val="000000"/>
        </w:rPr>
        <w:t>սկսելու</w:t>
      </w:r>
      <w:r w:rsidRPr="00F920F7">
        <w:rPr>
          <w:rFonts w:ascii="Sylfaen" w:hAnsi="Sylfaen" w:cs="Sylfaen"/>
          <w:b/>
          <w:bCs/>
          <w:color w:val="000000"/>
          <w:lang w:val="pt-BR"/>
        </w:rPr>
        <w:t xml:space="preserve"> </w:t>
      </w:r>
      <w:r>
        <w:rPr>
          <w:rFonts w:ascii="Sylfaen" w:hAnsi="Sylfaen" w:cs="Sylfaen"/>
          <w:b/>
          <w:bCs/>
          <w:color w:val="000000"/>
        </w:rPr>
        <w:t>օրվանից</w:t>
      </w:r>
      <w:r w:rsidRPr="00F920F7">
        <w:rPr>
          <w:rFonts w:ascii="Sylfaen" w:hAnsi="Sylfaen" w:cs="Sylfaen"/>
          <w:b/>
          <w:bCs/>
          <w:color w:val="000000"/>
          <w:lang w:val="pt-BR"/>
        </w:rPr>
        <w:t xml:space="preserve"> </w:t>
      </w:r>
      <w:r>
        <w:rPr>
          <w:rFonts w:ascii="Sylfaen" w:hAnsi="Sylfaen" w:cs="Sylfaen"/>
          <w:b/>
          <w:bCs/>
          <w:color w:val="000000"/>
        </w:rPr>
        <w:t>առավելագույնը</w:t>
      </w:r>
      <w:r w:rsidRPr="00F920F7">
        <w:rPr>
          <w:rFonts w:ascii="Sylfaen" w:hAnsi="Sylfaen" w:cs="Sylfaen"/>
          <w:b/>
          <w:bCs/>
          <w:color w:val="000000"/>
          <w:lang w:val="pt-BR"/>
        </w:rPr>
        <w:t xml:space="preserve"> 10 </w:t>
      </w:r>
      <w:r>
        <w:rPr>
          <w:rFonts w:ascii="Sylfaen" w:hAnsi="Sylfaen" w:cs="Sylfaen"/>
          <w:b/>
          <w:bCs/>
          <w:color w:val="000000"/>
        </w:rPr>
        <w:t>օրացույցային</w:t>
      </w:r>
      <w:r w:rsidRPr="00F920F7">
        <w:rPr>
          <w:rFonts w:ascii="Sylfaen" w:hAnsi="Sylfaen" w:cs="Sylfaen"/>
          <w:b/>
          <w:bCs/>
          <w:color w:val="000000"/>
          <w:lang w:val="pt-BR"/>
        </w:rPr>
        <w:t xml:space="preserve"> </w:t>
      </w:r>
      <w:r>
        <w:rPr>
          <w:rFonts w:ascii="Sylfaen" w:hAnsi="Sylfaen" w:cs="Sylfaen"/>
          <w:b/>
          <w:bCs/>
          <w:color w:val="000000"/>
        </w:rPr>
        <w:t>օրվա</w:t>
      </w:r>
      <w:r w:rsidRPr="00F920F7">
        <w:rPr>
          <w:rFonts w:ascii="Sylfaen" w:hAnsi="Sylfaen" w:cs="Sylfaen"/>
          <w:b/>
          <w:bCs/>
          <w:color w:val="000000"/>
          <w:lang w:val="pt-BR"/>
        </w:rPr>
        <w:t xml:space="preserve"> </w:t>
      </w:r>
      <w:r>
        <w:rPr>
          <w:rFonts w:ascii="Sylfaen" w:hAnsi="Sylfaen" w:cs="Sylfaen"/>
          <w:b/>
          <w:bCs/>
          <w:color w:val="000000"/>
        </w:rPr>
        <w:t>ընթացքում</w:t>
      </w:r>
      <w:r w:rsidRPr="00F920F7">
        <w:rPr>
          <w:rFonts w:ascii="Sylfaen" w:hAnsi="Sylfaen" w:cs="Sylfaen"/>
          <w:b/>
          <w:bCs/>
          <w:color w:val="000000"/>
          <w:lang w:val="pt-BR"/>
        </w:rPr>
        <w:t xml:space="preserve">  </w:t>
      </w:r>
      <w:r>
        <w:rPr>
          <w:rFonts w:ascii="Sylfaen" w:hAnsi="Sylfaen" w:cs="Sylfaen"/>
          <w:b/>
          <w:bCs/>
          <w:color w:val="000000"/>
        </w:rPr>
        <w:t>փողոցի</w:t>
      </w:r>
      <w:r w:rsidRPr="00F920F7">
        <w:rPr>
          <w:rFonts w:ascii="Sylfaen" w:hAnsi="Sylfaen" w:cs="Sylfaen"/>
          <w:b/>
          <w:bCs/>
          <w:color w:val="000000"/>
          <w:lang w:val="pt-BR"/>
        </w:rPr>
        <w:t xml:space="preserve"> </w:t>
      </w:r>
      <w:r>
        <w:rPr>
          <w:rFonts w:ascii="Sylfaen" w:hAnsi="Sylfaen" w:cs="Sylfaen"/>
          <w:b/>
          <w:bCs/>
          <w:color w:val="000000"/>
        </w:rPr>
        <w:t>վերանորոգվող</w:t>
      </w:r>
      <w:r w:rsidRPr="00F920F7">
        <w:rPr>
          <w:rFonts w:ascii="Sylfaen" w:hAnsi="Sylfaen" w:cs="Sylfaen"/>
          <w:b/>
          <w:bCs/>
          <w:color w:val="000000"/>
          <w:lang w:val="pt-BR"/>
        </w:rPr>
        <w:t xml:space="preserve"> </w:t>
      </w:r>
      <w:r>
        <w:rPr>
          <w:rFonts w:ascii="Sylfaen" w:hAnsi="Sylfaen" w:cs="Sylfaen"/>
          <w:b/>
          <w:bCs/>
          <w:color w:val="000000"/>
        </w:rPr>
        <w:t>հատվածը</w:t>
      </w:r>
      <w:r w:rsidRPr="00F920F7">
        <w:rPr>
          <w:rFonts w:ascii="Sylfaen" w:hAnsi="Sylfaen" w:cs="Sylfaen"/>
          <w:b/>
          <w:bCs/>
          <w:color w:val="000000"/>
          <w:lang w:val="pt-BR"/>
        </w:rPr>
        <w:t xml:space="preserve"> </w:t>
      </w:r>
      <w:r>
        <w:rPr>
          <w:rFonts w:ascii="Sylfaen" w:hAnsi="Sylfaen" w:cs="Sylfaen"/>
          <w:b/>
          <w:bCs/>
          <w:color w:val="000000"/>
        </w:rPr>
        <w:t>դարձնել</w:t>
      </w:r>
      <w:r w:rsidRPr="00F920F7">
        <w:rPr>
          <w:rFonts w:ascii="Sylfaen" w:hAnsi="Sylfaen" w:cs="Sylfaen"/>
          <w:b/>
          <w:bCs/>
          <w:color w:val="000000"/>
          <w:lang w:val="pt-BR"/>
        </w:rPr>
        <w:t xml:space="preserve"> </w:t>
      </w:r>
      <w:r>
        <w:rPr>
          <w:rFonts w:ascii="Sylfaen" w:hAnsi="Sylfaen" w:cs="Sylfaen"/>
          <w:b/>
          <w:bCs/>
          <w:color w:val="000000"/>
        </w:rPr>
        <w:t>երթևեկելի</w:t>
      </w:r>
      <w:r w:rsidRPr="00F920F7">
        <w:rPr>
          <w:rFonts w:ascii="Sylfaen" w:hAnsi="Sylfaen" w:cs="Sylfaen"/>
          <w:b/>
          <w:bCs/>
          <w:color w:val="000000"/>
          <w:lang w:val="pt-BR"/>
        </w:rPr>
        <w:t xml:space="preserve"> </w:t>
      </w:r>
      <w:r>
        <w:rPr>
          <w:rFonts w:ascii="Sylfaen" w:hAnsi="Sylfaen" w:cs="Sylfaen"/>
          <w:b/>
          <w:bCs/>
          <w:color w:val="000000"/>
        </w:rPr>
        <w:t>տրանսպորտային</w:t>
      </w:r>
      <w:r w:rsidRPr="00F920F7">
        <w:rPr>
          <w:rFonts w:ascii="Sylfaen" w:hAnsi="Sylfaen" w:cs="Sylfaen"/>
          <w:b/>
          <w:bCs/>
          <w:color w:val="000000"/>
          <w:lang w:val="pt-BR"/>
        </w:rPr>
        <w:t xml:space="preserve"> </w:t>
      </w:r>
      <w:r>
        <w:rPr>
          <w:rFonts w:ascii="Sylfaen" w:hAnsi="Sylfaen" w:cs="Sylfaen"/>
          <w:b/>
          <w:bCs/>
          <w:color w:val="000000"/>
        </w:rPr>
        <w:t>միջոցների</w:t>
      </w:r>
      <w:r w:rsidRPr="00F920F7">
        <w:rPr>
          <w:rFonts w:ascii="Sylfaen" w:hAnsi="Sylfaen" w:cs="Sylfaen"/>
          <w:b/>
          <w:bCs/>
          <w:color w:val="000000"/>
          <w:lang w:val="pt-BR"/>
        </w:rPr>
        <w:t xml:space="preserve"> </w:t>
      </w:r>
      <w:r>
        <w:rPr>
          <w:rFonts w:ascii="Sylfaen" w:hAnsi="Sylfaen" w:cs="Sylfaen"/>
          <w:b/>
          <w:bCs/>
          <w:color w:val="000000"/>
        </w:rPr>
        <w:t>համար։</w:t>
      </w:r>
    </w:p>
    <w:p w14:paraId="4BD879ED" w14:textId="4ACA4F91" w:rsidR="00F920F7" w:rsidRPr="00F920F7" w:rsidRDefault="00F920F7" w:rsidP="00F920F7">
      <w:pPr>
        <w:jc w:val="center"/>
        <w:rPr>
          <w:rFonts w:ascii="GHEA Grapalat" w:hAnsi="GHEA Grapalat"/>
          <w:b/>
          <w:sz w:val="20"/>
          <w:szCs w:val="20"/>
          <w:lang w:val="pt-BR"/>
        </w:rPr>
      </w:pPr>
      <w:r>
        <w:rPr>
          <w:noProof/>
        </w:rPr>
        <w:drawing>
          <wp:inline distT="0" distB="0" distL="0" distR="0" wp14:anchorId="4E5B38AE" wp14:editId="4A6F10C7">
            <wp:extent cx="6790913" cy="1695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1622" cy="1703117"/>
                    </a:xfrm>
                    <a:prstGeom prst="rect">
                      <a:avLst/>
                    </a:prstGeom>
                    <a:noFill/>
                    <a:ln>
                      <a:noFill/>
                    </a:ln>
                  </pic:spPr>
                </pic:pic>
              </a:graphicData>
            </a:graphic>
          </wp:inline>
        </w:drawing>
      </w:r>
    </w:p>
    <w:p w14:paraId="15B48524" w14:textId="77777777" w:rsidR="00F02279" w:rsidRPr="00E6597C" w:rsidRDefault="00F02279" w:rsidP="00645E1D">
      <w:pPr>
        <w:keepNext/>
        <w:jc w:val="both"/>
        <w:outlineLvl w:val="3"/>
        <w:rPr>
          <w:rFonts w:ascii="GHEA Grapalat" w:hAnsi="GHEA Grapalat"/>
          <w:i/>
          <w:sz w:val="32"/>
          <w:lang w:val="pt-BR"/>
        </w:rPr>
      </w:pP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052"/>
        <w:gridCol w:w="552"/>
        <w:gridCol w:w="552"/>
        <w:gridCol w:w="497"/>
        <w:gridCol w:w="497"/>
        <w:gridCol w:w="497"/>
        <w:gridCol w:w="497"/>
        <w:gridCol w:w="497"/>
        <w:gridCol w:w="497"/>
        <w:gridCol w:w="497"/>
        <w:gridCol w:w="497"/>
        <w:gridCol w:w="497"/>
        <w:gridCol w:w="497"/>
        <w:gridCol w:w="497"/>
      </w:tblGrid>
      <w:tr w:rsidR="00F02279" w:rsidRPr="00E6597C" w14:paraId="3A76B546" w14:textId="77777777" w:rsidTr="007A1CCF">
        <w:trPr>
          <w:jc w:val="center"/>
        </w:trPr>
        <w:tc>
          <w:tcPr>
            <w:tcW w:w="11421"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3F5EB4" w14:paraId="0AE61309" w14:textId="77777777" w:rsidTr="007A1CCF">
        <w:trPr>
          <w:jc w:val="center"/>
        </w:trPr>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869"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571" w:type="dxa"/>
            <w:gridSpan w:val="13"/>
            <w:vAlign w:val="center"/>
          </w:tcPr>
          <w:p w14:paraId="7A6835D5" w14:textId="3439F997" w:rsidR="00F02279" w:rsidRPr="00E6597C" w:rsidRDefault="00F02279" w:rsidP="00F920F7">
            <w:pPr>
              <w:jc w:val="both"/>
              <w:rPr>
                <w:rFonts w:ascii="GHEA Grapalat" w:hAnsi="GHEA Grapalat"/>
                <w:sz w:val="18"/>
                <w:lang w:val="es-ES"/>
              </w:rPr>
            </w:pPr>
            <w:r w:rsidRPr="00E6597C">
              <w:rPr>
                <w:rFonts w:ascii="GHEA Grapalat" w:hAnsi="GHEA Grapalat"/>
                <w:sz w:val="18"/>
                <w:lang w:val="es-ES"/>
              </w:rPr>
              <w:t>դիմաց վճարումնե</w:t>
            </w:r>
            <w:r w:rsidR="00F920F7">
              <w:rPr>
                <w:rFonts w:ascii="GHEA Grapalat" w:hAnsi="GHEA Grapalat"/>
                <w:sz w:val="18"/>
                <w:lang w:val="es-ES"/>
              </w:rPr>
              <w:t>րը նախատեսվում է իրականացնել 20</w:t>
            </w:r>
            <w:r w:rsidR="00F920F7">
              <w:rPr>
                <w:rFonts w:ascii="GHEA Grapalat" w:hAnsi="GHEA Grapalat"/>
                <w:sz w:val="18"/>
                <w:lang w:val="hy-AM"/>
              </w:rPr>
              <w:t>24</w:t>
            </w:r>
            <w:r w:rsidRPr="00E6597C">
              <w:rPr>
                <w:rFonts w:ascii="GHEA Grapalat" w:hAnsi="GHEA Grapalat"/>
                <w:sz w:val="18"/>
                <w:lang w:val="es-ES"/>
              </w:rPr>
              <w:t>թ-ին</w:t>
            </w:r>
            <w:r w:rsidR="007A1CCF">
              <w:rPr>
                <w:rFonts w:ascii="GHEA Grapalat" w:hAnsi="GHEA Grapalat"/>
                <w:sz w:val="18"/>
                <w:lang w:val="hy-AM"/>
              </w:rPr>
              <w:t xml:space="preserve"> և 2025թ</w:t>
            </w:r>
            <w:r w:rsidR="007A1CCF">
              <w:rPr>
                <w:rFonts w:ascii="Cambria Math" w:hAnsi="Cambria Math"/>
                <w:sz w:val="18"/>
                <w:lang w:val="hy-AM"/>
              </w:rPr>
              <w:t>․-ին</w:t>
            </w:r>
            <w:r w:rsidRPr="00E6597C">
              <w:rPr>
                <w:rFonts w:ascii="GHEA Grapalat" w:hAnsi="GHEA Grapalat"/>
                <w:sz w:val="18"/>
                <w:lang w:val="es-ES"/>
              </w:rPr>
              <w:t>` ըստ ամիսների</w:t>
            </w:r>
            <w:r w:rsidR="007A1CCF">
              <w:rPr>
                <w:rFonts w:ascii="GHEA Grapalat" w:hAnsi="GHEA Grapalat"/>
                <w:sz w:val="18"/>
                <w:lang w:val="hy-AM"/>
              </w:rPr>
              <w:t>/աճողական/</w:t>
            </w:r>
            <w:r w:rsidRPr="00E6597C">
              <w:rPr>
                <w:rFonts w:ascii="GHEA Grapalat" w:hAnsi="GHEA Grapalat"/>
                <w:sz w:val="18"/>
                <w:lang w:val="es-ES"/>
              </w:rPr>
              <w:t>, այդ թվում**</w:t>
            </w:r>
          </w:p>
        </w:tc>
      </w:tr>
      <w:tr w:rsidR="00F02279" w:rsidRPr="00E6597C" w14:paraId="4F3DCC93" w14:textId="77777777" w:rsidTr="007A1CCF">
        <w:trPr>
          <w:cantSplit/>
          <w:trHeight w:val="1538"/>
          <w:jc w:val="center"/>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530" w:type="dxa"/>
          </w:tcPr>
          <w:p w14:paraId="1BDD41E4" w14:textId="77777777" w:rsidR="00F02279" w:rsidRPr="00E6597C" w:rsidRDefault="00F02279" w:rsidP="00545BDE">
            <w:pPr>
              <w:jc w:val="center"/>
              <w:rPr>
                <w:rFonts w:ascii="GHEA Grapalat" w:hAnsi="GHEA Grapalat"/>
                <w:sz w:val="20"/>
                <w:lang w:val="es-ES"/>
              </w:rPr>
            </w:pPr>
          </w:p>
        </w:tc>
        <w:tc>
          <w:tcPr>
            <w:tcW w:w="1869" w:type="dxa"/>
          </w:tcPr>
          <w:p w14:paraId="12358127" w14:textId="77777777" w:rsidR="00F02279" w:rsidRPr="00E6597C" w:rsidRDefault="00F02279" w:rsidP="00545BDE">
            <w:pPr>
              <w:jc w:val="center"/>
              <w:rPr>
                <w:rFonts w:ascii="GHEA Grapalat" w:hAnsi="GHEA Grapalat"/>
                <w:sz w:val="20"/>
                <w:lang w:val="es-ES"/>
              </w:rPr>
            </w:pPr>
          </w:p>
        </w:tc>
        <w:tc>
          <w:tcPr>
            <w:tcW w:w="552"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552"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97"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97"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97"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97"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97"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97"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97"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97"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97"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97"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497" w:type="dxa"/>
            <w:textDirection w:val="btLr"/>
            <w:vAlign w:val="center"/>
          </w:tcPr>
          <w:p w14:paraId="27172A26" w14:textId="77777777" w:rsidR="00F02279" w:rsidRPr="00E6597C" w:rsidRDefault="00F02279" w:rsidP="007A1CCF">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7A1CCF">
            <w:pPr>
              <w:ind w:left="113" w:right="113"/>
              <w:jc w:val="center"/>
              <w:rPr>
                <w:rFonts w:ascii="GHEA Grapalat" w:hAnsi="GHEA Grapalat"/>
                <w:sz w:val="18"/>
                <w:lang w:val="es-ES"/>
              </w:rPr>
            </w:pPr>
          </w:p>
        </w:tc>
      </w:tr>
      <w:tr w:rsidR="007A1CCF" w:rsidRPr="003F5EB4" w14:paraId="494747FE" w14:textId="77777777" w:rsidTr="007A1CCF">
        <w:trPr>
          <w:cantSplit/>
          <w:trHeight w:val="272"/>
          <w:jc w:val="center"/>
        </w:trPr>
        <w:tc>
          <w:tcPr>
            <w:tcW w:w="1451" w:type="dxa"/>
            <w:vMerge w:val="restart"/>
          </w:tcPr>
          <w:p w14:paraId="14BD04B4" w14:textId="77777777" w:rsidR="007A1CCF" w:rsidRPr="007016CF" w:rsidRDefault="007A1CCF" w:rsidP="008E00CB">
            <w:pPr>
              <w:jc w:val="center"/>
              <w:rPr>
                <w:rFonts w:ascii="GHEA Grapalat" w:hAnsi="GHEA Grapalat"/>
                <w:sz w:val="20"/>
                <w:szCs w:val="20"/>
                <w:lang w:val="hy-AM"/>
              </w:rPr>
            </w:pPr>
          </w:p>
          <w:p w14:paraId="326A34E0" w14:textId="77777777" w:rsidR="007A1CCF" w:rsidRPr="007016CF" w:rsidRDefault="007A1CCF" w:rsidP="008E00CB">
            <w:pPr>
              <w:jc w:val="center"/>
              <w:rPr>
                <w:rFonts w:ascii="GHEA Grapalat" w:hAnsi="GHEA Grapalat"/>
                <w:sz w:val="20"/>
                <w:szCs w:val="20"/>
                <w:lang w:val="hy-AM"/>
              </w:rPr>
            </w:pPr>
          </w:p>
          <w:p w14:paraId="2F7B33CB" w14:textId="77777777" w:rsidR="007A1CCF" w:rsidRPr="007016CF" w:rsidRDefault="007A1CCF" w:rsidP="008E00CB">
            <w:pPr>
              <w:jc w:val="center"/>
              <w:rPr>
                <w:rFonts w:ascii="GHEA Grapalat" w:hAnsi="GHEA Grapalat"/>
                <w:sz w:val="20"/>
                <w:szCs w:val="20"/>
                <w:lang w:val="hy-AM"/>
              </w:rPr>
            </w:pPr>
          </w:p>
          <w:p w14:paraId="247EB1FD" w14:textId="77777777" w:rsidR="007A1CCF" w:rsidRPr="007016CF" w:rsidRDefault="007A1CCF" w:rsidP="008E00CB">
            <w:pPr>
              <w:jc w:val="center"/>
              <w:rPr>
                <w:rFonts w:ascii="GHEA Grapalat" w:hAnsi="GHEA Grapalat"/>
                <w:sz w:val="20"/>
                <w:szCs w:val="20"/>
                <w:lang w:val="hy-AM"/>
              </w:rPr>
            </w:pPr>
          </w:p>
          <w:p w14:paraId="2B7EF614" w14:textId="77777777" w:rsidR="007A1CCF" w:rsidRPr="007016CF" w:rsidRDefault="007A1CCF" w:rsidP="008E00CB">
            <w:pPr>
              <w:jc w:val="center"/>
              <w:rPr>
                <w:rFonts w:ascii="GHEA Grapalat" w:hAnsi="GHEA Grapalat"/>
                <w:sz w:val="20"/>
                <w:szCs w:val="20"/>
                <w:lang w:val="hy-AM"/>
              </w:rPr>
            </w:pPr>
          </w:p>
          <w:p w14:paraId="40B31576" w14:textId="77777777" w:rsidR="007A1CCF" w:rsidRPr="007016CF" w:rsidRDefault="007A1CCF" w:rsidP="008E00CB">
            <w:pPr>
              <w:jc w:val="center"/>
              <w:rPr>
                <w:rFonts w:ascii="GHEA Grapalat" w:hAnsi="GHEA Grapalat"/>
                <w:sz w:val="20"/>
                <w:szCs w:val="20"/>
                <w:lang w:val="hy-AM"/>
              </w:rPr>
            </w:pPr>
          </w:p>
          <w:p w14:paraId="314B328D" w14:textId="77777777" w:rsidR="007A1CCF" w:rsidRPr="007016CF" w:rsidRDefault="007A1CCF" w:rsidP="008E00CB">
            <w:pPr>
              <w:jc w:val="center"/>
              <w:rPr>
                <w:rFonts w:ascii="GHEA Grapalat" w:hAnsi="GHEA Grapalat"/>
                <w:sz w:val="20"/>
                <w:szCs w:val="20"/>
                <w:lang w:val="hy-AM"/>
              </w:rPr>
            </w:pPr>
          </w:p>
          <w:p w14:paraId="16869DB6" w14:textId="2CDF072B" w:rsidR="007A1CCF" w:rsidRPr="007016CF" w:rsidRDefault="007A1CCF" w:rsidP="008E00CB">
            <w:pPr>
              <w:jc w:val="center"/>
              <w:rPr>
                <w:rFonts w:ascii="GHEA Grapalat" w:hAnsi="GHEA Grapalat"/>
                <w:sz w:val="20"/>
                <w:szCs w:val="20"/>
                <w:lang w:val="hy-AM"/>
              </w:rPr>
            </w:pPr>
            <w:r w:rsidRPr="007016CF">
              <w:rPr>
                <w:rFonts w:ascii="GHEA Grapalat" w:hAnsi="GHEA Grapalat"/>
                <w:sz w:val="20"/>
                <w:szCs w:val="20"/>
                <w:lang w:val="hy-AM"/>
              </w:rPr>
              <w:t>1</w:t>
            </w:r>
          </w:p>
        </w:tc>
        <w:tc>
          <w:tcPr>
            <w:tcW w:w="1530" w:type="dxa"/>
            <w:vMerge w:val="restart"/>
            <w:tcBorders>
              <w:top w:val="single" w:sz="4" w:space="0" w:color="auto"/>
              <w:left w:val="single" w:sz="4" w:space="0" w:color="auto"/>
              <w:right w:val="single" w:sz="4" w:space="0" w:color="auto"/>
            </w:tcBorders>
            <w:shd w:val="clear" w:color="000000" w:fill="FFFFFF"/>
            <w:vAlign w:val="bottom"/>
          </w:tcPr>
          <w:p w14:paraId="455D00A5" w14:textId="10604DC1" w:rsidR="007A1CCF" w:rsidRPr="007016CF" w:rsidRDefault="007A1CCF" w:rsidP="008E00CB">
            <w:pPr>
              <w:jc w:val="center"/>
              <w:rPr>
                <w:rFonts w:ascii="GHEA Grapalat" w:hAnsi="GHEA Grapalat" w:cs="Calibri"/>
                <w:sz w:val="20"/>
                <w:szCs w:val="20"/>
                <w:lang w:val="hy-AM"/>
              </w:rPr>
            </w:pPr>
            <w:r w:rsidRPr="007016CF">
              <w:rPr>
                <w:rFonts w:ascii="GHEA Grapalat" w:hAnsi="GHEA Grapalat" w:cs="Calibri"/>
                <w:sz w:val="20"/>
                <w:szCs w:val="20"/>
              </w:rPr>
              <w:t>45231187</w:t>
            </w:r>
          </w:p>
        </w:tc>
        <w:tc>
          <w:tcPr>
            <w:tcW w:w="1869" w:type="dxa"/>
            <w:vMerge w:val="restart"/>
            <w:tcBorders>
              <w:top w:val="single" w:sz="4" w:space="0" w:color="auto"/>
              <w:left w:val="nil"/>
              <w:right w:val="single" w:sz="4" w:space="0" w:color="auto"/>
            </w:tcBorders>
            <w:shd w:val="clear" w:color="000000" w:fill="FFFFFF"/>
            <w:vAlign w:val="bottom"/>
          </w:tcPr>
          <w:p w14:paraId="1BEE9641" w14:textId="08D26EED" w:rsidR="007A1CCF" w:rsidRPr="007016CF" w:rsidRDefault="007A1CCF" w:rsidP="008E00CB">
            <w:pPr>
              <w:jc w:val="center"/>
              <w:rPr>
                <w:rFonts w:ascii="Cambria Math" w:hAnsi="Cambria Math" w:cs="Calibri"/>
                <w:sz w:val="20"/>
                <w:szCs w:val="20"/>
                <w:lang w:val="hy-AM"/>
              </w:rPr>
            </w:pPr>
            <w:r w:rsidRPr="007016CF">
              <w:rPr>
                <w:rFonts w:ascii="GHEA Grapalat" w:hAnsi="GHEA Grapalat" w:cs="Calibri"/>
                <w:sz w:val="20"/>
                <w:szCs w:val="20"/>
              </w:rPr>
              <w:t>ճանապարհների ասֆալտապատման աշխատանքներ</w:t>
            </w:r>
          </w:p>
        </w:tc>
        <w:tc>
          <w:tcPr>
            <w:tcW w:w="6571" w:type="dxa"/>
            <w:gridSpan w:val="13"/>
          </w:tcPr>
          <w:p w14:paraId="24617160" w14:textId="3C2BE1DB" w:rsidR="007A1CCF" w:rsidRPr="00434F24" w:rsidRDefault="007A1CCF" w:rsidP="00F9432A">
            <w:pPr>
              <w:jc w:val="center"/>
              <w:rPr>
                <w:rFonts w:ascii="GHEA Grapalat" w:hAnsi="GHEA Grapalat"/>
                <w:sz w:val="20"/>
                <w:lang w:val="hy-AM"/>
              </w:rPr>
            </w:pPr>
            <w:r w:rsidRPr="00434F24">
              <w:rPr>
                <w:rFonts w:ascii="GHEA Grapalat" w:hAnsi="GHEA Grapalat"/>
                <w:sz w:val="20"/>
                <w:lang w:val="hy-AM"/>
              </w:rPr>
              <w:t>2024թ</w:t>
            </w:r>
            <w:r w:rsidRPr="00434F24">
              <w:rPr>
                <w:rFonts w:ascii="Cambria Math" w:hAnsi="Cambria Math" w:cs="Cambria Math"/>
                <w:sz w:val="20"/>
                <w:lang w:val="hy-AM"/>
              </w:rPr>
              <w:t>․</w:t>
            </w:r>
            <w:r w:rsidRPr="00434F24">
              <w:rPr>
                <w:rFonts w:ascii="GHEA Grapalat" w:hAnsi="GHEA Grapalat"/>
                <w:sz w:val="20"/>
                <w:lang w:val="hy-AM"/>
              </w:rPr>
              <w:t>-</w:t>
            </w:r>
            <w:r w:rsidRPr="00434F24">
              <w:rPr>
                <w:rFonts w:ascii="GHEA Grapalat" w:hAnsi="GHEA Grapalat" w:cs="GHEA Grapalat"/>
                <w:sz w:val="20"/>
                <w:lang w:val="hy-AM"/>
              </w:rPr>
              <w:t>ին՝</w:t>
            </w:r>
            <w:r w:rsidRPr="00434F24">
              <w:rPr>
                <w:rFonts w:ascii="GHEA Grapalat" w:hAnsi="GHEA Grapalat"/>
                <w:sz w:val="20"/>
                <w:lang w:val="hy-AM"/>
              </w:rPr>
              <w:t xml:space="preserve">, </w:t>
            </w:r>
            <w:r w:rsidRPr="00434F24">
              <w:rPr>
                <w:rFonts w:ascii="GHEA Grapalat" w:hAnsi="GHEA Grapalat" w:cs="GHEA Grapalat"/>
                <w:sz w:val="20"/>
                <w:lang w:val="hy-AM"/>
              </w:rPr>
              <w:t>ըստ</w:t>
            </w:r>
            <w:r w:rsidRPr="00434F24">
              <w:rPr>
                <w:rFonts w:ascii="GHEA Grapalat" w:hAnsi="GHEA Grapalat"/>
                <w:sz w:val="20"/>
                <w:lang w:val="hy-AM"/>
              </w:rPr>
              <w:t xml:space="preserve"> </w:t>
            </w:r>
            <w:r w:rsidRPr="00434F24">
              <w:rPr>
                <w:rFonts w:ascii="GHEA Grapalat" w:hAnsi="GHEA Grapalat" w:cs="GHEA Grapalat"/>
                <w:sz w:val="20"/>
                <w:lang w:val="hy-AM"/>
              </w:rPr>
              <w:t>ամիսների</w:t>
            </w:r>
            <w:r w:rsidRPr="00434F24">
              <w:rPr>
                <w:rFonts w:ascii="GHEA Grapalat" w:hAnsi="GHEA Grapalat"/>
                <w:sz w:val="20"/>
                <w:lang w:val="hy-AM"/>
              </w:rPr>
              <w:t xml:space="preserve">, </w:t>
            </w:r>
            <w:r w:rsidRPr="00434F24">
              <w:rPr>
                <w:rFonts w:ascii="GHEA Grapalat" w:hAnsi="GHEA Grapalat" w:cs="GHEA Grapalat"/>
                <w:sz w:val="20"/>
                <w:lang w:val="hy-AM"/>
              </w:rPr>
              <w:t>այդ</w:t>
            </w:r>
            <w:r w:rsidRPr="00434F24">
              <w:rPr>
                <w:rFonts w:ascii="GHEA Grapalat" w:hAnsi="GHEA Grapalat"/>
                <w:sz w:val="20"/>
                <w:lang w:val="hy-AM"/>
              </w:rPr>
              <w:t xml:space="preserve"> </w:t>
            </w:r>
            <w:r w:rsidRPr="00434F24">
              <w:rPr>
                <w:rFonts w:ascii="GHEA Grapalat" w:hAnsi="GHEA Grapalat" w:cs="GHEA Grapalat"/>
                <w:sz w:val="20"/>
                <w:lang w:val="hy-AM"/>
              </w:rPr>
              <w:t>թ</w:t>
            </w:r>
            <w:r w:rsidRPr="00434F24">
              <w:rPr>
                <w:rFonts w:ascii="GHEA Grapalat" w:hAnsi="GHEA Grapalat"/>
                <w:sz w:val="20"/>
                <w:lang w:val="hy-AM"/>
              </w:rPr>
              <w:t>վու</w:t>
            </w:r>
            <w:r w:rsidR="00434F24" w:rsidRPr="00434F24">
              <w:rPr>
                <w:rFonts w:ascii="GHEA Grapalat" w:hAnsi="GHEA Grapalat"/>
                <w:sz w:val="20"/>
                <w:lang w:val="hy-AM"/>
              </w:rPr>
              <w:t>մ</w:t>
            </w:r>
          </w:p>
        </w:tc>
      </w:tr>
      <w:tr w:rsidR="007A1CCF" w:rsidRPr="00E6597C" w14:paraId="3977B0D2" w14:textId="77777777" w:rsidTr="004B6181">
        <w:trPr>
          <w:cantSplit/>
          <w:trHeight w:val="1538"/>
          <w:jc w:val="center"/>
        </w:trPr>
        <w:tc>
          <w:tcPr>
            <w:tcW w:w="1451" w:type="dxa"/>
            <w:vMerge/>
          </w:tcPr>
          <w:p w14:paraId="10DE0437" w14:textId="2F8ECF8C" w:rsidR="007A1CCF" w:rsidRPr="007A1CCF" w:rsidRDefault="007A1CCF" w:rsidP="007A1CCF">
            <w:pPr>
              <w:jc w:val="center"/>
              <w:rPr>
                <w:rFonts w:ascii="GHEA Grapalat" w:hAnsi="GHEA Grapalat"/>
                <w:sz w:val="18"/>
                <w:lang w:val="hy-AM"/>
              </w:rPr>
            </w:pPr>
          </w:p>
        </w:tc>
        <w:tc>
          <w:tcPr>
            <w:tcW w:w="1530" w:type="dxa"/>
            <w:vMerge/>
            <w:tcBorders>
              <w:left w:val="single" w:sz="4" w:space="0" w:color="auto"/>
              <w:right w:val="single" w:sz="4" w:space="0" w:color="auto"/>
            </w:tcBorders>
            <w:shd w:val="clear" w:color="000000" w:fill="FFFFFF"/>
            <w:vAlign w:val="bottom"/>
          </w:tcPr>
          <w:p w14:paraId="3054592B" w14:textId="73C3D1A6" w:rsidR="007A1CCF" w:rsidRPr="007A1CCF" w:rsidRDefault="007A1CCF" w:rsidP="007A1CCF">
            <w:pPr>
              <w:rPr>
                <w:rFonts w:ascii="GHEA Grapalat" w:hAnsi="GHEA Grapalat"/>
                <w:sz w:val="18"/>
                <w:lang w:val="es-ES"/>
              </w:rPr>
            </w:pPr>
          </w:p>
        </w:tc>
        <w:tc>
          <w:tcPr>
            <w:tcW w:w="1869" w:type="dxa"/>
            <w:vMerge/>
            <w:tcBorders>
              <w:left w:val="nil"/>
              <w:right w:val="single" w:sz="4" w:space="0" w:color="auto"/>
            </w:tcBorders>
            <w:shd w:val="clear" w:color="000000" w:fill="FFFFFF"/>
            <w:vAlign w:val="bottom"/>
          </w:tcPr>
          <w:p w14:paraId="2EEDA063" w14:textId="27F35395" w:rsidR="007A1CCF" w:rsidRPr="007A1CCF" w:rsidRDefault="007A1CCF" w:rsidP="007A1CCF">
            <w:pPr>
              <w:jc w:val="center"/>
              <w:rPr>
                <w:rFonts w:ascii="GHEA Grapalat" w:hAnsi="GHEA Grapalat"/>
                <w:sz w:val="18"/>
                <w:lang w:val="es-ES"/>
              </w:rPr>
            </w:pPr>
          </w:p>
        </w:tc>
        <w:tc>
          <w:tcPr>
            <w:tcW w:w="552" w:type="dxa"/>
            <w:textDirection w:val="btLr"/>
          </w:tcPr>
          <w:p w14:paraId="2C233DB4" w14:textId="1866A082" w:rsidR="007A1CCF" w:rsidRPr="007A1CCF" w:rsidRDefault="007A1CCF" w:rsidP="007A1CCF">
            <w:pPr>
              <w:ind w:left="113" w:right="113"/>
              <w:jc w:val="center"/>
              <w:rPr>
                <w:rFonts w:ascii="GHEA Grapalat" w:hAnsi="GHEA Grapalat"/>
                <w:lang w:val="hy-AM"/>
              </w:rPr>
            </w:pPr>
            <w:r>
              <w:rPr>
                <w:rFonts w:ascii="GHEA Grapalat" w:hAnsi="GHEA Grapalat"/>
                <w:lang w:val="hy-AM"/>
              </w:rPr>
              <w:t>-</w:t>
            </w:r>
          </w:p>
        </w:tc>
        <w:tc>
          <w:tcPr>
            <w:tcW w:w="552" w:type="dxa"/>
            <w:textDirection w:val="btLr"/>
          </w:tcPr>
          <w:p w14:paraId="3DA0D39D" w14:textId="3428499C" w:rsidR="007A1CCF" w:rsidRPr="007A1CCF" w:rsidRDefault="007A1CCF" w:rsidP="007A1CCF">
            <w:pPr>
              <w:ind w:left="113" w:right="113"/>
              <w:jc w:val="center"/>
              <w:rPr>
                <w:rFonts w:ascii="GHEA Grapalat" w:hAnsi="GHEA Grapalat"/>
                <w:lang w:val="hy-AM"/>
              </w:rPr>
            </w:pPr>
            <w:r>
              <w:rPr>
                <w:rFonts w:ascii="GHEA Grapalat" w:hAnsi="GHEA Grapalat"/>
                <w:lang w:val="hy-AM"/>
              </w:rPr>
              <w:t>-</w:t>
            </w:r>
          </w:p>
        </w:tc>
        <w:tc>
          <w:tcPr>
            <w:tcW w:w="497" w:type="dxa"/>
            <w:textDirection w:val="btLr"/>
          </w:tcPr>
          <w:p w14:paraId="0F21F1D2" w14:textId="089CA9DC"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0C5C05EE" w14:textId="7D2D1BA2"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4941320D" w14:textId="468A1754"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0A70948F" w14:textId="3AADC68F"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7F6F3E89" w14:textId="37A73C02"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2662C397" w14:textId="25B5ED53"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4FA1B54F" w14:textId="4F5E3F66"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5457CF9C" w14:textId="50AB6F65"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sz w:val="20"/>
                <w:lang w:val="hy-AM"/>
              </w:rPr>
              <w:t>-</w:t>
            </w:r>
          </w:p>
        </w:tc>
        <w:tc>
          <w:tcPr>
            <w:tcW w:w="497" w:type="dxa"/>
            <w:textDirection w:val="btLr"/>
          </w:tcPr>
          <w:p w14:paraId="57FFDBA3" w14:textId="1B31C6CD" w:rsidR="007A1CCF" w:rsidRPr="00E6597C" w:rsidRDefault="007A1CCF" w:rsidP="007A1CCF">
            <w:pPr>
              <w:ind w:left="113" w:right="113"/>
              <w:jc w:val="center"/>
              <w:rPr>
                <w:rFonts w:ascii="GHEA Grapalat" w:hAnsi="GHEA Grapalat" w:cs="Arial"/>
                <w:sz w:val="18"/>
                <w:szCs w:val="18"/>
                <w:lang w:val="pt-BR"/>
              </w:rPr>
            </w:pPr>
            <w:r>
              <w:rPr>
                <w:rFonts w:ascii="GHEA Grapalat" w:hAnsi="GHEA Grapalat"/>
                <w:sz w:val="20"/>
                <w:lang w:val="hy-AM"/>
              </w:rPr>
              <w:t>65</w:t>
            </w:r>
            <w:r w:rsidRPr="00E6597C">
              <w:rPr>
                <w:rFonts w:ascii="GHEA Grapalat" w:hAnsi="GHEA Grapalat"/>
                <w:sz w:val="20"/>
                <w:lang w:val="pt-BR"/>
              </w:rPr>
              <w:t xml:space="preserve"> %</w:t>
            </w:r>
          </w:p>
        </w:tc>
        <w:tc>
          <w:tcPr>
            <w:tcW w:w="497" w:type="dxa"/>
            <w:textDirection w:val="btLr"/>
          </w:tcPr>
          <w:p w14:paraId="2E3AE25C" w14:textId="2427C531" w:rsidR="007A1CCF" w:rsidRPr="00E6597C" w:rsidRDefault="007A1CCF" w:rsidP="007A1CCF">
            <w:pPr>
              <w:ind w:left="113" w:right="113"/>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497" w:type="dxa"/>
            <w:textDirection w:val="btLr"/>
          </w:tcPr>
          <w:p w14:paraId="475F98DA" w14:textId="015E7520" w:rsidR="007A1CCF" w:rsidRPr="00E6597C" w:rsidRDefault="007A1CCF" w:rsidP="007A1CCF">
            <w:pPr>
              <w:ind w:left="113" w:right="113"/>
              <w:jc w:val="center"/>
              <w:rPr>
                <w:rFonts w:ascii="GHEA Grapalat" w:hAnsi="GHEA Grapalat"/>
                <w:b/>
                <w:lang w:val="pt-BR"/>
              </w:rPr>
            </w:pPr>
            <w:r>
              <w:rPr>
                <w:rFonts w:ascii="GHEA Grapalat" w:hAnsi="GHEA Grapalat"/>
                <w:sz w:val="20"/>
                <w:lang w:val="hy-AM"/>
              </w:rPr>
              <w:t>100</w:t>
            </w:r>
            <w:r w:rsidRPr="00E6597C">
              <w:rPr>
                <w:rFonts w:ascii="GHEA Grapalat" w:hAnsi="GHEA Grapalat"/>
                <w:sz w:val="20"/>
                <w:lang w:val="pt-BR"/>
              </w:rPr>
              <w:t xml:space="preserve"> %</w:t>
            </w:r>
          </w:p>
        </w:tc>
      </w:tr>
      <w:tr w:rsidR="00434F24" w:rsidRPr="003F5EB4" w14:paraId="0967122C" w14:textId="77777777" w:rsidTr="00434F24">
        <w:trPr>
          <w:cantSplit/>
          <w:trHeight w:val="141"/>
          <w:jc w:val="center"/>
        </w:trPr>
        <w:tc>
          <w:tcPr>
            <w:tcW w:w="1451" w:type="dxa"/>
            <w:vMerge/>
            <w:tcBorders>
              <w:right w:val="single" w:sz="4" w:space="0" w:color="auto"/>
            </w:tcBorders>
          </w:tcPr>
          <w:p w14:paraId="4FD1CBE3" w14:textId="77777777" w:rsidR="00434F24" w:rsidRPr="00E6597C" w:rsidRDefault="00434F24" w:rsidP="00434F24">
            <w:pPr>
              <w:jc w:val="center"/>
              <w:rPr>
                <w:rFonts w:ascii="GHEA Grapalat" w:hAnsi="GHEA Grapalat"/>
                <w:sz w:val="20"/>
                <w:lang w:val="es-ES"/>
              </w:rPr>
            </w:pPr>
          </w:p>
        </w:tc>
        <w:tc>
          <w:tcPr>
            <w:tcW w:w="1530" w:type="dxa"/>
            <w:vMerge/>
            <w:tcBorders>
              <w:left w:val="single" w:sz="4" w:space="0" w:color="auto"/>
              <w:right w:val="single" w:sz="4" w:space="0" w:color="auto"/>
            </w:tcBorders>
          </w:tcPr>
          <w:p w14:paraId="3E8797E9" w14:textId="77777777" w:rsidR="00434F24" w:rsidRPr="00E6597C" w:rsidRDefault="00434F24" w:rsidP="00434F24">
            <w:pPr>
              <w:jc w:val="center"/>
              <w:rPr>
                <w:rFonts w:ascii="GHEA Grapalat" w:hAnsi="GHEA Grapalat"/>
                <w:sz w:val="20"/>
                <w:lang w:val="es-ES"/>
              </w:rPr>
            </w:pPr>
          </w:p>
        </w:tc>
        <w:tc>
          <w:tcPr>
            <w:tcW w:w="1869" w:type="dxa"/>
            <w:vMerge/>
            <w:tcBorders>
              <w:left w:val="single" w:sz="4" w:space="0" w:color="auto"/>
              <w:right w:val="single" w:sz="4" w:space="0" w:color="auto"/>
            </w:tcBorders>
          </w:tcPr>
          <w:p w14:paraId="72DB9451" w14:textId="77777777" w:rsidR="00434F24" w:rsidRPr="00E6597C" w:rsidRDefault="00434F24" w:rsidP="00434F24">
            <w:pPr>
              <w:jc w:val="center"/>
              <w:rPr>
                <w:rFonts w:ascii="GHEA Grapalat" w:hAnsi="GHEA Grapalat"/>
                <w:sz w:val="20"/>
                <w:lang w:val="es-ES"/>
              </w:rPr>
            </w:pPr>
          </w:p>
        </w:tc>
        <w:tc>
          <w:tcPr>
            <w:tcW w:w="6571" w:type="dxa"/>
            <w:gridSpan w:val="13"/>
            <w:tcBorders>
              <w:left w:val="single" w:sz="4" w:space="0" w:color="auto"/>
            </w:tcBorders>
          </w:tcPr>
          <w:p w14:paraId="0CCC01A0" w14:textId="30C978CB" w:rsidR="00434F24" w:rsidRPr="00434F24" w:rsidRDefault="00434F24" w:rsidP="00F9432A">
            <w:pPr>
              <w:ind w:left="113" w:right="113"/>
              <w:jc w:val="center"/>
              <w:rPr>
                <w:rFonts w:ascii="GHEA Grapalat" w:hAnsi="GHEA Grapalat"/>
                <w:sz w:val="20"/>
                <w:lang w:val="pt-BR"/>
              </w:rPr>
            </w:pPr>
            <w:r w:rsidRPr="00434F24">
              <w:rPr>
                <w:rFonts w:ascii="GHEA Grapalat" w:hAnsi="GHEA Grapalat"/>
                <w:sz w:val="20"/>
                <w:lang w:val="hy-AM"/>
              </w:rPr>
              <w:t>202</w:t>
            </w:r>
            <w:r w:rsidR="00F9432A" w:rsidRPr="00F9432A">
              <w:rPr>
                <w:rFonts w:ascii="GHEA Grapalat" w:hAnsi="GHEA Grapalat"/>
                <w:sz w:val="20"/>
                <w:lang w:val="es-ES"/>
              </w:rPr>
              <w:t>5</w:t>
            </w:r>
            <w:r w:rsidRPr="00434F24">
              <w:rPr>
                <w:rFonts w:ascii="GHEA Grapalat" w:hAnsi="GHEA Grapalat"/>
                <w:sz w:val="20"/>
                <w:lang w:val="hy-AM"/>
              </w:rPr>
              <w:t>թ</w:t>
            </w:r>
            <w:r w:rsidRPr="00434F24">
              <w:rPr>
                <w:rFonts w:ascii="Cambria Math" w:hAnsi="Cambria Math" w:cs="Cambria Math"/>
                <w:sz w:val="20"/>
                <w:lang w:val="hy-AM"/>
              </w:rPr>
              <w:t>․</w:t>
            </w:r>
            <w:r w:rsidRPr="00434F24">
              <w:rPr>
                <w:rFonts w:ascii="GHEA Grapalat" w:hAnsi="GHEA Grapalat"/>
                <w:sz w:val="20"/>
                <w:lang w:val="hy-AM"/>
              </w:rPr>
              <w:t>-</w:t>
            </w:r>
            <w:r w:rsidRPr="00434F24">
              <w:rPr>
                <w:rFonts w:ascii="GHEA Grapalat" w:hAnsi="GHEA Grapalat" w:cs="GHEA Grapalat"/>
                <w:sz w:val="20"/>
                <w:lang w:val="hy-AM"/>
              </w:rPr>
              <w:t>ին՝</w:t>
            </w:r>
            <w:r w:rsidRPr="00434F24">
              <w:rPr>
                <w:rFonts w:ascii="GHEA Grapalat" w:hAnsi="GHEA Grapalat"/>
                <w:sz w:val="20"/>
                <w:lang w:val="hy-AM"/>
              </w:rPr>
              <w:t xml:space="preserve">, </w:t>
            </w:r>
            <w:r w:rsidRPr="00434F24">
              <w:rPr>
                <w:rFonts w:ascii="GHEA Grapalat" w:hAnsi="GHEA Grapalat" w:cs="GHEA Grapalat"/>
                <w:sz w:val="20"/>
                <w:lang w:val="hy-AM"/>
              </w:rPr>
              <w:t>ըստ</w:t>
            </w:r>
            <w:r w:rsidRPr="00434F24">
              <w:rPr>
                <w:rFonts w:ascii="GHEA Grapalat" w:hAnsi="GHEA Grapalat"/>
                <w:sz w:val="20"/>
                <w:lang w:val="hy-AM"/>
              </w:rPr>
              <w:t xml:space="preserve"> </w:t>
            </w:r>
            <w:r w:rsidRPr="00434F24">
              <w:rPr>
                <w:rFonts w:ascii="GHEA Grapalat" w:hAnsi="GHEA Grapalat" w:cs="GHEA Grapalat"/>
                <w:sz w:val="20"/>
                <w:lang w:val="hy-AM"/>
              </w:rPr>
              <w:t>ամիսների</w:t>
            </w:r>
            <w:r w:rsidRPr="00434F24">
              <w:rPr>
                <w:rFonts w:ascii="GHEA Grapalat" w:hAnsi="GHEA Grapalat"/>
                <w:sz w:val="20"/>
                <w:lang w:val="hy-AM"/>
              </w:rPr>
              <w:t xml:space="preserve">, </w:t>
            </w:r>
            <w:r w:rsidRPr="00434F24">
              <w:rPr>
                <w:rFonts w:ascii="GHEA Grapalat" w:hAnsi="GHEA Grapalat" w:cs="GHEA Grapalat"/>
                <w:sz w:val="20"/>
                <w:lang w:val="hy-AM"/>
              </w:rPr>
              <w:t>այդ</w:t>
            </w:r>
            <w:r w:rsidRPr="00434F24">
              <w:rPr>
                <w:rFonts w:ascii="GHEA Grapalat" w:hAnsi="GHEA Grapalat"/>
                <w:sz w:val="20"/>
                <w:lang w:val="hy-AM"/>
              </w:rPr>
              <w:t xml:space="preserve"> </w:t>
            </w:r>
            <w:r w:rsidRPr="00434F24">
              <w:rPr>
                <w:rFonts w:ascii="GHEA Grapalat" w:hAnsi="GHEA Grapalat" w:cs="GHEA Grapalat"/>
                <w:sz w:val="20"/>
                <w:lang w:val="hy-AM"/>
              </w:rPr>
              <w:t>թ</w:t>
            </w:r>
            <w:r w:rsidRPr="00434F24">
              <w:rPr>
                <w:rFonts w:ascii="GHEA Grapalat" w:hAnsi="GHEA Grapalat"/>
                <w:sz w:val="20"/>
                <w:lang w:val="hy-AM"/>
              </w:rPr>
              <w:t>վում</w:t>
            </w:r>
          </w:p>
        </w:tc>
      </w:tr>
      <w:tr w:rsidR="00434F24" w:rsidRPr="00E6597C" w14:paraId="3EA33EA5" w14:textId="77777777" w:rsidTr="004B6181">
        <w:trPr>
          <w:cantSplit/>
          <w:trHeight w:val="1538"/>
          <w:jc w:val="center"/>
        </w:trPr>
        <w:tc>
          <w:tcPr>
            <w:tcW w:w="1451" w:type="dxa"/>
            <w:vMerge/>
            <w:tcBorders>
              <w:right w:val="single" w:sz="4" w:space="0" w:color="auto"/>
            </w:tcBorders>
          </w:tcPr>
          <w:p w14:paraId="7832AA88" w14:textId="77777777" w:rsidR="00434F24" w:rsidRPr="00E6597C" w:rsidRDefault="00434F24" w:rsidP="00434F24">
            <w:pPr>
              <w:jc w:val="center"/>
              <w:rPr>
                <w:rFonts w:ascii="GHEA Grapalat" w:hAnsi="GHEA Grapalat"/>
                <w:sz w:val="20"/>
                <w:lang w:val="es-ES"/>
              </w:rPr>
            </w:pPr>
          </w:p>
        </w:tc>
        <w:tc>
          <w:tcPr>
            <w:tcW w:w="1530" w:type="dxa"/>
            <w:vMerge/>
            <w:tcBorders>
              <w:left w:val="single" w:sz="4" w:space="0" w:color="auto"/>
              <w:right w:val="single" w:sz="4" w:space="0" w:color="auto"/>
            </w:tcBorders>
          </w:tcPr>
          <w:p w14:paraId="4AC51526" w14:textId="77777777" w:rsidR="00434F24" w:rsidRPr="00E6597C" w:rsidRDefault="00434F24" w:rsidP="00434F24">
            <w:pPr>
              <w:jc w:val="center"/>
              <w:rPr>
                <w:rFonts w:ascii="GHEA Grapalat" w:hAnsi="GHEA Grapalat"/>
                <w:sz w:val="20"/>
                <w:lang w:val="es-ES"/>
              </w:rPr>
            </w:pPr>
          </w:p>
        </w:tc>
        <w:tc>
          <w:tcPr>
            <w:tcW w:w="1869" w:type="dxa"/>
            <w:vMerge/>
            <w:tcBorders>
              <w:left w:val="single" w:sz="4" w:space="0" w:color="auto"/>
              <w:right w:val="single" w:sz="4" w:space="0" w:color="auto"/>
            </w:tcBorders>
          </w:tcPr>
          <w:p w14:paraId="05C92275" w14:textId="77777777" w:rsidR="00434F24" w:rsidRPr="00E6597C" w:rsidRDefault="00434F24" w:rsidP="00434F24">
            <w:pPr>
              <w:jc w:val="center"/>
              <w:rPr>
                <w:rFonts w:ascii="GHEA Grapalat" w:hAnsi="GHEA Grapalat"/>
                <w:sz w:val="20"/>
                <w:lang w:val="es-ES"/>
              </w:rPr>
            </w:pPr>
          </w:p>
        </w:tc>
        <w:tc>
          <w:tcPr>
            <w:tcW w:w="552" w:type="dxa"/>
            <w:tcBorders>
              <w:left w:val="single" w:sz="4" w:space="0" w:color="auto"/>
            </w:tcBorders>
            <w:textDirection w:val="btLr"/>
          </w:tcPr>
          <w:p w14:paraId="103B9934" w14:textId="2F760117"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52" w:type="dxa"/>
            <w:textDirection w:val="btLr"/>
          </w:tcPr>
          <w:p w14:paraId="59712A4B" w14:textId="5D149EA1"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6570673F" w14:textId="7B166711"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2435BA39" w14:textId="257CFC8D"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3C35EA7C" w14:textId="46F16CFD"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7B715F59" w14:textId="36EEEF7E"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4763E466" w14:textId="0766767D"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5E3DFBB0" w14:textId="00DC585B"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0AED7897" w14:textId="20363E5A"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5337F0AD" w14:textId="5C02CB60"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2419030D" w14:textId="72410E8E"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6E96DA45" w14:textId="44D85CAA"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2C406D06" w14:textId="3B67C1FF"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r>
    </w:tbl>
    <w:p w14:paraId="3FC74906" w14:textId="77777777" w:rsidR="00F02279" w:rsidRPr="00E6597C" w:rsidRDefault="00F02279" w:rsidP="00F02279">
      <w:pPr>
        <w:rPr>
          <w:rFonts w:ascii="GHEA Grapalat" w:hAnsi="GHEA Grapalat"/>
          <w:i/>
          <w:sz w:val="18"/>
          <w:szCs w:val="18"/>
        </w:rPr>
      </w:pPr>
    </w:p>
    <w:p w14:paraId="3C02E289" w14:textId="11BE8EFE" w:rsidR="007A1CCF" w:rsidRDefault="007A1CCF" w:rsidP="007A1CCF">
      <w:pPr>
        <w:spacing w:line="276" w:lineRule="auto"/>
        <w:ind w:firstLine="708"/>
        <w:jc w:val="both"/>
        <w:rPr>
          <w:rFonts w:ascii="GHEA Grapalat" w:hAnsi="GHEA Grapalat" w:cs="Sylfaen"/>
          <w:b/>
          <w:sz w:val="20"/>
          <w:szCs w:val="20"/>
          <w:lang w:val="hy-AM"/>
        </w:rPr>
      </w:pPr>
      <w:r w:rsidRPr="000F3BB2">
        <w:rPr>
          <w:rFonts w:ascii="GHEA Grapalat" w:hAnsi="GHEA Grapalat" w:cs="Sylfaen"/>
          <w:b/>
          <w:sz w:val="20"/>
          <w:szCs w:val="20"/>
          <w:lang w:val="hy-AM"/>
        </w:rPr>
        <w:t>Սույն գնման գործընթացը կազմակերպվում է ՀՀ կառավարության կողմից իրականացվող սուբվենցիոն ծրագրերի շրջանակներում</w:t>
      </w:r>
      <w:r w:rsidRPr="000F3BB2">
        <w:rPr>
          <w:rFonts w:ascii="GHEA Grapalat" w:hAnsi="GHEA Grapalat"/>
          <w:b/>
          <w:sz w:val="20"/>
          <w:szCs w:val="20"/>
          <w:lang w:val="hy-AM"/>
        </w:rPr>
        <w:t>:</w:t>
      </w:r>
      <w:r w:rsidRPr="000F3BB2">
        <w:rPr>
          <w:rFonts w:ascii="GHEA Grapalat" w:hAnsi="GHEA Grapalat" w:cs="Sylfaen"/>
          <w:b/>
          <w:sz w:val="20"/>
          <w:szCs w:val="20"/>
          <w:lang w:val="hy-AM"/>
        </w:rPr>
        <w:t xml:space="preserve"> Ֆինանսավորումն իրականացվում է համայնքային ու պետական բյուջեներից՝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56806822" w14:textId="77777777" w:rsidR="00434F24" w:rsidRDefault="00434F24" w:rsidP="007A1CCF">
      <w:pPr>
        <w:spacing w:line="276" w:lineRule="auto"/>
        <w:ind w:firstLine="708"/>
        <w:jc w:val="both"/>
        <w:rPr>
          <w:rFonts w:ascii="GHEA Grapalat" w:hAnsi="GHEA Grapalat" w:cs="Sylfaen"/>
          <w:b/>
          <w:sz w:val="20"/>
          <w:szCs w:val="20"/>
          <w:lang w:val="hy-AM"/>
        </w:rPr>
      </w:pP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3F5EB4"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9256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BodyTextIndent3"/>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001C8" w14:textId="77777777" w:rsidR="000E28D7" w:rsidRDefault="000E28D7">
      <w:r>
        <w:separator/>
      </w:r>
    </w:p>
  </w:endnote>
  <w:endnote w:type="continuationSeparator" w:id="0">
    <w:p w14:paraId="5A51705F" w14:textId="77777777" w:rsidR="000E28D7" w:rsidRDefault="000E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E65CF" w14:textId="77777777" w:rsidR="000E28D7" w:rsidRDefault="000E28D7">
      <w:r>
        <w:separator/>
      </w:r>
    </w:p>
  </w:footnote>
  <w:footnote w:type="continuationSeparator" w:id="0">
    <w:p w14:paraId="0705D23C" w14:textId="77777777" w:rsidR="000E28D7" w:rsidRDefault="000E28D7">
      <w:r>
        <w:continuationSeparator/>
      </w:r>
    </w:p>
  </w:footnote>
  <w:footnote w:id="1">
    <w:p w14:paraId="437259C2" w14:textId="6746B3FA" w:rsidR="004B6181" w:rsidRPr="000C51A3" w:rsidRDefault="004B6181">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68F70CA5" w14:textId="77777777" w:rsidR="004B6181" w:rsidRDefault="004B6181"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4B6181" w:rsidRPr="00263447" w:rsidRDefault="004B6181">
      <w:pPr>
        <w:pStyle w:val="FootnoteText"/>
        <w:rPr>
          <w:rFonts w:asciiTheme="minorHAnsi" w:hAnsiTheme="minorHAnsi"/>
          <w:lang w:val="hy-AM"/>
        </w:rPr>
      </w:pPr>
    </w:p>
  </w:footnote>
  <w:footnote w:id="3">
    <w:p w14:paraId="0FD4B3F3" w14:textId="77777777" w:rsidR="004B6181" w:rsidRDefault="004B6181" w:rsidP="005611DA">
      <w:pPr>
        <w:pStyle w:val="FootnoteText"/>
      </w:pPr>
      <w:r w:rsidRPr="001F0EE2">
        <w:rPr>
          <w:rStyle w:val="FootnoteReference"/>
          <w:i/>
          <w:iCs/>
          <w:color w:val="FFFFFF"/>
        </w:rPr>
        <w:footnoteRef/>
      </w:r>
      <w:r w:rsidRPr="001F0EE2">
        <w:rPr>
          <w:i/>
          <w:iCs/>
        </w:rPr>
        <w:t xml:space="preserve"> </w:t>
      </w:r>
      <w:r w:rsidRPr="00B72CDC">
        <w:rPr>
          <w:i/>
          <w:iCs/>
          <w:vertAlign w:val="superscript"/>
          <w:lang w:val="hy-AM"/>
        </w:rPr>
        <w:t xml:space="preserve">10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B72CDC">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4">
    <w:p w14:paraId="3B5FAD36" w14:textId="1344F420" w:rsidR="004B6181" w:rsidRPr="003024A2" w:rsidRDefault="004B6181" w:rsidP="00F1088F">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4B6181" w:rsidRPr="00F1088F" w:rsidRDefault="004B6181">
      <w:pPr>
        <w:pStyle w:val="FootnoteText"/>
        <w:rPr>
          <w:rFonts w:asciiTheme="minorHAnsi" w:hAnsiTheme="minorHAnsi"/>
          <w:lang w:val="hy-AM"/>
        </w:rPr>
      </w:pPr>
    </w:p>
  </w:footnote>
  <w:footnote w:id="5">
    <w:p w14:paraId="7A48E533" w14:textId="77777777" w:rsidR="004B6181" w:rsidRDefault="004B6181" w:rsidP="00742B5B">
      <w:pPr>
        <w:pStyle w:val="FootnoteText"/>
        <w:jc w:val="both"/>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4B6181" w:rsidRPr="00742B5B" w:rsidRDefault="004B6181">
      <w:pPr>
        <w:pStyle w:val="FootnoteText"/>
        <w:rPr>
          <w:rFonts w:asciiTheme="minorHAnsi" w:hAnsiTheme="minorHAnsi"/>
          <w:lang w:val="hy-AM"/>
        </w:rPr>
      </w:pPr>
    </w:p>
  </w:footnote>
  <w:footnote w:id="6">
    <w:p w14:paraId="5D807A2E" w14:textId="0F2E345D" w:rsidR="004B6181" w:rsidRPr="00742B5B" w:rsidRDefault="004B6181">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7">
    <w:p w14:paraId="224427CA" w14:textId="47023627" w:rsidR="004B6181" w:rsidRPr="00742B5B" w:rsidRDefault="004B6181">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1E"/>
    <w:rsid w:val="000550DA"/>
    <w:rsid w:val="00055129"/>
    <w:rsid w:val="00055195"/>
    <w:rsid w:val="00055CC2"/>
    <w:rsid w:val="00056516"/>
    <w:rsid w:val="00056AB4"/>
    <w:rsid w:val="00057264"/>
    <w:rsid w:val="000604CF"/>
    <w:rsid w:val="00060EA7"/>
    <w:rsid w:val="00060FB1"/>
    <w:rsid w:val="0006220B"/>
    <w:rsid w:val="0006311D"/>
    <w:rsid w:val="00064ADC"/>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4E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8D7"/>
    <w:rsid w:val="000E2D7B"/>
    <w:rsid w:val="000E308B"/>
    <w:rsid w:val="000E3D1E"/>
    <w:rsid w:val="000E3F9A"/>
    <w:rsid w:val="000E426E"/>
    <w:rsid w:val="000E4C35"/>
    <w:rsid w:val="000E5257"/>
    <w:rsid w:val="000E5C08"/>
    <w:rsid w:val="000E7612"/>
    <w:rsid w:val="000E79BD"/>
    <w:rsid w:val="000F008F"/>
    <w:rsid w:val="000F109E"/>
    <w:rsid w:val="000F208C"/>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3F7"/>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ACE"/>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AE3"/>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5D0"/>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696"/>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EB4"/>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4F24"/>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C8A"/>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81"/>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432B"/>
    <w:rsid w:val="00556113"/>
    <w:rsid w:val="0055623A"/>
    <w:rsid w:val="005563D9"/>
    <w:rsid w:val="00557E3D"/>
    <w:rsid w:val="00560961"/>
    <w:rsid w:val="005611DA"/>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B7724"/>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1A4"/>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480"/>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09C"/>
    <w:rsid w:val="006F6413"/>
    <w:rsid w:val="00700C81"/>
    <w:rsid w:val="007010F4"/>
    <w:rsid w:val="00701157"/>
    <w:rsid w:val="007016CF"/>
    <w:rsid w:val="007019EA"/>
    <w:rsid w:val="007032AC"/>
    <w:rsid w:val="00703303"/>
    <w:rsid w:val="007035C9"/>
    <w:rsid w:val="0070371B"/>
    <w:rsid w:val="00703C74"/>
    <w:rsid w:val="00704862"/>
    <w:rsid w:val="00704898"/>
    <w:rsid w:val="007048A8"/>
    <w:rsid w:val="00705492"/>
    <w:rsid w:val="00705706"/>
    <w:rsid w:val="0070731F"/>
    <w:rsid w:val="00707B86"/>
    <w:rsid w:val="00710097"/>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1CCF"/>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17797"/>
    <w:rsid w:val="008201E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299"/>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1DAB"/>
    <w:rsid w:val="008C343E"/>
    <w:rsid w:val="008C353D"/>
    <w:rsid w:val="008C417C"/>
    <w:rsid w:val="008C5FC1"/>
    <w:rsid w:val="008C6995"/>
    <w:rsid w:val="008C6A78"/>
    <w:rsid w:val="008C750C"/>
    <w:rsid w:val="008C7692"/>
    <w:rsid w:val="008C7EA6"/>
    <w:rsid w:val="008D0121"/>
    <w:rsid w:val="008D0FB6"/>
    <w:rsid w:val="008D11AA"/>
    <w:rsid w:val="008D236A"/>
    <w:rsid w:val="008D294A"/>
    <w:rsid w:val="008D2B99"/>
    <w:rsid w:val="008D3C71"/>
    <w:rsid w:val="008D47F6"/>
    <w:rsid w:val="008D493D"/>
    <w:rsid w:val="008D5016"/>
    <w:rsid w:val="008D5704"/>
    <w:rsid w:val="008D5EE7"/>
    <w:rsid w:val="008D6C6C"/>
    <w:rsid w:val="008D6EF8"/>
    <w:rsid w:val="008D77B2"/>
    <w:rsid w:val="008D7FF8"/>
    <w:rsid w:val="008E00CB"/>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9D1"/>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1D57"/>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2E3D"/>
    <w:rsid w:val="00983AF5"/>
    <w:rsid w:val="00984456"/>
    <w:rsid w:val="00984BDB"/>
    <w:rsid w:val="00985291"/>
    <w:rsid w:val="00987E76"/>
    <w:rsid w:val="00990375"/>
    <w:rsid w:val="00990561"/>
    <w:rsid w:val="00990B2B"/>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77D8E"/>
    <w:rsid w:val="00B812B1"/>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B5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0E07"/>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16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A31"/>
    <w:rsid w:val="00D33F62"/>
    <w:rsid w:val="00D359EB"/>
    <w:rsid w:val="00D362DB"/>
    <w:rsid w:val="00D36D97"/>
    <w:rsid w:val="00D371A7"/>
    <w:rsid w:val="00D37A8C"/>
    <w:rsid w:val="00D411B6"/>
    <w:rsid w:val="00D433D6"/>
    <w:rsid w:val="00D43904"/>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946"/>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2EF"/>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86E"/>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569"/>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5ECC"/>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D42"/>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2ACA"/>
    <w:rsid w:val="00F839B3"/>
    <w:rsid w:val="00F83B76"/>
    <w:rsid w:val="00F8462A"/>
    <w:rsid w:val="00F84B2C"/>
    <w:rsid w:val="00F85DFC"/>
    <w:rsid w:val="00F85F62"/>
    <w:rsid w:val="00F86162"/>
    <w:rsid w:val="00F86ED5"/>
    <w:rsid w:val="00F87017"/>
    <w:rsid w:val="00F871C2"/>
    <w:rsid w:val="00F87473"/>
    <w:rsid w:val="00F908CC"/>
    <w:rsid w:val="00F914CF"/>
    <w:rsid w:val="00F920F7"/>
    <w:rsid w:val="00F930CD"/>
    <w:rsid w:val="00F932ED"/>
    <w:rsid w:val="00F9432A"/>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8916EF89-8606-42DC-B3AB-355AB8C3E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Normal"/>
    <w:rsid w:val="00F908CC"/>
    <w:pPr>
      <w:spacing w:before="100" w:beforeAutospacing="1" w:after="100" w:afterAutospacing="1"/>
    </w:pPr>
  </w:style>
  <w:style w:type="paragraph" w:customStyle="1" w:styleId="xl104">
    <w:name w:val="xl10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05">
    <w:name w:val="xl105"/>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rPr>
  </w:style>
  <w:style w:type="paragraph" w:customStyle="1" w:styleId="xl106">
    <w:name w:val="xl10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07">
    <w:name w:val="xl107"/>
    <w:basedOn w:val="Normal"/>
    <w:rsid w:val="00F908CC"/>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rPr>
  </w:style>
  <w:style w:type="paragraph" w:customStyle="1" w:styleId="xl108">
    <w:name w:val="xl10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rPr>
  </w:style>
  <w:style w:type="paragraph" w:customStyle="1" w:styleId="xl109">
    <w:name w:val="xl109"/>
    <w:basedOn w:val="Normal"/>
    <w:rsid w:val="00F908CC"/>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rPr>
  </w:style>
  <w:style w:type="paragraph" w:customStyle="1" w:styleId="xl110">
    <w:name w:val="xl110"/>
    <w:basedOn w:val="Normal"/>
    <w:rsid w:val="00F908CC"/>
    <w:pPr>
      <w:spacing w:before="100" w:beforeAutospacing="1" w:after="100" w:afterAutospacing="1"/>
    </w:pPr>
    <w:rPr>
      <w:rFonts w:ascii="Arial Armenian" w:hAnsi="Arial Armenian"/>
    </w:rPr>
  </w:style>
  <w:style w:type="paragraph" w:customStyle="1" w:styleId="xl111">
    <w:name w:val="xl111"/>
    <w:basedOn w:val="Normal"/>
    <w:rsid w:val="00F908CC"/>
    <w:pPr>
      <w:spacing w:before="100" w:beforeAutospacing="1" w:after="100" w:afterAutospacing="1"/>
      <w:jc w:val="center"/>
      <w:textAlignment w:val="center"/>
    </w:pPr>
    <w:rPr>
      <w:rFonts w:ascii="Arial Armenian" w:hAnsi="Arial Armenian"/>
      <w:sz w:val="32"/>
      <w:szCs w:val="32"/>
    </w:rPr>
  </w:style>
  <w:style w:type="paragraph" w:customStyle="1" w:styleId="xl112">
    <w:name w:val="xl112"/>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13">
    <w:name w:val="xl113"/>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14">
    <w:name w:val="xl11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15">
    <w:name w:val="xl115"/>
    <w:basedOn w:val="Normal"/>
    <w:rsid w:val="00F908CC"/>
    <w:pPr>
      <w:spacing w:before="100" w:beforeAutospacing="1" w:after="100" w:afterAutospacing="1"/>
      <w:jc w:val="center"/>
    </w:pPr>
    <w:rPr>
      <w:rFonts w:ascii="Arial Armenian" w:hAnsi="Arial Armenian"/>
    </w:rPr>
  </w:style>
  <w:style w:type="paragraph" w:customStyle="1" w:styleId="xl116">
    <w:name w:val="xl11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F908CC"/>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0">
    <w:name w:val="xl12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22">
    <w:name w:val="xl122"/>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3">
    <w:name w:val="xl123"/>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4">
    <w:name w:val="xl124"/>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5">
    <w:name w:val="xl125"/>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6">
    <w:name w:val="xl12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7">
    <w:name w:val="xl127"/>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28">
    <w:name w:val="xl12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29">
    <w:name w:val="xl129"/>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0">
    <w:name w:val="xl13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1">
    <w:name w:val="xl131"/>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2">
    <w:name w:val="xl132"/>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3">
    <w:name w:val="xl133"/>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4">
    <w:name w:val="xl134"/>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5">
    <w:name w:val="xl135"/>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6">
    <w:name w:val="xl136"/>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7">
    <w:name w:val="xl137"/>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8">
    <w:name w:val="xl13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9">
    <w:name w:val="xl139"/>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1">
    <w:name w:val="xl141"/>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4">
    <w:name w:val="xl14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5">
    <w:name w:val="xl145"/>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46">
    <w:name w:val="xl146"/>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47">
    <w:name w:val="xl147"/>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8">
    <w:name w:val="xl14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0">
    <w:name w:val="xl15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1">
    <w:name w:val="xl151"/>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2">
    <w:name w:val="xl152"/>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3">
    <w:name w:val="xl153"/>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5">
    <w:name w:val="xl155"/>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7">
    <w:name w:val="xl157"/>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8">
    <w:name w:val="xl158"/>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9">
    <w:name w:val="xl159"/>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0">
    <w:name w:val="xl160"/>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1">
    <w:name w:val="xl161"/>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2">
    <w:name w:val="xl162"/>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3">
    <w:name w:val="xl163"/>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4">
    <w:name w:val="xl164"/>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5">
    <w:name w:val="xl165"/>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6">
    <w:name w:val="xl16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7">
    <w:name w:val="xl167"/>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8">
    <w:name w:val="xl16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0">
    <w:name w:val="xl170"/>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1">
    <w:name w:val="xl171"/>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2">
    <w:name w:val="xl172"/>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3">
    <w:name w:val="xl173"/>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4">
    <w:name w:val="xl174"/>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6">
    <w:name w:val="xl17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8">
    <w:name w:val="xl178"/>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9">
    <w:name w:val="xl179"/>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0">
    <w:name w:val="xl18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1">
    <w:name w:val="xl181"/>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2">
    <w:name w:val="xl182"/>
    <w:basedOn w:val="Normal"/>
    <w:rsid w:val="00F908CC"/>
    <w:pPr>
      <w:spacing w:before="100" w:beforeAutospacing="1" w:after="100" w:afterAutospacing="1"/>
      <w:jc w:val="center"/>
      <w:textAlignment w:val="center"/>
    </w:pPr>
    <w:rPr>
      <w:rFonts w:ascii="Arial Armenian" w:hAnsi="Arial Armenian"/>
      <w:b/>
      <w:bCs/>
    </w:rPr>
  </w:style>
  <w:style w:type="paragraph" w:customStyle="1" w:styleId="xl183">
    <w:name w:val="xl183"/>
    <w:basedOn w:val="Normal"/>
    <w:rsid w:val="00F908CC"/>
    <w:pPr>
      <w:spacing w:before="100" w:beforeAutospacing="1" w:after="100" w:afterAutospacing="1"/>
      <w:jc w:val="right"/>
    </w:pPr>
    <w:rPr>
      <w:rFonts w:ascii="Arial Armenian" w:hAnsi="Arial Armenian"/>
    </w:rPr>
  </w:style>
  <w:style w:type="paragraph" w:customStyle="1" w:styleId="xl184">
    <w:name w:val="xl18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5">
    <w:name w:val="xl185"/>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6">
    <w:name w:val="xl186"/>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7">
    <w:name w:val="xl187"/>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8">
    <w:name w:val="xl188"/>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9">
    <w:name w:val="xl189"/>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90">
    <w:name w:val="xl190"/>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91">
    <w:name w:val="xl191"/>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7742998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298986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70136147">
      <w:bodyDiv w:val="1"/>
      <w:marLeft w:val="0"/>
      <w:marRight w:val="0"/>
      <w:marTop w:val="0"/>
      <w:marBottom w:val="0"/>
      <w:divBdr>
        <w:top w:val="none" w:sz="0" w:space="0" w:color="auto"/>
        <w:left w:val="none" w:sz="0" w:space="0" w:color="auto"/>
        <w:bottom w:val="none" w:sz="0" w:space="0" w:color="auto"/>
        <w:right w:val="none" w:sz="0" w:space="0" w:color="auto"/>
      </w:divBdr>
    </w:div>
    <w:div w:id="172131784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DBB4-EDC4-4E50-B6B1-F6B747A2F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58</Pages>
  <Words>21591</Words>
  <Characters>123070</Characters>
  <Application>Microsoft Office Word</Application>
  <DocSecurity>0</DocSecurity>
  <Lines>1025</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144373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Armin Petrosyan</cp:lastModifiedBy>
  <cp:revision>21</cp:revision>
  <cp:lastPrinted>2018-02-16T07:12:00Z</cp:lastPrinted>
  <dcterms:created xsi:type="dcterms:W3CDTF">2024-09-02T14:40:00Z</dcterms:created>
  <dcterms:modified xsi:type="dcterms:W3CDTF">2024-10-25T13:17:00Z</dcterms:modified>
</cp:coreProperties>
</file>