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724E9F">
        <w:rPr>
          <w:rFonts w:ascii="GHEA Grapalat" w:hAnsi="GHEA Grapalat"/>
          <w:i w:val="0"/>
          <w:sz w:val="24"/>
          <w:szCs w:val="24"/>
        </w:rPr>
        <w:t>30</w:t>
      </w:r>
      <w:r w:rsidR="004E7022">
        <w:rPr>
          <w:rFonts w:ascii="GHEA Grapalat" w:hAnsi="GHEA Grapalat"/>
          <w:i w:val="0"/>
          <w:sz w:val="24"/>
          <w:szCs w:val="24"/>
        </w:rPr>
        <w:t>-го августа</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w:t>
      </w:r>
      <w:r w:rsidR="00724E9F">
        <w:rPr>
          <w:rFonts w:ascii="GHEA Grapalat" w:hAnsi="GHEA Grapalat"/>
          <w:i w:val="0"/>
          <w:sz w:val="24"/>
          <w:szCs w:val="24"/>
        </w:rPr>
        <w:t>2</w:t>
      </w:r>
      <w:r>
        <w:rPr>
          <w:rFonts w:ascii="GHEA Grapalat" w:hAnsi="GHEA Grapalat"/>
          <w:i w:val="0"/>
          <w:sz w:val="24"/>
          <w:szCs w:val="24"/>
        </w:rPr>
        <w:t xml:space="preserve">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4E7022">
        <w:rPr>
          <w:rFonts w:ascii="GHEA Grapalat" w:hAnsi="GHEA Grapalat"/>
          <w:b/>
          <w:i w:val="0"/>
          <w:sz w:val="24"/>
          <w:szCs w:val="24"/>
        </w:rPr>
        <w:t>GHTsDzB-HVKAK-2024-49</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 xml:space="preserve">услуг </w:t>
      </w:r>
      <w:r w:rsidR="00201782">
        <w:rPr>
          <w:rFonts w:ascii="GHEA Grapalat" w:hAnsi="GHEA Grapalat"/>
          <w:b/>
          <w:i w:val="0"/>
          <w:sz w:val="24"/>
          <w:szCs w:val="24"/>
        </w:rPr>
        <w:t>медицинского осмотра сотрудников ГНО «Национального центра по контролю и профилактике заболеваний» МЗ РА</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201782">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201782">
        <w:rPr>
          <w:rFonts w:ascii="GHEA Grapalat" w:hAnsi="GHEA Grapalat"/>
          <w:b/>
          <w:i w:val="0"/>
          <w:sz w:val="24"/>
          <w:szCs w:val="24"/>
        </w:rPr>
        <w:t>0</w:t>
      </w:r>
      <w:r w:rsidR="00724E9F">
        <w:rPr>
          <w:rFonts w:ascii="GHEA Grapalat" w:hAnsi="GHEA Grapalat"/>
          <w:b/>
          <w:i w:val="0"/>
          <w:sz w:val="24"/>
          <w:szCs w:val="24"/>
        </w:rPr>
        <w:t>6</w:t>
      </w:r>
      <w:r w:rsidR="00201782">
        <w:rPr>
          <w:rFonts w:ascii="GHEA Grapalat" w:hAnsi="GHEA Grapalat"/>
          <w:b/>
          <w:i w:val="0"/>
          <w:sz w:val="24"/>
          <w:szCs w:val="24"/>
        </w:rPr>
        <w:t>-го сентября</w:t>
      </w:r>
      <w:r w:rsidR="00CF3958">
        <w:rPr>
          <w:rFonts w:ascii="GHEA Grapalat" w:hAnsi="GHEA Grapalat"/>
          <w:b/>
          <w:i w:val="0"/>
          <w:sz w:val="24"/>
          <w:szCs w:val="24"/>
        </w:rPr>
        <w:t xml:space="preserve"> 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4E7022">
        <w:rPr>
          <w:rFonts w:ascii="GHEA Grapalat" w:hAnsi="GHEA Grapalat"/>
          <w:b/>
          <w:sz w:val="22"/>
          <w:szCs w:val="22"/>
        </w:rPr>
        <w:t>GHTsDzB-HVKAK-2024-49</w:t>
      </w:r>
      <w:r w:rsidRPr="00BB6E4B">
        <w:rPr>
          <w:rFonts w:ascii="GHEA Grapalat" w:hAnsi="GHEA Grapalat"/>
          <w:sz w:val="22"/>
          <w:szCs w:val="22"/>
        </w:rPr>
        <w:t>»</w:t>
      </w:r>
      <w:r w:rsidRPr="00BB6E4B">
        <w:rPr>
          <w:rFonts w:ascii="GHEA Grapalat" w:hAnsi="GHEA Grapalat"/>
          <w:sz w:val="22"/>
          <w:szCs w:val="22"/>
        </w:rPr>
        <w:br/>
        <w:t xml:space="preserve">  № </w:t>
      </w:r>
      <w:r w:rsidR="00724E9F">
        <w:rPr>
          <w:rFonts w:ascii="GHEA Grapalat" w:hAnsi="GHEA Grapalat"/>
          <w:sz w:val="22"/>
          <w:szCs w:val="22"/>
        </w:rPr>
        <w:t>2</w:t>
      </w:r>
      <w:r w:rsidRPr="00BB6E4B">
        <w:rPr>
          <w:rFonts w:ascii="GHEA Grapalat" w:hAnsi="GHEA Grapalat"/>
          <w:sz w:val="22"/>
          <w:szCs w:val="22"/>
        </w:rPr>
        <w:t xml:space="preserve"> от </w:t>
      </w:r>
      <w:r w:rsidR="00724E9F">
        <w:rPr>
          <w:rFonts w:ascii="GHEA Grapalat" w:hAnsi="GHEA Grapalat"/>
          <w:sz w:val="22"/>
          <w:szCs w:val="22"/>
        </w:rPr>
        <w:t>30</w:t>
      </w:r>
      <w:r w:rsidR="00201782">
        <w:rPr>
          <w:rFonts w:ascii="GHEA Grapalat" w:hAnsi="GHEA Grapalat"/>
          <w:sz w:val="22"/>
          <w:szCs w:val="22"/>
        </w:rPr>
        <w:t xml:space="preserve"> августа</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9044F1" w:rsidRDefault="00CF3958" w:rsidP="00FF3B8C">
      <w:pPr>
        <w:pStyle w:val="aa"/>
        <w:widowControl w:val="0"/>
        <w:spacing w:after="160"/>
        <w:ind w:right="-7"/>
        <w:contextualSpacing/>
        <w:jc w:val="center"/>
        <w:rPr>
          <w:rFonts w:ascii="GHEA Grapalat" w:hAnsi="GHEA Grapalat"/>
        </w:rPr>
      </w:pPr>
      <w:r w:rsidRPr="0094161A">
        <w:rPr>
          <w:rFonts w:ascii="GHEA Grapalat" w:hAnsi="GHEA Grapalat"/>
          <w:b/>
        </w:rPr>
        <w:t xml:space="preserve">НА ЗАПРОС КОТИРОВОК, ОБЪЯВЛЕННЫЙ С ЦЕЛЬЮ ПРИОБРЕТЕНИЯ </w:t>
      </w:r>
      <w:r w:rsidR="00FF3B8C">
        <w:rPr>
          <w:rFonts w:ascii="GHEA Grapalat" w:hAnsi="GHEA Grapalat"/>
          <w:b/>
        </w:rPr>
        <w:t xml:space="preserve">УСЛУГ </w:t>
      </w:r>
      <w:r w:rsidR="00FF3B8C" w:rsidRPr="00AD3CC1">
        <w:rPr>
          <w:rFonts w:ascii="GHEA Grapalat" w:hAnsi="GHEA Grapalat"/>
          <w:b/>
          <w:sz w:val="22"/>
          <w:szCs w:val="22"/>
        </w:rPr>
        <w:t>МЕДИЦИНСКОГО ОСМОТРА СОТРУДНИКОВ ГНО «НАЦИОНАЛЬНОГО ЦЕНТРА ПО КОНТРОЛЮ И ПРОФИЛАКТИКЕ ЗАБОЛЕВАНИЙ» МЗ РА 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УСЛУГ </w:t>
      </w:r>
      <w:r w:rsidR="00FF3B8C" w:rsidRPr="00FF3B8C">
        <w:rPr>
          <w:rFonts w:ascii="GHEA Grapalat" w:hAnsi="GHEA Grapalat"/>
          <w:b/>
          <w:sz w:val="20"/>
          <w:szCs w:val="20"/>
        </w:rPr>
        <w:t>МЕДИЦИНСКОГО ОСМОТРА СОТРУДНИКОВ ГНО «НАЦИОНАЛЬНОГО ЦЕНТРА ПО КОНТРОЛЮ И ПРОФИЛАКТИКЕ ЗАБОЛЕВАНИЙ» МЗ РА ДЛЯ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4E7022">
        <w:rPr>
          <w:rFonts w:ascii="GHEA Grapalat" w:hAnsi="GHEA Grapalat"/>
          <w:b/>
          <w:sz w:val="22"/>
          <w:szCs w:val="22"/>
        </w:rPr>
        <w:t>GHTsDzB-HVKAK-2024-49</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FF3B8C">
        <w:rPr>
          <w:rFonts w:ascii="GHEA Grapalat" w:hAnsi="GHEA Grapalat"/>
          <w:i w:val="0"/>
          <w:sz w:val="24"/>
          <w:szCs w:val="24"/>
        </w:rPr>
        <w:t xml:space="preserve">Предметом закупки является приобретение </w:t>
      </w:r>
      <w:r w:rsidR="00483ED3" w:rsidRPr="00FF3B8C">
        <w:rPr>
          <w:rFonts w:ascii="GHEA Grapalat" w:hAnsi="GHEA Grapalat"/>
          <w:b/>
          <w:i w:val="0"/>
          <w:sz w:val="24"/>
          <w:szCs w:val="24"/>
        </w:rPr>
        <w:t xml:space="preserve">услуг </w:t>
      </w:r>
      <w:r w:rsidR="00FF3B8C" w:rsidRPr="00FF3B8C">
        <w:rPr>
          <w:rFonts w:ascii="GHEA Grapalat" w:hAnsi="GHEA Grapalat"/>
          <w:b/>
          <w:i w:val="0"/>
          <w:sz w:val="24"/>
          <w:szCs w:val="24"/>
        </w:rPr>
        <w:t xml:space="preserve">медицинского осмотра </w:t>
      </w:r>
      <w:r w:rsidRPr="00FF3B8C">
        <w:rPr>
          <w:rFonts w:ascii="GHEA Grapalat" w:hAnsi="GHEA Grapalat"/>
          <w:i w:val="0"/>
          <w:sz w:val="24"/>
          <w:szCs w:val="24"/>
        </w:rPr>
        <w:t>(далее</w:t>
      </w:r>
      <w:r w:rsidRPr="00777B7F">
        <w:rPr>
          <w:rFonts w:ascii="GHEA Grapalat" w:hAnsi="GHEA Grapalat"/>
          <w:i w:val="0"/>
          <w:sz w:val="24"/>
          <w:szCs w:val="24"/>
        </w:rPr>
        <w:t xml:space="preserve">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CD7AE6">
        <w:rPr>
          <w:rFonts w:ascii="GHEA Grapalat" w:hAnsi="GHEA Grapalat"/>
          <w:b/>
          <w:i w:val="0"/>
          <w:sz w:val="24"/>
          <w:szCs w:val="24"/>
        </w:rPr>
        <w:t>22</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EB5238">
        <w:rPr>
          <w:rFonts w:ascii="GHEA Grapalat" w:hAnsi="GHEA Grapalat"/>
          <w:b/>
          <w:i w:val="0"/>
          <w:sz w:val="24"/>
          <w:szCs w:val="24"/>
        </w:rPr>
        <w:t>а</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56530A" w:rsidRPr="00AA73D2" w:rsidTr="009B26CC">
        <w:trPr>
          <w:jc w:val="center"/>
        </w:trPr>
        <w:tc>
          <w:tcPr>
            <w:tcW w:w="1216" w:type="dxa"/>
            <w:vAlign w:val="center"/>
          </w:tcPr>
          <w:p w:rsidR="0056530A" w:rsidRPr="00697B62" w:rsidRDefault="0056530A"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w:t>
            </w:r>
          </w:p>
        </w:tc>
        <w:tc>
          <w:tcPr>
            <w:tcW w:w="1418" w:type="dxa"/>
            <w:vAlign w:val="center"/>
          </w:tcPr>
          <w:p w:rsidR="0056530A" w:rsidRPr="0056530A" w:rsidRDefault="0056530A" w:rsidP="00C36D70">
            <w:pPr>
              <w:jc w:val="center"/>
              <w:rPr>
                <w:rFonts w:ascii="GHEA Grapalat" w:hAnsi="GHEA Grapalat"/>
                <w:color w:val="000000"/>
                <w:sz w:val="18"/>
                <w:szCs w:val="18"/>
              </w:rPr>
            </w:pPr>
            <w:r w:rsidRPr="0056530A">
              <w:rPr>
                <w:rFonts w:ascii="GHEA Grapalat" w:hAnsi="GHEA Grapalat"/>
                <w:color w:val="000000"/>
                <w:sz w:val="18"/>
                <w:szCs w:val="18"/>
              </w:rPr>
              <w:t>409,400</w:t>
            </w:r>
          </w:p>
        </w:tc>
        <w:tc>
          <w:tcPr>
            <w:tcW w:w="6600" w:type="dxa"/>
            <w:vAlign w:val="center"/>
          </w:tcPr>
          <w:p w:rsidR="0056530A" w:rsidRPr="009B26CC" w:rsidRDefault="0056530A">
            <w:pPr>
              <w:rPr>
                <w:rFonts w:ascii="GHEA Grapalat" w:hAnsi="GHEA Grapalat"/>
                <w:color w:val="000000"/>
                <w:sz w:val="18"/>
                <w:szCs w:val="18"/>
              </w:rPr>
            </w:pPr>
            <w:r w:rsidRPr="009B26CC">
              <w:rPr>
                <w:rFonts w:ascii="GHEA Grapalat" w:hAnsi="GHEA Grapalat"/>
                <w:color w:val="000000"/>
                <w:sz w:val="18"/>
                <w:szCs w:val="18"/>
              </w:rPr>
              <w:t xml:space="preserve">Услуги медицинского осмотра сотрудников лабораторий филиала «Лабораторный центр </w:t>
            </w:r>
            <w:proofErr w:type="spellStart"/>
            <w:r w:rsidRPr="009B26CC">
              <w:rPr>
                <w:rFonts w:ascii="GHEA Grapalat" w:hAnsi="GHEA Grapalat"/>
                <w:color w:val="000000"/>
                <w:sz w:val="18"/>
                <w:szCs w:val="18"/>
              </w:rPr>
              <w:t>Референс</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56530A" w:rsidRPr="00AA73D2" w:rsidTr="009B26CC">
        <w:trPr>
          <w:jc w:val="center"/>
        </w:trPr>
        <w:tc>
          <w:tcPr>
            <w:tcW w:w="1216" w:type="dxa"/>
            <w:vAlign w:val="center"/>
          </w:tcPr>
          <w:p w:rsidR="0056530A" w:rsidRPr="009B0FEC" w:rsidRDefault="0056530A"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2</w:t>
            </w:r>
          </w:p>
        </w:tc>
        <w:tc>
          <w:tcPr>
            <w:tcW w:w="1418" w:type="dxa"/>
            <w:vAlign w:val="center"/>
          </w:tcPr>
          <w:p w:rsidR="0056530A" w:rsidRPr="0056530A" w:rsidRDefault="0056530A" w:rsidP="00C36D70">
            <w:pPr>
              <w:jc w:val="center"/>
              <w:rPr>
                <w:rFonts w:ascii="GHEA Grapalat" w:hAnsi="GHEA Grapalat"/>
                <w:color w:val="000000"/>
                <w:sz w:val="18"/>
                <w:szCs w:val="18"/>
              </w:rPr>
            </w:pPr>
            <w:r w:rsidRPr="0056530A">
              <w:rPr>
                <w:rFonts w:ascii="GHEA Grapalat" w:hAnsi="GHEA Grapalat"/>
                <w:color w:val="000000"/>
                <w:sz w:val="18"/>
                <w:szCs w:val="18"/>
              </w:rPr>
              <w:t>138,600</w:t>
            </w:r>
          </w:p>
        </w:tc>
        <w:tc>
          <w:tcPr>
            <w:tcW w:w="6600" w:type="dxa"/>
            <w:vAlign w:val="center"/>
          </w:tcPr>
          <w:p w:rsidR="0056530A" w:rsidRPr="009B26CC" w:rsidRDefault="0056530A">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Арагацотн</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56530A" w:rsidRPr="00AA73D2" w:rsidTr="009B26CC">
        <w:trPr>
          <w:jc w:val="center"/>
        </w:trPr>
        <w:tc>
          <w:tcPr>
            <w:tcW w:w="1216" w:type="dxa"/>
            <w:vAlign w:val="center"/>
          </w:tcPr>
          <w:p w:rsidR="0056530A" w:rsidRPr="009B0FEC" w:rsidRDefault="0056530A"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3</w:t>
            </w:r>
          </w:p>
        </w:tc>
        <w:tc>
          <w:tcPr>
            <w:tcW w:w="1418" w:type="dxa"/>
            <w:vAlign w:val="center"/>
          </w:tcPr>
          <w:p w:rsidR="0056530A" w:rsidRPr="0056530A" w:rsidRDefault="0056530A" w:rsidP="00C36D70">
            <w:pPr>
              <w:jc w:val="center"/>
              <w:rPr>
                <w:rFonts w:ascii="GHEA Grapalat" w:hAnsi="GHEA Grapalat"/>
                <w:color w:val="000000"/>
                <w:sz w:val="18"/>
                <w:szCs w:val="18"/>
              </w:rPr>
            </w:pPr>
            <w:r w:rsidRPr="0056530A">
              <w:rPr>
                <w:rFonts w:ascii="GHEA Grapalat" w:hAnsi="GHEA Grapalat"/>
                <w:color w:val="000000"/>
                <w:sz w:val="18"/>
                <w:szCs w:val="18"/>
              </w:rPr>
              <w:t>124,900</w:t>
            </w:r>
          </w:p>
        </w:tc>
        <w:tc>
          <w:tcPr>
            <w:tcW w:w="6600" w:type="dxa"/>
            <w:vAlign w:val="center"/>
          </w:tcPr>
          <w:p w:rsidR="0056530A" w:rsidRPr="009B26CC" w:rsidRDefault="0056530A">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«Арарат» ГНО «Национального центра по контролю и профилактике заболеваний» МЗ РА</w:t>
            </w:r>
          </w:p>
        </w:tc>
      </w:tr>
      <w:tr w:rsidR="0056530A" w:rsidRPr="00AA73D2" w:rsidTr="009B26CC">
        <w:trPr>
          <w:jc w:val="center"/>
        </w:trPr>
        <w:tc>
          <w:tcPr>
            <w:tcW w:w="1216" w:type="dxa"/>
            <w:vAlign w:val="center"/>
          </w:tcPr>
          <w:p w:rsidR="0056530A" w:rsidRDefault="0056530A"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4</w:t>
            </w:r>
          </w:p>
        </w:tc>
        <w:tc>
          <w:tcPr>
            <w:tcW w:w="1418" w:type="dxa"/>
            <w:vAlign w:val="center"/>
          </w:tcPr>
          <w:p w:rsidR="0056530A" w:rsidRPr="0056530A" w:rsidRDefault="0056530A" w:rsidP="00C36D70">
            <w:pPr>
              <w:jc w:val="center"/>
              <w:rPr>
                <w:rFonts w:ascii="GHEA Grapalat" w:hAnsi="GHEA Grapalat"/>
                <w:color w:val="000000"/>
                <w:sz w:val="18"/>
                <w:szCs w:val="18"/>
              </w:rPr>
            </w:pPr>
            <w:r w:rsidRPr="0056530A">
              <w:rPr>
                <w:rFonts w:ascii="GHEA Grapalat" w:hAnsi="GHEA Grapalat"/>
                <w:color w:val="000000"/>
                <w:sz w:val="18"/>
                <w:szCs w:val="18"/>
              </w:rPr>
              <w:t>124,600</w:t>
            </w:r>
          </w:p>
        </w:tc>
        <w:tc>
          <w:tcPr>
            <w:tcW w:w="6600" w:type="dxa"/>
            <w:vAlign w:val="center"/>
          </w:tcPr>
          <w:p w:rsidR="0056530A" w:rsidRPr="009B26CC" w:rsidRDefault="0056530A">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Тавуш</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56530A" w:rsidRPr="00AA73D2" w:rsidTr="009B26CC">
        <w:trPr>
          <w:jc w:val="center"/>
        </w:trPr>
        <w:tc>
          <w:tcPr>
            <w:tcW w:w="1216" w:type="dxa"/>
            <w:vAlign w:val="center"/>
          </w:tcPr>
          <w:p w:rsidR="0056530A" w:rsidRDefault="0056530A"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5</w:t>
            </w:r>
          </w:p>
        </w:tc>
        <w:tc>
          <w:tcPr>
            <w:tcW w:w="1418" w:type="dxa"/>
            <w:vAlign w:val="center"/>
          </w:tcPr>
          <w:p w:rsidR="0056530A" w:rsidRPr="0056530A" w:rsidRDefault="0056530A" w:rsidP="00C36D70">
            <w:pPr>
              <w:jc w:val="center"/>
              <w:rPr>
                <w:rFonts w:ascii="GHEA Grapalat" w:hAnsi="GHEA Grapalat"/>
                <w:color w:val="000000"/>
                <w:sz w:val="18"/>
                <w:szCs w:val="18"/>
              </w:rPr>
            </w:pPr>
            <w:r w:rsidRPr="0056530A">
              <w:rPr>
                <w:rFonts w:ascii="GHEA Grapalat" w:hAnsi="GHEA Grapalat"/>
                <w:color w:val="000000"/>
                <w:sz w:val="18"/>
                <w:szCs w:val="18"/>
              </w:rPr>
              <w:t>120,600</w:t>
            </w:r>
          </w:p>
        </w:tc>
        <w:tc>
          <w:tcPr>
            <w:tcW w:w="6600" w:type="dxa"/>
            <w:vAlign w:val="center"/>
          </w:tcPr>
          <w:p w:rsidR="0056530A" w:rsidRPr="009B26CC" w:rsidRDefault="0056530A">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«Ширак» ГНО «Национального центра по контролю и профилактике заболеваний» МЗ РА</w:t>
            </w:r>
          </w:p>
        </w:tc>
      </w:tr>
      <w:tr w:rsidR="0056530A" w:rsidRPr="00AA73D2" w:rsidTr="009B26CC">
        <w:trPr>
          <w:jc w:val="center"/>
        </w:trPr>
        <w:tc>
          <w:tcPr>
            <w:tcW w:w="1216" w:type="dxa"/>
            <w:vAlign w:val="center"/>
          </w:tcPr>
          <w:p w:rsidR="0056530A" w:rsidRDefault="0056530A"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6</w:t>
            </w:r>
          </w:p>
        </w:tc>
        <w:tc>
          <w:tcPr>
            <w:tcW w:w="1418" w:type="dxa"/>
            <w:vAlign w:val="center"/>
          </w:tcPr>
          <w:p w:rsidR="0056530A" w:rsidRPr="0056530A" w:rsidRDefault="0056530A" w:rsidP="00C36D70">
            <w:pPr>
              <w:jc w:val="center"/>
              <w:rPr>
                <w:rFonts w:ascii="GHEA Grapalat" w:hAnsi="GHEA Grapalat"/>
                <w:color w:val="000000"/>
                <w:sz w:val="18"/>
                <w:szCs w:val="18"/>
              </w:rPr>
            </w:pPr>
            <w:r w:rsidRPr="0056530A">
              <w:rPr>
                <w:rFonts w:ascii="GHEA Grapalat" w:hAnsi="GHEA Grapalat"/>
                <w:color w:val="000000"/>
                <w:sz w:val="18"/>
                <w:szCs w:val="18"/>
              </w:rPr>
              <w:t>72,700</w:t>
            </w:r>
          </w:p>
        </w:tc>
        <w:tc>
          <w:tcPr>
            <w:tcW w:w="6600" w:type="dxa"/>
            <w:vAlign w:val="center"/>
          </w:tcPr>
          <w:p w:rsidR="0056530A" w:rsidRPr="009B26CC" w:rsidRDefault="0056530A">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Гегаркуник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56530A" w:rsidRPr="00AA73D2" w:rsidTr="009B26CC">
        <w:trPr>
          <w:jc w:val="center"/>
        </w:trPr>
        <w:tc>
          <w:tcPr>
            <w:tcW w:w="1216" w:type="dxa"/>
            <w:vAlign w:val="center"/>
          </w:tcPr>
          <w:p w:rsidR="0056530A" w:rsidRDefault="0056530A"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7</w:t>
            </w:r>
          </w:p>
        </w:tc>
        <w:tc>
          <w:tcPr>
            <w:tcW w:w="1418" w:type="dxa"/>
            <w:vAlign w:val="center"/>
          </w:tcPr>
          <w:p w:rsidR="0056530A" w:rsidRPr="0056530A" w:rsidRDefault="0056530A" w:rsidP="00C36D70">
            <w:pPr>
              <w:jc w:val="center"/>
              <w:rPr>
                <w:rFonts w:ascii="GHEA Grapalat" w:hAnsi="GHEA Grapalat"/>
                <w:color w:val="000000"/>
                <w:sz w:val="18"/>
                <w:szCs w:val="18"/>
              </w:rPr>
            </w:pPr>
            <w:r w:rsidRPr="0056530A">
              <w:rPr>
                <w:rFonts w:ascii="GHEA Grapalat" w:hAnsi="GHEA Grapalat"/>
                <w:color w:val="000000"/>
                <w:sz w:val="18"/>
                <w:szCs w:val="18"/>
              </w:rPr>
              <w:t>237,800</w:t>
            </w:r>
          </w:p>
        </w:tc>
        <w:tc>
          <w:tcPr>
            <w:tcW w:w="6600" w:type="dxa"/>
            <w:vAlign w:val="center"/>
          </w:tcPr>
          <w:p w:rsidR="0056530A" w:rsidRPr="009B26CC" w:rsidRDefault="0056530A">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Сюник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56530A" w:rsidRPr="00AA73D2" w:rsidTr="009B26CC">
        <w:trPr>
          <w:jc w:val="center"/>
        </w:trPr>
        <w:tc>
          <w:tcPr>
            <w:tcW w:w="1216" w:type="dxa"/>
            <w:vAlign w:val="center"/>
          </w:tcPr>
          <w:p w:rsidR="0056530A" w:rsidRDefault="0056530A"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8</w:t>
            </w:r>
          </w:p>
        </w:tc>
        <w:tc>
          <w:tcPr>
            <w:tcW w:w="1418" w:type="dxa"/>
            <w:vAlign w:val="center"/>
          </w:tcPr>
          <w:p w:rsidR="0056530A" w:rsidRPr="0056530A" w:rsidRDefault="0056530A" w:rsidP="00C36D70">
            <w:pPr>
              <w:jc w:val="center"/>
              <w:rPr>
                <w:rFonts w:ascii="GHEA Grapalat" w:hAnsi="GHEA Grapalat"/>
                <w:color w:val="000000"/>
                <w:sz w:val="18"/>
                <w:szCs w:val="18"/>
              </w:rPr>
            </w:pPr>
            <w:r w:rsidRPr="0056530A">
              <w:rPr>
                <w:rFonts w:ascii="GHEA Grapalat" w:hAnsi="GHEA Grapalat"/>
                <w:color w:val="000000"/>
                <w:sz w:val="18"/>
                <w:szCs w:val="18"/>
              </w:rPr>
              <w:t>138,600</w:t>
            </w:r>
          </w:p>
        </w:tc>
        <w:tc>
          <w:tcPr>
            <w:tcW w:w="6600" w:type="dxa"/>
            <w:vAlign w:val="center"/>
          </w:tcPr>
          <w:p w:rsidR="0056530A" w:rsidRPr="009B26CC" w:rsidRDefault="0056530A">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«Лори» ГНО «Национального центра по контролю и профилактике заболеваний» МЗ РА</w:t>
            </w:r>
          </w:p>
        </w:tc>
      </w:tr>
      <w:tr w:rsidR="0056530A" w:rsidRPr="00AA73D2" w:rsidTr="009B26CC">
        <w:trPr>
          <w:jc w:val="center"/>
        </w:trPr>
        <w:tc>
          <w:tcPr>
            <w:tcW w:w="1216" w:type="dxa"/>
            <w:vAlign w:val="center"/>
          </w:tcPr>
          <w:p w:rsidR="0056530A" w:rsidRDefault="0056530A"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9</w:t>
            </w:r>
          </w:p>
        </w:tc>
        <w:tc>
          <w:tcPr>
            <w:tcW w:w="1418" w:type="dxa"/>
            <w:vAlign w:val="center"/>
          </w:tcPr>
          <w:p w:rsidR="0056530A" w:rsidRPr="0056530A" w:rsidRDefault="0056530A" w:rsidP="00C36D70">
            <w:pPr>
              <w:jc w:val="center"/>
              <w:rPr>
                <w:rFonts w:ascii="GHEA Grapalat" w:hAnsi="GHEA Grapalat"/>
                <w:color w:val="000000"/>
                <w:sz w:val="18"/>
                <w:szCs w:val="18"/>
              </w:rPr>
            </w:pPr>
            <w:r w:rsidRPr="0056530A">
              <w:rPr>
                <w:rFonts w:ascii="GHEA Grapalat" w:hAnsi="GHEA Grapalat"/>
                <w:color w:val="000000"/>
                <w:sz w:val="18"/>
                <w:szCs w:val="18"/>
              </w:rPr>
              <w:t>88,100</w:t>
            </w:r>
          </w:p>
        </w:tc>
        <w:tc>
          <w:tcPr>
            <w:tcW w:w="6600" w:type="dxa"/>
            <w:vAlign w:val="center"/>
          </w:tcPr>
          <w:p w:rsidR="0056530A" w:rsidRPr="009B26CC" w:rsidRDefault="0056530A">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Вайоц</w:t>
            </w:r>
            <w:proofErr w:type="spellEnd"/>
            <w:r w:rsidRPr="009B26CC">
              <w:rPr>
                <w:rFonts w:ascii="GHEA Grapalat" w:hAnsi="GHEA Grapalat"/>
                <w:color w:val="000000"/>
                <w:sz w:val="18"/>
                <w:szCs w:val="18"/>
              </w:rPr>
              <w:t xml:space="preserve"> </w:t>
            </w:r>
            <w:proofErr w:type="spellStart"/>
            <w:r w:rsidRPr="009B26CC">
              <w:rPr>
                <w:rFonts w:ascii="GHEA Grapalat" w:hAnsi="GHEA Grapalat"/>
                <w:color w:val="000000"/>
                <w:sz w:val="18"/>
                <w:szCs w:val="18"/>
              </w:rPr>
              <w:t>Дзор</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56530A" w:rsidRPr="00AA73D2" w:rsidTr="009B26CC">
        <w:trPr>
          <w:jc w:val="center"/>
        </w:trPr>
        <w:tc>
          <w:tcPr>
            <w:tcW w:w="1216" w:type="dxa"/>
            <w:vAlign w:val="center"/>
          </w:tcPr>
          <w:p w:rsidR="0056530A" w:rsidRDefault="0056530A"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10</w:t>
            </w:r>
          </w:p>
        </w:tc>
        <w:tc>
          <w:tcPr>
            <w:tcW w:w="1418" w:type="dxa"/>
            <w:vAlign w:val="center"/>
          </w:tcPr>
          <w:p w:rsidR="0056530A" w:rsidRPr="0056530A" w:rsidRDefault="0056530A" w:rsidP="00C36D70">
            <w:pPr>
              <w:jc w:val="center"/>
              <w:rPr>
                <w:rFonts w:ascii="GHEA Grapalat" w:hAnsi="GHEA Grapalat"/>
                <w:color w:val="000000"/>
                <w:sz w:val="18"/>
                <w:szCs w:val="18"/>
              </w:rPr>
            </w:pPr>
            <w:r w:rsidRPr="0056530A">
              <w:rPr>
                <w:rFonts w:ascii="GHEA Grapalat" w:hAnsi="GHEA Grapalat"/>
                <w:color w:val="000000"/>
                <w:sz w:val="18"/>
                <w:szCs w:val="18"/>
              </w:rPr>
              <w:t>169,400</w:t>
            </w:r>
          </w:p>
        </w:tc>
        <w:tc>
          <w:tcPr>
            <w:tcW w:w="6600" w:type="dxa"/>
            <w:vAlign w:val="center"/>
          </w:tcPr>
          <w:p w:rsidR="0056530A" w:rsidRPr="009B26CC" w:rsidRDefault="0056530A">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«Армавир» ГНО «Национального центра по контролю и профилактике заболеваний» МЗ РА</w:t>
            </w:r>
          </w:p>
        </w:tc>
      </w:tr>
      <w:tr w:rsidR="0056530A" w:rsidRPr="00AA73D2" w:rsidTr="009B26CC">
        <w:trPr>
          <w:jc w:val="center"/>
        </w:trPr>
        <w:tc>
          <w:tcPr>
            <w:tcW w:w="1216" w:type="dxa"/>
            <w:vAlign w:val="center"/>
          </w:tcPr>
          <w:p w:rsidR="0056530A" w:rsidRDefault="0056530A"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11</w:t>
            </w:r>
          </w:p>
        </w:tc>
        <w:tc>
          <w:tcPr>
            <w:tcW w:w="1418" w:type="dxa"/>
            <w:vAlign w:val="center"/>
          </w:tcPr>
          <w:p w:rsidR="0056530A" w:rsidRPr="0056530A" w:rsidRDefault="0056530A" w:rsidP="00C36D70">
            <w:pPr>
              <w:jc w:val="center"/>
              <w:rPr>
                <w:rFonts w:ascii="GHEA Grapalat" w:hAnsi="GHEA Grapalat"/>
                <w:color w:val="000000"/>
                <w:sz w:val="18"/>
                <w:szCs w:val="18"/>
              </w:rPr>
            </w:pPr>
            <w:r w:rsidRPr="0056530A">
              <w:rPr>
                <w:rFonts w:ascii="GHEA Grapalat" w:hAnsi="GHEA Grapalat"/>
                <w:color w:val="000000"/>
                <w:sz w:val="18"/>
                <w:szCs w:val="18"/>
              </w:rPr>
              <w:t>100,800</w:t>
            </w:r>
          </w:p>
        </w:tc>
        <w:tc>
          <w:tcPr>
            <w:tcW w:w="6600" w:type="dxa"/>
            <w:vAlign w:val="center"/>
          </w:tcPr>
          <w:p w:rsidR="0056530A" w:rsidRPr="009B26CC" w:rsidRDefault="0056530A">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Котайк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12</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541,900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 xml:space="preserve">Услуги медицинского осмотра сотрудников лабораторий филиала «Лабораторный центр </w:t>
            </w:r>
            <w:proofErr w:type="spellStart"/>
            <w:r w:rsidRPr="009B26CC">
              <w:rPr>
                <w:rFonts w:ascii="GHEA Grapalat" w:hAnsi="GHEA Grapalat"/>
                <w:color w:val="000000"/>
                <w:sz w:val="18"/>
                <w:szCs w:val="18"/>
              </w:rPr>
              <w:t>Референс</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13</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179,300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Арагацотн</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14</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191,800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«Арарат»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15</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138,500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Тавуш</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16</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238,000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«Ширак»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17</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233,100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Гегаркуник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18</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208,100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Сюник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19</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273,100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«Лори»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20</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106,900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Вайоц</w:t>
            </w:r>
            <w:proofErr w:type="spellEnd"/>
            <w:r w:rsidRPr="009B26CC">
              <w:rPr>
                <w:rFonts w:ascii="GHEA Grapalat" w:hAnsi="GHEA Grapalat"/>
                <w:color w:val="000000"/>
                <w:sz w:val="18"/>
                <w:szCs w:val="18"/>
              </w:rPr>
              <w:t xml:space="preserve"> </w:t>
            </w:r>
            <w:proofErr w:type="spellStart"/>
            <w:r w:rsidRPr="009B26CC">
              <w:rPr>
                <w:rFonts w:ascii="GHEA Grapalat" w:hAnsi="GHEA Grapalat"/>
                <w:color w:val="000000"/>
                <w:sz w:val="18"/>
                <w:szCs w:val="18"/>
              </w:rPr>
              <w:t>Дзор</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21</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129,000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«Армавир»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22</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137,100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Котайк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843AD" w:rsidRDefault="00096865" w:rsidP="001D7DC4">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w:t>
      </w:r>
      <w:r w:rsidR="00AA7117" w:rsidRPr="002843AD">
        <w:rPr>
          <w:rFonts w:ascii="GHEA Grapalat" w:hAnsi="GHEA Grapalat"/>
          <w:b/>
          <w:sz w:val="24"/>
          <w:szCs w:val="24"/>
        </w:rPr>
        <w:t xml:space="preserve">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9B26CC">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б)</w:t>
      </w:r>
      <w:r w:rsidRPr="00A116CA">
        <w:t xml:space="preserve"> </w:t>
      </w:r>
      <w:r w:rsidRPr="00A116CA">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A116CA">
        <w:rPr>
          <w:rFonts w:ascii="GHEA Grapalat" w:hAnsi="GHEA Grapalat"/>
          <w:sz w:val="24"/>
          <w:szCs w:val="24"/>
          <w:lang w:val="hy-AM"/>
        </w:rPr>
        <w:t xml:space="preserve">, </w:t>
      </w:r>
      <w:r w:rsidRPr="00A116CA">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A116CA">
        <w:rPr>
          <w:rFonts w:ascii="GHEA Grapalat" w:hAnsi="GHEA Grapalat"/>
          <w:sz w:val="24"/>
          <w:szCs w:val="24"/>
        </w:rPr>
        <w:t>ВС</w:t>
      </w:r>
      <w:proofErr w:type="gramEnd"/>
      <w:r w:rsidRPr="00A116CA">
        <w:rPr>
          <w:rFonts w:ascii="GHEA Grapalat" w:hAnsi="GHEA Grapalat"/>
          <w:sz w:val="24"/>
          <w:szCs w:val="24"/>
        </w:rPr>
        <w:t>= ЦУ/</w:t>
      </w:r>
      <w:proofErr w:type="spellStart"/>
      <w:r w:rsidRPr="00A116CA">
        <w:rPr>
          <w:rFonts w:ascii="GHEA Grapalat" w:hAnsi="GHEA Grapalat"/>
          <w:sz w:val="24"/>
          <w:szCs w:val="24"/>
        </w:rPr>
        <w:t>С</w:t>
      </w:r>
      <w:r w:rsidR="007861DD" w:rsidRPr="00A116CA">
        <w:rPr>
          <w:rFonts w:ascii="GHEA Grapalat" w:hAnsi="GHEA Grapalat"/>
          <w:sz w:val="24"/>
          <w:szCs w:val="24"/>
        </w:rPr>
        <w:t>ц</w:t>
      </w:r>
      <w:r w:rsidRPr="00A116CA">
        <w:rPr>
          <w:rFonts w:ascii="GHEA Grapalat" w:hAnsi="GHEA Grapalat"/>
          <w:sz w:val="24"/>
          <w:szCs w:val="24"/>
        </w:rPr>
        <w:t>xУxК</w:t>
      </w:r>
      <w:proofErr w:type="spellEnd"/>
      <w:r w:rsidR="007861DD" w:rsidRPr="00A116CA">
        <w:rPr>
          <w:rFonts w:ascii="GHEA Grapalat" w:hAnsi="GHEA Grapalat"/>
          <w:sz w:val="24"/>
          <w:szCs w:val="24"/>
        </w:rPr>
        <w:t>, где:</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proofErr w:type="spellStart"/>
      <w:r w:rsidRPr="00A116CA">
        <w:rPr>
          <w:rFonts w:ascii="GHEA Grapalat" w:hAnsi="GHEA Grapalat"/>
          <w:sz w:val="24"/>
          <w:szCs w:val="24"/>
        </w:rPr>
        <w:t>ВС-сумма</w:t>
      </w:r>
      <w:proofErr w:type="spellEnd"/>
      <w:r w:rsidRPr="00A116CA">
        <w:rPr>
          <w:rFonts w:ascii="GHEA Grapalat" w:hAnsi="GHEA Grapalat"/>
          <w:sz w:val="24"/>
          <w:szCs w:val="24"/>
        </w:rPr>
        <w:t xml:space="preserve">, </w:t>
      </w:r>
      <w:proofErr w:type="gramStart"/>
      <w:r w:rsidRPr="00A116CA">
        <w:rPr>
          <w:rFonts w:ascii="GHEA Grapalat" w:hAnsi="GHEA Grapalat"/>
          <w:sz w:val="24"/>
          <w:szCs w:val="24"/>
        </w:rPr>
        <w:t>выплачиваемая</w:t>
      </w:r>
      <w:proofErr w:type="gramEnd"/>
      <w:r w:rsidRPr="00A116CA">
        <w:rPr>
          <w:rFonts w:ascii="GHEA Grapalat" w:hAnsi="GHEA Grapalat"/>
          <w:sz w:val="24"/>
          <w:szCs w:val="24"/>
        </w:rPr>
        <w:t xml:space="preserve"> за оказание отдельных видов услуг, установленных договором</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 xml:space="preserve">ЦУ </w:t>
      </w:r>
      <w:proofErr w:type="gramStart"/>
      <w:r w:rsidRPr="00A116CA">
        <w:rPr>
          <w:rFonts w:ascii="GHEA Grapalat" w:hAnsi="GHEA Grapalat"/>
          <w:sz w:val="24"/>
          <w:szCs w:val="24"/>
        </w:rPr>
        <w:t>-и</w:t>
      </w:r>
      <w:proofErr w:type="gramEnd"/>
      <w:r w:rsidRPr="00A116CA">
        <w:rPr>
          <w:rFonts w:ascii="GHEA Grapalat" w:hAnsi="GHEA Grapalat"/>
          <w:sz w:val="24"/>
          <w:szCs w:val="24"/>
        </w:rPr>
        <w:t xml:space="preserve">тоговая цена, предложенная </w:t>
      </w:r>
      <w:r w:rsidR="0038256B" w:rsidRPr="00A116CA">
        <w:rPr>
          <w:rFonts w:ascii="GHEA Grapalat" w:hAnsi="GHEA Grapalat"/>
          <w:sz w:val="24"/>
          <w:szCs w:val="24"/>
        </w:rPr>
        <w:t>ото</w:t>
      </w:r>
      <w:r w:rsidRPr="00A116CA">
        <w:rPr>
          <w:rFonts w:ascii="GHEA Grapalat" w:hAnsi="GHEA Grapalat"/>
          <w:sz w:val="24"/>
          <w:szCs w:val="24"/>
        </w:rPr>
        <w:t>бранным участником</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С</w:t>
      </w:r>
      <w:proofErr w:type="gramStart"/>
      <w:r w:rsidRPr="00A116CA">
        <w:rPr>
          <w:rFonts w:ascii="GHEA Grapalat" w:hAnsi="GHEA Grapalat"/>
          <w:sz w:val="24"/>
          <w:szCs w:val="24"/>
        </w:rPr>
        <w:t>Ц-</w:t>
      </w:r>
      <w:proofErr w:type="gramEnd"/>
      <w:r w:rsidRPr="00A116CA">
        <w:rPr>
          <w:rFonts w:ascii="GHEA Grapalat" w:hAnsi="GHEA Grapalat"/>
          <w:sz w:val="24"/>
          <w:szCs w:val="24"/>
        </w:rPr>
        <w:t xml:space="preserve"> совокупность максимальных единиц цен, установленных для оказания услуги</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sidRPr="00A116CA">
        <w:rPr>
          <w:rFonts w:ascii="GHEA Grapalat" w:hAnsi="GHEA Grapalat"/>
          <w:sz w:val="24"/>
          <w:szCs w:val="24"/>
        </w:rPr>
        <w:t>У-цена</w:t>
      </w:r>
      <w:proofErr w:type="spellEnd"/>
      <w:proofErr w:type="gramEnd"/>
      <w:r w:rsidRPr="00A116CA">
        <w:rPr>
          <w:rFonts w:ascii="GHEA Grapalat" w:hAnsi="GHEA Grapalat"/>
          <w:sz w:val="24"/>
          <w:szCs w:val="24"/>
        </w:rPr>
        <w:t xml:space="preserve"> на максимальную единицу предоставленной услуги</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B26CC">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Pr="00C832E0">
        <w:rPr>
          <w:rFonts w:ascii="GHEA Grapalat" w:hAnsi="GHEA Grapalat"/>
          <w:b/>
          <w:sz w:val="24"/>
          <w:szCs w:val="24"/>
        </w:rPr>
        <w:t>Оценка заявок и определение отобранного участника осуществляются по отдельным лота</w:t>
      </w:r>
      <w:r w:rsidR="00C832E0" w:rsidRPr="00C832E0">
        <w:rPr>
          <w:rFonts w:ascii="GHEA Grapalat" w:hAnsi="GHEA Grapalat"/>
          <w:b/>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r w:rsidR="009B26CC">
        <w:rPr>
          <w:rFonts w:ascii="GHEA Grapalat" w:hAnsi="GHEA Grapalat"/>
          <w:b/>
          <w:sz w:val="24"/>
          <w:szCs w:val="24"/>
        </w:rPr>
        <w:t>*</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E7022">
        <w:rPr>
          <w:rFonts w:ascii="GHEA Grapalat" w:hAnsi="GHEA Grapalat"/>
          <w:b/>
          <w:sz w:val="22"/>
          <w:szCs w:val="22"/>
        </w:rPr>
        <w:t>GHTsDzB-HVKAK-2024-49</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4E7022">
        <w:rPr>
          <w:rFonts w:ascii="GHEA Grapalat" w:hAnsi="GHEA Grapalat"/>
          <w:b/>
          <w:sz w:val="22"/>
          <w:szCs w:val="22"/>
        </w:rPr>
        <w:t>GHTsDzB-HVKAK-2024-49</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4E7022">
        <w:rPr>
          <w:rFonts w:ascii="GHEA Grapalat" w:hAnsi="GHEA Grapalat"/>
          <w:b/>
          <w:sz w:val="22"/>
          <w:szCs w:val="22"/>
        </w:rPr>
        <w:t>GHTsDzB-HVKAK-2024-49</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4E7022">
        <w:rPr>
          <w:rFonts w:ascii="GHEA Grapalat" w:hAnsi="GHEA Grapalat"/>
          <w:b/>
          <w:sz w:val="22"/>
          <w:szCs w:val="22"/>
        </w:rPr>
        <w:t>GHTsDzB-HVKAK-2024-49</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E7022">
        <w:rPr>
          <w:rFonts w:ascii="GHEA Grapalat" w:hAnsi="GHEA Grapalat"/>
          <w:b/>
          <w:sz w:val="22"/>
          <w:szCs w:val="22"/>
        </w:rPr>
        <w:t>GHTsDzB-HVKAK-2024-49</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791801"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91801"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791801"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91801"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791801"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91801"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79180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79180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79180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791801"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79180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79180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79180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79180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791801"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791801"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791801"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791801"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79180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791801"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79180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79180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E7022">
        <w:rPr>
          <w:rFonts w:ascii="GHEA Grapalat" w:hAnsi="GHEA Grapalat"/>
          <w:b/>
          <w:sz w:val="22"/>
          <w:szCs w:val="22"/>
        </w:rPr>
        <w:t>GHTsDzB-HVKAK-2024-49</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4E7022">
        <w:rPr>
          <w:rFonts w:ascii="GHEA Grapalat" w:hAnsi="GHEA Grapalat"/>
          <w:b/>
          <w:sz w:val="22"/>
          <w:szCs w:val="22"/>
        </w:rPr>
        <w:t>GHTsDzB-HVKAK-2024-49</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4E7022">
        <w:rPr>
          <w:rFonts w:ascii="GHEA Grapalat" w:hAnsi="GHEA Grapalat"/>
          <w:b/>
          <w:sz w:val="22"/>
          <w:szCs w:val="22"/>
        </w:rPr>
        <w:t>GHTsDzB-HVKAK-2024-49</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E7022">
        <w:rPr>
          <w:rFonts w:ascii="GHEA Grapalat" w:hAnsi="GHEA Grapalat"/>
          <w:b/>
          <w:sz w:val="22"/>
          <w:szCs w:val="22"/>
        </w:rPr>
        <w:t>GHTsDzB-HVKAK-2024-49</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E7022">
        <w:rPr>
          <w:rFonts w:ascii="GHEA Grapalat" w:hAnsi="GHEA Grapalat"/>
          <w:b/>
          <w:sz w:val="22"/>
          <w:szCs w:val="22"/>
        </w:rPr>
        <w:t>GHTsDzB-HVKAK-2024-49</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4E7022">
        <w:rPr>
          <w:rFonts w:ascii="GHEA Grapalat" w:hAnsi="GHEA Grapalat"/>
          <w:b/>
          <w:sz w:val="22"/>
          <w:szCs w:val="22"/>
        </w:rPr>
        <w:t>GHTsDzB-HVKAK-2024-49</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4E7022">
        <w:rPr>
          <w:rFonts w:ascii="GHEA Grapalat" w:hAnsi="GHEA Grapalat"/>
          <w:b/>
          <w:sz w:val="22"/>
          <w:szCs w:val="22"/>
        </w:rPr>
        <w:t>GHTsDzB-HVKAK-2024-49</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765BC7">
        <w:rPr>
          <w:rFonts w:ascii="GHEA Grapalat" w:hAnsi="GHEA Grapalat"/>
        </w:rPr>
        <w:t xml:space="preserve">С. </w:t>
      </w:r>
      <w:proofErr w:type="spellStart"/>
      <w:r w:rsidR="00765BC7">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9B26CC" w:rsidRPr="00765BC7">
        <w:rPr>
          <w:rFonts w:ascii="GHEA Grapalat" w:hAnsi="GHEA Grapalat"/>
          <w:b/>
        </w:rPr>
        <w:t>услуг медицинского осмотра</w:t>
      </w:r>
      <w:r w:rsidR="000B319D">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765BC7" w:rsidRPr="00AD29CE">
        <w:rPr>
          <w:rFonts w:ascii="GHEA Grapalat" w:hAnsi="GHEA Grapalat"/>
        </w:rPr>
        <w:t>№ 1</w:t>
      </w:r>
      <w:r w:rsidR="00765BC7">
        <w:rPr>
          <w:rFonts w:ascii="GHEA Grapalat" w:hAnsi="GHEA Grapalat"/>
        </w:rPr>
        <w:t xml:space="preserve">.1, </w:t>
      </w:r>
      <w:r w:rsidR="00765BC7" w:rsidRPr="00AD29CE">
        <w:rPr>
          <w:rFonts w:ascii="GHEA Grapalat" w:hAnsi="GHEA Grapalat"/>
        </w:rPr>
        <w:t>№ 1</w:t>
      </w:r>
      <w:r w:rsidR="00765BC7">
        <w:rPr>
          <w:rFonts w:ascii="GHEA Grapalat" w:hAnsi="GHEA Grapalat"/>
        </w:rPr>
        <w:t xml:space="preserve">.2, </w:t>
      </w:r>
      <w:r w:rsidR="00463B00" w:rsidRPr="00AD29CE">
        <w:rPr>
          <w:rFonts w:ascii="GHEA Grapalat" w:hAnsi="GHEA Grapalat"/>
        </w:rPr>
        <w:t xml:space="preserve">№ </w:t>
      </w:r>
      <w:r w:rsidR="00463B00" w:rsidRPr="003241AF">
        <w:rPr>
          <w:rFonts w:ascii="GHEA Grapalat" w:hAnsi="GHEA Grapalat"/>
        </w:rPr>
        <w:t>2</w:t>
      </w:r>
      <w:r w:rsidR="00463B00" w:rsidRPr="00AD29CE">
        <w:rPr>
          <w:rFonts w:ascii="GHEA Grapalat" w:hAnsi="GHEA Grapalat"/>
        </w:rPr>
        <w:t xml:space="preserve">, </w:t>
      </w:r>
      <w:r w:rsidRPr="00AD29CE">
        <w:rPr>
          <w:rFonts w:ascii="GHEA Grapalat" w:hAnsi="GHEA Grapalat"/>
        </w:rPr>
        <w:t>№ 3 и № 3.1</w:t>
      </w:r>
      <w:r w:rsidR="00765BC7">
        <w:rPr>
          <w:rFonts w:ascii="GHEA Grapalat" w:hAnsi="GHEA Grapalat"/>
        </w:rPr>
        <w:t>, Таблицы № 1, №</w:t>
      </w:r>
      <w:r w:rsidR="00B04A38">
        <w:rPr>
          <w:rFonts w:ascii="GHEA Grapalat" w:hAnsi="GHEA Grapalat"/>
        </w:rPr>
        <w:t xml:space="preserve"> 2</w:t>
      </w:r>
      <w:r w:rsidR="00F156F3">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84541" w:rsidRPr="00AD29CE" w:rsidRDefault="00184541" w:rsidP="00184541">
      <w:pPr>
        <w:widowControl w:val="0"/>
        <w:spacing w:after="160" w:line="360" w:lineRule="auto"/>
        <w:jc w:val="right"/>
        <w:rPr>
          <w:rFonts w:ascii="GHEA Grapalat" w:hAnsi="GHEA Grapalat"/>
          <w:i/>
        </w:rPr>
      </w:pPr>
      <w:r w:rsidRPr="00AD29CE">
        <w:rPr>
          <w:rFonts w:ascii="GHEA Grapalat" w:hAnsi="GHEA Grapalat"/>
          <w:i/>
        </w:rPr>
        <w:t xml:space="preserve">Приложение № </w:t>
      </w:r>
      <w:r>
        <w:rPr>
          <w:rFonts w:ascii="GHEA Grapalat" w:hAnsi="GHEA Grapalat"/>
          <w:i/>
        </w:rPr>
        <w:t>2</w:t>
      </w:r>
    </w:p>
    <w:p w:rsidR="00184541" w:rsidRPr="00AD29CE" w:rsidRDefault="00184541" w:rsidP="00184541">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184541" w:rsidRPr="00AD29CE" w:rsidRDefault="00184541" w:rsidP="00184541">
      <w:pPr>
        <w:widowControl w:val="0"/>
        <w:spacing w:after="160" w:line="360" w:lineRule="auto"/>
        <w:jc w:val="center"/>
        <w:rPr>
          <w:rFonts w:ascii="GHEA Grapalat" w:hAnsi="GHEA Grapalat"/>
        </w:rPr>
      </w:pPr>
    </w:p>
    <w:p w:rsidR="00184541" w:rsidRDefault="00184541" w:rsidP="00184541">
      <w:pPr>
        <w:widowControl w:val="0"/>
        <w:spacing w:after="160" w:line="360" w:lineRule="auto"/>
        <w:jc w:val="center"/>
        <w:rPr>
          <w:rFonts w:ascii="GHEA Grapalat" w:hAnsi="GHEA Grapalat"/>
        </w:rPr>
      </w:pPr>
      <w:r>
        <w:rPr>
          <w:rFonts w:ascii="GHEA Grapalat" w:hAnsi="GHEA Grapalat"/>
        </w:rPr>
        <w:t xml:space="preserve">ГРАФИК </w:t>
      </w:r>
      <w:r w:rsidR="00423E64">
        <w:rPr>
          <w:rFonts w:ascii="GHEA Grapalat" w:hAnsi="GHEA Grapalat"/>
        </w:rPr>
        <w:t>ОПЛАТЫ</w:t>
      </w:r>
      <w:r>
        <w:rPr>
          <w:rStyle w:val="af6"/>
          <w:rFonts w:ascii="GHEA Grapalat" w:hAnsi="GHEA Grapalat"/>
        </w:rPr>
        <w:footnoteReference w:customMarkFollows="1" w:id="10"/>
        <w:t>*</w:t>
      </w:r>
    </w:p>
    <w:p w:rsidR="00184541" w:rsidRDefault="00184541" w:rsidP="00184541">
      <w:pPr>
        <w:widowControl w:val="0"/>
        <w:spacing w:after="160" w:line="360" w:lineRule="auto"/>
        <w:jc w:val="center"/>
        <w:rPr>
          <w:rFonts w:ascii="GHEA Grapalat" w:hAnsi="GHEA Grapalat"/>
        </w:rPr>
      </w:pPr>
    </w:p>
    <w:p w:rsidR="00184541" w:rsidRPr="007D73E1" w:rsidRDefault="00184541" w:rsidP="00184541">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84541" w:rsidRPr="00E40AC8" w:rsidRDefault="00184541" w:rsidP="00184541">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184541" w:rsidRPr="00AD29CE" w:rsidTr="001B18E5">
        <w:trPr>
          <w:jc w:val="center"/>
        </w:trPr>
        <w:tc>
          <w:tcPr>
            <w:tcW w:w="4536" w:type="dxa"/>
          </w:tcPr>
          <w:p w:rsidR="00184541" w:rsidRPr="00AD29CE" w:rsidRDefault="00184541" w:rsidP="001B18E5">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184541" w:rsidRPr="00E40AC8" w:rsidRDefault="00184541" w:rsidP="001B18E5">
            <w:pPr>
              <w:widowControl w:val="0"/>
              <w:jc w:val="center"/>
              <w:rPr>
                <w:rFonts w:ascii="GHEA Grapalat" w:hAnsi="GHEA Grapalat"/>
                <w:lang w:val="en-US"/>
              </w:rPr>
            </w:pPr>
            <w:r>
              <w:rPr>
                <w:rFonts w:ascii="GHEA Grapalat" w:hAnsi="GHEA Grapalat"/>
                <w:lang w:val="en-US"/>
              </w:rPr>
              <w:t>___________________________</w:t>
            </w:r>
          </w:p>
          <w:p w:rsidR="00184541" w:rsidRPr="00E40AC8" w:rsidRDefault="00184541" w:rsidP="001B18E5">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184541" w:rsidRPr="00AD29CE" w:rsidRDefault="00184541" w:rsidP="001B18E5">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184541" w:rsidRPr="00AD29CE" w:rsidRDefault="00184541" w:rsidP="001B18E5">
            <w:pPr>
              <w:widowControl w:val="0"/>
              <w:spacing w:after="160" w:line="360" w:lineRule="auto"/>
              <w:jc w:val="center"/>
              <w:rPr>
                <w:rFonts w:ascii="GHEA Grapalat" w:hAnsi="GHEA Grapalat"/>
              </w:rPr>
            </w:pPr>
          </w:p>
        </w:tc>
        <w:tc>
          <w:tcPr>
            <w:tcW w:w="4343" w:type="dxa"/>
          </w:tcPr>
          <w:p w:rsidR="00184541" w:rsidRPr="00AD29CE" w:rsidRDefault="00184541" w:rsidP="001B18E5">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184541" w:rsidRPr="00E40AC8" w:rsidRDefault="00184541" w:rsidP="001B18E5">
            <w:pPr>
              <w:widowControl w:val="0"/>
              <w:jc w:val="center"/>
              <w:rPr>
                <w:rFonts w:ascii="GHEA Grapalat" w:hAnsi="GHEA Grapalat"/>
                <w:lang w:val="en-US"/>
              </w:rPr>
            </w:pPr>
            <w:r>
              <w:rPr>
                <w:rFonts w:ascii="GHEA Grapalat" w:hAnsi="GHEA Grapalat"/>
                <w:lang w:val="en-US"/>
              </w:rPr>
              <w:t>__________________________</w:t>
            </w:r>
          </w:p>
          <w:p w:rsidR="00184541" w:rsidRPr="00E40AC8" w:rsidRDefault="00184541" w:rsidP="001B18E5">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184541" w:rsidRPr="00AD29CE" w:rsidRDefault="00184541" w:rsidP="001B18E5">
            <w:pPr>
              <w:widowControl w:val="0"/>
              <w:spacing w:after="160" w:line="360" w:lineRule="auto"/>
              <w:jc w:val="center"/>
              <w:rPr>
                <w:rFonts w:ascii="GHEA Grapalat" w:hAnsi="GHEA Grapalat"/>
              </w:rPr>
            </w:pPr>
            <w:r w:rsidRPr="00AD29CE">
              <w:rPr>
                <w:rFonts w:ascii="GHEA Grapalat" w:hAnsi="GHEA Grapalat"/>
              </w:rPr>
              <w:t>М. П.</w:t>
            </w:r>
          </w:p>
        </w:tc>
      </w:tr>
    </w:tbl>
    <w:p w:rsidR="00184541" w:rsidRPr="00AD29CE" w:rsidRDefault="00184541" w:rsidP="00184541">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8"/>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E9F" w:rsidRDefault="00724E9F">
      <w:r>
        <w:separator/>
      </w:r>
    </w:p>
  </w:endnote>
  <w:endnote w:type="continuationSeparator" w:id="0">
    <w:p w:rsidR="00724E9F" w:rsidRDefault="00724E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E9F" w:rsidRPr="00305BEC" w:rsidRDefault="00724E9F">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E9F" w:rsidRDefault="00724E9F">
      <w:r>
        <w:separator/>
      </w:r>
    </w:p>
  </w:footnote>
  <w:footnote w:type="continuationSeparator" w:id="0">
    <w:p w:rsidR="00724E9F" w:rsidRDefault="00724E9F">
      <w:r>
        <w:continuationSeparator/>
      </w:r>
    </w:p>
  </w:footnote>
  <w:footnote w:id="1">
    <w:p w:rsidR="00724E9F" w:rsidRPr="00A31673" w:rsidRDefault="00724E9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724E9F" w:rsidRDefault="00724E9F" w:rsidP="006B3E56">
      <w:pPr>
        <w:jc w:val="both"/>
      </w:pPr>
    </w:p>
    <w:p w:rsidR="00724E9F" w:rsidRPr="009B26CC" w:rsidRDefault="00724E9F" w:rsidP="007906A2">
      <w:pPr>
        <w:jc w:val="both"/>
        <w:rPr>
          <w:rFonts w:ascii="GHEA Grapalat" w:hAnsi="GHEA Grapalat"/>
          <w:b/>
          <w:i/>
          <w:color w:val="FF0000"/>
          <w:sz w:val="20"/>
          <w:szCs w:val="20"/>
        </w:rPr>
      </w:pPr>
      <w:r w:rsidRPr="009B26CC">
        <w:rPr>
          <w:rFonts w:ascii="GHEA Grapalat" w:hAnsi="GHEA Grapalat"/>
          <w:b/>
          <w:i/>
          <w:color w:val="FF0000"/>
          <w:sz w:val="20"/>
          <w:szCs w:val="20"/>
        </w:rPr>
        <w:t>* Приложение N 1.1 считается неотъемлемой частью ценового предложения и подается вместе с заявкой.</w:t>
      </w:r>
    </w:p>
    <w:p w:rsidR="00724E9F" w:rsidRDefault="00724E9F" w:rsidP="007906A2">
      <w:pPr>
        <w:jc w:val="both"/>
        <w:rPr>
          <w:rFonts w:ascii="GHEA Grapalat" w:hAnsi="GHEA Grapalat"/>
          <w:i/>
          <w:sz w:val="20"/>
          <w:szCs w:val="20"/>
        </w:rPr>
      </w:pPr>
    </w:p>
    <w:p w:rsidR="00724E9F" w:rsidRPr="00503980" w:rsidRDefault="00724E9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24E9F" w:rsidRPr="00503980" w:rsidRDefault="00724E9F"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724E9F" w:rsidRPr="00503980" w:rsidRDefault="00724E9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724E9F" w:rsidRDefault="00724E9F" w:rsidP="006B3E56">
      <w:pPr>
        <w:pStyle w:val="af2"/>
        <w:rPr>
          <w:rFonts w:asciiTheme="minorHAnsi" w:hAnsiTheme="minorHAnsi"/>
          <w:lang w:val="af-ZA"/>
        </w:rPr>
      </w:pPr>
    </w:p>
  </w:footnote>
  <w:footnote w:id="3">
    <w:p w:rsidR="00724E9F" w:rsidRPr="00D3436F" w:rsidRDefault="00724E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724E9F" w:rsidRPr="009C4E45" w:rsidRDefault="00724E9F">
      <w:pPr>
        <w:pStyle w:val="af2"/>
        <w:rPr>
          <w:rFonts w:ascii="GHEA Grapalat" w:hAnsi="GHEA Grapalat"/>
          <w:color w:val="FF0000"/>
          <w:sz w:val="28"/>
          <w:szCs w:val="28"/>
        </w:rPr>
      </w:pPr>
    </w:p>
  </w:footnote>
  <w:footnote w:id="4">
    <w:p w:rsidR="00724E9F" w:rsidRPr="008842CE" w:rsidRDefault="00724E9F" w:rsidP="003D2FE2">
      <w:pPr>
        <w:pStyle w:val="af2"/>
        <w:jc w:val="both"/>
      </w:pPr>
    </w:p>
  </w:footnote>
  <w:footnote w:id="5">
    <w:p w:rsidR="00724E9F" w:rsidRPr="008842CE" w:rsidRDefault="00724E9F" w:rsidP="000A214C">
      <w:pPr>
        <w:pStyle w:val="af2"/>
        <w:jc w:val="both"/>
      </w:pPr>
    </w:p>
  </w:footnote>
  <w:footnote w:id="6">
    <w:p w:rsidR="00724E9F" w:rsidRPr="006F5F33" w:rsidRDefault="00724E9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724E9F" w:rsidRPr="006F5F33" w:rsidRDefault="00724E9F"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724E9F" w:rsidRPr="006F5F33" w:rsidRDefault="00724E9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724E9F" w:rsidRPr="00E40AC8" w:rsidRDefault="00724E9F"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724E9F" w:rsidRPr="00E40AC8" w:rsidRDefault="00724E9F" w:rsidP="00184541">
      <w:pPr>
        <w:pStyle w:val="af2"/>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8673"/>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3FBE"/>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19D"/>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0F"/>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541"/>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8E5"/>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82"/>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41AF"/>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3E64"/>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022"/>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530A"/>
    <w:rsid w:val="0056625A"/>
    <w:rsid w:val="00567040"/>
    <w:rsid w:val="00567245"/>
    <w:rsid w:val="00567893"/>
    <w:rsid w:val="00570AFC"/>
    <w:rsid w:val="00571554"/>
    <w:rsid w:val="005716B8"/>
    <w:rsid w:val="00571702"/>
    <w:rsid w:val="00571F29"/>
    <w:rsid w:val="0057264D"/>
    <w:rsid w:val="005729B9"/>
    <w:rsid w:val="00573091"/>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1612"/>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095A"/>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B62"/>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AD5"/>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4E9F"/>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5BC7"/>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801"/>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279AE"/>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8D2"/>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0FEC"/>
    <w:rsid w:val="009B127B"/>
    <w:rsid w:val="009B13C3"/>
    <w:rsid w:val="009B18AF"/>
    <w:rsid w:val="009B26CC"/>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21E"/>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6CA"/>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776"/>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4A38"/>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2F1A"/>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AE6"/>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E31"/>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3EFC"/>
    <w:rsid w:val="00EB42B2"/>
    <w:rsid w:val="00EB487B"/>
    <w:rsid w:val="00EB5238"/>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6F3"/>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B8C"/>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725877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FC399-D02D-475F-9011-995C53448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2414</TotalTime>
  <Pages>64</Pages>
  <Words>15500</Words>
  <Characters>112625</Characters>
  <Application>Microsoft Office Word</Application>
  <DocSecurity>0</DocSecurity>
  <Lines>938</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127870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1607</cp:revision>
  <cp:lastPrinted>2018-02-16T07:12:00Z</cp:lastPrinted>
  <dcterms:created xsi:type="dcterms:W3CDTF">2019-10-28T07:04:00Z</dcterms:created>
  <dcterms:modified xsi:type="dcterms:W3CDTF">2024-08-30T11:07:00Z</dcterms:modified>
</cp:coreProperties>
</file>