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895A67">
        <w:rPr>
          <w:rFonts w:ascii="GHEA Grapalat" w:hAnsi="GHEA Grapalat"/>
          <w:i w:val="0"/>
          <w:sz w:val="24"/>
          <w:szCs w:val="24"/>
          <w:lang w:val="hy-AM"/>
        </w:rPr>
        <w:t>24</w:t>
      </w:r>
      <w:r>
        <w:rPr>
          <w:rFonts w:ascii="GHEA Grapalat" w:hAnsi="GHEA Grapalat"/>
          <w:i w:val="0"/>
          <w:sz w:val="24"/>
          <w:szCs w:val="24"/>
        </w:rPr>
        <w:t xml:space="preserve">-го </w:t>
      </w:r>
      <w:r w:rsidR="00895A67">
        <w:rPr>
          <w:rFonts w:ascii="GHEA Grapalat" w:hAnsi="GHEA Grapalat"/>
          <w:i w:val="0"/>
          <w:sz w:val="24"/>
          <w:szCs w:val="24"/>
        </w:rPr>
        <w:t>октября</w:t>
      </w:r>
      <w:r w:rsidR="00E618CE">
        <w:rPr>
          <w:rFonts w:ascii="GHEA Grapalat" w:hAnsi="GHEA Grapalat"/>
          <w:i w:val="0"/>
          <w:sz w:val="24"/>
          <w:szCs w:val="24"/>
        </w:rPr>
        <w:t xml:space="preserve">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A0767D">
        <w:rPr>
          <w:rFonts w:ascii="GHEA Grapalat" w:hAnsi="GHEA Grapalat"/>
          <w:b/>
          <w:i w:val="0"/>
          <w:sz w:val="24"/>
          <w:szCs w:val="24"/>
        </w:rPr>
        <w:t>GHTsDzB-HVKAK-2025-66</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00322F47">
        <w:rPr>
          <w:rFonts w:ascii="GHEA Grapalat" w:hAnsi="GHEA Grapalat"/>
          <w:b/>
          <w:i w:val="0"/>
          <w:sz w:val="24"/>
          <w:szCs w:val="24"/>
        </w:rPr>
        <w:t>услуг медицинского осмотра сотрудников</w:t>
      </w:r>
      <w:r>
        <w:rPr>
          <w:rFonts w:ascii="GHEA Grapalat" w:hAnsi="GHEA Grapalat"/>
          <w:b/>
          <w:i w:val="0"/>
          <w:sz w:val="24"/>
          <w:szCs w:val="24"/>
        </w:rPr>
        <w:t>.</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w:t>
      </w:r>
      <w:r w:rsidR="00A0767D">
        <w:rPr>
          <w:rFonts w:ascii="GHEA Grapalat" w:hAnsi="GHEA Grapalat"/>
          <w:b/>
          <w:i w:val="0"/>
          <w:sz w:val="24"/>
          <w:szCs w:val="24"/>
        </w:rPr>
        <w:t>3</w:t>
      </w:r>
      <w:r w:rsidRPr="00535F40">
        <w:rPr>
          <w:rFonts w:ascii="GHEA Grapalat" w:hAnsi="GHEA Grapalat"/>
          <w:b/>
          <w:i w:val="0"/>
          <w:sz w:val="24"/>
          <w:szCs w:val="24"/>
        </w:rPr>
        <w:t>:30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д. 12, в 1</w:t>
      </w:r>
      <w:r w:rsidR="00A0767D">
        <w:rPr>
          <w:rFonts w:ascii="GHEA Grapalat" w:hAnsi="GHEA Grapalat"/>
          <w:b/>
          <w:i w:val="0"/>
          <w:sz w:val="24"/>
          <w:szCs w:val="24"/>
        </w:rPr>
        <w:t>3</w:t>
      </w:r>
      <w:r w:rsidRPr="0012656E">
        <w:rPr>
          <w:rFonts w:ascii="GHEA Grapalat" w:hAnsi="GHEA Grapalat"/>
          <w:b/>
          <w:i w:val="0"/>
          <w:sz w:val="24"/>
          <w:szCs w:val="24"/>
        </w:rPr>
        <w:t xml:space="preserve">:30 часов </w:t>
      </w:r>
      <w:r w:rsidR="00A0767D">
        <w:rPr>
          <w:rFonts w:ascii="GHEA Grapalat" w:hAnsi="GHEA Grapalat"/>
          <w:b/>
          <w:i w:val="0"/>
          <w:sz w:val="24"/>
          <w:szCs w:val="24"/>
        </w:rPr>
        <w:t>31 октября</w:t>
      </w:r>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A0767D">
        <w:rPr>
          <w:rFonts w:ascii="GHEA Grapalat" w:hAnsi="GHEA Grapalat"/>
          <w:sz w:val="22"/>
          <w:szCs w:val="22"/>
        </w:rPr>
        <w:t>GHTsDzB-HVKAK-2025-66</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1E59F9">
        <w:rPr>
          <w:rFonts w:ascii="GHEA Grapalat" w:hAnsi="GHEA Grapalat"/>
          <w:sz w:val="22"/>
          <w:szCs w:val="22"/>
        </w:rPr>
        <w:t>24 октября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322F47">
        <w:rPr>
          <w:rFonts w:ascii="GHEA Grapalat" w:hAnsi="GHEA Grapalat"/>
          <w:b/>
        </w:rPr>
        <w:t>УСЛУГ МЕДИЦИНСКОГО ОСМОТРА СОТРУДНИКОВ</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w:t>
      </w:r>
      <w:r w:rsidR="00322F47">
        <w:rPr>
          <w:rFonts w:ascii="GHEA Grapalat" w:hAnsi="GHEA Grapalat"/>
          <w:b/>
          <w:sz w:val="20"/>
          <w:szCs w:val="20"/>
        </w:rPr>
        <w:t>УСЛУГ МЕДИЦИНСКОГО ОСМОТРА СОТРУДНИКОВ</w:t>
      </w:r>
      <w:r>
        <w:rPr>
          <w:rFonts w:ascii="GHEA Grapalat" w:hAnsi="GHEA Grapalat"/>
          <w:b/>
          <w:sz w:val="20"/>
          <w:szCs w:val="20"/>
        </w:rPr>
        <w:t xml:space="preserve"> </w:t>
      </w:r>
      <w:r w:rsidRPr="00CF3958">
        <w:rPr>
          <w:rFonts w:ascii="GHEA Grapalat" w:hAnsi="GHEA Grapalat"/>
          <w:b/>
          <w:sz w:val="20"/>
          <w:szCs w:val="20"/>
        </w:rPr>
        <w:t>ДЛЯ СВОИХ НУЖД</w:t>
      </w:r>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A0767D">
        <w:rPr>
          <w:rFonts w:ascii="GHEA Grapalat" w:hAnsi="GHEA Grapalat"/>
          <w:b/>
          <w:sz w:val="22"/>
          <w:szCs w:val="22"/>
        </w:rPr>
        <w:t>GHTsDzB-HVKAK-2025-66</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9E63F6" w:rsidRPr="009E63F6" w:rsidRDefault="009E63F6"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322F47">
        <w:rPr>
          <w:rFonts w:ascii="GHEA Grapalat" w:hAnsi="GHEA Grapalat"/>
          <w:b/>
          <w:i w:val="0"/>
          <w:sz w:val="24"/>
          <w:szCs w:val="24"/>
        </w:rPr>
        <w:t>услуг медицинского осмотра сотрудников</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1E59F9">
        <w:rPr>
          <w:rFonts w:ascii="GHEA Grapalat" w:hAnsi="GHEA Grapalat"/>
          <w:b/>
          <w:i w:val="0"/>
          <w:sz w:val="24"/>
          <w:szCs w:val="24"/>
        </w:rPr>
        <w:t>22</w:t>
      </w:r>
      <w:r w:rsidR="00E4729A">
        <w:rPr>
          <w:rFonts w:ascii="GHEA Grapalat" w:hAnsi="GHEA Grapalat"/>
          <w:b/>
          <w:i w:val="0"/>
          <w:sz w:val="24"/>
          <w:szCs w:val="24"/>
        </w:rPr>
        <w:t xml:space="preserve"> ло</w:t>
      </w:r>
      <w:r w:rsidR="001E59F9">
        <w:rPr>
          <w:rFonts w:ascii="GHEA Grapalat" w:hAnsi="GHEA Grapalat"/>
          <w:b/>
          <w:i w:val="0"/>
          <w:sz w:val="24"/>
          <w:szCs w:val="24"/>
        </w:rPr>
        <w:t>та</w:t>
      </w:r>
      <w:r w:rsidR="00E4729A">
        <w:rPr>
          <w:rFonts w:ascii="GHEA Grapalat" w:hAnsi="GHEA Grapalat"/>
          <w:b/>
          <w:i w:val="0"/>
          <w:sz w:val="24"/>
          <w:szCs w:val="24"/>
        </w:rPr>
        <w:t xml:space="preserve">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207,000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 xml:space="preserve">Услуги медицинского осмотра сотрудников лабораторий филиала «Лабораторный центр </w:t>
            </w:r>
            <w:proofErr w:type="spellStart"/>
            <w:r w:rsidRPr="00FF2A38">
              <w:rPr>
                <w:rFonts w:ascii="GHEA Grapalat" w:hAnsi="GHEA Grapalat"/>
                <w:color w:val="000000"/>
              </w:rPr>
              <w:t>Референс</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2</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22,000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Арагацотн</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3</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97,200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«Арарат»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4</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84,000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Тавуш</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5</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118,800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«Ширак»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6</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124,800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Гегаркуник</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7</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112,700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Сюник</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8</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129,500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«Лори»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9</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72,546</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Вайоц</w:t>
            </w:r>
            <w:proofErr w:type="spellEnd"/>
            <w:r w:rsidRPr="00FF2A38">
              <w:rPr>
                <w:rFonts w:ascii="GHEA Grapalat" w:hAnsi="GHEA Grapalat"/>
                <w:color w:val="000000"/>
              </w:rPr>
              <w:t xml:space="preserve"> </w:t>
            </w:r>
            <w:proofErr w:type="spellStart"/>
            <w:r w:rsidRPr="00FF2A38">
              <w:rPr>
                <w:rFonts w:ascii="GHEA Grapalat" w:hAnsi="GHEA Grapalat"/>
                <w:color w:val="000000"/>
              </w:rPr>
              <w:t>Дзор</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10</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30,800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«Армавир»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11</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13,200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Котайк</w:t>
            </w:r>
            <w:proofErr w:type="spellEnd"/>
            <w:r w:rsidRPr="00FF2A38">
              <w:rPr>
                <w:rFonts w:ascii="GHEA Grapalat" w:hAnsi="GHEA Grapalat"/>
                <w:color w:val="000000"/>
              </w:rPr>
              <w:t>» ГНО «Национального центра по контролю и профилактике заболеваний» МЗ РА</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12</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210,800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 xml:space="preserve">Услуги медицинского осмотра сотрудников лабораторий филиала «Лабораторный центр </w:t>
            </w:r>
            <w:proofErr w:type="spellStart"/>
            <w:r w:rsidRPr="00FF2A38">
              <w:rPr>
                <w:rFonts w:ascii="GHEA Grapalat" w:hAnsi="GHEA Grapalat"/>
                <w:color w:val="000000"/>
              </w:rPr>
              <w:t>Референс</w:t>
            </w:r>
            <w:proofErr w:type="spellEnd"/>
            <w:r w:rsidRPr="00FF2A38">
              <w:rPr>
                <w:rFonts w:ascii="GHEA Grapalat" w:hAnsi="GHEA Grapalat"/>
                <w:color w:val="000000"/>
              </w:rPr>
              <w:t>»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13</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29,800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Арагацотн</w:t>
            </w:r>
            <w:proofErr w:type="spellEnd"/>
            <w:r w:rsidRPr="00FF2A38">
              <w:rPr>
                <w:rFonts w:ascii="GHEA Grapalat" w:hAnsi="GHEA Grapalat"/>
                <w:color w:val="000000"/>
              </w:rPr>
              <w:t>»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14</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166,500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«Арарат»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15</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178,000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Тавуш</w:t>
            </w:r>
            <w:proofErr w:type="spellEnd"/>
            <w:r w:rsidRPr="00FF2A38">
              <w:rPr>
                <w:rFonts w:ascii="GHEA Grapalat" w:hAnsi="GHEA Grapalat"/>
                <w:color w:val="000000"/>
              </w:rPr>
              <w:t>»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53,500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«Ширак»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138,600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Гегаркуник</w:t>
            </w:r>
            <w:proofErr w:type="spellEnd"/>
            <w:r w:rsidRPr="00FF2A38">
              <w:rPr>
                <w:rFonts w:ascii="GHEA Grapalat" w:hAnsi="GHEA Grapalat"/>
                <w:color w:val="000000"/>
              </w:rPr>
              <w:t>»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211,200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Сюник</w:t>
            </w:r>
            <w:proofErr w:type="spellEnd"/>
            <w:r w:rsidRPr="00FF2A38">
              <w:rPr>
                <w:rFonts w:ascii="GHEA Grapalat" w:hAnsi="GHEA Grapalat"/>
                <w:color w:val="000000"/>
              </w:rPr>
              <w:t>»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19</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194,000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«Лори»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20</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89,500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Вайоц</w:t>
            </w:r>
            <w:proofErr w:type="spellEnd"/>
            <w:r w:rsidRPr="00FF2A38">
              <w:rPr>
                <w:rFonts w:ascii="GHEA Grapalat" w:hAnsi="GHEA Grapalat"/>
                <w:color w:val="000000"/>
              </w:rPr>
              <w:t xml:space="preserve"> </w:t>
            </w:r>
            <w:proofErr w:type="spellStart"/>
            <w:r w:rsidRPr="00FF2A38">
              <w:rPr>
                <w:rFonts w:ascii="GHEA Grapalat" w:hAnsi="GHEA Grapalat"/>
                <w:color w:val="000000"/>
              </w:rPr>
              <w:t>Дзор</w:t>
            </w:r>
            <w:proofErr w:type="spellEnd"/>
            <w:r w:rsidRPr="00FF2A38">
              <w:rPr>
                <w:rFonts w:ascii="GHEA Grapalat" w:hAnsi="GHEA Grapalat"/>
                <w:color w:val="000000"/>
              </w:rPr>
              <w:t>»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21</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78,600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«Армавир» ГНО «Национального центра по контролю и профилактике заболеваний» МЗ РА 2</w:t>
            </w:r>
          </w:p>
        </w:tc>
      </w:tr>
      <w:tr w:rsidR="00FF2A38" w:rsidRPr="00AA73D2" w:rsidTr="00E4729A">
        <w:trPr>
          <w:jc w:val="center"/>
        </w:trPr>
        <w:tc>
          <w:tcPr>
            <w:tcW w:w="1216" w:type="dxa"/>
            <w:vAlign w:val="center"/>
          </w:tcPr>
          <w:p w:rsidR="00FF2A38" w:rsidRPr="00E4729A" w:rsidRDefault="00FF2A38" w:rsidP="00E4729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22</w:t>
            </w:r>
          </w:p>
        </w:tc>
        <w:tc>
          <w:tcPr>
            <w:tcW w:w="1630" w:type="dxa"/>
            <w:vAlign w:val="center"/>
          </w:tcPr>
          <w:p w:rsidR="00FF2A38" w:rsidRPr="00FF2A38" w:rsidRDefault="00FF2A38" w:rsidP="00445423">
            <w:pPr>
              <w:ind w:left="-108" w:right="-109"/>
              <w:jc w:val="center"/>
              <w:rPr>
                <w:rFonts w:ascii="GHEA Grapalat" w:hAnsi="GHEA Grapalat"/>
                <w:color w:val="000000" w:themeColor="text1"/>
                <w:lang w:val="hy-AM"/>
              </w:rPr>
            </w:pPr>
            <w:r w:rsidRPr="00FF2A38">
              <w:rPr>
                <w:rFonts w:ascii="GHEA Grapalat" w:hAnsi="GHEA Grapalat"/>
                <w:color w:val="000000" w:themeColor="text1"/>
                <w:lang w:val="hy-AM"/>
              </w:rPr>
              <w:t>28,450</w:t>
            </w:r>
          </w:p>
        </w:tc>
        <w:tc>
          <w:tcPr>
            <w:tcW w:w="6388" w:type="dxa"/>
            <w:vAlign w:val="center"/>
          </w:tcPr>
          <w:p w:rsidR="00FF2A38" w:rsidRPr="00FF2A38" w:rsidRDefault="00FF2A38" w:rsidP="00445423">
            <w:pPr>
              <w:rPr>
                <w:rFonts w:ascii="GHEA Grapalat" w:hAnsi="GHEA Grapalat"/>
                <w:color w:val="000000"/>
              </w:rPr>
            </w:pPr>
            <w:r w:rsidRPr="00FF2A38">
              <w:rPr>
                <w:rFonts w:ascii="GHEA Grapalat" w:hAnsi="GHEA Grapalat"/>
                <w:color w:val="000000"/>
              </w:rPr>
              <w:t>Услуги медицинского осмотра сотрудников лабораторий филиала «</w:t>
            </w:r>
            <w:proofErr w:type="spellStart"/>
            <w:r w:rsidRPr="00FF2A38">
              <w:rPr>
                <w:rFonts w:ascii="GHEA Grapalat" w:hAnsi="GHEA Grapalat"/>
                <w:color w:val="000000"/>
              </w:rPr>
              <w:t>Котайк</w:t>
            </w:r>
            <w:proofErr w:type="spellEnd"/>
            <w:r w:rsidRPr="00FF2A38">
              <w:rPr>
                <w:rFonts w:ascii="GHEA Grapalat" w:hAnsi="GHEA Grapalat"/>
                <w:color w:val="000000"/>
              </w:rPr>
              <w:t>» ГНО «Национального центра по контролю и профилактике заболеваний» МЗ РА 2</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C563C" w:rsidRPr="00315F2A" w:rsidRDefault="00EC563C" w:rsidP="00EC563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445423">
        <w:rPr>
          <w:rFonts w:ascii="GHEA Grapalat" w:hAnsi="GHEA Grapalat"/>
          <w:b/>
          <w:sz w:val="24"/>
          <w:szCs w:val="24"/>
        </w:rPr>
        <w:t>3</w:t>
      </w:r>
      <w:r w:rsidR="00EC563C">
        <w:rPr>
          <w:rFonts w:ascii="GHEA Grapalat" w:hAnsi="GHEA Grapalat"/>
          <w:b/>
          <w:sz w:val="24"/>
          <w:szCs w:val="24"/>
        </w:rPr>
        <w:t>:3</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w:t>
      </w:r>
      <w:r w:rsidR="00445423">
        <w:rPr>
          <w:rFonts w:ascii="GHEA Grapalat" w:hAnsi="GHEA Grapalat"/>
          <w:sz w:val="24"/>
          <w:szCs w:val="24"/>
        </w:rPr>
        <w:t xml:space="preserve"> по каждому виду оказания услуг</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б)</w:t>
      </w:r>
      <w:r w:rsidRPr="00445423">
        <w:t xml:space="preserve"> </w:t>
      </w:r>
      <w:r w:rsidRPr="00445423">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445423">
        <w:rPr>
          <w:rFonts w:ascii="GHEA Grapalat" w:hAnsi="GHEA Grapalat"/>
          <w:sz w:val="24"/>
          <w:szCs w:val="24"/>
          <w:lang w:val="hy-AM"/>
        </w:rPr>
        <w:t xml:space="preserve">, </w:t>
      </w:r>
      <w:r w:rsidRPr="00445423">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45423">
        <w:rPr>
          <w:rFonts w:ascii="GHEA Grapalat" w:hAnsi="GHEA Grapalat"/>
          <w:sz w:val="24"/>
          <w:szCs w:val="24"/>
        </w:rPr>
        <w:t>ВС</w:t>
      </w:r>
      <w:proofErr w:type="gramEnd"/>
      <w:r w:rsidRPr="00445423">
        <w:rPr>
          <w:rFonts w:ascii="GHEA Grapalat" w:hAnsi="GHEA Grapalat"/>
          <w:sz w:val="24"/>
          <w:szCs w:val="24"/>
        </w:rPr>
        <w:t>= ЦУ/</w:t>
      </w:r>
      <w:proofErr w:type="spellStart"/>
      <w:r w:rsidRPr="00445423">
        <w:rPr>
          <w:rFonts w:ascii="GHEA Grapalat" w:hAnsi="GHEA Grapalat"/>
          <w:sz w:val="24"/>
          <w:szCs w:val="24"/>
        </w:rPr>
        <w:t>С</w:t>
      </w:r>
      <w:r w:rsidR="007861DD" w:rsidRPr="00445423">
        <w:rPr>
          <w:rFonts w:ascii="GHEA Grapalat" w:hAnsi="GHEA Grapalat"/>
          <w:sz w:val="24"/>
          <w:szCs w:val="24"/>
        </w:rPr>
        <w:t>ц</w:t>
      </w:r>
      <w:r w:rsidRPr="00445423">
        <w:rPr>
          <w:rFonts w:ascii="GHEA Grapalat" w:hAnsi="GHEA Grapalat"/>
          <w:sz w:val="24"/>
          <w:szCs w:val="24"/>
        </w:rPr>
        <w:t>xУxК</w:t>
      </w:r>
      <w:proofErr w:type="spellEnd"/>
      <w:r w:rsidR="007861DD" w:rsidRPr="00445423">
        <w:rPr>
          <w:rFonts w:ascii="GHEA Grapalat" w:hAnsi="GHEA Grapalat"/>
          <w:sz w:val="24"/>
          <w:szCs w:val="24"/>
        </w:rPr>
        <w:t>, где:</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 xml:space="preserve">ВС-сумма, </w:t>
      </w:r>
      <w:proofErr w:type="gramStart"/>
      <w:r w:rsidRPr="00445423">
        <w:rPr>
          <w:rFonts w:ascii="GHEA Grapalat" w:hAnsi="GHEA Grapalat"/>
          <w:sz w:val="24"/>
          <w:szCs w:val="24"/>
        </w:rPr>
        <w:t>выплачиваемая</w:t>
      </w:r>
      <w:proofErr w:type="gramEnd"/>
      <w:r w:rsidRPr="00445423">
        <w:rPr>
          <w:rFonts w:ascii="GHEA Grapalat" w:hAnsi="GHEA Grapalat"/>
          <w:sz w:val="24"/>
          <w:szCs w:val="24"/>
        </w:rPr>
        <w:t xml:space="preserve"> за оказание отдельных видов услуг, установленных договором</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 xml:space="preserve">ЦУ </w:t>
      </w:r>
      <w:proofErr w:type="gramStart"/>
      <w:r w:rsidRPr="00445423">
        <w:rPr>
          <w:rFonts w:ascii="GHEA Grapalat" w:hAnsi="GHEA Grapalat"/>
          <w:sz w:val="24"/>
          <w:szCs w:val="24"/>
        </w:rPr>
        <w:t>-и</w:t>
      </w:r>
      <w:proofErr w:type="gramEnd"/>
      <w:r w:rsidRPr="00445423">
        <w:rPr>
          <w:rFonts w:ascii="GHEA Grapalat" w:hAnsi="GHEA Grapalat"/>
          <w:sz w:val="24"/>
          <w:szCs w:val="24"/>
        </w:rPr>
        <w:t xml:space="preserve">тоговая цена, предложенная </w:t>
      </w:r>
      <w:r w:rsidR="0038256B" w:rsidRPr="00445423">
        <w:rPr>
          <w:rFonts w:ascii="GHEA Grapalat" w:hAnsi="GHEA Grapalat"/>
          <w:sz w:val="24"/>
          <w:szCs w:val="24"/>
        </w:rPr>
        <w:t>ото</w:t>
      </w:r>
      <w:r w:rsidRPr="00445423">
        <w:rPr>
          <w:rFonts w:ascii="GHEA Grapalat" w:hAnsi="GHEA Grapalat"/>
          <w:sz w:val="24"/>
          <w:szCs w:val="24"/>
        </w:rPr>
        <w:t>бранным участником</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С</w:t>
      </w:r>
      <w:proofErr w:type="gramStart"/>
      <w:r w:rsidRPr="00445423">
        <w:rPr>
          <w:rFonts w:ascii="GHEA Grapalat" w:hAnsi="GHEA Grapalat"/>
          <w:sz w:val="24"/>
          <w:szCs w:val="24"/>
        </w:rPr>
        <w:t>Ц-</w:t>
      </w:r>
      <w:proofErr w:type="gramEnd"/>
      <w:r w:rsidRPr="00445423">
        <w:rPr>
          <w:rFonts w:ascii="GHEA Grapalat" w:hAnsi="GHEA Grapalat"/>
          <w:sz w:val="24"/>
          <w:szCs w:val="24"/>
        </w:rPr>
        <w:t xml:space="preserve"> совокупность максимальных единиц цен, установленных для оказания услуги</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proofErr w:type="gramStart"/>
      <w:r w:rsidRPr="00445423">
        <w:rPr>
          <w:rFonts w:ascii="GHEA Grapalat" w:hAnsi="GHEA Grapalat"/>
          <w:sz w:val="24"/>
          <w:szCs w:val="24"/>
        </w:rPr>
        <w:t>У-цена</w:t>
      </w:r>
      <w:proofErr w:type="gramEnd"/>
      <w:r w:rsidRPr="00445423">
        <w:rPr>
          <w:rFonts w:ascii="GHEA Grapalat" w:hAnsi="GHEA Grapalat"/>
          <w:sz w:val="24"/>
          <w:szCs w:val="24"/>
        </w:rPr>
        <w:t xml:space="preserve"> на максимальную единицу предоставленной услуги</w:t>
      </w:r>
      <w:r w:rsidR="00F00004" w:rsidRPr="00445423">
        <w:rPr>
          <w:rFonts w:ascii="GHEA Grapalat" w:hAnsi="GHEA Grapalat"/>
          <w:sz w:val="24"/>
          <w:szCs w:val="24"/>
        </w:rPr>
        <w:t>,</w:t>
      </w:r>
    </w:p>
    <w:p w:rsidR="00BC1D1C" w:rsidRPr="00445423" w:rsidRDefault="00BC1D1C" w:rsidP="007B18B8">
      <w:pPr>
        <w:pStyle w:val="norm"/>
        <w:widowControl w:val="0"/>
        <w:spacing w:line="240" w:lineRule="auto"/>
        <w:ind w:firstLine="567"/>
        <w:contextualSpacing/>
        <w:rPr>
          <w:rFonts w:ascii="GHEA Grapalat" w:hAnsi="GHEA Grapalat"/>
          <w:sz w:val="24"/>
          <w:szCs w:val="24"/>
        </w:rPr>
      </w:pPr>
      <w:r w:rsidRPr="00445423">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445423">
        <w:rPr>
          <w:rFonts w:ascii="GHEA Grapalat" w:hAnsi="GHEA Grapalat"/>
          <w:b/>
          <w:sz w:val="24"/>
          <w:szCs w:val="24"/>
        </w:rPr>
        <w:t>3</w:t>
      </w:r>
      <w:r w:rsidR="00616318">
        <w:rPr>
          <w:rFonts w:ascii="GHEA Grapalat" w:hAnsi="GHEA Grapalat"/>
          <w:b/>
          <w:sz w:val="24"/>
          <w:szCs w:val="24"/>
        </w:rPr>
        <w:t>:3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EC563C"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445423" w:rsidRDefault="00445423">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767D">
        <w:rPr>
          <w:rFonts w:ascii="GHEA Grapalat" w:hAnsi="GHEA Grapalat"/>
          <w:b/>
          <w:sz w:val="22"/>
          <w:szCs w:val="22"/>
        </w:rPr>
        <w:t>GHTsDzB-HVKAK-2025-66</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r w:rsidR="00445423">
        <w:rPr>
          <w:rFonts w:ascii="GHEA Grapalat" w:hAnsi="GHEA Grapalat"/>
          <w:b/>
        </w:rPr>
        <w:t>*</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A0767D">
        <w:rPr>
          <w:rFonts w:ascii="GHEA Grapalat" w:hAnsi="GHEA Grapalat"/>
          <w:b/>
          <w:sz w:val="22"/>
          <w:szCs w:val="22"/>
        </w:rPr>
        <w:t>GHTsDzB-HVKAK-2025-66</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A0767D">
        <w:rPr>
          <w:rFonts w:ascii="GHEA Grapalat" w:hAnsi="GHEA Grapalat"/>
          <w:b/>
          <w:sz w:val="22"/>
          <w:szCs w:val="22"/>
        </w:rPr>
        <w:t>GHTsDzB-HVKAK-2025-66</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A0767D">
        <w:rPr>
          <w:rFonts w:ascii="GHEA Grapalat" w:hAnsi="GHEA Grapalat"/>
          <w:b/>
          <w:sz w:val="22"/>
          <w:szCs w:val="22"/>
        </w:rPr>
        <w:t>GHTsDzB-HVKAK-2025-66</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767D">
        <w:rPr>
          <w:rFonts w:ascii="GHEA Grapalat" w:hAnsi="GHEA Grapalat"/>
          <w:b/>
          <w:sz w:val="22"/>
          <w:szCs w:val="22"/>
        </w:rPr>
        <w:t>GHTsDzB-HVKAK-2025-66</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8189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818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818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F8189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8189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818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818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F8189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F818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81894"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818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8189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767D">
        <w:rPr>
          <w:rFonts w:ascii="GHEA Grapalat" w:hAnsi="GHEA Grapalat"/>
          <w:b/>
          <w:sz w:val="22"/>
          <w:szCs w:val="22"/>
        </w:rPr>
        <w:t>GHTsDzB-HVKAK-2025-66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A0767D">
        <w:rPr>
          <w:rFonts w:ascii="GHEA Grapalat" w:hAnsi="GHEA Grapalat"/>
          <w:b/>
          <w:sz w:val="22"/>
          <w:szCs w:val="22"/>
        </w:rPr>
        <w:t>GHTsDzB-HVKAK-2025-66</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A0767D">
        <w:rPr>
          <w:rFonts w:ascii="GHEA Grapalat" w:hAnsi="GHEA Grapalat"/>
          <w:b/>
          <w:sz w:val="22"/>
          <w:szCs w:val="22"/>
        </w:rPr>
        <w:t>GHTsDzB-HVKAK-2025-66</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0767D">
        <w:rPr>
          <w:rFonts w:ascii="GHEA Grapalat" w:hAnsi="GHEA Grapalat"/>
          <w:b/>
          <w:sz w:val="22"/>
          <w:szCs w:val="22"/>
        </w:rPr>
        <w:t>GHTsDzB-HVKAK-2025-66</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0767D">
        <w:rPr>
          <w:rFonts w:ascii="GHEA Grapalat" w:hAnsi="GHEA Grapalat"/>
          <w:b/>
          <w:sz w:val="22"/>
          <w:szCs w:val="22"/>
        </w:rPr>
        <w:t>GHTsDzB-HVKAK-2025-66</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A0767D">
        <w:rPr>
          <w:rFonts w:ascii="GHEA Grapalat" w:hAnsi="GHEA Grapalat"/>
          <w:b/>
          <w:sz w:val="22"/>
          <w:szCs w:val="22"/>
        </w:rPr>
        <w:t>GHTsDzB-HVKAK-2025-66</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A0767D">
        <w:rPr>
          <w:rFonts w:ascii="GHEA Grapalat" w:hAnsi="GHEA Grapalat"/>
          <w:b/>
          <w:sz w:val="22"/>
          <w:szCs w:val="22"/>
        </w:rPr>
        <w:t>GHTsDzB-HVKAK-2025-66</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322F47">
        <w:rPr>
          <w:rFonts w:ascii="GHEA Grapalat" w:hAnsi="GHEA Grapalat"/>
          <w:b/>
        </w:rPr>
        <w:t>услуг медицинского осмотра сотрудников</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854622" w:rsidRPr="00AD29CE">
        <w:rPr>
          <w:rFonts w:ascii="GHEA Grapalat" w:hAnsi="GHEA Grapalat"/>
        </w:rPr>
        <w:t>№</w:t>
      </w:r>
      <w:r w:rsidR="00854622">
        <w:rPr>
          <w:rFonts w:ascii="GHEA Grapalat" w:hAnsi="GHEA Grapalat"/>
        </w:rPr>
        <w:t>№</w:t>
      </w:r>
      <w:r w:rsidR="00854622" w:rsidRPr="00AD29CE">
        <w:rPr>
          <w:rFonts w:ascii="GHEA Grapalat" w:hAnsi="GHEA Grapalat"/>
        </w:rPr>
        <w:t xml:space="preserve"> 1</w:t>
      </w:r>
      <w:r w:rsidR="00854622">
        <w:rPr>
          <w:rFonts w:ascii="GHEA Grapalat" w:hAnsi="GHEA Grapalat"/>
        </w:rPr>
        <w:t>.1-1.</w:t>
      </w:r>
      <w:r w:rsidR="00DC7AE5">
        <w:rPr>
          <w:rFonts w:ascii="GHEA Grapalat" w:hAnsi="GHEA Grapalat"/>
        </w:rPr>
        <w:t>2</w:t>
      </w:r>
      <w:r w:rsidR="00854622" w:rsidRPr="00AD29CE">
        <w:rPr>
          <w:rFonts w:ascii="GHEA Grapalat" w:hAnsi="GHEA Grapalat"/>
        </w:rPr>
        <w:t xml:space="preserve">,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00DC7AE5">
        <w:rPr>
          <w:rFonts w:ascii="GHEA Grapalat" w:hAnsi="GHEA Grapalat"/>
        </w:rPr>
        <w:t xml:space="preserve"> и</w:t>
      </w:r>
      <w:r w:rsidR="0045385B">
        <w:rPr>
          <w:rFonts w:ascii="GHEA Grapalat" w:hAnsi="GHEA Grapalat"/>
        </w:rPr>
        <w:t xml:space="preserve"> </w:t>
      </w:r>
      <w:r w:rsidR="0045385B" w:rsidRPr="00AD29CE">
        <w:rPr>
          <w:rFonts w:ascii="GHEA Grapalat" w:hAnsi="GHEA Grapalat"/>
        </w:rPr>
        <w:t>№</w:t>
      </w:r>
      <w:r w:rsidR="0045385B">
        <w:rPr>
          <w:rFonts w:ascii="GHEA Grapalat" w:hAnsi="GHEA Grapalat"/>
        </w:rPr>
        <w:t>№</w:t>
      </w:r>
      <w:r w:rsidR="00A97D3F">
        <w:rPr>
          <w:rFonts w:ascii="GHEA Grapalat" w:hAnsi="GHEA Grapalat"/>
        </w:rPr>
        <w:t xml:space="preserve"> </w:t>
      </w:r>
      <w:r w:rsidR="003A6655">
        <w:rPr>
          <w:rFonts w:ascii="GHEA Grapalat" w:hAnsi="GHEA Grapalat"/>
        </w:rPr>
        <w:t xml:space="preserve">1-2 Таблицы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731611" w:rsidRDefault="00731611">
      <w:pPr>
        <w:rPr>
          <w:rFonts w:ascii="GHEA Grapalat" w:hAnsi="GHEA Grapalat"/>
          <w:i/>
        </w:rPr>
      </w:pPr>
      <w:r>
        <w:rPr>
          <w:rFonts w:ascii="GHEA Grapalat" w:hAnsi="GHEA Grapalat"/>
          <w:i/>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655" w:rsidRDefault="003A6655">
      <w:r>
        <w:separator/>
      </w:r>
    </w:p>
  </w:endnote>
  <w:endnote w:type="continuationSeparator" w:id="0">
    <w:p w:rsidR="003A6655" w:rsidRDefault="003A6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3A6655" w:rsidRPr="003E450C" w:rsidRDefault="003A665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31611">
          <w:rPr>
            <w:rFonts w:ascii="GHEA Grapalat" w:hAnsi="GHEA Grapalat"/>
            <w:noProof/>
            <w:sz w:val="24"/>
            <w:szCs w:val="24"/>
          </w:rPr>
          <w:t>61</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655" w:rsidRPr="00305BEC" w:rsidRDefault="003A6655">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655" w:rsidRDefault="003A6655">
      <w:r>
        <w:separator/>
      </w:r>
    </w:p>
  </w:footnote>
  <w:footnote w:type="continuationSeparator" w:id="0">
    <w:p w:rsidR="003A6655" w:rsidRDefault="003A6655">
      <w:r>
        <w:continuationSeparator/>
      </w:r>
    </w:p>
  </w:footnote>
  <w:footnote w:id="1">
    <w:p w:rsidR="003A6655" w:rsidRPr="00A31673" w:rsidRDefault="003A6655">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A6655" w:rsidRPr="009B26CC" w:rsidRDefault="003A6655" w:rsidP="00445423">
      <w:pPr>
        <w:jc w:val="both"/>
        <w:rPr>
          <w:rFonts w:ascii="GHEA Grapalat" w:hAnsi="GHEA Grapalat"/>
          <w:b/>
          <w:i/>
          <w:color w:val="FF0000"/>
          <w:sz w:val="20"/>
          <w:szCs w:val="20"/>
        </w:rPr>
      </w:pPr>
      <w:r w:rsidRPr="009B26CC">
        <w:rPr>
          <w:rFonts w:ascii="GHEA Grapalat" w:hAnsi="GHEA Grapalat"/>
          <w:b/>
          <w:i/>
          <w:color w:val="FF0000"/>
          <w:sz w:val="20"/>
          <w:szCs w:val="20"/>
        </w:rPr>
        <w:t>* Приложени</w:t>
      </w:r>
      <w:r>
        <w:rPr>
          <w:rFonts w:ascii="GHEA Grapalat" w:hAnsi="GHEA Grapalat"/>
          <w:b/>
          <w:i/>
          <w:color w:val="FF0000"/>
          <w:sz w:val="20"/>
          <w:szCs w:val="20"/>
        </w:rPr>
        <w:t>я</w:t>
      </w:r>
      <w:r w:rsidRPr="009B26CC">
        <w:rPr>
          <w:rFonts w:ascii="GHEA Grapalat" w:hAnsi="GHEA Grapalat"/>
          <w:b/>
          <w:i/>
          <w:color w:val="FF0000"/>
          <w:sz w:val="20"/>
          <w:szCs w:val="20"/>
        </w:rPr>
        <w:t xml:space="preserve"> </w:t>
      </w:r>
      <w:r>
        <w:rPr>
          <w:rFonts w:ascii="GHEA Grapalat" w:hAnsi="GHEA Grapalat"/>
          <w:b/>
          <w:i/>
          <w:color w:val="FF0000"/>
          <w:sz w:val="20"/>
          <w:szCs w:val="20"/>
        </w:rPr>
        <w:t>№№</w:t>
      </w:r>
      <w:r w:rsidRPr="009B26CC">
        <w:rPr>
          <w:rFonts w:ascii="GHEA Grapalat" w:hAnsi="GHEA Grapalat"/>
          <w:b/>
          <w:i/>
          <w:color w:val="FF0000"/>
          <w:sz w:val="20"/>
          <w:szCs w:val="20"/>
        </w:rPr>
        <w:t xml:space="preserve"> 1.1</w:t>
      </w:r>
      <w:r>
        <w:rPr>
          <w:rFonts w:ascii="GHEA Grapalat" w:hAnsi="GHEA Grapalat"/>
          <w:b/>
          <w:i/>
          <w:color w:val="FF0000"/>
          <w:sz w:val="20"/>
          <w:szCs w:val="20"/>
        </w:rPr>
        <w:t>-1.2</w:t>
      </w:r>
      <w:r w:rsidRPr="009B26CC">
        <w:rPr>
          <w:rFonts w:ascii="GHEA Grapalat" w:hAnsi="GHEA Grapalat"/>
          <w:b/>
          <w:i/>
          <w:color w:val="FF0000"/>
          <w:sz w:val="20"/>
          <w:szCs w:val="20"/>
        </w:rPr>
        <w:t xml:space="preserve"> счита</w:t>
      </w:r>
      <w:r>
        <w:rPr>
          <w:rFonts w:ascii="GHEA Grapalat" w:hAnsi="GHEA Grapalat"/>
          <w:b/>
          <w:i/>
          <w:color w:val="FF0000"/>
          <w:sz w:val="20"/>
          <w:szCs w:val="20"/>
        </w:rPr>
        <w:t>ю</w:t>
      </w:r>
      <w:r w:rsidRPr="009B26CC">
        <w:rPr>
          <w:rFonts w:ascii="GHEA Grapalat" w:hAnsi="GHEA Grapalat"/>
          <w:b/>
          <w:i/>
          <w:color w:val="FF0000"/>
          <w:sz w:val="20"/>
          <w:szCs w:val="20"/>
        </w:rPr>
        <w:t xml:space="preserve">тся неотъемлемой частью ценового </w:t>
      </w:r>
      <w:proofErr w:type="gramStart"/>
      <w:r w:rsidRPr="009B26CC">
        <w:rPr>
          <w:rFonts w:ascii="GHEA Grapalat" w:hAnsi="GHEA Grapalat"/>
          <w:b/>
          <w:i/>
          <w:color w:val="FF0000"/>
          <w:sz w:val="20"/>
          <w:szCs w:val="20"/>
        </w:rPr>
        <w:t>предложения</w:t>
      </w:r>
      <w:proofErr w:type="gramEnd"/>
      <w:r w:rsidRPr="009B26CC">
        <w:rPr>
          <w:rFonts w:ascii="GHEA Grapalat" w:hAnsi="GHEA Grapalat"/>
          <w:b/>
          <w:i/>
          <w:color w:val="FF0000"/>
          <w:sz w:val="20"/>
          <w:szCs w:val="20"/>
        </w:rPr>
        <w:t xml:space="preserve"> и подается вместе с заявкой.</w:t>
      </w:r>
    </w:p>
    <w:p w:rsidR="003A6655" w:rsidRDefault="003A6655" w:rsidP="006B3E56">
      <w:pPr>
        <w:jc w:val="both"/>
      </w:pPr>
    </w:p>
    <w:p w:rsidR="003A6655" w:rsidRPr="00503980" w:rsidRDefault="003A6655"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A6655" w:rsidRPr="00503980" w:rsidRDefault="003A6655"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3A6655" w:rsidRPr="00503980" w:rsidRDefault="003A665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A6655" w:rsidRDefault="003A6655" w:rsidP="006B3E56">
      <w:pPr>
        <w:pStyle w:val="af2"/>
        <w:rPr>
          <w:rFonts w:asciiTheme="minorHAnsi" w:hAnsiTheme="minorHAnsi"/>
          <w:lang w:val="af-ZA"/>
        </w:rPr>
      </w:pPr>
    </w:p>
  </w:footnote>
  <w:footnote w:id="3">
    <w:p w:rsidR="003A6655" w:rsidRPr="009B26CC" w:rsidRDefault="003A6655" w:rsidP="006C0B24">
      <w:pPr>
        <w:jc w:val="both"/>
        <w:rPr>
          <w:rFonts w:ascii="GHEA Grapalat" w:hAnsi="GHEA Grapalat"/>
          <w:b/>
          <w:i/>
          <w:color w:val="FF0000"/>
          <w:sz w:val="20"/>
          <w:szCs w:val="20"/>
        </w:rPr>
      </w:pPr>
      <w:r w:rsidRPr="009B26CC">
        <w:rPr>
          <w:rFonts w:ascii="GHEA Grapalat" w:hAnsi="GHEA Grapalat"/>
          <w:b/>
          <w:i/>
          <w:color w:val="FF0000"/>
          <w:sz w:val="20"/>
          <w:szCs w:val="20"/>
        </w:rPr>
        <w:t>* Приложени</w:t>
      </w:r>
      <w:r>
        <w:rPr>
          <w:rFonts w:ascii="GHEA Grapalat" w:hAnsi="GHEA Grapalat"/>
          <w:b/>
          <w:i/>
          <w:color w:val="FF0000"/>
          <w:sz w:val="20"/>
          <w:szCs w:val="20"/>
        </w:rPr>
        <w:t>я</w:t>
      </w:r>
      <w:r w:rsidRPr="009B26CC">
        <w:rPr>
          <w:rFonts w:ascii="GHEA Grapalat" w:hAnsi="GHEA Grapalat"/>
          <w:b/>
          <w:i/>
          <w:color w:val="FF0000"/>
          <w:sz w:val="20"/>
          <w:szCs w:val="20"/>
        </w:rPr>
        <w:t xml:space="preserve"> </w:t>
      </w:r>
      <w:r>
        <w:rPr>
          <w:rFonts w:ascii="GHEA Grapalat" w:hAnsi="GHEA Grapalat"/>
          <w:b/>
          <w:i/>
          <w:color w:val="FF0000"/>
          <w:sz w:val="20"/>
          <w:szCs w:val="20"/>
        </w:rPr>
        <w:t>№№</w:t>
      </w:r>
      <w:r w:rsidRPr="009B26CC">
        <w:rPr>
          <w:rFonts w:ascii="GHEA Grapalat" w:hAnsi="GHEA Grapalat"/>
          <w:b/>
          <w:i/>
          <w:color w:val="FF0000"/>
          <w:sz w:val="20"/>
          <w:szCs w:val="20"/>
        </w:rPr>
        <w:t xml:space="preserve"> 1.1</w:t>
      </w:r>
      <w:r>
        <w:rPr>
          <w:rFonts w:ascii="GHEA Grapalat" w:hAnsi="GHEA Grapalat"/>
          <w:b/>
          <w:i/>
          <w:color w:val="FF0000"/>
          <w:sz w:val="20"/>
          <w:szCs w:val="20"/>
        </w:rPr>
        <w:t>-1.2</w:t>
      </w:r>
      <w:r w:rsidRPr="009B26CC">
        <w:rPr>
          <w:rFonts w:ascii="GHEA Grapalat" w:hAnsi="GHEA Grapalat"/>
          <w:b/>
          <w:i/>
          <w:color w:val="FF0000"/>
          <w:sz w:val="20"/>
          <w:szCs w:val="20"/>
        </w:rPr>
        <w:t xml:space="preserve"> счита</w:t>
      </w:r>
      <w:r>
        <w:rPr>
          <w:rFonts w:ascii="GHEA Grapalat" w:hAnsi="GHEA Grapalat"/>
          <w:b/>
          <w:i/>
          <w:color w:val="FF0000"/>
          <w:sz w:val="20"/>
          <w:szCs w:val="20"/>
        </w:rPr>
        <w:t>ю</w:t>
      </w:r>
      <w:r w:rsidRPr="009B26CC">
        <w:rPr>
          <w:rFonts w:ascii="GHEA Grapalat" w:hAnsi="GHEA Grapalat"/>
          <w:b/>
          <w:i/>
          <w:color w:val="FF0000"/>
          <w:sz w:val="20"/>
          <w:szCs w:val="20"/>
        </w:rPr>
        <w:t xml:space="preserve">тся неотъемлемой частью ценового </w:t>
      </w:r>
      <w:proofErr w:type="gramStart"/>
      <w:r w:rsidRPr="009B26CC">
        <w:rPr>
          <w:rFonts w:ascii="GHEA Grapalat" w:hAnsi="GHEA Grapalat"/>
          <w:b/>
          <w:i/>
          <w:color w:val="FF0000"/>
          <w:sz w:val="20"/>
          <w:szCs w:val="20"/>
        </w:rPr>
        <w:t>предложения</w:t>
      </w:r>
      <w:proofErr w:type="gramEnd"/>
      <w:r w:rsidRPr="009B26CC">
        <w:rPr>
          <w:rFonts w:ascii="GHEA Grapalat" w:hAnsi="GHEA Grapalat"/>
          <w:b/>
          <w:i/>
          <w:color w:val="FF0000"/>
          <w:sz w:val="20"/>
          <w:szCs w:val="20"/>
        </w:rPr>
        <w:t xml:space="preserve"> и подается вместе с заявкой.</w:t>
      </w:r>
    </w:p>
    <w:p w:rsidR="003A6655" w:rsidRPr="00D3436F" w:rsidRDefault="003A665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A6655" w:rsidRPr="009C4E45" w:rsidRDefault="003A6655">
      <w:pPr>
        <w:pStyle w:val="af2"/>
        <w:rPr>
          <w:rFonts w:ascii="GHEA Grapalat" w:hAnsi="GHEA Grapalat"/>
          <w:color w:val="FF0000"/>
          <w:sz w:val="28"/>
          <w:szCs w:val="28"/>
        </w:rPr>
      </w:pPr>
    </w:p>
  </w:footnote>
  <w:footnote w:id="4">
    <w:p w:rsidR="003A6655" w:rsidRPr="008842CE" w:rsidRDefault="003A6655" w:rsidP="003D2FE2">
      <w:pPr>
        <w:pStyle w:val="af2"/>
        <w:jc w:val="both"/>
      </w:pPr>
    </w:p>
  </w:footnote>
  <w:footnote w:id="5">
    <w:p w:rsidR="003A6655" w:rsidRPr="008842CE" w:rsidRDefault="003A6655" w:rsidP="000A214C">
      <w:pPr>
        <w:pStyle w:val="af2"/>
        <w:jc w:val="both"/>
      </w:pPr>
    </w:p>
  </w:footnote>
  <w:footnote w:id="6">
    <w:p w:rsidR="003A6655" w:rsidRPr="006F5F33" w:rsidRDefault="003A6655"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3A6655" w:rsidRPr="006F5F33" w:rsidRDefault="003A6655"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A6655" w:rsidRPr="006F5F33" w:rsidRDefault="003A6655"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3A6655" w:rsidRPr="00E40AC8" w:rsidRDefault="003A6655"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3A6655" w:rsidRPr="00124BE9" w:rsidRDefault="003A6655"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49153"/>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59F9"/>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2F47"/>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655"/>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423"/>
    <w:rsid w:val="0044556F"/>
    <w:rsid w:val="0044660E"/>
    <w:rsid w:val="00447808"/>
    <w:rsid w:val="004478A1"/>
    <w:rsid w:val="00447B76"/>
    <w:rsid w:val="00447FFD"/>
    <w:rsid w:val="004504F0"/>
    <w:rsid w:val="00450C30"/>
    <w:rsid w:val="004517F5"/>
    <w:rsid w:val="004521BB"/>
    <w:rsid w:val="00452896"/>
    <w:rsid w:val="004530B1"/>
    <w:rsid w:val="0045385B"/>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0B24"/>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611"/>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A67"/>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0767D"/>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C7AE5"/>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1894"/>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A38"/>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E84D8-A54D-46DF-A3BB-E86BA0CC7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2530</TotalTime>
  <Pages>71</Pages>
  <Words>15928</Words>
  <Characters>116422</Characters>
  <Application>Microsoft Office Word</Application>
  <DocSecurity>0</DocSecurity>
  <Lines>970</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132086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1629</cp:revision>
  <cp:lastPrinted>2018-02-16T07:12:00Z</cp:lastPrinted>
  <dcterms:created xsi:type="dcterms:W3CDTF">2019-10-28T07:04:00Z</dcterms:created>
  <dcterms:modified xsi:type="dcterms:W3CDTF">2025-10-24T11:14:00Z</dcterms:modified>
</cp:coreProperties>
</file>