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092A3" w14:textId="77777777" w:rsidR="0098246F" w:rsidRDefault="0098246F" w:rsidP="0098246F">
      <w:pPr>
        <w:widowControl w:val="0"/>
        <w:spacing w:line="360" w:lineRule="auto"/>
        <w:ind w:firstLine="567"/>
        <w:jc w:val="right"/>
        <w:rPr>
          <w:rFonts w:ascii="GHEA Grapalat" w:hAnsi="GHEA Grapalat" w:cs="Sylfaen"/>
          <w:i/>
        </w:rPr>
      </w:pPr>
      <w:r>
        <w:rPr>
          <w:rFonts w:ascii="GHEA Grapalat" w:hAnsi="GHEA Grapalat"/>
          <w:i/>
        </w:rPr>
        <w:t>Приложение №7</w:t>
      </w:r>
    </w:p>
    <w:p w14:paraId="0AA6758C" w14:textId="77777777" w:rsidR="0098246F" w:rsidRDefault="0098246F" w:rsidP="0098246F">
      <w:pPr>
        <w:widowControl w:val="0"/>
        <w:spacing w:line="360" w:lineRule="auto"/>
        <w:ind w:firstLine="567"/>
        <w:jc w:val="right"/>
        <w:rPr>
          <w:rFonts w:ascii="GHEA Grapalat" w:hAnsi="GHEA Grapalat" w:cs="Sylfaen"/>
          <w:i/>
        </w:rPr>
      </w:pPr>
      <w:r>
        <w:rPr>
          <w:rFonts w:ascii="GHEA Grapalat" w:hAnsi="GHEA Grapalat"/>
          <w:i/>
        </w:rPr>
        <w:t xml:space="preserve">к приказу Министра финансов РА </w:t>
      </w:r>
      <w:r>
        <w:rPr>
          <w:rFonts w:ascii="GHEA Grapalat" w:hAnsi="GHEA Grapalat" w:cs="Sylfaen"/>
          <w:i/>
        </w:rPr>
        <w:br/>
      </w:r>
      <w:r>
        <w:rPr>
          <w:rFonts w:ascii="GHEA Grapalat" w:hAnsi="GHEA Grapalat"/>
          <w:i/>
        </w:rPr>
        <w:t>от 24 марта 2025 года № 110</w:t>
      </w:r>
      <w:r>
        <w:rPr>
          <w:rFonts w:ascii="GHEA Grapalat" w:hAnsi="GHEA Grapalat"/>
          <w:i/>
          <w:lang w:val="hy-AM"/>
        </w:rPr>
        <w:t>-</w:t>
      </w:r>
      <w:r>
        <w:rPr>
          <w:rFonts w:ascii="GHEA Grapalat" w:hAnsi="GHEA Grapalat"/>
          <w:i/>
        </w:rPr>
        <w:t>A</w:t>
      </w:r>
    </w:p>
    <w:p w14:paraId="2EF838C7" w14:textId="77777777" w:rsidR="0098246F" w:rsidRDefault="0098246F" w:rsidP="0098246F">
      <w:pPr>
        <w:widowControl w:val="0"/>
        <w:spacing w:after="160" w:line="360" w:lineRule="auto"/>
        <w:ind w:firstLine="567"/>
        <w:jc w:val="right"/>
        <w:rPr>
          <w:rFonts w:ascii="GHEA Grapalat" w:hAnsi="GHEA Grapalat" w:cs="Sylfaen"/>
          <w:i/>
        </w:rPr>
      </w:pPr>
    </w:p>
    <w:p w14:paraId="03A6F79F" w14:textId="77777777" w:rsidR="0098246F" w:rsidRDefault="0098246F" w:rsidP="0098246F">
      <w:pPr>
        <w:widowControl w:val="0"/>
        <w:spacing w:after="160" w:line="360" w:lineRule="auto"/>
        <w:ind w:right="-7" w:firstLine="567"/>
        <w:jc w:val="right"/>
        <w:rPr>
          <w:rFonts w:ascii="GHEA Grapalat" w:hAnsi="GHEA Grapalat" w:cs="Sylfaen"/>
          <w:i/>
          <w:u w:val="single"/>
        </w:rPr>
      </w:pPr>
      <w:r>
        <w:rPr>
          <w:rFonts w:ascii="GHEA Grapalat" w:hAnsi="GHEA Grapalat"/>
          <w:i/>
          <w:u w:val="single"/>
        </w:rPr>
        <w:t>Типовая форма</w:t>
      </w:r>
    </w:p>
    <w:p w14:paraId="3776539F" w14:textId="77777777" w:rsidR="0098246F" w:rsidRDefault="0098246F" w:rsidP="0098246F">
      <w:pPr>
        <w:pStyle w:val="af5"/>
        <w:widowControl w:val="0"/>
        <w:spacing w:line="240" w:lineRule="auto"/>
        <w:ind w:firstLine="0"/>
        <w:jc w:val="center"/>
        <w:rPr>
          <w:rFonts w:ascii="GHEA Grapalat" w:hAnsi="GHEA Grapalat" w:cs="Times New Roman"/>
          <w:sz w:val="24"/>
          <w:szCs w:val="24"/>
        </w:rPr>
      </w:pPr>
      <w:r>
        <w:rPr>
          <w:rFonts w:ascii="GHEA Grapalat" w:hAnsi="GHEA Grapalat" w:cs="Times New Roman"/>
          <w:sz w:val="24"/>
          <w:szCs w:val="24"/>
        </w:rPr>
        <w:t>ОБЪЯВЛЕНИЕ</w:t>
      </w:r>
    </w:p>
    <w:p w14:paraId="5172D1D4" w14:textId="77777777" w:rsidR="0098246F" w:rsidRDefault="0098246F" w:rsidP="0098246F">
      <w:pPr>
        <w:pStyle w:val="af5"/>
        <w:widowControl w:val="0"/>
        <w:spacing w:line="240" w:lineRule="auto"/>
        <w:ind w:firstLine="0"/>
        <w:jc w:val="center"/>
        <w:rPr>
          <w:rFonts w:ascii="GHEA Grapalat" w:hAnsi="GHEA Grapalat" w:cs="Times New Roman"/>
          <w:sz w:val="24"/>
          <w:szCs w:val="24"/>
        </w:rPr>
      </w:pPr>
      <w:r>
        <w:rPr>
          <w:rFonts w:ascii="GHEA Grapalat" w:hAnsi="GHEA Grapalat" w:cs="Times New Roman"/>
          <w:sz w:val="24"/>
          <w:szCs w:val="24"/>
        </w:rPr>
        <w:t>ОБ ОТКРЫТОМ КОНКУРСЕ</w:t>
      </w:r>
      <w:r>
        <w:rPr>
          <w:rStyle w:val="aff2"/>
          <w:rFonts w:ascii="GHEA Grapalat" w:hAnsi="GHEA Grapalat" w:cs="Times New Roman"/>
          <w:sz w:val="24"/>
          <w:szCs w:val="24"/>
        </w:rPr>
        <w:footnoteReference w:customMarkFollows="1" w:id="1"/>
        <w:t>*</w:t>
      </w:r>
    </w:p>
    <w:p w14:paraId="3CE88E67" w14:textId="77777777" w:rsidR="0098246F" w:rsidRDefault="0098246F" w:rsidP="0098246F">
      <w:pPr>
        <w:pStyle w:val="af5"/>
        <w:widowControl w:val="0"/>
        <w:spacing w:line="240" w:lineRule="auto"/>
        <w:ind w:firstLine="0"/>
        <w:jc w:val="center"/>
        <w:rPr>
          <w:rFonts w:ascii="GHEA Grapalat" w:hAnsi="GHEA Grapalat" w:cs="Times New Roman"/>
          <w:sz w:val="24"/>
          <w:szCs w:val="24"/>
        </w:rPr>
      </w:pPr>
    </w:p>
    <w:p w14:paraId="40ABDDD5" w14:textId="4BC14038" w:rsidR="0098246F" w:rsidRDefault="0098246F" w:rsidP="0098246F">
      <w:pPr>
        <w:pStyle w:val="af5"/>
        <w:widowControl w:val="0"/>
        <w:spacing w:line="240" w:lineRule="auto"/>
        <w:ind w:firstLine="0"/>
        <w:jc w:val="center"/>
        <w:rPr>
          <w:rFonts w:ascii="GHEA Grapalat" w:hAnsi="GHEA Grapalat" w:cs="Times New Roman"/>
          <w:sz w:val="24"/>
          <w:szCs w:val="24"/>
        </w:rPr>
      </w:pPr>
      <w:r>
        <w:rPr>
          <w:rFonts w:ascii="GHEA Grapalat" w:hAnsi="GHEA Grapalat" w:cs="Times New Roman"/>
          <w:sz w:val="24"/>
          <w:szCs w:val="24"/>
        </w:rPr>
        <w:t>Настоящий текст объявления утвержден Решением Оценочной Комиссии от "</w:t>
      </w:r>
      <w:r w:rsidR="002B52C4">
        <w:rPr>
          <w:rFonts w:ascii="GHEA Grapalat" w:hAnsi="GHEA Grapalat" w:cs="Times New Roman"/>
          <w:sz w:val="24"/>
          <w:szCs w:val="24"/>
        </w:rPr>
        <w:t>07</w:t>
      </w:r>
      <w:r>
        <w:rPr>
          <w:rFonts w:ascii="GHEA Grapalat" w:hAnsi="GHEA Grapalat" w:cs="Times New Roman"/>
          <w:sz w:val="24"/>
          <w:szCs w:val="24"/>
        </w:rPr>
        <w:t>" "</w:t>
      </w:r>
      <w:r w:rsidR="00C039C0" w:rsidRPr="00C039C0">
        <w:rPr>
          <w:rFonts w:ascii="GHEA Grapalat" w:hAnsi="GHEA Grapalat" w:cs="Times New Roman"/>
          <w:sz w:val="24"/>
          <w:szCs w:val="24"/>
        </w:rPr>
        <w:t>0</w:t>
      </w:r>
      <w:r w:rsidR="002B52C4">
        <w:rPr>
          <w:rFonts w:ascii="GHEA Grapalat" w:hAnsi="GHEA Grapalat" w:cs="Times New Roman"/>
          <w:sz w:val="24"/>
          <w:szCs w:val="24"/>
        </w:rPr>
        <w:t>5</w:t>
      </w:r>
      <w:r>
        <w:rPr>
          <w:rFonts w:ascii="GHEA Grapalat" w:hAnsi="GHEA Grapalat" w:cs="Times New Roman"/>
          <w:sz w:val="24"/>
          <w:szCs w:val="24"/>
        </w:rPr>
        <w:t xml:space="preserve"> 2025 года "</w:t>
      </w:r>
      <w:r w:rsidR="00C039C0" w:rsidRPr="00C039C0">
        <w:rPr>
          <w:rFonts w:ascii="GHEA Grapalat" w:hAnsi="GHEA Grapalat" w:cs="Times New Roman"/>
          <w:sz w:val="24"/>
          <w:szCs w:val="24"/>
        </w:rPr>
        <w:t>1</w:t>
      </w:r>
      <w:r>
        <w:rPr>
          <w:rFonts w:ascii="GHEA Grapalat" w:hAnsi="GHEA Grapalat" w:cs="Times New Roman"/>
          <w:sz w:val="24"/>
          <w:szCs w:val="24"/>
        </w:rPr>
        <w:t xml:space="preserve">" </w:t>
      </w:r>
    </w:p>
    <w:p w14:paraId="1C6A1B1C" w14:textId="554E6C2F" w:rsidR="0098246F" w:rsidRDefault="0098246F" w:rsidP="0098246F">
      <w:pPr>
        <w:pStyle w:val="af5"/>
        <w:widowControl w:val="0"/>
        <w:spacing w:line="240" w:lineRule="auto"/>
        <w:ind w:firstLine="0"/>
        <w:jc w:val="center"/>
        <w:rPr>
          <w:rFonts w:ascii="GHEA Grapalat" w:hAnsi="GHEA Grapalat" w:cs="Times New Roman"/>
          <w:sz w:val="24"/>
          <w:szCs w:val="24"/>
        </w:rPr>
      </w:pPr>
      <w:r>
        <w:rPr>
          <w:rFonts w:ascii="GHEA Grapalat" w:hAnsi="GHEA Grapalat" w:cs="Times New Roman"/>
          <w:sz w:val="24"/>
          <w:szCs w:val="24"/>
        </w:rPr>
        <w:t xml:space="preserve">Код процедуры </w:t>
      </w:r>
      <w:r w:rsidR="002B52C4">
        <w:rPr>
          <w:rFonts w:ascii="GHEA Grapalat" w:hAnsi="GHEA Grapalat" w:cs="Times New Roman"/>
          <w:b/>
          <w:sz w:val="24"/>
          <w:szCs w:val="24"/>
          <w:u w:val="single"/>
        </w:rPr>
        <w:t>AMXH-GHAPDzB-25/19</w:t>
      </w:r>
    </w:p>
    <w:p w14:paraId="2D9EB5C6" w14:textId="77777777" w:rsidR="0098246F" w:rsidRDefault="0098246F" w:rsidP="0098246F">
      <w:pPr>
        <w:pStyle w:val="af5"/>
        <w:widowControl w:val="0"/>
        <w:spacing w:line="240" w:lineRule="auto"/>
        <w:ind w:firstLine="720"/>
        <w:rPr>
          <w:rFonts w:ascii="GHEA Grapalat" w:hAnsi="GHEA Grapalat" w:cs="Times New Roman"/>
          <w:sz w:val="24"/>
          <w:szCs w:val="24"/>
        </w:rPr>
      </w:pPr>
    </w:p>
    <w:p w14:paraId="3CB0340A" w14:textId="77777777" w:rsidR="0098246F" w:rsidRDefault="0098246F" w:rsidP="0098246F">
      <w:pPr>
        <w:pStyle w:val="af5"/>
        <w:widowControl w:val="0"/>
        <w:spacing w:after="0" w:line="240" w:lineRule="auto"/>
        <w:jc w:val="left"/>
        <w:rPr>
          <w:rFonts w:ascii="GHEA Grapalat" w:hAnsi="GHEA Grapalat" w:cs="Times New Roman"/>
          <w:sz w:val="24"/>
          <w:szCs w:val="24"/>
        </w:rPr>
      </w:pPr>
      <w:r>
        <w:rPr>
          <w:rFonts w:ascii="GHEA Grapalat" w:hAnsi="GHEA Grapalat" w:cs="Times New Roman"/>
          <w:sz w:val="24"/>
          <w:szCs w:val="24"/>
        </w:rPr>
        <w:t xml:space="preserve">Заказчик </w:t>
      </w:r>
      <w:r>
        <w:rPr>
          <w:rFonts w:ascii="Arial Unicode" w:hAnsi="Arial Unicode" w:cs="Courier New"/>
          <w:b/>
          <w:color w:val="202124"/>
          <w:sz w:val="24"/>
          <w:szCs w:val="24"/>
          <w:lang w:bidi="ar-SA"/>
        </w:rPr>
        <w:t>Хой муниципалитет</w:t>
      </w:r>
      <w:r>
        <w:rPr>
          <w:rFonts w:ascii="GHEA Grapalat" w:hAnsi="GHEA Grapalat" w:cs="Times New Roman"/>
          <w:sz w:val="24"/>
          <w:szCs w:val="24"/>
        </w:rPr>
        <w:t xml:space="preserve">, находящийся по </w:t>
      </w:r>
      <w:proofErr w:type="gramStart"/>
      <w:r>
        <w:rPr>
          <w:rFonts w:ascii="GHEA Grapalat" w:hAnsi="GHEA Grapalat" w:cs="Times New Roman"/>
          <w:sz w:val="24"/>
          <w:szCs w:val="24"/>
        </w:rPr>
        <w:t>адресу:_</w:t>
      </w:r>
      <w:proofErr w:type="gramEnd"/>
      <w:r>
        <w:rPr>
          <w:rFonts w:ascii="Arial Unicode" w:hAnsi="Arial Unicode" w:cs="Courier New"/>
          <w:b/>
          <w:color w:val="202124"/>
          <w:sz w:val="24"/>
          <w:szCs w:val="24"/>
          <w:lang w:bidi="ar-SA"/>
        </w:rPr>
        <w:t xml:space="preserve"> РА Армавирская область, село Гегакерт,ул.</w:t>
      </w:r>
      <w:r>
        <w:rPr>
          <w:rFonts w:ascii="Arial Unicode" w:hAnsi="Arial Unicode"/>
          <w:b/>
          <w:color w:val="202124"/>
          <w:sz w:val="24"/>
          <w:szCs w:val="24"/>
          <w:lang w:bidi="ar-SA"/>
        </w:rPr>
        <w:t xml:space="preserve"> Маштоца</w:t>
      </w:r>
      <w:r>
        <w:rPr>
          <w:rFonts w:ascii="Arial Unicode" w:hAnsi="Arial Unicode" w:cs="Courier New"/>
          <w:b/>
          <w:color w:val="202124"/>
          <w:sz w:val="24"/>
          <w:szCs w:val="24"/>
          <w:lang w:bidi="ar-SA"/>
        </w:rPr>
        <w:t xml:space="preserve"> 30 </w:t>
      </w:r>
      <w:r>
        <w:rPr>
          <w:rFonts w:ascii="GHEA Grapalat" w:hAnsi="GHEA Grapalat" w:cs="Times New Roman"/>
          <w:sz w:val="24"/>
          <w:szCs w:val="24"/>
        </w:rPr>
        <w:t>объявляет открытый конкурс, который проводится одним этапом.</w:t>
      </w:r>
    </w:p>
    <w:p w14:paraId="4EC92592" w14:textId="77777777" w:rsidR="0098246F" w:rsidRDefault="0098246F" w:rsidP="0098246F">
      <w:pPr>
        <w:pStyle w:val="af5"/>
        <w:widowControl w:val="0"/>
        <w:spacing w:line="240" w:lineRule="auto"/>
        <w:ind w:firstLine="567"/>
        <w:rPr>
          <w:rFonts w:ascii="GHEA Grapalat" w:hAnsi="GHEA Grapalat" w:cs="Times New Roman"/>
          <w:spacing w:val="6"/>
          <w:sz w:val="24"/>
          <w:szCs w:val="24"/>
        </w:rPr>
      </w:pPr>
      <w:r>
        <w:rPr>
          <w:rFonts w:ascii="GHEA Grapalat" w:hAnsi="GHEA Grapalat" w:cs="Times New Roman"/>
          <w:sz w:val="24"/>
          <w:szCs w:val="24"/>
        </w:rPr>
        <w:t>Участнику, отобранному по итогам настоящей процедуры, в</w:t>
      </w:r>
      <w:r>
        <w:rPr>
          <w:rFonts w:ascii="Courier New" w:hAnsi="Courier New" w:cs="Courier New"/>
          <w:sz w:val="24"/>
          <w:szCs w:val="24"/>
          <w:lang w:val="en-US"/>
        </w:rPr>
        <w:t> </w:t>
      </w:r>
      <w:r>
        <w:rPr>
          <w:rFonts w:ascii="GHEA Grapalat" w:hAnsi="GHEA Grapalat" w:cs="Times New Roman"/>
          <w:spacing w:val="6"/>
          <w:sz w:val="24"/>
          <w:szCs w:val="24"/>
        </w:rPr>
        <w:t>установленном</w:t>
      </w:r>
      <w:r>
        <w:rPr>
          <w:rFonts w:ascii="Courier New" w:hAnsi="Courier New" w:cs="Courier New"/>
          <w:spacing w:val="6"/>
          <w:sz w:val="24"/>
          <w:szCs w:val="24"/>
          <w:lang w:val="en-US"/>
        </w:rPr>
        <w:t> </w:t>
      </w:r>
      <w:r>
        <w:rPr>
          <w:rFonts w:ascii="GHEA Grapalat" w:hAnsi="GHEA Grapalat" w:cs="Times New Roman"/>
          <w:spacing w:val="6"/>
          <w:sz w:val="24"/>
          <w:szCs w:val="24"/>
        </w:rPr>
        <w:t xml:space="preserve">порядке будет предложено заключить договор на поставку </w:t>
      </w:r>
    </w:p>
    <w:p w14:paraId="15B325E3" w14:textId="20E39DA8" w:rsidR="0098246F" w:rsidRDefault="0098246F" w:rsidP="0098246F">
      <w:pPr>
        <w:pStyle w:val="af5"/>
        <w:widowControl w:val="0"/>
        <w:ind w:firstLine="0"/>
        <w:rPr>
          <w:rFonts w:ascii="GHEA Grapalat" w:hAnsi="GHEA Grapalat" w:cs="Times New Roman"/>
          <w:sz w:val="24"/>
          <w:szCs w:val="24"/>
        </w:rPr>
      </w:pPr>
      <w:r w:rsidRPr="0098246F">
        <w:rPr>
          <w:rFonts w:ascii="GHEA Grapalat" w:hAnsi="GHEA Grapalat" w:cs="Times New Roman"/>
          <w:sz w:val="24"/>
          <w:szCs w:val="24"/>
        </w:rPr>
        <w:t xml:space="preserve">бензин </w:t>
      </w:r>
      <w:r>
        <w:rPr>
          <w:rFonts w:ascii="GHEA Grapalat" w:hAnsi="GHEA Grapalat" w:cs="Times New Roman"/>
          <w:sz w:val="24"/>
          <w:szCs w:val="24"/>
        </w:rPr>
        <w:t>(далее — договор).</w:t>
      </w:r>
    </w:p>
    <w:p w14:paraId="14C132C2" w14:textId="77777777" w:rsidR="0098246F" w:rsidRDefault="0098246F" w:rsidP="0098246F">
      <w:pPr>
        <w:pStyle w:val="af5"/>
        <w:widowControl w:val="0"/>
        <w:spacing w:line="240" w:lineRule="auto"/>
        <w:ind w:firstLine="567"/>
        <w:rPr>
          <w:rFonts w:ascii="GHEA Grapalat" w:hAnsi="GHEA Grapalat" w:cs="Times New Roman"/>
          <w:sz w:val="24"/>
          <w:szCs w:val="24"/>
        </w:rPr>
      </w:pPr>
      <w:r>
        <w:rPr>
          <w:rFonts w:ascii="GHEA Grapalat" w:hAnsi="GHEA Grapalat" w:cs="Times New Roman"/>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sz w:val="24"/>
          <w:szCs w:val="24"/>
          <w:lang w:val="en-US"/>
        </w:rPr>
        <w:t> </w:t>
      </w:r>
      <w:r>
        <w:rPr>
          <w:rFonts w:ascii="GHEA Grapalat" w:hAnsi="GHEA Grapalat" w:cs="Times New Roman"/>
          <w:sz w:val="24"/>
          <w:szCs w:val="24"/>
        </w:rPr>
        <w:t>настоящей процедуре.</w:t>
      </w:r>
    </w:p>
    <w:p w14:paraId="52C50648" w14:textId="77777777" w:rsidR="0098246F" w:rsidRDefault="0098246F" w:rsidP="0098246F">
      <w:pPr>
        <w:pStyle w:val="af5"/>
        <w:widowControl w:val="0"/>
        <w:spacing w:line="240" w:lineRule="auto"/>
        <w:ind w:firstLine="567"/>
        <w:rPr>
          <w:rFonts w:ascii="GHEA Grapalat" w:hAnsi="GHEA Grapalat" w:cs="Times New Roman"/>
          <w:sz w:val="24"/>
          <w:szCs w:val="24"/>
        </w:rPr>
      </w:pPr>
      <w:r>
        <w:rPr>
          <w:rFonts w:ascii="GHEA Grapalat" w:hAnsi="GHEA Grapalat" w:cs="Times New Roman"/>
          <w:sz w:val="24"/>
          <w:szCs w:val="24"/>
        </w:rPr>
        <w:t xml:space="preserve">Условия предъявляемые к лицам, не имеющим права на участие </w:t>
      </w:r>
      <w:proofErr w:type="gramStart"/>
      <w:r>
        <w:rPr>
          <w:rFonts w:ascii="GHEA Grapalat" w:hAnsi="GHEA Grapalat" w:cs="Times New Roman"/>
          <w:sz w:val="24"/>
          <w:szCs w:val="24"/>
        </w:rPr>
        <w:t>в  данной</w:t>
      </w:r>
      <w:proofErr w:type="gramEnd"/>
      <w:r>
        <w:rPr>
          <w:rFonts w:ascii="GHEA Grapalat" w:hAnsi="GHEA Grapalat" w:cs="Times New Roman"/>
          <w:sz w:val="24"/>
          <w:szCs w:val="24"/>
        </w:rPr>
        <w:t xml:space="preserve"> процедуре, а также участникам, установлены приглашением на настоящую процедуру. </w:t>
      </w:r>
    </w:p>
    <w:p w14:paraId="6B8ECEC5" w14:textId="77777777" w:rsidR="0098246F" w:rsidRDefault="0098246F" w:rsidP="0098246F">
      <w:pPr>
        <w:pStyle w:val="af5"/>
        <w:widowControl w:val="0"/>
        <w:spacing w:line="240" w:lineRule="auto"/>
        <w:ind w:firstLine="567"/>
        <w:rPr>
          <w:rFonts w:ascii="GHEA Grapalat" w:hAnsi="GHEA Grapalat" w:cs="Times New Roman"/>
          <w:sz w:val="24"/>
          <w:szCs w:val="24"/>
        </w:rPr>
      </w:pPr>
      <w:r>
        <w:rPr>
          <w:rFonts w:ascii="GHEA Grapalat" w:hAnsi="GHEA Grapalat" w:cs="Times New Roman"/>
          <w:sz w:val="24"/>
          <w:szCs w:val="24"/>
        </w:rPr>
        <w:t>Отобранный участник определяется из числа участников, подавших заявки, оцененные удовлетворительно</w:t>
      </w:r>
      <w:r>
        <w:rPr>
          <w:rFonts w:ascii="GHEA Grapalat" w:hAnsi="GHEA Grapalat" w:cs="Times New Roman"/>
          <w:sz w:val="24"/>
          <w:szCs w:val="24"/>
          <w:lang w:val="hy-AM"/>
        </w:rPr>
        <w:t xml:space="preserve"> </w:t>
      </w:r>
      <w:r>
        <w:rPr>
          <w:rFonts w:ascii="GHEA Grapalat" w:hAnsi="GHEA Grapalat" w:cs="Times New Roman"/>
          <w:sz w:val="24"/>
          <w:szCs w:val="24"/>
        </w:rPr>
        <w:t xml:space="preserve">по неценовым условиям, по принципу предпочтения, отдаваемого участнику, представившему минимальное ценовое </w:t>
      </w:r>
      <w:r>
        <w:rPr>
          <w:rFonts w:ascii="GHEA Grapalat" w:hAnsi="GHEA Grapalat" w:cs="Times New Roman"/>
          <w:sz w:val="24"/>
          <w:szCs w:val="24"/>
        </w:rPr>
        <w:lastRenderedPageBreak/>
        <w:t>предложение.</w:t>
      </w:r>
    </w:p>
    <w:p w14:paraId="609F5ADE" w14:textId="77777777" w:rsidR="0098246F" w:rsidRDefault="0098246F" w:rsidP="0098246F">
      <w:pPr>
        <w:pStyle w:val="af5"/>
        <w:widowControl w:val="0"/>
        <w:spacing w:line="240" w:lineRule="auto"/>
        <w:ind w:firstLine="567"/>
        <w:rPr>
          <w:rFonts w:ascii="GHEA Grapalat" w:hAnsi="GHEA Grapalat" w:cs="Times New Roman"/>
          <w:sz w:val="24"/>
          <w:szCs w:val="24"/>
        </w:rPr>
      </w:pPr>
      <w:r>
        <w:rPr>
          <w:rFonts w:ascii="GHEA Grapalat" w:hAnsi="GHEA Grapalat" w:cs="Times New Roman"/>
          <w:sz w:val="24"/>
          <w:szCs w:val="24"/>
        </w:rPr>
        <w:t>В отношении настоящей процедуры применяются положения Соглашения Всемирной торговой организации по правительственным закупкам.</w:t>
      </w:r>
      <w:r>
        <w:rPr>
          <w:rStyle w:val="aff2"/>
          <w:rFonts w:ascii="GHEA Grapalat" w:hAnsi="GHEA Grapalat" w:cs="Times New Roman"/>
          <w:sz w:val="24"/>
          <w:szCs w:val="24"/>
        </w:rPr>
        <w:footnoteReference w:id="2"/>
      </w:r>
    </w:p>
    <w:p w14:paraId="5C6DE7DD" w14:textId="77777777" w:rsidR="0098246F" w:rsidRDefault="0098246F" w:rsidP="0098246F">
      <w:pPr>
        <w:pStyle w:val="af5"/>
        <w:widowControl w:val="0"/>
        <w:spacing w:line="240" w:lineRule="auto"/>
        <w:ind w:firstLine="567"/>
        <w:rPr>
          <w:rFonts w:ascii="GHEA Grapalat" w:hAnsi="GHEA Grapalat" w:cs="Times New Roman"/>
          <w:spacing w:val="-6"/>
          <w:sz w:val="24"/>
          <w:szCs w:val="24"/>
        </w:rPr>
      </w:pPr>
      <w:r>
        <w:rPr>
          <w:rFonts w:ascii="GHEA Grapalat" w:hAnsi="GHEA Grapalat" w:cs="Times New Roman"/>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spacing w:val="-6"/>
          <w:sz w:val="24"/>
          <w:szCs w:val="24"/>
          <w:lang w:val="en-US"/>
        </w:rPr>
        <w:t> </w:t>
      </w:r>
      <w:r>
        <w:rPr>
          <w:rFonts w:ascii="GHEA Grapalat" w:hAnsi="GHEA Grapalat" w:cs="Times New Roman"/>
          <w:spacing w:val="-6"/>
          <w:sz w:val="24"/>
          <w:szCs w:val="24"/>
        </w:rPr>
        <w:t xml:space="preserve">электронной форме в течение рабочего дня, следующего за днем получения заявления. </w:t>
      </w:r>
    </w:p>
    <w:p w14:paraId="7F64F4BB" w14:textId="77777777" w:rsidR="0098246F" w:rsidRDefault="0098246F" w:rsidP="0098246F">
      <w:pPr>
        <w:pStyle w:val="af5"/>
        <w:widowControl w:val="0"/>
        <w:ind w:firstLine="567"/>
        <w:rPr>
          <w:rFonts w:ascii="GHEA Grapalat" w:hAnsi="GHEA Grapalat" w:cs="Times New Roman"/>
          <w:spacing w:val="6"/>
          <w:sz w:val="24"/>
          <w:szCs w:val="24"/>
        </w:rPr>
      </w:pPr>
      <w:r>
        <w:rPr>
          <w:rFonts w:ascii="GHEA Grapalat" w:hAnsi="GHEA Grapalat" w:cs="Times New Roman"/>
          <w:sz w:val="24"/>
          <w:szCs w:val="24"/>
        </w:rPr>
        <w:t>Заявки на на открытый конкурс необходимо подавать по адресу</w:t>
      </w:r>
      <w:r>
        <w:rPr>
          <w:rFonts w:ascii="GHEA Grapalat" w:hAnsi="GHEA Grapalat" w:cs="Times New Roman"/>
          <w:spacing w:val="6"/>
          <w:sz w:val="24"/>
          <w:szCs w:val="24"/>
        </w:rPr>
        <w:t xml:space="preserve"> </w:t>
      </w:r>
    </w:p>
    <w:p w14:paraId="5F0D95E7" w14:textId="658AEA06" w:rsidR="0098246F" w:rsidRDefault="0098246F" w:rsidP="0098246F">
      <w:pPr>
        <w:pStyle w:val="af5"/>
        <w:widowControl w:val="0"/>
        <w:spacing w:after="0" w:line="240" w:lineRule="auto"/>
        <w:ind w:firstLine="0"/>
        <w:rPr>
          <w:rFonts w:ascii="GHEA Grapalat" w:hAnsi="GHEA Grapalat" w:cs="Times New Roman"/>
          <w:sz w:val="24"/>
          <w:szCs w:val="24"/>
        </w:rPr>
      </w:pPr>
      <w:r>
        <w:rPr>
          <w:rFonts w:ascii="Arial Unicode" w:hAnsi="Arial Unicode" w:cs="Courier New"/>
          <w:b/>
          <w:color w:val="202124"/>
          <w:sz w:val="24"/>
          <w:szCs w:val="24"/>
          <w:lang w:bidi="ar-SA"/>
        </w:rPr>
        <w:t xml:space="preserve">РА Армавирская область, село </w:t>
      </w:r>
      <w:proofErr w:type="gramStart"/>
      <w:r>
        <w:rPr>
          <w:rFonts w:ascii="Arial Unicode" w:hAnsi="Arial Unicode" w:cs="Courier New"/>
          <w:b/>
          <w:color w:val="202124"/>
          <w:sz w:val="24"/>
          <w:szCs w:val="24"/>
          <w:lang w:bidi="ar-SA"/>
        </w:rPr>
        <w:t>Гегакерт,ул.</w:t>
      </w:r>
      <w:proofErr w:type="gramEnd"/>
      <w:r>
        <w:rPr>
          <w:rFonts w:ascii="Arial Unicode" w:hAnsi="Arial Unicode"/>
          <w:b/>
          <w:color w:val="202124"/>
          <w:sz w:val="24"/>
          <w:szCs w:val="24"/>
          <w:lang w:bidi="ar-SA"/>
        </w:rPr>
        <w:t xml:space="preserve"> Маштоца</w:t>
      </w:r>
      <w:r>
        <w:rPr>
          <w:rFonts w:ascii="Arial Unicode" w:hAnsi="Arial Unicode" w:cs="Courier New"/>
          <w:b/>
          <w:color w:val="202124"/>
          <w:sz w:val="24"/>
          <w:szCs w:val="24"/>
          <w:lang w:bidi="ar-SA"/>
        </w:rPr>
        <w:t xml:space="preserve"> 30</w:t>
      </w:r>
      <w:r>
        <w:rPr>
          <w:rFonts w:ascii="GHEA Grapalat" w:hAnsi="GHEA Grapalat" w:cs="Times New Roman"/>
          <w:sz w:val="24"/>
          <w:szCs w:val="24"/>
        </w:rPr>
        <w:t xml:space="preserve">в документарной форме, до </w:t>
      </w:r>
      <w:r w:rsidR="002B52C4">
        <w:rPr>
          <w:rFonts w:ascii="GHEA Grapalat" w:hAnsi="GHEA Grapalat" w:cs="Times New Roman"/>
          <w:sz w:val="24"/>
          <w:szCs w:val="24"/>
        </w:rPr>
        <w:t>15:00</w:t>
      </w:r>
      <w:r>
        <w:rPr>
          <w:rFonts w:ascii="GHEA Grapalat" w:hAnsi="GHEA Grapalat" w:cs="Times New Roman"/>
          <w:sz w:val="24"/>
          <w:szCs w:val="24"/>
        </w:rPr>
        <w:t xml:space="preserve"> часов 7-го дня со дня опубликования настоящего объявления. Кроме армянского языка заявки могут быть поданы также на английском или русском языке.</w:t>
      </w:r>
    </w:p>
    <w:p w14:paraId="273CB562" w14:textId="250470C0" w:rsidR="0098246F" w:rsidRDefault="0098246F" w:rsidP="0098246F">
      <w:pPr>
        <w:pStyle w:val="af5"/>
        <w:widowControl w:val="0"/>
        <w:spacing w:line="240" w:lineRule="auto"/>
        <w:ind w:firstLine="567"/>
        <w:rPr>
          <w:rFonts w:ascii="GHEA Grapalat" w:hAnsi="GHEA Grapalat" w:cs="Times New Roman"/>
          <w:sz w:val="24"/>
          <w:szCs w:val="24"/>
        </w:rPr>
      </w:pPr>
      <w:r>
        <w:rPr>
          <w:rFonts w:ascii="GHEA Grapalat" w:hAnsi="GHEA Grapalat" w:cs="Times New Roman"/>
          <w:sz w:val="24"/>
          <w:szCs w:val="24"/>
        </w:rPr>
        <w:t xml:space="preserve">Вскрытие заявок будет проводиться по адресу </w:t>
      </w:r>
      <w:r>
        <w:rPr>
          <w:rFonts w:ascii="Arial Unicode" w:hAnsi="Arial Unicode" w:cs="Courier New"/>
          <w:b/>
          <w:color w:val="202124"/>
          <w:sz w:val="24"/>
          <w:szCs w:val="24"/>
          <w:lang w:bidi="ar-SA"/>
        </w:rPr>
        <w:t xml:space="preserve">РА Армавирская область, село </w:t>
      </w:r>
      <w:proofErr w:type="gramStart"/>
      <w:r>
        <w:rPr>
          <w:rFonts w:ascii="Arial Unicode" w:hAnsi="Arial Unicode" w:cs="Courier New"/>
          <w:b/>
          <w:color w:val="202124"/>
          <w:sz w:val="24"/>
          <w:szCs w:val="24"/>
          <w:lang w:bidi="ar-SA"/>
        </w:rPr>
        <w:t>Гегакерт,ул.</w:t>
      </w:r>
      <w:proofErr w:type="gramEnd"/>
      <w:r>
        <w:rPr>
          <w:rFonts w:ascii="Arial Unicode" w:hAnsi="Arial Unicode"/>
          <w:b/>
          <w:color w:val="202124"/>
          <w:sz w:val="24"/>
          <w:szCs w:val="24"/>
          <w:lang w:bidi="ar-SA"/>
        </w:rPr>
        <w:t xml:space="preserve"> Маштоца</w:t>
      </w:r>
      <w:r>
        <w:rPr>
          <w:rFonts w:ascii="Arial Unicode" w:hAnsi="Arial Unicode" w:cs="Courier New"/>
          <w:b/>
          <w:color w:val="202124"/>
          <w:sz w:val="24"/>
          <w:szCs w:val="24"/>
          <w:lang w:bidi="ar-SA"/>
        </w:rPr>
        <w:t xml:space="preserve"> 30</w:t>
      </w:r>
      <w:r>
        <w:rPr>
          <w:rFonts w:ascii="GHEA Grapalat" w:hAnsi="GHEA Grapalat" w:cs="Times New Roman"/>
          <w:sz w:val="24"/>
          <w:szCs w:val="24"/>
        </w:rPr>
        <w:t xml:space="preserve">в  в </w:t>
      </w:r>
      <w:r w:rsidR="002B52C4">
        <w:rPr>
          <w:rFonts w:ascii="GHEA Grapalat" w:hAnsi="GHEA Grapalat" w:cs="Times New Roman"/>
          <w:sz w:val="24"/>
          <w:szCs w:val="24"/>
        </w:rPr>
        <w:t>15:00</w:t>
      </w:r>
      <w:r>
        <w:rPr>
          <w:rFonts w:ascii="GHEA Grapalat" w:hAnsi="GHEA Grapalat" w:cs="Times New Roman"/>
          <w:sz w:val="24"/>
          <w:szCs w:val="24"/>
        </w:rPr>
        <w:t xml:space="preserve"> часов "</w:t>
      </w:r>
      <w:r w:rsidR="002B52C4">
        <w:rPr>
          <w:rFonts w:ascii="GHEA Grapalat" w:hAnsi="GHEA Grapalat" w:cs="Times New Roman"/>
          <w:sz w:val="24"/>
          <w:szCs w:val="24"/>
        </w:rPr>
        <w:t>15</w:t>
      </w:r>
      <w:r>
        <w:rPr>
          <w:rFonts w:ascii="GHEA Grapalat" w:hAnsi="GHEA Grapalat" w:cs="Times New Roman"/>
          <w:sz w:val="24"/>
          <w:szCs w:val="24"/>
        </w:rPr>
        <w:t>" "05" "2025".</w:t>
      </w:r>
    </w:p>
    <w:p w14:paraId="5F072ABF" w14:textId="77777777" w:rsidR="0098246F" w:rsidRDefault="0098246F" w:rsidP="0098246F">
      <w:pPr>
        <w:pStyle w:val="af5"/>
        <w:widowControl w:val="0"/>
        <w:spacing w:line="240" w:lineRule="auto"/>
        <w:ind w:firstLine="567"/>
        <w:rPr>
          <w:rFonts w:ascii="GHEA Grapalat" w:hAnsi="GHEA Grapalat" w:cs="Times New Roman"/>
          <w:sz w:val="24"/>
          <w:szCs w:val="24"/>
        </w:rPr>
      </w:pPr>
      <w:r>
        <w:rPr>
          <w:rFonts w:ascii="GHEA Grapalat" w:hAnsi="GHEA Grapalat" w:cs="Times New Roman"/>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0FFB96E" w14:textId="102C3E08" w:rsidR="0098246F" w:rsidRDefault="0098246F" w:rsidP="0098246F">
      <w:pPr>
        <w:pStyle w:val="af5"/>
        <w:widowControl w:val="0"/>
        <w:tabs>
          <w:tab w:val="left" w:pos="708"/>
        </w:tabs>
        <w:spacing w:line="240" w:lineRule="auto"/>
        <w:ind w:firstLine="567"/>
        <w:rPr>
          <w:rFonts w:ascii="GHEA Grapalat" w:hAnsi="GHEA Grapalat" w:cs="Times New Roman"/>
          <w:szCs w:val="22"/>
        </w:rPr>
      </w:pPr>
      <w:r>
        <w:rPr>
          <w:rFonts w:ascii="GHEA Grapalat" w:hAnsi="GHEA Grapalat" w:cs="Times New Roman"/>
          <w:szCs w:val="22"/>
        </w:rPr>
        <w:t>Для получения дополнительной информации, связанной с настоящим</w:t>
      </w:r>
      <w:r>
        <w:rPr>
          <w:rFonts w:ascii="Courier New" w:hAnsi="Courier New" w:cs="Courier New"/>
          <w:szCs w:val="22"/>
          <w:lang w:val="en-US"/>
        </w:rPr>
        <w:t> </w:t>
      </w:r>
      <w:r>
        <w:rPr>
          <w:rFonts w:ascii="GHEA Grapalat" w:hAnsi="GHEA Grapalat" w:cs="Times New Roman"/>
          <w:szCs w:val="22"/>
        </w:rPr>
        <w:t xml:space="preserve">объявлением, можете обратиться к секретарю Оценочной комиссии </w:t>
      </w:r>
      <w:r>
        <w:rPr>
          <w:rFonts w:ascii="GHEA Grapalat" w:hAnsi="GHEA Grapalat" w:cs="Times New Roman"/>
          <w:b/>
          <w:szCs w:val="22"/>
          <w:lang w:val="hy-AM"/>
        </w:rPr>
        <w:t xml:space="preserve">Ш. </w:t>
      </w:r>
      <w:proofErr w:type="gramStart"/>
      <w:r>
        <w:rPr>
          <w:rFonts w:ascii="GHEA Grapalat" w:hAnsi="GHEA Grapalat" w:cs="Times New Roman"/>
          <w:b/>
          <w:szCs w:val="22"/>
          <w:lang w:val="hy-AM"/>
        </w:rPr>
        <w:t>Погосян</w:t>
      </w:r>
      <w:r>
        <w:rPr>
          <w:rFonts w:ascii="GHEA Grapalat" w:hAnsi="GHEA Grapalat" w:cs="Times New Roman"/>
          <w:szCs w:val="22"/>
          <w:lang w:val="hy-AM"/>
        </w:rPr>
        <w:t xml:space="preserve"> </w:t>
      </w:r>
      <w:r w:rsidR="00C039C0">
        <w:rPr>
          <w:rFonts w:ascii="GHEA Grapalat" w:hAnsi="GHEA Grapalat" w:cs="Times New Roman"/>
          <w:szCs w:val="22"/>
          <w:lang w:val="hy-AM"/>
        </w:rPr>
        <w:t>.</w:t>
      </w:r>
      <w:proofErr w:type="gramEnd"/>
    </w:p>
    <w:p w14:paraId="5D7974D8" w14:textId="77777777" w:rsidR="0098246F" w:rsidRDefault="0098246F" w:rsidP="0098246F">
      <w:pPr>
        <w:pStyle w:val="af5"/>
        <w:widowControl w:val="0"/>
        <w:spacing w:line="240" w:lineRule="auto"/>
        <w:ind w:firstLine="567"/>
        <w:rPr>
          <w:rFonts w:ascii="GHEA Grapalat" w:hAnsi="GHEA Grapalat" w:cs="Times New Roman"/>
          <w:sz w:val="24"/>
          <w:szCs w:val="24"/>
        </w:rPr>
      </w:pPr>
    </w:p>
    <w:p w14:paraId="1784720A" w14:textId="5F44EF3F" w:rsidR="0098246F" w:rsidRPr="00C039C0" w:rsidRDefault="0098246F" w:rsidP="0098246F">
      <w:pPr>
        <w:pStyle w:val="af5"/>
        <w:tabs>
          <w:tab w:val="left" w:pos="708"/>
        </w:tabs>
        <w:spacing w:after="0" w:line="240" w:lineRule="auto"/>
        <w:ind w:firstLine="0"/>
        <w:rPr>
          <w:rFonts w:ascii="GHEA Grapalat" w:hAnsi="GHEA Grapalat" w:cs="Times New Roman"/>
          <w:b/>
          <w:sz w:val="20"/>
          <w:u w:val="single"/>
          <w:lang w:val="en-US" w:eastAsia="en-US" w:bidi="ar-SA"/>
        </w:rPr>
      </w:pPr>
      <w:proofErr w:type="gramStart"/>
      <w:r>
        <w:rPr>
          <w:rFonts w:ascii="GHEA Grapalat" w:hAnsi="GHEA Grapalat" w:cs="Times New Roman"/>
          <w:sz w:val="24"/>
          <w:szCs w:val="24"/>
        </w:rPr>
        <w:t xml:space="preserve">Телефон  </w:t>
      </w:r>
      <w:r>
        <w:rPr>
          <w:rFonts w:ascii="GHEA Grapalat" w:hAnsi="GHEA Grapalat" w:cs="Times New Roman"/>
          <w:b/>
          <w:sz w:val="20"/>
          <w:u w:val="single"/>
          <w:lang w:val="af-ZA" w:eastAsia="en-US" w:bidi="ar-SA"/>
        </w:rPr>
        <w:t>060</w:t>
      </w:r>
      <w:proofErr w:type="gramEnd"/>
      <w:r>
        <w:rPr>
          <w:rFonts w:ascii="GHEA Grapalat" w:hAnsi="GHEA Grapalat" w:cs="Times New Roman"/>
          <w:b/>
          <w:sz w:val="20"/>
          <w:u w:val="single"/>
          <w:lang w:val="af-ZA" w:eastAsia="en-US" w:bidi="ar-SA"/>
        </w:rPr>
        <w:t>-</w:t>
      </w:r>
      <w:r>
        <w:rPr>
          <w:rFonts w:ascii="GHEA Grapalat" w:hAnsi="GHEA Grapalat" w:cs="Times New Roman"/>
          <w:b/>
          <w:sz w:val="20"/>
          <w:u w:val="single"/>
          <w:lang w:eastAsia="en-US" w:bidi="ar-SA"/>
        </w:rPr>
        <w:t>888</w:t>
      </w:r>
      <w:r>
        <w:rPr>
          <w:rFonts w:ascii="GHEA Grapalat" w:hAnsi="GHEA Grapalat" w:cs="Times New Roman"/>
          <w:b/>
          <w:sz w:val="20"/>
          <w:u w:val="single"/>
          <w:lang w:val="af-ZA" w:eastAsia="en-US" w:bidi="ar-SA"/>
        </w:rPr>
        <w:t>-</w:t>
      </w:r>
      <w:r>
        <w:rPr>
          <w:rFonts w:ascii="GHEA Grapalat" w:hAnsi="GHEA Grapalat" w:cs="Times New Roman"/>
          <w:b/>
          <w:sz w:val="20"/>
          <w:u w:val="single"/>
          <w:lang w:eastAsia="en-US" w:bidi="ar-SA"/>
        </w:rPr>
        <w:t>999</w:t>
      </w:r>
      <w:r w:rsidR="00C039C0">
        <w:rPr>
          <w:rFonts w:ascii="GHEA Grapalat" w:hAnsi="GHEA Grapalat" w:cs="Times New Roman"/>
          <w:b/>
          <w:sz w:val="20"/>
          <w:u w:val="single"/>
          <w:lang w:val="en-US" w:eastAsia="en-US" w:bidi="ar-SA"/>
        </w:rPr>
        <w:t>/90/</w:t>
      </w:r>
    </w:p>
    <w:p w14:paraId="4F17AEDE" w14:textId="77777777" w:rsidR="0098246F" w:rsidRDefault="0098246F" w:rsidP="0098246F">
      <w:pPr>
        <w:pStyle w:val="af5"/>
        <w:tabs>
          <w:tab w:val="left" w:pos="708"/>
        </w:tabs>
        <w:spacing w:after="0" w:line="240" w:lineRule="auto"/>
        <w:ind w:firstLine="0"/>
        <w:rPr>
          <w:rFonts w:ascii="GHEA Grapalat" w:hAnsi="GHEA Grapalat" w:cs="Times New Roman"/>
          <w:sz w:val="24"/>
          <w:szCs w:val="24"/>
        </w:rPr>
      </w:pPr>
      <w:r>
        <w:rPr>
          <w:rFonts w:ascii="GHEA Grapalat" w:hAnsi="GHEA Grapalat" w:cs="Times New Roman"/>
          <w:sz w:val="24"/>
          <w:szCs w:val="24"/>
        </w:rPr>
        <w:t xml:space="preserve">Электронная почта </w:t>
      </w:r>
      <w:r>
        <w:rPr>
          <w:rFonts w:ascii="GHEA Grapalat" w:hAnsi="GHEA Grapalat" w:cs="Times New Roman"/>
          <w:b/>
          <w:bCs/>
          <w:i/>
          <w:color w:val="333333"/>
          <w:szCs w:val="23"/>
          <w:lang w:val="af-ZA"/>
        </w:rPr>
        <w:t>poghosyan2013@list.ru</w:t>
      </w:r>
      <w:r>
        <w:rPr>
          <w:rFonts w:ascii="GHEA Grapalat" w:hAnsi="GHEA Grapalat" w:cs="Times New Roman"/>
          <w:sz w:val="24"/>
          <w:szCs w:val="24"/>
          <w:lang w:val="af-ZA"/>
        </w:rPr>
        <w:t xml:space="preserve"> </w:t>
      </w:r>
    </w:p>
    <w:p w14:paraId="5A9C4E31" w14:textId="77777777" w:rsidR="0098246F" w:rsidRPr="00C039C0" w:rsidRDefault="0098246F" w:rsidP="0098246F">
      <w:pPr>
        <w:pStyle w:val="af3"/>
        <w:widowControl w:val="0"/>
        <w:spacing w:after="160"/>
        <w:rPr>
          <w:rFonts w:ascii="GHEA Grapalat" w:hAnsi="GHEA Grapalat"/>
          <w:i/>
          <w:lang w:val="en-US"/>
        </w:rPr>
      </w:pPr>
      <w:r>
        <w:rPr>
          <w:rFonts w:ascii="GHEA Grapalat" w:hAnsi="GHEA Grapalat"/>
        </w:rPr>
        <w:t>Заказчик</w:t>
      </w:r>
      <w:r w:rsidRPr="00C039C0">
        <w:rPr>
          <w:rFonts w:ascii="GHEA Grapalat" w:hAnsi="GHEA Grapalat"/>
          <w:lang w:val="en-US"/>
        </w:rPr>
        <w:t xml:space="preserve"> </w:t>
      </w:r>
      <w:r>
        <w:rPr>
          <w:rFonts w:ascii="Arial Unicode" w:hAnsi="Arial Unicode" w:cs="Courier New"/>
          <w:b/>
          <w:i/>
          <w:color w:val="202124"/>
          <w:sz w:val="28"/>
          <w:szCs w:val="28"/>
          <w:lang w:bidi="ar-SA"/>
        </w:rPr>
        <w:t>Хой</w:t>
      </w:r>
      <w:r w:rsidRPr="00C039C0">
        <w:rPr>
          <w:rFonts w:ascii="Arial Unicode" w:hAnsi="Arial Unicode" w:cs="Courier New"/>
          <w:b/>
          <w:i/>
          <w:color w:val="202124"/>
          <w:sz w:val="28"/>
          <w:szCs w:val="28"/>
          <w:lang w:val="en-US" w:bidi="ar-SA"/>
        </w:rPr>
        <w:t xml:space="preserve"> </w:t>
      </w:r>
      <w:r>
        <w:rPr>
          <w:rFonts w:ascii="Arial Unicode" w:hAnsi="Arial Unicode" w:cs="Courier New"/>
          <w:b/>
          <w:i/>
          <w:color w:val="202124"/>
          <w:sz w:val="28"/>
          <w:szCs w:val="28"/>
          <w:lang w:bidi="ar-SA"/>
        </w:rPr>
        <w:t>муниципалитет</w:t>
      </w:r>
      <w:r w:rsidRPr="00C039C0">
        <w:rPr>
          <w:rFonts w:ascii="GHEA Grapalat" w:hAnsi="GHEA Grapalat"/>
          <w:i/>
          <w:lang w:val="en-US"/>
        </w:rPr>
        <w:t xml:space="preserve"> </w:t>
      </w:r>
    </w:p>
    <w:p w14:paraId="39709BF2" w14:textId="77777777" w:rsidR="0098246F" w:rsidRPr="00C039C0" w:rsidRDefault="0098246F" w:rsidP="0098246F">
      <w:pPr>
        <w:pStyle w:val="af3"/>
        <w:widowControl w:val="0"/>
        <w:spacing w:after="160"/>
        <w:ind w:firstLine="567"/>
        <w:jc w:val="right"/>
        <w:rPr>
          <w:rFonts w:ascii="GHEA Grapalat" w:hAnsi="GHEA Grapalat"/>
          <w:i/>
          <w:lang w:val="en-US"/>
        </w:rPr>
      </w:pPr>
    </w:p>
    <w:p w14:paraId="301B6D34" w14:textId="77777777" w:rsidR="0098246F" w:rsidRPr="00C039C0" w:rsidRDefault="0098246F" w:rsidP="0098246F">
      <w:pPr>
        <w:pStyle w:val="af3"/>
        <w:widowControl w:val="0"/>
        <w:spacing w:after="160"/>
        <w:ind w:firstLine="567"/>
        <w:jc w:val="right"/>
        <w:rPr>
          <w:rFonts w:ascii="GHEA Grapalat" w:hAnsi="GHEA Grapalat"/>
          <w:i/>
          <w:lang w:val="en-US"/>
        </w:rPr>
      </w:pPr>
    </w:p>
    <w:p w14:paraId="27393903" w14:textId="77777777" w:rsidR="0098246F" w:rsidRPr="00C039C0" w:rsidRDefault="0098246F" w:rsidP="0098246F">
      <w:pPr>
        <w:pStyle w:val="af3"/>
        <w:widowControl w:val="0"/>
        <w:spacing w:after="160"/>
        <w:ind w:firstLine="567"/>
        <w:jc w:val="right"/>
        <w:rPr>
          <w:rFonts w:ascii="GHEA Grapalat" w:hAnsi="GHEA Grapalat"/>
          <w:i/>
          <w:lang w:val="en-US"/>
        </w:rPr>
      </w:pPr>
    </w:p>
    <w:p w14:paraId="594CE8C0" w14:textId="77777777" w:rsidR="0098246F" w:rsidRPr="00C039C0" w:rsidRDefault="0098246F" w:rsidP="0098246F">
      <w:pPr>
        <w:pStyle w:val="af3"/>
        <w:widowControl w:val="0"/>
        <w:spacing w:after="160"/>
        <w:ind w:firstLine="567"/>
        <w:jc w:val="right"/>
        <w:rPr>
          <w:rFonts w:ascii="GHEA Grapalat" w:hAnsi="GHEA Grapalat"/>
          <w:i/>
          <w:lang w:val="en-US"/>
        </w:rPr>
      </w:pPr>
    </w:p>
    <w:p w14:paraId="768A0495" w14:textId="77777777" w:rsidR="0098246F" w:rsidRPr="00C039C0" w:rsidRDefault="0098246F" w:rsidP="0098246F">
      <w:pPr>
        <w:pStyle w:val="af3"/>
        <w:widowControl w:val="0"/>
        <w:spacing w:after="160"/>
        <w:ind w:firstLine="567"/>
        <w:jc w:val="right"/>
        <w:rPr>
          <w:rFonts w:ascii="GHEA Grapalat" w:hAnsi="GHEA Grapalat"/>
          <w:i/>
          <w:lang w:val="en-US"/>
        </w:rPr>
      </w:pPr>
    </w:p>
    <w:p w14:paraId="27DECB7B" w14:textId="77777777" w:rsidR="0098246F" w:rsidRPr="00C039C0" w:rsidRDefault="0098246F" w:rsidP="0098246F">
      <w:pPr>
        <w:pStyle w:val="af3"/>
        <w:widowControl w:val="0"/>
        <w:spacing w:after="160"/>
        <w:ind w:firstLine="567"/>
        <w:jc w:val="right"/>
        <w:rPr>
          <w:rFonts w:ascii="GHEA Grapalat" w:hAnsi="GHEA Grapalat"/>
          <w:i/>
          <w:lang w:val="en-US"/>
        </w:rPr>
      </w:pPr>
    </w:p>
    <w:p w14:paraId="2930F132" w14:textId="77777777" w:rsidR="0098246F" w:rsidRPr="00C039C0" w:rsidRDefault="0098246F" w:rsidP="0098246F">
      <w:pPr>
        <w:pStyle w:val="af3"/>
        <w:widowControl w:val="0"/>
        <w:spacing w:after="160"/>
        <w:ind w:firstLine="567"/>
        <w:jc w:val="right"/>
        <w:rPr>
          <w:rFonts w:ascii="GHEA Grapalat" w:hAnsi="GHEA Grapalat"/>
          <w:i/>
          <w:lang w:val="en-US"/>
        </w:rPr>
      </w:pPr>
    </w:p>
    <w:p w14:paraId="55A1D7E4" w14:textId="77777777" w:rsidR="0098246F" w:rsidRPr="00C039C0" w:rsidRDefault="0098246F" w:rsidP="0098246F">
      <w:pPr>
        <w:pStyle w:val="af3"/>
        <w:widowControl w:val="0"/>
        <w:spacing w:after="160"/>
        <w:ind w:firstLine="567"/>
        <w:jc w:val="right"/>
        <w:rPr>
          <w:rFonts w:ascii="GHEA Grapalat" w:hAnsi="GHEA Grapalat"/>
          <w:i/>
          <w:lang w:val="en-US"/>
        </w:rPr>
      </w:pPr>
    </w:p>
    <w:p w14:paraId="3CE41FAB" w14:textId="77777777" w:rsidR="0098246F" w:rsidRDefault="0098246F" w:rsidP="0098246F">
      <w:pPr>
        <w:pStyle w:val="af5"/>
        <w:spacing w:line="240" w:lineRule="auto"/>
        <w:ind w:right="565" w:firstLine="0"/>
        <w:rPr>
          <w:rFonts w:ascii="GHEA Grapalat" w:hAnsi="GHEA Grapalat"/>
          <w:i/>
          <w:lang w:val="af-ZA" w:bidi="ar-SA"/>
        </w:rPr>
      </w:pPr>
    </w:p>
    <w:p w14:paraId="169FB4CC" w14:textId="77777777" w:rsidR="0098246F" w:rsidRDefault="0098246F" w:rsidP="0098246F">
      <w:pPr>
        <w:pStyle w:val="af5"/>
        <w:spacing w:line="240" w:lineRule="auto"/>
        <w:ind w:left="567" w:right="565" w:firstLine="0"/>
        <w:jc w:val="center"/>
        <w:rPr>
          <w:rFonts w:ascii="GHEA Grapalat" w:hAnsi="GHEA Grapalat"/>
          <w:i/>
          <w:lang w:val="en-US"/>
        </w:rPr>
      </w:pPr>
      <w:r w:rsidRPr="00C039C0">
        <w:rPr>
          <w:rFonts w:ascii="GHEA Grapalat" w:hAnsi="GHEA Grapalat"/>
          <w:i/>
          <w:lang w:val="en-US"/>
        </w:rPr>
        <w:lastRenderedPageBreak/>
        <w:t>NOTICE</w:t>
      </w:r>
      <w:r>
        <w:rPr>
          <w:rFonts w:ascii="GHEA Grapalat" w:hAnsi="GHEA Grapalat"/>
          <w:i/>
          <w:lang w:val="en-US"/>
        </w:rPr>
        <w:br/>
        <w:t>ON PRICE QUOTATION</w:t>
      </w:r>
    </w:p>
    <w:p w14:paraId="07E7A924" w14:textId="77777777" w:rsidR="0098246F" w:rsidRDefault="0098246F" w:rsidP="0098246F">
      <w:pPr>
        <w:pStyle w:val="af5"/>
        <w:spacing w:line="240" w:lineRule="auto"/>
        <w:ind w:left="567" w:right="565" w:firstLine="0"/>
        <w:jc w:val="center"/>
        <w:rPr>
          <w:rFonts w:ascii="GHEA Grapalat" w:hAnsi="GHEA Grapalat"/>
          <w:i/>
          <w:lang w:val="en-US"/>
        </w:rPr>
      </w:pPr>
    </w:p>
    <w:p w14:paraId="5D5071F0" w14:textId="77777777" w:rsidR="0098246F" w:rsidRDefault="0098246F" w:rsidP="0098246F">
      <w:pPr>
        <w:pStyle w:val="af5"/>
        <w:spacing w:line="240" w:lineRule="auto"/>
        <w:ind w:left="567" w:right="565" w:firstLine="11"/>
        <w:jc w:val="center"/>
        <w:rPr>
          <w:rFonts w:ascii="GHEA Grapalat" w:hAnsi="GHEA Grapalat"/>
          <w:b/>
          <w:i/>
          <w:lang w:val="en-US"/>
        </w:rPr>
      </w:pPr>
      <w:r>
        <w:rPr>
          <w:rFonts w:ascii="GHEA Grapalat" w:hAnsi="GHEA Grapalat"/>
          <w:i/>
          <w:lang w:val="en-US"/>
        </w:rPr>
        <w:t xml:space="preserve">This text of the notice is approved by decision of the Price Quotation Commission </w:t>
      </w:r>
      <w:r>
        <w:rPr>
          <w:rFonts w:ascii="GHEA Grapalat" w:hAnsi="GHEA Grapalat"/>
          <w:b/>
          <w:i/>
          <w:lang w:val="en-US"/>
        </w:rPr>
        <w:t>"01"</w:t>
      </w:r>
    </w:p>
    <w:p w14:paraId="722FF64D" w14:textId="69A2063B" w:rsidR="0098246F" w:rsidRDefault="0098246F" w:rsidP="0098246F">
      <w:pPr>
        <w:pStyle w:val="af5"/>
        <w:spacing w:line="240" w:lineRule="auto"/>
        <w:ind w:left="567" w:right="565" w:firstLine="11"/>
        <w:jc w:val="center"/>
        <w:rPr>
          <w:rFonts w:ascii="GHEA Grapalat" w:hAnsi="GHEA Grapalat"/>
          <w:i/>
          <w:lang w:val="en-US"/>
        </w:rPr>
      </w:pPr>
      <w:r w:rsidRPr="00C039C0">
        <w:rPr>
          <w:rFonts w:ascii="GHEA Grapalat" w:hAnsi="GHEA Grapalat"/>
          <w:b/>
          <w:i/>
          <w:lang w:val="en-US"/>
        </w:rPr>
        <w:t>of "</w:t>
      </w:r>
      <w:r w:rsidR="002B52C4">
        <w:rPr>
          <w:rFonts w:ascii="GHEA Grapalat" w:hAnsi="GHEA Grapalat"/>
          <w:b/>
          <w:i/>
        </w:rPr>
        <w:t>07</w:t>
      </w:r>
      <w:r w:rsidRPr="00C039C0">
        <w:rPr>
          <w:rFonts w:ascii="GHEA Grapalat" w:hAnsi="GHEA Grapalat"/>
          <w:b/>
          <w:i/>
          <w:lang w:val="en-US"/>
        </w:rPr>
        <w:t>" "0</w:t>
      </w:r>
      <w:r w:rsidR="002B52C4">
        <w:rPr>
          <w:rFonts w:ascii="GHEA Grapalat" w:hAnsi="GHEA Grapalat"/>
          <w:b/>
          <w:i/>
        </w:rPr>
        <w:t>5</w:t>
      </w:r>
      <w:r w:rsidRPr="00C039C0">
        <w:rPr>
          <w:rFonts w:ascii="GHEA Grapalat" w:hAnsi="GHEA Grapalat"/>
          <w:b/>
          <w:i/>
          <w:lang w:val="en-US"/>
        </w:rPr>
        <w:t xml:space="preserve">" of 2025 </w:t>
      </w:r>
      <w:r w:rsidRPr="00C039C0">
        <w:rPr>
          <w:rFonts w:ascii="GHEA Grapalat" w:hAnsi="GHEA Grapalat"/>
          <w:i/>
          <w:lang w:val="en-US"/>
        </w:rPr>
        <w:t>and is</w:t>
      </w:r>
      <w:r w:rsidRPr="00C039C0">
        <w:rPr>
          <w:rFonts w:ascii="Calibri" w:hAnsi="Calibri" w:cs="Calibri"/>
          <w:i/>
          <w:lang w:val="en-US"/>
        </w:rPr>
        <w:t> </w:t>
      </w:r>
      <w:r w:rsidRPr="00C039C0">
        <w:rPr>
          <w:rFonts w:ascii="GHEA Grapalat" w:hAnsi="GHEA Grapalat"/>
          <w:i/>
          <w:lang w:val="en-US"/>
        </w:rPr>
        <w:t>published pursuant to Article 27 of the Law of the Republic of Armenia "On procurement"</w:t>
      </w:r>
    </w:p>
    <w:p w14:paraId="3508DA50" w14:textId="77777777" w:rsidR="0098246F" w:rsidRDefault="0098246F" w:rsidP="0098246F">
      <w:pPr>
        <w:pStyle w:val="af5"/>
        <w:spacing w:line="240" w:lineRule="auto"/>
        <w:ind w:left="567" w:right="565" w:firstLine="0"/>
        <w:jc w:val="center"/>
        <w:rPr>
          <w:rFonts w:ascii="GHEA Grapalat" w:hAnsi="GHEA Grapalat"/>
          <w:i/>
          <w:lang w:val="en-US"/>
        </w:rPr>
      </w:pPr>
    </w:p>
    <w:p w14:paraId="2FAC1019" w14:textId="478A52BA" w:rsidR="0098246F" w:rsidRPr="0098246F" w:rsidRDefault="0098246F" w:rsidP="0098246F">
      <w:pPr>
        <w:pStyle w:val="af5"/>
        <w:spacing w:line="240" w:lineRule="auto"/>
        <w:ind w:left="567" w:right="565" w:firstLine="0"/>
        <w:jc w:val="center"/>
        <w:rPr>
          <w:rFonts w:ascii="GHEA Grapalat" w:hAnsi="GHEA Grapalat"/>
          <w:i/>
          <w:lang w:val="en-US"/>
        </w:rPr>
      </w:pPr>
      <w:r>
        <w:rPr>
          <w:rFonts w:ascii="GHEA Grapalat" w:hAnsi="GHEA Grapalat"/>
          <w:i/>
          <w:lang w:val="en-US"/>
        </w:rPr>
        <w:t xml:space="preserve">Code of the price quotation </w:t>
      </w:r>
      <w:r w:rsidR="002B52C4">
        <w:rPr>
          <w:rFonts w:ascii="GHEA Grapalat" w:hAnsi="GHEA Grapalat"/>
          <w:b/>
          <w:i/>
          <w:sz w:val="24"/>
          <w:szCs w:val="24"/>
          <w:u w:val="single"/>
          <w:lang w:val="en-US"/>
        </w:rPr>
        <w:t>AMXH-GHAPDzB-25/19</w:t>
      </w:r>
    </w:p>
    <w:p w14:paraId="76F24B2C" w14:textId="77777777" w:rsidR="0098246F" w:rsidRDefault="0098246F" w:rsidP="0098246F">
      <w:pPr>
        <w:pStyle w:val="af5"/>
        <w:rPr>
          <w:rFonts w:ascii="GHEA Grapalat" w:hAnsi="GHEA Grapalat"/>
          <w:b/>
          <w:i/>
          <w:lang w:val="en-US"/>
        </w:rPr>
      </w:pPr>
      <w:r>
        <w:rPr>
          <w:rFonts w:ascii="GHEA Grapalat" w:hAnsi="GHEA Grapalat"/>
          <w:i/>
          <w:lang w:val="en-US"/>
        </w:rPr>
        <w:t xml:space="preserve">The contracting authority </w:t>
      </w:r>
      <w:r>
        <w:rPr>
          <w:rFonts w:ascii="GHEA Grapalat" w:hAnsi="GHEA Grapalat"/>
          <w:b/>
          <w:i/>
          <w:lang w:val="en-US"/>
        </w:rPr>
        <w:t>“Khoy community,</w:t>
      </w:r>
      <w:r>
        <w:rPr>
          <w:rFonts w:ascii="GHEA Grapalat" w:hAnsi="GHEA Grapalat"/>
          <w:i/>
          <w:lang w:val="en-US"/>
        </w:rPr>
        <w:t xml:space="preserve"> located at the following address: </w:t>
      </w:r>
      <w:r>
        <w:rPr>
          <w:rFonts w:ascii="GHEA Grapalat" w:hAnsi="GHEA Grapalat"/>
          <w:b/>
          <w:i/>
          <w:lang w:val="en-US"/>
        </w:rPr>
        <w:t xml:space="preserve">Geghakert village, Armavir region, </w:t>
      </w:r>
      <w:proofErr w:type="gramStart"/>
      <w:r>
        <w:rPr>
          <w:rFonts w:ascii="GHEA Grapalat" w:hAnsi="GHEA Grapalat"/>
          <w:b/>
          <w:i/>
          <w:lang w:val="en-US"/>
        </w:rPr>
        <w:t>RA .</w:t>
      </w:r>
      <w:proofErr w:type="gramEnd"/>
      <w:r>
        <w:rPr>
          <w:rFonts w:ascii="GHEA Grapalat" w:hAnsi="GHEA Grapalat"/>
          <w:b/>
          <w:i/>
          <w:lang w:val="en-US"/>
        </w:rPr>
        <w:t>M. Mashtots 30</w:t>
      </w:r>
      <w:r>
        <w:rPr>
          <w:rFonts w:ascii="GHEA Grapalat" w:hAnsi="GHEA Grapalat"/>
          <w:b/>
          <w:i/>
          <w:lang w:val="hy-AM"/>
        </w:rPr>
        <w:t xml:space="preserve"> </w:t>
      </w:r>
      <w:r>
        <w:rPr>
          <w:rFonts w:ascii="GHEA Grapalat" w:hAnsi="GHEA Grapalat"/>
          <w:i/>
          <w:lang w:val="en-US"/>
        </w:rPr>
        <w:t>gives notice for a price quotation which shall be carried out in one stage.</w:t>
      </w:r>
    </w:p>
    <w:p w14:paraId="3DD50637" w14:textId="77777777" w:rsidR="0098246F" w:rsidRPr="0098246F" w:rsidRDefault="0098246F" w:rsidP="0098246F">
      <w:pPr>
        <w:pStyle w:val="HTML"/>
        <w:shd w:val="clear" w:color="auto" w:fill="F8F9FA"/>
        <w:spacing w:line="540" w:lineRule="atLeast"/>
        <w:rPr>
          <w:rStyle w:val="y2iqfc"/>
          <w:rFonts w:ascii="inherit" w:hAnsi="inherit"/>
          <w:b/>
          <w:color w:val="202124"/>
          <w:sz w:val="22"/>
          <w:szCs w:val="42"/>
          <w:u w:val="single"/>
          <w:lang w:val="en"/>
        </w:rPr>
      </w:pPr>
      <w:r>
        <w:rPr>
          <w:rFonts w:ascii="GHEA Grapalat" w:hAnsi="GHEA Grapalat"/>
          <w:i/>
          <w:lang w:val="en-US"/>
        </w:rPr>
        <w:t xml:space="preserve">The bidder selected based on the results of the price quotation will be proposed, in a prescribed manner, to conclude a contract for provision of </w:t>
      </w:r>
      <w:r w:rsidRPr="0098246F">
        <w:rPr>
          <w:rStyle w:val="y2iqfc"/>
          <w:rFonts w:ascii="inherit" w:hAnsi="inherit"/>
          <w:b/>
          <w:color w:val="202124"/>
          <w:sz w:val="22"/>
          <w:szCs w:val="42"/>
          <w:u w:val="single"/>
          <w:lang w:val="en"/>
        </w:rPr>
        <w:t>бензин</w:t>
      </w:r>
    </w:p>
    <w:p w14:paraId="1280F3A8" w14:textId="4ECD2523" w:rsidR="0098246F" w:rsidRDefault="0098246F" w:rsidP="0098246F">
      <w:pPr>
        <w:pStyle w:val="HTML"/>
        <w:shd w:val="clear" w:color="auto" w:fill="F8F9FA"/>
        <w:spacing w:line="540" w:lineRule="atLeast"/>
        <w:rPr>
          <w:rFonts w:ascii="GHEA Grapalat" w:hAnsi="GHEA Grapalat"/>
          <w:i/>
          <w:sz w:val="22"/>
          <w:lang w:val="en-US"/>
        </w:rPr>
      </w:pPr>
      <w:r w:rsidRPr="0098246F">
        <w:rPr>
          <w:rStyle w:val="y2iqfc"/>
          <w:rFonts w:ascii="inherit" w:hAnsi="inherit"/>
          <w:b/>
          <w:color w:val="202124"/>
          <w:sz w:val="22"/>
          <w:szCs w:val="42"/>
          <w:u w:val="single"/>
          <w:lang w:val="en"/>
        </w:rPr>
        <w:t>Benzin</w:t>
      </w:r>
      <w:r w:rsidRPr="0098246F">
        <w:rPr>
          <w:rStyle w:val="y2iqfc"/>
          <w:rFonts w:ascii="inherit" w:hAnsi="inherit"/>
          <w:b/>
          <w:color w:val="202124"/>
          <w:sz w:val="22"/>
          <w:szCs w:val="42"/>
          <w:u w:val="single"/>
          <w:lang w:val="en-US"/>
        </w:rPr>
        <w:t xml:space="preserve"> </w:t>
      </w:r>
      <w:r>
        <w:rPr>
          <w:rFonts w:ascii="GHEA Grapalat" w:hAnsi="GHEA Grapalat"/>
          <w:i/>
          <w:lang w:val="en-US"/>
        </w:rPr>
        <w:t>Pursuant to Article 7 of the Law of the Republic of Armenia "On procurement", any person, irrespective of the fact of being a foreign natural person, an organisation or a stateless person, shall have equal right to participate in the price quotation.</w:t>
      </w:r>
    </w:p>
    <w:p w14:paraId="78102794"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lang w:val="en-US"/>
        </w:rPr>
      </w:pPr>
      <w:r>
        <w:rPr>
          <w:rFonts w:ascii="GHEA Grapalat" w:hAnsi="GHEA Grapalat"/>
          <w:sz w:val="20"/>
          <w:szCs w:val="20"/>
          <w:lang w:val="en-US"/>
        </w:rPr>
        <w:t>The qualification criteria for the persons ineligible to participate in the price quotation, as well as for bidders, and the documents to be submitted for the evaluation of those criteria shall be established by the invitation for this procedure.</w:t>
      </w:r>
    </w:p>
    <w:p w14:paraId="1ECB57C5" w14:textId="77777777" w:rsidR="0098246F" w:rsidRDefault="0098246F" w:rsidP="0098246F">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GHEA Grapalat" w:hAnsi="GHEA Grapalat"/>
          <w:i/>
          <w:lang w:val="en-US"/>
        </w:rPr>
      </w:pPr>
      <w:r>
        <w:rPr>
          <w:rFonts w:ascii="GHEA Grapalat" w:hAnsi="GHEA Grapalat"/>
          <w:i/>
          <w:lang w:val="en-US"/>
        </w:rPr>
        <w:t>The selected bidder shall be determined from among the bidders having submitted bids evaluated as satisfying the requirements of the invitation, by the principle of</w:t>
      </w:r>
      <w:r>
        <w:rPr>
          <w:rFonts w:ascii="Calibri" w:hAnsi="Calibri" w:cs="Calibri"/>
          <w:i/>
          <w:lang w:val="en-US"/>
        </w:rPr>
        <w:t> </w:t>
      </w:r>
      <w:r>
        <w:rPr>
          <w:rFonts w:ascii="GHEA Grapalat" w:hAnsi="GHEA Grapalat"/>
          <w:i/>
          <w:lang w:val="en-US"/>
        </w:rPr>
        <w:t xml:space="preserve">giving preference to the bidder having submitted the lowest price proposal. </w:t>
      </w:r>
    </w:p>
    <w:p w14:paraId="79F2F5E8" w14:textId="270DEC30" w:rsidR="0098246F" w:rsidRDefault="0098246F" w:rsidP="0098246F">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GHEA Grapalat" w:hAnsi="GHEA Grapalat"/>
          <w:i/>
          <w:lang w:val="en-US"/>
        </w:rPr>
      </w:pPr>
      <w:r>
        <w:rPr>
          <w:rFonts w:ascii="GHEA Grapalat" w:hAnsi="GHEA Grapalat"/>
          <w:i/>
          <w:lang w:val="en-US"/>
        </w:rPr>
        <w:t>For receiving the hard copy of the invitation for the price quotation, it is necessary to</w:t>
      </w:r>
      <w:r>
        <w:rPr>
          <w:rFonts w:ascii="Calibri" w:hAnsi="Calibri" w:cs="Calibri"/>
          <w:i/>
          <w:lang w:val="en-US"/>
        </w:rPr>
        <w:t> </w:t>
      </w:r>
      <w:r>
        <w:rPr>
          <w:rFonts w:ascii="GHEA Grapalat" w:hAnsi="GHEA Grapalat"/>
          <w:i/>
          <w:lang w:val="en-US"/>
        </w:rPr>
        <w:t xml:space="preserve">apply to the contracting authority by </w:t>
      </w:r>
      <w:r w:rsidR="002B52C4">
        <w:rPr>
          <w:rFonts w:ascii="GHEA Grapalat" w:hAnsi="GHEA Grapalat"/>
          <w:b/>
          <w:i/>
          <w:lang w:val="en-US"/>
        </w:rPr>
        <w:t>15:00</w:t>
      </w:r>
      <w:r>
        <w:rPr>
          <w:rFonts w:ascii="GHEA Grapalat" w:hAnsi="GHEA Grapalat"/>
          <w:b/>
          <w:i/>
          <w:lang w:val="en-US"/>
        </w:rPr>
        <w:t xml:space="preserve"> o'clock of the 7</w:t>
      </w:r>
      <w:r>
        <w:rPr>
          <w:rFonts w:ascii="GHEA Grapalat" w:hAnsi="GHEA Grapalat"/>
          <w:b/>
          <w:i/>
          <w:vertAlign w:val="superscript"/>
          <w:lang w:val="en-US"/>
        </w:rPr>
        <w:t>th</w:t>
      </w:r>
      <w:r>
        <w:rPr>
          <w:rFonts w:ascii="GHEA Grapalat" w:hAnsi="GHEA Grapalat"/>
          <w:i/>
          <w:lang w:val="en-US"/>
        </w:rPr>
        <w:t xml:space="preserve"> day from the</w:t>
      </w:r>
      <w:r>
        <w:rPr>
          <w:rFonts w:ascii="Calibri" w:hAnsi="Calibri" w:cs="Calibri"/>
          <w:i/>
          <w:lang w:val="en-US"/>
        </w:rPr>
        <w:t> </w:t>
      </w:r>
      <w:r>
        <w:rPr>
          <w:rFonts w:ascii="GHEA Grapalat" w:hAnsi="GHEA Grapalat"/>
          <w:i/>
          <w:lang w:val="en-US"/>
        </w:rPr>
        <w:t>date of publication of this notice. Moreover, an application in writing must be submitted to the contracting authority for receiving the hard copy of the invitation. The contracting authority shall ensure the free of charge provision of the hard copy of</w:t>
      </w:r>
      <w:r>
        <w:rPr>
          <w:rFonts w:ascii="Calibri" w:hAnsi="Calibri" w:cs="Calibri"/>
          <w:i/>
          <w:lang w:val="en-US"/>
        </w:rPr>
        <w:t> </w:t>
      </w:r>
      <w:r>
        <w:rPr>
          <w:rFonts w:ascii="GHEA Grapalat" w:hAnsi="GHEA Grapalat"/>
          <w:i/>
          <w:lang w:val="en-US"/>
        </w:rPr>
        <w:t xml:space="preserve">the invitation on the first working day following the receipt of such request. </w:t>
      </w:r>
    </w:p>
    <w:p w14:paraId="78D0C136" w14:textId="77777777" w:rsidR="0098246F" w:rsidRDefault="0098246F" w:rsidP="0098246F">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GHEA Grapalat" w:hAnsi="GHEA Grapalat"/>
          <w:i/>
          <w:lang w:val="en-US"/>
        </w:rPr>
      </w:pPr>
      <w:r>
        <w:rPr>
          <w:rFonts w:ascii="GHEA Grapalat" w:hAnsi="GHEA Grapalat"/>
          <w:i/>
          <w:lang w:val="en-US"/>
        </w:rPr>
        <w:t>In case of a request to provide the invitation electronically, the contracting authority shall ensure the free of charge provision of the invitation electronically within the</w:t>
      </w:r>
      <w:r>
        <w:rPr>
          <w:rFonts w:ascii="Calibri" w:hAnsi="Calibri" w:cs="Calibri"/>
          <w:i/>
          <w:lang w:val="en-US"/>
        </w:rPr>
        <w:t> </w:t>
      </w:r>
      <w:r>
        <w:rPr>
          <w:rFonts w:ascii="GHEA Grapalat" w:hAnsi="GHEA Grapalat"/>
          <w:i/>
          <w:lang w:val="en-US"/>
        </w:rPr>
        <w:t xml:space="preserve">working day following the date of receipt of the application. </w:t>
      </w:r>
    </w:p>
    <w:p w14:paraId="7B911F3D" w14:textId="77777777" w:rsidR="0098246F" w:rsidRDefault="0098246F" w:rsidP="0098246F">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GHEA Grapalat" w:hAnsi="GHEA Grapalat"/>
          <w:i/>
          <w:lang w:val="en-US"/>
        </w:rPr>
      </w:pPr>
      <w:r>
        <w:rPr>
          <w:rFonts w:ascii="GHEA Grapalat" w:hAnsi="GHEA Grapalat"/>
          <w:i/>
          <w:lang w:val="en-US"/>
        </w:rPr>
        <w:t xml:space="preserve">Failure to receive the invitation shall not limit the bidder's right to participate in this procedure. </w:t>
      </w:r>
    </w:p>
    <w:p w14:paraId="09685349" w14:textId="6F570A08" w:rsidR="0098246F" w:rsidRDefault="0098246F" w:rsidP="0098246F">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firstLine="180"/>
        <w:rPr>
          <w:rFonts w:ascii="GHEA Grapalat" w:hAnsi="GHEA Grapalat"/>
          <w:i/>
          <w:lang w:val="af-ZA"/>
        </w:rPr>
      </w:pPr>
      <w:r>
        <w:rPr>
          <w:rFonts w:ascii="GHEA Grapalat" w:hAnsi="GHEA Grapalat"/>
          <w:i/>
          <w:lang w:val="af-ZA"/>
        </w:rPr>
        <w:t xml:space="preserve">The Pricing Requests for Applications must be submitted until the date of the announcement </w:t>
      </w:r>
      <w:r>
        <w:rPr>
          <w:rFonts w:ascii="GHEA Grapalat" w:hAnsi="GHEA Grapalat"/>
          <w:b/>
          <w:i/>
          <w:lang w:val="en-US"/>
        </w:rPr>
        <w:t>7</w:t>
      </w:r>
      <w:r>
        <w:rPr>
          <w:rFonts w:ascii="GHEA Grapalat" w:hAnsi="GHEA Grapalat"/>
          <w:b/>
          <w:i/>
          <w:lang w:val="af-ZA"/>
        </w:rPr>
        <w:t xml:space="preserve"> day</w:t>
      </w:r>
      <w:r>
        <w:rPr>
          <w:rFonts w:ascii="GHEA Grapalat" w:hAnsi="GHEA Grapalat"/>
          <w:i/>
          <w:lang w:val="af-ZA"/>
        </w:rPr>
        <w:t xml:space="preserve">, </w:t>
      </w:r>
      <w:r w:rsidR="002B52C4">
        <w:rPr>
          <w:rFonts w:ascii="GHEA Grapalat" w:hAnsi="GHEA Grapalat"/>
          <w:b/>
          <w:i/>
          <w:lang w:val="af-ZA"/>
        </w:rPr>
        <w:t>15:00</w:t>
      </w:r>
      <w:r>
        <w:rPr>
          <w:rFonts w:ascii="GHEA Grapalat" w:hAnsi="GHEA Grapalat"/>
          <w:i/>
          <w:lang w:val="af-ZA"/>
        </w:rPr>
        <w:t xml:space="preserve"> o’clock. Applications, besides Armenian language, can also be submitted in English or Russian.</w:t>
      </w:r>
    </w:p>
    <w:p w14:paraId="024FCF32" w14:textId="38103494" w:rsidR="0098246F" w:rsidRDefault="0098246F" w:rsidP="0098246F">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firstLine="0"/>
        <w:rPr>
          <w:rFonts w:ascii="GHEA Grapalat" w:hAnsi="GHEA Grapalat"/>
          <w:i/>
          <w:lang w:val="af-ZA"/>
        </w:rPr>
      </w:pPr>
      <w:r w:rsidRPr="0098246F">
        <w:rPr>
          <w:rFonts w:ascii="GHEA Grapalat" w:hAnsi="GHEA Grapalat"/>
          <w:i/>
          <w:lang w:val="af-ZA"/>
        </w:rPr>
        <w:t xml:space="preserve">Bid opening will take place counting from the date of the </w:t>
      </w:r>
      <w:r w:rsidR="002B52C4">
        <w:rPr>
          <w:rFonts w:ascii="GHEA Grapalat" w:hAnsi="GHEA Grapalat"/>
          <w:b/>
          <w:i/>
        </w:rPr>
        <w:t>15</w:t>
      </w:r>
      <w:r w:rsidRPr="0098246F">
        <w:rPr>
          <w:rFonts w:ascii="GHEA Grapalat" w:hAnsi="GHEA Grapalat"/>
          <w:b/>
          <w:i/>
          <w:lang w:val="af-ZA"/>
        </w:rPr>
        <w:t>/0</w:t>
      </w:r>
      <w:r w:rsidRPr="0098246F">
        <w:rPr>
          <w:rFonts w:ascii="GHEA Grapalat" w:hAnsi="GHEA Grapalat"/>
          <w:b/>
          <w:i/>
          <w:lang w:val="en-US"/>
        </w:rPr>
        <w:t>5</w:t>
      </w:r>
      <w:r w:rsidRPr="0098246F">
        <w:rPr>
          <w:rFonts w:ascii="GHEA Grapalat" w:hAnsi="GHEA Grapalat"/>
          <w:b/>
          <w:i/>
          <w:lang w:val="af-ZA"/>
        </w:rPr>
        <w:t>/20</w:t>
      </w:r>
      <w:r w:rsidRPr="0098246F">
        <w:rPr>
          <w:rFonts w:ascii="GHEA Grapalat" w:hAnsi="GHEA Grapalat"/>
          <w:b/>
          <w:i/>
          <w:lang w:val="en-US"/>
        </w:rPr>
        <w:t>25</w:t>
      </w:r>
      <w:r w:rsidRPr="0098246F">
        <w:rPr>
          <w:rFonts w:ascii="GHEA Grapalat" w:hAnsi="GHEA Grapalat"/>
          <w:b/>
          <w:i/>
          <w:lang w:val="hy-AM"/>
        </w:rPr>
        <w:t xml:space="preserve"> </w:t>
      </w:r>
      <w:r w:rsidR="002B52C4">
        <w:rPr>
          <w:rFonts w:ascii="GHEA Grapalat" w:hAnsi="GHEA Grapalat"/>
          <w:b/>
          <w:i/>
          <w:lang w:val="af-ZA"/>
        </w:rPr>
        <w:t>15:00</w:t>
      </w:r>
      <w:r w:rsidRPr="0098246F">
        <w:rPr>
          <w:rFonts w:ascii="GHEA Grapalat" w:hAnsi="GHEA Grapalat"/>
          <w:i/>
          <w:lang w:val="af-ZA"/>
        </w:rPr>
        <w:t xml:space="preserve"> o’clock.</w:t>
      </w:r>
    </w:p>
    <w:p w14:paraId="4ACC6311" w14:textId="77777777" w:rsidR="0098246F" w:rsidRDefault="0098246F" w:rsidP="0098246F">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firstLine="708"/>
        <w:jc w:val="both"/>
        <w:rPr>
          <w:rFonts w:ascii="GHEA Grapalat" w:hAnsi="GHEA Grapalat"/>
          <w:sz w:val="20"/>
          <w:szCs w:val="20"/>
          <w:lang w:val="en-US"/>
        </w:rPr>
      </w:pPr>
      <w:r>
        <w:rPr>
          <w:rFonts w:ascii="GHEA Grapalat" w:hAnsi="GHEA Grapalat"/>
          <w:sz w:val="20"/>
          <w:szCs w:val="20"/>
          <w:lang w:val="en-US"/>
        </w:rPr>
        <w:lastRenderedPageBreak/>
        <w:t>For receiving additional information concerning this notice, you may apply to</w:t>
      </w:r>
      <w:r>
        <w:rPr>
          <w:rFonts w:ascii="GHEA Grapalat" w:hAnsi="GHEA Grapalat"/>
          <w:sz w:val="20"/>
          <w:szCs w:val="20"/>
          <w:lang w:val="hy-AM"/>
        </w:rPr>
        <w:t xml:space="preserve"> </w:t>
      </w:r>
      <w:proofErr w:type="gramStart"/>
      <w:r>
        <w:rPr>
          <w:rFonts w:ascii="GHEA Grapalat" w:hAnsi="GHEA Grapalat"/>
          <w:b/>
          <w:sz w:val="20"/>
          <w:szCs w:val="20"/>
          <w:lang w:val="en-US"/>
        </w:rPr>
        <w:t>S.Pogosyan</w:t>
      </w:r>
      <w:proofErr w:type="gramEnd"/>
      <w:r>
        <w:rPr>
          <w:rFonts w:ascii="GHEA Grapalat" w:hAnsi="GHEA Grapalat"/>
          <w:sz w:val="20"/>
          <w:szCs w:val="20"/>
          <w:lang w:val="en-US"/>
        </w:rPr>
        <w:t>, Secretary of the Evaluation Commission.</w:t>
      </w:r>
    </w:p>
    <w:p w14:paraId="1E015BF8" w14:textId="77777777" w:rsidR="0098246F" w:rsidRDefault="0098246F" w:rsidP="0098246F">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GHEA Grapalat" w:hAnsi="GHEA Grapalat"/>
          <w:b/>
          <w:i/>
          <w:lang w:val="af-ZA"/>
        </w:rPr>
      </w:pPr>
      <w:r>
        <w:rPr>
          <w:rFonts w:ascii="GHEA Grapalat" w:hAnsi="GHEA Grapalat"/>
          <w:i/>
          <w:lang w:val="en-US"/>
        </w:rPr>
        <w:t xml:space="preserve">Telephone </w:t>
      </w:r>
      <w:r>
        <w:rPr>
          <w:rFonts w:ascii="GHEA Grapalat" w:hAnsi="GHEA Grapalat"/>
          <w:b/>
          <w:i/>
          <w:lang w:val="af-ZA"/>
        </w:rPr>
        <w:t>0</w:t>
      </w:r>
      <w:r>
        <w:rPr>
          <w:rFonts w:ascii="GHEA Grapalat" w:hAnsi="GHEA Grapalat"/>
          <w:b/>
          <w:i/>
          <w:lang w:val="hy-AM"/>
        </w:rPr>
        <w:t>60</w:t>
      </w:r>
      <w:r>
        <w:rPr>
          <w:rFonts w:ascii="GHEA Grapalat" w:hAnsi="GHEA Grapalat"/>
          <w:b/>
          <w:i/>
          <w:lang w:val="af-ZA"/>
        </w:rPr>
        <w:t>-</w:t>
      </w:r>
      <w:r>
        <w:rPr>
          <w:rFonts w:ascii="GHEA Grapalat" w:hAnsi="GHEA Grapalat"/>
          <w:b/>
          <w:i/>
          <w:lang w:val="hy-AM"/>
        </w:rPr>
        <w:t>888</w:t>
      </w:r>
      <w:r>
        <w:rPr>
          <w:rFonts w:ascii="GHEA Grapalat" w:hAnsi="GHEA Grapalat"/>
          <w:b/>
          <w:i/>
          <w:lang w:val="af-ZA"/>
        </w:rPr>
        <w:t>-</w:t>
      </w:r>
      <w:r>
        <w:rPr>
          <w:rFonts w:ascii="GHEA Grapalat" w:hAnsi="GHEA Grapalat"/>
          <w:b/>
          <w:i/>
          <w:lang w:val="en-US"/>
        </w:rPr>
        <w:t>99</w:t>
      </w:r>
      <w:r>
        <w:rPr>
          <w:rFonts w:ascii="GHEA Grapalat" w:hAnsi="GHEA Grapalat"/>
          <w:b/>
          <w:i/>
          <w:lang w:val="af-ZA"/>
        </w:rPr>
        <w:t>9</w:t>
      </w:r>
    </w:p>
    <w:p w14:paraId="35320CF1" w14:textId="77777777" w:rsidR="0098246F" w:rsidRDefault="0098246F" w:rsidP="0098246F">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GHEA Grapalat" w:hAnsi="GHEA Grapalat"/>
          <w:i/>
          <w:u w:val="single"/>
          <w:lang w:val="en-US"/>
        </w:rPr>
      </w:pPr>
      <w:r>
        <w:rPr>
          <w:rFonts w:ascii="GHEA Grapalat" w:hAnsi="GHEA Grapalat"/>
          <w:i/>
          <w:lang w:val="af-ZA"/>
        </w:rPr>
        <w:t xml:space="preserve"> </w:t>
      </w:r>
      <w:r>
        <w:rPr>
          <w:rFonts w:ascii="GHEA Grapalat" w:hAnsi="GHEA Grapalat"/>
          <w:i/>
          <w:lang w:val="en-US"/>
        </w:rPr>
        <w:t xml:space="preserve">E-mail:    </w:t>
      </w:r>
      <w:r>
        <w:rPr>
          <w:rFonts w:ascii="GHEA Grapalat" w:hAnsi="GHEA Grapalat"/>
          <w:b/>
          <w:bCs/>
          <w:color w:val="333333"/>
          <w:szCs w:val="23"/>
          <w:lang w:val="af-ZA"/>
        </w:rPr>
        <w:t>poghosyan2013@list.ru</w:t>
      </w:r>
    </w:p>
    <w:p w14:paraId="5C2736D7" w14:textId="77777777" w:rsidR="0098246F" w:rsidRDefault="0098246F" w:rsidP="0098246F">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Sylfaen" w:hAnsi="Sylfaen"/>
          <w:b/>
          <w:i/>
          <w:u w:val="single"/>
          <w:lang w:val="af-ZA"/>
        </w:rPr>
      </w:pPr>
      <w:r>
        <w:rPr>
          <w:rFonts w:ascii="GHEA Grapalat" w:hAnsi="GHEA Grapalat"/>
        </w:rPr>
        <w:t xml:space="preserve">Contracting </w:t>
      </w:r>
      <w:proofErr w:type="gramStart"/>
      <w:r>
        <w:rPr>
          <w:rFonts w:ascii="GHEA Grapalat" w:hAnsi="GHEA Grapalat"/>
        </w:rPr>
        <w:t>authority :</w:t>
      </w:r>
      <w:proofErr w:type="gramEnd"/>
      <w:r>
        <w:rPr>
          <w:rFonts w:ascii="GHEA Grapalat" w:hAnsi="GHEA Grapalat"/>
        </w:rPr>
        <w:t xml:space="preserve"> </w:t>
      </w:r>
      <w:r>
        <w:rPr>
          <w:rFonts w:ascii="GHEA Grapalat" w:hAnsi="GHEA Grapalat"/>
          <w:b/>
          <w:i/>
        </w:rPr>
        <w:t>Khoy community</w:t>
      </w:r>
    </w:p>
    <w:p w14:paraId="676FC645" w14:textId="77777777" w:rsidR="0098246F" w:rsidRDefault="0098246F" w:rsidP="0098246F">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firstLine="567"/>
        <w:jc w:val="center"/>
        <w:rPr>
          <w:rFonts w:ascii="GHEA Grapalat" w:hAnsi="GHEA Grapalat"/>
          <w:lang w:val="af-ZA"/>
        </w:rPr>
      </w:pPr>
    </w:p>
    <w:p w14:paraId="4616420C"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5EF09F4C"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501C17C0"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60C8053A"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747D7229"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0B9184E9"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68A4956A"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0D04FB3F"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13275D68"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68371720"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247F173F"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3AAB7F97"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604A8411"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25B97391"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56935106"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6C983ABA"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2711F2D3"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769D48DD"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0B0139AE"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490E7132"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4A1972B7"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4D52B15E"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786B49A6"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46F551BA"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4C4D201D"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p>
    <w:p w14:paraId="45D5E6AE"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cs="Sylfaen"/>
          <w:i/>
        </w:rPr>
      </w:pPr>
      <w:r>
        <w:rPr>
          <w:rFonts w:ascii="GHEA Grapalat" w:hAnsi="GHEA Grapalat"/>
          <w:i/>
        </w:rPr>
        <w:t>Утверждено</w:t>
      </w:r>
    </w:p>
    <w:p w14:paraId="39FF7B80" w14:textId="7AA4FA48" w:rsidR="0098246F" w:rsidRDefault="0098246F" w:rsidP="0098246F">
      <w:pPr>
        <w:pStyle w:val="af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right"/>
        <w:rPr>
          <w:rFonts w:ascii="GHEA Grapalat" w:hAnsi="GHEA Grapalat" w:cs="Times New Roman"/>
          <w:sz w:val="24"/>
          <w:szCs w:val="24"/>
        </w:rPr>
      </w:pPr>
      <w:r>
        <w:rPr>
          <w:rFonts w:ascii="GHEA Grapalat" w:hAnsi="GHEA Grapalat"/>
        </w:rPr>
        <w:t>Решением Оценочной комиссии открытого конкурса</w:t>
      </w:r>
      <w:r>
        <w:rPr>
          <w:rFonts w:ascii="GHEA Grapalat" w:hAnsi="GHEA Grapalat" w:cs="Sylfaen"/>
          <w:i/>
        </w:rPr>
        <w:br/>
      </w:r>
      <w:r>
        <w:rPr>
          <w:rFonts w:ascii="GHEA Grapalat" w:hAnsi="GHEA Grapalat"/>
          <w:i/>
        </w:rPr>
        <w:t xml:space="preserve">под кодом </w:t>
      </w:r>
      <w:r w:rsidR="002B52C4">
        <w:rPr>
          <w:rFonts w:ascii="GHEA Grapalat" w:hAnsi="GHEA Grapalat" w:cs="Times New Roman"/>
          <w:b/>
          <w:sz w:val="24"/>
          <w:szCs w:val="24"/>
          <w:u w:val="single"/>
        </w:rPr>
        <w:t>AMXH-GHAPDzB-25/19</w:t>
      </w:r>
    </w:p>
    <w:p w14:paraId="1931B29F" w14:textId="5FCA0C56"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right"/>
        <w:rPr>
          <w:rFonts w:ascii="GHEA Grapalat" w:hAnsi="GHEA Grapalat"/>
          <w:i/>
        </w:rPr>
      </w:pPr>
      <w:r>
        <w:rPr>
          <w:rFonts w:ascii="GHEA Grapalat" w:hAnsi="GHEA Grapalat" w:cs="Times Armenian"/>
          <w:i/>
        </w:rPr>
        <w:br/>
      </w:r>
      <w:r>
        <w:rPr>
          <w:rFonts w:ascii="GHEA Grapalat" w:hAnsi="GHEA Grapalat"/>
          <w:i/>
        </w:rPr>
        <w:t xml:space="preserve">№ </w:t>
      </w:r>
      <w:r w:rsidR="00C039C0">
        <w:rPr>
          <w:rFonts w:ascii="GHEA Grapalat" w:hAnsi="GHEA Grapalat"/>
          <w:i/>
          <w:lang w:val="en-US"/>
        </w:rPr>
        <w:t>1</w:t>
      </w:r>
      <w:r>
        <w:rPr>
          <w:rFonts w:ascii="GHEA Grapalat" w:hAnsi="GHEA Grapalat"/>
          <w:i/>
        </w:rPr>
        <w:t xml:space="preserve"> от </w:t>
      </w:r>
      <w:r w:rsidR="002B52C4">
        <w:rPr>
          <w:rFonts w:ascii="GHEA Grapalat" w:hAnsi="GHEA Grapalat"/>
          <w:i/>
        </w:rPr>
        <w:t>07</w:t>
      </w:r>
      <w:r w:rsidR="00C039C0">
        <w:rPr>
          <w:rFonts w:ascii="GHEA Grapalat" w:hAnsi="GHEA Grapalat"/>
          <w:i/>
          <w:lang w:val="en-US"/>
        </w:rPr>
        <w:t>.0</w:t>
      </w:r>
      <w:r w:rsidR="002B52C4">
        <w:rPr>
          <w:rFonts w:ascii="GHEA Grapalat" w:hAnsi="GHEA Grapalat"/>
          <w:i/>
        </w:rPr>
        <w:t>5</w:t>
      </w:r>
      <w:r w:rsidR="00C039C0">
        <w:rPr>
          <w:rFonts w:ascii="GHEA Grapalat" w:hAnsi="GHEA Grapalat"/>
          <w:i/>
          <w:lang w:val="en-US"/>
        </w:rPr>
        <w:t>.</w:t>
      </w:r>
      <w:r>
        <w:rPr>
          <w:rFonts w:ascii="GHEA Grapalat" w:hAnsi="GHEA Grapalat"/>
          <w:i/>
        </w:rPr>
        <w:t xml:space="preserve"> 2025 г.</w:t>
      </w:r>
    </w:p>
    <w:p w14:paraId="229E3E6D"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right="-7" w:firstLine="567"/>
        <w:jc w:val="center"/>
        <w:rPr>
          <w:rFonts w:ascii="GHEA Grapalat" w:hAnsi="GHEA Grapalat"/>
        </w:rPr>
      </w:pPr>
    </w:p>
    <w:p w14:paraId="2BCDAC12"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right="-7" w:firstLine="567"/>
        <w:jc w:val="center"/>
        <w:rPr>
          <w:rFonts w:ascii="GHEA Grapalat" w:hAnsi="GHEA Grapalat"/>
        </w:rPr>
      </w:pPr>
    </w:p>
    <w:p w14:paraId="0C4F0B87"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right="-7" w:firstLine="567"/>
        <w:jc w:val="center"/>
        <w:rPr>
          <w:rFonts w:ascii="GHEA Grapalat" w:hAnsi="GHEA Grapalat"/>
        </w:rPr>
      </w:pPr>
    </w:p>
    <w:p w14:paraId="4F79FD7A" w14:textId="77777777" w:rsidR="0098246F" w:rsidRDefault="0098246F" w:rsidP="0098246F">
      <w:pPr>
        <w:pStyle w:val="af3"/>
        <w:widowControl w:val="0"/>
        <w:tabs>
          <w:tab w:val="left" w:pos="708"/>
        </w:tabs>
        <w:spacing w:after="160"/>
        <w:ind w:right="-7" w:firstLine="567"/>
        <w:jc w:val="center"/>
        <w:rPr>
          <w:rFonts w:ascii="GHEA Grapalat" w:hAnsi="GHEA Grapalat"/>
        </w:rPr>
      </w:pPr>
      <w:r>
        <w:rPr>
          <w:rFonts w:ascii="GHEA Grapalat" w:hAnsi="GHEA Grapalat"/>
          <w:i/>
        </w:rPr>
        <w:t>"</w:t>
      </w:r>
      <w:r>
        <w:rPr>
          <w:rFonts w:ascii="Arial Unicode" w:hAnsi="Arial Unicode" w:cs="Courier New"/>
          <w:b/>
          <w:color w:val="202124"/>
          <w:lang w:bidi="ar-SA"/>
        </w:rPr>
        <w:t xml:space="preserve"> </w:t>
      </w:r>
      <w:r>
        <w:rPr>
          <w:rFonts w:ascii="Arial Unicode" w:hAnsi="Arial Unicode" w:cs="Courier New"/>
          <w:b/>
          <w:color w:val="202124"/>
          <w:sz w:val="32"/>
          <w:szCs w:val="32"/>
          <w:lang w:bidi="ar-SA"/>
        </w:rPr>
        <w:t>Хой муниципалитет</w:t>
      </w:r>
      <w:r>
        <w:rPr>
          <w:rFonts w:ascii="inherit" w:hAnsi="inherit" w:cs="Courier New"/>
          <w:color w:val="202124"/>
          <w:sz w:val="42"/>
          <w:szCs w:val="42"/>
          <w:lang w:bidi="ar-SA"/>
        </w:rPr>
        <w:t xml:space="preserve"> </w:t>
      </w:r>
      <w:r>
        <w:rPr>
          <w:rFonts w:ascii="GHEA Grapalat" w:hAnsi="GHEA Grapalat"/>
          <w:i/>
        </w:rPr>
        <w:t>"</w:t>
      </w:r>
    </w:p>
    <w:p w14:paraId="15FE1D72"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right="-7" w:firstLine="567"/>
        <w:jc w:val="center"/>
        <w:rPr>
          <w:rFonts w:ascii="GHEA Grapalat" w:hAnsi="GHEA Grapalat"/>
        </w:rPr>
      </w:pPr>
    </w:p>
    <w:p w14:paraId="50BC5603"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right="-7" w:firstLine="567"/>
        <w:jc w:val="center"/>
        <w:rPr>
          <w:rFonts w:ascii="GHEA Grapalat" w:hAnsi="GHEA Grapalat"/>
        </w:rPr>
      </w:pPr>
    </w:p>
    <w:p w14:paraId="643C8263"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right="-7" w:firstLine="567"/>
        <w:jc w:val="center"/>
        <w:rPr>
          <w:rFonts w:ascii="GHEA Grapalat" w:hAnsi="GHEA Grapalat"/>
        </w:rPr>
      </w:pPr>
    </w:p>
    <w:p w14:paraId="0062ECE1"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right="-7" w:firstLine="567"/>
        <w:jc w:val="center"/>
        <w:rPr>
          <w:rFonts w:ascii="GHEA Grapalat" w:hAnsi="GHEA Grapalat" w:cs="Sylfaen"/>
        </w:rPr>
      </w:pPr>
      <w:r>
        <w:rPr>
          <w:rFonts w:ascii="GHEA Grapalat" w:hAnsi="GHEA Grapalat"/>
        </w:rPr>
        <w:t>ПРИГЛАШЕНИЕ</w:t>
      </w:r>
    </w:p>
    <w:p w14:paraId="6E263034"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right="-7" w:firstLine="567"/>
        <w:jc w:val="center"/>
        <w:rPr>
          <w:rFonts w:ascii="GHEA Grapalat" w:hAnsi="GHEA Grapalat" w:cs="Sylfaen"/>
        </w:rPr>
      </w:pPr>
    </w:p>
    <w:p w14:paraId="4A142B22"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right="-7" w:firstLine="567"/>
        <w:jc w:val="center"/>
        <w:rPr>
          <w:rFonts w:ascii="GHEA Grapalat" w:hAnsi="GHEA Grapalat" w:cs="Sylfaen"/>
        </w:rPr>
      </w:pPr>
    </w:p>
    <w:p w14:paraId="0F316185" w14:textId="77777777" w:rsidR="0098246F" w:rsidRPr="0098246F" w:rsidRDefault="0098246F" w:rsidP="0098246F">
      <w:pPr>
        <w:pStyle w:val="af3"/>
        <w:widowControl w:val="0"/>
        <w:tabs>
          <w:tab w:val="left" w:pos="708"/>
        </w:tabs>
        <w:spacing w:after="160"/>
        <w:ind w:right="-7" w:firstLine="567"/>
        <w:jc w:val="center"/>
        <w:rPr>
          <w:rFonts w:ascii="GHEA Grapalat" w:hAnsi="GHEA Grapalat"/>
          <w:b/>
          <w:bCs/>
          <w:sz w:val="32"/>
          <w:szCs w:val="32"/>
        </w:rPr>
      </w:pPr>
      <w:r>
        <w:rPr>
          <w:rFonts w:ascii="GHEA Grapalat" w:hAnsi="GHEA Grapalat"/>
          <w:b/>
          <w:bCs/>
          <w:sz w:val="32"/>
          <w:szCs w:val="32"/>
        </w:rPr>
        <w:t>НА ОТКРЫТЫЙ КОНКУРС, ОБЪЯВЛЕННЫЙ С ЦЕЛЬЮ ПРИОБРЕТЕНИЯ "</w:t>
      </w:r>
      <w:r w:rsidRPr="0098246F">
        <w:rPr>
          <w:rFonts w:ascii="GHEA Grapalat" w:hAnsi="GHEA Grapalat"/>
          <w:b/>
          <w:bCs/>
          <w:sz w:val="32"/>
          <w:szCs w:val="32"/>
        </w:rPr>
        <w:t>бензин</w:t>
      </w:r>
    </w:p>
    <w:p w14:paraId="02C7A354" w14:textId="7476D31A" w:rsidR="0098246F" w:rsidRDefault="0098246F" w:rsidP="0098246F">
      <w:pPr>
        <w:pStyle w:val="af3"/>
        <w:widowControl w:val="0"/>
        <w:tabs>
          <w:tab w:val="left" w:pos="708"/>
        </w:tabs>
        <w:spacing w:after="160"/>
        <w:ind w:right="-7" w:firstLine="567"/>
        <w:jc w:val="center"/>
        <w:rPr>
          <w:rFonts w:ascii="GHEA Grapalat" w:hAnsi="GHEA Grapalat"/>
          <w:b/>
          <w:bCs/>
          <w:sz w:val="32"/>
          <w:szCs w:val="32"/>
        </w:rPr>
      </w:pPr>
      <w:r w:rsidRPr="0098246F">
        <w:rPr>
          <w:rFonts w:ascii="GHEA Grapalat" w:hAnsi="GHEA Grapalat"/>
          <w:b/>
          <w:bCs/>
          <w:sz w:val="32"/>
          <w:szCs w:val="32"/>
        </w:rPr>
        <w:t>benzin</w:t>
      </w:r>
      <w:r>
        <w:rPr>
          <w:rFonts w:ascii="GHEA Grapalat" w:hAnsi="GHEA Grapalat"/>
          <w:b/>
          <w:bCs/>
          <w:sz w:val="32"/>
          <w:szCs w:val="32"/>
        </w:rPr>
        <w:t>" ДЛЯ НУЖД "</w:t>
      </w:r>
      <w:r>
        <w:rPr>
          <w:rFonts w:ascii="GHEA Grapalat" w:hAnsi="GHEA Grapalat"/>
          <w:b/>
          <w:bCs/>
          <w:i/>
          <w:sz w:val="32"/>
          <w:szCs w:val="32"/>
        </w:rPr>
        <w:t>"</w:t>
      </w:r>
      <w:r>
        <w:rPr>
          <w:rFonts w:ascii="GHEA Grapalat" w:hAnsi="GHEA Grapalat" w:cs="Courier New"/>
          <w:b/>
          <w:bCs/>
          <w:color w:val="202124"/>
          <w:sz w:val="32"/>
          <w:szCs w:val="32"/>
          <w:lang w:bidi="ar-SA"/>
        </w:rPr>
        <w:t xml:space="preserve"> Хой муниципалитет </w:t>
      </w:r>
      <w:r>
        <w:rPr>
          <w:rFonts w:ascii="GHEA Grapalat" w:hAnsi="GHEA Grapalat"/>
          <w:b/>
          <w:bCs/>
          <w:i/>
          <w:sz w:val="32"/>
          <w:szCs w:val="32"/>
        </w:rPr>
        <w:t>"</w:t>
      </w:r>
    </w:p>
    <w:p w14:paraId="3FD1772D"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right="-7"/>
        <w:jc w:val="center"/>
        <w:rPr>
          <w:rFonts w:ascii="GHEA Grapalat" w:hAnsi="GHEA Grapalat"/>
          <w:b/>
          <w:bCs/>
          <w:sz w:val="32"/>
          <w:szCs w:val="32"/>
        </w:rPr>
      </w:pPr>
      <w:r>
        <w:rPr>
          <w:rFonts w:ascii="GHEA Grapalat" w:hAnsi="GHEA Grapalat"/>
          <w:b/>
          <w:bCs/>
          <w:sz w:val="32"/>
          <w:szCs w:val="32"/>
        </w:rPr>
        <w:t>"</w:t>
      </w:r>
    </w:p>
    <w:p w14:paraId="61D5D2E3"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right="-7" w:firstLine="567"/>
        <w:jc w:val="center"/>
        <w:rPr>
          <w:rFonts w:ascii="GHEA Grapalat" w:hAnsi="GHEA Grapalat"/>
        </w:rPr>
      </w:pPr>
    </w:p>
    <w:p w14:paraId="630841A1"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right="-7" w:firstLine="567"/>
        <w:jc w:val="center"/>
        <w:rPr>
          <w:rFonts w:ascii="GHEA Grapalat" w:hAnsi="GHEA Grapalat"/>
        </w:rPr>
      </w:pPr>
    </w:p>
    <w:p w14:paraId="4ECA9E4C"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rPr>
      </w:pPr>
      <w:r>
        <w:rPr>
          <w:rFonts w:ascii="GHEA Grapalat" w:hAnsi="GHEA Grapalat"/>
        </w:rPr>
        <w:br w:type="page"/>
      </w:r>
    </w:p>
    <w:p w14:paraId="4E279729"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cs="Sylfaen"/>
          <w:i/>
        </w:rPr>
      </w:pPr>
      <w:r>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FDED9A8"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i/>
        </w:rPr>
      </w:pPr>
    </w:p>
    <w:p w14:paraId="0350F31A"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center"/>
        <w:rPr>
          <w:rFonts w:ascii="GHEA Grapalat" w:hAnsi="GHEA Grapalat" w:cs="Sylfaen"/>
          <w:b/>
        </w:rPr>
      </w:pPr>
      <w:r>
        <w:rPr>
          <w:rFonts w:ascii="GHEA Grapalat" w:hAnsi="GHEA Grapalat"/>
        </w:rPr>
        <w:br w:type="page"/>
      </w:r>
    </w:p>
    <w:p w14:paraId="538AE397"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r>
        <w:rPr>
          <w:rFonts w:ascii="GHEA Grapalat" w:hAnsi="GHEA Grapalat"/>
          <w:b/>
        </w:rPr>
        <w:lastRenderedPageBreak/>
        <w:t>СОДЕРЖАНИЕ</w:t>
      </w:r>
    </w:p>
    <w:p w14:paraId="124A0C13"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center"/>
        <w:rPr>
          <w:rFonts w:ascii="GHEA Grapalat" w:hAnsi="GHEA Grapalat"/>
          <w:i/>
        </w:rPr>
      </w:pPr>
    </w:p>
    <w:p w14:paraId="5C4725F0" w14:textId="77777777" w:rsidR="0098246F" w:rsidRP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b/>
          <w:bCs/>
          <w:sz w:val="32"/>
          <w:szCs w:val="32"/>
        </w:rPr>
      </w:pPr>
      <w:r w:rsidRPr="0098246F">
        <w:rPr>
          <w:rFonts w:ascii="GHEA Grapalat" w:hAnsi="GHEA Grapalat"/>
          <w:b/>
          <w:bCs/>
          <w:sz w:val="32"/>
          <w:szCs w:val="32"/>
        </w:rPr>
        <w:t>бензин</w:t>
      </w:r>
    </w:p>
    <w:p w14:paraId="3DBDF4D1" w14:textId="52303EDE"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98246F">
        <w:rPr>
          <w:rFonts w:ascii="GHEA Grapalat" w:hAnsi="GHEA Grapalat"/>
          <w:b/>
          <w:bCs/>
          <w:sz w:val="32"/>
          <w:szCs w:val="32"/>
        </w:rPr>
        <w:t>benzin</w:t>
      </w:r>
      <w:r>
        <w:rPr>
          <w:rFonts w:ascii="GHEA Grapalat" w:hAnsi="GHEA Grapalat"/>
          <w:b/>
          <w:bCs/>
          <w:sz w:val="32"/>
          <w:szCs w:val="32"/>
        </w:rPr>
        <w:t xml:space="preserve"> </w:t>
      </w:r>
      <w:r>
        <w:rPr>
          <w:rFonts w:ascii="GHEA Grapalat" w:hAnsi="GHEA Grapalat"/>
          <w:b/>
        </w:rPr>
        <w:t>ДЛЯ НУЖД</w:t>
      </w:r>
      <w:r>
        <w:rPr>
          <w:rFonts w:ascii="GHEA Grapalat" w:hAnsi="GHEA Grapalat"/>
        </w:rPr>
        <w:t xml:space="preserve"> </w:t>
      </w:r>
      <w:r>
        <w:rPr>
          <w:rFonts w:ascii="Arial Unicode" w:hAnsi="Arial Unicode" w:cs="Courier New"/>
          <w:b/>
          <w:color w:val="202124"/>
          <w:sz w:val="32"/>
          <w:szCs w:val="32"/>
          <w:lang w:bidi="ar-SA"/>
        </w:rPr>
        <w:t>Хой муниципалитет</w:t>
      </w:r>
    </w:p>
    <w:p w14:paraId="3B65CD71"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center"/>
        <w:rPr>
          <w:rFonts w:ascii="GHEA Grapalat" w:hAnsi="GHEA Grapalat"/>
        </w:rPr>
      </w:pPr>
    </w:p>
    <w:p w14:paraId="4B8747E2"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i/>
        </w:rPr>
      </w:pPr>
      <w:r>
        <w:rPr>
          <w:rFonts w:ascii="GHEA Grapalat" w:hAnsi="GHEA Grapalat"/>
          <w:b/>
        </w:rPr>
        <w:t xml:space="preserve">ПРИГЛАШЕНИЯ НА ОТКРЫТЫЙ КОНКУРС, </w:t>
      </w:r>
      <w:r>
        <w:rPr>
          <w:rFonts w:ascii="GHEA Grapalat" w:hAnsi="GHEA Grapalat"/>
          <w:b/>
        </w:rPr>
        <w:br/>
        <w:t>ОБЪЯВЛЕННЫЙ С ЦЕЛЬЮ ПРИОБРЕТЕНИЯ</w:t>
      </w:r>
    </w:p>
    <w:p w14:paraId="1FDD8F28"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Sylfaen"/>
          <w:b/>
        </w:rPr>
      </w:pPr>
    </w:p>
    <w:p w14:paraId="11C9B425"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r>
        <w:rPr>
          <w:rFonts w:ascii="GHEA Grapalat" w:hAnsi="GHEA Grapalat"/>
          <w:b/>
        </w:rPr>
        <w:t>ЧАСТЬ I.</w:t>
      </w:r>
    </w:p>
    <w:p w14:paraId="0210B547"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rPr>
      </w:pPr>
    </w:p>
    <w:p w14:paraId="5607235B" w14:textId="77777777" w:rsidR="0098246F" w:rsidRDefault="0098246F" w:rsidP="0098246F">
      <w:pPr>
        <w:widowControl w:val="0"/>
        <w:tabs>
          <w:tab w:val="left" w:pos="1134"/>
        </w:tabs>
        <w:spacing w:after="160"/>
        <w:ind w:left="1134" w:hanging="567"/>
        <w:jc w:val="both"/>
        <w:rPr>
          <w:rFonts w:ascii="GHEA Grapalat" w:hAnsi="GHEA Grapalat"/>
        </w:rPr>
      </w:pPr>
      <w:r>
        <w:rPr>
          <w:rFonts w:ascii="GHEA Grapalat" w:hAnsi="GHEA Grapalat"/>
        </w:rPr>
        <w:t>1.</w:t>
      </w:r>
      <w:r>
        <w:rPr>
          <w:rFonts w:ascii="GHEA Grapalat" w:hAnsi="GHEA Grapalat"/>
        </w:rPr>
        <w:tab/>
        <w:t xml:space="preserve">Характеристика предмета закупки </w:t>
      </w:r>
    </w:p>
    <w:p w14:paraId="6AE44D99" w14:textId="77777777" w:rsidR="0098246F" w:rsidRDefault="0098246F" w:rsidP="0098246F">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381DADF" w14:textId="77777777" w:rsidR="0098246F" w:rsidRDefault="0098246F" w:rsidP="0098246F">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t>Разъяснение приглашения и порядок внесения изменения в приглашение</w:t>
      </w:r>
    </w:p>
    <w:p w14:paraId="37B67341" w14:textId="77777777" w:rsidR="0098246F" w:rsidRDefault="0098246F" w:rsidP="0098246F">
      <w:pPr>
        <w:widowControl w:val="0"/>
        <w:tabs>
          <w:tab w:val="left" w:pos="1134"/>
        </w:tabs>
        <w:spacing w:after="160"/>
        <w:ind w:left="1134" w:hanging="567"/>
        <w:jc w:val="both"/>
        <w:rPr>
          <w:rFonts w:ascii="GHEA Grapalat" w:hAnsi="GHEA Grapalat" w:cs="Sylfaen"/>
        </w:rPr>
      </w:pPr>
      <w:r>
        <w:rPr>
          <w:rFonts w:ascii="GHEA Grapalat" w:hAnsi="GHEA Grapalat"/>
        </w:rPr>
        <w:t>4.</w:t>
      </w:r>
      <w:r>
        <w:rPr>
          <w:rFonts w:ascii="GHEA Grapalat" w:hAnsi="GHEA Grapalat"/>
        </w:rPr>
        <w:tab/>
        <w:t>Порядок подачи заявки</w:t>
      </w:r>
    </w:p>
    <w:p w14:paraId="6D706113" w14:textId="77777777" w:rsidR="0098246F" w:rsidRDefault="0098246F" w:rsidP="0098246F">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 xml:space="preserve">Ценовое предложение заявки </w:t>
      </w:r>
    </w:p>
    <w:p w14:paraId="0B48F54A" w14:textId="77777777" w:rsidR="0098246F" w:rsidRDefault="0098246F" w:rsidP="0098246F">
      <w:pPr>
        <w:widowControl w:val="0"/>
        <w:tabs>
          <w:tab w:val="left" w:pos="1134"/>
        </w:tabs>
        <w:spacing w:after="160"/>
        <w:ind w:left="1134" w:hanging="567"/>
        <w:jc w:val="both"/>
        <w:rPr>
          <w:rFonts w:ascii="GHEA Grapalat" w:hAnsi="GHEA Grapalat"/>
        </w:rPr>
      </w:pPr>
      <w:r>
        <w:rPr>
          <w:rFonts w:ascii="GHEA Grapalat" w:hAnsi="GHEA Grapalat"/>
        </w:rPr>
        <w:t>6.</w:t>
      </w:r>
      <w:r>
        <w:rPr>
          <w:rFonts w:ascii="GHEA Grapalat" w:hAnsi="GHEA Grapalat"/>
        </w:rPr>
        <w:tab/>
        <w:t xml:space="preserve">Срок действия заявки, порядок внесения изменений в заявки и их отзыва </w:t>
      </w:r>
    </w:p>
    <w:p w14:paraId="08F6D434" w14:textId="77777777" w:rsidR="0098246F" w:rsidRDefault="0098246F" w:rsidP="0098246F">
      <w:pPr>
        <w:widowControl w:val="0"/>
        <w:tabs>
          <w:tab w:val="left" w:pos="1134"/>
        </w:tabs>
        <w:spacing w:after="160"/>
        <w:ind w:left="1134" w:hanging="567"/>
        <w:jc w:val="both"/>
        <w:rPr>
          <w:rFonts w:ascii="GHEA Grapalat" w:hAnsi="GHEA Grapalat"/>
        </w:rPr>
      </w:pPr>
      <w:r>
        <w:rPr>
          <w:rFonts w:ascii="GHEA Grapalat" w:hAnsi="GHEA Grapalat"/>
        </w:rPr>
        <w:t>7.</w:t>
      </w:r>
      <w:r>
        <w:rPr>
          <w:rFonts w:ascii="GHEA Grapalat" w:hAnsi="GHEA Grapalat"/>
        </w:rPr>
        <w:tab/>
        <w:t xml:space="preserve"> </w:t>
      </w:r>
    </w:p>
    <w:p w14:paraId="00378AD6" w14:textId="77777777" w:rsidR="0098246F" w:rsidRDefault="0098246F" w:rsidP="0098246F">
      <w:pPr>
        <w:widowControl w:val="0"/>
        <w:tabs>
          <w:tab w:val="left" w:pos="1134"/>
        </w:tabs>
        <w:spacing w:after="160"/>
        <w:ind w:left="1134" w:hanging="567"/>
        <w:jc w:val="both"/>
        <w:rPr>
          <w:rFonts w:ascii="GHEA Grapalat" w:hAnsi="GHEA Grapalat" w:cs="Sylfaen"/>
        </w:rPr>
      </w:pPr>
      <w:r>
        <w:rPr>
          <w:rFonts w:ascii="GHEA Grapalat" w:hAnsi="GHEA Grapalat"/>
        </w:rPr>
        <w:t>8.</w:t>
      </w:r>
      <w:r>
        <w:rPr>
          <w:rFonts w:ascii="GHEA Grapalat" w:hAnsi="GHEA Grapalat"/>
        </w:rPr>
        <w:tab/>
        <w:t>Вскрытие, оценка заявок и подведение итогов</w:t>
      </w:r>
    </w:p>
    <w:p w14:paraId="6DD5F334" w14:textId="77777777" w:rsidR="0098246F" w:rsidRDefault="0098246F" w:rsidP="0098246F">
      <w:pPr>
        <w:widowControl w:val="0"/>
        <w:tabs>
          <w:tab w:val="left" w:pos="1134"/>
        </w:tabs>
        <w:spacing w:after="160"/>
        <w:ind w:left="1134" w:hanging="567"/>
        <w:jc w:val="both"/>
        <w:rPr>
          <w:rFonts w:ascii="GHEA Grapalat" w:hAnsi="GHEA Grapalat"/>
        </w:rPr>
      </w:pPr>
      <w:r>
        <w:rPr>
          <w:rFonts w:ascii="GHEA Grapalat" w:hAnsi="GHEA Grapalat"/>
        </w:rPr>
        <w:t>9.</w:t>
      </w:r>
      <w:r>
        <w:rPr>
          <w:rFonts w:ascii="GHEA Grapalat" w:hAnsi="GHEA Grapalat"/>
        </w:rPr>
        <w:tab/>
        <w:t>Заключение договора</w:t>
      </w:r>
    </w:p>
    <w:p w14:paraId="43E00C53" w14:textId="77777777" w:rsidR="0098246F" w:rsidRDefault="0098246F" w:rsidP="0098246F">
      <w:pPr>
        <w:widowControl w:val="0"/>
        <w:tabs>
          <w:tab w:val="left" w:pos="1134"/>
        </w:tabs>
        <w:spacing w:after="160"/>
        <w:ind w:left="1134" w:hanging="567"/>
        <w:jc w:val="both"/>
        <w:rPr>
          <w:rFonts w:ascii="GHEA Grapalat" w:hAnsi="GHEA Grapalat"/>
        </w:rPr>
      </w:pPr>
      <w:r>
        <w:rPr>
          <w:rFonts w:ascii="GHEA Grapalat" w:hAnsi="GHEA Grapalat"/>
        </w:rPr>
        <w:t>10.</w:t>
      </w:r>
      <w:r>
        <w:rPr>
          <w:rFonts w:ascii="GHEA Grapalat" w:hAnsi="GHEA Grapalat"/>
        </w:rPr>
        <w:tab/>
        <w:t xml:space="preserve">Обеспечения </w:t>
      </w:r>
      <w:proofErr w:type="gramStart"/>
      <w:r>
        <w:rPr>
          <w:rFonts w:ascii="GHEA Grapalat" w:hAnsi="GHEA Grapalat"/>
        </w:rPr>
        <w:t>квалификации  и</w:t>
      </w:r>
      <w:proofErr w:type="gramEnd"/>
      <w:r>
        <w:rPr>
          <w:rFonts w:ascii="GHEA Grapalat" w:hAnsi="GHEA Grapalat"/>
        </w:rPr>
        <w:t xml:space="preserve"> договора </w:t>
      </w:r>
    </w:p>
    <w:p w14:paraId="0545ACBD" w14:textId="77777777" w:rsidR="0098246F" w:rsidRDefault="0098246F" w:rsidP="0098246F">
      <w:pPr>
        <w:widowControl w:val="0"/>
        <w:tabs>
          <w:tab w:val="left" w:pos="1134"/>
        </w:tabs>
        <w:spacing w:after="160"/>
        <w:ind w:left="1134" w:hanging="567"/>
        <w:jc w:val="both"/>
        <w:rPr>
          <w:rFonts w:ascii="GHEA Grapalat" w:hAnsi="GHEA Grapalat"/>
        </w:rPr>
      </w:pPr>
      <w:r>
        <w:rPr>
          <w:rFonts w:ascii="GHEA Grapalat" w:hAnsi="GHEA Grapalat"/>
        </w:rPr>
        <w:t>11.</w:t>
      </w:r>
      <w:r>
        <w:rPr>
          <w:rFonts w:ascii="GHEA Grapalat" w:hAnsi="GHEA Grapalat"/>
        </w:rPr>
        <w:tab/>
        <w:t xml:space="preserve">Объявление процедуры несостоявшейся </w:t>
      </w:r>
    </w:p>
    <w:p w14:paraId="5D00874E" w14:textId="77777777" w:rsidR="0098246F" w:rsidRDefault="0098246F" w:rsidP="0098246F">
      <w:pPr>
        <w:widowControl w:val="0"/>
        <w:tabs>
          <w:tab w:val="left" w:pos="1134"/>
        </w:tabs>
        <w:spacing w:after="160"/>
        <w:ind w:left="1134" w:hanging="567"/>
        <w:jc w:val="both"/>
        <w:rPr>
          <w:rFonts w:ascii="GHEA Grapalat" w:hAnsi="GHEA Grapalat"/>
        </w:rPr>
      </w:pPr>
      <w:r>
        <w:rPr>
          <w:rFonts w:ascii="GHEA Grapalat" w:hAnsi="GHEA Grapalat"/>
        </w:rPr>
        <w:t>12.</w:t>
      </w:r>
      <w:r>
        <w:rPr>
          <w:rFonts w:ascii="GHEA Grapalat" w:hAnsi="GHEA Grapalat"/>
        </w:rPr>
        <w:tab/>
        <w:t>Право участника и порядок обжалования им действий и (или) принятых решений, связанных с процессом закупки</w:t>
      </w:r>
    </w:p>
    <w:p w14:paraId="7853A176"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p>
    <w:p w14:paraId="3B661BD0"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p>
    <w:p w14:paraId="5745BC6C"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p>
    <w:p w14:paraId="295A6E7A"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p>
    <w:p w14:paraId="0D4CFFBC"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p>
    <w:p w14:paraId="5DFB98BA"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p>
    <w:p w14:paraId="181EF1B6"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p>
    <w:p w14:paraId="762B9A4C"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r>
        <w:rPr>
          <w:rFonts w:ascii="GHEA Grapalat" w:hAnsi="GHEA Grapalat"/>
          <w:b/>
        </w:rPr>
        <w:t xml:space="preserve">ЧАСТЬ II. </w:t>
      </w:r>
    </w:p>
    <w:p w14:paraId="01CB44E2"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p>
    <w:p w14:paraId="6E1E3B89"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r>
        <w:rPr>
          <w:rFonts w:ascii="GHEA Grapalat" w:hAnsi="GHEA Grapalat"/>
          <w:b/>
        </w:rPr>
        <w:t xml:space="preserve">ИНСТРУКЦИЯ ПО ПОДГОТОВКЕ ЗАЯВКИ </w:t>
      </w:r>
      <w:r>
        <w:rPr>
          <w:rFonts w:ascii="GHEA Grapalat" w:hAnsi="GHEA Grapalat"/>
          <w:b/>
        </w:rPr>
        <w:br/>
        <w:t>НА ОТКРЫТЫЙ КОНКУРС</w:t>
      </w:r>
    </w:p>
    <w:p w14:paraId="18DEE1C6"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p>
    <w:p w14:paraId="39881BCF" w14:textId="77777777" w:rsidR="0098246F" w:rsidRDefault="0098246F" w:rsidP="0098246F">
      <w:pPr>
        <w:widowControl w:val="0"/>
        <w:tabs>
          <w:tab w:val="left" w:pos="1134"/>
        </w:tabs>
        <w:spacing w:after="160"/>
        <w:ind w:left="1134" w:hanging="567"/>
        <w:jc w:val="both"/>
        <w:rPr>
          <w:rFonts w:ascii="GHEA Grapalat" w:hAnsi="GHEA Grapalat"/>
        </w:rPr>
      </w:pPr>
      <w:r>
        <w:rPr>
          <w:rFonts w:ascii="GHEA Grapalat" w:hAnsi="GHEA Grapalat"/>
        </w:rPr>
        <w:t>1.</w:t>
      </w:r>
      <w:r>
        <w:rPr>
          <w:rFonts w:ascii="GHEA Grapalat" w:hAnsi="GHEA Grapalat"/>
        </w:rPr>
        <w:tab/>
        <w:t>Общие положения</w:t>
      </w:r>
    </w:p>
    <w:p w14:paraId="359F947D" w14:textId="77777777" w:rsidR="0098246F" w:rsidRDefault="0098246F" w:rsidP="0098246F">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46105368" w14:textId="77777777" w:rsidR="0098246F" w:rsidRDefault="0098246F" w:rsidP="0098246F">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t>Приложения № 1-6</w:t>
      </w:r>
    </w:p>
    <w:p w14:paraId="7B5C8802"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pacing w:val="-6"/>
        </w:rPr>
      </w:pPr>
      <w:r>
        <w:rPr>
          <w:rFonts w:ascii="GHEA Grapalat" w:hAnsi="GHEA Grapalat"/>
          <w:spacing w:val="-6"/>
        </w:rPr>
        <w:br w:type="page"/>
      </w:r>
    </w:p>
    <w:p w14:paraId="27DA9CA7" w14:textId="17CCD312"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hanging="567"/>
        <w:jc w:val="both"/>
        <w:rPr>
          <w:rFonts w:ascii="GHEA Grapalat" w:hAnsi="GHEA Grapalat"/>
          <w:spacing w:val="-6"/>
        </w:rPr>
      </w:pPr>
      <w:r>
        <w:rPr>
          <w:rFonts w:ascii="GHEA Grapalat" w:hAnsi="GHEA Grapalat"/>
          <w:spacing w:val="-6"/>
        </w:rPr>
        <w:lastRenderedPageBreak/>
        <w:t xml:space="preserve">               Настоящее Приглашение предоставляется в дополнение к объявлению об открытом конкурсе, проводимом под кодом </w:t>
      </w:r>
      <w:r w:rsidR="002B52C4">
        <w:rPr>
          <w:rFonts w:ascii="GHEA Grapalat" w:hAnsi="GHEA Grapalat"/>
          <w:b/>
          <w:i/>
          <w:u w:val="single"/>
        </w:rPr>
        <w:t>AMXH-GHAPDzB-25/19</w:t>
      </w:r>
      <w:r>
        <w:rPr>
          <w:rFonts w:ascii="GHEA Grapalat" w:hAnsi="GHEA Grapalat"/>
          <w:b/>
          <w:i/>
          <w:u w:val="single"/>
        </w:rPr>
        <w:t xml:space="preserve"> </w:t>
      </w:r>
      <w:r>
        <w:rPr>
          <w:rFonts w:ascii="GHEA Grapalat" w:hAnsi="GHEA Grapalat"/>
          <w:spacing w:val="-6"/>
        </w:rPr>
        <w:t>(далее — процедура).</w:t>
      </w:r>
    </w:p>
    <w:p w14:paraId="08B88A1D"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rPr>
      </w:pPr>
      <w:r>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Pr>
          <w:rFonts w:ascii="Courier New" w:hAnsi="Courier New" w:cs="Courier New"/>
          <w:lang w:val="en-US"/>
        </w:rPr>
        <w:t> </w:t>
      </w:r>
      <w:r>
        <w:rPr>
          <w:rFonts w:ascii="GHEA Grapalat" w:hAnsi="GHEA Grapalat"/>
        </w:rPr>
        <w:t>4</w:t>
      </w:r>
      <w:r>
        <w:rPr>
          <w:rFonts w:ascii="Courier New" w:hAnsi="Courier New" w:cs="Courier New"/>
          <w:lang w:val="en-US"/>
        </w:rPr>
        <w:t> </w:t>
      </w:r>
      <w:r>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A972D0A"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rPr>
      </w:pPr>
      <w:r>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04A79C72"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cs="Times Armenian"/>
        </w:rPr>
      </w:pPr>
      <w:r>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D2983A7" w14:textId="77777777" w:rsidR="0098246F" w:rsidRDefault="0098246F" w:rsidP="0098246F">
      <w:pPr>
        <w:pStyle w:val="af5"/>
        <w:tabs>
          <w:tab w:val="left" w:pos="708"/>
        </w:tabs>
        <w:spacing w:after="0" w:line="240" w:lineRule="auto"/>
        <w:ind w:firstLine="0"/>
        <w:rPr>
          <w:rFonts w:ascii="GHEA Grapalat" w:hAnsi="GHEA Grapalat" w:cs="Times New Roman"/>
          <w:i/>
          <w:sz w:val="24"/>
          <w:szCs w:val="24"/>
          <w:lang w:val="af-ZA"/>
        </w:rPr>
      </w:pPr>
      <w:r>
        <w:rPr>
          <w:rFonts w:ascii="GHEA Grapalat" w:hAnsi="GHEA Grapalat"/>
          <w:sz w:val="24"/>
          <w:szCs w:val="24"/>
        </w:rPr>
        <w:t>Адрес электронной почты секретаря оценочной комиссии "</w:t>
      </w:r>
      <w:r>
        <w:rPr>
          <w:rFonts w:ascii="GHEA Grapalat" w:hAnsi="GHEA Grapalat"/>
          <w:b/>
          <w:bCs/>
          <w:i/>
          <w:color w:val="333333"/>
          <w:szCs w:val="23"/>
          <w:lang w:val="af-ZA"/>
        </w:rPr>
        <w:t xml:space="preserve"> </w:t>
      </w:r>
      <w:r>
        <w:rPr>
          <w:rFonts w:ascii="GHEA Grapalat" w:hAnsi="GHEA Grapalat" w:cs="Times New Roman"/>
          <w:b/>
          <w:bCs/>
          <w:i/>
          <w:color w:val="333333"/>
          <w:szCs w:val="23"/>
          <w:lang w:val="af-ZA"/>
        </w:rPr>
        <w:t>poghosyan2013@list.ru</w:t>
      </w:r>
    </w:p>
    <w:p w14:paraId="2CAC6706" w14:textId="77777777" w:rsidR="0098246F" w:rsidRDefault="0098246F" w:rsidP="0098246F">
      <w:pPr>
        <w:pStyle w:val="2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firstLine="567"/>
        <w:rPr>
          <w:rFonts w:ascii="GHEA Grapalat" w:hAnsi="GHEA Grapalat"/>
          <w:sz w:val="24"/>
          <w:szCs w:val="24"/>
        </w:rPr>
      </w:pPr>
      <w:r>
        <w:rPr>
          <w:rFonts w:ascii="GHEA Grapalat" w:hAnsi="GHEA Grapalat"/>
          <w:sz w:val="24"/>
          <w:szCs w:val="24"/>
        </w:rPr>
        <w:t>".</w:t>
      </w:r>
    </w:p>
    <w:p w14:paraId="6CF92459"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rPr>
      </w:pPr>
      <w:r>
        <w:rPr>
          <w:rFonts w:ascii="GHEA Grapalat" w:hAnsi="GHEA Grapalat"/>
        </w:rPr>
        <w:br w:type="page"/>
      </w:r>
      <w:r>
        <w:rPr>
          <w:rFonts w:ascii="GHEA Grapalat" w:hAnsi="GHEA Grapalat"/>
        </w:rPr>
        <w:lastRenderedPageBreak/>
        <w:t>ЧАСТЬ I</w:t>
      </w:r>
    </w:p>
    <w:p w14:paraId="2CF45C00" w14:textId="77777777" w:rsidR="0098246F" w:rsidRDefault="0098246F" w:rsidP="0098246F">
      <w:pPr>
        <w:pStyle w:val="3"/>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rPr>
          <w:rFonts w:ascii="GHEA Grapalat" w:hAnsi="GHEA Grapalat"/>
          <w:sz w:val="24"/>
          <w:szCs w:val="24"/>
        </w:rPr>
      </w:pPr>
    </w:p>
    <w:p w14:paraId="357A349B"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Sylfaen"/>
          <w:b/>
        </w:rPr>
      </w:pPr>
      <w:r>
        <w:rPr>
          <w:rFonts w:ascii="GHEA Grapalat" w:hAnsi="GHEA Grapalat"/>
          <w:b/>
        </w:rPr>
        <w:t>1. ХАРАКТЕРИСТИКА ПРЕДМЕТА ЗАКУПКИ</w:t>
      </w:r>
    </w:p>
    <w:p w14:paraId="2C40F886" w14:textId="01B27CB0" w:rsidR="0098246F" w:rsidRPr="0098246F" w:rsidRDefault="0098246F" w:rsidP="0098246F">
      <w:pPr>
        <w:pStyle w:val="3"/>
        <w:widowControl w:val="0"/>
        <w:tabs>
          <w:tab w:val="left" w:pos="1134"/>
        </w:tabs>
        <w:spacing w:after="160"/>
        <w:ind w:firstLine="567"/>
        <w:jc w:val="both"/>
        <w:rPr>
          <w:rFonts w:ascii="GHEA Grapalat" w:hAnsi="GHEA Grapalat"/>
          <w:sz w:val="24"/>
          <w:szCs w:val="24"/>
        </w:rPr>
      </w:pPr>
      <w:r>
        <w:rPr>
          <w:rFonts w:ascii="GHEA Grapalat" w:hAnsi="GHEA Grapalat"/>
          <w:i w:val="0"/>
          <w:sz w:val="24"/>
          <w:szCs w:val="24"/>
        </w:rPr>
        <w:t>1.1.</w:t>
      </w:r>
      <w:r>
        <w:rPr>
          <w:rFonts w:ascii="GHEA Grapalat" w:hAnsi="GHEA Grapalat"/>
          <w:i w:val="0"/>
          <w:sz w:val="24"/>
          <w:szCs w:val="24"/>
        </w:rPr>
        <w:tab/>
        <w:t xml:space="preserve">Предметом закупки является приобретение </w:t>
      </w:r>
      <w:r>
        <w:rPr>
          <w:rFonts w:ascii="GHEA Grapalat" w:hAnsi="GHEA Grapalat"/>
          <w:i w:val="0"/>
          <w:szCs w:val="24"/>
        </w:rPr>
        <w:t>"</w:t>
      </w:r>
      <w:r>
        <w:rPr>
          <w:rFonts w:ascii="GHEA Grapalat" w:hAnsi="GHEA Grapalat" w:cs="Courier New"/>
          <w:b/>
          <w:color w:val="202124"/>
          <w:sz w:val="16"/>
          <w:lang w:bidi="ar-SA"/>
        </w:rPr>
        <w:t xml:space="preserve"> </w:t>
      </w:r>
      <w:r w:rsidRPr="0098246F">
        <w:rPr>
          <w:rFonts w:ascii="GHEA Grapalat" w:hAnsi="GHEA Grapalat"/>
          <w:sz w:val="24"/>
          <w:szCs w:val="24"/>
        </w:rPr>
        <w:t>бензин</w:t>
      </w:r>
      <w:r>
        <w:rPr>
          <w:rFonts w:ascii="GHEA Grapalat" w:hAnsi="GHEA Grapalat"/>
          <w:sz w:val="24"/>
          <w:szCs w:val="24"/>
        </w:rPr>
        <w:t xml:space="preserve"> </w:t>
      </w:r>
      <w:r w:rsidRPr="0098246F">
        <w:rPr>
          <w:rFonts w:ascii="GHEA Grapalat" w:hAnsi="GHEA Grapalat"/>
          <w:sz w:val="24"/>
          <w:szCs w:val="24"/>
        </w:rPr>
        <w:t>benzin</w:t>
      </w:r>
      <w:r w:rsidRPr="0098246F">
        <w:rPr>
          <w:rFonts w:ascii="GHEA Grapalat" w:hAnsi="GHEA Grapalat"/>
          <w:i w:val="0"/>
          <w:sz w:val="24"/>
          <w:szCs w:val="24"/>
        </w:rPr>
        <w:t xml:space="preserve"> </w:t>
      </w:r>
      <w:r>
        <w:rPr>
          <w:rFonts w:ascii="GHEA Grapalat" w:hAnsi="GHEA Grapalat"/>
          <w:i w:val="0"/>
          <w:sz w:val="24"/>
          <w:szCs w:val="24"/>
        </w:rPr>
        <w:t>(далее — также товар) для нужд "</w:t>
      </w:r>
      <w:r>
        <w:rPr>
          <w:rFonts w:ascii="Arial Unicode" w:hAnsi="Arial Unicode" w:cs="Courier New"/>
          <w:b/>
          <w:color w:val="202124"/>
          <w:sz w:val="24"/>
          <w:szCs w:val="24"/>
          <w:lang w:bidi="ar-SA"/>
        </w:rPr>
        <w:t xml:space="preserve"> Хой муниципалитет</w:t>
      </w:r>
      <w:r>
        <w:rPr>
          <w:rFonts w:ascii="GHEA Grapalat" w:hAnsi="GHEA Grapalat"/>
          <w:i w:val="0"/>
          <w:sz w:val="24"/>
          <w:szCs w:val="24"/>
        </w:rPr>
        <w:t xml:space="preserve"> ", которые сгруппированы в лоты "2":</w:t>
      </w:r>
    </w:p>
    <w:tbl>
      <w:tblPr>
        <w:tblW w:w="8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9"/>
        <w:gridCol w:w="1384"/>
        <w:gridCol w:w="5637"/>
      </w:tblGrid>
      <w:tr w:rsidR="0098246F" w14:paraId="551F555B" w14:textId="77777777" w:rsidTr="0098246F">
        <w:trPr>
          <w:trHeight w:val="180"/>
          <w:jc w:val="center"/>
        </w:trPr>
        <w:tc>
          <w:tcPr>
            <w:tcW w:w="2703" w:type="dxa"/>
            <w:gridSpan w:val="2"/>
            <w:tcBorders>
              <w:top w:val="single" w:sz="4" w:space="0" w:color="auto"/>
              <w:left w:val="single" w:sz="4" w:space="0" w:color="auto"/>
              <w:bottom w:val="single" w:sz="4" w:space="0" w:color="auto"/>
              <w:right w:val="single" w:sz="4" w:space="0" w:color="auto"/>
            </w:tcBorders>
            <w:vAlign w:val="center"/>
            <w:hideMark/>
          </w:tcPr>
          <w:p w14:paraId="538AFAD4" w14:textId="77777777" w:rsidR="0098246F" w:rsidRDefault="0098246F">
            <w:pPr>
              <w:pStyle w:val="23"/>
              <w:widowControl w:val="0"/>
              <w:spacing w:after="120" w:line="240" w:lineRule="auto"/>
              <w:ind w:firstLine="0"/>
              <w:jc w:val="center"/>
              <w:rPr>
                <w:rFonts w:ascii="GHEA Grapalat" w:hAnsi="GHEA Grapalat"/>
                <w:b/>
                <w:bCs/>
                <w:i/>
                <w:iCs/>
                <w:sz w:val="24"/>
                <w:szCs w:val="24"/>
                <w:lang w:eastAsia="en-US"/>
              </w:rPr>
            </w:pPr>
            <w:r>
              <w:rPr>
                <w:rFonts w:ascii="GHEA Grapalat" w:hAnsi="GHEA Grapalat"/>
                <w:b/>
                <w:i/>
                <w:sz w:val="24"/>
                <w:szCs w:val="24"/>
                <w:lang w:eastAsia="en-US"/>
              </w:rPr>
              <w:t>Лотов</w:t>
            </w:r>
          </w:p>
        </w:tc>
        <w:tc>
          <w:tcPr>
            <w:tcW w:w="5637" w:type="dxa"/>
            <w:vMerge w:val="restart"/>
            <w:tcBorders>
              <w:top w:val="single" w:sz="4" w:space="0" w:color="auto"/>
              <w:left w:val="single" w:sz="4" w:space="0" w:color="auto"/>
              <w:bottom w:val="single" w:sz="4" w:space="0" w:color="auto"/>
              <w:right w:val="single" w:sz="4" w:space="0" w:color="auto"/>
            </w:tcBorders>
            <w:vAlign w:val="center"/>
            <w:hideMark/>
          </w:tcPr>
          <w:p w14:paraId="15C5822A" w14:textId="77777777" w:rsidR="0098246F" w:rsidRDefault="0098246F">
            <w:pPr>
              <w:pStyle w:val="23"/>
              <w:widowControl w:val="0"/>
              <w:spacing w:after="120" w:line="240" w:lineRule="auto"/>
              <w:ind w:firstLine="0"/>
              <w:jc w:val="center"/>
              <w:rPr>
                <w:rFonts w:ascii="GHEA Grapalat" w:hAnsi="GHEA Grapalat"/>
                <w:b/>
                <w:bCs/>
                <w:i/>
                <w:iCs/>
                <w:sz w:val="24"/>
                <w:szCs w:val="24"/>
                <w:lang w:eastAsia="en-US"/>
              </w:rPr>
            </w:pPr>
            <w:r>
              <w:rPr>
                <w:rFonts w:ascii="GHEA Grapalat" w:hAnsi="GHEA Grapalat"/>
                <w:b/>
                <w:i/>
                <w:sz w:val="24"/>
                <w:szCs w:val="24"/>
                <w:lang w:eastAsia="en-US"/>
              </w:rPr>
              <w:t>Наименование лота</w:t>
            </w:r>
          </w:p>
        </w:tc>
      </w:tr>
      <w:tr w:rsidR="0098246F" w14:paraId="2826A324" w14:textId="77777777" w:rsidTr="0098246F">
        <w:trPr>
          <w:trHeight w:val="255"/>
          <w:jc w:val="center"/>
        </w:trPr>
        <w:tc>
          <w:tcPr>
            <w:tcW w:w="1319" w:type="dxa"/>
            <w:tcBorders>
              <w:top w:val="single" w:sz="4" w:space="0" w:color="auto"/>
              <w:left w:val="single" w:sz="4" w:space="0" w:color="auto"/>
              <w:bottom w:val="single" w:sz="4" w:space="0" w:color="auto"/>
              <w:right w:val="single" w:sz="4" w:space="0" w:color="auto"/>
            </w:tcBorders>
            <w:vAlign w:val="center"/>
            <w:hideMark/>
          </w:tcPr>
          <w:p w14:paraId="2E1A6491" w14:textId="77777777" w:rsidR="0098246F" w:rsidRDefault="0098246F">
            <w:pPr>
              <w:pStyle w:val="23"/>
              <w:widowControl w:val="0"/>
              <w:spacing w:after="120" w:line="240" w:lineRule="auto"/>
              <w:ind w:firstLine="0"/>
              <w:jc w:val="center"/>
              <w:rPr>
                <w:rFonts w:ascii="GHEA Grapalat" w:hAnsi="GHEA Grapalat"/>
                <w:sz w:val="24"/>
                <w:szCs w:val="24"/>
                <w:lang w:eastAsia="en-US"/>
              </w:rPr>
            </w:pPr>
            <w:r>
              <w:rPr>
                <w:rFonts w:ascii="GHEA Grapalat" w:hAnsi="GHEA Grapalat"/>
                <w:b/>
                <w:i/>
                <w:sz w:val="24"/>
                <w:szCs w:val="24"/>
                <w:lang w:eastAsia="en-US"/>
              </w:rPr>
              <w:t>Номера</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590E6B7" w14:textId="77777777" w:rsidR="0098246F" w:rsidRDefault="0098246F">
            <w:pPr>
              <w:pStyle w:val="23"/>
              <w:widowControl w:val="0"/>
              <w:spacing w:after="120" w:line="240" w:lineRule="auto"/>
              <w:ind w:firstLine="0"/>
              <w:jc w:val="center"/>
              <w:rPr>
                <w:rFonts w:ascii="GHEA Grapalat" w:hAnsi="GHEA Grapalat"/>
                <w:b/>
                <w:i/>
                <w:sz w:val="24"/>
                <w:szCs w:val="24"/>
                <w:lang w:eastAsia="en-US"/>
              </w:rPr>
            </w:pPr>
            <w:r>
              <w:rPr>
                <w:rFonts w:ascii="GHEA Grapalat" w:hAnsi="GHEA Grapalat"/>
                <w:b/>
                <w:i/>
                <w:sz w:val="24"/>
                <w:szCs w:val="24"/>
                <w:lang w:eastAsia="en-US"/>
              </w:rPr>
              <w:t>Цена закупки</w:t>
            </w:r>
          </w:p>
        </w:tc>
        <w:tc>
          <w:tcPr>
            <w:tcW w:w="5637" w:type="dxa"/>
            <w:vMerge/>
            <w:tcBorders>
              <w:top w:val="single" w:sz="4" w:space="0" w:color="auto"/>
              <w:left w:val="single" w:sz="4" w:space="0" w:color="auto"/>
              <w:bottom w:val="single" w:sz="4" w:space="0" w:color="auto"/>
              <w:right w:val="single" w:sz="4" w:space="0" w:color="auto"/>
            </w:tcBorders>
            <w:vAlign w:val="center"/>
            <w:hideMark/>
          </w:tcPr>
          <w:p w14:paraId="62EFE4BA" w14:textId="77777777" w:rsidR="0098246F" w:rsidRDefault="0098246F">
            <w:pPr>
              <w:spacing w:line="256" w:lineRule="auto"/>
              <w:rPr>
                <w:rFonts w:ascii="GHEA Grapalat" w:hAnsi="GHEA Grapalat"/>
                <w:b/>
                <w:bCs/>
                <w:i/>
                <w:iCs/>
                <w:lang w:eastAsia="en-US"/>
              </w:rPr>
            </w:pPr>
          </w:p>
        </w:tc>
      </w:tr>
      <w:tr w:rsidR="0098246F" w14:paraId="2689D94D" w14:textId="77777777" w:rsidTr="0098246F">
        <w:trPr>
          <w:jc w:val="center"/>
        </w:trPr>
        <w:tc>
          <w:tcPr>
            <w:tcW w:w="1319" w:type="dxa"/>
            <w:tcBorders>
              <w:top w:val="single" w:sz="4" w:space="0" w:color="auto"/>
              <w:left w:val="single" w:sz="4" w:space="0" w:color="auto"/>
              <w:bottom w:val="single" w:sz="4" w:space="0" w:color="auto"/>
              <w:right w:val="single" w:sz="4" w:space="0" w:color="auto"/>
            </w:tcBorders>
            <w:vAlign w:val="center"/>
          </w:tcPr>
          <w:p w14:paraId="6D4D614F" w14:textId="77777777" w:rsidR="0098246F" w:rsidRDefault="0098246F">
            <w:pPr>
              <w:numPr>
                <w:ilvl w:val="0"/>
                <w:numId w:val="2"/>
              </w:numPr>
              <w:spacing w:line="256" w:lineRule="auto"/>
              <w:jc w:val="center"/>
              <w:rPr>
                <w:rFonts w:ascii="Arial Armenian" w:hAnsi="Arial Armenian"/>
                <w:b/>
                <w:bCs/>
                <w:i/>
                <w:iCs/>
                <w:sz w:val="16"/>
                <w:szCs w:val="16"/>
                <w:lang w:eastAsia="en-US"/>
              </w:rPr>
            </w:pPr>
          </w:p>
        </w:tc>
        <w:tc>
          <w:tcPr>
            <w:tcW w:w="1384" w:type="dxa"/>
            <w:tcBorders>
              <w:top w:val="single" w:sz="4" w:space="0" w:color="auto"/>
              <w:left w:val="single" w:sz="4" w:space="0" w:color="auto"/>
              <w:bottom w:val="single" w:sz="4" w:space="0" w:color="auto"/>
              <w:right w:val="single" w:sz="4" w:space="0" w:color="auto"/>
            </w:tcBorders>
            <w:vAlign w:val="center"/>
          </w:tcPr>
          <w:p w14:paraId="4C9B0D9B" w14:textId="1E95D5A6" w:rsidR="0098246F" w:rsidRPr="0098246F" w:rsidRDefault="002B52C4">
            <w:pPr>
              <w:pStyle w:val="23"/>
              <w:spacing w:line="240" w:lineRule="auto"/>
              <w:ind w:firstLine="0"/>
              <w:rPr>
                <w:rFonts w:ascii="GHEA Grapalat" w:hAnsi="GHEA Grapalat"/>
                <w:lang w:eastAsia="en-US"/>
              </w:rPr>
            </w:pPr>
            <w:r>
              <w:rPr>
                <w:rFonts w:ascii="GHEA Grapalat" w:hAnsi="GHEA Grapalat"/>
                <w:lang w:eastAsia="en-US"/>
              </w:rPr>
              <w:t>705000</w:t>
            </w:r>
          </w:p>
        </w:tc>
        <w:tc>
          <w:tcPr>
            <w:tcW w:w="5637" w:type="dxa"/>
            <w:tcBorders>
              <w:top w:val="single" w:sz="4" w:space="0" w:color="auto"/>
              <w:left w:val="single" w:sz="4" w:space="0" w:color="auto"/>
              <w:bottom w:val="single" w:sz="4" w:space="0" w:color="auto"/>
              <w:right w:val="single" w:sz="4" w:space="0" w:color="auto"/>
            </w:tcBorders>
          </w:tcPr>
          <w:p w14:paraId="7365E186" w14:textId="2072F424" w:rsidR="0098246F" w:rsidRDefault="0098246F">
            <w:pPr>
              <w:spacing w:line="256" w:lineRule="auto"/>
              <w:rPr>
                <w:lang w:eastAsia="en-US"/>
              </w:rPr>
            </w:pPr>
            <w:r w:rsidRPr="0098246F">
              <w:rPr>
                <w:lang w:eastAsia="en-US"/>
              </w:rPr>
              <w:t>обычный бензин</w:t>
            </w:r>
          </w:p>
        </w:tc>
      </w:tr>
      <w:tr w:rsidR="0098246F" w14:paraId="7E568037" w14:textId="77777777" w:rsidTr="0098246F">
        <w:trPr>
          <w:jc w:val="center"/>
        </w:trPr>
        <w:tc>
          <w:tcPr>
            <w:tcW w:w="1319" w:type="dxa"/>
            <w:tcBorders>
              <w:top w:val="single" w:sz="4" w:space="0" w:color="auto"/>
              <w:left w:val="single" w:sz="4" w:space="0" w:color="auto"/>
              <w:bottom w:val="single" w:sz="4" w:space="0" w:color="auto"/>
              <w:right w:val="single" w:sz="4" w:space="0" w:color="auto"/>
            </w:tcBorders>
            <w:vAlign w:val="center"/>
          </w:tcPr>
          <w:p w14:paraId="11623020" w14:textId="77777777" w:rsidR="0098246F" w:rsidRDefault="0098246F">
            <w:pPr>
              <w:numPr>
                <w:ilvl w:val="0"/>
                <w:numId w:val="2"/>
              </w:numPr>
              <w:spacing w:line="256" w:lineRule="auto"/>
              <w:jc w:val="center"/>
              <w:rPr>
                <w:rFonts w:ascii="Arial Armenian" w:hAnsi="Arial Armenian"/>
                <w:b/>
                <w:bCs/>
                <w:i/>
                <w:iCs/>
                <w:sz w:val="16"/>
                <w:szCs w:val="16"/>
                <w:lang w:eastAsia="en-US"/>
              </w:rPr>
            </w:pPr>
          </w:p>
        </w:tc>
        <w:tc>
          <w:tcPr>
            <w:tcW w:w="1384" w:type="dxa"/>
            <w:tcBorders>
              <w:top w:val="single" w:sz="4" w:space="0" w:color="auto"/>
              <w:left w:val="single" w:sz="4" w:space="0" w:color="auto"/>
              <w:bottom w:val="single" w:sz="4" w:space="0" w:color="auto"/>
              <w:right w:val="single" w:sz="4" w:space="0" w:color="auto"/>
            </w:tcBorders>
            <w:vAlign w:val="center"/>
          </w:tcPr>
          <w:p w14:paraId="7EDCE43C" w14:textId="3A4A32B4" w:rsidR="0098246F" w:rsidRPr="0098246F" w:rsidRDefault="002B52C4" w:rsidP="002B52C4">
            <w:pPr>
              <w:pStyle w:val="23"/>
              <w:spacing w:line="240" w:lineRule="auto"/>
              <w:ind w:firstLine="0"/>
              <w:rPr>
                <w:rFonts w:ascii="GHEA Grapalat" w:hAnsi="GHEA Grapalat"/>
                <w:lang w:eastAsia="en-US"/>
              </w:rPr>
            </w:pPr>
            <w:r>
              <w:rPr>
                <w:rFonts w:ascii="GHEA Grapalat" w:hAnsi="GHEA Grapalat"/>
                <w:lang w:eastAsia="en-US"/>
              </w:rPr>
              <w:t>735000</w:t>
            </w:r>
          </w:p>
        </w:tc>
        <w:tc>
          <w:tcPr>
            <w:tcW w:w="5637" w:type="dxa"/>
            <w:tcBorders>
              <w:top w:val="single" w:sz="4" w:space="0" w:color="auto"/>
              <w:left w:val="single" w:sz="4" w:space="0" w:color="auto"/>
              <w:bottom w:val="single" w:sz="4" w:space="0" w:color="auto"/>
              <w:right w:val="single" w:sz="4" w:space="0" w:color="auto"/>
            </w:tcBorders>
          </w:tcPr>
          <w:p w14:paraId="7B2CBCDE" w14:textId="21D6F3DC" w:rsidR="0098246F" w:rsidRDefault="0098246F">
            <w:pPr>
              <w:spacing w:line="256" w:lineRule="auto"/>
              <w:rPr>
                <w:lang w:eastAsia="en-US"/>
              </w:rPr>
            </w:pPr>
            <w:r w:rsidRPr="0098246F">
              <w:rPr>
                <w:lang w:eastAsia="en-US"/>
              </w:rPr>
              <w:t>бензин премиум-класса</w:t>
            </w:r>
          </w:p>
        </w:tc>
      </w:tr>
    </w:tbl>
    <w:p w14:paraId="51B51042" w14:textId="77777777" w:rsidR="0098246F" w:rsidRDefault="0098246F" w:rsidP="0098246F">
      <w:pPr>
        <w:pStyle w:val="2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firstLine="567"/>
        <w:rPr>
          <w:rFonts w:ascii="GHEA Grapalat" w:hAnsi="GHEA Grapalat"/>
          <w:sz w:val="24"/>
          <w:szCs w:val="24"/>
        </w:rPr>
      </w:pPr>
      <w:r>
        <w:rPr>
          <w:rFonts w:ascii="GHEA Grapalat" w:hAnsi="GHEA Grapalat"/>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2A3D99A8"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center"/>
        <w:rPr>
          <w:rFonts w:ascii="GHEA Grapalat" w:hAnsi="GHEA Grapalat" w:cs="Sylfaen"/>
          <w:i/>
        </w:rPr>
      </w:pPr>
    </w:p>
    <w:p w14:paraId="183C882B"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r>
        <w:rPr>
          <w:rFonts w:ascii="GHEA Grapalat" w:hAnsi="GHEA Grapalat"/>
          <w:b/>
        </w:rPr>
        <w:t xml:space="preserve">2. ТРЕБОВАНИЯ К ПРАВУ УЧАСТНИКА НА УЧАСТИЕ, </w:t>
      </w:r>
      <w:r>
        <w:rPr>
          <w:rFonts w:ascii="GHEA Grapalat" w:hAnsi="GHEA Grapalat"/>
          <w:b/>
        </w:rPr>
        <w:br/>
        <w:t xml:space="preserve">ПОРЯДОК ИХ ОЦЕНКИ, УСЛОВИЯ ПРЕДСТАВЛЕНИЯ ОБЕСПЕЧЕНИЯ КВАЛИФИКАЦИИ В СЛУЧАЕ ПРИЗНАНИЯ </w:t>
      </w:r>
      <w:proofErr w:type="gramStart"/>
      <w:r>
        <w:rPr>
          <w:rFonts w:ascii="GHEA Grapalat" w:hAnsi="GHEA Grapalat"/>
          <w:b/>
        </w:rPr>
        <w:t>ОТОБРАННЫМ  УЧАСТНИКОМ</w:t>
      </w:r>
      <w:proofErr w:type="gramEnd"/>
      <w:r>
        <w:rPr>
          <w:rFonts w:ascii="GHEA Grapalat" w:hAnsi="GHEA Grapalat"/>
          <w:b/>
        </w:rPr>
        <w:br/>
      </w:r>
    </w:p>
    <w:p w14:paraId="65408DB2" w14:textId="77777777" w:rsidR="0098246F" w:rsidRDefault="0098246F" w:rsidP="0098246F">
      <w:pPr>
        <w:widowControl w:val="0"/>
        <w:tabs>
          <w:tab w:val="left" w:pos="1134"/>
        </w:tabs>
        <w:spacing w:after="160"/>
        <w:ind w:firstLine="567"/>
        <w:jc w:val="both"/>
        <w:rPr>
          <w:rFonts w:ascii="GHEA Grapalat" w:hAnsi="GHEA Grapalat" w:cs="Arial Armenian"/>
        </w:rPr>
      </w:pPr>
      <w:r>
        <w:rPr>
          <w:rFonts w:ascii="GHEA Grapalat" w:hAnsi="GHEA Grapalat"/>
        </w:rPr>
        <w:t>2.1.</w:t>
      </w:r>
      <w:r>
        <w:rPr>
          <w:rFonts w:ascii="GHEA Grapalat" w:hAnsi="GHEA Grapalat"/>
        </w:rPr>
        <w:tab/>
        <w:t>В настоящей процедуре не имеют права участвовать лица:</w:t>
      </w:r>
    </w:p>
    <w:p w14:paraId="7888C8B7"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 xml:space="preserve">которые на день подачи заявки в судебном порядке признаны банкротом; </w:t>
      </w:r>
    </w:p>
    <w:p w14:paraId="328919A1"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Pr>
          <w:rFonts w:ascii="Courier New" w:hAnsi="Courier New" w:cs="Courier New"/>
          <w:lang w:val="en-US"/>
        </w:rPr>
        <w:t> </w:t>
      </w:r>
      <w:r>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0A906C9"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 xml:space="preserve">в отношении </w:t>
      </w:r>
      <w:proofErr w:type="gramStart"/>
      <w:r>
        <w:rPr>
          <w:rFonts w:ascii="GHEA Grapalat" w:hAnsi="GHEA Grapalat"/>
        </w:rPr>
        <w:t>которых  административный</w:t>
      </w:r>
      <w:proofErr w:type="gramEnd"/>
      <w:r>
        <w:rPr>
          <w:rFonts w:ascii="GHEA Grapalat" w:hAnsi="GHEA Grapalat"/>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7F7629ED"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lastRenderedPageBreak/>
        <w:t>5)</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Pr>
          <w:rFonts w:ascii="GHEA Grapalat" w:hAnsi="GHEA Grapalat"/>
        </w:rPr>
        <w:t xml:space="preserve">закупках; </w:t>
      </w:r>
    </w:p>
    <w:p w14:paraId="7333724A"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6)</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17B47134"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0679629" w14:textId="77777777" w:rsidR="0098246F" w:rsidRDefault="0098246F" w:rsidP="0098246F">
      <w:pPr>
        <w:widowControl w:val="0"/>
        <w:tabs>
          <w:tab w:val="left" w:pos="1134"/>
        </w:tabs>
        <w:ind w:firstLine="567"/>
        <w:rPr>
          <w:rFonts w:ascii="GHEA Grapalat" w:hAnsi="GHEA Grapalat"/>
        </w:rPr>
      </w:pPr>
      <w:r>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0F85433" w14:textId="77777777" w:rsidR="0098246F" w:rsidRDefault="0098246F" w:rsidP="0098246F">
      <w:pPr>
        <w:pStyle w:val="aff1"/>
        <w:widowControl w:val="0"/>
        <w:numPr>
          <w:ilvl w:val="0"/>
          <w:numId w:val="4"/>
        </w:numPr>
        <w:tabs>
          <w:tab w:val="left" w:pos="1134"/>
        </w:tabs>
        <w:ind w:left="426"/>
        <w:contextualSpacing/>
        <w:jc w:val="both"/>
        <w:rPr>
          <w:rFonts w:ascii="GHEA Grapalat" w:hAnsi="GHEA Grapalat"/>
        </w:rPr>
      </w:pPr>
      <w:r>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71C2EFEF" w14:textId="77777777" w:rsidR="0098246F" w:rsidRDefault="0098246F" w:rsidP="0098246F">
      <w:pPr>
        <w:pStyle w:val="aff1"/>
        <w:widowControl w:val="0"/>
        <w:numPr>
          <w:ilvl w:val="0"/>
          <w:numId w:val="4"/>
        </w:numPr>
        <w:tabs>
          <w:tab w:val="left" w:pos="1134"/>
        </w:tabs>
        <w:ind w:left="426" w:hanging="284"/>
        <w:contextualSpacing/>
        <w:jc w:val="both"/>
        <w:rPr>
          <w:rFonts w:ascii="GHEA Grapalat" w:hAnsi="GHEA Grapalat"/>
        </w:rPr>
      </w:pPr>
      <w:r>
        <w:rPr>
          <w:rFonts w:ascii="GHEA Grapalat" w:hAnsi="GHEA Grapalat"/>
        </w:rPr>
        <w:t xml:space="preserve">в качестве отобранного участника отказался или </w:t>
      </w:r>
      <w:proofErr w:type="gramStart"/>
      <w:r>
        <w:rPr>
          <w:rFonts w:ascii="GHEA Grapalat" w:hAnsi="GHEA Grapalat"/>
        </w:rPr>
        <w:t>лишился  права</w:t>
      </w:r>
      <w:proofErr w:type="gramEnd"/>
      <w:r>
        <w:rPr>
          <w:rFonts w:ascii="GHEA Grapalat" w:hAnsi="GHEA Grapalat"/>
        </w:rPr>
        <w:t xml:space="preserve"> заключения договора.</w:t>
      </w:r>
    </w:p>
    <w:p w14:paraId="5E7B9005" w14:textId="77777777" w:rsidR="0098246F" w:rsidRDefault="0098246F" w:rsidP="0098246F">
      <w:pPr>
        <w:widowControl w:val="0"/>
        <w:tabs>
          <w:tab w:val="left" w:pos="1134"/>
        </w:tabs>
        <w:spacing w:after="160"/>
        <w:ind w:firstLine="567"/>
        <w:jc w:val="both"/>
        <w:rPr>
          <w:rFonts w:ascii="GHEA Grapalat" w:hAnsi="GHEA Grapalat" w:cs="Sylfaen"/>
        </w:rPr>
      </w:pPr>
    </w:p>
    <w:p w14:paraId="4550F4BF"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2.2.</w:t>
      </w:r>
      <w:r>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DCA1090" w14:textId="77777777" w:rsidR="0098246F" w:rsidRDefault="0098246F" w:rsidP="0098246F">
      <w:pPr>
        <w:widowControl w:val="0"/>
        <w:tabs>
          <w:tab w:val="left" w:pos="1134"/>
        </w:tabs>
        <w:ind w:firstLine="567"/>
        <w:jc w:val="both"/>
        <w:rPr>
          <w:rFonts w:ascii="GHEA Grapalat" w:hAnsi="GHEA Grapalat"/>
        </w:rPr>
      </w:pPr>
      <w:r>
        <w:rPr>
          <w:rFonts w:ascii="GHEA Grapalat" w:hAnsi="GHEA Grapalat"/>
        </w:rPr>
        <w:t>2.3.</w:t>
      </w:r>
      <w:r>
        <w:rPr>
          <w:rFonts w:ascii="GHEA Grapalat" w:hAnsi="GHEA Grapalat"/>
        </w:rPr>
        <w:ta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5BEA4199"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44E369E4" w14:textId="77777777" w:rsidR="0098246F" w:rsidRDefault="0098246F" w:rsidP="0098246F">
      <w:pPr>
        <w:pStyle w:val="a5"/>
        <w:widowControl w:val="0"/>
        <w:tabs>
          <w:tab w:val="left" w:pos="1134"/>
        </w:tabs>
        <w:spacing w:before="0" w:beforeAutospacing="0" w:after="160" w:afterAutospacing="0"/>
        <w:ind w:firstLine="567"/>
        <w:jc w:val="both"/>
        <w:rPr>
          <w:rFonts w:ascii="GHEA Grapalat" w:hAnsi="GHEA Grapalat"/>
        </w:rPr>
      </w:pPr>
      <w:r>
        <w:rPr>
          <w:rFonts w:ascii="GHEA Grapalat" w:hAnsi="GHEA Grapalat"/>
        </w:rPr>
        <w:t>По смыслу пункта 119 Порядка:</w:t>
      </w:r>
    </w:p>
    <w:p w14:paraId="63622B77" w14:textId="77777777" w:rsidR="0098246F" w:rsidRDefault="0098246F" w:rsidP="0098246F">
      <w:pPr>
        <w:pStyle w:val="a5"/>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rPr>
        <w:t>1)</w:t>
      </w:r>
      <w:r>
        <w:rPr>
          <w:rFonts w:ascii="GHEA Grapalat" w:hAnsi="GHEA Grapalat"/>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Pr>
          <w:rFonts w:ascii="GHEA Grapalat" w:hAnsi="GHEA Grapalat"/>
        </w:rPr>
        <w:lastRenderedPageBreak/>
        <w:t>предпринимательской деятельностью, или действовали согласованно, исходя из общих экономических интересов,</w:t>
      </w:r>
      <w:r>
        <w:rPr>
          <w:rFonts w:ascii="GHEA Grapalat" w:hAnsi="GHEA Grapalat"/>
          <w:color w:val="000000"/>
        </w:rPr>
        <w:t xml:space="preserve"> </w:t>
      </w:r>
    </w:p>
    <w:p w14:paraId="482A53B0" w14:textId="77777777" w:rsidR="0098246F" w:rsidRDefault="0098246F" w:rsidP="0098246F">
      <w:pPr>
        <w:pStyle w:val="a5"/>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2)</w:t>
      </w:r>
      <w:r>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AD97084" w14:textId="77777777" w:rsidR="0098246F" w:rsidRDefault="0098246F" w:rsidP="0098246F">
      <w:pPr>
        <w:pStyle w:val="a5"/>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участником, распоряжающимся более чем десятью процентами акций данного юридического лица;</w:t>
      </w:r>
    </w:p>
    <w:p w14:paraId="22BE28CF" w14:textId="77777777" w:rsidR="0098246F" w:rsidRDefault="0098246F" w:rsidP="0098246F">
      <w:pPr>
        <w:pStyle w:val="a5"/>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74305128" w14:textId="77777777" w:rsidR="0098246F" w:rsidRDefault="0098246F" w:rsidP="0098246F">
      <w:pPr>
        <w:pStyle w:val="a5"/>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в.</w:t>
      </w:r>
      <w:r>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CA66210" w14:textId="77777777" w:rsidR="0098246F" w:rsidRDefault="0098246F" w:rsidP="0098246F">
      <w:pPr>
        <w:pStyle w:val="a5"/>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60D0DCE" w14:textId="77777777" w:rsidR="0098246F" w:rsidRDefault="0098246F" w:rsidP="0098246F">
      <w:pPr>
        <w:pStyle w:val="a5"/>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rPr>
        <w:t>3)</w:t>
      </w:r>
      <w:r>
        <w:rPr>
          <w:rFonts w:ascii="GHEA Grapalat" w:hAnsi="GHEA Grapalat"/>
        </w:rPr>
        <w:tab/>
        <w:t>участники, не имеющие статуса физического лица, считаются взаимосвязанными, если:</w:t>
      </w:r>
    </w:p>
    <w:p w14:paraId="0DD75368" w14:textId="77777777" w:rsidR="0098246F" w:rsidRDefault="0098246F" w:rsidP="0098246F">
      <w:pPr>
        <w:pStyle w:val="a5"/>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Pr>
          <w:rFonts w:ascii="GHEA Grapalat" w:hAnsi="GHEA Grapalat"/>
          <w:color w:val="000000"/>
        </w:rPr>
        <w:t>лица;</w:t>
      </w:r>
    </w:p>
    <w:p w14:paraId="18A77FC5" w14:textId="77777777" w:rsidR="0098246F" w:rsidRDefault="0098246F" w:rsidP="0098246F">
      <w:pPr>
        <w:pStyle w:val="a5"/>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CDD6AE0" w14:textId="77777777" w:rsidR="0098246F" w:rsidRDefault="0098246F" w:rsidP="0098246F">
      <w:pPr>
        <w:pStyle w:val="a5"/>
        <w:widowControl w:val="0"/>
        <w:tabs>
          <w:tab w:val="left" w:pos="1134"/>
        </w:tabs>
        <w:spacing w:before="0" w:beforeAutospacing="0" w:after="160" w:afterAutospacing="0"/>
        <w:ind w:firstLine="567"/>
        <w:jc w:val="both"/>
        <w:rPr>
          <w:rFonts w:ascii="GHEA Grapalat" w:hAnsi="GHEA Grapalat"/>
        </w:rPr>
      </w:pPr>
      <w:r>
        <w:rPr>
          <w:rFonts w:ascii="GHEA Grapalat" w:hAnsi="GHEA Grapalat"/>
          <w:color w:val="000000"/>
        </w:rPr>
        <w:t>в.</w:t>
      </w:r>
      <w:r>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55A0A11" w14:textId="77777777" w:rsidR="0098246F" w:rsidRDefault="0098246F" w:rsidP="0098246F">
      <w:pPr>
        <w:pStyle w:val="a5"/>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они действовали или действуют согласованно, исходя из общих экономических интересов.</w:t>
      </w:r>
    </w:p>
    <w:p w14:paraId="6A40D6DC" w14:textId="77777777" w:rsidR="0098246F" w:rsidRDefault="0098246F" w:rsidP="0098246F">
      <w:pPr>
        <w:widowControl w:val="0"/>
        <w:tabs>
          <w:tab w:val="left" w:pos="1134"/>
        </w:tabs>
        <w:spacing w:after="160"/>
        <w:ind w:firstLine="567"/>
        <w:jc w:val="both"/>
        <w:rPr>
          <w:rFonts w:ascii="GHEA Grapalat" w:hAnsi="GHEA Grapalat"/>
          <w:color w:val="000000"/>
        </w:rPr>
      </w:pPr>
      <w:r>
        <w:rPr>
          <w:rFonts w:ascii="GHEA Grapalat" w:hAnsi="GHEA Grapalat"/>
          <w:color w:val="000000"/>
        </w:rPr>
        <w:t xml:space="preserve">По смыслу настоящего пункта членами семьи считаются отец, мать, супруг </w:t>
      </w:r>
      <w:r>
        <w:rPr>
          <w:rFonts w:ascii="GHEA Grapalat" w:hAnsi="GHEA Grapalat"/>
          <w:color w:val="000000"/>
        </w:rPr>
        <w:lastRenderedPageBreak/>
        <w:t>(супруга), родители супруга (супруги), бабушка, дедушка, сестра, брат, дети, внуки,</w:t>
      </w:r>
      <w:ins w:id="0" w:author="Vardan" w:date="2022-10-29T23:46:00Z">
        <w:r>
          <w:rPr>
            <w:rFonts w:ascii="GHEA Grapalat" w:hAnsi="GHEA Grapalat"/>
            <w:color w:val="000000"/>
          </w:rPr>
          <w:t xml:space="preserve"> </w:t>
        </w:r>
      </w:ins>
      <w:r>
        <w:rPr>
          <w:rFonts w:ascii="GHEA Grapalat" w:hAnsi="GHEA Grapalat"/>
          <w:color w:val="000000"/>
        </w:rPr>
        <w:t>супруг сестры или супруга брата и их дети.</w:t>
      </w:r>
    </w:p>
    <w:p w14:paraId="547FA7F6" w14:textId="77777777" w:rsidR="0098246F" w:rsidRDefault="0098246F" w:rsidP="0098246F">
      <w:pPr>
        <w:widowControl w:val="0"/>
        <w:tabs>
          <w:tab w:val="left" w:pos="1134"/>
        </w:tabs>
        <w:spacing w:after="160"/>
        <w:ind w:firstLine="567"/>
        <w:jc w:val="both"/>
        <w:rPr>
          <w:rFonts w:ascii="GHEA Grapalat" w:hAnsi="GHEA Grapalat" w:cs="Arial Armenian"/>
        </w:rPr>
      </w:pPr>
      <w:r>
        <w:rPr>
          <w:rFonts w:ascii="GHEA Grapalat" w:hAnsi="GHEA Grapalat"/>
        </w:rPr>
        <w:t>2.4.</w:t>
      </w:r>
      <w:r>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r>
        <w:rPr>
          <w:rFonts w:ascii="GHEA Grapalat" w:hAnsi="GHEA Grapalat"/>
          <w:lang w:val="hy-AM"/>
        </w:rPr>
        <w:t>.</w:t>
      </w:r>
      <w:r>
        <w:rPr>
          <w:lang w:val="hy-AM"/>
        </w:rPr>
        <w:t xml:space="preserve"> </w:t>
      </w:r>
      <w:r>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14:paraId="405B73BD" w14:textId="77777777" w:rsidR="0098246F" w:rsidRDefault="0098246F" w:rsidP="0098246F">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2.5.</w:t>
      </w:r>
      <w:r>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Pr>
          <w:rFonts w:ascii="GHEA Grapalat" w:hAnsi="GHEA Grapalat"/>
        </w:rPr>
        <w:t>(на о</w:t>
      </w:r>
      <w:r>
        <w:rPr>
          <w:rFonts w:ascii="GHEA Grapalat" w:hAnsi="GHEA Grapalat"/>
          <w:sz w:val="24"/>
          <w:szCs w:val="24"/>
        </w:rPr>
        <w:t>дин и тот же</w:t>
      </w:r>
      <w:r>
        <w:rPr>
          <w:rFonts w:ascii="GHEA Grapalat" w:hAnsi="GHEA Grapalat"/>
        </w:rPr>
        <w:t xml:space="preserve"> лот)</w:t>
      </w:r>
      <w:r>
        <w:rPr>
          <w:rFonts w:ascii="GHEA Grapalat" w:hAnsi="GHEA Grapalat"/>
          <w:sz w:val="24"/>
          <w:szCs w:val="24"/>
        </w:rPr>
        <w:t xml:space="preserve">. </w:t>
      </w:r>
    </w:p>
    <w:p w14:paraId="0F73FEAB" w14:textId="77777777" w:rsidR="0098246F" w:rsidRDefault="0098246F" w:rsidP="0098246F">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2.6.</w:t>
      </w:r>
      <w:r>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6FFD93E6" w14:textId="77777777" w:rsidR="0098246F" w:rsidRDefault="0098246F" w:rsidP="0098246F">
      <w:pPr>
        <w:pStyle w:val="2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rPr>
          <w:rFonts w:ascii="GHEA Grapalat" w:hAnsi="GHEA Grapalat" w:cs="Sylfaen"/>
          <w:sz w:val="24"/>
          <w:szCs w:val="24"/>
        </w:rPr>
      </w:pPr>
      <w:r>
        <w:rPr>
          <w:rFonts w:ascii="GHEA Grapalat" w:hAnsi="GHEA Grapalat"/>
          <w:sz w:val="24"/>
          <w:szCs w:val="24"/>
        </w:rPr>
        <w:t>В подобном случае:</w:t>
      </w:r>
    </w:p>
    <w:p w14:paraId="6E1FDE15" w14:textId="77777777" w:rsidR="0098246F" w:rsidRDefault="0098246F" w:rsidP="0098246F">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Pr>
          <w:rFonts w:ascii="GHEA Grapalat" w:hAnsi="GHEA Grapalat"/>
          <w:sz w:val="24"/>
          <w:szCs w:val="24"/>
        </w:rPr>
        <w:tab/>
        <w:t xml:space="preserve">ни одна из сторон договора о совместной деятельности не может подать отдельную заявку на одну и ту же процедуру </w:t>
      </w:r>
      <w:r>
        <w:rPr>
          <w:rFonts w:ascii="GHEA Grapalat" w:hAnsi="GHEA Grapalat"/>
        </w:rPr>
        <w:t>(на о</w:t>
      </w:r>
      <w:r>
        <w:rPr>
          <w:rFonts w:ascii="GHEA Grapalat" w:hAnsi="GHEA Grapalat"/>
          <w:sz w:val="24"/>
          <w:szCs w:val="24"/>
        </w:rPr>
        <w:t>дин и тот же</w:t>
      </w:r>
      <w:r>
        <w:rPr>
          <w:rFonts w:ascii="GHEA Grapalat" w:hAnsi="GHEA Grapalat"/>
        </w:rPr>
        <w:t xml:space="preserve"> лот)</w:t>
      </w:r>
      <w:r>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797AB76" w14:textId="77777777" w:rsidR="0098246F" w:rsidRDefault="0098246F" w:rsidP="0098246F">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099B3FE"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Arial"/>
          <w:b/>
        </w:rPr>
      </w:pPr>
      <w:r>
        <w:rPr>
          <w:rFonts w:ascii="GHEA Grapalat" w:hAnsi="GHEA Grapalat"/>
          <w:b/>
        </w:rPr>
        <w:t xml:space="preserve">3. РАЗЪЯСНЕНИЕ ПРИГЛАШЕНИЯ </w:t>
      </w:r>
      <w:r>
        <w:rPr>
          <w:rFonts w:ascii="GHEA Grapalat" w:hAnsi="GHEA Grapalat"/>
          <w:b/>
        </w:rPr>
        <w:br/>
        <w:t xml:space="preserve">И ПОРЯДОК ВНЕСЕНИЯ ИЗМЕНЕНИЯ В ПРИГЛАШЕНИЕ </w:t>
      </w:r>
    </w:p>
    <w:p w14:paraId="539B0737"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3.1.</w:t>
      </w:r>
      <w:r>
        <w:rPr>
          <w:rFonts w:ascii="GHEA Grapalat" w:hAnsi="GHEA Grapalat"/>
        </w:rPr>
        <w:tab/>
        <w:t>Согласно статье 29 Закона участник вправе требовать от заказчика разъяснения приглашения.</w:t>
      </w:r>
    </w:p>
    <w:p w14:paraId="7D70B134"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60"/>
        <w:ind w:firstLine="567"/>
        <w:jc w:val="both"/>
        <w:rPr>
          <w:rFonts w:ascii="GHEA Grapalat" w:hAnsi="GHEA Grapalat"/>
        </w:rPr>
      </w:pPr>
      <w:r>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Pr>
          <w:rStyle w:val="aff2"/>
          <w:rFonts w:ascii="GHEA Grapalat" w:hAnsi="GHEA Grapalat"/>
        </w:rPr>
        <w:footnoteReference w:customMarkFollows="1" w:id="3"/>
        <w:t>5</w:t>
      </w:r>
      <w:r>
        <w:rPr>
          <w:rFonts w:ascii="GHEA Grapalat" w:hAnsi="GHEA Grapalat"/>
        </w:rPr>
        <w:t xml:space="preserve">. </w:t>
      </w:r>
    </w:p>
    <w:p w14:paraId="674B0B21"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lastRenderedPageBreak/>
        <w:t>3.2.</w:t>
      </w:r>
      <w:r>
        <w:rPr>
          <w:rFonts w:ascii="GHEA Grapalat" w:hAnsi="GHEA Grapalat"/>
        </w:rPr>
        <w:tab/>
        <w:t>В день предоставления разъяснения объявление о запросе и о</w:t>
      </w:r>
      <w:r>
        <w:rPr>
          <w:rFonts w:ascii="Courier New" w:hAnsi="Courier New" w:cs="Courier New"/>
          <w:lang w:val="en-US"/>
        </w:rPr>
        <w:t> </w:t>
      </w:r>
      <w:r>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44F6D8EA" w14:textId="77777777" w:rsidR="0098246F" w:rsidRDefault="0098246F" w:rsidP="0098246F">
      <w:pPr>
        <w:widowControl w:val="0"/>
        <w:tabs>
          <w:tab w:val="left" w:pos="1134"/>
        </w:tabs>
        <w:autoSpaceDE w:val="0"/>
        <w:autoSpaceDN w:val="0"/>
        <w:adjustRightInd w:val="0"/>
        <w:spacing w:after="160"/>
        <w:ind w:firstLine="567"/>
        <w:jc w:val="both"/>
        <w:rPr>
          <w:rFonts w:ascii="GHEA Grapalat" w:hAnsi="GHEA Grapalat"/>
        </w:rPr>
      </w:pPr>
      <w:r>
        <w:rPr>
          <w:rFonts w:ascii="GHEA Grapalat" w:hAnsi="GHEA Grapalat"/>
        </w:rPr>
        <w:t>3.3.</w:t>
      </w:r>
      <w:r>
        <w:rPr>
          <w:rFonts w:ascii="GHEA Grapalat" w:hAnsi="GHEA Grapalat"/>
        </w:rPr>
        <w:tab/>
        <w:t>Разъяснения не предоставляется, если запрос представлен с</w:t>
      </w:r>
      <w:r>
        <w:rPr>
          <w:rFonts w:ascii="Calibri" w:hAnsi="Calibri" w:cs="Calibri"/>
        </w:rPr>
        <w:t> </w:t>
      </w:r>
      <w:r>
        <w:rPr>
          <w:rFonts w:ascii="GHEA Grapalat" w:hAnsi="GHEA Grapalat" w:cs="GHEA Grapalat"/>
        </w:rPr>
        <w:t>нарушением</w:t>
      </w:r>
      <w:r>
        <w:rPr>
          <w:rFonts w:ascii="GHEA Grapalat" w:hAnsi="GHEA Grapalat"/>
        </w:rPr>
        <w:t xml:space="preserve"> </w:t>
      </w:r>
      <w:r>
        <w:rPr>
          <w:rFonts w:ascii="GHEA Grapalat" w:hAnsi="GHEA Grapalat" w:cs="GHEA Grapalat"/>
        </w:rPr>
        <w:t>установленного</w:t>
      </w:r>
      <w:r>
        <w:rPr>
          <w:rFonts w:ascii="GHEA Grapalat" w:hAnsi="GHEA Grapalat"/>
        </w:rPr>
        <w:t xml:space="preserve"> </w:t>
      </w:r>
      <w:r>
        <w:rPr>
          <w:rFonts w:ascii="GHEA Grapalat" w:hAnsi="GHEA Grapalat" w:cs="GHEA Grapalat"/>
        </w:rPr>
        <w:t>настоящим</w:t>
      </w:r>
      <w:r>
        <w:rPr>
          <w:rFonts w:ascii="GHEA Grapalat" w:hAnsi="GHEA Grapalat"/>
        </w:rPr>
        <w:t xml:space="preserve"> </w:t>
      </w:r>
      <w:r>
        <w:rPr>
          <w:rFonts w:ascii="GHEA Grapalat" w:hAnsi="GHEA Grapalat" w:cs="GHEA Grapalat"/>
        </w:rPr>
        <w:t>разделом</w:t>
      </w:r>
      <w:r>
        <w:rPr>
          <w:rFonts w:ascii="GHEA Grapalat" w:hAnsi="GHEA Grapalat"/>
        </w:rPr>
        <w:t xml:space="preserve"> </w:t>
      </w:r>
      <w:r>
        <w:rPr>
          <w:rFonts w:ascii="GHEA Grapalat" w:hAnsi="GHEA Grapalat" w:cs="GHEA Grapalat"/>
        </w:rPr>
        <w:t>срока</w:t>
      </w:r>
      <w:r>
        <w:rPr>
          <w:rFonts w:ascii="GHEA Grapalat" w:hAnsi="GHEA Grapalat"/>
        </w:rPr>
        <w:t xml:space="preserve">, </w:t>
      </w:r>
      <w:r>
        <w:rPr>
          <w:rFonts w:ascii="GHEA Grapalat" w:hAnsi="GHEA Grapalat" w:cs="GHEA Grapalat"/>
        </w:rPr>
        <w:t>а</w:t>
      </w:r>
      <w:r>
        <w:rPr>
          <w:rFonts w:ascii="GHEA Grapalat" w:hAnsi="GHEA Grapalat"/>
        </w:rPr>
        <w:t xml:space="preserve"> </w:t>
      </w:r>
      <w:r>
        <w:rPr>
          <w:rFonts w:ascii="GHEA Grapalat" w:hAnsi="GHEA Grapalat" w:cs="GHEA Grapalat"/>
        </w:rPr>
        <w:t>также</w:t>
      </w:r>
      <w:r>
        <w:rPr>
          <w:rFonts w:ascii="GHEA Grapalat" w:hAnsi="GHEA Grapalat"/>
        </w:rPr>
        <w:t xml:space="preserve"> </w:t>
      </w:r>
      <w:r>
        <w:rPr>
          <w:rFonts w:ascii="GHEA Grapalat" w:hAnsi="GHEA Grapalat" w:cs="GHEA Grapalat"/>
        </w:rPr>
        <w:t>в</w:t>
      </w:r>
      <w:r>
        <w:rPr>
          <w:rFonts w:ascii="GHEA Grapalat" w:hAnsi="GHEA Grapalat"/>
        </w:rPr>
        <w:t xml:space="preserve"> </w:t>
      </w:r>
      <w:r>
        <w:rPr>
          <w:rFonts w:ascii="GHEA Grapalat" w:hAnsi="GHEA Grapalat" w:cs="GHEA Grapalat"/>
        </w:rPr>
        <w:t>случае</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выходит</w:t>
      </w:r>
      <w:r>
        <w:rPr>
          <w:rFonts w:ascii="GHEA Grapalat" w:hAnsi="GHEA Grapalat"/>
        </w:rPr>
        <w:t xml:space="preserve"> </w:t>
      </w:r>
      <w:r>
        <w:rPr>
          <w:rFonts w:ascii="GHEA Grapalat" w:hAnsi="GHEA Grapalat" w:cs="GHEA Grapalat"/>
        </w:rPr>
        <w:t>за</w:t>
      </w:r>
      <w:r>
        <w:rPr>
          <w:rFonts w:ascii="GHEA Grapalat" w:hAnsi="GHEA Grapalat"/>
        </w:rPr>
        <w:t xml:space="preserve"> </w:t>
      </w:r>
      <w:r>
        <w:rPr>
          <w:rFonts w:ascii="GHEA Grapalat" w:hAnsi="GHEA Grapalat" w:cs="GHEA Grapalat"/>
        </w:rPr>
        <w:t>рамки</w:t>
      </w:r>
      <w:r>
        <w:rPr>
          <w:rFonts w:ascii="GHEA Grapalat" w:hAnsi="GHEA Grapalat"/>
        </w:rPr>
        <w:t xml:space="preserve"> </w:t>
      </w:r>
      <w:r>
        <w:rPr>
          <w:rFonts w:ascii="GHEA Grapalat" w:hAnsi="GHEA Grapalat" w:cs="GHEA Grapalat"/>
        </w:rPr>
        <w:t>содержания</w:t>
      </w:r>
      <w:r>
        <w:rPr>
          <w:rFonts w:ascii="GHEA Grapalat" w:hAnsi="GHEA Grapalat"/>
        </w:rPr>
        <w:t xml:space="preserve"> </w:t>
      </w:r>
      <w:r>
        <w:rPr>
          <w:rFonts w:ascii="GHEA Grapalat" w:hAnsi="GHEA Grapalat" w:cs="GHEA Grapalat"/>
        </w:rPr>
        <w:t>настоящего</w:t>
      </w:r>
      <w:r>
        <w:rPr>
          <w:rFonts w:ascii="GHEA Grapalat" w:hAnsi="GHEA Grapalat"/>
        </w:rPr>
        <w:t xml:space="preserve"> </w:t>
      </w:r>
      <w:r>
        <w:rPr>
          <w:rFonts w:ascii="GHEA Grapalat" w:hAnsi="GHEA Grapalat" w:cs="GHEA Grapalat"/>
        </w:rPr>
        <w:t>Приглашения</w:t>
      </w:r>
      <w:r>
        <w:rPr>
          <w:rFonts w:ascii="GHEA Grapalat" w:hAnsi="GHEA Grapalat"/>
        </w:rPr>
        <w:t xml:space="preserve">, </w:t>
      </w:r>
      <w:r>
        <w:rPr>
          <w:rFonts w:ascii="GHEA Grapalat" w:hAnsi="GHEA Grapalat" w:cs="GHEA Grapalat"/>
        </w:rPr>
        <w:t>или</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касается</w:t>
      </w:r>
      <w:r>
        <w:rPr>
          <w:rFonts w:ascii="GHEA Grapalat" w:hAnsi="GHEA Grapalat"/>
        </w:rPr>
        <w:t xml:space="preserve"> </w:t>
      </w:r>
      <w:r>
        <w:rPr>
          <w:rFonts w:ascii="GHEA Grapalat" w:hAnsi="GHEA Grapalat" w:cs="GHEA Grapalat"/>
        </w:rPr>
        <w:t>соответствия</w:t>
      </w:r>
      <w:r>
        <w:rPr>
          <w:rFonts w:ascii="GHEA Grapalat" w:hAnsi="GHEA Grapalat"/>
        </w:rPr>
        <w:t xml:space="preserve"> </w:t>
      </w:r>
      <w:r>
        <w:rPr>
          <w:rFonts w:ascii="GHEA Grapalat" w:hAnsi="GHEA Grapalat" w:cs="GHEA Grapalat"/>
        </w:rPr>
        <w:t>технических</w:t>
      </w:r>
      <w:r>
        <w:rPr>
          <w:rFonts w:ascii="GHEA Grapalat" w:hAnsi="GHEA Grapalat"/>
        </w:rPr>
        <w:t xml:space="preserve"> </w:t>
      </w:r>
      <w:r>
        <w:rPr>
          <w:rFonts w:ascii="GHEA Grapalat" w:hAnsi="GHEA Grapalat" w:cs="GHEA Grapalat"/>
        </w:rPr>
        <w:t>характеристик</w:t>
      </w:r>
      <w:r>
        <w:rPr>
          <w:rFonts w:ascii="GHEA Grapalat" w:hAnsi="GHEA Grapalat"/>
        </w:rPr>
        <w:t xml:space="preserve"> </w:t>
      </w:r>
      <w:r>
        <w:rPr>
          <w:rFonts w:ascii="GHEA Grapalat" w:hAnsi="GHEA Grapalat" w:cs="GHEA Grapalat"/>
        </w:rPr>
        <w:t>предлагаемых</w:t>
      </w:r>
      <w:r>
        <w:rPr>
          <w:rFonts w:ascii="GHEA Grapalat" w:hAnsi="GHEA Grapalat"/>
        </w:rPr>
        <w:t xml:space="preserve"> </w:t>
      </w:r>
      <w:r>
        <w:rPr>
          <w:rFonts w:ascii="GHEA Grapalat" w:hAnsi="GHEA Grapalat" w:cs="GHEA Grapalat"/>
        </w:rPr>
        <w:t>участником</w:t>
      </w:r>
      <w:r>
        <w:rPr>
          <w:rFonts w:ascii="GHEA Grapalat" w:hAnsi="GHEA Grapalat"/>
        </w:rPr>
        <w:t xml:space="preserve"> </w:t>
      </w:r>
      <w:r>
        <w:rPr>
          <w:rFonts w:ascii="GHEA Grapalat" w:hAnsi="GHEA Grapalat" w:cs="GHEA Grapalat"/>
        </w:rPr>
        <w:t>товаров</w:t>
      </w:r>
      <w:r>
        <w:rPr>
          <w:rFonts w:ascii="GHEA Grapalat" w:hAnsi="GHEA Grapalat"/>
        </w:rPr>
        <w:t xml:space="preserve"> </w:t>
      </w:r>
      <w:r>
        <w:rPr>
          <w:rFonts w:ascii="GHEA Grapalat" w:hAnsi="GHEA Grapalat" w:cs="GHEA Grapalat"/>
        </w:rPr>
        <w:t>техническим</w:t>
      </w:r>
      <w:r>
        <w:rPr>
          <w:rFonts w:ascii="GHEA Grapalat" w:hAnsi="GHEA Grapalat"/>
        </w:rPr>
        <w:t xml:space="preserve"> </w:t>
      </w:r>
      <w:r>
        <w:rPr>
          <w:rFonts w:ascii="GHEA Grapalat" w:hAnsi="GHEA Grapalat" w:cs="GHEA Grapalat"/>
        </w:rPr>
        <w:t>характ</w:t>
      </w:r>
      <w:r>
        <w:rPr>
          <w:rFonts w:ascii="GHEA Grapalat" w:hAnsi="GHEA Grapalat"/>
        </w:rPr>
        <w:t>еристикам, предусмотренным настоящим</w:t>
      </w:r>
      <w:r>
        <w:rPr>
          <w:rFonts w:ascii="Sylfaen" w:hAnsi="Sylfaen"/>
          <w:lang w:val="hy-AM"/>
        </w:rPr>
        <w:t xml:space="preserve"> </w:t>
      </w:r>
      <w:r>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CEC6060" w14:textId="77777777" w:rsidR="0098246F" w:rsidRDefault="0098246F" w:rsidP="0098246F">
      <w:pPr>
        <w:widowControl w:val="0"/>
        <w:tabs>
          <w:tab w:val="left" w:pos="1134"/>
        </w:tabs>
        <w:autoSpaceDE w:val="0"/>
        <w:autoSpaceDN w:val="0"/>
        <w:adjustRightInd w:val="0"/>
        <w:spacing w:after="160"/>
        <w:ind w:firstLine="567"/>
        <w:jc w:val="both"/>
        <w:rPr>
          <w:rFonts w:ascii="GHEA Grapalat" w:hAnsi="GHEA Grapalat"/>
          <w:lang w:val="hy-AM"/>
        </w:rPr>
      </w:pPr>
      <w:r>
        <w:rPr>
          <w:rFonts w:ascii="GHEA Grapalat" w:hAnsi="GHEA Grapalat"/>
        </w:rPr>
        <w:t>3.4.</w:t>
      </w:r>
      <w:r>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Pr>
          <w:rFonts w:ascii="GHEA Grapalat" w:hAnsi="GHEA Grapalat"/>
          <w:vertAlign w:val="superscript"/>
          <w:lang w:val="hy-AM"/>
        </w:rPr>
        <w:t>5</w:t>
      </w:r>
      <w:r>
        <w:rPr>
          <w:rFonts w:ascii="GHEA Grapalat" w:hAnsi="GHEA Grapalat"/>
          <w:lang w:val="hy-AM"/>
        </w:rPr>
        <w:t xml:space="preserve"> </w:t>
      </w:r>
    </w:p>
    <w:p w14:paraId="233A14C6" w14:textId="77777777" w:rsidR="0098246F" w:rsidRDefault="0098246F" w:rsidP="0098246F">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 Кажд</w:t>
      </w:r>
      <w:r>
        <w:rPr>
          <w:rFonts w:ascii="GHEA Grapalat" w:hAnsi="GHEA Grapalat"/>
        </w:rPr>
        <w:t>ое лицо</w:t>
      </w:r>
      <w:r>
        <w:rPr>
          <w:rFonts w:ascii="GHEA Grapalat" w:hAnsi="GHEA Grapalat"/>
          <w:lang w:val="hy-AM"/>
        </w:rPr>
        <w:t xml:space="preserve"> без указания имени, до истечения срока, установленного для внесения изменений в приглашение, </w:t>
      </w:r>
      <w:r>
        <w:rPr>
          <w:rFonts w:ascii="GHEA Grapalat" w:hAnsi="GHEA Grapalat"/>
        </w:rPr>
        <w:t xml:space="preserve">имеет право </w:t>
      </w:r>
      <w:r>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 с точки зрения предусмотренных Законом требований обеспечения конкуренции и исключения дискриминации</w:t>
      </w:r>
      <w:r>
        <w:rPr>
          <w:rFonts w:ascii="GHEA Grapalat" w:hAnsi="GHEA Grapalat"/>
        </w:rPr>
        <w:t>.</w:t>
      </w:r>
      <w:r>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63BB7DD" w14:textId="77777777" w:rsidR="0098246F" w:rsidRDefault="0098246F" w:rsidP="0098246F">
      <w:pPr>
        <w:widowControl w:val="0"/>
        <w:tabs>
          <w:tab w:val="left" w:pos="1134"/>
        </w:tabs>
        <w:autoSpaceDE w:val="0"/>
        <w:autoSpaceDN w:val="0"/>
        <w:adjustRightInd w:val="0"/>
        <w:spacing w:after="160"/>
        <w:ind w:firstLine="567"/>
        <w:jc w:val="both"/>
        <w:rPr>
          <w:rFonts w:ascii="GHEA Grapalat" w:hAnsi="GHEA Grapalat" w:cs="Arial Unicode"/>
        </w:rPr>
      </w:pPr>
      <w:r>
        <w:rPr>
          <w:rFonts w:ascii="GHEA Grapalat" w:hAnsi="GHEA Grapalat"/>
        </w:rPr>
        <w:t>3.</w:t>
      </w:r>
      <w:r>
        <w:rPr>
          <w:rFonts w:ascii="GHEA Grapalat" w:hAnsi="GHEA Grapalat"/>
          <w:lang w:val="hy-AM"/>
        </w:rPr>
        <w:t>6</w:t>
      </w:r>
      <w:r>
        <w:rPr>
          <w:rFonts w:ascii="GHEA Grapalat" w:hAnsi="GHEA Grapalat"/>
        </w:rPr>
        <w:t>.</w:t>
      </w:r>
      <w:r>
        <w:rPr>
          <w:rFonts w:ascii="GHEA Grapalat" w:hAnsi="GHEA Grapalat"/>
        </w:rPr>
        <w:tab/>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Pr>
          <w:rFonts w:ascii="GHEA Grapalat" w:hAnsi="GHEA Grapalat"/>
        </w:rPr>
        <w:t xml:space="preserve">этих изменениях. В этом случае участники обязаны продлить срок действия </w:t>
      </w:r>
      <w:r>
        <w:rPr>
          <w:rFonts w:ascii="GHEA Grapalat" w:hAnsi="GHEA Grapalat"/>
        </w:rPr>
        <w:lastRenderedPageBreak/>
        <w:t>представленного ими обеспечения заявки или представить новое обеспечение заявки</w:t>
      </w:r>
      <w:r>
        <w:rPr>
          <w:rStyle w:val="aff2"/>
          <w:rFonts w:ascii="GHEA Grapalat" w:hAnsi="GHEA Grapalat"/>
        </w:rPr>
        <w:footnoteReference w:customMarkFollows="1" w:id="4"/>
        <w:t>6</w:t>
      </w:r>
      <w:r>
        <w:rPr>
          <w:rFonts w:ascii="GHEA Grapalat" w:hAnsi="GHEA Grapalat"/>
        </w:rPr>
        <w:t xml:space="preserve">. </w:t>
      </w:r>
    </w:p>
    <w:p w14:paraId="3C095B26"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p>
    <w:p w14:paraId="4DFA8DAE"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Arial"/>
          <w:b/>
        </w:rPr>
      </w:pPr>
      <w:r>
        <w:rPr>
          <w:rFonts w:ascii="GHEA Grapalat" w:hAnsi="GHEA Grapalat"/>
          <w:b/>
        </w:rPr>
        <w:t>4. ПОРЯДОК ПОДАЧИ ЗАЯВКИ</w:t>
      </w:r>
    </w:p>
    <w:p w14:paraId="201A33FD"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4.1.</w:t>
      </w:r>
      <w:r>
        <w:rPr>
          <w:rFonts w:ascii="GHEA Grapalat" w:hAnsi="GHEA Grapalat"/>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8493A57" w14:textId="77777777" w:rsidR="0098246F" w:rsidRDefault="0098246F" w:rsidP="0098246F">
      <w:pPr>
        <w:pStyle w:val="2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firstLine="567"/>
        <w:rPr>
          <w:rFonts w:ascii="GHEA Grapalat" w:hAnsi="GHEA Grapalat" w:cs="Sylfaen"/>
          <w:sz w:val="24"/>
          <w:szCs w:val="24"/>
        </w:rPr>
      </w:pPr>
      <w:r>
        <w:rPr>
          <w:rFonts w:ascii="GHEA Grapalat" w:hAnsi="GHEA Grapalat"/>
          <w:sz w:val="24"/>
          <w:szCs w:val="24"/>
        </w:rPr>
        <w:t xml:space="preserve">Участник может подать заявку как для каждого лота, так и для нескольких или всех лотов. </w:t>
      </w:r>
    </w:p>
    <w:p w14:paraId="1C4FF5BF" w14:textId="77777777" w:rsidR="0098246F" w:rsidRDefault="0098246F" w:rsidP="0098246F">
      <w:pPr>
        <w:pStyle w:val="2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firstLine="567"/>
        <w:rPr>
          <w:rFonts w:ascii="GHEA Grapalat" w:hAnsi="GHEA Grapalat" w:cs="Sylfaen"/>
          <w:sz w:val="24"/>
          <w:szCs w:val="24"/>
        </w:rPr>
      </w:pPr>
      <w:r>
        <w:rPr>
          <w:rFonts w:ascii="GHEA Grapalat" w:hAnsi="GHEA Grapalat"/>
          <w:sz w:val="24"/>
          <w:szCs w:val="24"/>
        </w:rPr>
        <w:t>Заявка подается до истечения срока, установленного для этого настоящим Приглашением.</w:t>
      </w:r>
    </w:p>
    <w:p w14:paraId="42936792" w14:textId="77777777" w:rsidR="0098246F" w:rsidRDefault="0098246F" w:rsidP="0098246F">
      <w:pPr>
        <w:pStyle w:val="2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firstLine="567"/>
        <w:rPr>
          <w:rFonts w:ascii="GHEA Grapalat" w:hAnsi="GHEA Grapalat"/>
          <w:sz w:val="24"/>
          <w:szCs w:val="24"/>
        </w:rPr>
      </w:pPr>
      <w:r>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2BF914F2" w14:textId="154A886C" w:rsidR="0098246F" w:rsidRDefault="0098246F" w:rsidP="0098246F">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представить в комиссию по адресу "</w:t>
      </w:r>
      <w:r>
        <w:rPr>
          <w:rFonts w:ascii="Arial Unicode" w:hAnsi="Arial Unicode" w:cs="Courier New"/>
          <w:b/>
          <w:color w:val="202124"/>
          <w:sz w:val="24"/>
          <w:szCs w:val="24"/>
          <w:lang w:bidi="ar-SA"/>
        </w:rPr>
        <w:t xml:space="preserve"> Хой </w:t>
      </w:r>
      <w:proofErr w:type="gramStart"/>
      <w:r>
        <w:rPr>
          <w:rFonts w:ascii="Arial Unicode" w:hAnsi="Arial Unicode" w:cs="Courier New"/>
          <w:b/>
          <w:color w:val="202124"/>
          <w:sz w:val="24"/>
          <w:szCs w:val="24"/>
          <w:lang w:bidi="ar-SA"/>
        </w:rPr>
        <w:t>муниципалитет</w:t>
      </w:r>
      <w:r>
        <w:rPr>
          <w:rFonts w:ascii="inherit" w:hAnsi="inherit" w:cs="Courier New"/>
          <w:color w:val="202124"/>
          <w:sz w:val="42"/>
          <w:szCs w:val="42"/>
          <w:lang w:bidi="ar-SA"/>
        </w:rPr>
        <w:t xml:space="preserve"> </w:t>
      </w:r>
      <w:r>
        <w:rPr>
          <w:rFonts w:ascii="GHEA Grapalat" w:hAnsi="GHEA Grapalat"/>
          <w:i/>
          <w:sz w:val="24"/>
          <w:szCs w:val="24"/>
        </w:rPr>
        <w:t>,</w:t>
      </w:r>
      <w:proofErr w:type="gramEnd"/>
      <w:r>
        <w:rPr>
          <w:rFonts w:ascii="GHEA Grapalat" w:hAnsi="GHEA Grapalat"/>
          <w:i/>
          <w:sz w:val="24"/>
          <w:szCs w:val="24"/>
        </w:rPr>
        <w:t xml:space="preserve"> </w:t>
      </w:r>
      <w:r>
        <w:rPr>
          <w:rFonts w:ascii="Arial Unicode" w:hAnsi="Arial Unicode" w:cs="Courier New"/>
          <w:b/>
          <w:color w:val="202124"/>
          <w:sz w:val="24"/>
          <w:szCs w:val="24"/>
          <w:lang w:bidi="ar-SA"/>
        </w:rPr>
        <w:t>РА Армавирская область, село Гегакерт,ул.</w:t>
      </w:r>
      <w:r>
        <w:rPr>
          <w:rFonts w:ascii="Arial Unicode" w:hAnsi="Arial Unicode"/>
          <w:b/>
          <w:color w:val="202124"/>
          <w:sz w:val="24"/>
          <w:szCs w:val="24"/>
          <w:lang w:bidi="ar-SA"/>
        </w:rPr>
        <w:t xml:space="preserve"> Маштоца</w:t>
      </w:r>
      <w:r>
        <w:rPr>
          <w:rFonts w:ascii="Arial Unicode" w:hAnsi="Arial Unicode" w:cs="Courier New"/>
          <w:b/>
          <w:color w:val="202124"/>
          <w:sz w:val="24"/>
          <w:szCs w:val="24"/>
          <w:lang w:bidi="ar-SA"/>
        </w:rPr>
        <w:t xml:space="preserve"> </w:t>
      </w:r>
      <w:r>
        <w:rPr>
          <w:rFonts w:ascii="GHEA Grapalat" w:hAnsi="GHEA Grapalat"/>
          <w:sz w:val="24"/>
          <w:szCs w:val="24"/>
        </w:rPr>
        <w:t xml:space="preserve">" не позднее, </w:t>
      </w:r>
      <w:r>
        <w:rPr>
          <w:rFonts w:ascii="GHEA Grapalat" w:hAnsi="GHEA Grapalat"/>
          <w:b/>
          <w:sz w:val="24"/>
          <w:szCs w:val="24"/>
        </w:rPr>
        <w:t>чем "</w:t>
      </w:r>
      <w:r w:rsidR="002B52C4">
        <w:rPr>
          <w:rFonts w:ascii="GHEA Grapalat" w:hAnsi="GHEA Grapalat"/>
          <w:b/>
          <w:sz w:val="24"/>
          <w:szCs w:val="24"/>
        </w:rPr>
        <w:t>15:00</w:t>
      </w:r>
      <w:r>
        <w:rPr>
          <w:rFonts w:ascii="GHEA Grapalat" w:hAnsi="GHEA Grapalat"/>
          <w:b/>
          <w:sz w:val="24"/>
          <w:szCs w:val="24"/>
        </w:rPr>
        <w:t>" часов "7"-го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14:paraId="0DA557A4" w14:textId="77777777" w:rsidR="0098246F" w:rsidRDefault="0098246F" w:rsidP="0098246F">
      <w:pPr>
        <w:pStyle w:val="af5"/>
        <w:widowControl w:val="0"/>
        <w:tabs>
          <w:tab w:val="left" w:pos="708"/>
        </w:tabs>
        <w:spacing w:line="240" w:lineRule="auto"/>
        <w:ind w:firstLine="567"/>
        <w:rPr>
          <w:rFonts w:ascii="GHEA Grapalat" w:hAnsi="GHEA Grapalat" w:cs="Times New Roma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Pr>
          <w:rFonts w:ascii="GHEA Grapalat" w:hAnsi="GHEA Grapalat"/>
          <w:sz w:val="20"/>
        </w:rPr>
        <w:t>"</w:t>
      </w:r>
      <w:r>
        <w:rPr>
          <w:rFonts w:ascii="GHEA Grapalat" w:hAnsi="GHEA Grapalat"/>
          <w:b/>
          <w:sz w:val="20"/>
          <w:lang w:val="hy-AM"/>
        </w:rPr>
        <w:t xml:space="preserve"> </w:t>
      </w:r>
      <w:r>
        <w:rPr>
          <w:rFonts w:ascii="GHEA Grapalat" w:hAnsi="GHEA Grapalat" w:cs="Times New Roman"/>
          <w:b/>
          <w:sz w:val="20"/>
          <w:lang w:val="hy-AM"/>
        </w:rPr>
        <w:t>Ш. Погосян</w:t>
      </w:r>
      <w:r>
        <w:rPr>
          <w:rFonts w:ascii="GHEA Grapalat" w:hAnsi="GHEA Grapalat" w:cs="Times New Roman"/>
          <w:sz w:val="20"/>
          <w:lang w:val="hy-AM"/>
        </w:rPr>
        <w:t xml:space="preserve"> </w:t>
      </w:r>
      <w:r>
        <w:rPr>
          <w:rFonts w:ascii="GHEA Grapalat" w:hAnsi="GHEA Grapalat"/>
          <w:sz w:val="20"/>
        </w:rPr>
        <w:t>".</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1B1FEC3F" w14:textId="77777777" w:rsidR="0098246F" w:rsidRDefault="0098246F" w:rsidP="0098246F">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4.3.</w:t>
      </w:r>
      <w:r>
        <w:rPr>
          <w:rFonts w:ascii="GHEA Grapalat" w:hAnsi="GHEA Grapalat"/>
          <w:sz w:val="24"/>
          <w:szCs w:val="24"/>
        </w:rPr>
        <w:tab/>
        <w:t>В заявке участник представляет:</w:t>
      </w:r>
    </w:p>
    <w:p w14:paraId="32B6F32C"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Pr>
          <w:rFonts w:ascii="GHEA Grapalat" w:hAnsi="GHEA Grapalat"/>
        </w:rPr>
        <w:t>телефона ,</w:t>
      </w:r>
      <w:proofErr w:type="gramEnd"/>
      <w:r>
        <w:rPr>
          <w:rFonts w:ascii="GHEA Grapalat" w:hAnsi="GHEA Grapalat"/>
        </w:rPr>
        <w:t xml:space="preserve"> которое включает:</w:t>
      </w:r>
    </w:p>
    <w:p w14:paraId="2F9BA0FF"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xml:space="preserve">   а) подтверждение о соответствии своих данных</w:t>
      </w:r>
      <w:ins w:id="1" w:author="Vardan" w:date="2022-10-29T23:48: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007C3174"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настоящим приглашением в случае признания отобранным участником    </w:t>
      </w:r>
    </w:p>
    <w:p w14:paraId="3781E850"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Fonts w:ascii="GHEA Grapalat" w:hAnsi="GHEA Grapalat"/>
        </w:rPr>
      </w:pPr>
      <w:r>
        <w:rPr>
          <w:rFonts w:ascii="GHEA Grapalat" w:hAnsi="GHEA Grapalat"/>
        </w:rPr>
        <w:lastRenderedPageBreak/>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0DBA0F3F"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35E79C15" w14:textId="77777777" w:rsidR="0098246F" w:rsidRDefault="0098246F" w:rsidP="0098246F">
      <w:pPr>
        <w:pStyle w:val="norm"/>
        <w:widowControl w:val="0"/>
        <w:tabs>
          <w:tab w:val="left" w:pos="1134"/>
        </w:tabs>
        <w:spacing w:after="160" w:line="240" w:lineRule="auto"/>
        <w:ind w:firstLine="284"/>
        <w:rPr>
          <w:rFonts w:ascii="GHEA Grapalat" w:hAnsi="GHEA Grapalat"/>
          <w:sz w:val="24"/>
          <w:szCs w:val="24"/>
        </w:rPr>
      </w:pPr>
      <w:r>
        <w:rPr>
          <w:rFonts w:ascii="GHEA Grapalat" w:hAnsi="GHEA Grapalat"/>
          <w:sz w:val="24"/>
          <w:szCs w:val="24"/>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 решении заключить договор; </w:t>
      </w:r>
      <w:r>
        <w:rPr>
          <w:rFonts w:ascii="GHEA Grapalat" w:hAnsi="GHEA Grapalat"/>
          <w:sz w:val="24"/>
          <w:szCs w:val="24"/>
          <w:vertAlign w:val="superscript"/>
        </w:rPr>
        <w:t>6</w:t>
      </w:r>
      <w:r>
        <w:rPr>
          <w:rFonts w:ascii="GHEA Grapalat" w:hAnsi="GHEA Grapalat"/>
          <w:sz w:val="24"/>
          <w:szCs w:val="24"/>
          <w:vertAlign w:val="superscript"/>
          <w:lang w:val="hy-AM"/>
        </w:rPr>
        <w:t xml:space="preserve">.1 </w:t>
      </w:r>
    </w:p>
    <w:p w14:paraId="115BB450" w14:textId="77777777" w:rsidR="0098246F" w:rsidRDefault="0098246F" w:rsidP="0098246F">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2) </w:t>
      </w:r>
      <w:r>
        <w:rPr>
          <w:rFonts w:ascii="GHEA Grapalat" w:hAnsi="GHEA Grapalat"/>
          <w:sz w:val="24"/>
          <w:szCs w:val="24"/>
        </w:rPr>
        <w:t>технические характеристики</w:t>
      </w:r>
      <w:r>
        <w:rPr>
          <w:rFonts w:ascii="GHEA Grapalat" w:hAnsi="GHEA Grapalat" w:cs="Sylfaen"/>
          <w:sz w:val="24"/>
          <w:szCs w:val="24"/>
        </w:rPr>
        <w:t xml:space="preserve"> предлагаемого им товара</w:t>
      </w:r>
      <w:r>
        <w:rPr>
          <w:rFonts w:ascii="GHEA Grapalat" w:hAnsi="GHEA Grapalat"/>
          <w:sz w:val="24"/>
          <w:szCs w:val="24"/>
        </w:rPr>
        <w:t xml:space="preserve">, а также товарный знак, </w:t>
      </w:r>
      <w:r>
        <w:rPr>
          <w:rFonts w:ascii="GHEA Grapalat" w:hAnsi="GHEA Grapalat" w:cs="Sylfaen"/>
          <w:sz w:val="24"/>
          <w:szCs w:val="24"/>
        </w:rPr>
        <w:t>фирменное наименование, модель и</w:t>
      </w:r>
      <w:r>
        <w:rPr>
          <w:rFonts w:ascii="GHEA Grapalat" w:hAnsi="GHEA Grapalat"/>
          <w:sz w:val="24"/>
          <w:szCs w:val="24"/>
        </w:rPr>
        <w:t xml:space="preserve"> наименование производителя, (далее</w:t>
      </w:r>
      <w:r>
        <w:rPr>
          <w:rFonts w:ascii="Calibri" w:hAnsi="Calibri" w:cs="Calibri"/>
          <w:sz w:val="24"/>
          <w:szCs w:val="24"/>
        </w:rPr>
        <w:t> </w:t>
      </w:r>
      <w:r>
        <w:rPr>
          <w:rFonts w:ascii="GHEA Grapalat" w:hAnsi="GHEA Grapalat" w:cs="GHEA Grapalat"/>
          <w:sz w:val="24"/>
          <w:szCs w:val="24"/>
        </w:rPr>
        <w:t>—</w:t>
      </w:r>
      <w:r>
        <w:rPr>
          <w:rFonts w:ascii="GHEA Grapalat" w:hAnsi="GHEA Grapalat"/>
          <w:sz w:val="24"/>
          <w:szCs w:val="24"/>
        </w:rPr>
        <w:t xml:space="preserve"> </w:t>
      </w:r>
      <w:r>
        <w:rPr>
          <w:rFonts w:ascii="GHEA Grapalat" w:hAnsi="GHEA Grapalat" w:cs="GHEA Grapalat"/>
          <w:sz w:val="24"/>
          <w:szCs w:val="24"/>
        </w:rPr>
        <w:t>полное</w:t>
      </w:r>
      <w:r>
        <w:rPr>
          <w:rFonts w:ascii="GHEA Grapalat" w:hAnsi="GHEA Grapalat"/>
          <w:sz w:val="24"/>
          <w:szCs w:val="24"/>
        </w:rPr>
        <w:t xml:space="preserve"> </w:t>
      </w:r>
      <w:r>
        <w:rPr>
          <w:rFonts w:ascii="GHEA Grapalat" w:hAnsi="GHEA Grapalat" w:cs="GHEA Grapalat"/>
          <w:sz w:val="24"/>
          <w:szCs w:val="24"/>
        </w:rPr>
        <w:t>описание</w:t>
      </w:r>
      <w:r>
        <w:rPr>
          <w:rFonts w:ascii="GHEA Grapalat" w:hAnsi="GHEA Grapalat"/>
          <w:sz w:val="24"/>
          <w:szCs w:val="24"/>
        </w:rPr>
        <w:t xml:space="preserve"> </w:t>
      </w:r>
      <w:r>
        <w:rPr>
          <w:rFonts w:ascii="GHEA Grapalat" w:hAnsi="GHEA Grapalat" w:cs="GHEA Grapalat"/>
          <w:sz w:val="24"/>
          <w:szCs w:val="24"/>
        </w:rPr>
        <w:t>товара</w:t>
      </w:r>
      <w:r>
        <w:rPr>
          <w:rFonts w:ascii="GHEA Grapalat" w:hAnsi="GHEA Grapalat"/>
        </w:rPr>
        <w:t xml:space="preserve">). </w:t>
      </w:r>
      <w:r>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w:t>
      </w:r>
      <w:r>
        <w:rPr>
          <w:rFonts w:ascii="GHEA Grapalat" w:hAnsi="GHEA Grapalat"/>
        </w:rPr>
        <w:t xml:space="preserve">если не применяется условие, установленное последним предложением пункта 1.1 настоящей части </w:t>
      </w:r>
      <w:r>
        <w:rPr>
          <w:rStyle w:val="aff2"/>
          <w:rFonts w:ascii="GHEA Grapalat" w:hAnsi="GHEA Grapalat" w:cs="Sylfaen"/>
          <w:sz w:val="24"/>
          <w:szCs w:val="24"/>
        </w:rPr>
        <w:footnoteReference w:customMarkFollows="1" w:id="5"/>
        <w:t>7</w:t>
      </w:r>
      <w:r>
        <w:rPr>
          <w:rFonts w:ascii="GHEA Grapalat" w:hAnsi="GHEA Grapalat" w:cs="Sylfaen"/>
          <w:sz w:val="24"/>
          <w:szCs w:val="24"/>
        </w:rPr>
        <w:t>:</w:t>
      </w:r>
      <w:r>
        <w:t xml:space="preserve"> </w:t>
      </w:r>
    </w:p>
    <w:p w14:paraId="06211D02" w14:textId="77777777" w:rsidR="0098246F" w:rsidRDefault="0098246F" w:rsidP="0098246F">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Pr>
          <w:rFonts w:ascii="GHEA Grapalat" w:hAnsi="GHEA Grapalat"/>
          <w:sz w:val="24"/>
          <w:szCs w:val="24"/>
        </w:rPr>
        <w:t>)</w:t>
      </w:r>
      <w:r>
        <w:rPr>
          <w:rFonts w:ascii="GHEA Grapalat" w:hAnsi="GHEA Grapalat"/>
          <w:sz w:val="24"/>
          <w:szCs w:val="24"/>
        </w:rPr>
        <w:tab/>
        <w:t>утвержденное им ценовое предложение;</w:t>
      </w:r>
    </w:p>
    <w:p w14:paraId="3F629531"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обеспечение заявки- в форме наличных денег или банковской гарантии</w:t>
      </w:r>
      <w:r>
        <w:rPr>
          <w:rFonts w:ascii="GHEA Grapalat" w:hAnsi="GHEA Grapalat"/>
          <w:lang w:val="hy-AM"/>
        </w:rPr>
        <w:t>.</w:t>
      </w:r>
      <w:r>
        <w:rPr>
          <w:rStyle w:val="aff2"/>
          <w:rFonts w:ascii="GHEA Grapalat" w:hAnsi="GHEA Grapalat"/>
        </w:rPr>
        <w:footnoteReference w:customMarkFollows="1" w:id="6"/>
        <w:t>8</w:t>
      </w:r>
    </w:p>
    <w:p w14:paraId="44024CDF" w14:textId="77777777" w:rsidR="0098246F" w:rsidRDefault="0098246F" w:rsidP="0098246F">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274BD936" w14:textId="77777777" w:rsidR="0098246F" w:rsidRDefault="0098246F" w:rsidP="0098246F">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Pr>
          <w:rFonts w:ascii="GHEA Grapalat" w:hAnsi="GHEA Grapalat"/>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23D8AA0F"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4A00D931"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w:t>
      </w:r>
      <w:r>
        <w:rPr>
          <w:rFonts w:ascii="GHEA Grapalat" w:hAnsi="GHEA Grapalat" w:cs="Sylfaen"/>
        </w:rPr>
        <w:lastRenderedPageBreak/>
        <w:t>отклоняются как в порядке совместной деятельности, так и отдельно представленные заявки;</w:t>
      </w:r>
    </w:p>
    <w:p w14:paraId="1D98FB2E" w14:textId="77777777" w:rsidR="0098246F" w:rsidRDefault="0098246F" w:rsidP="0098246F">
      <w:pPr>
        <w:pStyle w:val="norm"/>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0E8C70A"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b/>
        </w:rPr>
      </w:pPr>
    </w:p>
    <w:p w14:paraId="4D288E5E"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Arial"/>
          <w:b/>
        </w:rPr>
      </w:pPr>
      <w:r>
        <w:rPr>
          <w:rFonts w:ascii="GHEA Grapalat" w:hAnsi="GHEA Grapalat"/>
          <w:b/>
        </w:rPr>
        <w:t xml:space="preserve">5.ЦЕНОВОЕ ПРЕДЛОЖЕНИЕ ЗАЯВКИ </w:t>
      </w:r>
    </w:p>
    <w:p w14:paraId="27EA8DC8"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5.1.</w:t>
      </w:r>
      <w:r>
        <w:rPr>
          <w:rFonts w:ascii="GHEA Grapalat" w:hAnsi="GHEA Grapalat"/>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C4DFF21" w14:textId="77777777" w:rsidR="0098246F" w:rsidRDefault="0098246F" w:rsidP="0098246F">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5.2.</w:t>
      </w:r>
      <w:r>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07418E27" w14:textId="77777777" w:rsidR="0098246F" w:rsidRDefault="0098246F" w:rsidP="0098246F">
      <w:pPr>
        <w:pStyle w:val="norm"/>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firstLine="567"/>
        <w:rPr>
          <w:rFonts w:ascii="GHEA Grapalat" w:hAnsi="GHEA Grapalat" w:cs="Sylfaen"/>
          <w:sz w:val="24"/>
          <w:szCs w:val="24"/>
        </w:rPr>
      </w:pPr>
      <w:r>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8F716B3" w14:textId="77777777" w:rsidR="0098246F" w:rsidRDefault="0098246F" w:rsidP="0098246F">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3A2EDB7F" w14:textId="77777777" w:rsidR="0098246F" w:rsidRDefault="0098246F" w:rsidP="0098246F">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2A76464" w14:textId="77777777" w:rsidR="0098246F" w:rsidRDefault="0098246F" w:rsidP="0098246F">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в.</w:t>
      </w:r>
      <w:r>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5AC30E38" w14:textId="77777777" w:rsidR="0098246F" w:rsidRDefault="0098246F" w:rsidP="0098246F">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t xml:space="preserve"> </w:t>
      </w:r>
      <w:r>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08055589" w14:textId="77777777" w:rsidR="0098246F" w:rsidRDefault="0098246F" w:rsidP="0098246F">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t xml:space="preserve"> </w:t>
      </w:r>
      <w:r>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прописью, и они соответствуют </w:t>
      </w:r>
      <w:r>
        <w:rPr>
          <w:rFonts w:ascii="GHEA Grapalat" w:hAnsi="GHEA Grapalat"/>
          <w:sz w:val="24"/>
          <w:szCs w:val="24"/>
        </w:rPr>
        <w:lastRenderedPageBreak/>
        <w:t>друг другу, а в сумме, указанной буквами в графе общей цены, заполнены лишние слова, в результате чего получается несуществующая цифра.</w:t>
      </w:r>
      <w:r>
        <w:rPr>
          <w:rFonts w:ascii="GHEA Grapalat" w:hAnsi="GHEA Grapalat"/>
        </w:rPr>
        <w:t xml:space="preserve"> </w:t>
      </w:r>
      <w:r>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4FAF1E6B" w14:textId="77777777" w:rsidR="0098246F" w:rsidRDefault="0098246F" w:rsidP="0098246F">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t xml:space="preserve"> </w:t>
      </w:r>
      <w:r>
        <w:rPr>
          <w:rFonts w:ascii="GHEA Grapalat" w:hAnsi="GHEA Grapalat"/>
          <w:sz w:val="24"/>
          <w:szCs w:val="24"/>
        </w:rPr>
        <w:t>в суммах, заполненных буквами в графах ценового предложения, лумы указаны в цифрах.</w:t>
      </w:r>
    </w:p>
    <w:p w14:paraId="0C2ECAD0" w14:textId="77777777" w:rsidR="0098246F" w:rsidRDefault="0098246F" w:rsidP="0098246F">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5.3.</w:t>
      </w:r>
      <w:r>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A273C2A" w14:textId="77777777" w:rsidR="0098246F" w:rsidRDefault="0098246F" w:rsidP="0098246F">
      <w:pPr>
        <w:pStyle w:val="2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firstLine="567"/>
        <w:rPr>
          <w:rFonts w:ascii="GHEA Grapalat" w:hAnsi="GHEA Grapalat"/>
          <w:sz w:val="24"/>
          <w:szCs w:val="24"/>
        </w:rPr>
      </w:pPr>
    </w:p>
    <w:p w14:paraId="4E3C16B6"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r>
        <w:rPr>
          <w:rFonts w:ascii="GHEA Grapalat" w:hAnsi="GHEA Grapalat"/>
          <w:b/>
        </w:rPr>
        <w:t xml:space="preserve">6. СРОК ДЕЙСТВИЯ ЗАЯВКИ, </w:t>
      </w:r>
      <w:r>
        <w:rPr>
          <w:rFonts w:ascii="GHEA Grapalat" w:hAnsi="GHEA Grapalat"/>
          <w:b/>
        </w:rPr>
        <w:br/>
        <w:t>ПОРЯДОК ВНЕСЕНИЯ ИЗМЕНЕНИЙ В ЗАЯВКИ И ИХ ОТЗЫВА</w:t>
      </w:r>
    </w:p>
    <w:p w14:paraId="72401CE8" w14:textId="77777777" w:rsidR="0098246F" w:rsidRDefault="0098246F" w:rsidP="0098246F">
      <w:pPr>
        <w:pStyle w:val="af5"/>
        <w:widowControl w:val="0"/>
        <w:tabs>
          <w:tab w:val="left" w:pos="1134"/>
        </w:tabs>
        <w:spacing w:line="240" w:lineRule="auto"/>
        <w:ind w:firstLine="567"/>
        <w:rPr>
          <w:rFonts w:ascii="GHEA Grapalat" w:hAnsi="GHEA Grapalat" w:cs="Times New Roman"/>
          <w:sz w:val="24"/>
          <w:szCs w:val="24"/>
        </w:rPr>
      </w:pPr>
      <w:r>
        <w:rPr>
          <w:rFonts w:ascii="GHEA Grapalat" w:hAnsi="GHEA Grapalat" w:cs="Times New Roman"/>
          <w:sz w:val="24"/>
          <w:szCs w:val="24"/>
        </w:rPr>
        <w:t>6.1.</w:t>
      </w:r>
      <w:r>
        <w:rPr>
          <w:rFonts w:ascii="GHEA Grapalat" w:hAnsi="GHEA Grapalat" w:cs="Times New Roman"/>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0A1D37D" w14:textId="77777777" w:rsidR="0098246F" w:rsidRDefault="0098246F" w:rsidP="0098246F">
      <w:pPr>
        <w:pStyle w:val="af5"/>
        <w:widowControl w:val="0"/>
        <w:tabs>
          <w:tab w:val="left" w:pos="1134"/>
        </w:tabs>
        <w:spacing w:line="240" w:lineRule="auto"/>
        <w:ind w:firstLine="567"/>
        <w:rPr>
          <w:rFonts w:ascii="GHEA Grapalat" w:hAnsi="GHEA Grapalat" w:cs="Sylfaen"/>
          <w:sz w:val="24"/>
          <w:szCs w:val="24"/>
        </w:rPr>
      </w:pPr>
      <w:r>
        <w:rPr>
          <w:rFonts w:ascii="GHEA Grapalat" w:hAnsi="GHEA Grapalat" w:cs="Times New Roman"/>
          <w:sz w:val="24"/>
          <w:szCs w:val="24"/>
        </w:rPr>
        <w:t>6.2.</w:t>
      </w:r>
      <w:r>
        <w:rPr>
          <w:rFonts w:ascii="GHEA Grapalat" w:hAnsi="GHEA Grapalat" w:cs="Times New Roman"/>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B3B28C4"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center"/>
        <w:rPr>
          <w:rFonts w:ascii="GHEA Grapalat" w:hAnsi="GHEA Grapalat"/>
          <w:b/>
        </w:rPr>
      </w:pPr>
    </w:p>
    <w:p w14:paraId="2797D68C"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r>
        <w:rPr>
          <w:rFonts w:ascii="GHEA Grapalat" w:hAnsi="GHEA Grapalat"/>
          <w:b/>
        </w:rPr>
        <w:t xml:space="preserve">7. ОБЕСПЕЧЕНИЕ ЗАЯВКИ </w:t>
      </w:r>
    </w:p>
    <w:p w14:paraId="070E8FB4"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7.1.</w:t>
      </w:r>
      <w:r>
        <w:rPr>
          <w:rFonts w:ascii="GHEA Grapalat" w:hAnsi="GHEA Grapalat"/>
        </w:rPr>
        <w:tab/>
        <w:t>Участник заявкой в порядке, установленном настоящим Приглашением, представляет обеспечение заявки.</w:t>
      </w:r>
    </w:p>
    <w:p w14:paraId="54ABB3DF"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cs="Sylfaen"/>
        </w:rPr>
      </w:pPr>
      <w:r>
        <w:rPr>
          <w:rFonts w:ascii="GHEA Grapalat" w:hAnsi="GHEA Grapalat"/>
        </w:rPr>
        <w:t>Обеспечение заявки представляется в виде банковской гарантии (Приложение 3) или наличных денег в размере, равном пяти процентам цены закупки. Если ценовое предложение участника превышает цену закупки, то размер обеспечения заявки равен пяти процентам ценового предложения.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5A2056CA"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cs="Sylfaen"/>
        </w:rPr>
      </w:pPr>
      <w:r>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w:t>
      </w:r>
      <w:r>
        <w:rPr>
          <w:rFonts w:ascii="GHEA Grapalat" w:hAnsi="GHEA Grapalat"/>
        </w:rPr>
        <w:lastRenderedPageBreak/>
        <w:t>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25AE68FD"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cs="Sylfaen"/>
        </w:rPr>
      </w:pPr>
      <w:r>
        <w:rPr>
          <w:rFonts w:ascii="GHEA Grapalat" w:hAnsi="GHEA Grapalat"/>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Pr>
          <w:rFonts w:ascii="GHEA Grapalat" w:hAnsi="GHEA Grapalat"/>
          <w:lang w:val="hy-AM"/>
        </w:rPr>
        <w:t xml:space="preserve"> </w:t>
      </w:r>
      <w:r>
        <w:rPr>
          <w:rFonts w:ascii="GHEA Grapalat" w:hAnsi="GHEA Grapalat"/>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Pr>
          <w:rFonts w:ascii="GHEA Grapalat" w:hAnsi="GHEA Grapalat"/>
          <w:vertAlign w:val="superscript"/>
        </w:rPr>
        <w:t>9.1</w:t>
      </w:r>
    </w:p>
    <w:p w14:paraId="2EFE7113" w14:textId="77777777" w:rsidR="0098246F" w:rsidRDefault="0098246F" w:rsidP="0098246F">
      <w:pPr>
        <w:widowControl w:val="0"/>
        <w:tabs>
          <w:tab w:val="left" w:pos="1134"/>
        </w:tabs>
        <w:ind w:firstLine="567"/>
        <w:jc w:val="both"/>
        <w:rPr>
          <w:rFonts w:ascii="GHEA Grapalat" w:hAnsi="GHEA Grapalat"/>
        </w:rPr>
      </w:pPr>
      <w:r>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p>
    <w:p w14:paraId="7244C476" w14:textId="77777777" w:rsidR="0098246F" w:rsidRDefault="0098246F" w:rsidP="0098246F">
      <w:pPr>
        <w:widowControl w:val="0"/>
        <w:tabs>
          <w:tab w:val="left" w:pos="1134"/>
        </w:tabs>
        <w:ind w:firstLine="567"/>
        <w:jc w:val="both"/>
        <w:rPr>
          <w:rFonts w:ascii="GHEA Grapalat" w:hAnsi="GHEA Grapalat"/>
        </w:rPr>
      </w:pPr>
      <w:r>
        <w:rPr>
          <w:rFonts w:ascii="GHEA Grapalat" w:hAnsi="GHEA Grapalat"/>
        </w:rPr>
        <w:t>- в случае обеспечения, представленного в виде наличных денег-Министерств</w:t>
      </w:r>
      <w:r>
        <w:rPr>
          <w:rFonts w:ascii="GHEA Grapalat" w:hAnsi="GHEA Grapalat"/>
          <w:lang w:val="en-US"/>
        </w:rPr>
        <w:t>o</w:t>
      </w:r>
      <w:r>
        <w:rPr>
          <w:rFonts w:ascii="GHEA Grapalat" w:hAnsi="GHEA Grapalat"/>
        </w:rPr>
        <w:t xml:space="preserve"> финансов РА приложив копию представленного заявкой документа обосновывающую выплату, </w:t>
      </w:r>
    </w:p>
    <w:p w14:paraId="5331C58C" w14:textId="77777777" w:rsidR="0098246F" w:rsidRDefault="0098246F" w:rsidP="0098246F">
      <w:pPr>
        <w:widowControl w:val="0"/>
        <w:tabs>
          <w:tab w:val="left" w:pos="1134"/>
        </w:tabs>
        <w:ind w:firstLine="567"/>
        <w:jc w:val="both"/>
        <w:rPr>
          <w:rFonts w:ascii="GHEA Grapalat" w:hAnsi="GHEA Grapalat"/>
        </w:rPr>
      </w:pPr>
      <w:r>
        <w:rPr>
          <w:rFonts w:ascii="GHEA Grapalat" w:hAnsi="GHEA Grapalat"/>
        </w:rPr>
        <w:t>- в случае обеспечения, представленного в виде банковской гарантии - выдавший гарантию банк.</w:t>
      </w:r>
    </w:p>
    <w:p w14:paraId="37746E3E" w14:textId="77777777" w:rsidR="0098246F" w:rsidRDefault="0098246F" w:rsidP="0098246F">
      <w:pPr>
        <w:widowControl w:val="0"/>
        <w:tabs>
          <w:tab w:val="left" w:pos="1134"/>
        </w:tabs>
        <w:spacing w:after="160"/>
        <w:ind w:firstLine="567"/>
        <w:jc w:val="both"/>
        <w:rPr>
          <w:del w:id="3" w:author="Inesa Kocharyan" w:date="2023-07-07T16:35:00Z"/>
          <w:rFonts w:ascii="GHEA Grapalat" w:hAnsi="GHEA Grapalat"/>
        </w:rPr>
      </w:pPr>
    </w:p>
    <w:p w14:paraId="08B606F6"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7.2.</w:t>
      </w:r>
      <w:r>
        <w:rPr>
          <w:rFonts w:ascii="GHEA Grapalat" w:hAnsi="GHEA Grapalat"/>
        </w:rPr>
        <w:tab/>
        <w:t>При организации процедуры закупки по лотам если:</w:t>
      </w:r>
    </w:p>
    <w:p w14:paraId="4A35B4F4"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участник подает заявку на более чем один лот, то может представить обеспечение заявки как для каждого лота в отдельности, так и для всех лотов. В</w:t>
      </w:r>
      <w:r>
        <w:rPr>
          <w:rFonts w:ascii="Courier New" w:hAnsi="Courier New" w:cs="Courier New"/>
        </w:rPr>
        <w:t> </w:t>
      </w:r>
      <w:r>
        <w:rPr>
          <w:rFonts w:ascii="GHEA Grapalat" w:hAnsi="GHEA Grapalat"/>
        </w:rPr>
        <w:t>случае представления одного обеспечения заявки, его сумма исчисляется в отношении общей суммы цен закупок  по</w:t>
      </w:r>
      <w:r>
        <w:rPr>
          <w:rFonts w:ascii="Courier New" w:hAnsi="Courier New" w:cs="Courier New"/>
        </w:rPr>
        <w:t> </w:t>
      </w:r>
      <w:r>
        <w:rPr>
          <w:rFonts w:ascii="GHEA Grapalat" w:hAnsi="GHEA Grapalat"/>
        </w:rPr>
        <w:t>представленным лотам,</w:t>
      </w:r>
      <w:r>
        <w:rPr>
          <w:rFonts w:ascii="GHEA Grapalat" w:hAnsi="GHEA Grapalat"/>
          <w:color w:val="000000" w:themeColor="text1"/>
        </w:rPr>
        <w:t xml:space="preserve"> </w:t>
      </w:r>
      <w:r>
        <w:rPr>
          <w:rFonts w:ascii="GHEA Grapalat" w:hAnsi="GHEA Grapalat"/>
        </w:rPr>
        <w:t xml:space="preserve">а в том случае </w:t>
      </w:r>
      <w:r>
        <w:rPr>
          <w:rFonts w:ascii="GHEA Grapalat" w:hAnsi="GHEA Grapalat"/>
          <w:lang w:val="en-US"/>
        </w:rPr>
        <w:t>e</w:t>
      </w:r>
      <w:r>
        <w:rPr>
          <w:rFonts w:ascii="GHEA Grapalat" w:hAnsi="GHEA Grapalat"/>
        </w:rPr>
        <w:t>сли ценовые предложения превышают цены закупки - в отношении общей суммы ценовых предложений,</w:t>
      </w:r>
      <w:r>
        <w:rPr>
          <w:rFonts w:ascii="GHEA Grapalat" w:hAnsi="GHEA Grapalat"/>
          <w:color w:val="000000" w:themeColor="text1"/>
        </w:rPr>
        <w:t xml:space="preserve"> с учетом </w:t>
      </w:r>
      <w:r>
        <w:rPr>
          <w:rFonts w:ascii="GHEA Grapalat" w:hAnsi="GHEA Grapalat" w:cs="Sylfaen"/>
        </w:rPr>
        <w:t>требований абзаца «д» подпункта 1 пункта 32 Порядка;</w:t>
      </w:r>
    </w:p>
    <w:p w14:paraId="096BC737" w14:textId="77777777" w:rsidR="0098246F" w:rsidRDefault="0098246F" w:rsidP="0098246F">
      <w:pPr>
        <w:widowControl w:val="0"/>
        <w:tabs>
          <w:tab w:val="left" w:pos="1134"/>
        </w:tabs>
        <w:spacing w:after="160"/>
        <w:ind w:firstLine="567"/>
        <w:jc w:val="both"/>
      </w:pPr>
      <w:r>
        <w:rPr>
          <w:rFonts w:ascii="GHEA Grapalat" w:hAnsi="GHEA Grapalat"/>
        </w:rPr>
        <w:t>б.</w:t>
      </w:r>
      <w:r>
        <w:rPr>
          <w:rFonts w:ascii="GHEA Grapalat" w:hAnsi="GHEA Grapalat"/>
        </w:rPr>
        <w:tab/>
        <w:t xml:space="preserve">участник лишается права на заключение договора по </w:t>
      </w:r>
      <w:proofErr w:type="gramStart"/>
      <w:r>
        <w:rPr>
          <w:rFonts w:ascii="GHEA Grapalat" w:hAnsi="GHEA Grapalat"/>
        </w:rPr>
        <w:t>какому либо</w:t>
      </w:r>
      <w:proofErr w:type="gramEnd"/>
      <w:r>
        <w:rPr>
          <w:rFonts w:ascii="GHEA Grapalat" w:hAnsi="GHEA Grapalat"/>
        </w:rPr>
        <w:t xml:space="preserve"> лоту, то обеспечение заявки выплачивается в размере суммы обеспечения, исчисленной в отношении только данного лота.</w:t>
      </w:r>
      <w:r>
        <w:rPr>
          <w:rStyle w:val="aff2"/>
        </w:rPr>
        <w:footnoteReference w:customMarkFollows="1" w:id="7"/>
        <w:t>9</w:t>
      </w:r>
    </w:p>
    <w:p w14:paraId="06C642E7"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7.3.</w:t>
      </w:r>
      <w:r>
        <w:rPr>
          <w:rFonts w:ascii="GHEA Grapalat" w:hAnsi="GHEA Grapalat"/>
        </w:rPr>
        <w:tab/>
        <w:t>Участник выплачивает обеспечение заявки, если он:</w:t>
      </w:r>
    </w:p>
    <w:p w14:paraId="7F015B0D"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1)</w:t>
      </w:r>
      <w:r>
        <w:rPr>
          <w:rFonts w:ascii="GHEA Grapalat" w:hAnsi="GHEA Grapalat"/>
        </w:rPr>
        <w:tab/>
        <w:t xml:space="preserve">объявлен отобранным участником, но отказывается от заключения </w:t>
      </w:r>
      <w:r>
        <w:rPr>
          <w:rFonts w:ascii="GHEA Grapalat" w:hAnsi="GHEA Grapalat"/>
        </w:rPr>
        <w:lastRenderedPageBreak/>
        <w:t>договора либо лишается права на его заключение;</w:t>
      </w:r>
    </w:p>
    <w:p w14:paraId="720EF855"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2)</w:t>
      </w:r>
      <w:r>
        <w:rPr>
          <w:rFonts w:ascii="GHEA Grapalat" w:hAnsi="GHEA Grapalat"/>
        </w:rPr>
        <w:tab/>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4359C366"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7.4 Обеспечение заявки должно быть действительным в течение 90</w:t>
      </w:r>
      <w:r>
        <w:rPr>
          <w:rFonts w:ascii="Courier New" w:hAnsi="Courier New" w:cs="Courier New"/>
        </w:rPr>
        <w:t> </w:t>
      </w:r>
      <w:r>
        <w:rPr>
          <w:rFonts w:ascii="GHEA Grapalat" w:hAnsi="GHEA Grapalat"/>
        </w:rPr>
        <w:t>(девяноста) рабочих дней со дня истечения крайнего срока подачи заявок.</w:t>
      </w:r>
      <w:r>
        <w:rPr>
          <w:rFonts w:ascii="GHEA Grapalat" w:hAnsi="GHEA Grapalat"/>
          <w:vertAlign w:val="superscript"/>
        </w:rPr>
        <w:t>9.2</w:t>
      </w:r>
      <w:r>
        <w:rPr>
          <w:rFonts w:ascii="GHEA Grapalat" w:hAnsi="GHEA Grapalat"/>
        </w:rPr>
        <w:t xml:space="preserve"> </w:t>
      </w:r>
    </w:p>
    <w:p w14:paraId="65A9F6E5"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44719D09"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55A2470C" w14:textId="77777777" w:rsidR="0098246F" w:rsidRDefault="0098246F" w:rsidP="0098246F">
      <w:pPr>
        <w:widowControl w:val="0"/>
        <w:tabs>
          <w:tab w:val="left" w:pos="1134"/>
        </w:tabs>
        <w:spacing w:after="160"/>
        <w:ind w:firstLine="567"/>
        <w:jc w:val="both"/>
        <w:rPr>
          <w:rFonts w:ascii="GHEA Grapalat" w:hAnsi="GHEA Grapalat" w:cs="Sylfaen"/>
        </w:rPr>
      </w:pPr>
    </w:p>
    <w:p w14:paraId="4D8C7CF6"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Sylfaen"/>
        </w:rPr>
      </w:pPr>
    </w:p>
    <w:p w14:paraId="21A2CEE6"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t xml:space="preserve">ПОДВЕДЕНИЕ ИТОГОВ </w:t>
      </w:r>
    </w:p>
    <w:p w14:paraId="7DE805BF" w14:textId="76D69A7D" w:rsidR="0098246F" w:rsidRDefault="0098246F" w:rsidP="0098246F">
      <w:pPr>
        <w:pStyle w:val="23"/>
        <w:widowControl w:val="0"/>
        <w:tabs>
          <w:tab w:val="left" w:pos="1134"/>
        </w:tabs>
        <w:spacing w:after="160" w:line="240" w:lineRule="auto"/>
        <w:ind w:firstLine="567"/>
        <w:rPr>
          <w:rFonts w:ascii="GHEA Grapalat" w:hAnsi="GHEA Grapalat" w:cs="Tahoma"/>
          <w:sz w:val="24"/>
          <w:szCs w:val="24"/>
        </w:rPr>
      </w:pPr>
      <w:r>
        <w:rPr>
          <w:rFonts w:ascii="GHEA Grapalat" w:hAnsi="GHEA Grapalat"/>
          <w:sz w:val="24"/>
          <w:szCs w:val="24"/>
        </w:rPr>
        <w:t>8.1.</w:t>
      </w:r>
      <w:r>
        <w:rPr>
          <w:rFonts w:ascii="GHEA Grapalat" w:hAnsi="GHEA Grapalat"/>
          <w:sz w:val="24"/>
          <w:szCs w:val="24"/>
        </w:rPr>
        <w:tab/>
        <w:t>Вскрытие заявок произойдет на "</w:t>
      </w:r>
      <w:r w:rsidR="00C039C0" w:rsidRPr="00C039C0">
        <w:rPr>
          <w:rFonts w:ascii="GHEA Grapalat" w:hAnsi="GHEA Grapalat"/>
          <w:sz w:val="24"/>
          <w:szCs w:val="24"/>
        </w:rPr>
        <w:t>7</w:t>
      </w:r>
      <w:r>
        <w:rPr>
          <w:rFonts w:ascii="GHEA Grapalat" w:hAnsi="GHEA Grapalat"/>
          <w:sz w:val="24"/>
          <w:szCs w:val="24"/>
        </w:rPr>
        <w:t>"-ый день в "</w:t>
      </w:r>
      <w:r w:rsidR="002B52C4">
        <w:rPr>
          <w:rFonts w:ascii="GHEA Grapalat" w:hAnsi="GHEA Grapalat"/>
          <w:sz w:val="24"/>
          <w:szCs w:val="24"/>
        </w:rPr>
        <w:t>15:00</w:t>
      </w:r>
      <w:r>
        <w:rPr>
          <w:rFonts w:ascii="GHEA Grapalat" w:hAnsi="GHEA Grapalat"/>
          <w:sz w:val="24"/>
          <w:szCs w:val="24"/>
        </w:rPr>
        <w:t xml:space="preserve">" со дня опубликования в бюллетене объявления и приглашения на настоящую процедуру. </w:t>
      </w:r>
    </w:p>
    <w:p w14:paraId="4931796E"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rPr>
      </w:pPr>
      <w:r>
        <w:rPr>
          <w:rFonts w:ascii="GHEA Grapalat" w:hAnsi="GHEA Grapalat"/>
        </w:rPr>
        <w:t>На заседании по вскрытию и оценке заявок:</w:t>
      </w:r>
    </w:p>
    <w:p w14:paraId="0A0C5358"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rPr>
      </w:pPr>
      <w:r>
        <w:rPr>
          <w:rFonts w:ascii="GHEA Grapalat" w:hAnsi="GHEA Grapalat"/>
        </w:rPr>
        <w:t xml:space="preserve"> 1)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14:paraId="15E61D67"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3802C85E"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DCD90B8"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3235C321"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38B8C20"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lastRenderedPageBreak/>
        <w:t>8.2.</w:t>
      </w:r>
      <w:r>
        <w:rPr>
          <w:rFonts w:ascii="GHEA Grapalat" w:hAnsi="GHEA Grapalat"/>
        </w:rPr>
        <w:tab/>
        <w:t xml:space="preserve">Заявки оцениваются в порядке, установленном настоящим приглашением. </w:t>
      </w:r>
    </w:p>
    <w:p w14:paraId="2B8B77E0"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pPr>
      <w:r>
        <w:rPr>
          <w:rFonts w:ascii="GHEA Grapalat" w:hAnsi="GHEA Grapalat"/>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14:paraId="20829475"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cs="Sylfaen"/>
        </w:rPr>
      </w:pPr>
      <w:r>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или те, которые не соответствуют требованиям приглашения, за исключением случая, установленного пунктом 8.9 части 1 настоящего приглашения.</w:t>
      </w:r>
    </w:p>
    <w:p w14:paraId="4C861C4D" w14:textId="77777777" w:rsidR="0098246F" w:rsidRDefault="0098246F" w:rsidP="0098246F">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8.3.</w:t>
      </w:r>
      <w:r>
        <w:rPr>
          <w:rFonts w:ascii="GHEA Grapalat" w:hAnsi="GHEA Grapalat"/>
          <w:sz w:val="24"/>
          <w:szCs w:val="24"/>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или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w:t>
      </w:r>
    </w:p>
    <w:p w14:paraId="4FF8A0F8" w14:textId="77777777" w:rsidR="0098246F" w:rsidRDefault="0098246F" w:rsidP="0098246F">
      <w:pPr>
        <w:pStyle w:val="af5"/>
        <w:widowControl w:val="0"/>
        <w:tabs>
          <w:tab w:val="left" w:pos="1134"/>
        </w:tabs>
        <w:spacing w:line="240" w:lineRule="auto"/>
        <w:ind w:firstLine="567"/>
        <w:rPr>
          <w:rFonts w:ascii="GHEA Grapalat" w:hAnsi="GHEA Grapalat" w:cs="Sylfaen"/>
          <w:sz w:val="24"/>
          <w:szCs w:val="24"/>
        </w:rPr>
      </w:pPr>
      <w:r>
        <w:rPr>
          <w:rFonts w:ascii="GHEA Grapalat" w:hAnsi="GHEA Grapalat" w:cs="Times New Roman"/>
          <w:sz w:val="24"/>
          <w:szCs w:val="24"/>
        </w:rPr>
        <w:t>8.4.</w:t>
      </w:r>
      <w:r>
        <w:rPr>
          <w:rFonts w:ascii="GHEA Grapalat" w:hAnsi="GHEA Grapalat" w:cs="Times New Roman"/>
          <w:sz w:val="24"/>
          <w:szCs w:val="24"/>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_____________________</w:t>
      </w:r>
      <w:r>
        <w:rPr>
          <w:rStyle w:val="aff2"/>
          <w:rFonts w:ascii="GHEA Grapalat" w:hAnsi="GHEA Grapalat" w:cs="Times New Roman"/>
          <w:sz w:val="24"/>
          <w:szCs w:val="24"/>
        </w:rPr>
        <w:footnoteReference w:customMarkFollows="1" w:id="8"/>
        <w:t>10</w:t>
      </w:r>
      <w:r>
        <w:rPr>
          <w:rFonts w:ascii="GHEA Grapalat" w:hAnsi="GHEA Grapalat" w:cs="Times New Roman"/>
          <w:sz w:val="24"/>
          <w:szCs w:val="24"/>
        </w:rPr>
        <w:t>.</w:t>
      </w:r>
    </w:p>
    <w:p w14:paraId="1044329F" w14:textId="77777777" w:rsidR="0098246F" w:rsidRDefault="0098246F" w:rsidP="0098246F">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8.5.</w:t>
      </w:r>
      <w:r>
        <w:rPr>
          <w:rFonts w:ascii="GHEA Grapalat" w:hAnsi="GHEA Grapalat"/>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 или непризнанных таковыми участников. В случае закупки товаров комиссия также оценивает соответствие полного описания представленных товаров требованиям приглашения.</w:t>
      </w:r>
    </w:p>
    <w:p w14:paraId="2356C026" w14:textId="77777777" w:rsidR="0098246F" w:rsidRDefault="0098246F" w:rsidP="0098246F">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При равенстве предложенных наименьших цен</w:t>
      </w:r>
      <w:del w:id="5" w:author="Vardan" w:date="2022-10-29T23:54:00Z">
        <w:r>
          <w:rPr>
            <w:rFonts w:ascii="GHEA Grapalat" w:hAnsi="GHEA Grapalat"/>
            <w:sz w:val="24"/>
            <w:szCs w:val="24"/>
          </w:rPr>
          <w:delText xml:space="preserve"> </w:delText>
        </w:r>
      </w:del>
      <w:r>
        <w:rPr>
          <w:rFonts w:ascii="GHEA Grapalat" w:hAnsi="GHEA Grapalat"/>
          <w:sz w:val="24"/>
          <w:szCs w:val="24"/>
        </w:rPr>
        <w:t>:</w:t>
      </w:r>
    </w:p>
    <w:p w14:paraId="52164918" w14:textId="77777777" w:rsidR="0098246F" w:rsidRDefault="0098246F" w:rsidP="0098246F">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для определения отобранного и непризнанных таковыми участников, на заседаниии комиссии с предложившими равные цены участниками, проводятся одновременные переговоры, если эти участники (наделенные соответствующим полномочием представители) присутствуют на заседании,</w:t>
      </w:r>
    </w:p>
    <w:p w14:paraId="3BFF0F03" w14:textId="77777777" w:rsidR="0098246F" w:rsidRDefault="0098246F" w:rsidP="0098246F">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 xml:space="preserve">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участников представившими равные цены об условиях, продолжительности, дате, времени и месте проведения одновременных </w:t>
      </w:r>
      <w:r>
        <w:rPr>
          <w:rFonts w:ascii="GHEA Grapalat" w:hAnsi="GHEA Grapalat"/>
          <w:sz w:val="24"/>
          <w:szCs w:val="24"/>
        </w:rPr>
        <w:lastRenderedPageBreak/>
        <w:t>переговоров по снижению цен,</w:t>
      </w:r>
    </w:p>
    <w:p w14:paraId="42EFB224" w14:textId="77777777" w:rsidR="0098246F" w:rsidRDefault="0098246F" w:rsidP="0098246F">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Pr>
          <w:rFonts w:ascii="GHEA Grapalat" w:hAnsi="GHEA Grapalat"/>
          <w:sz w:val="24"/>
          <w:szCs w:val="24"/>
        </w:rPr>
        <w:tab/>
        <w:t>переговоры проводятся не раннее чем на второй и не позднее чем на пятый рабочий день со дня отправки извещения,</w:t>
      </w:r>
    </w:p>
    <w:p w14:paraId="0091F6EF" w14:textId="77777777" w:rsidR="0098246F" w:rsidRDefault="0098246F" w:rsidP="0098246F">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г.</w:t>
      </w:r>
      <w:r>
        <w:rPr>
          <w:rFonts w:ascii="GHEA Grapalat" w:hAnsi="GHEA Grapalat"/>
          <w:sz w:val="24"/>
          <w:szCs w:val="24"/>
        </w:rPr>
        <w:tab/>
        <w:t>представленное на тот момент каждым участником ценовое предложение оглашается для другого участника, и до истечения предусмотренного для переговоров окончательного срока участник может пересмотреть свое ценовое предложение,</w:t>
      </w:r>
    </w:p>
    <w:p w14:paraId="7ABAD8DB" w14:textId="77777777" w:rsidR="0098246F" w:rsidRDefault="0098246F" w:rsidP="0098246F">
      <w:pPr>
        <w:pStyle w:val="norm"/>
        <w:widowControl w:val="0"/>
        <w:tabs>
          <w:tab w:val="left" w:pos="1134"/>
        </w:tabs>
        <w:spacing w:after="160" w:line="240" w:lineRule="auto"/>
        <w:ind w:firstLine="567"/>
        <w:rPr>
          <w:ins w:id="6" w:author="Vardan" w:date="2022-10-29T23:58:00Z"/>
          <w:rFonts w:ascii="GHEA Grapalat" w:hAnsi="GHEA Grapalat"/>
          <w:sz w:val="24"/>
          <w:szCs w:val="24"/>
        </w:rPr>
      </w:pPr>
      <w:r>
        <w:rPr>
          <w:rFonts w:ascii="GHEA Grapalat" w:hAnsi="GHEA Grapalat"/>
          <w:sz w:val="24"/>
          <w:szCs w:val="24"/>
        </w:rPr>
        <w:t>д.</w:t>
      </w:r>
      <w:r>
        <w:rPr>
          <w:rFonts w:ascii="GHEA Grapalat" w:hAnsi="GHEA Grapalat"/>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6D1E45F0" w14:textId="77777777" w:rsidR="0098246F" w:rsidRDefault="0098246F" w:rsidP="0098246F">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t xml:space="preserve"> </w:t>
      </w:r>
      <w:r>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t xml:space="preserve"> </w:t>
      </w:r>
      <w:r>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t xml:space="preserve"> </w:t>
      </w:r>
      <w:r>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D6E01A6" w14:textId="77777777" w:rsidR="0098246F" w:rsidRDefault="0098246F" w:rsidP="0098246F">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404201B7" w14:textId="77777777" w:rsidR="0098246F" w:rsidRDefault="0098246F" w:rsidP="0098246F">
      <w:pPr>
        <w:pStyle w:val="norm"/>
        <w:widowControl w:val="0"/>
        <w:tabs>
          <w:tab w:val="left" w:pos="1134"/>
        </w:tabs>
        <w:spacing w:after="160" w:line="240" w:lineRule="auto"/>
        <w:ind w:firstLine="567"/>
        <w:rPr>
          <w:del w:id="7" w:author="Vardan" w:date="2022-10-29T23:58:00Z"/>
          <w:rFonts w:ascii="GHEA Grapalat" w:hAnsi="GHEA Grapalat" w:cs="Sylfaen"/>
          <w:sz w:val="24"/>
          <w:szCs w:val="24"/>
        </w:rPr>
      </w:pPr>
    </w:p>
    <w:p w14:paraId="3F489D1A"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8.7.</w:t>
      </w:r>
      <w:r>
        <w:rPr>
          <w:rFonts w:ascii="GHEA Grapalat" w:hAnsi="GHEA Grapalat"/>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Pr>
          <w:rFonts w:ascii="GHEA Grapalat" w:hAnsi="GHEA Grapalat"/>
        </w:rPr>
        <w:t>препятствуя нормальному функционированию комиссии.</w:t>
      </w:r>
    </w:p>
    <w:p w14:paraId="5FBFBD31" w14:textId="77777777" w:rsidR="0098246F" w:rsidRDefault="0098246F" w:rsidP="0098246F">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8.8.</w:t>
      </w:r>
      <w:r>
        <w:rPr>
          <w:rFonts w:ascii="GHEA Grapalat" w:hAnsi="GHEA Grapalat"/>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комиссия приостанавливает заседание на один рабочий день, а секретарь комиссии в тот же день </w:t>
      </w:r>
      <w:r>
        <w:rPr>
          <w:rFonts w:ascii="GHEA Grapalat" w:hAnsi="GHEA Grapalat"/>
        </w:rPr>
        <w:t xml:space="preserve">в электронной </w:t>
      </w:r>
      <w:proofErr w:type="gramStart"/>
      <w:r>
        <w:rPr>
          <w:rFonts w:ascii="GHEA Grapalat" w:hAnsi="GHEA Grapalat"/>
        </w:rPr>
        <w:t xml:space="preserve">форме </w:t>
      </w:r>
      <w:r>
        <w:rPr>
          <w:rFonts w:ascii="GHEA Grapalat" w:hAnsi="GHEA Grapalat"/>
          <w:sz w:val="24"/>
          <w:szCs w:val="24"/>
        </w:rPr>
        <w:t xml:space="preserve"> информирует</w:t>
      </w:r>
      <w:proofErr w:type="gramEnd"/>
      <w:r>
        <w:rPr>
          <w:rFonts w:ascii="GHEA Grapalat" w:hAnsi="GHEA Grapalat"/>
          <w:sz w:val="24"/>
          <w:szCs w:val="24"/>
        </w:rPr>
        <w:t xml:space="preserve"> об этом </w:t>
      </w:r>
      <w:r>
        <w:rPr>
          <w:rFonts w:ascii="GHEA Grapalat" w:hAnsi="GHEA Grapalat"/>
          <w:sz w:val="24"/>
          <w:szCs w:val="24"/>
        </w:rPr>
        <w:lastRenderedPageBreak/>
        <w:t>участника, предлагая последнему исправить несоответствия до окончания срока приостановления.</w:t>
      </w:r>
    </w:p>
    <w:p w14:paraId="59C9FD55" w14:textId="77777777" w:rsidR="0098246F" w:rsidRDefault="0098246F" w:rsidP="0098246F">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35087B60" w14:textId="77777777" w:rsidR="0098246F" w:rsidRDefault="0098246F" w:rsidP="0098246F">
      <w:pPr>
        <w:pStyle w:val="norm"/>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8.9.</w:t>
      </w:r>
      <w:r>
        <w:rPr>
          <w:rFonts w:ascii="GHEA Grapalat" w:hAnsi="GHEA Grapalat"/>
          <w:sz w:val="24"/>
          <w:szCs w:val="24"/>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2171CF05" w14:textId="77777777" w:rsidR="0098246F" w:rsidRDefault="0098246F" w:rsidP="0098246F">
      <w:pPr>
        <w:pStyle w:val="23"/>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8.10.</w:t>
      </w:r>
      <w:r>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61FAEB0" w14:textId="77777777" w:rsidR="0098246F" w:rsidRDefault="0098246F" w:rsidP="0098246F">
      <w:pPr>
        <w:pStyle w:val="23"/>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8.11.</w:t>
      </w:r>
      <w:r>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287D4E6F" w14:textId="77777777" w:rsidR="0098246F" w:rsidRDefault="0098246F" w:rsidP="0098246F">
      <w:pPr>
        <w:pStyle w:val="23"/>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8.12.</w:t>
      </w:r>
      <w:r>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6A36D083" w14:textId="77777777" w:rsidR="0098246F" w:rsidRDefault="0098246F" w:rsidP="0098246F">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опубликовывает в бюллетене воспроизведенный (отсканированный) с</w:t>
      </w:r>
      <w:r>
        <w:rPr>
          <w:rFonts w:ascii="Courier New" w:hAnsi="Courier New" w:cs="Courier New"/>
          <w:sz w:val="24"/>
          <w:szCs w:val="24"/>
          <w:lang w:val="en-US"/>
        </w:rPr>
        <w:t> </w:t>
      </w:r>
      <w:r>
        <w:rPr>
          <w:rFonts w:ascii="GHEA Grapalat" w:hAnsi="GHEA Grapalat"/>
          <w:sz w:val="24"/>
          <w:szCs w:val="24"/>
        </w:rPr>
        <w:t xml:space="preserve">оригинала вариант протокола заседания по вскрытию и оценке </w:t>
      </w:r>
      <w:proofErr w:type="gramStart"/>
      <w:r>
        <w:rPr>
          <w:rFonts w:ascii="GHEA Grapalat" w:hAnsi="GHEA Grapalat"/>
          <w:sz w:val="24"/>
          <w:szCs w:val="24"/>
        </w:rPr>
        <w:t>заявок  и</w:t>
      </w:r>
      <w:proofErr w:type="gramEnd"/>
      <w:r>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t xml:space="preserve"> </w:t>
      </w:r>
      <w:r>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53EA29C6" w14:textId="77777777" w:rsidR="0098246F" w:rsidRDefault="0098246F" w:rsidP="0098246F">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опубликовывает в бюллетене воспроизведенные (отсканированные) с</w:t>
      </w:r>
      <w:r>
        <w:rPr>
          <w:rFonts w:ascii="Courier New" w:hAnsi="Courier New" w:cs="Courier New"/>
          <w:sz w:val="24"/>
          <w:szCs w:val="24"/>
          <w:lang w:val="en-US"/>
        </w:rPr>
        <w:t> </w:t>
      </w:r>
      <w:r>
        <w:rPr>
          <w:rFonts w:ascii="GHEA Grapalat" w:hAnsi="GHEA Grapalat"/>
          <w:sz w:val="24"/>
          <w:szCs w:val="24"/>
        </w:rPr>
        <w:t xml:space="preserve">подписанных им и присутствующими на заседании по вскрытию и оценке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w:t>
      </w:r>
      <w:r>
        <w:rPr>
          <w:rFonts w:ascii="GHEA Grapalat" w:hAnsi="GHEA Grapalat"/>
          <w:sz w:val="24"/>
          <w:szCs w:val="24"/>
        </w:rPr>
        <w:lastRenderedPageBreak/>
        <w:t>после их подписания;</w:t>
      </w:r>
    </w:p>
    <w:p w14:paraId="59517841"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8.</w:t>
      </w:r>
      <w:r>
        <w:rPr>
          <w:rFonts w:ascii="GHEA Grapalat" w:hAnsi="GHEA Grapalat"/>
          <w:lang w:val="hy-AM"/>
        </w:rPr>
        <w:t>1</w:t>
      </w:r>
      <w:r>
        <w:rPr>
          <w:rFonts w:ascii="GHEA Grapalat" w:hAnsi="GHEA Grapalat"/>
        </w:rPr>
        <w:t>3.</w:t>
      </w:r>
      <w:r>
        <w:rPr>
          <w:rFonts w:ascii="GHEA Grapalat" w:hAnsi="GHEA Grapalat"/>
        </w:rPr>
        <w:tab/>
        <w:t xml:space="preserve">В случае выявления </w:t>
      </w:r>
      <w:r>
        <w:rPr>
          <w:rFonts w:ascii="GHEA Grapalat" w:hAnsi="GHEA Grapalat"/>
          <w:color w:val="000000" w:themeColor="text1"/>
        </w:rPr>
        <w:t xml:space="preserve">оснований, предусмотренных пунктом 6 части 1 статьи 6 Закона, </w:t>
      </w:r>
      <w:r>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Pr>
          <w:rStyle w:val="ezkurwreuab5ozgtqnkl"/>
          <w:rFonts w:ascii="GHEA Grapalat" w:hAnsi="GHEA Grapalat"/>
        </w:rPr>
        <w:t>следующих</w:t>
      </w:r>
      <w:r>
        <w:rPr>
          <w:rFonts w:ascii="GHEA Grapalat" w:hAnsi="GHEA Grapalat"/>
        </w:rPr>
        <w:t xml:space="preserve"> </w:t>
      </w:r>
      <w:r>
        <w:rPr>
          <w:rStyle w:val="ezkurwreuab5ozgtqnkl"/>
          <w:rFonts w:ascii="GHEA Grapalat" w:hAnsi="GHEA Grapalat"/>
        </w:rPr>
        <w:t>за днем</w:t>
      </w:r>
      <w:r>
        <w:rPr>
          <w:rFonts w:ascii="GHEA Grapalat" w:hAnsi="GHEA Grapalat"/>
        </w:rPr>
        <w:t xml:space="preserve"> </w:t>
      </w:r>
      <w:r>
        <w:rPr>
          <w:rStyle w:val="ezkurwreuab5ozgtqnkl"/>
          <w:rFonts w:ascii="GHEA Grapalat" w:hAnsi="GHEA Grapalat"/>
        </w:rPr>
        <w:t>получения</w:t>
      </w:r>
      <w:r>
        <w:rPr>
          <w:rFonts w:ascii="GHEA Grapalat" w:hAnsi="GHEA Grapalat"/>
        </w:rPr>
        <w:t xml:space="preserve"> </w:t>
      </w:r>
      <w:r>
        <w:rPr>
          <w:rStyle w:val="ezkurwreuab5ozgtqnkl"/>
          <w:rFonts w:ascii="GHEA Grapalat" w:hAnsi="GHEA Grapalat"/>
        </w:rPr>
        <w:t>решения</w:t>
      </w:r>
      <w:r>
        <w:rPr>
          <w:rFonts w:ascii="GHEA Grapalat" w:hAnsi="GHEA Grapalat"/>
        </w:rPr>
        <w:t>.</w:t>
      </w:r>
      <w:r>
        <w:t xml:space="preserve"> </w:t>
      </w:r>
      <w:r>
        <w:rPr>
          <w:rFonts w:ascii="GHEA Grapalat" w:hAnsi="GHEA Grapalat"/>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t xml:space="preserve"> </w:t>
      </w:r>
      <w:r>
        <w:rPr>
          <w:rFonts w:ascii="GHEA Grapalat" w:hAnsi="GHEA Grapalat"/>
        </w:rPr>
        <w:t>если по результатам судебного разбирательства возможность исполнения решения не исчезла.</w:t>
      </w:r>
    </w:p>
    <w:p w14:paraId="257F41F6" w14:textId="77777777" w:rsidR="0098246F" w:rsidRDefault="0098246F" w:rsidP="0098246F">
      <w:pPr>
        <w:widowControl w:val="0"/>
        <w:tabs>
          <w:tab w:val="left" w:pos="1276"/>
        </w:tabs>
        <w:rPr>
          <w:rFonts w:ascii="GHEA Grapalat" w:hAnsi="GHEA Grapalat"/>
        </w:rPr>
      </w:pPr>
      <w:r>
        <w:rPr>
          <w:rFonts w:ascii="GHEA Grapalat" w:hAnsi="GHEA Grapalat"/>
        </w:rPr>
        <w:t>Если:</w:t>
      </w:r>
    </w:p>
    <w:p w14:paraId="1E1246DF" w14:textId="77777777" w:rsidR="0098246F" w:rsidRDefault="0098246F" w:rsidP="0098246F">
      <w:pPr>
        <w:pStyle w:val="aff1"/>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contextualSpacing/>
        <w:jc w:val="both"/>
        <w:rPr>
          <w:rFonts w:ascii="GHEA Grapalat" w:hAnsi="GHEA Grapalat"/>
        </w:rPr>
      </w:pPr>
      <w:r>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E359DF2" w14:textId="77777777" w:rsidR="0098246F" w:rsidRDefault="0098246F" w:rsidP="0098246F">
      <w:pPr>
        <w:pStyle w:val="aff1"/>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contextualSpacing/>
        <w:jc w:val="both"/>
        <w:rPr>
          <w:ins w:id="8" w:author="Vardan" w:date="2022-10-30T00:00:00Z"/>
          <w:rFonts w:ascii="GHEA Grapalat" w:hAnsi="GHEA Grapalat"/>
        </w:rPr>
      </w:pPr>
      <w:r>
        <w:rPr>
          <w:rFonts w:ascii="GHEA Grapalat" w:hAnsi="GHEA Grapalat"/>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29F92AF3" w14:textId="77777777" w:rsidR="0098246F" w:rsidRDefault="0098246F" w:rsidP="0098246F">
      <w:pPr>
        <w:widowControl w:val="0"/>
        <w:tabs>
          <w:tab w:val="left" w:pos="1134"/>
        </w:tabs>
        <w:ind w:left="-360"/>
        <w:jc w:val="both"/>
        <w:rPr>
          <w:rFonts w:ascii="GHEA Grapalat" w:hAnsi="GHEA Grapalat"/>
        </w:rPr>
      </w:pPr>
      <w:r>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w:t>
      </w:r>
      <w:r>
        <w:rPr>
          <w:rFonts w:ascii="GHEA Grapalat" w:hAnsi="GHEA Grapalat" w:cs="Sylfaen"/>
        </w:rPr>
        <w:lastRenderedPageBreak/>
        <w:t>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56F1848B"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contextualSpacing/>
        <w:jc w:val="both"/>
        <w:rPr>
          <w:rFonts w:ascii="GHEA Grapalat" w:hAnsi="GHEA Grapalat"/>
        </w:rPr>
      </w:pPr>
    </w:p>
    <w:p w14:paraId="0A76A14A"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041650BB" w14:textId="77777777" w:rsidR="0098246F" w:rsidRDefault="0098246F" w:rsidP="0098246F">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8.15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723B5ED" w14:textId="77777777" w:rsidR="0098246F" w:rsidRDefault="0098246F" w:rsidP="0098246F">
      <w:pPr>
        <w:pStyle w:val="23"/>
        <w:widowControl w:val="0"/>
        <w:tabs>
          <w:tab w:val="left" w:pos="1276"/>
        </w:tabs>
        <w:spacing w:after="160" w:line="240" w:lineRule="auto"/>
        <w:ind w:firstLine="567"/>
        <w:rPr>
          <w:rFonts w:ascii="GHEA Grapalat" w:hAnsi="GHEA Grapalat" w:cs="Sylfaen"/>
          <w:spacing w:val="-4"/>
          <w:sz w:val="24"/>
          <w:szCs w:val="24"/>
        </w:rPr>
      </w:pPr>
      <w:r>
        <w:rPr>
          <w:rFonts w:ascii="GHEA Grapalat" w:hAnsi="GHEA Grapalat"/>
          <w:sz w:val="24"/>
          <w:szCs w:val="24"/>
        </w:rPr>
        <w:t>8.16.</w:t>
      </w:r>
      <w:r>
        <w:rPr>
          <w:rFonts w:ascii="GHEA Grapalat" w:hAnsi="GHEA Grapalat"/>
          <w:sz w:val="24"/>
          <w:szCs w:val="24"/>
        </w:rPr>
        <w:tab/>
      </w:r>
      <w:r>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0073471" w14:textId="77777777" w:rsidR="0098246F" w:rsidRDefault="0098246F" w:rsidP="0098246F">
      <w:pPr>
        <w:widowControl w:val="0"/>
        <w:tabs>
          <w:tab w:val="left" w:pos="1276"/>
        </w:tabs>
        <w:ind w:firstLine="567"/>
        <w:jc w:val="both"/>
        <w:rPr>
          <w:rFonts w:ascii="GHEA Grapalat" w:hAnsi="GHEA Grapalat"/>
          <w:spacing w:val="-4"/>
        </w:rPr>
      </w:pPr>
      <w:r>
        <w:rPr>
          <w:rFonts w:ascii="GHEA Grapalat" w:hAnsi="GHEA Grapalat"/>
          <w:spacing w:val="-4"/>
        </w:rPr>
        <w:t>8.17.</w:t>
      </w:r>
      <w:r>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F73A9BF"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GHEA Grapalat" w:hAnsi="GHEA Grapalat"/>
          <w:spacing w:val="-4"/>
        </w:rPr>
      </w:pPr>
      <w:r>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6343BDEE" w14:textId="77777777" w:rsidR="0098246F" w:rsidRDefault="0098246F" w:rsidP="0098246F">
      <w:pPr>
        <w:pStyle w:val="23"/>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Pr>
          <w:rFonts w:ascii="GHEA Grapalat" w:hAnsi="GHEA Grapalat"/>
          <w:sz w:val="24"/>
          <w:szCs w:val="24"/>
        </w:rPr>
        <w:tab/>
        <w:t>Оценка заявок и определение отобранного участника осуществляются по отдельным лотам</w:t>
      </w:r>
      <w:r>
        <w:rPr>
          <w:rStyle w:val="aff2"/>
          <w:rFonts w:ascii="GHEA Grapalat" w:hAnsi="GHEA Grapalat"/>
          <w:sz w:val="24"/>
          <w:szCs w:val="24"/>
        </w:rPr>
        <w:footnoteReference w:customMarkFollows="1" w:id="9"/>
        <w:t>11</w:t>
      </w:r>
      <w:r>
        <w:rPr>
          <w:rFonts w:ascii="GHEA Grapalat" w:hAnsi="GHEA Grapalat"/>
          <w:sz w:val="24"/>
          <w:szCs w:val="24"/>
        </w:rPr>
        <w:t xml:space="preserve">. </w:t>
      </w:r>
    </w:p>
    <w:p w14:paraId="38DA407B"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8.19.</w:t>
      </w:r>
      <w:r>
        <w:rPr>
          <w:rFonts w:ascii="GHEA Grapalat" w:hAnsi="GHEA Grapalat"/>
        </w:rPr>
        <w:tab/>
        <w:t>В случае если отобранный участник не заключает (отказывается</w:t>
      </w:r>
      <w:r>
        <w:rPr>
          <w:rFonts w:ascii="Courier New" w:hAnsi="Courier New" w:cs="Courier New"/>
          <w:lang w:val="en-US"/>
        </w:rPr>
        <w:t> </w:t>
      </w:r>
      <w:r>
        <w:rPr>
          <w:rFonts w:ascii="GHEA Grapalat" w:hAnsi="GHEA Grapalat"/>
        </w:rPr>
        <w:t xml:space="preserve">заключать) договор или лишается права на заключение договора, решением комиссии </w:t>
      </w:r>
      <w:proofErr w:type="gramStart"/>
      <w:r>
        <w:rPr>
          <w:rFonts w:ascii="GHEA Grapalat" w:hAnsi="GHEA Grapalat"/>
        </w:rPr>
        <w:t>отобранным  участником</w:t>
      </w:r>
      <w:proofErr w:type="gramEnd"/>
      <w:r>
        <w:rPr>
          <w:rFonts w:ascii="GHEA Grapalat" w:hAnsi="GHEA Grapalat"/>
        </w:rPr>
        <w:t xml:space="preserve">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 применением процедуры, установленной пунктами 8.12-8.18 части 1 настоящего Приглашения.</w:t>
      </w:r>
    </w:p>
    <w:p w14:paraId="27E8938A" w14:textId="77777777" w:rsidR="0098246F" w:rsidRDefault="0098246F" w:rsidP="0098246F">
      <w:pPr>
        <w:pStyle w:val="23"/>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8.20.</w:t>
      </w:r>
      <w:r>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070DB58" w14:textId="77777777" w:rsidR="0098246F" w:rsidRDefault="0098246F" w:rsidP="0098246F">
      <w:pPr>
        <w:pStyle w:val="2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firstLine="567"/>
        <w:rPr>
          <w:rFonts w:ascii="GHEA Grapalat" w:hAnsi="GHEA Grapalat"/>
          <w:sz w:val="24"/>
          <w:szCs w:val="24"/>
        </w:rPr>
      </w:pPr>
      <w:r>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w:t>
      </w:r>
      <w:r>
        <w:rPr>
          <w:rFonts w:ascii="GHEA Grapalat" w:hAnsi="GHEA Grapalat"/>
          <w:sz w:val="24"/>
          <w:szCs w:val="24"/>
        </w:rPr>
        <w:lastRenderedPageBreak/>
        <w:t>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49B7A04" w14:textId="77777777" w:rsidR="0098246F" w:rsidRDefault="0098246F" w:rsidP="0098246F">
      <w:pPr>
        <w:pStyle w:val="23"/>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8.21.</w:t>
      </w:r>
      <w:r>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14:paraId="7BA4A405" w14:textId="77777777" w:rsidR="0098246F" w:rsidRDefault="0098246F" w:rsidP="0098246F">
      <w:pPr>
        <w:pStyle w:val="norm"/>
        <w:widowControl w:val="0"/>
        <w:tabs>
          <w:tab w:val="left" w:pos="1276"/>
        </w:tabs>
        <w:spacing w:after="160" w:line="240" w:lineRule="auto"/>
        <w:ind w:firstLine="567"/>
        <w:rPr>
          <w:rFonts w:ascii="GHEA Grapalat" w:hAnsi="GHEA Grapalat"/>
          <w:sz w:val="24"/>
          <w:szCs w:val="24"/>
        </w:rPr>
      </w:pPr>
      <w:r>
        <w:rPr>
          <w:rFonts w:ascii="GHEA Grapalat" w:hAnsi="GHEA Grapalat"/>
          <w:spacing w:val="-6"/>
          <w:sz w:val="24"/>
          <w:szCs w:val="24"/>
        </w:rPr>
        <w:t>8.22.</w:t>
      </w:r>
      <w:r>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GHEA Grapalat" w:hAnsi="GHEA Grapalat"/>
          <w:sz w:val="24"/>
          <w:szCs w:val="24"/>
        </w:rPr>
        <w:t xml:space="preserve"> Решение о</w:t>
      </w:r>
      <w:r>
        <w:rPr>
          <w:rFonts w:ascii="Courier New" w:hAnsi="Courier New" w:cs="Courier New"/>
          <w:sz w:val="24"/>
          <w:szCs w:val="24"/>
          <w:lang w:val="en-US"/>
        </w:rPr>
        <w:t> </w:t>
      </w:r>
      <w:r>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Pr>
          <w:rFonts w:ascii="GHEA Grapalat" w:hAnsi="GHEA Grapalat"/>
          <w:sz w:val="24"/>
          <w:szCs w:val="24"/>
        </w:rPr>
        <w:t>периоде ожидания.</w:t>
      </w:r>
    </w:p>
    <w:p w14:paraId="76355956" w14:textId="77777777" w:rsidR="0098246F" w:rsidRDefault="0098246F" w:rsidP="0098246F">
      <w:pPr>
        <w:pStyle w:val="23"/>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7B12C74" w14:textId="77777777" w:rsidR="0098246F" w:rsidRDefault="0098246F" w:rsidP="0098246F">
      <w:pPr>
        <w:pStyle w:val="2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firstLine="567"/>
        <w:contextualSpacing/>
        <w:rPr>
          <w:rFonts w:ascii="GHEA Grapalat" w:hAnsi="GHEA Grapalat"/>
          <w:sz w:val="24"/>
          <w:szCs w:val="24"/>
        </w:rPr>
      </w:pPr>
      <w:r>
        <w:rPr>
          <w:rFonts w:ascii="GHEA Grapalat" w:hAnsi="GHEA Grapalat"/>
          <w:sz w:val="24"/>
          <w:szCs w:val="24"/>
        </w:rPr>
        <w:t>Период ожидания в случае настоящей процедуры составляет " " календарных дней. Период ожидания:</w:t>
      </w:r>
    </w:p>
    <w:p w14:paraId="630353DA" w14:textId="77777777" w:rsidR="0098246F" w:rsidRDefault="0098246F" w:rsidP="0098246F">
      <w:pPr>
        <w:pStyle w:val="23"/>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hanging="426"/>
        <w:contextualSpacing/>
        <w:rPr>
          <w:rFonts w:ascii="GHEA Grapalat" w:hAnsi="GHEA Grapalat"/>
          <w:i/>
          <w:sz w:val="24"/>
          <w:szCs w:val="24"/>
        </w:rPr>
      </w:pPr>
      <w:r>
        <w:rPr>
          <w:rFonts w:ascii="GHEA Grapalat" w:hAnsi="GHEA Grapalat"/>
          <w:sz w:val="24"/>
          <w:szCs w:val="24"/>
        </w:rPr>
        <w:t>не применим, если заявку подал только один участник, с которым заключается договор;</w:t>
      </w:r>
    </w:p>
    <w:p w14:paraId="11B4B9D3" w14:textId="77777777" w:rsidR="0098246F" w:rsidRDefault="0098246F" w:rsidP="0098246F">
      <w:pPr>
        <w:pStyle w:val="norm"/>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contextualSpacing/>
        <w:rPr>
          <w:rFonts w:ascii="GHEA Grapalat" w:hAnsi="GHEA Grapalat"/>
          <w:sz w:val="24"/>
          <w:szCs w:val="24"/>
        </w:rPr>
      </w:pPr>
      <w:r>
        <w:rPr>
          <w:rFonts w:ascii="GHEA Grapalat" w:hAnsi="GHEA Grapalat"/>
          <w:sz w:val="24"/>
          <w:szCs w:val="24"/>
        </w:rPr>
        <w:t>применим также в том случае, когда заявку подал только один участник и она была</w:t>
      </w:r>
      <w:r>
        <w:rPr>
          <w:rFonts w:ascii="GHEA Grapalat" w:hAnsi="GHEA Grapalat"/>
          <w:szCs w:val="22"/>
        </w:rPr>
        <w:t xml:space="preserve"> </w:t>
      </w:r>
      <w:r>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D498F25" w14:textId="77777777" w:rsidR="0098246F" w:rsidRDefault="0098246F" w:rsidP="0098246F">
      <w:pPr>
        <w:pStyle w:val="norm"/>
        <w:widowControl w:val="0"/>
        <w:tabs>
          <w:tab w:val="left" w:pos="1276"/>
        </w:tabs>
        <w:spacing w:line="240" w:lineRule="auto"/>
        <w:ind w:left="284" w:firstLine="0"/>
        <w:contextualSpacing/>
        <w:rPr>
          <w:rFonts w:ascii="GHEA Grapalat" w:hAnsi="GHEA Grapalat"/>
          <w:sz w:val="24"/>
          <w:szCs w:val="24"/>
        </w:rPr>
      </w:pPr>
    </w:p>
    <w:p w14:paraId="6A0560D2" w14:textId="77777777" w:rsidR="0098246F" w:rsidRDefault="0098246F" w:rsidP="0098246F">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B604515"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b/>
        </w:rPr>
      </w:pPr>
      <w:r>
        <w:rPr>
          <w:rFonts w:ascii="GHEA Grapalat" w:hAnsi="GHEA Grapalat"/>
          <w:b/>
        </w:rPr>
        <w:br w:type="page"/>
      </w:r>
    </w:p>
    <w:p w14:paraId="67472CF0"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Arial"/>
          <w:b/>
          <w:iCs/>
        </w:rPr>
      </w:pPr>
      <w:r>
        <w:rPr>
          <w:rFonts w:ascii="GHEA Grapalat" w:hAnsi="GHEA Grapalat"/>
          <w:b/>
        </w:rPr>
        <w:lastRenderedPageBreak/>
        <w:t xml:space="preserve">9. ЗАКЛЮЧЕНИЕ ДОГОВОРА </w:t>
      </w:r>
    </w:p>
    <w:p w14:paraId="3093EC33"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9.1.</w:t>
      </w:r>
      <w:r>
        <w:rPr>
          <w:rFonts w:ascii="GHEA Grapalat" w:hAnsi="GHEA Grapalat"/>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5D9216B"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9.2.</w:t>
      </w:r>
      <w:r>
        <w:rPr>
          <w:rFonts w:ascii="GHEA Grapalat" w:hAnsi="GHEA Grapalat"/>
        </w:rPr>
        <w:tab/>
        <w:t>На четвертый рабочий день, следующий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8.23 части 1 настоящего Приглашения.</w:t>
      </w:r>
    </w:p>
    <w:p w14:paraId="65E3C4E2"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9.3.</w:t>
      </w:r>
      <w:r>
        <w:rPr>
          <w:rFonts w:ascii="GHEA Grapalat" w:hAnsi="GHEA Grapalat"/>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E050916" w14:textId="77777777" w:rsidR="0098246F" w:rsidRDefault="0098246F" w:rsidP="0098246F">
      <w:pPr>
        <w:widowControl w:val="0"/>
        <w:tabs>
          <w:tab w:val="left" w:pos="1134"/>
        </w:tabs>
        <w:spacing w:after="160"/>
        <w:ind w:firstLine="567"/>
        <w:jc w:val="both"/>
        <w:rPr>
          <w:rFonts w:ascii="GHEA Grapalat" w:hAnsi="GHEA Grapalat"/>
          <w:color w:val="000000" w:themeColor="text1"/>
        </w:rPr>
      </w:pPr>
      <w:r>
        <w:rPr>
          <w:rFonts w:ascii="GHEA Grapalat" w:hAnsi="GHEA Grapalat"/>
        </w:rPr>
        <w:t>9.4.</w:t>
      </w:r>
      <w:r>
        <w:rPr>
          <w:rFonts w:ascii="GHEA Grapalat" w:hAnsi="GHEA Grapalat"/>
        </w:rPr>
        <w:tab/>
      </w:r>
      <w:r>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Pr>
          <w:rFonts w:ascii="GHEA Grapalat" w:hAnsi="GHEA Grapalat"/>
          <w:color w:val="000000" w:themeColor="text1"/>
        </w:rPr>
        <w:t xml:space="preserve"> то он лишается права подписания договора.</w:t>
      </w:r>
    </w:p>
    <w:p w14:paraId="523A7BEA"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8B0A1A4" w14:textId="77777777" w:rsidR="0098246F" w:rsidRDefault="0098246F" w:rsidP="0098246F">
      <w:pPr>
        <w:pStyle w:val="af5"/>
        <w:widowControl w:val="0"/>
        <w:tabs>
          <w:tab w:val="left" w:pos="1134"/>
        </w:tabs>
        <w:spacing w:line="240" w:lineRule="auto"/>
        <w:ind w:firstLine="567"/>
        <w:rPr>
          <w:rFonts w:ascii="GHEA Grapalat" w:hAnsi="GHEA Grapalat" w:cs="Sylfaen"/>
          <w:sz w:val="24"/>
          <w:szCs w:val="24"/>
        </w:rPr>
      </w:pPr>
      <w:r>
        <w:rPr>
          <w:rFonts w:ascii="GHEA Grapalat" w:hAnsi="GHEA Grapalat" w:cs="Times New Roman"/>
          <w:sz w:val="24"/>
          <w:szCs w:val="24"/>
        </w:rPr>
        <w:t>9.5.</w:t>
      </w:r>
      <w:r>
        <w:rPr>
          <w:rFonts w:ascii="GHEA Grapalat" w:hAnsi="GHEA Grapalat" w:cs="Times New Roman"/>
          <w:sz w:val="24"/>
          <w:szCs w:val="24"/>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cs="Times New Roman"/>
          <w:sz w:val="24"/>
          <w:szCs w:val="24"/>
          <w:lang w:val="hy-AM"/>
        </w:rPr>
        <w:t xml:space="preserve">, </w:t>
      </w:r>
      <w:r>
        <w:rPr>
          <w:rFonts w:ascii="GHEA Grapalat" w:hAnsi="GHEA Grapalat" w:cs="Times New Roman"/>
          <w:sz w:val="24"/>
          <w:szCs w:val="24"/>
        </w:rPr>
        <w:t>размера предоплаты или увеличению</w:t>
      </w:r>
      <w:r>
        <w:rPr>
          <w:rFonts w:ascii="GHEA Grapalat" w:hAnsi="GHEA Grapalat" w:cs="Times New Roman"/>
          <w:sz w:val="24"/>
          <w:szCs w:val="24"/>
          <w:lang w:val="hy-AM"/>
        </w:rPr>
        <w:t xml:space="preserve"> </w:t>
      </w:r>
      <w:r>
        <w:rPr>
          <w:rFonts w:ascii="GHEA Grapalat" w:hAnsi="GHEA Grapalat" w:cs="Times New Roman"/>
          <w:sz w:val="24"/>
          <w:szCs w:val="24"/>
        </w:rPr>
        <w:t>цены, предложенной отобранным участником.</w:t>
      </w:r>
      <w:r>
        <w:rPr>
          <w:rFonts w:ascii="GHEA Grapalat" w:hAnsi="GHEA Grapalat" w:cs="Times New Roman"/>
          <w:i/>
          <w:spacing w:val="-8"/>
          <w:sz w:val="24"/>
          <w:szCs w:val="24"/>
        </w:rPr>
        <w:t xml:space="preserve"> </w:t>
      </w:r>
    </w:p>
    <w:p w14:paraId="1B35DE0E"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Arial"/>
          <w:b/>
          <w:iCs/>
        </w:rPr>
      </w:pPr>
      <w:r>
        <w:rPr>
          <w:rFonts w:ascii="GHEA Grapalat" w:hAnsi="GHEA Grapalat"/>
          <w:b/>
        </w:rPr>
        <w:t xml:space="preserve">10. ОБЕСПЕЧЕНИЯ КВАЛИФИКАЦИИ И ДОГОВОРА </w:t>
      </w:r>
    </w:p>
    <w:p w14:paraId="7C9491E1"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10.1.</w:t>
      </w:r>
      <w:r>
        <w:rPr>
          <w:rFonts w:ascii="GHEA Grapalat" w:hAnsi="GHEA Grapalat"/>
        </w:rPr>
        <w:tab/>
      </w:r>
      <w:r>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w:t>
      </w:r>
      <w:proofErr w:type="gramStart"/>
      <w:r>
        <w:rPr>
          <w:rFonts w:ascii="GHEA Grapalat" w:hAnsi="GHEA Grapalat"/>
        </w:rPr>
        <w:t>дней</w:t>
      </w:r>
      <w:proofErr w:type="gramEnd"/>
      <w:r>
        <w:rPr>
          <w:rFonts w:ascii="GHEA Grapalat" w:hAnsi="GHEA Grapalat"/>
          <w:color w:val="000000" w:themeColor="text1"/>
        </w:rPr>
        <w:t xml:space="preserve"> С отобранным участником заключается договор, если он представляет обеспечения </w:t>
      </w:r>
      <w:r>
        <w:rPr>
          <w:rFonts w:ascii="GHEA Grapalat" w:hAnsi="GHEA Grapalat"/>
          <w:color w:val="000000" w:themeColor="text1"/>
        </w:rPr>
        <w:lastRenderedPageBreak/>
        <w:t>квалификации и договора(предоплаты)</w:t>
      </w:r>
      <w:r>
        <w:rPr>
          <w:rFonts w:ascii="GHEA Grapalat" w:hAnsi="GHEA Grapalat"/>
        </w:rPr>
        <w:t>.</w:t>
      </w:r>
      <w:r>
        <w:rPr>
          <w:rFonts w:ascii="GHEA Grapalat" w:hAnsi="GHEA Grapalat"/>
          <w:vertAlign w:val="superscript"/>
        </w:rPr>
        <w:t>11.1</w:t>
      </w:r>
    </w:p>
    <w:p w14:paraId="6AAD59ED" w14:textId="77777777" w:rsidR="0098246F" w:rsidRDefault="0098246F" w:rsidP="0098246F">
      <w:pPr>
        <w:widowControl w:val="0"/>
        <w:tabs>
          <w:tab w:val="left" w:pos="1276"/>
        </w:tabs>
        <w:spacing w:after="160"/>
        <w:ind w:firstLine="567"/>
        <w:jc w:val="both"/>
        <w:rPr>
          <w:rFonts w:ascii="GHEA Grapalat" w:hAnsi="GHEA Grapalat"/>
          <w:lang w:val="hy-AM"/>
        </w:rPr>
      </w:pPr>
      <w:r>
        <w:rPr>
          <w:rFonts w:ascii="GHEA Grapalat" w:hAnsi="GHEA Grapalat"/>
        </w:rPr>
        <w:t xml:space="preserve">10.2 Размер обеспечения квалификации равен 15 процентам от цены </w:t>
      </w:r>
      <w:proofErr w:type="gramStart"/>
      <w:r>
        <w:rPr>
          <w:rFonts w:ascii="GHEA Grapalat" w:hAnsi="GHEA Grapalat"/>
        </w:rPr>
        <w:t>закупки товаров</w:t>
      </w:r>
      <w:proofErr w:type="gramEnd"/>
      <w:r>
        <w:rPr>
          <w:rFonts w:ascii="GHEA Grapalat" w:hAnsi="GHEA Grapalat"/>
        </w:rPr>
        <w:t xml:space="preserve">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w:t>
      </w:r>
      <w:proofErr w:type="gramStart"/>
      <w:r>
        <w:rPr>
          <w:rFonts w:ascii="GHEA Grapalat" w:hAnsi="GHEA Grapalat"/>
        </w:rPr>
        <w:t>Причем  обеспечение</w:t>
      </w:r>
      <w:proofErr w:type="gramEnd"/>
      <w:r>
        <w:rPr>
          <w:rFonts w:ascii="GHEA Grapalat" w:hAnsi="GHEA Grapalat"/>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Pr>
          <w:rFonts w:ascii="GHEA Grapalat" w:hAnsi="GHEA Grapalat"/>
          <w:vertAlign w:val="superscript"/>
          <w:lang w:val="hy-AM"/>
        </w:rPr>
        <w:t>12.1</w:t>
      </w:r>
    </w:p>
    <w:p w14:paraId="175FB63D" w14:textId="77777777" w:rsidR="0098246F" w:rsidRDefault="0098246F" w:rsidP="0098246F">
      <w:pPr>
        <w:widowControl w:val="0"/>
        <w:tabs>
          <w:tab w:val="left" w:pos="1276"/>
        </w:tabs>
        <w:spacing w:after="160"/>
        <w:ind w:firstLine="567"/>
        <w:jc w:val="both"/>
        <w:rPr>
          <w:rFonts w:ascii="GHEA Grapalat" w:hAnsi="GHEA Grapalat" w:cs="Sylfaen"/>
        </w:rPr>
      </w:pPr>
      <w:r>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Pr>
          <w:rFonts w:ascii="Calibri" w:hAnsi="Calibri" w:cs="Calibri"/>
        </w:rPr>
        <w:t> </w:t>
      </w:r>
      <w:r>
        <w:rPr>
          <w:rFonts w:ascii="GHEA Grapalat" w:hAnsi="GHEA Grapalat" w:cs="GHEA Grapalat"/>
        </w:rPr>
        <w:t>«</w:t>
      </w:r>
      <w:r>
        <w:rPr>
          <w:rFonts w:ascii="GHEA Grapalat" w:hAnsi="GHEA Grapalat" w:cs="Sylfaen"/>
        </w:rPr>
        <w:t>900008000698</w:t>
      </w:r>
      <w:r>
        <w:rPr>
          <w:rFonts w:ascii="GHEA Grapalat" w:hAnsi="GHEA Grapalat" w:cs="GHEA Grapalat"/>
        </w:rPr>
        <w:t>»</w:t>
      </w:r>
      <w:r>
        <w:rPr>
          <w:rFonts w:ascii="GHEA Grapalat" w:hAnsi="GHEA Grapalat" w:cs="Sylfaen"/>
        </w:rPr>
        <w:t xml:space="preserve"> </w:t>
      </w:r>
      <w:r>
        <w:rPr>
          <w:rFonts w:ascii="GHEA Grapalat" w:hAnsi="GHEA Grapalat" w:cs="GHEA Grapalat"/>
        </w:rPr>
        <w:t>открытый</w:t>
      </w:r>
      <w:r>
        <w:rPr>
          <w:rFonts w:ascii="GHEA Grapalat" w:hAnsi="GHEA Grapalat" w:cs="Sylfaen"/>
        </w:rPr>
        <w:t xml:space="preserve"> </w:t>
      </w:r>
      <w:r>
        <w:rPr>
          <w:rFonts w:ascii="GHEA Grapalat" w:hAnsi="GHEA Grapalat" w:cs="GHEA Grapalat"/>
        </w:rPr>
        <w:t>в</w:t>
      </w:r>
      <w:r>
        <w:rPr>
          <w:rFonts w:ascii="GHEA Grapalat" w:hAnsi="GHEA Grapalat" w:cs="Sylfaen"/>
        </w:rPr>
        <w:t xml:space="preserve"> </w:t>
      </w:r>
      <w:r>
        <w:rPr>
          <w:rFonts w:ascii="GHEA Grapalat" w:hAnsi="GHEA Grapalat" w:cs="GHEA Grapalat"/>
        </w:rPr>
        <w:t>Центральном</w:t>
      </w:r>
      <w:r>
        <w:rPr>
          <w:rFonts w:ascii="GHEA Grapalat" w:hAnsi="GHEA Grapalat" w:cs="Sylfaen"/>
        </w:rPr>
        <w:t xml:space="preserve"> </w:t>
      </w:r>
      <w:r>
        <w:rPr>
          <w:rFonts w:ascii="GHEA Grapalat" w:hAnsi="GHEA Grapalat" w:cs="GHEA Grapalat"/>
        </w:rPr>
        <w:t>казначе</w:t>
      </w:r>
      <w:r>
        <w:rPr>
          <w:rFonts w:ascii="GHEA Grapalat" w:hAnsi="GHEA Grapalat" w:cs="Sylfaen"/>
        </w:rPr>
        <w:t>йстве на имя уполномоченного органа.</w:t>
      </w:r>
    </w:p>
    <w:p w14:paraId="4DDEED2B"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7C3D6E7F" w14:textId="77777777" w:rsidR="0098246F" w:rsidRDefault="0098246F" w:rsidP="0098246F">
      <w:pPr>
        <w:widowControl w:val="0"/>
        <w:tabs>
          <w:tab w:val="left" w:pos="1276"/>
        </w:tabs>
        <w:spacing w:after="160"/>
        <w:ind w:firstLine="567"/>
        <w:jc w:val="both"/>
        <w:rPr>
          <w:rFonts w:ascii="GHEA Grapalat" w:hAnsi="GHEA Grapalat"/>
          <w:lang w:val="hy-AM"/>
        </w:rPr>
      </w:pPr>
      <w:r>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w:t>
      </w:r>
      <w:proofErr w:type="gramStart"/>
      <w:r>
        <w:rPr>
          <w:rFonts w:ascii="GHEA Grapalat" w:hAnsi="GHEA Grapalat"/>
        </w:rPr>
        <w:t>в соответствии с требованиями</w:t>
      </w:r>
      <w:proofErr w:type="gramEnd"/>
      <w:r>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5BC50335"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lang w:val="hy-AM"/>
        </w:rPr>
        <w:t>---------------------------</w:t>
      </w:r>
    </w:p>
    <w:p w14:paraId="3018F8DF"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i/>
        </w:rPr>
      </w:pPr>
      <w:r>
        <w:rPr>
          <w:rFonts w:asciiTheme="minorHAnsi" w:hAnsiTheme="minorHAnsi"/>
          <w:i/>
          <w:vertAlign w:val="superscript"/>
        </w:rPr>
        <w:t>11.1</w:t>
      </w:r>
      <w:r>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49105D13"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i/>
        </w:rPr>
      </w:pPr>
      <w:r>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13CF887B"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i/>
        </w:rPr>
      </w:pPr>
      <w:r>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1BB3A3B6"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i/>
        </w:rPr>
      </w:pPr>
      <w:r>
        <w:rPr>
          <w:rFonts w:ascii="GHEA Grapalat" w:hAnsi="GHEA Grapalat"/>
          <w:i/>
          <w:lang w:val="hy-AM"/>
        </w:rPr>
        <w:t xml:space="preserve">12.1 </w:t>
      </w:r>
      <w:r>
        <w:rPr>
          <w:rFonts w:asciiTheme="minorHAnsi" w:hAnsiTheme="minorHAnsi"/>
          <w:i/>
        </w:rPr>
        <w:t>Если цена  закупки данного лота по заявке на закупку․</w:t>
      </w:r>
    </w:p>
    <w:p w14:paraId="559C4C77"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i/>
        </w:rPr>
      </w:pPr>
      <w:r>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14:paraId="682E58C7" w14:textId="77777777" w:rsidR="0098246F" w:rsidRDefault="0098246F" w:rsidP="0098246F">
      <w:pPr>
        <w:widowControl w:val="0"/>
        <w:tabs>
          <w:tab w:val="left" w:pos="1276"/>
        </w:tabs>
        <w:spacing w:after="160"/>
        <w:jc w:val="both"/>
        <w:rPr>
          <w:rFonts w:asciiTheme="minorHAnsi" w:hAnsiTheme="minorHAnsi"/>
          <w:i/>
          <w:sz w:val="20"/>
          <w:szCs w:val="20"/>
        </w:rPr>
      </w:pPr>
      <w:r>
        <w:rPr>
          <w:rFonts w:asciiTheme="minorHAnsi" w:hAnsiTheme="minorHAnsi"/>
          <w:i/>
          <w:sz w:val="20"/>
          <w:szCs w:val="20"/>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5510CB8B"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i/>
          <w:lang w:val="hy-AM"/>
        </w:rPr>
      </w:pPr>
      <w:r>
        <w:rPr>
          <w:rFonts w:asciiTheme="minorHAnsi" w:hAnsiTheme="minorHAnsi"/>
          <w:i/>
        </w:rPr>
        <w:lastRenderedPageBreak/>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Pr>
          <w:rFonts w:asciiTheme="minorHAnsi" w:hAnsiTheme="minorHAnsi"/>
          <w:i/>
          <w:lang w:val="hy-AM"/>
        </w:rPr>
        <w:t>.</w:t>
      </w:r>
    </w:p>
    <w:p w14:paraId="005D7A01" w14:textId="77777777" w:rsidR="0098246F" w:rsidRDefault="0098246F" w:rsidP="0098246F">
      <w:pPr>
        <w:widowControl w:val="0"/>
        <w:tabs>
          <w:tab w:val="left" w:pos="1276"/>
        </w:tabs>
        <w:spacing w:after="160"/>
        <w:ind w:firstLine="567"/>
        <w:jc w:val="both"/>
        <w:rPr>
          <w:rFonts w:ascii="GHEA Grapalat" w:hAnsi="GHEA Grapalat"/>
          <w:color w:val="FF0000"/>
        </w:rPr>
      </w:pPr>
      <w:r>
        <w:rPr>
          <w:rFonts w:ascii="GHEA Grapalat" w:hAnsi="GHEA Grapalat"/>
          <w:color w:val="FF0000"/>
          <w:lang w:val="hy-AM"/>
        </w:rPr>
        <w:t xml:space="preserve"> </w:t>
      </w:r>
    </w:p>
    <w:p w14:paraId="1D1E180F" w14:textId="77777777" w:rsidR="0098246F" w:rsidRDefault="0098246F" w:rsidP="0098246F">
      <w:pPr>
        <w:widowControl w:val="0"/>
        <w:tabs>
          <w:tab w:val="left" w:pos="1276"/>
        </w:tabs>
        <w:spacing w:after="160"/>
        <w:ind w:firstLine="567"/>
        <w:jc w:val="both"/>
        <w:rPr>
          <w:ins w:id="9" w:author="Vardan" w:date="2022-10-30T00:02:00Z"/>
          <w:rFonts w:ascii="GHEA Grapalat" w:hAnsi="GHEA Grapalat"/>
        </w:rPr>
      </w:pPr>
      <w:r>
        <w:rPr>
          <w:rFonts w:ascii="GHEA Grapalat" w:hAnsi="GHEA Grapalat" w:cs="Sylfaen"/>
        </w:rPr>
        <w:t>Обеспечение квалификации в виде банковской гарантии отобранный участник представляет согласно приложению 4 или приложению 4.1.</w:t>
      </w:r>
      <w:r>
        <w:rPr>
          <w:rStyle w:val="aff2"/>
          <w:rFonts w:ascii="GHEA Grapalat" w:hAnsi="GHEA Grapalat"/>
        </w:rPr>
        <w:footnoteReference w:customMarkFollows="1" w:id="10"/>
        <w:t>12</w:t>
      </w:r>
      <w:r>
        <w:rPr>
          <w:rFonts w:ascii="GHEA Grapalat" w:hAnsi="GHEA Grapalat"/>
        </w:rPr>
        <w:t xml:space="preserve"> .</w:t>
      </w:r>
    </w:p>
    <w:p w14:paraId="268DCAEC"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cs="Sylfaen"/>
          <w:lang w:val="hy-AM"/>
        </w:rPr>
        <w:t xml:space="preserve">При этом, если договоры </w:t>
      </w:r>
      <w:r>
        <w:rPr>
          <w:rFonts w:ascii="GHEA Grapalat" w:hAnsi="GHEA Grapalat" w:cs="Sylfaen"/>
        </w:rPr>
        <w:t>о закупке</w:t>
      </w:r>
      <w:r>
        <w:rPr>
          <w:rFonts w:ascii="GHEA Grapalat" w:hAnsi="GHEA Grapalat" w:cs="Sylfaen"/>
          <w:lang w:val="hy-AM"/>
        </w:rPr>
        <w:t xml:space="preserve"> </w:t>
      </w:r>
      <w:r>
        <w:rPr>
          <w:rFonts w:ascii="GHEA Grapalat" w:hAnsi="GHEA Grapalat" w:cs="Sylfaen"/>
        </w:rPr>
        <w:t>работ</w:t>
      </w:r>
      <w:r>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Pr>
          <w:rFonts w:ascii="GHEA Grapalat" w:hAnsi="GHEA Grapalat" w:cs="Sylfaen"/>
          <w:lang w:val="hy-AM"/>
        </w:rPr>
        <w:t xml:space="preserve">финансовых </w:t>
      </w:r>
      <w:r>
        <w:rPr>
          <w:rFonts w:ascii="GHEA Grapalat" w:hAnsi="GHEA Grapalat" w:cs="Sylfaen"/>
        </w:rPr>
        <w:t>средств</w:t>
      </w:r>
      <w:r>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28AE8EEF" w14:textId="77777777" w:rsidR="0098246F" w:rsidRDefault="0098246F" w:rsidP="0098246F">
      <w:pPr>
        <w:widowControl w:val="0"/>
        <w:tabs>
          <w:tab w:val="left" w:pos="1276"/>
        </w:tabs>
        <w:spacing w:after="160"/>
        <w:ind w:firstLine="567"/>
        <w:jc w:val="both"/>
        <w:rPr>
          <w:rFonts w:ascii="GHEA Grapalat" w:hAnsi="GHEA Grapalat" w:cs="Sylfaen"/>
        </w:rPr>
      </w:pPr>
      <w:r>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BAE4070"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10.3.</w:t>
      </w:r>
      <w:r>
        <w:rPr>
          <w:rFonts w:ascii="GHEA Grapalat" w:hAnsi="GHEA Grapalat"/>
        </w:rPr>
        <w:tab/>
        <w:t>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Pr>
          <w:rStyle w:val="aff2"/>
          <w:rFonts w:ascii="GHEA Grapalat" w:hAnsi="GHEA Grapalat"/>
        </w:rPr>
        <w:footnoteReference w:customMarkFollows="1" w:id="11"/>
        <w:t>13</w:t>
      </w:r>
      <w:r>
        <w:rPr>
          <w:rFonts w:ascii="GHEA Grapalat" w:hAnsi="GHEA Grapalat"/>
        </w:rPr>
        <w:t>.</w:t>
      </w:r>
    </w:p>
    <w:p w14:paraId="76EAEBD1"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Pr>
          <w:rFonts w:ascii="GHEA Grapalat" w:hAnsi="GHEA Grapalat" w:cs="Sylfaen"/>
        </w:rPr>
        <w:t xml:space="preserve">то он может предоставить обеспечение договора как </w:t>
      </w:r>
      <w:r>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догогвора его сумма исчисляется по отношению </w:t>
      </w:r>
      <w:r>
        <w:rPr>
          <w:rFonts w:ascii="GHEA Grapalat" w:hAnsi="GHEA Grapalat" w:cs="Sylfaen"/>
        </w:rPr>
        <w:t>к сумме цен закупок представленных лотов</w:t>
      </w:r>
      <w:r>
        <w:rPr>
          <w:rFonts w:ascii="GHEA Grapalat" w:hAnsi="GHEA Grapalat"/>
          <w:color w:val="FF0000"/>
        </w:rPr>
        <w:t xml:space="preserve"> </w:t>
      </w:r>
      <w:r>
        <w:rPr>
          <w:rFonts w:ascii="GHEA Grapalat" w:hAnsi="GHEA Grapalat"/>
          <w:color w:val="000000" w:themeColor="text1"/>
        </w:rPr>
        <w:t>с учетом требований 9-ого подпункта 32-ого пункта</w:t>
      </w:r>
      <w:r>
        <w:rPr>
          <w:rFonts w:ascii="GHEA Grapalat" w:hAnsi="GHEA Grapalat"/>
        </w:rPr>
        <w:t xml:space="preserve">. </w:t>
      </w:r>
    </w:p>
    <w:p w14:paraId="2D6596AE" w14:textId="77777777" w:rsidR="0098246F" w:rsidRDefault="0098246F" w:rsidP="0098246F">
      <w:pPr>
        <w:widowControl w:val="0"/>
        <w:tabs>
          <w:tab w:val="left" w:pos="1276"/>
        </w:tabs>
        <w:spacing w:after="160"/>
        <w:ind w:firstLine="567"/>
        <w:jc w:val="both"/>
        <w:rPr>
          <w:rFonts w:ascii="GHEA Grapalat" w:hAnsi="GHEA Grapalat"/>
          <w:lang w:val="hy-AM"/>
        </w:rPr>
      </w:pPr>
      <w:r>
        <w:rPr>
          <w:rFonts w:ascii="GHEA Grapalat" w:hAnsi="GHEA Grapalat"/>
        </w:rPr>
        <w:lastRenderedPageBreak/>
        <w:t>.</w:t>
      </w:r>
    </w:p>
    <w:p w14:paraId="2D525E77"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lang w:val="hy-AM"/>
        </w:rPr>
        <w:t xml:space="preserve"> </w:t>
      </w:r>
      <w:r>
        <w:rPr>
          <w:rFonts w:ascii="GHEA Grapalat" w:hAnsi="GHEA Grapalat"/>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4BFEB91F"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Pr>
          <w:rFonts w:ascii="GHEA Grapalat" w:hAnsi="GHEA Grapalat"/>
        </w:rPr>
        <w:t>"900008000664", открытый в Центральном казначействе на имя уполномоченного органа.</w:t>
      </w:r>
    </w:p>
    <w:p w14:paraId="0610B574" w14:textId="77777777" w:rsidR="0098246F" w:rsidRDefault="0098246F" w:rsidP="0098246F">
      <w:pPr>
        <w:widowControl w:val="0"/>
        <w:tabs>
          <w:tab w:val="left" w:pos="1276"/>
        </w:tabs>
        <w:spacing w:after="160"/>
        <w:ind w:firstLine="567"/>
        <w:jc w:val="both"/>
        <w:rPr>
          <w:rFonts w:ascii="GHEA Grapalat" w:hAnsi="GHEA Grapalat" w:cs="Sylfaen"/>
        </w:rPr>
      </w:pPr>
      <w:r>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Pr>
          <w:rFonts w:ascii="GHEA Grapalat" w:hAnsi="GHEA Grapalat"/>
          <w:lang w:val="hy-AM"/>
        </w:rPr>
        <w:t xml:space="preserve"> </w:t>
      </w:r>
      <w:r>
        <w:rPr>
          <w:rFonts w:ascii="GHEA Grapalat" w:hAnsi="GHEA Grapalat" w:cs="Sylfaen"/>
        </w:rPr>
        <w:t xml:space="preserve">предусмотренные финансовые средства превышают </w:t>
      </w:r>
      <w:r>
        <w:rPr>
          <w:rFonts w:ascii="GHEA Grapalat" w:hAnsi="GHEA Grapalat" w:cs="Sylfaen"/>
          <w:lang w:val="hy-AM"/>
        </w:rPr>
        <w:t>25</w:t>
      </w:r>
      <w:r>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4A0DD8CA" w14:textId="77777777" w:rsidR="0098246F" w:rsidRDefault="0098246F" w:rsidP="0098246F">
      <w:pPr>
        <w:widowControl w:val="0"/>
        <w:tabs>
          <w:tab w:val="left" w:pos="1276"/>
        </w:tabs>
        <w:spacing w:after="160"/>
        <w:ind w:firstLine="567"/>
        <w:jc w:val="both"/>
        <w:rPr>
          <w:rFonts w:ascii="GHEA Grapalat" w:hAnsi="GHEA Grapalat"/>
          <w:i/>
        </w:rPr>
      </w:pPr>
      <w:r>
        <w:rPr>
          <w:rFonts w:ascii="GHEA Grapalat" w:hAnsi="GHEA Grapalat"/>
        </w:rPr>
        <w:t>10.5.</w:t>
      </w:r>
      <w:r>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Pr>
          <w:rFonts w:ascii="GHEA Grapalat" w:hAnsi="GHEA Grapalat"/>
          <w:i/>
        </w:rPr>
        <w:t xml:space="preserve"> </w:t>
      </w:r>
    </w:p>
    <w:p w14:paraId="10429953"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6600B3C1" w14:textId="77777777" w:rsidR="0098246F" w:rsidRDefault="0098246F" w:rsidP="0098246F">
      <w:pPr>
        <w:widowControl w:val="0"/>
        <w:tabs>
          <w:tab w:val="left" w:pos="1134"/>
        </w:tabs>
        <w:spacing w:after="160"/>
        <w:ind w:firstLine="567"/>
        <w:jc w:val="both"/>
        <w:rPr>
          <w:ins w:id="10" w:author="Inesa Kocharyan" w:date="2023-07-07T16:48:00Z"/>
          <w:rFonts w:ascii="GHEA Grapalat" w:hAnsi="GHEA Grapalat"/>
        </w:rPr>
      </w:pPr>
      <w:r>
        <w:rPr>
          <w:rFonts w:ascii="GHEA Grapalat" w:hAnsi="GHEA Grapalat"/>
          <w:b/>
        </w:rPr>
        <w:t xml:space="preserve">  </w:t>
      </w:r>
      <w:r>
        <w:rPr>
          <w:rFonts w:ascii="GHEA Grapalat" w:hAnsi="GHEA Grapalat"/>
        </w:rPr>
        <w:t xml:space="preserve">10.7 Руководитель заказчика в письменной форме представляет требование о выплате обеспечения </w:t>
      </w:r>
      <w:proofErr w:type="gramStart"/>
      <w:r>
        <w:rPr>
          <w:rFonts w:ascii="GHEA Grapalat" w:hAnsi="GHEA Grapalat"/>
        </w:rPr>
        <w:t>договора  и</w:t>
      </w:r>
      <w:proofErr w:type="gramEnd"/>
      <w:r>
        <w:rPr>
          <w:rFonts w:ascii="GHEA Grapalat" w:hAnsi="GHEA Grapalat"/>
        </w:rPr>
        <w:t xml:space="preserve"> квалификации банку, а в случае обеспечения, представленного в виде наличных денег</w:t>
      </w:r>
      <w:r>
        <w:rPr>
          <w:rFonts w:ascii="GHEA Grapalat" w:hAnsi="GHEA Grapalat"/>
          <w:lang w:val="hy-AM"/>
        </w:rPr>
        <w:t xml:space="preserve">- </w:t>
      </w:r>
      <w:r>
        <w:rPr>
          <w:rFonts w:ascii="GHEA Grapalat" w:hAnsi="GHEA Grapalat"/>
        </w:rPr>
        <w:t>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w:t>
      </w:r>
      <w:proofErr w:type="gramStart"/>
      <w:r>
        <w:rPr>
          <w:rFonts w:ascii="GHEA Grapalat" w:hAnsi="GHEA Grapalat"/>
        </w:rPr>
        <w:t>РА</w:t>
      </w:r>
      <w:r>
        <w:t xml:space="preserve"> </w:t>
      </w:r>
      <w:r>
        <w:rPr>
          <w:rFonts w:ascii="GHEA Grapalat" w:hAnsi="GHEA Grapalat"/>
        </w:rPr>
        <w:t xml:space="preserve"> на</w:t>
      </w:r>
      <w:proofErr w:type="gramEnd"/>
      <w:r>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43FCF291" w14:textId="77777777" w:rsidR="0098246F" w:rsidRDefault="0098246F" w:rsidP="0098246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14:paraId="59F27D64" w14:textId="77777777" w:rsidR="0098246F" w:rsidRDefault="0098246F" w:rsidP="0098246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lastRenderedPageBreak/>
        <w:t xml:space="preserve">- в случае </w:t>
      </w:r>
      <w:proofErr w:type="gramStart"/>
      <w:r>
        <w:rPr>
          <w:rFonts w:ascii="GHEA Grapalat" w:hAnsi="GHEA Grapalat"/>
        </w:rPr>
        <w:t>обеспечения</w:t>
      </w:r>
      <w:proofErr w:type="gramEnd"/>
      <w:r>
        <w:rPr>
          <w:rFonts w:ascii="GHEA Grapalat" w:hAnsi="GHEA Grapalat"/>
        </w:rPr>
        <w:t xml:space="preserve"> представленного в форме наличных денег - Министерство финансов РА с приложением копии представленного в заявке документа, об обосновании платежа;</w:t>
      </w:r>
    </w:p>
    <w:p w14:paraId="46C14191" w14:textId="77777777" w:rsidR="0098246F" w:rsidRDefault="0098246F" w:rsidP="0098246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в случае обеспечения, представленного в виде банковской гарантии- банк, выдавший гарантию;</w:t>
      </w:r>
    </w:p>
    <w:p w14:paraId="7EFD2227" w14:textId="77777777" w:rsidR="0098246F" w:rsidRDefault="0098246F" w:rsidP="0098246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в случае обеспечения, представленного в виде соглашения о неустойке - представившего его участника.</w:t>
      </w:r>
    </w:p>
    <w:p w14:paraId="50142123" w14:textId="77777777" w:rsidR="0098246F" w:rsidRDefault="0098246F" w:rsidP="0098246F">
      <w:pPr>
        <w:widowControl w:val="0"/>
        <w:tabs>
          <w:tab w:val="left" w:pos="1134"/>
        </w:tabs>
        <w:spacing w:after="160"/>
        <w:ind w:firstLine="567"/>
        <w:jc w:val="both"/>
        <w:rPr>
          <w:rFonts w:ascii="GHEA Grapalat" w:hAnsi="GHEA Grapalat"/>
        </w:rPr>
      </w:pPr>
    </w:p>
    <w:p w14:paraId="2F481601"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ab/>
      </w:r>
    </w:p>
    <w:p w14:paraId="7B80F97A"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Sylfaen"/>
        </w:rPr>
      </w:pPr>
      <w:r>
        <w:rPr>
          <w:rFonts w:ascii="GHEA Grapalat" w:hAnsi="GHEA Grapalat" w:cs="Sylfaen"/>
        </w:rPr>
        <w:br w:type="page"/>
      </w:r>
    </w:p>
    <w:p w14:paraId="1DEFCAB6" w14:textId="77777777" w:rsidR="0098246F" w:rsidRDefault="0098246F" w:rsidP="0098246F">
      <w:pPr>
        <w:widowControl w:val="0"/>
        <w:tabs>
          <w:tab w:val="left" w:pos="1134"/>
        </w:tabs>
        <w:spacing w:after="160"/>
        <w:ind w:firstLine="567"/>
        <w:jc w:val="both"/>
        <w:rPr>
          <w:rFonts w:ascii="GHEA Grapalat" w:hAnsi="GHEA Grapalat" w:cs="Sylfaen"/>
        </w:rPr>
      </w:pPr>
    </w:p>
    <w:p w14:paraId="134078AB"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b/>
        </w:rPr>
      </w:pPr>
      <w:r>
        <w:rPr>
          <w:rFonts w:ascii="GHEA Grapalat" w:hAnsi="GHEA Grapalat"/>
          <w:b/>
        </w:rPr>
        <w:t xml:space="preserve">                           11. ОБЪЯВЛЕНИЕ ПРОЦЕДУРЫ НЕСОСТОЯВШЕЙСЯ</w:t>
      </w:r>
    </w:p>
    <w:p w14:paraId="2B61F5B7"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Arial"/>
          <w:b/>
        </w:rPr>
      </w:pPr>
    </w:p>
    <w:p w14:paraId="681C2CCB" w14:textId="77777777" w:rsidR="0098246F" w:rsidRDefault="0098246F" w:rsidP="0098246F">
      <w:pPr>
        <w:widowControl w:val="0"/>
        <w:tabs>
          <w:tab w:val="left" w:pos="1276"/>
        </w:tabs>
        <w:spacing w:after="160"/>
        <w:ind w:firstLine="567"/>
        <w:jc w:val="both"/>
        <w:rPr>
          <w:rFonts w:ascii="GHEA Grapalat" w:hAnsi="GHEA Grapalat" w:cs="Sylfaen"/>
        </w:rPr>
      </w:pPr>
      <w:r>
        <w:rPr>
          <w:rFonts w:ascii="GHEA Grapalat" w:hAnsi="GHEA Grapalat"/>
        </w:rPr>
        <w:t>11.1.</w:t>
      </w:r>
      <w:r>
        <w:rPr>
          <w:rFonts w:ascii="GHEA Grapalat" w:hAnsi="GHEA Grapalat"/>
        </w:rPr>
        <w:tab/>
        <w:t>Согласно статье 37 Закона, Комиссия объявляет настоящую процедуру несостоявшейся, если:</w:t>
      </w:r>
    </w:p>
    <w:p w14:paraId="1BEF543F"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1)</w:t>
      </w:r>
      <w:r>
        <w:rPr>
          <w:rFonts w:ascii="GHEA Grapalat" w:hAnsi="GHEA Grapalat"/>
        </w:rPr>
        <w:tab/>
        <w:t>ни одна из заявок не соответствует условиям приглашения;</w:t>
      </w:r>
    </w:p>
    <w:p w14:paraId="477FA8F6"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2)</w:t>
      </w:r>
      <w:r>
        <w:rPr>
          <w:rFonts w:ascii="GHEA Grapalat" w:hAnsi="GHEA Grapalat"/>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Pr>
          <w:rFonts w:ascii="GHEA Grapalat" w:hAnsi="GHEA Grapalat"/>
        </w:rPr>
        <w:t>— Совета попечителей</w:t>
      </w:r>
      <w:r>
        <w:rPr>
          <w:rStyle w:val="aff2"/>
          <w:rFonts w:ascii="GHEA Grapalat" w:hAnsi="GHEA Grapalat"/>
        </w:rPr>
        <w:footnoteReference w:customMarkFollows="1" w:id="12"/>
        <w:t>14</w:t>
      </w:r>
      <w:r>
        <w:rPr>
          <w:rFonts w:ascii="GHEA Grapalat" w:hAnsi="GHEA Grapalat"/>
        </w:rPr>
        <w:t>.</w:t>
      </w:r>
    </w:p>
    <w:p w14:paraId="0781C86D"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не подано ни одной заявки;</w:t>
      </w:r>
    </w:p>
    <w:p w14:paraId="18F2B605"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договор не заключается.</w:t>
      </w:r>
    </w:p>
    <w:p w14:paraId="323DAF0A" w14:textId="77777777" w:rsidR="0098246F" w:rsidRDefault="0098246F" w:rsidP="0098246F">
      <w:pPr>
        <w:widowControl w:val="0"/>
        <w:tabs>
          <w:tab w:val="left" w:pos="1276"/>
        </w:tabs>
        <w:spacing w:after="160"/>
        <w:ind w:firstLine="567"/>
        <w:jc w:val="both"/>
        <w:rPr>
          <w:rFonts w:ascii="GHEA Grapalat" w:hAnsi="GHEA Grapalat" w:cs="Sylfaen"/>
        </w:rPr>
      </w:pPr>
      <w:r>
        <w:rPr>
          <w:rFonts w:ascii="GHEA Grapalat" w:hAnsi="GHEA Grapalat"/>
        </w:rPr>
        <w:t>11.2.</w:t>
      </w:r>
      <w:r>
        <w:rPr>
          <w:rFonts w:ascii="GHEA Grapalat" w:hAnsi="GHEA Grapalat"/>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370E894"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b/>
        </w:rPr>
      </w:pPr>
    </w:p>
    <w:p w14:paraId="1D97365B"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b/>
        </w:rPr>
      </w:pPr>
      <w:r>
        <w:rPr>
          <w:rFonts w:ascii="GHEA Grapalat" w:hAnsi="GHEA Grapalat"/>
          <w:b/>
        </w:rPr>
        <w:t xml:space="preserve">12. ПРАВО УЧАСТНИКА И ПОРЯДОК ОБЖАЛОВАНИЯ ИМ </w:t>
      </w:r>
      <w:r>
        <w:rPr>
          <w:rFonts w:ascii="GHEA Grapalat" w:hAnsi="GHEA Grapalat"/>
          <w:b/>
        </w:rPr>
        <w:br/>
        <w:t>ДЕЙСТВИЙ И (ИЛИ) ПРИНЯТЫХ РЕШЕНИЙ, СВЯЗАННЫХ</w:t>
      </w:r>
      <w:r>
        <w:rPr>
          <w:rFonts w:ascii="Courier New" w:hAnsi="Courier New" w:cs="Courier New"/>
          <w:b/>
          <w:lang w:val="en-US"/>
        </w:rPr>
        <w:t> </w:t>
      </w:r>
      <w:r>
        <w:rPr>
          <w:rFonts w:ascii="GHEA Grapalat" w:hAnsi="GHEA Grapalat"/>
          <w:b/>
        </w:rPr>
        <w:t>С</w:t>
      </w:r>
      <w:r>
        <w:rPr>
          <w:rFonts w:ascii="Courier New" w:hAnsi="Courier New" w:cs="Courier New"/>
          <w:b/>
          <w:lang w:val="en-US"/>
        </w:rPr>
        <w:t> </w:t>
      </w:r>
      <w:r>
        <w:rPr>
          <w:rFonts w:ascii="GHEA Grapalat" w:hAnsi="GHEA Grapalat"/>
          <w:b/>
        </w:rPr>
        <w:t>ПРОЦЕССОМ ЗАКУПКИ</w:t>
      </w:r>
    </w:p>
    <w:p w14:paraId="4D0D0A90"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b/>
        </w:rPr>
      </w:pPr>
    </w:p>
    <w:p w14:paraId="085B176C" w14:textId="77777777" w:rsidR="0098246F" w:rsidRDefault="0098246F" w:rsidP="0098246F">
      <w:pPr>
        <w:widowControl w:val="0"/>
        <w:tabs>
          <w:tab w:val="left" w:pos="1276"/>
        </w:tabs>
        <w:ind w:firstLine="567"/>
        <w:jc w:val="both"/>
        <w:rPr>
          <w:rFonts w:ascii="GHEA Grapalat" w:hAnsi="GHEA Grapalat"/>
        </w:rPr>
      </w:pPr>
      <w:r>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Pr>
          <w:rFonts w:ascii="GHEA Grapalat" w:hAnsi="GHEA Grapalat"/>
        </w:rPr>
        <w:t>) .</w:t>
      </w:r>
      <w:proofErr w:type="gramEnd"/>
    </w:p>
    <w:p w14:paraId="299E4D4C" w14:textId="77777777" w:rsidR="0098246F" w:rsidRDefault="0098246F" w:rsidP="0098246F">
      <w:pPr>
        <w:widowControl w:val="0"/>
        <w:tabs>
          <w:tab w:val="left" w:pos="1276"/>
        </w:tabs>
        <w:ind w:firstLine="567"/>
        <w:jc w:val="both"/>
        <w:rPr>
          <w:rFonts w:ascii="GHEA Grapalat" w:hAnsi="GHEA Grapalat"/>
        </w:rPr>
      </w:pPr>
      <w:r>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390825E4" w14:textId="77777777" w:rsidR="0098246F" w:rsidRDefault="0098246F" w:rsidP="0098246F">
      <w:pPr>
        <w:widowControl w:val="0"/>
        <w:tabs>
          <w:tab w:val="left" w:pos="1276"/>
        </w:tabs>
        <w:ind w:firstLine="567"/>
        <w:jc w:val="both"/>
        <w:rPr>
          <w:rFonts w:ascii="GHEA Grapalat" w:hAnsi="GHEA Grapalat"/>
        </w:rPr>
      </w:pPr>
      <w:r>
        <w:rPr>
          <w:rFonts w:ascii="GHEA Grapalat" w:hAnsi="GHEA Grapalat"/>
        </w:rPr>
        <w:t xml:space="preserve">12.2. Отношения, связанные с настоящей процедурой, не являются </w:t>
      </w:r>
      <w:proofErr w:type="gramStart"/>
      <w:r>
        <w:rPr>
          <w:rFonts w:ascii="GHEA Grapalat" w:hAnsi="GHEA Grapalat"/>
        </w:rPr>
        <w:t>административными  и</w:t>
      </w:r>
      <w:proofErr w:type="gramEnd"/>
      <w:r>
        <w:rPr>
          <w:rFonts w:ascii="GHEA Grapalat" w:hAnsi="GHEA Grapalat"/>
        </w:rPr>
        <w:t xml:space="preserve"> они регулируются законодательством Республики Армения, регулирующим гражданско-правовые отношения.</w:t>
      </w:r>
    </w:p>
    <w:p w14:paraId="08A26809" w14:textId="77777777" w:rsidR="0098246F" w:rsidRDefault="0098246F" w:rsidP="0098246F">
      <w:pPr>
        <w:widowControl w:val="0"/>
        <w:tabs>
          <w:tab w:val="left" w:pos="1276"/>
        </w:tabs>
        <w:ind w:firstLine="567"/>
        <w:jc w:val="both"/>
        <w:rPr>
          <w:rFonts w:ascii="GHEA Grapalat" w:hAnsi="GHEA Grapalat"/>
        </w:rPr>
      </w:pPr>
      <w:r>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97DCA54"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GHEA Grapalat" w:hAnsi="GHEA Grapalat"/>
        </w:rPr>
      </w:pPr>
      <w:r>
        <w:rPr>
          <w:rFonts w:ascii="GHEA Grapalat" w:hAnsi="GHEA Grapalat"/>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w:t>
      </w:r>
      <w:r>
        <w:rPr>
          <w:rFonts w:ascii="GHEA Grapalat" w:hAnsi="GHEA Grapalat"/>
        </w:rPr>
        <w:lastRenderedPageBreak/>
        <w:t>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9C7E709"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14F71B0A"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66D50F25"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16B2E758"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Pr>
          <w:rFonts w:ascii="GHEA Grapalat" w:hAnsi="GHEA Grapalat"/>
        </w:rPr>
        <w:t>12.8. Решение о требовании доказательств исполняется ответчиком в пятидневный срок после получения решения.</w:t>
      </w:r>
    </w:p>
    <w:p w14:paraId="6861D9D5"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CEEA96F"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3AE6ADC3"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EA4F2A6"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Pr>
          <w:rFonts w:ascii="GHEA Grapalat" w:hAnsi="GHEA Grapalat"/>
        </w:rPr>
        <w:t xml:space="preserve">12.11. </w:t>
      </w:r>
      <w:r>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58FD97DB"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3B78653"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02A8E8DC"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4F9F712"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24883B65"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lastRenderedPageBreak/>
        <w:t>12.16. Вопрос рассмотрения дела в судебном заседании может решиться также решением о принятии искового заявления к производству.</w:t>
      </w:r>
    </w:p>
    <w:p w14:paraId="195B519C"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5F567ED3"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44C447D"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proofErr w:type="gramStart"/>
      <w:r>
        <w:rPr>
          <w:rFonts w:ascii="GHEA Grapalat" w:hAnsi="GHEA Grapalat"/>
        </w:rPr>
        <w:t>12.19 .</w:t>
      </w:r>
      <w:proofErr w:type="gramEnd"/>
      <w:r>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4CEC2F19"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gramStart"/>
      <w:r>
        <w:rPr>
          <w:rFonts w:ascii="GHEA Grapalat" w:hAnsi="GHEA Grapalat"/>
        </w:rPr>
        <w:t>органа.Уполномоченный</w:t>
      </w:r>
      <w:proofErr w:type="gramEnd"/>
      <w:r>
        <w:rPr>
          <w:rFonts w:ascii="GHEA Grapalat" w:hAnsi="GHEA Grapalat"/>
        </w:rPr>
        <w:t xml:space="preserve"> орган незамедлительно публикует это решение в бюллетене.</w:t>
      </w:r>
    </w:p>
    <w:p w14:paraId="1BD7BB0F"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3E2FF448"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50BB5315"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3D6F402B"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cs="Sylfaen"/>
          <w:b/>
        </w:rPr>
      </w:pPr>
      <w:r>
        <w:rPr>
          <w:rFonts w:ascii="GHEA Grapalat" w:hAnsi="GHEA Grapalat"/>
        </w:rPr>
        <w:t>12.23. Ставки государственных пошлин, взимаемых за обжалование, установлены законом "О государственной пошлине".</w:t>
      </w:r>
    </w:p>
    <w:p w14:paraId="6FFD8EE7"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Sylfaen"/>
          <w:b/>
        </w:rPr>
      </w:pPr>
    </w:p>
    <w:p w14:paraId="6D603996"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b/>
        </w:rPr>
      </w:pPr>
      <w:r>
        <w:rPr>
          <w:rFonts w:ascii="GHEA Grapalat" w:hAnsi="GHEA Grapalat"/>
          <w:b/>
        </w:rPr>
        <w:br w:type="page"/>
      </w:r>
    </w:p>
    <w:p w14:paraId="1F8E317F"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r>
        <w:rPr>
          <w:rFonts w:ascii="GHEA Grapalat" w:hAnsi="GHEA Grapalat"/>
          <w:b/>
        </w:rPr>
        <w:lastRenderedPageBreak/>
        <w:t>ЧАСТЬ II</w:t>
      </w:r>
    </w:p>
    <w:p w14:paraId="2D0D8E4F"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p>
    <w:p w14:paraId="7C1936E0" w14:textId="77777777" w:rsidR="0098246F" w:rsidRDefault="0098246F" w:rsidP="0098246F">
      <w:pPr>
        <w:pStyle w:val="af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r>
        <w:rPr>
          <w:rFonts w:ascii="GHEA Grapalat" w:hAnsi="GHEA Grapalat"/>
          <w:b/>
        </w:rPr>
        <w:t xml:space="preserve">ИНСТРУКЦИЯ ПО СОСТАВЛЕНИЮ </w:t>
      </w:r>
      <w:r>
        <w:rPr>
          <w:rFonts w:ascii="GHEA Grapalat" w:hAnsi="GHEA Grapalat"/>
          <w:b/>
        </w:rPr>
        <w:br/>
        <w:t>ЗАЯВКИ НА ОТКРЫТЫЙ КОНКУРС</w:t>
      </w:r>
    </w:p>
    <w:p w14:paraId="6E5B28D5"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rPr>
      </w:pPr>
    </w:p>
    <w:p w14:paraId="3A3A5E27"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r>
        <w:rPr>
          <w:rFonts w:ascii="GHEA Grapalat" w:hAnsi="GHEA Grapalat"/>
          <w:b/>
        </w:rPr>
        <w:t>1. ОБЩИЕ ПОЛОЖЕНИЯ</w:t>
      </w:r>
    </w:p>
    <w:p w14:paraId="6C3AD1DC"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1.1.</w:t>
      </w:r>
      <w:r>
        <w:rPr>
          <w:rFonts w:ascii="GHEA Grapalat" w:hAnsi="GHEA Grapalat"/>
        </w:rPr>
        <w:tab/>
        <w:t>Целью настоящей Инструкции является содействие участникам при подготовке заявки.</w:t>
      </w:r>
    </w:p>
    <w:p w14:paraId="2791E101"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1.2.</w:t>
      </w:r>
      <w:r>
        <w:rPr>
          <w:rFonts w:ascii="GHEA Grapalat" w:hAnsi="GHEA Grapalat"/>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271B569"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1.3.</w:t>
      </w:r>
      <w:r>
        <w:rPr>
          <w:rFonts w:ascii="GHEA Grapalat" w:hAnsi="GHEA Grapalat"/>
        </w:rPr>
        <w:tab/>
        <w:t>Кроме армянского языка, заявки могут быть поданы также на английском или русском языке.</w:t>
      </w:r>
    </w:p>
    <w:p w14:paraId="7F495302"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p>
    <w:p w14:paraId="3B027A13"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p>
    <w:p w14:paraId="6911F89A"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r>
        <w:rPr>
          <w:rFonts w:ascii="GHEA Grapalat" w:hAnsi="GHEA Grapalat"/>
          <w:b/>
        </w:rPr>
        <w:t>2. ЗАЯВКА НА ПРОЦЕДУРУ</w:t>
      </w:r>
    </w:p>
    <w:p w14:paraId="717B13A5"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rPr>
      </w:pPr>
      <w:r>
        <w:rPr>
          <w:rFonts w:ascii="GHEA Grapalat" w:hAnsi="GHEA Grapalat"/>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14:paraId="19AD89C5"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2.1.</w:t>
      </w:r>
      <w:r>
        <w:rPr>
          <w:rFonts w:ascii="GHEA Grapalat" w:hAnsi="GHEA Grapalat"/>
        </w:rPr>
        <w:tab/>
        <w:t>заявление--объявлени</w:t>
      </w:r>
      <w:proofErr w:type="gramStart"/>
      <w:r>
        <w:rPr>
          <w:rFonts w:ascii="GHEA Grapalat" w:hAnsi="GHEA Grapalat"/>
          <w:lang w:val="en-US"/>
        </w:rPr>
        <w:t>e</w:t>
      </w:r>
      <w:r w:rsidRPr="0098246F">
        <w:rPr>
          <w:rFonts w:ascii="GHEA Grapalat" w:hAnsi="GHEA Grapalat"/>
        </w:rPr>
        <w:t xml:space="preserve"> </w:t>
      </w:r>
      <w:r>
        <w:rPr>
          <w:rFonts w:ascii="GHEA Grapalat" w:hAnsi="GHEA Grapalat"/>
        </w:rPr>
        <w:t xml:space="preserve"> на</w:t>
      </w:r>
      <w:proofErr w:type="gramEnd"/>
      <w:r>
        <w:rPr>
          <w:rFonts w:ascii="GHEA Grapalat" w:hAnsi="GHEA Grapalat"/>
        </w:rPr>
        <w:t xml:space="preserve"> участие в процедуре согласно Приложению №1;</w:t>
      </w:r>
    </w:p>
    <w:p w14:paraId="318B028A"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2.2. утвержденн</w:t>
      </w:r>
      <w:r>
        <w:rPr>
          <w:rFonts w:ascii="GHEA Grapalat" w:hAnsi="GHEA Grapalat"/>
          <w:lang w:val="en-US"/>
        </w:rPr>
        <w:t>o</w:t>
      </w:r>
      <w:r>
        <w:rPr>
          <w:rFonts w:ascii="GHEA Grapalat" w:hAnsi="GHEA Grapalat"/>
        </w:rPr>
        <w:t xml:space="preserve">е им полное описание предлагаемого товара согласно Приложению </w:t>
      </w:r>
      <w:r>
        <w:rPr>
          <w:rFonts w:ascii="GHEA Grapalat" w:hAnsi="GHEA Grapalat"/>
          <w:lang w:val="en-US"/>
        </w:rPr>
        <w:t>N</w:t>
      </w:r>
      <w:r>
        <w:rPr>
          <w:rFonts w:ascii="GHEA Grapalat" w:hAnsi="GHEA Grapalat"/>
        </w:rPr>
        <w:t xml:space="preserve"> 1.1.</w:t>
      </w:r>
    </w:p>
    <w:p w14:paraId="3CED35E9" w14:textId="77777777" w:rsidR="0098246F" w:rsidRDefault="0098246F" w:rsidP="0098246F">
      <w:pPr>
        <w:widowControl w:val="0"/>
        <w:tabs>
          <w:tab w:val="left" w:pos="1134"/>
        </w:tabs>
        <w:spacing w:after="160"/>
        <w:ind w:firstLine="567"/>
        <w:jc w:val="both"/>
        <w:rPr>
          <w:rFonts w:ascii="GHEA Grapalat" w:hAnsi="GHEA Grapalat"/>
        </w:rPr>
      </w:pPr>
      <w:proofErr w:type="gramStart"/>
      <w:r>
        <w:rPr>
          <w:rFonts w:ascii="GHEA Grapalat" w:hAnsi="GHEA Grapalat"/>
        </w:rPr>
        <w:t>2.3  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7339F3F3"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2.4 договор о совместной деятельности, если участники участвуют в процедуре закупки в порядке совместной деятельности (консорциумом)</w:t>
      </w:r>
      <w:r>
        <w:rPr>
          <w:rStyle w:val="aff2"/>
          <w:rFonts w:ascii="GHEA Grapalat" w:hAnsi="GHEA Grapalat"/>
        </w:rPr>
        <w:footnoteReference w:customMarkFollows="1" w:id="13"/>
        <w:t>15</w:t>
      </w:r>
    </w:p>
    <w:p w14:paraId="115095FC"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2.5.</w:t>
      </w:r>
      <w:r>
        <w:rPr>
          <w:rFonts w:ascii="GHEA Grapalat" w:hAnsi="GHEA Grapalat"/>
        </w:rPr>
        <w:tab/>
        <w:t>обеспечение заявки, которое представляется в форме наличных денег или банковской гарантии (Приложению №3)</w:t>
      </w:r>
      <w:proofErr w:type="gramStart"/>
      <w:r>
        <w:rPr>
          <w:rFonts w:ascii="GHEA Grapalat" w:hAnsi="GHEA Grapalat"/>
        </w:rPr>
        <w:t>; При</w:t>
      </w:r>
      <w:proofErr w:type="gramEnd"/>
      <w:r>
        <w:rPr>
          <w:rFonts w:ascii="GHEA Grapalat" w:hAnsi="GHEA Grapalat"/>
        </w:rPr>
        <w:t xml:space="preserve"> этом заявкой представляется оригинал документа, удостоверяющего оплату наличных денег, или оригинал банковской гарантии. </w:t>
      </w:r>
      <w:r>
        <w:rPr>
          <w:rStyle w:val="aff2"/>
          <w:rFonts w:ascii="GHEA Grapalat" w:hAnsi="GHEA Grapalat"/>
        </w:rPr>
        <w:footnoteReference w:customMarkFollows="1" w:id="14"/>
        <w:t>16</w:t>
      </w:r>
    </w:p>
    <w:p w14:paraId="5B969CD1"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lastRenderedPageBreak/>
        <w:t>2.6.</w:t>
      </w:r>
      <w:r>
        <w:rPr>
          <w:rFonts w:ascii="GHEA Grapalat" w:hAnsi="GHEA Grapalat"/>
        </w:rPr>
        <w:tab/>
        <w:t>ценовое предложение согласно Приложению №2;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3C0AE793"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jc w:val="center"/>
        <w:rPr>
          <w:rFonts w:ascii="GHEA Grapalat" w:hAnsi="GHEA Grapalat" w:cs="Sylfaen"/>
          <w:b/>
        </w:rPr>
      </w:pPr>
      <w:r>
        <w:rPr>
          <w:rFonts w:ascii="GHEA Grapalat" w:hAnsi="GHEA Grapalat"/>
          <w:b/>
        </w:rPr>
        <w:t>3. ПОРЯДОК ПОДГОТОВКИ ЗАЯВКИ</w:t>
      </w:r>
    </w:p>
    <w:p w14:paraId="0962D097"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3.1.</w:t>
      </w:r>
      <w:r>
        <w:rPr>
          <w:rFonts w:ascii="GHEA Grapalat" w:hAnsi="GHEA Grapalat"/>
        </w:rPr>
        <w:tab/>
        <w:t xml:space="preserve">Участник подает заявку в порядке, установленном настоящим приглашением. </w:t>
      </w:r>
    </w:p>
    <w:p w14:paraId="2EE8F0B2"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cs="Sylfaen"/>
        </w:rPr>
      </w:pPr>
      <w:r>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Pr>
          <w:rFonts w:ascii="Courier New" w:hAnsi="Courier New" w:cs="Courier New"/>
        </w:rPr>
        <w:t> </w:t>
      </w:r>
      <w:r>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Pr>
          <w:rFonts w:ascii="Courier New" w:hAnsi="Courier New" w:cs="Courier New"/>
        </w:rPr>
        <w:t> </w:t>
      </w:r>
      <w:r>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966AD36"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rPr>
      </w:pPr>
      <w:r>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30FD493"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4.2.</w:t>
      </w:r>
      <w:r>
        <w:rPr>
          <w:rFonts w:ascii="GHEA Grapalat" w:hAnsi="GHEA Grapalat"/>
        </w:rPr>
        <w:tab/>
        <w:t xml:space="preserve">На конверте, указанном в пункте 4.1 настоящей инструкции, на языке составления заявки указываются: </w:t>
      </w:r>
    </w:p>
    <w:p w14:paraId="015ACAB9" w14:textId="77777777" w:rsidR="0098246F" w:rsidRDefault="0098246F" w:rsidP="0098246F">
      <w:pPr>
        <w:widowControl w:val="0"/>
        <w:tabs>
          <w:tab w:val="left" w:pos="1134"/>
        </w:tabs>
        <w:spacing w:after="160"/>
        <w:ind w:firstLine="567"/>
        <w:rPr>
          <w:rFonts w:ascii="GHEA Grapalat" w:hAnsi="GHEA Grapalat"/>
        </w:rPr>
      </w:pPr>
      <w:r>
        <w:rPr>
          <w:rFonts w:ascii="GHEA Grapalat" w:hAnsi="GHEA Grapalat"/>
        </w:rPr>
        <w:t>1)</w:t>
      </w:r>
      <w:r>
        <w:rPr>
          <w:rFonts w:ascii="GHEA Grapalat" w:hAnsi="GHEA Grapalat"/>
        </w:rPr>
        <w:tab/>
        <w:t>наименование заказчика и место (адрес) подачи заявки;</w:t>
      </w:r>
    </w:p>
    <w:p w14:paraId="131FBAFB"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код процедуры;</w:t>
      </w:r>
    </w:p>
    <w:p w14:paraId="4354E343"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слова “не вскрывать до заседания по вскрытию заявок”;</w:t>
      </w:r>
    </w:p>
    <w:p w14:paraId="2A9F4989"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наименование (имя), место нахождения и номер телефона участника.</w:t>
      </w:r>
    </w:p>
    <w:p w14:paraId="3BD4D3CD"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4.3.</w:t>
      </w:r>
      <w:r>
        <w:rPr>
          <w:rFonts w:ascii="GHEA Grapalat" w:hAnsi="GHEA Grapalat"/>
        </w:rPr>
        <w:tab/>
        <w:t>На заседании по вскрытию заявок комиссия отклоняет заявки, не</w:t>
      </w:r>
      <w:r>
        <w:rPr>
          <w:rFonts w:ascii="Courier New" w:hAnsi="Courier New" w:cs="Courier New"/>
        </w:rPr>
        <w:t> </w:t>
      </w:r>
      <w:r>
        <w:rPr>
          <w:rFonts w:ascii="GHEA Grapalat" w:hAnsi="GHEA Grapalat"/>
        </w:rPr>
        <w:t>соответствующие требованиям пунктов 3.1 и 3.2 настоящей инструкции, и в том же виде возвращает подающему их лицу.</w:t>
      </w:r>
    </w:p>
    <w:p w14:paraId="6ECE40CD" w14:textId="77777777" w:rsidR="0098246F" w:rsidRDefault="0098246F" w:rsidP="0098246F">
      <w:pPr>
        <w:widowControl w:val="0"/>
        <w:tabs>
          <w:tab w:val="left" w:pos="1134"/>
        </w:tabs>
        <w:spacing w:after="160"/>
        <w:ind w:firstLine="567"/>
        <w:jc w:val="both"/>
        <w:rPr>
          <w:rFonts w:ascii="GHEA Grapalat" w:hAnsi="GHEA Grapalat"/>
        </w:rPr>
      </w:pPr>
    </w:p>
    <w:p w14:paraId="7998F6CC" w14:textId="77777777" w:rsidR="0098246F" w:rsidRDefault="0098246F" w:rsidP="0098246F">
      <w:pPr>
        <w:widowControl w:val="0"/>
        <w:tabs>
          <w:tab w:val="left" w:pos="1134"/>
        </w:tabs>
        <w:spacing w:after="160"/>
        <w:ind w:firstLine="567"/>
        <w:jc w:val="both"/>
        <w:rPr>
          <w:rFonts w:ascii="GHEA Grapalat" w:hAnsi="GHEA Grapalat"/>
        </w:rPr>
      </w:pPr>
    </w:p>
    <w:p w14:paraId="7C40F9E6" w14:textId="77777777" w:rsidR="0098246F" w:rsidRDefault="0098246F" w:rsidP="0098246F">
      <w:pPr>
        <w:widowControl w:val="0"/>
        <w:tabs>
          <w:tab w:val="left" w:pos="1134"/>
        </w:tabs>
        <w:spacing w:after="160"/>
        <w:ind w:firstLine="567"/>
        <w:jc w:val="both"/>
        <w:rPr>
          <w:rFonts w:ascii="GHEA Grapalat" w:hAnsi="GHEA Grapalat"/>
        </w:rPr>
      </w:pPr>
    </w:p>
    <w:p w14:paraId="63BFEE41" w14:textId="77777777" w:rsidR="0098246F" w:rsidRDefault="0098246F" w:rsidP="0098246F">
      <w:pPr>
        <w:pStyle w:val="norm"/>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firstLine="284"/>
        <w:jc w:val="right"/>
        <w:rPr>
          <w:rFonts w:ascii="GHEA Grapalat" w:hAnsi="GHEA Grapalat"/>
          <w:b/>
          <w:sz w:val="24"/>
          <w:szCs w:val="24"/>
        </w:rPr>
      </w:pPr>
    </w:p>
    <w:p w14:paraId="55241DA3" w14:textId="77777777" w:rsidR="0098246F" w:rsidRDefault="0098246F" w:rsidP="0098246F">
      <w:pPr>
        <w:pStyle w:val="norm"/>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firstLine="284"/>
        <w:jc w:val="right"/>
        <w:rPr>
          <w:rFonts w:ascii="GHEA Grapalat" w:hAnsi="GHEA Grapalat"/>
          <w:b/>
          <w:sz w:val="24"/>
          <w:szCs w:val="24"/>
        </w:rPr>
      </w:pPr>
    </w:p>
    <w:p w14:paraId="6591D0E0" w14:textId="77777777" w:rsidR="0098246F" w:rsidRDefault="0098246F" w:rsidP="0098246F">
      <w:pPr>
        <w:pStyle w:val="norm"/>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firstLine="284"/>
        <w:jc w:val="right"/>
        <w:rPr>
          <w:rFonts w:ascii="GHEA Grapalat" w:hAnsi="GHEA Grapalat"/>
          <w:b/>
          <w:sz w:val="24"/>
          <w:szCs w:val="24"/>
        </w:rPr>
      </w:pPr>
    </w:p>
    <w:p w14:paraId="26071956" w14:textId="77777777" w:rsidR="0098246F" w:rsidRDefault="0098246F" w:rsidP="0098246F">
      <w:pPr>
        <w:pStyle w:val="norm"/>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firstLine="284"/>
        <w:jc w:val="right"/>
        <w:rPr>
          <w:rFonts w:ascii="GHEA Grapalat" w:hAnsi="GHEA Grapalat"/>
          <w:b/>
          <w:sz w:val="24"/>
          <w:szCs w:val="24"/>
        </w:rPr>
      </w:pPr>
    </w:p>
    <w:p w14:paraId="7963CAA9" w14:textId="77777777" w:rsidR="0098246F" w:rsidRDefault="0098246F" w:rsidP="0098246F">
      <w:pPr>
        <w:pStyle w:val="norm"/>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firstLine="284"/>
        <w:jc w:val="right"/>
        <w:rPr>
          <w:rFonts w:ascii="GHEA Grapalat" w:hAnsi="GHEA Grapalat" w:cs="Arial"/>
          <w:b/>
          <w:sz w:val="24"/>
          <w:szCs w:val="24"/>
        </w:rPr>
      </w:pPr>
      <w:r>
        <w:rPr>
          <w:rFonts w:ascii="GHEA Grapalat" w:hAnsi="GHEA Grapalat"/>
          <w:b/>
          <w:sz w:val="24"/>
          <w:szCs w:val="24"/>
        </w:rPr>
        <w:t>Приложение № 1</w:t>
      </w:r>
    </w:p>
    <w:p w14:paraId="0462AE1C" w14:textId="0DAFC0A3" w:rsidR="0098246F" w:rsidRDefault="0098246F" w:rsidP="0098246F">
      <w:pPr>
        <w:pStyle w:val="3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jc w:val="right"/>
        <w:rPr>
          <w:rFonts w:ascii="GHEA Grapalat" w:hAnsi="GHEA Grapalat" w:cs="Arial"/>
          <w:b/>
          <w:sz w:val="24"/>
          <w:szCs w:val="24"/>
        </w:rPr>
      </w:pPr>
      <w:r>
        <w:rPr>
          <w:rFonts w:ascii="GHEA Grapalat" w:hAnsi="GHEA Grapalat"/>
          <w:b/>
          <w:sz w:val="24"/>
          <w:szCs w:val="24"/>
        </w:rPr>
        <w:t>к Приглашению на открытый конкурс</w:t>
      </w:r>
      <w:r>
        <w:rPr>
          <w:rFonts w:ascii="GHEA Grapalat" w:hAnsi="GHEA Grapalat" w:cs="Arial"/>
          <w:b/>
          <w:sz w:val="24"/>
          <w:szCs w:val="24"/>
        </w:rPr>
        <w:br/>
      </w:r>
      <w:r>
        <w:rPr>
          <w:rFonts w:ascii="GHEA Grapalat" w:hAnsi="GHEA Grapalat"/>
          <w:b/>
          <w:sz w:val="24"/>
          <w:szCs w:val="24"/>
        </w:rPr>
        <w:t xml:space="preserve">под кодом </w:t>
      </w:r>
      <w:r w:rsidR="002B52C4">
        <w:rPr>
          <w:rFonts w:ascii="GHEA Grapalat" w:hAnsi="GHEA Grapalat"/>
          <w:b/>
          <w:sz w:val="24"/>
          <w:szCs w:val="24"/>
        </w:rPr>
        <w:t>AMXH-GHAPDzB-25/19</w:t>
      </w:r>
    </w:p>
    <w:p w14:paraId="58BE0D43"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cs="Sylfaen"/>
          <w:b/>
        </w:rPr>
      </w:pPr>
    </w:p>
    <w:p w14:paraId="0E0F99CF"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Arial"/>
          <w:b/>
        </w:rPr>
      </w:pPr>
      <w:r>
        <w:rPr>
          <w:rFonts w:ascii="GHEA Grapalat" w:hAnsi="GHEA Grapalat"/>
          <w:b/>
        </w:rPr>
        <w:t>ЗАЯВЛЕНИЕ</w:t>
      </w:r>
      <w:proofErr w:type="gramStart"/>
      <w:r>
        <w:rPr>
          <w:rFonts w:ascii="GHEA Grapalat" w:hAnsi="GHEA Grapalat"/>
          <w:b/>
        </w:rPr>
        <w:t>-  ОБЪЯВЛЕНИЕ</w:t>
      </w:r>
      <w:proofErr w:type="gramEnd"/>
      <w:r>
        <w:rPr>
          <w:rFonts w:ascii="GHEA Grapalat" w:hAnsi="GHEA Grapalat"/>
          <w:b/>
        </w:rPr>
        <w:t xml:space="preserve"> *</w:t>
      </w:r>
    </w:p>
    <w:p w14:paraId="078C6535" w14:textId="77777777" w:rsidR="0098246F" w:rsidRDefault="0098246F" w:rsidP="0098246F">
      <w:pPr>
        <w:pStyle w:val="6"/>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Arial"/>
          <w:color w:val="auto"/>
          <w:sz w:val="24"/>
          <w:szCs w:val="24"/>
        </w:rPr>
      </w:pPr>
      <w:r>
        <w:rPr>
          <w:rFonts w:ascii="GHEA Grapalat" w:hAnsi="GHEA Grapalat"/>
          <w:color w:val="auto"/>
          <w:sz w:val="24"/>
          <w:szCs w:val="24"/>
        </w:rPr>
        <w:t xml:space="preserve">на участие в открытом конкурсе </w:t>
      </w:r>
    </w:p>
    <w:p w14:paraId="30134EEA"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rPr>
      </w:pPr>
    </w:p>
    <w:p w14:paraId="6FC7245F"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xml:space="preserve">______________________________________________________________заявляет, что </w:t>
      </w:r>
    </w:p>
    <w:p w14:paraId="45CB47A6"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2694"/>
        <w:jc w:val="both"/>
        <w:rPr>
          <w:rFonts w:ascii="GHEA Grapalat" w:hAnsi="GHEA Grapalat"/>
          <w:sz w:val="16"/>
        </w:rPr>
      </w:pPr>
      <w:r>
        <w:rPr>
          <w:rFonts w:ascii="GHEA Grapalat" w:hAnsi="GHEA Grapalat"/>
          <w:sz w:val="16"/>
        </w:rPr>
        <w:t xml:space="preserve">наименование участника </w:t>
      </w:r>
    </w:p>
    <w:p w14:paraId="22887DF4"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u w:val="single"/>
        </w:rPr>
      </w:pPr>
      <w:r>
        <w:rPr>
          <w:rFonts w:ascii="GHEA Grapalat" w:hAnsi="GHEA Grapalat"/>
        </w:rPr>
        <w:t>желает участвовать в лоте (лотах)_______________________________ объявленного</w:t>
      </w:r>
    </w:p>
    <w:p w14:paraId="6954BA87"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4395"/>
        <w:jc w:val="both"/>
        <w:rPr>
          <w:rFonts w:ascii="GHEA Grapalat" w:hAnsi="GHEA Grapalat" w:cs="Sylfaen"/>
          <w:sz w:val="16"/>
        </w:rPr>
      </w:pPr>
      <w:r>
        <w:rPr>
          <w:rFonts w:ascii="GHEA Grapalat" w:hAnsi="GHEA Grapalat"/>
          <w:sz w:val="16"/>
        </w:rPr>
        <w:t>номер лота (лотов)</w:t>
      </w:r>
    </w:p>
    <w:p w14:paraId="7284B26B" w14:textId="3AA3122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rPr>
      </w:pPr>
      <w:r>
        <w:rPr>
          <w:rFonts w:ascii="GHEA Grapalat" w:hAnsi="GHEA Grapalat"/>
        </w:rPr>
        <w:t xml:space="preserve">______________________________________________ под кодом </w:t>
      </w:r>
      <w:r w:rsidR="002B52C4">
        <w:rPr>
          <w:rFonts w:ascii="GHEA Grapalat" w:hAnsi="GHEA Grapalat"/>
          <w:b/>
        </w:rPr>
        <w:t>AMXH-GHAPDzB-25/19</w:t>
      </w:r>
    </w:p>
    <w:p w14:paraId="67BDA9DB"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1560"/>
        <w:jc w:val="both"/>
        <w:rPr>
          <w:rFonts w:ascii="GHEA Grapalat" w:hAnsi="GHEA Grapalat"/>
          <w:sz w:val="20"/>
        </w:rPr>
      </w:pPr>
      <w:r>
        <w:rPr>
          <w:rFonts w:ascii="GHEA Grapalat" w:hAnsi="GHEA Grapalat"/>
          <w:sz w:val="16"/>
        </w:rPr>
        <w:t>наименование заказчика</w:t>
      </w:r>
    </w:p>
    <w:p w14:paraId="722A217B"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both"/>
        <w:rPr>
          <w:rFonts w:ascii="GHEA Grapalat" w:hAnsi="GHEA Grapalat"/>
        </w:rPr>
      </w:pPr>
      <w:r>
        <w:rPr>
          <w:rFonts w:ascii="GHEA Grapalat" w:hAnsi="GHEA Grapalat"/>
        </w:rPr>
        <w:t>открытого конкурса и в соответствии с требованиями приглашения подает заявку.</w:t>
      </w:r>
    </w:p>
    <w:p w14:paraId="55534D3D"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__________________________________________________ заявляет и заверяет, что</w:t>
      </w:r>
    </w:p>
    <w:p w14:paraId="77C70A2E"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1843"/>
        <w:jc w:val="both"/>
        <w:rPr>
          <w:rFonts w:ascii="GHEA Grapalat" w:hAnsi="GHEA Grapalat" w:cs="Sylfaen"/>
          <w:sz w:val="16"/>
        </w:rPr>
      </w:pPr>
      <w:r>
        <w:rPr>
          <w:rFonts w:ascii="GHEA Grapalat" w:hAnsi="GHEA Grapalat"/>
          <w:sz w:val="16"/>
        </w:rPr>
        <w:t>наименование участника</w:t>
      </w:r>
    </w:p>
    <w:p w14:paraId="29DE6B91"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rPr>
      </w:pPr>
      <w:r>
        <w:rPr>
          <w:rFonts w:ascii="GHEA Grapalat" w:hAnsi="GHEA Grapalat"/>
        </w:rPr>
        <w:t>является резидентом ______________________________________________________.</w:t>
      </w:r>
    </w:p>
    <w:p w14:paraId="54D16008"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4111"/>
        <w:jc w:val="both"/>
        <w:rPr>
          <w:rFonts w:ascii="GHEA Grapalat" w:hAnsi="GHEA Grapalat" w:cs="Arial"/>
          <w:sz w:val="16"/>
        </w:rPr>
      </w:pPr>
      <w:r>
        <w:rPr>
          <w:rFonts w:ascii="GHEA Grapalat" w:hAnsi="GHEA Grapalat"/>
          <w:sz w:val="16"/>
        </w:rPr>
        <w:t>наименование страны</w:t>
      </w:r>
    </w:p>
    <w:p w14:paraId="7F5E023F"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p>
    <w:p w14:paraId="548927F1"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xml:space="preserve">Данные       </w:t>
      </w:r>
      <w:proofErr w:type="gramStart"/>
      <w:r>
        <w:rPr>
          <w:rFonts w:ascii="GHEA Grapalat" w:hAnsi="GHEA Grapalat"/>
        </w:rPr>
        <w:t>----------------------------------------  следующие</w:t>
      </w:r>
      <w:proofErr w:type="gramEnd"/>
      <w:r>
        <w:rPr>
          <w:rFonts w:ascii="GHEA Grapalat" w:hAnsi="GHEA Grapalat"/>
        </w:rPr>
        <w:t>:</w:t>
      </w:r>
    </w:p>
    <w:p w14:paraId="2CCE2889"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1843"/>
        <w:rPr>
          <w:rFonts w:ascii="GHEA Grapalat" w:hAnsi="GHEA Grapalat" w:cs="Sylfaen"/>
          <w:sz w:val="16"/>
          <w:lang w:val="hy-AM"/>
        </w:rPr>
      </w:pPr>
      <w:r>
        <w:rPr>
          <w:rFonts w:ascii="GHEA Grapalat" w:hAnsi="GHEA Grapalat"/>
          <w:sz w:val="16"/>
        </w:rPr>
        <w:t>наименование участника</w:t>
      </w:r>
    </w:p>
    <w:p w14:paraId="7BF5DD64"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p>
    <w:p w14:paraId="223B4C6D"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Учетный номер налогоплательщика               ________________</w:t>
      </w:r>
    </w:p>
    <w:p w14:paraId="57EFB841" w14:textId="77777777" w:rsidR="0098246F" w:rsidRDefault="0098246F" w:rsidP="0098246F">
      <w:pPr>
        <w:tabs>
          <w:tab w:val="left" w:pos="7371"/>
        </w:tabs>
        <w:ind w:left="4111"/>
        <w:jc w:val="both"/>
        <w:rPr>
          <w:rFonts w:ascii="GHEA Grapalat" w:hAnsi="GHEA Grapalat" w:cs="Arial"/>
          <w:sz w:val="16"/>
        </w:rPr>
      </w:pPr>
      <w:r>
        <w:rPr>
          <w:rFonts w:ascii="GHEA Grapalat" w:hAnsi="GHEA Grapalat"/>
          <w:sz w:val="16"/>
        </w:rPr>
        <w:t xml:space="preserve">               учетный номер налогоплательщика</w:t>
      </w:r>
    </w:p>
    <w:p w14:paraId="227C7A78"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p>
    <w:p w14:paraId="1C7313CE"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xml:space="preserve"> Адрес электронной почты                            __________________</w:t>
      </w:r>
    </w:p>
    <w:p w14:paraId="05CB80E2" w14:textId="77777777" w:rsidR="0098246F" w:rsidRDefault="0098246F" w:rsidP="0098246F">
      <w:pPr>
        <w:tabs>
          <w:tab w:val="left" w:pos="6946"/>
        </w:tabs>
        <w:ind w:left="3402" w:firstLine="6"/>
        <w:jc w:val="both"/>
        <w:rPr>
          <w:rFonts w:ascii="GHEA Grapalat" w:hAnsi="GHEA Grapalat"/>
          <w:sz w:val="16"/>
        </w:rPr>
      </w:pPr>
      <w:r>
        <w:rPr>
          <w:rFonts w:ascii="GHEA Grapalat" w:hAnsi="GHEA Grapalat"/>
          <w:sz w:val="16"/>
        </w:rPr>
        <w:t xml:space="preserve">                                  адрес электронной</w:t>
      </w:r>
      <w:r>
        <w:rPr>
          <w:rFonts w:ascii="GHEA Grapalat" w:hAnsi="GHEA Grapalat"/>
          <w:sz w:val="16"/>
        </w:rPr>
        <w:tab/>
        <w:t>почты</w:t>
      </w:r>
    </w:p>
    <w:p w14:paraId="6B1C16AC"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p>
    <w:p w14:paraId="2F9EA3A5"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Адрес деятельности              ------------------------------------------------------------</w:t>
      </w:r>
    </w:p>
    <w:p w14:paraId="73F8BECA"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18"/>
          <w:szCs w:val="18"/>
        </w:rPr>
      </w:pPr>
      <w:r>
        <w:rPr>
          <w:rFonts w:ascii="GHEA Grapalat" w:hAnsi="GHEA Grapalat"/>
        </w:rPr>
        <w:t xml:space="preserve">                                                                      </w:t>
      </w:r>
      <w:r>
        <w:rPr>
          <w:rFonts w:ascii="GHEA Grapalat" w:hAnsi="GHEA Grapalat"/>
          <w:sz w:val="18"/>
          <w:szCs w:val="18"/>
        </w:rPr>
        <w:t>адрес деятельности</w:t>
      </w:r>
    </w:p>
    <w:p w14:paraId="28BC4106"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18"/>
          <w:szCs w:val="18"/>
        </w:rPr>
      </w:pPr>
    </w:p>
    <w:p w14:paraId="59173D8C"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xml:space="preserve">Номер телефона                     ------------------------------------------------------------- </w:t>
      </w:r>
    </w:p>
    <w:p w14:paraId="6BA110CE" w14:textId="77777777" w:rsidR="0098246F" w:rsidRDefault="0098246F" w:rsidP="0098246F">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14:paraId="1D0E8CB9" w14:textId="77777777" w:rsidR="0098246F" w:rsidRDefault="0098246F" w:rsidP="0098246F">
      <w:pPr>
        <w:tabs>
          <w:tab w:val="left" w:pos="7371"/>
        </w:tabs>
        <w:spacing w:after="160"/>
        <w:ind w:left="3544" w:firstLine="3"/>
        <w:jc w:val="both"/>
        <w:rPr>
          <w:rFonts w:ascii="GHEA Grapalat" w:hAnsi="GHEA Grapalat"/>
          <w:sz w:val="16"/>
        </w:rPr>
      </w:pPr>
    </w:p>
    <w:p w14:paraId="52395F9C"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xml:space="preserve">Настоящим _________________________________объявляет и </w:t>
      </w:r>
      <w:proofErr w:type="gramStart"/>
      <w:r>
        <w:rPr>
          <w:rFonts w:ascii="GHEA Grapalat" w:hAnsi="GHEA Grapalat"/>
        </w:rPr>
        <w:t>подтверждает,что</w:t>
      </w:r>
      <w:proofErr w:type="gramEnd"/>
      <w:r>
        <w:rPr>
          <w:rFonts w:ascii="GHEA Grapalat" w:hAnsi="GHEA Grapalat"/>
        </w:rPr>
        <w:t>:</w:t>
      </w:r>
    </w:p>
    <w:p w14:paraId="7E15CBAB"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2835"/>
        <w:jc w:val="both"/>
        <w:rPr>
          <w:rFonts w:ascii="GHEA Grapalat" w:hAnsi="GHEA Grapalat"/>
          <w:sz w:val="16"/>
        </w:rPr>
      </w:pPr>
      <w:r>
        <w:rPr>
          <w:rFonts w:ascii="GHEA Grapalat" w:hAnsi="GHEA Grapalat"/>
          <w:sz w:val="16"/>
        </w:rPr>
        <w:t>наименование участника</w:t>
      </w:r>
    </w:p>
    <w:p w14:paraId="253363D2"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GHEA Grapalat" w:hAnsi="GHEA Grapalat"/>
          <w:sz w:val="20"/>
          <w:lang w:val="es-ES"/>
        </w:rPr>
      </w:pPr>
      <w:r>
        <w:rPr>
          <w:rFonts w:ascii="GHEA Grapalat" w:hAnsi="GHEA Grapalat" w:cs="Arial"/>
          <w:sz w:val="20"/>
          <w:szCs w:val="20"/>
          <w:lang w:val="es-ES"/>
        </w:rPr>
        <w:t>1)</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sz w:val="20"/>
          <w:u w:val="single"/>
        </w:rPr>
        <w:t xml:space="preserve">и </w:t>
      </w:r>
      <w:r>
        <w:rPr>
          <w:rFonts w:ascii="GHEA Grapalat" w:hAnsi="GHEA Grapalat"/>
          <w:lang w:val="hy-AM"/>
        </w:rPr>
        <w:t>аффилированные</w:t>
      </w:r>
      <w:r>
        <w:rPr>
          <w:rFonts w:ascii="GHEA Grapalat" w:hAnsi="GHEA Grapalat"/>
        </w:rPr>
        <w:t xml:space="preserve"> с ним</w:t>
      </w:r>
      <w:r>
        <w:rPr>
          <w:rFonts w:ascii="GHEA Grapalat" w:hAnsi="GHEA Grapalat"/>
          <w:lang w:val="hy-AM"/>
        </w:rPr>
        <w:t xml:space="preserve"> </w:t>
      </w:r>
    </w:p>
    <w:p w14:paraId="3F893D24"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2835"/>
        <w:rPr>
          <w:rFonts w:ascii="GHEA Grapalat" w:hAnsi="GHEA Grapalat"/>
          <w:sz w:val="16"/>
        </w:rPr>
      </w:pPr>
      <w:r>
        <w:rPr>
          <w:rFonts w:ascii="GHEA Grapalat" w:hAnsi="GHEA Grapalat"/>
          <w:sz w:val="16"/>
        </w:rPr>
        <w:t>наименование участника</w:t>
      </w:r>
    </w:p>
    <w:p w14:paraId="0EFB5D5B"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i/>
          <w:sz w:val="16"/>
          <w:vertAlign w:val="superscript"/>
          <w:lang w:val="es-ES"/>
        </w:rPr>
      </w:pPr>
    </w:p>
    <w:p w14:paraId="5C392647" w14:textId="147A002F"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Sylfaen"/>
          <w:sz w:val="20"/>
          <w:lang w:val="hy-AM"/>
        </w:rPr>
      </w:pPr>
      <w:r>
        <w:rPr>
          <w:rFonts w:ascii="GHEA Grapalat" w:hAnsi="GHEA Grapalat"/>
          <w:lang w:val="hy-AM"/>
        </w:rPr>
        <w:lastRenderedPageBreak/>
        <w:t>лица</w:t>
      </w:r>
      <w:r>
        <w:rPr>
          <w:rFonts w:ascii="GHEA Grapalat" w:hAnsi="GHEA Grapalat" w:cs="Arial"/>
          <w:sz w:val="20"/>
          <w:szCs w:val="20"/>
          <w:lang w:val="es-ES"/>
        </w:rPr>
        <w:t xml:space="preserve"> </w:t>
      </w:r>
      <w:r>
        <w:rPr>
          <w:rFonts w:ascii="GHEA Grapalat" w:hAnsi="GHEA Grapalat" w:cs="Arial"/>
          <w:sz w:val="20"/>
          <w:szCs w:val="20"/>
          <w:lang w:val="hy-AM"/>
        </w:rPr>
        <w:t xml:space="preserve"> </w:t>
      </w:r>
      <w:r>
        <w:rPr>
          <w:rFonts w:ascii="GHEA Grapalat" w:hAnsi="GHEA Grapalat"/>
          <w:lang w:val="hy-AM"/>
        </w:rPr>
        <w:t xml:space="preserve">удовлетворяют </w:t>
      </w:r>
      <w:r>
        <w:rPr>
          <w:rFonts w:ascii="GHEA Grapalat" w:hAnsi="GHEA Grapalat"/>
          <w:color w:val="000000" w:themeColor="text1"/>
          <w:spacing w:val="-4"/>
        </w:rPr>
        <w:t>требованиям</w:t>
      </w:r>
      <w:r>
        <w:rPr>
          <w:rFonts w:ascii="GHEA Grapalat" w:hAnsi="GHEA Grapalat"/>
          <w:color w:val="000000" w:themeColor="text1"/>
          <w:lang w:val="es-ES"/>
        </w:rPr>
        <w:t xml:space="preserve"> </w:t>
      </w:r>
      <w:r>
        <w:rPr>
          <w:rFonts w:ascii="GHEA Grapalat" w:hAnsi="GHEA Grapalat"/>
          <w:color w:val="000000" w:themeColor="text1"/>
          <w:spacing w:val="-4"/>
        </w:rPr>
        <w:t>права</w:t>
      </w:r>
      <w:r>
        <w:rPr>
          <w:rFonts w:ascii="GHEA Grapalat" w:hAnsi="GHEA Grapalat"/>
          <w:color w:val="000000" w:themeColor="text1"/>
          <w:spacing w:val="-4"/>
          <w:lang w:val="es-ES"/>
        </w:rPr>
        <w:t xml:space="preserve"> </w:t>
      </w:r>
      <w:r>
        <w:rPr>
          <w:rFonts w:ascii="GHEA Grapalat" w:hAnsi="GHEA Grapalat"/>
          <w:color w:val="000000" w:themeColor="text1"/>
          <w:spacing w:val="-4"/>
        </w:rPr>
        <w:t>участия</w:t>
      </w:r>
      <w:r>
        <w:rPr>
          <w:rFonts w:ascii="GHEA Grapalat" w:hAnsi="GHEA Grapalat"/>
          <w:color w:val="000000" w:themeColor="text1"/>
          <w:lang w:val="es-ES"/>
        </w:rPr>
        <w:t xml:space="preserve"> </w:t>
      </w:r>
      <w:r>
        <w:rPr>
          <w:rFonts w:ascii="GHEA Grapalat" w:hAnsi="GHEA Grapalat"/>
          <w:color w:val="000000" w:themeColor="text1"/>
          <w:spacing w:val="-4"/>
        </w:rPr>
        <w:t>установленным</w:t>
      </w:r>
      <w:r>
        <w:rPr>
          <w:rFonts w:ascii="GHEA Grapalat" w:hAnsi="GHEA Grapalat"/>
          <w:color w:val="000000" w:themeColor="text1"/>
          <w:spacing w:val="-4"/>
          <w:lang w:val="es-ES"/>
        </w:rPr>
        <w:t xml:space="preserve"> </w:t>
      </w:r>
      <w:r>
        <w:rPr>
          <w:rFonts w:ascii="GHEA Grapalat" w:hAnsi="GHEA Grapalat"/>
          <w:color w:val="000000" w:themeColor="text1"/>
          <w:spacing w:val="-4"/>
        </w:rPr>
        <w:t xml:space="preserve">приглашением на </w:t>
      </w:r>
      <w:r>
        <w:rPr>
          <w:rFonts w:ascii="GHEA Grapalat" w:hAnsi="GHEA Grapalat"/>
          <w:spacing w:val="-4"/>
        </w:rPr>
        <w:t xml:space="preserve">на </w:t>
      </w:r>
      <w:r>
        <w:rPr>
          <w:rFonts w:ascii="GHEA Grapalat" w:hAnsi="GHEA Grapalat"/>
        </w:rPr>
        <w:t>открытый конкурс</w:t>
      </w:r>
      <w:r>
        <w:rPr>
          <w:rFonts w:ascii="GHEA Grapalat" w:hAnsi="GHEA Grapalat"/>
          <w:color w:val="000000" w:themeColor="text1"/>
          <w:spacing w:val="-4"/>
          <w:lang w:val="es-ES"/>
        </w:rPr>
        <w:t xml:space="preserve"> </w:t>
      </w:r>
      <w:r>
        <w:rPr>
          <w:rFonts w:ascii="GHEA Grapalat" w:hAnsi="GHEA Grapalat"/>
          <w:color w:val="000000" w:themeColor="text1"/>
        </w:rPr>
        <w:t>под</w:t>
      </w:r>
      <w:r>
        <w:rPr>
          <w:rFonts w:ascii="GHEA Grapalat" w:hAnsi="GHEA Grapalat"/>
          <w:color w:val="000000" w:themeColor="text1"/>
          <w:lang w:val="es-ES"/>
        </w:rPr>
        <w:t xml:space="preserve"> </w:t>
      </w:r>
      <w:r>
        <w:rPr>
          <w:rFonts w:ascii="GHEA Grapalat" w:hAnsi="GHEA Grapalat"/>
          <w:color w:val="000000" w:themeColor="text1"/>
        </w:rPr>
        <w:t>кодом</w:t>
      </w:r>
      <w:r>
        <w:rPr>
          <w:rFonts w:ascii="GHEA Grapalat" w:hAnsi="GHEA Grapalat" w:cs="Arial"/>
          <w:sz w:val="20"/>
          <w:szCs w:val="20"/>
          <w:lang w:val="hy-AM"/>
        </w:rPr>
        <w:t xml:space="preserve"> </w:t>
      </w:r>
      <w:r w:rsidR="002B52C4">
        <w:rPr>
          <w:rFonts w:ascii="GHEA Grapalat" w:hAnsi="GHEA Grapalat"/>
          <w:b/>
        </w:rPr>
        <w:t>AMXH-GHAPDzB-25/19</w:t>
      </w:r>
      <w:r>
        <w:rPr>
          <w:rFonts w:ascii="GHEA Grapalat" w:hAnsi="GHEA Grapalat"/>
        </w:rPr>
        <w:t xml:space="preserve">   </w:t>
      </w:r>
      <w:r>
        <w:rPr>
          <w:rFonts w:ascii="GHEA Grapalat" w:hAnsi="GHEA Grapalat"/>
          <w:color w:val="000000" w:themeColor="text1"/>
        </w:rPr>
        <w:t>и</w:t>
      </w:r>
      <w:r>
        <w:rPr>
          <w:rFonts w:ascii="GHEA Grapalat" w:hAnsi="GHEA Grapalat"/>
          <w:sz w:val="20"/>
          <w:u w:val="single"/>
          <w:lang w:val="hy-AM"/>
        </w:rPr>
        <w:t xml:space="preserve">  </w:t>
      </w:r>
      <w:r>
        <w:rPr>
          <w:rFonts w:ascii="GHEA Grapalat" w:hAnsi="GHEA Grapalat"/>
          <w:sz w:val="20"/>
          <w:u w:val="single"/>
        </w:rPr>
        <w:t>----------------------------------------</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cs="Sylfaen"/>
          <w:sz w:val="20"/>
          <w:lang w:val="hy-AM"/>
        </w:rPr>
        <w:t xml:space="preserve"> </w:t>
      </w:r>
    </w:p>
    <w:p w14:paraId="177E50CE" w14:textId="77777777" w:rsidR="0098246F" w:rsidRDefault="0098246F" w:rsidP="0098246F">
      <w:pPr>
        <w:tabs>
          <w:tab w:val="left" w:pos="6450"/>
        </w:tabs>
        <w:rPr>
          <w:rFonts w:ascii="GHEA Grapalat" w:hAnsi="GHEA Grapalat"/>
          <w:sz w:val="16"/>
        </w:rPr>
      </w:pPr>
      <w:r>
        <w:rPr>
          <w:rFonts w:ascii="GHEA Grapalat" w:hAnsi="GHEA Grapalat" w:cs="Sylfaen"/>
          <w:sz w:val="20"/>
          <w:lang w:val="es-ES"/>
        </w:rPr>
        <w:t xml:space="preserve">                                                         </w:t>
      </w:r>
      <w:r>
        <w:rPr>
          <w:rFonts w:ascii="GHEA Grapalat" w:hAnsi="GHEA Grapalat" w:cs="Sylfaen"/>
          <w:sz w:val="20"/>
        </w:rPr>
        <w:t xml:space="preserve">       </w:t>
      </w:r>
      <w:r>
        <w:rPr>
          <w:rFonts w:ascii="GHEA Grapalat" w:hAnsi="GHEA Grapalat" w:cs="Sylfaen"/>
          <w:sz w:val="20"/>
          <w:lang w:val="es-ES"/>
        </w:rPr>
        <w:t xml:space="preserve"> </w:t>
      </w:r>
      <w:r>
        <w:rPr>
          <w:rFonts w:ascii="GHEA Grapalat" w:hAnsi="GHEA Grapalat" w:cs="Sylfaen"/>
          <w:sz w:val="20"/>
        </w:rPr>
        <w:t xml:space="preserve">                                        </w:t>
      </w:r>
      <w:r>
        <w:rPr>
          <w:rFonts w:ascii="GHEA Grapalat" w:hAnsi="GHEA Grapalat"/>
          <w:sz w:val="16"/>
        </w:rPr>
        <w:t>наименование участника</w:t>
      </w:r>
    </w:p>
    <w:p w14:paraId="63EEAE99"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8"/>
        <w:jc w:val="both"/>
        <w:rPr>
          <w:rFonts w:ascii="GHEA Grapalat" w:hAnsi="GHEA Grapalat" w:cs="Arial"/>
        </w:rPr>
      </w:pPr>
      <w:r>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Pr>
          <w:rFonts w:ascii="GHEA Grapalat" w:hAnsi="GHEA Grapalat"/>
          <w:color w:val="000000" w:themeColor="text1"/>
        </w:rPr>
        <w:t>приглашением  представить</w:t>
      </w:r>
      <w:proofErr w:type="gramEnd"/>
      <w:r>
        <w:rPr>
          <w:rFonts w:ascii="GHEA Grapalat" w:hAnsi="GHEA Grapalat"/>
          <w:color w:val="000000" w:themeColor="text1"/>
        </w:rPr>
        <w:t xml:space="preserve"> обеспечение квалификации</w:t>
      </w:r>
      <w:r>
        <w:rPr>
          <w:rFonts w:ascii="GHEA Grapalat" w:hAnsi="GHEA Grapalat"/>
        </w:rPr>
        <w:t xml:space="preserve"> </w:t>
      </w:r>
      <w:r>
        <w:rPr>
          <w:rFonts w:ascii="GHEA Grapalat" w:hAnsi="GHEA Grapalat"/>
          <w:vertAlign w:val="superscript"/>
        </w:rPr>
        <w:t>16</w:t>
      </w:r>
      <w:r>
        <w:rPr>
          <w:rFonts w:ascii="GHEA Grapalat" w:hAnsi="GHEA Grapalat"/>
        </w:rPr>
        <w:t>,</w:t>
      </w:r>
    </w:p>
    <w:p w14:paraId="56AD1386" w14:textId="082EB7A9" w:rsidR="0098246F" w:rsidRDefault="0098246F" w:rsidP="0098246F">
      <w:pPr>
        <w:pStyle w:val="aff1"/>
        <w:widowControl w:val="0"/>
        <w:numPr>
          <w:ilvl w:val="0"/>
          <w:numId w:val="8"/>
        </w:numPr>
        <w:tabs>
          <w:tab w:val="left" w:pos="567"/>
        </w:tabs>
        <w:spacing w:after="160"/>
        <w:jc w:val="both"/>
        <w:rPr>
          <w:rFonts w:ascii="GHEA Grapalat" w:hAnsi="GHEA Grapalat" w:cs="Arial"/>
        </w:rPr>
      </w:pPr>
      <w:r>
        <w:rPr>
          <w:rFonts w:ascii="GHEA Grapalat" w:hAnsi="GHEA Grapalat"/>
        </w:rPr>
        <w:t xml:space="preserve">в рамках участия в открытом конкурсе под кодом </w:t>
      </w:r>
      <w:r w:rsidR="002B52C4">
        <w:rPr>
          <w:rFonts w:ascii="GHEA Grapalat" w:hAnsi="GHEA Grapalat" w:cs="Times New Roman"/>
          <w:b/>
        </w:rPr>
        <w:t>AMXH-GHAPDzB-25/19</w:t>
      </w:r>
    </w:p>
    <w:p w14:paraId="48D2E3C1" w14:textId="77777777" w:rsidR="0098246F" w:rsidRDefault="0098246F" w:rsidP="0098246F">
      <w:pPr>
        <w:pStyle w:val="aff1"/>
        <w:widowControl w:val="0"/>
        <w:numPr>
          <w:ilvl w:val="0"/>
          <w:numId w:val="10"/>
        </w:numPr>
        <w:tabs>
          <w:tab w:val="left" w:pos="567"/>
        </w:tabs>
        <w:spacing w:after="160"/>
        <w:jc w:val="both"/>
        <w:rPr>
          <w:rFonts w:ascii="GHEA Grapalat" w:hAnsi="GHEA Grapalat" w:cs="Times New Roman"/>
        </w:rPr>
      </w:pPr>
      <w:r>
        <w:rPr>
          <w:rFonts w:ascii="GHEA Grapalat" w:hAnsi="GHEA Grapalat"/>
        </w:rPr>
        <w:t xml:space="preserve">не допускал и (или) не допустит </w:t>
      </w:r>
      <w:r>
        <w:rPr>
          <w:rFonts w:ascii="GHEA Grapalat" w:hAnsi="GHEA Grapalat"/>
          <w:lang w:val="hy-AM"/>
        </w:rPr>
        <w:t>недобросовестн</w:t>
      </w:r>
      <w:r>
        <w:rPr>
          <w:rFonts w:ascii="GHEA Grapalat" w:hAnsi="GHEA Grapalat"/>
        </w:rPr>
        <w:t>ой</w:t>
      </w:r>
      <w:r>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14:paraId="5D78486A" w14:textId="77777777" w:rsidR="0098246F" w:rsidRDefault="0098246F" w:rsidP="0098246F">
      <w:pPr>
        <w:pStyle w:val="aff1"/>
        <w:widowControl w:val="0"/>
        <w:numPr>
          <w:ilvl w:val="0"/>
          <w:numId w:val="10"/>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Pr>
          <w:rFonts w:ascii="GHEA Grapalat" w:hAnsi="GHEA Grapalat"/>
        </w:rPr>
        <w:t xml:space="preserve">открытый конкурс случая     одновременного </w:t>
      </w:r>
    </w:p>
    <w:p w14:paraId="6A7EFA86" w14:textId="77777777" w:rsidR="0098246F" w:rsidRDefault="0098246F" w:rsidP="0098246F">
      <w:pPr>
        <w:pStyle w:val="af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rPr>
          <w:rFonts w:ascii="GHEA Grapalat" w:hAnsi="GHEA Grapalat" w:cs="Times New Roman"/>
          <w:sz w:val="24"/>
        </w:rPr>
      </w:pPr>
      <w:r>
        <w:rPr>
          <w:rFonts w:ascii="GHEA Grapalat" w:hAnsi="GHEA Grapalat" w:cs="Times New Roman"/>
          <w:sz w:val="24"/>
        </w:rPr>
        <w:t>участия взаимосвязанных с ________________ лиц и (или) учрежденных__________</w:t>
      </w:r>
    </w:p>
    <w:p w14:paraId="245DD5BA" w14:textId="77777777" w:rsidR="0098246F" w:rsidRDefault="0098246F" w:rsidP="0098246F">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3EDCFB64" w14:textId="77777777" w:rsidR="0098246F" w:rsidRDefault="0098246F" w:rsidP="0098246F">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3EA4F55C"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9658F94"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7088"/>
        <w:jc w:val="both"/>
        <w:rPr>
          <w:rFonts w:ascii="GHEA Grapalat" w:hAnsi="GHEA Grapalat"/>
        </w:rPr>
      </w:pPr>
      <w:r>
        <w:rPr>
          <w:rFonts w:ascii="GHEA Grapalat" w:hAnsi="GHEA Grapalat"/>
          <w:vertAlign w:val="superscript"/>
        </w:rPr>
        <w:t>наименование участника</w:t>
      </w:r>
    </w:p>
    <w:p w14:paraId="284213B5"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both"/>
        <w:rPr>
          <w:ins w:id="11" w:author="Inesa Kocharyan" w:date="2021-09-01T13:44:00Z"/>
          <w:rFonts w:ascii="GHEA Grapalat" w:hAnsi="GHEA Grapalat"/>
        </w:rPr>
      </w:pPr>
      <w:r>
        <w:rPr>
          <w:rFonts w:ascii="GHEA Grapalat" w:hAnsi="GHEA Grapalat"/>
        </w:rPr>
        <w:t>долю (пай) в размере более пятидесяти процентов.</w:t>
      </w:r>
    </w:p>
    <w:p w14:paraId="09FAD2A9"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proofErr w:type="gramStart"/>
      <w:r>
        <w:rPr>
          <w:rFonts w:ascii="GHEA Grapalat" w:hAnsi="GHEA Grapalat"/>
        </w:rPr>
        <w:t>Ниже  ----------------------------------------</w:t>
      </w:r>
      <w:proofErr w:type="gramEnd"/>
      <w:r>
        <w:rPr>
          <w:rFonts w:ascii="GHEA Grapalat" w:hAnsi="GHEA Grapalat"/>
        </w:rPr>
        <w:t xml:space="preserve"> представляет ссылку на сайт, содержащий</w:t>
      </w:r>
    </w:p>
    <w:p w14:paraId="767050F1"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76"/>
        <w:contextualSpacing/>
        <w:jc w:val="both"/>
        <w:rPr>
          <w:rFonts w:ascii="GHEA Grapalat" w:hAnsi="GHEA Grapalat"/>
        </w:rPr>
      </w:pPr>
      <w:r>
        <w:rPr>
          <w:rFonts w:ascii="GHEA Grapalat" w:hAnsi="GHEA Grapalat"/>
          <w:vertAlign w:val="superscript"/>
        </w:rPr>
        <w:t>наименование участника</w:t>
      </w:r>
    </w:p>
    <w:p w14:paraId="4DDE2C8E"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both"/>
        <w:rPr>
          <w:rFonts w:ascii="GHEA Grapalat" w:hAnsi="GHEA Grapalat"/>
        </w:rPr>
      </w:pPr>
      <w:r>
        <w:rPr>
          <w:rFonts w:ascii="GHEA Grapalat" w:hAnsi="GHEA Grapalat"/>
        </w:rPr>
        <w:t xml:space="preserve">информацию о реальных бенефициарах ---------------------------------------------------- </w:t>
      </w:r>
      <w:r>
        <w:rPr>
          <w:rStyle w:val="aff2"/>
          <w:rFonts w:ascii="GHEA Grapalat" w:hAnsi="GHEA Grapalat"/>
          <w:sz w:val="28"/>
          <w:szCs w:val="28"/>
        </w:rPr>
        <w:footnoteReference w:customMarkFollows="1" w:id="15"/>
        <w:t>**</w:t>
      </w:r>
      <w:r>
        <w:rPr>
          <w:rFonts w:ascii="GHEA Grapalat" w:hAnsi="GHEA Grapalat"/>
          <w:sz w:val="28"/>
          <w:szCs w:val="28"/>
        </w:rPr>
        <w:t>.</w:t>
      </w:r>
      <w:r>
        <w:rPr>
          <w:rFonts w:ascii="GHEA Grapalat" w:hAnsi="GHEA Grapalat"/>
        </w:rPr>
        <w:t xml:space="preserve"> </w:t>
      </w:r>
      <w:r>
        <w:rPr>
          <w:rFonts w:ascii="GHEA Grapalat" w:hAnsi="GHEA Grapalat"/>
        </w:rPr>
        <w:br w:type="page"/>
      </w:r>
    </w:p>
    <w:p w14:paraId="5F6018ED"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rPr>
      </w:pPr>
    </w:p>
    <w:p w14:paraId="04A93808"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xml:space="preserve"> </w:t>
      </w:r>
    </w:p>
    <w:p w14:paraId="6AD74F04"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proofErr w:type="gramStart"/>
      <w:r>
        <w:rPr>
          <w:rFonts w:ascii="GHEA Grapalat" w:hAnsi="GHEA Grapalat"/>
        </w:rPr>
        <w:t>Прилагается  полное</w:t>
      </w:r>
      <w:proofErr w:type="gramEnd"/>
      <w:r>
        <w:rPr>
          <w:rFonts w:ascii="GHEA Grapalat" w:hAnsi="GHEA Grapalat"/>
        </w:rPr>
        <w:t xml:space="preserve"> описание предлагаемого   ----------------------------     товара, </w:t>
      </w:r>
    </w:p>
    <w:p w14:paraId="60FF2A90"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sz w:val="16"/>
        </w:rPr>
        <w:t xml:space="preserve">                                                                                                             наименование участника</w:t>
      </w:r>
    </w:p>
    <w:p w14:paraId="3810B58C"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16"/>
          <w:lang w:val="hy-AM"/>
        </w:rPr>
      </w:pPr>
      <w:r>
        <w:rPr>
          <w:rFonts w:ascii="GHEA Grapalat" w:hAnsi="GHEA Grapalat"/>
        </w:rPr>
        <w:t xml:space="preserve">согласно Приложению 1.1.   </w:t>
      </w:r>
      <w:r>
        <w:rPr>
          <w:rFonts w:ascii="GHEA Grapalat" w:hAnsi="GHEA Grapalat"/>
          <w:sz w:val="16"/>
        </w:rPr>
        <w:t xml:space="preserve">                                                                                                                        </w:t>
      </w:r>
    </w:p>
    <w:p w14:paraId="74119087" w14:textId="77777777" w:rsidR="0098246F" w:rsidRDefault="0098246F" w:rsidP="0098246F">
      <w:pPr>
        <w:tabs>
          <w:tab w:val="left" w:pos="7371"/>
        </w:tabs>
        <w:spacing w:after="160"/>
        <w:ind w:left="3544" w:firstLine="3"/>
        <w:jc w:val="both"/>
        <w:rPr>
          <w:rFonts w:ascii="GHEA Grapalat" w:hAnsi="GHEA Grapalat"/>
          <w:sz w:val="16"/>
          <w:lang w:val="hy-AM"/>
        </w:rPr>
      </w:pPr>
    </w:p>
    <w:p w14:paraId="60E26E9F" w14:textId="77777777" w:rsidR="0098246F" w:rsidRDefault="0098246F" w:rsidP="0098246F">
      <w:pPr>
        <w:tabs>
          <w:tab w:val="left" w:pos="7371"/>
        </w:tabs>
        <w:spacing w:after="160"/>
        <w:ind w:left="3544" w:firstLine="3"/>
        <w:jc w:val="both"/>
        <w:rPr>
          <w:rFonts w:ascii="GHEA Grapalat" w:hAnsi="GHEA Grapalat"/>
          <w:sz w:val="16"/>
          <w:lang w:val="hy-AM"/>
        </w:rPr>
      </w:pPr>
    </w:p>
    <w:p w14:paraId="69BAB309" w14:textId="77777777" w:rsidR="0098246F" w:rsidRDefault="0098246F" w:rsidP="0098246F">
      <w:pPr>
        <w:tabs>
          <w:tab w:val="left" w:pos="7371"/>
        </w:tabs>
        <w:spacing w:after="160"/>
        <w:ind w:left="3544" w:firstLine="3"/>
        <w:jc w:val="both"/>
        <w:rPr>
          <w:rFonts w:ascii="GHEA Grapalat" w:hAnsi="GHEA Grapalat"/>
          <w:sz w:val="16"/>
        </w:rPr>
      </w:pPr>
    </w:p>
    <w:p w14:paraId="3A7341FA" w14:textId="77777777" w:rsidR="0098246F" w:rsidRDefault="0098246F" w:rsidP="0098246F">
      <w:pPr>
        <w:tabs>
          <w:tab w:val="left" w:pos="7371"/>
        </w:tabs>
        <w:spacing w:after="160"/>
        <w:ind w:left="3544" w:firstLine="3"/>
        <w:jc w:val="both"/>
        <w:rPr>
          <w:rFonts w:ascii="GHEA Grapalat" w:hAnsi="GHEA Grapalat"/>
          <w:sz w:val="16"/>
        </w:rPr>
      </w:pPr>
    </w:p>
    <w:p w14:paraId="72B6E843"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_______________________________________________</w:t>
      </w:r>
      <w:r>
        <w:rPr>
          <w:rFonts w:ascii="GHEA Grapalat" w:hAnsi="GHEA Grapalat"/>
        </w:rPr>
        <w:tab/>
        <w:t>_____________________</w:t>
      </w:r>
    </w:p>
    <w:p w14:paraId="6DF94760" w14:textId="77777777" w:rsidR="0098246F" w:rsidRDefault="0098246F" w:rsidP="0098246F">
      <w:pPr>
        <w:tabs>
          <w:tab w:val="left" w:pos="7230"/>
        </w:tabs>
        <w:ind w:left="851"/>
        <w:jc w:val="both"/>
        <w:rPr>
          <w:rFonts w:ascii="GHEA Grapalat" w:hAnsi="GHEA Grapalat"/>
          <w:sz w:val="16"/>
        </w:rPr>
      </w:pPr>
      <w:r>
        <w:rPr>
          <w:rFonts w:ascii="GHEA Grapalat" w:hAnsi="GHEA Grapalat"/>
          <w:sz w:val="16"/>
        </w:rPr>
        <w:t>наименование участника (должность,</w:t>
      </w:r>
      <w:r>
        <w:rPr>
          <w:rFonts w:ascii="GHEA Grapalat" w:hAnsi="GHEA Grapalat"/>
          <w:sz w:val="16"/>
        </w:rPr>
        <w:tab/>
        <w:t>подпись)</w:t>
      </w:r>
    </w:p>
    <w:p w14:paraId="0F342397"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1134"/>
        <w:jc w:val="both"/>
        <w:rPr>
          <w:rFonts w:ascii="GHEA Grapalat" w:hAnsi="GHEA Grapalat"/>
          <w:sz w:val="16"/>
        </w:rPr>
      </w:pPr>
      <w:r>
        <w:rPr>
          <w:rFonts w:ascii="GHEA Grapalat" w:hAnsi="GHEA Grapalat"/>
          <w:sz w:val="16"/>
        </w:rPr>
        <w:t>имя, фамилия руководителя)</w:t>
      </w:r>
    </w:p>
    <w:p w14:paraId="5E46191E"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b/>
        </w:rPr>
      </w:pPr>
      <w:r>
        <w:rPr>
          <w:rFonts w:ascii="GHEA Grapalat" w:hAnsi="GHEA Grapalat"/>
        </w:rPr>
        <w:t>М. П.</w:t>
      </w:r>
      <w:r>
        <w:rPr>
          <w:rFonts w:ascii="GHEA Grapalat" w:hAnsi="GHEA Grapalat"/>
          <w:b/>
        </w:rPr>
        <w:t xml:space="preserve"> </w:t>
      </w:r>
    </w:p>
    <w:p w14:paraId="423E75C1"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b/>
        </w:rPr>
      </w:pPr>
      <w:r>
        <w:rPr>
          <w:rFonts w:ascii="GHEA Grapalat" w:hAnsi="GHEA Grapalat"/>
          <w:b/>
        </w:rPr>
        <w:br w:type="page"/>
      </w:r>
    </w:p>
    <w:p w14:paraId="71384F7E"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b/>
        </w:rPr>
      </w:pPr>
    </w:p>
    <w:p w14:paraId="184E8192" w14:textId="77777777" w:rsidR="0098246F" w:rsidRDefault="0098246F" w:rsidP="0098246F">
      <w:pPr>
        <w:pStyle w:val="3"/>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firstLine="567"/>
        <w:jc w:val="right"/>
        <w:rPr>
          <w:rFonts w:ascii="GHEA Grapalat" w:hAnsi="GHEA Grapalat" w:cs="Arial"/>
          <w:b/>
          <w:i w:val="0"/>
          <w:sz w:val="24"/>
          <w:szCs w:val="24"/>
        </w:rPr>
      </w:pPr>
      <w:r>
        <w:rPr>
          <w:rFonts w:ascii="GHEA Grapalat" w:hAnsi="GHEA Grapalat"/>
          <w:b/>
          <w:i w:val="0"/>
          <w:sz w:val="24"/>
          <w:szCs w:val="24"/>
        </w:rPr>
        <w:t>Приложение № 1,1</w:t>
      </w:r>
    </w:p>
    <w:p w14:paraId="16CD8DFE" w14:textId="11DBA078" w:rsidR="0098246F" w:rsidRDefault="0098246F" w:rsidP="0098246F">
      <w:pPr>
        <w:pStyle w:val="3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jc w:val="right"/>
        <w:rPr>
          <w:rFonts w:ascii="GHEA Grapalat" w:hAnsi="GHEA Grapalat" w:cs="Arial"/>
          <w:b/>
          <w:sz w:val="24"/>
          <w:szCs w:val="24"/>
        </w:rPr>
      </w:pPr>
      <w:r>
        <w:rPr>
          <w:rFonts w:ascii="GHEA Grapalat" w:hAnsi="GHEA Grapalat"/>
          <w:b/>
          <w:sz w:val="24"/>
          <w:szCs w:val="24"/>
        </w:rPr>
        <w:t>к Приглашению на открытый конкурс</w:t>
      </w:r>
      <w:r>
        <w:rPr>
          <w:rFonts w:ascii="GHEA Grapalat" w:hAnsi="GHEA Grapalat" w:cs="Arial"/>
          <w:b/>
          <w:sz w:val="24"/>
          <w:szCs w:val="24"/>
        </w:rPr>
        <w:br/>
      </w:r>
      <w:r>
        <w:rPr>
          <w:rFonts w:ascii="GHEA Grapalat" w:hAnsi="GHEA Grapalat"/>
          <w:b/>
          <w:sz w:val="24"/>
          <w:szCs w:val="24"/>
        </w:rPr>
        <w:t xml:space="preserve">под кодом </w:t>
      </w:r>
      <w:r w:rsidR="002B52C4">
        <w:rPr>
          <w:rFonts w:ascii="GHEA Grapalat" w:hAnsi="GHEA Grapalat"/>
          <w:b/>
          <w:sz w:val="24"/>
          <w:szCs w:val="24"/>
        </w:rPr>
        <w:t>AMXH-GHAPDzB-25/19</w:t>
      </w:r>
    </w:p>
    <w:p w14:paraId="66CCF57B"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5FF24FF7" w14:textId="77777777" w:rsidR="0098246F" w:rsidRDefault="0098246F" w:rsidP="0098246F">
      <w:pPr>
        <w:pStyle w:val="3"/>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567" w:right="565"/>
        <w:rPr>
          <w:rFonts w:ascii="GHEA Grapalat" w:hAnsi="GHEA Grapalat"/>
          <w:b/>
          <w:i w:val="0"/>
          <w:sz w:val="24"/>
          <w:szCs w:val="24"/>
        </w:rPr>
      </w:pPr>
      <w:r>
        <w:rPr>
          <w:rFonts w:ascii="GHEA Grapalat" w:hAnsi="GHEA Grapalat"/>
          <w:b/>
          <w:i w:val="0"/>
          <w:sz w:val="24"/>
          <w:szCs w:val="24"/>
        </w:rPr>
        <w:t>ПОЛНОЕ ОПИСАНИЕ</w:t>
      </w:r>
    </w:p>
    <w:p w14:paraId="6DF2A03A" w14:textId="77777777" w:rsidR="0098246F" w:rsidRDefault="0098246F" w:rsidP="0098246F">
      <w:pPr>
        <w:pStyle w:val="3"/>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567" w:right="565"/>
        <w:rPr>
          <w:rFonts w:ascii="GHEA Grapalat" w:hAnsi="GHEA Grapalat"/>
          <w:b/>
          <w:i w:val="0"/>
          <w:sz w:val="24"/>
          <w:szCs w:val="24"/>
        </w:rPr>
      </w:pPr>
      <w:r>
        <w:rPr>
          <w:rFonts w:ascii="GHEA Grapalat" w:hAnsi="GHEA Grapalat"/>
          <w:b/>
          <w:i w:val="0"/>
          <w:sz w:val="24"/>
          <w:szCs w:val="24"/>
        </w:rPr>
        <w:t>предлагаемого товара</w:t>
      </w:r>
    </w:p>
    <w:p w14:paraId="0FF9C7AF" w14:textId="77777777" w:rsidR="0098246F" w:rsidRDefault="0098246F" w:rsidP="0098246F">
      <w:pPr>
        <w:pStyle w:val="3"/>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left="567" w:right="565"/>
        <w:rPr>
          <w:rFonts w:ascii="GHEA Grapalat" w:hAnsi="GHEA Grapalat" w:cs="Arial"/>
          <w:sz w:val="24"/>
          <w:szCs w:val="24"/>
        </w:rPr>
      </w:pPr>
    </w:p>
    <w:p w14:paraId="7C6E4CBA"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____________________________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 в </w:t>
      </w:r>
    </w:p>
    <w:p w14:paraId="2E8278B4"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GHEA Grapalat" w:hAnsi="GHEA Grapalat" w:cs="Arial"/>
          <w:sz w:val="16"/>
          <w:u w:val="single"/>
        </w:rPr>
      </w:pPr>
      <w:r>
        <w:rPr>
          <w:rFonts w:ascii="GHEA Grapalat" w:hAnsi="GHEA Grapalat"/>
          <w:sz w:val="16"/>
        </w:rPr>
        <w:t>наименование участника</w:t>
      </w:r>
    </w:p>
    <w:p w14:paraId="5E5D520D" w14:textId="0DFC2B80"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both"/>
        <w:rPr>
          <w:rFonts w:ascii="GHEA Grapalat" w:hAnsi="GHEA Grapalat"/>
        </w:rPr>
      </w:pPr>
      <w:r>
        <w:rPr>
          <w:rFonts w:ascii="GHEA Grapalat" w:hAnsi="GHEA Grapalat"/>
        </w:rPr>
        <w:t xml:space="preserve">рамках открытого конкурса под кодом </w:t>
      </w:r>
      <w:r w:rsidR="002B52C4">
        <w:rPr>
          <w:rFonts w:ascii="GHEA Grapalat" w:hAnsi="GHEA Grapalat"/>
          <w:b/>
        </w:rPr>
        <w:t>AMXH-GHAPDzB-25/19</w:t>
      </w:r>
      <w:r>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1605"/>
        <w:gridCol w:w="1412"/>
        <w:gridCol w:w="1570"/>
        <w:gridCol w:w="1717"/>
        <w:gridCol w:w="1745"/>
      </w:tblGrid>
      <w:tr w:rsidR="0098246F" w14:paraId="1A82EAE3" w14:textId="77777777" w:rsidTr="0098246F">
        <w:tc>
          <w:tcPr>
            <w:tcW w:w="1042" w:type="dxa"/>
            <w:vMerge w:val="restart"/>
            <w:tcBorders>
              <w:top w:val="single" w:sz="4" w:space="0" w:color="auto"/>
              <w:left w:val="single" w:sz="4" w:space="0" w:color="auto"/>
              <w:bottom w:val="single" w:sz="4" w:space="0" w:color="auto"/>
              <w:right w:val="single" w:sz="4" w:space="0" w:color="auto"/>
            </w:tcBorders>
            <w:vAlign w:val="center"/>
          </w:tcPr>
          <w:p w14:paraId="3D21B38F" w14:textId="77777777" w:rsidR="0098246F" w:rsidRDefault="0098246F">
            <w:pPr>
              <w:widowControl w:val="0"/>
              <w:spacing w:line="256" w:lineRule="auto"/>
              <w:jc w:val="center"/>
              <w:rPr>
                <w:rFonts w:ascii="GHEA Grapalat" w:hAnsi="GHEA Grapalat"/>
                <w:b/>
                <w:sz w:val="20"/>
                <w:szCs w:val="20"/>
                <w:lang w:eastAsia="en-US"/>
              </w:rPr>
            </w:pPr>
          </w:p>
          <w:p w14:paraId="50F251EF" w14:textId="77777777" w:rsidR="0098246F" w:rsidRDefault="0098246F">
            <w:pPr>
              <w:widowControl w:val="0"/>
              <w:spacing w:line="256" w:lineRule="auto"/>
              <w:jc w:val="center"/>
              <w:rPr>
                <w:rFonts w:ascii="GHEA Grapalat" w:hAnsi="GHEA Grapalat"/>
                <w:b/>
                <w:bCs/>
                <w:sz w:val="20"/>
                <w:szCs w:val="20"/>
                <w:lang w:eastAsia="en-US"/>
              </w:rPr>
            </w:pPr>
            <w:r>
              <w:rPr>
                <w:rFonts w:ascii="GHEA Grapalat" w:hAnsi="GHEA Grapalat"/>
                <w:b/>
                <w:sz w:val="20"/>
                <w:szCs w:val="20"/>
                <w:lang w:eastAsia="en-US"/>
              </w:rPr>
              <w:t>Номер лота</w:t>
            </w:r>
          </w:p>
        </w:tc>
        <w:tc>
          <w:tcPr>
            <w:tcW w:w="8244" w:type="dxa"/>
            <w:gridSpan w:val="5"/>
            <w:tcBorders>
              <w:top w:val="single" w:sz="4" w:space="0" w:color="auto"/>
              <w:left w:val="single" w:sz="4" w:space="0" w:color="auto"/>
              <w:bottom w:val="single" w:sz="4" w:space="0" w:color="auto"/>
              <w:right w:val="single" w:sz="4" w:space="0" w:color="auto"/>
            </w:tcBorders>
            <w:vAlign w:val="center"/>
            <w:hideMark/>
          </w:tcPr>
          <w:p w14:paraId="7B3E279F" w14:textId="77777777" w:rsidR="0098246F" w:rsidRDefault="0098246F">
            <w:pPr>
              <w:widowControl w:val="0"/>
              <w:spacing w:line="256" w:lineRule="auto"/>
              <w:jc w:val="center"/>
              <w:rPr>
                <w:rFonts w:ascii="GHEA Grapalat" w:hAnsi="GHEA Grapalat"/>
                <w:b/>
                <w:bCs/>
                <w:sz w:val="20"/>
                <w:szCs w:val="20"/>
                <w:lang w:eastAsia="en-US"/>
              </w:rPr>
            </w:pPr>
            <w:r>
              <w:rPr>
                <w:rFonts w:ascii="GHEA Grapalat" w:hAnsi="GHEA Grapalat"/>
                <w:b/>
                <w:sz w:val="20"/>
                <w:szCs w:val="20"/>
                <w:lang w:eastAsia="en-US"/>
              </w:rPr>
              <w:t>Предлагаемый товар</w:t>
            </w:r>
          </w:p>
        </w:tc>
      </w:tr>
      <w:tr w:rsidR="0098246F" w14:paraId="7EDC783C" w14:textId="77777777" w:rsidTr="0098246F">
        <w:trPr>
          <w:trHeight w:val="6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79BE23" w14:textId="77777777" w:rsidR="0098246F" w:rsidRDefault="0098246F">
            <w:pPr>
              <w:spacing w:line="256" w:lineRule="auto"/>
              <w:rPr>
                <w:rFonts w:ascii="GHEA Grapalat" w:hAnsi="GHEA Grapalat"/>
                <w:b/>
                <w:bCs/>
                <w:sz w:val="20"/>
                <w:szCs w:val="20"/>
                <w:lang w:eastAsia="en-US"/>
              </w:rPr>
            </w:pPr>
          </w:p>
        </w:tc>
        <w:tc>
          <w:tcPr>
            <w:tcW w:w="1605" w:type="dxa"/>
            <w:tcBorders>
              <w:top w:val="single" w:sz="4" w:space="0" w:color="auto"/>
              <w:left w:val="single" w:sz="4" w:space="0" w:color="auto"/>
              <w:bottom w:val="single" w:sz="4" w:space="0" w:color="auto"/>
              <w:right w:val="single" w:sz="4" w:space="0" w:color="auto"/>
            </w:tcBorders>
            <w:vAlign w:val="center"/>
            <w:hideMark/>
          </w:tcPr>
          <w:p w14:paraId="78801CFA" w14:textId="77777777" w:rsidR="0098246F" w:rsidRDefault="0098246F">
            <w:pPr>
              <w:widowControl w:val="0"/>
              <w:spacing w:line="256" w:lineRule="auto"/>
              <w:jc w:val="center"/>
              <w:rPr>
                <w:rFonts w:ascii="GHEA Grapalat" w:hAnsi="GHEA Grapalat"/>
                <w:b/>
                <w:sz w:val="20"/>
                <w:szCs w:val="20"/>
                <w:lang w:eastAsia="en-US"/>
              </w:rPr>
            </w:pPr>
            <w:r>
              <w:rPr>
                <w:rFonts w:ascii="GHEA Grapalat" w:hAnsi="GHEA Grapalat"/>
                <w:b/>
                <w:sz w:val="20"/>
                <w:szCs w:val="20"/>
                <w:lang w:eastAsia="en-US"/>
              </w:rPr>
              <w:t>фирменное</w:t>
            </w:r>
          </w:p>
          <w:p w14:paraId="65E4A1F9" w14:textId="77777777" w:rsidR="0098246F" w:rsidRDefault="0098246F">
            <w:pPr>
              <w:widowControl w:val="0"/>
              <w:spacing w:line="256" w:lineRule="auto"/>
              <w:jc w:val="center"/>
              <w:rPr>
                <w:rFonts w:ascii="GHEA Grapalat" w:hAnsi="GHEA Grapalat"/>
                <w:b/>
                <w:bCs/>
                <w:sz w:val="20"/>
                <w:szCs w:val="20"/>
                <w:lang w:eastAsia="en-US"/>
              </w:rPr>
            </w:pPr>
            <w:r>
              <w:rPr>
                <w:rFonts w:ascii="GHEA Grapalat" w:hAnsi="GHEA Grapalat"/>
                <w:b/>
                <w:sz w:val="20"/>
                <w:szCs w:val="20"/>
                <w:lang w:eastAsia="en-US"/>
              </w:rPr>
              <w:t>наименование</w:t>
            </w:r>
          </w:p>
        </w:tc>
        <w:tc>
          <w:tcPr>
            <w:tcW w:w="1463" w:type="dxa"/>
            <w:tcBorders>
              <w:top w:val="single" w:sz="4" w:space="0" w:color="auto"/>
              <w:left w:val="single" w:sz="4" w:space="0" w:color="auto"/>
              <w:bottom w:val="single" w:sz="4" w:space="0" w:color="auto"/>
              <w:right w:val="single" w:sz="4" w:space="0" w:color="auto"/>
            </w:tcBorders>
            <w:vAlign w:val="center"/>
            <w:hideMark/>
          </w:tcPr>
          <w:p w14:paraId="0F26B0BE" w14:textId="77777777" w:rsidR="0098246F" w:rsidRDefault="0098246F">
            <w:pPr>
              <w:widowControl w:val="0"/>
              <w:spacing w:line="256" w:lineRule="auto"/>
              <w:jc w:val="center"/>
              <w:rPr>
                <w:rFonts w:ascii="GHEA Grapalat" w:hAnsi="GHEA Grapalat"/>
                <w:b/>
                <w:bCs/>
                <w:sz w:val="20"/>
                <w:szCs w:val="20"/>
                <w:lang w:eastAsia="en-US"/>
              </w:rPr>
            </w:pPr>
            <w:r>
              <w:rPr>
                <w:rFonts w:ascii="GHEA Grapalat" w:hAnsi="GHEA Grapalat"/>
                <w:b/>
                <w:sz w:val="20"/>
                <w:szCs w:val="20"/>
                <w:lang w:eastAsia="en-US"/>
              </w:rPr>
              <w:t>товарный знак</w:t>
            </w:r>
          </w:p>
        </w:tc>
        <w:tc>
          <w:tcPr>
            <w:tcW w:w="1699" w:type="dxa"/>
            <w:tcBorders>
              <w:top w:val="single" w:sz="4" w:space="0" w:color="auto"/>
              <w:left w:val="single" w:sz="4" w:space="0" w:color="auto"/>
              <w:bottom w:val="single" w:sz="4" w:space="0" w:color="auto"/>
              <w:right w:val="single" w:sz="4" w:space="0" w:color="auto"/>
            </w:tcBorders>
            <w:vAlign w:val="center"/>
            <w:hideMark/>
          </w:tcPr>
          <w:p w14:paraId="5A570FFC" w14:textId="77777777" w:rsidR="0098246F" w:rsidRDefault="0098246F">
            <w:pPr>
              <w:widowControl w:val="0"/>
              <w:spacing w:line="256" w:lineRule="auto"/>
              <w:jc w:val="center"/>
              <w:rPr>
                <w:rFonts w:ascii="GHEA Grapalat" w:hAnsi="GHEA Grapalat"/>
                <w:b/>
                <w:bCs/>
                <w:sz w:val="20"/>
                <w:szCs w:val="20"/>
                <w:lang w:val="hy-AM" w:eastAsia="en-US"/>
              </w:rPr>
            </w:pPr>
            <w:r>
              <w:rPr>
                <w:rFonts w:ascii="GHEA Grapalat" w:hAnsi="GHEA Grapalat"/>
                <w:b/>
                <w:bCs/>
                <w:sz w:val="20"/>
                <w:szCs w:val="20"/>
                <w:lang w:eastAsia="en-US"/>
              </w:rPr>
              <w:t>модель</w:t>
            </w:r>
          </w:p>
        </w:tc>
        <w:tc>
          <w:tcPr>
            <w:tcW w:w="1727" w:type="dxa"/>
            <w:tcBorders>
              <w:top w:val="single" w:sz="4" w:space="0" w:color="auto"/>
              <w:left w:val="single" w:sz="4" w:space="0" w:color="auto"/>
              <w:bottom w:val="single" w:sz="4" w:space="0" w:color="auto"/>
              <w:right w:val="single" w:sz="4" w:space="0" w:color="auto"/>
            </w:tcBorders>
            <w:vAlign w:val="center"/>
            <w:hideMark/>
          </w:tcPr>
          <w:p w14:paraId="590D21C5" w14:textId="77777777" w:rsidR="0098246F" w:rsidRDefault="0098246F">
            <w:pPr>
              <w:widowControl w:val="0"/>
              <w:spacing w:line="256" w:lineRule="auto"/>
              <w:jc w:val="center"/>
              <w:rPr>
                <w:rFonts w:ascii="GHEA Grapalat" w:hAnsi="GHEA Grapalat"/>
                <w:b/>
                <w:bCs/>
                <w:sz w:val="20"/>
                <w:szCs w:val="20"/>
                <w:lang w:eastAsia="en-US"/>
              </w:rPr>
            </w:pPr>
            <w:r>
              <w:rPr>
                <w:rFonts w:ascii="GHEA Grapalat" w:hAnsi="GHEA Grapalat"/>
                <w:b/>
                <w:sz w:val="20"/>
                <w:szCs w:val="20"/>
                <w:lang w:eastAsia="en-US"/>
              </w:rPr>
              <w:t>наименование производителя</w:t>
            </w:r>
          </w:p>
        </w:tc>
        <w:tc>
          <w:tcPr>
            <w:tcW w:w="1750" w:type="dxa"/>
            <w:tcBorders>
              <w:top w:val="single" w:sz="4" w:space="0" w:color="auto"/>
              <w:left w:val="single" w:sz="4" w:space="0" w:color="auto"/>
              <w:bottom w:val="single" w:sz="4" w:space="0" w:color="auto"/>
              <w:right w:val="single" w:sz="4" w:space="0" w:color="auto"/>
            </w:tcBorders>
            <w:vAlign w:val="center"/>
            <w:hideMark/>
          </w:tcPr>
          <w:p w14:paraId="67D559A2" w14:textId="77777777" w:rsidR="0098246F" w:rsidRDefault="0098246F">
            <w:pPr>
              <w:widowControl w:val="0"/>
              <w:spacing w:line="256" w:lineRule="auto"/>
              <w:jc w:val="center"/>
              <w:rPr>
                <w:rFonts w:ascii="GHEA Grapalat" w:hAnsi="GHEA Grapalat"/>
                <w:b/>
                <w:bCs/>
                <w:sz w:val="20"/>
                <w:szCs w:val="20"/>
                <w:lang w:eastAsia="en-US"/>
              </w:rPr>
            </w:pPr>
            <w:r>
              <w:rPr>
                <w:rFonts w:ascii="GHEA Grapalat" w:hAnsi="GHEA Grapalat"/>
                <w:b/>
                <w:sz w:val="20"/>
                <w:szCs w:val="20"/>
                <w:lang w:eastAsia="en-US"/>
              </w:rPr>
              <w:t>технические характеристики</w:t>
            </w:r>
          </w:p>
        </w:tc>
      </w:tr>
      <w:tr w:rsidR="0098246F" w14:paraId="7A90228C" w14:textId="77777777" w:rsidTr="0098246F">
        <w:tc>
          <w:tcPr>
            <w:tcW w:w="1042" w:type="dxa"/>
            <w:tcBorders>
              <w:top w:val="single" w:sz="4" w:space="0" w:color="auto"/>
              <w:left w:val="single" w:sz="4" w:space="0" w:color="auto"/>
              <w:bottom w:val="single" w:sz="4" w:space="0" w:color="auto"/>
              <w:right w:val="single" w:sz="4" w:space="0" w:color="auto"/>
            </w:tcBorders>
          </w:tcPr>
          <w:p w14:paraId="6AFD9493" w14:textId="77777777" w:rsidR="0098246F" w:rsidRDefault="0098246F">
            <w:pPr>
              <w:pStyle w:val="3"/>
              <w:keepNext w:val="0"/>
              <w:widowControl w:val="0"/>
              <w:spacing w:line="240" w:lineRule="auto"/>
              <w:jc w:val="left"/>
              <w:rPr>
                <w:rFonts w:ascii="GHEA Grapalat" w:hAnsi="GHEA Grapalat"/>
                <w:b/>
                <w:lang w:eastAsia="en-US"/>
              </w:rPr>
            </w:pPr>
          </w:p>
        </w:tc>
        <w:tc>
          <w:tcPr>
            <w:tcW w:w="1605" w:type="dxa"/>
            <w:tcBorders>
              <w:top w:val="single" w:sz="4" w:space="0" w:color="auto"/>
              <w:left w:val="single" w:sz="4" w:space="0" w:color="auto"/>
              <w:bottom w:val="single" w:sz="4" w:space="0" w:color="auto"/>
              <w:right w:val="single" w:sz="4" w:space="0" w:color="auto"/>
            </w:tcBorders>
          </w:tcPr>
          <w:p w14:paraId="1D39B222" w14:textId="77777777" w:rsidR="0098246F" w:rsidRDefault="0098246F">
            <w:pPr>
              <w:pStyle w:val="3"/>
              <w:keepNext w:val="0"/>
              <w:widowControl w:val="0"/>
              <w:spacing w:line="240" w:lineRule="auto"/>
              <w:jc w:val="left"/>
              <w:rPr>
                <w:rFonts w:ascii="GHEA Grapalat" w:hAnsi="GHEA Grapalat"/>
                <w:b/>
                <w:lang w:eastAsia="en-US"/>
              </w:rPr>
            </w:pPr>
          </w:p>
        </w:tc>
        <w:tc>
          <w:tcPr>
            <w:tcW w:w="1463" w:type="dxa"/>
            <w:tcBorders>
              <w:top w:val="single" w:sz="4" w:space="0" w:color="auto"/>
              <w:left w:val="single" w:sz="4" w:space="0" w:color="auto"/>
              <w:bottom w:val="single" w:sz="4" w:space="0" w:color="auto"/>
              <w:right w:val="single" w:sz="4" w:space="0" w:color="auto"/>
            </w:tcBorders>
          </w:tcPr>
          <w:p w14:paraId="49737707" w14:textId="77777777" w:rsidR="0098246F" w:rsidRDefault="0098246F">
            <w:pPr>
              <w:pStyle w:val="3"/>
              <w:keepNext w:val="0"/>
              <w:widowControl w:val="0"/>
              <w:spacing w:line="240" w:lineRule="auto"/>
              <w:jc w:val="left"/>
              <w:rPr>
                <w:rFonts w:ascii="GHEA Grapalat" w:hAnsi="GHEA Grapalat"/>
                <w:b/>
                <w:lang w:eastAsia="en-US"/>
              </w:rPr>
            </w:pPr>
          </w:p>
        </w:tc>
        <w:tc>
          <w:tcPr>
            <w:tcW w:w="1699" w:type="dxa"/>
            <w:tcBorders>
              <w:top w:val="single" w:sz="4" w:space="0" w:color="auto"/>
              <w:left w:val="single" w:sz="4" w:space="0" w:color="auto"/>
              <w:bottom w:val="single" w:sz="4" w:space="0" w:color="auto"/>
              <w:right w:val="single" w:sz="4" w:space="0" w:color="auto"/>
            </w:tcBorders>
          </w:tcPr>
          <w:p w14:paraId="6DAA159E" w14:textId="77777777" w:rsidR="0098246F" w:rsidRDefault="0098246F">
            <w:pPr>
              <w:pStyle w:val="3"/>
              <w:keepNext w:val="0"/>
              <w:widowControl w:val="0"/>
              <w:spacing w:line="240" w:lineRule="auto"/>
              <w:jc w:val="left"/>
              <w:rPr>
                <w:rFonts w:ascii="GHEA Grapalat" w:hAnsi="GHEA Grapalat"/>
                <w:b/>
                <w:lang w:eastAsia="en-US"/>
              </w:rPr>
            </w:pPr>
          </w:p>
        </w:tc>
        <w:tc>
          <w:tcPr>
            <w:tcW w:w="1727" w:type="dxa"/>
            <w:tcBorders>
              <w:top w:val="single" w:sz="4" w:space="0" w:color="auto"/>
              <w:left w:val="single" w:sz="4" w:space="0" w:color="auto"/>
              <w:bottom w:val="single" w:sz="4" w:space="0" w:color="auto"/>
              <w:right w:val="single" w:sz="4" w:space="0" w:color="auto"/>
            </w:tcBorders>
          </w:tcPr>
          <w:p w14:paraId="310C3294" w14:textId="77777777" w:rsidR="0098246F" w:rsidRDefault="0098246F">
            <w:pPr>
              <w:pStyle w:val="3"/>
              <w:keepNext w:val="0"/>
              <w:widowControl w:val="0"/>
              <w:spacing w:line="240" w:lineRule="auto"/>
              <w:jc w:val="left"/>
              <w:rPr>
                <w:rFonts w:ascii="GHEA Grapalat" w:hAnsi="GHEA Grapalat"/>
                <w:b/>
                <w:lang w:eastAsia="en-US"/>
              </w:rPr>
            </w:pPr>
          </w:p>
        </w:tc>
        <w:tc>
          <w:tcPr>
            <w:tcW w:w="1750" w:type="dxa"/>
            <w:tcBorders>
              <w:top w:val="single" w:sz="4" w:space="0" w:color="auto"/>
              <w:left w:val="single" w:sz="4" w:space="0" w:color="auto"/>
              <w:bottom w:val="single" w:sz="4" w:space="0" w:color="auto"/>
              <w:right w:val="single" w:sz="4" w:space="0" w:color="auto"/>
            </w:tcBorders>
          </w:tcPr>
          <w:p w14:paraId="3BFD2C0F" w14:textId="77777777" w:rsidR="0098246F" w:rsidRDefault="0098246F">
            <w:pPr>
              <w:pStyle w:val="3"/>
              <w:keepNext w:val="0"/>
              <w:widowControl w:val="0"/>
              <w:spacing w:line="240" w:lineRule="auto"/>
              <w:jc w:val="left"/>
              <w:rPr>
                <w:rFonts w:ascii="GHEA Grapalat" w:hAnsi="GHEA Grapalat"/>
                <w:b/>
                <w:lang w:eastAsia="en-US"/>
              </w:rPr>
            </w:pPr>
          </w:p>
        </w:tc>
      </w:tr>
      <w:tr w:rsidR="0098246F" w14:paraId="0B9094DA" w14:textId="77777777" w:rsidTr="0098246F">
        <w:tc>
          <w:tcPr>
            <w:tcW w:w="1042" w:type="dxa"/>
            <w:tcBorders>
              <w:top w:val="single" w:sz="4" w:space="0" w:color="auto"/>
              <w:left w:val="single" w:sz="4" w:space="0" w:color="auto"/>
              <w:bottom w:val="single" w:sz="4" w:space="0" w:color="auto"/>
              <w:right w:val="single" w:sz="4" w:space="0" w:color="auto"/>
            </w:tcBorders>
          </w:tcPr>
          <w:p w14:paraId="068A52AB" w14:textId="77777777" w:rsidR="0098246F" w:rsidRDefault="0098246F">
            <w:pPr>
              <w:pStyle w:val="3"/>
              <w:keepNext w:val="0"/>
              <w:widowControl w:val="0"/>
              <w:spacing w:line="240" w:lineRule="auto"/>
              <w:jc w:val="left"/>
              <w:rPr>
                <w:rFonts w:ascii="GHEA Grapalat" w:hAnsi="GHEA Grapalat"/>
                <w:b/>
                <w:lang w:eastAsia="en-US"/>
              </w:rPr>
            </w:pPr>
          </w:p>
        </w:tc>
        <w:tc>
          <w:tcPr>
            <w:tcW w:w="1605" w:type="dxa"/>
            <w:tcBorders>
              <w:top w:val="single" w:sz="4" w:space="0" w:color="auto"/>
              <w:left w:val="single" w:sz="4" w:space="0" w:color="auto"/>
              <w:bottom w:val="single" w:sz="4" w:space="0" w:color="auto"/>
              <w:right w:val="single" w:sz="4" w:space="0" w:color="auto"/>
            </w:tcBorders>
          </w:tcPr>
          <w:p w14:paraId="03921CB4" w14:textId="77777777" w:rsidR="0098246F" w:rsidRDefault="0098246F">
            <w:pPr>
              <w:pStyle w:val="3"/>
              <w:keepNext w:val="0"/>
              <w:widowControl w:val="0"/>
              <w:spacing w:line="240" w:lineRule="auto"/>
              <w:jc w:val="left"/>
              <w:rPr>
                <w:rFonts w:ascii="GHEA Grapalat" w:hAnsi="GHEA Grapalat"/>
                <w:b/>
                <w:lang w:eastAsia="en-US"/>
              </w:rPr>
            </w:pPr>
          </w:p>
        </w:tc>
        <w:tc>
          <w:tcPr>
            <w:tcW w:w="1463" w:type="dxa"/>
            <w:tcBorders>
              <w:top w:val="single" w:sz="4" w:space="0" w:color="auto"/>
              <w:left w:val="single" w:sz="4" w:space="0" w:color="auto"/>
              <w:bottom w:val="single" w:sz="4" w:space="0" w:color="auto"/>
              <w:right w:val="single" w:sz="4" w:space="0" w:color="auto"/>
            </w:tcBorders>
          </w:tcPr>
          <w:p w14:paraId="1763C9CF" w14:textId="77777777" w:rsidR="0098246F" w:rsidRDefault="0098246F">
            <w:pPr>
              <w:pStyle w:val="3"/>
              <w:keepNext w:val="0"/>
              <w:widowControl w:val="0"/>
              <w:spacing w:line="240" w:lineRule="auto"/>
              <w:jc w:val="left"/>
              <w:rPr>
                <w:rFonts w:ascii="GHEA Grapalat" w:hAnsi="GHEA Grapalat"/>
                <w:b/>
                <w:lang w:eastAsia="en-US"/>
              </w:rPr>
            </w:pPr>
          </w:p>
        </w:tc>
        <w:tc>
          <w:tcPr>
            <w:tcW w:w="1699" w:type="dxa"/>
            <w:tcBorders>
              <w:top w:val="single" w:sz="4" w:space="0" w:color="auto"/>
              <w:left w:val="single" w:sz="4" w:space="0" w:color="auto"/>
              <w:bottom w:val="single" w:sz="4" w:space="0" w:color="auto"/>
              <w:right w:val="single" w:sz="4" w:space="0" w:color="auto"/>
            </w:tcBorders>
          </w:tcPr>
          <w:p w14:paraId="6A41C850" w14:textId="77777777" w:rsidR="0098246F" w:rsidRDefault="0098246F">
            <w:pPr>
              <w:pStyle w:val="3"/>
              <w:keepNext w:val="0"/>
              <w:widowControl w:val="0"/>
              <w:spacing w:line="240" w:lineRule="auto"/>
              <w:jc w:val="left"/>
              <w:rPr>
                <w:rFonts w:ascii="GHEA Grapalat" w:hAnsi="GHEA Grapalat"/>
                <w:b/>
                <w:lang w:eastAsia="en-US"/>
              </w:rPr>
            </w:pPr>
          </w:p>
        </w:tc>
        <w:tc>
          <w:tcPr>
            <w:tcW w:w="1727" w:type="dxa"/>
            <w:tcBorders>
              <w:top w:val="single" w:sz="4" w:space="0" w:color="auto"/>
              <w:left w:val="single" w:sz="4" w:space="0" w:color="auto"/>
              <w:bottom w:val="single" w:sz="4" w:space="0" w:color="auto"/>
              <w:right w:val="single" w:sz="4" w:space="0" w:color="auto"/>
            </w:tcBorders>
          </w:tcPr>
          <w:p w14:paraId="78AE9527" w14:textId="77777777" w:rsidR="0098246F" w:rsidRDefault="0098246F">
            <w:pPr>
              <w:pStyle w:val="3"/>
              <w:keepNext w:val="0"/>
              <w:widowControl w:val="0"/>
              <w:spacing w:line="240" w:lineRule="auto"/>
              <w:jc w:val="left"/>
              <w:rPr>
                <w:rFonts w:ascii="GHEA Grapalat" w:hAnsi="GHEA Grapalat"/>
                <w:b/>
                <w:lang w:eastAsia="en-US"/>
              </w:rPr>
            </w:pPr>
          </w:p>
        </w:tc>
        <w:tc>
          <w:tcPr>
            <w:tcW w:w="1750" w:type="dxa"/>
            <w:tcBorders>
              <w:top w:val="single" w:sz="4" w:space="0" w:color="auto"/>
              <w:left w:val="single" w:sz="4" w:space="0" w:color="auto"/>
              <w:bottom w:val="single" w:sz="4" w:space="0" w:color="auto"/>
              <w:right w:val="single" w:sz="4" w:space="0" w:color="auto"/>
            </w:tcBorders>
          </w:tcPr>
          <w:p w14:paraId="5C9CEF2E" w14:textId="77777777" w:rsidR="0098246F" w:rsidRDefault="0098246F">
            <w:pPr>
              <w:pStyle w:val="3"/>
              <w:keepNext w:val="0"/>
              <w:widowControl w:val="0"/>
              <w:spacing w:line="240" w:lineRule="auto"/>
              <w:jc w:val="left"/>
              <w:rPr>
                <w:rFonts w:ascii="GHEA Grapalat" w:hAnsi="GHEA Grapalat"/>
                <w:b/>
                <w:lang w:eastAsia="en-US"/>
              </w:rPr>
            </w:pPr>
          </w:p>
        </w:tc>
      </w:tr>
      <w:tr w:rsidR="0098246F" w14:paraId="2BE85997" w14:textId="77777777" w:rsidTr="0098246F">
        <w:tc>
          <w:tcPr>
            <w:tcW w:w="1042" w:type="dxa"/>
            <w:tcBorders>
              <w:top w:val="single" w:sz="4" w:space="0" w:color="auto"/>
              <w:left w:val="single" w:sz="4" w:space="0" w:color="auto"/>
              <w:bottom w:val="single" w:sz="4" w:space="0" w:color="auto"/>
              <w:right w:val="single" w:sz="4" w:space="0" w:color="auto"/>
            </w:tcBorders>
          </w:tcPr>
          <w:p w14:paraId="44AB1A34" w14:textId="77777777" w:rsidR="0098246F" w:rsidRDefault="0098246F">
            <w:pPr>
              <w:pStyle w:val="3"/>
              <w:keepNext w:val="0"/>
              <w:widowControl w:val="0"/>
              <w:spacing w:line="240" w:lineRule="auto"/>
              <w:jc w:val="left"/>
              <w:rPr>
                <w:rFonts w:ascii="GHEA Grapalat" w:hAnsi="GHEA Grapalat"/>
                <w:b/>
                <w:lang w:eastAsia="en-US"/>
              </w:rPr>
            </w:pPr>
          </w:p>
        </w:tc>
        <w:tc>
          <w:tcPr>
            <w:tcW w:w="1605" w:type="dxa"/>
            <w:tcBorders>
              <w:top w:val="single" w:sz="4" w:space="0" w:color="auto"/>
              <w:left w:val="single" w:sz="4" w:space="0" w:color="auto"/>
              <w:bottom w:val="single" w:sz="4" w:space="0" w:color="auto"/>
              <w:right w:val="single" w:sz="4" w:space="0" w:color="auto"/>
            </w:tcBorders>
          </w:tcPr>
          <w:p w14:paraId="731920C4" w14:textId="77777777" w:rsidR="0098246F" w:rsidRDefault="0098246F">
            <w:pPr>
              <w:pStyle w:val="3"/>
              <w:keepNext w:val="0"/>
              <w:widowControl w:val="0"/>
              <w:spacing w:line="240" w:lineRule="auto"/>
              <w:jc w:val="left"/>
              <w:rPr>
                <w:rFonts w:ascii="GHEA Grapalat" w:hAnsi="GHEA Grapalat"/>
                <w:b/>
                <w:lang w:eastAsia="en-US"/>
              </w:rPr>
            </w:pPr>
          </w:p>
        </w:tc>
        <w:tc>
          <w:tcPr>
            <w:tcW w:w="1463" w:type="dxa"/>
            <w:tcBorders>
              <w:top w:val="single" w:sz="4" w:space="0" w:color="auto"/>
              <w:left w:val="single" w:sz="4" w:space="0" w:color="auto"/>
              <w:bottom w:val="single" w:sz="4" w:space="0" w:color="auto"/>
              <w:right w:val="single" w:sz="4" w:space="0" w:color="auto"/>
            </w:tcBorders>
          </w:tcPr>
          <w:p w14:paraId="260B0447" w14:textId="77777777" w:rsidR="0098246F" w:rsidRDefault="0098246F">
            <w:pPr>
              <w:pStyle w:val="3"/>
              <w:keepNext w:val="0"/>
              <w:widowControl w:val="0"/>
              <w:spacing w:line="240" w:lineRule="auto"/>
              <w:jc w:val="left"/>
              <w:rPr>
                <w:rFonts w:ascii="GHEA Grapalat" w:hAnsi="GHEA Grapalat"/>
                <w:b/>
                <w:lang w:eastAsia="en-US"/>
              </w:rPr>
            </w:pPr>
          </w:p>
        </w:tc>
        <w:tc>
          <w:tcPr>
            <w:tcW w:w="1699" w:type="dxa"/>
            <w:tcBorders>
              <w:top w:val="single" w:sz="4" w:space="0" w:color="auto"/>
              <w:left w:val="single" w:sz="4" w:space="0" w:color="auto"/>
              <w:bottom w:val="single" w:sz="4" w:space="0" w:color="auto"/>
              <w:right w:val="single" w:sz="4" w:space="0" w:color="auto"/>
            </w:tcBorders>
          </w:tcPr>
          <w:p w14:paraId="0FAFE20D" w14:textId="77777777" w:rsidR="0098246F" w:rsidRDefault="0098246F">
            <w:pPr>
              <w:pStyle w:val="3"/>
              <w:keepNext w:val="0"/>
              <w:widowControl w:val="0"/>
              <w:spacing w:line="240" w:lineRule="auto"/>
              <w:jc w:val="left"/>
              <w:rPr>
                <w:rFonts w:ascii="GHEA Grapalat" w:hAnsi="GHEA Grapalat"/>
                <w:b/>
                <w:lang w:eastAsia="en-US"/>
              </w:rPr>
            </w:pPr>
          </w:p>
        </w:tc>
        <w:tc>
          <w:tcPr>
            <w:tcW w:w="1727" w:type="dxa"/>
            <w:tcBorders>
              <w:top w:val="single" w:sz="4" w:space="0" w:color="auto"/>
              <w:left w:val="single" w:sz="4" w:space="0" w:color="auto"/>
              <w:bottom w:val="single" w:sz="4" w:space="0" w:color="auto"/>
              <w:right w:val="single" w:sz="4" w:space="0" w:color="auto"/>
            </w:tcBorders>
          </w:tcPr>
          <w:p w14:paraId="697FC06C" w14:textId="77777777" w:rsidR="0098246F" w:rsidRDefault="0098246F">
            <w:pPr>
              <w:pStyle w:val="3"/>
              <w:keepNext w:val="0"/>
              <w:widowControl w:val="0"/>
              <w:spacing w:line="240" w:lineRule="auto"/>
              <w:jc w:val="left"/>
              <w:rPr>
                <w:rFonts w:ascii="GHEA Grapalat" w:hAnsi="GHEA Grapalat"/>
                <w:b/>
                <w:lang w:eastAsia="en-US"/>
              </w:rPr>
            </w:pPr>
          </w:p>
        </w:tc>
        <w:tc>
          <w:tcPr>
            <w:tcW w:w="1750" w:type="dxa"/>
            <w:tcBorders>
              <w:top w:val="single" w:sz="4" w:space="0" w:color="auto"/>
              <w:left w:val="single" w:sz="4" w:space="0" w:color="auto"/>
              <w:bottom w:val="single" w:sz="4" w:space="0" w:color="auto"/>
              <w:right w:val="single" w:sz="4" w:space="0" w:color="auto"/>
            </w:tcBorders>
          </w:tcPr>
          <w:p w14:paraId="6505D5CF" w14:textId="77777777" w:rsidR="0098246F" w:rsidRDefault="0098246F">
            <w:pPr>
              <w:pStyle w:val="3"/>
              <w:keepNext w:val="0"/>
              <w:widowControl w:val="0"/>
              <w:spacing w:line="240" w:lineRule="auto"/>
              <w:jc w:val="left"/>
              <w:rPr>
                <w:rFonts w:ascii="GHEA Grapalat" w:hAnsi="GHEA Grapalat"/>
                <w:b/>
                <w:lang w:eastAsia="en-US"/>
              </w:rPr>
            </w:pPr>
          </w:p>
        </w:tc>
      </w:tr>
    </w:tbl>
    <w:p w14:paraId="0BC1C535" w14:textId="77777777" w:rsidR="0098246F" w:rsidRDefault="0098246F" w:rsidP="0098246F">
      <w:pPr>
        <w:widowControl w:val="0"/>
        <w:tabs>
          <w:tab w:val="left" w:pos="6804"/>
        </w:tabs>
        <w:jc w:val="center"/>
        <w:rPr>
          <w:rFonts w:ascii="GHEA Grapalat" w:hAnsi="GHEA Grapalat"/>
          <w:lang w:val="en-US"/>
        </w:rPr>
      </w:pPr>
    </w:p>
    <w:p w14:paraId="23B74372" w14:textId="77777777" w:rsidR="0098246F" w:rsidRDefault="0098246F" w:rsidP="0098246F">
      <w:pPr>
        <w:widowControl w:val="0"/>
        <w:tabs>
          <w:tab w:val="left" w:pos="6804"/>
        </w:tabs>
        <w:jc w:val="center"/>
        <w:rPr>
          <w:rFonts w:ascii="GHEA Grapalat" w:hAnsi="GHEA Grapalat"/>
        </w:rPr>
      </w:pPr>
      <w:r>
        <w:rPr>
          <w:rFonts w:ascii="GHEA Grapalat" w:hAnsi="GHEA Grapalat"/>
        </w:rPr>
        <w:t>_________________________________________________</w:t>
      </w:r>
      <w:r>
        <w:rPr>
          <w:rFonts w:ascii="GHEA Grapalat" w:hAnsi="GHEA Grapalat"/>
        </w:rPr>
        <w:tab/>
        <w:t>_________________</w:t>
      </w:r>
    </w:p>
    <w:p w14:paraId="48A320F0" w14:textId="77777777" w:rsidR="0098246F" w:rsidRDefault="0098246F" w:rsidP="0098246F">
      <w:pPr>
        <w:widowControl w:val="0"/>
        <w:tabs>
          <w:tab w:val="left" w:pos="7513"/>
        </w:tabs>
        <w:spacing w:after="160"/>
        <w:ind w:left="709"/>
        <w:jc w:val="both"/>
        <w:rPr>
          <w:rFonts w:ascii="GHEA Grapalat" w:hAnsi="GHEA Grapalat" w:cs="Arial"/>
          <w:sz w:val="16"/>
        </w:rPr>
      </w:pPr>
      <w:r>
        <w:rPr>
          <w:rFonts w:ascii="GHEA Grapalat" w:hAnsi="GHEA Grapalat"/>
          <w:sz w:val="16"/>
        </w:rPr>
        <w:t>наименование участника (должность, имя, фамилия руководителя</w:t>
      </w:r>
      <w:r>
        <w:rPr>
          <w:rFonts w:ascii="GHEA Grapalat" w:hAnsi="GHEA Grapalat"/>
          <w:sz w:val="16"/>
        </w:rPr>
        <w:tab/>
        <w:t>подпись</w:t>
      </w:r>
    </w:p>
    <w:p w14:paraId="35337DB1"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rPr>
      </w:pPr>
    </w:p>
    <w:p w14:paraId="1369B55D"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rPr>
      </w:pPr>
      <w:r>
        <w:rPr>
          <w:rFonts w:ascii="GHEA Grapalat" w:hAnsi="GHEA Grapalat"/>
        </w:rPr>
        <w:t>М. П.</w:t>
      </w:r>
    </w:p>
    <w:p w14:paraId="595F5DE4"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rPr>
      </w:pPr>
      <w:r>
        <w:rPr>
          <w:rFonts w:ascii="GHEA Grapalat" w:hAnsi="GHEA Grapalat"/>
        </w:rPr>
        <w:br w:type="page"/>
      </w:r>
    </w:p>
    <w:p w14:paraId="3AA1DB01"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b/>
        </w:rPr>
      </w:pPr>
      <w:r>
        <w:rPr>
          <w:rFonts w:ascii="GHEA Grapalat" w:hAnsi="GHEA Grapalat"/>
          <w:b/>
        </w:rPr>
        <w:lastRenderedPageBreak/>
        <w:t xml:space="preserve">Приложение 1.2** </w:t>
      </w:r>
    </w:p>
    <w:p w14:paraId="6E5B93C5"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b/>
        </w:rPr>
      </w:pPr>
      <w:r>
        <w:rPr>
          <w:rFonts w:ascii="GHEA Grapalat" w:hAnsi="GHEA Grapalat"/>
          <w:b/>
        </w:rPr>
        <w:t>к Приглашению на открытый конкурс</w:t>
      </w:r>
    </w:p>
    <w:p w14:paraId="4A40E7AC" w14:textId="6FC3E7A4" w:rsidR="0098246F" w:rsidRDefault="0098246F" w:rsidP="0098246F">
      <w:pPr>
        <w:pStyle w:val="3"/>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ind w:firstLine="567"/>
        <w:jc w:val="right"/>
        <w:rPr>
          <w:rFonts w:ascii="GHEA Grapalat" w:hAnsi="GHEA Grapalat"/>
          <w:b/>
          <w:sz w:val="24"/>
          <w:szCs w:val="24"/>
        </w:rPr>
      </w:pPr>
      <w:r>
        <w:rPr>
          <w:rFonts w:ascii="GHEA Grapalat" w:hAnsi="GHEA Grapalat"/>
          <w:b/>
          <w:sz w:val="24"/>
          <w:szCs w:val="24"/>
        </w:rPr>
        <w:t xml:space="preserve">под кодом </w:t>
      </w:r>
      <w:r w:rsidR="002B52C4">
        <w:rPr>
          <w:rFonts w:ascii="GHEA Grapalat" w:hAnsi="GHEA Grapalat"/>
          <w:b/>
          <w:sz w:val="24"/>
          <w:szCs w:val="24"/>
        </w:rPr>
        <w:t>AMXH-GHAPDzB-25/19</w:t>
      </w:r>
    </w:p>
    <w:p w14:paraId="37049C1C"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360"/>
        <w:jc w:val="center"/>
        <w:rPr>
          <w:rFonts w:ascii="GHEA Grapalat" w:hAnsi="GHEA Grapalat"/>
          <w:b/>
        </w:rPr>
      </w:pPr>
      <w:r>
        <w:rPr>
          <w:rFonts w:ascii="GHEA Grapalat" w:hAnsi="GHEA Grapalat"/>
          <w:b/>
        </w:rPr>
        <w:t>ФОРМА</w:t>
      </w:r>
    </w:p>
    <w:p w14:paraId="46E5A3DB"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360"/>
        <w:jc w:val="center"/>
        <w:rPr>
          <w:rFonts w:ascii="GHEA Grapalat" w:hAnsi="GHEA Grapalat"/>
          <w:b/>
        </w:rPr>
      </w:pPr>
      <w:r>
        <w:rPr>
          <w:rFonts w:ascii="GHEA Grapalat" w:hAnsi="GHEA Grapalat"/>
          <w:b/>
        </w:rPr>
        <w:t xml:space="preserve">ДЕКЛАРАЦИИ О </w:t>
      </w:r>
      <w:proofErr w:type="gramStart"/>
      <w:r>
        <w:rPr>
          <w:rFonts w:ascii="GHEA Grapalat" w:hAnsi="GHEA Grapalat"/>
          <w:b/>
        </w:rPr>
        <w:t>РЕАЛЬНЫХ  БЕНЕФИЦИАРАХ</w:t>
      </w:r>
      <w:proofErr w:type="gramEnd"/>
    </w:p>
    <w:p w14:paraId="72CBDF8C"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360"/>
        <w:jc w:val="center"/>
        <w:rPr>
          <w:rFonts w:ascii="GHEA Grapalat" w:eastAsia="GHEA Grapalat" w:hAnsi="GHEA Grapalat" w:cs="GHEA Grapalat"/>
          <w:b/>
        </w:rPr>
      </w:pPr>
    </w:p>
    <w:p w14:paraId="124BF9A5" w14:textId="77777777" w:rsidR="0098246F" w:rsidRDefault="0098246F" w:rsidP="0098246F">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4"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07B4E51E" w14:textId="77777777" w:rsidR="0098246F" w:rsidRDefault="0098246F" w:rsidP="0098246F">
      <w:pPr>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246F" w14:paraId="668586FD" w14:textId="77777777" w:rsidTr="0098246F">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1C66FE3"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74BF35F2" w14:textId="77777777" w:rsidR="0098246F" w:rsidRDefault="0098246F">
            <w:pPr>
              <w:spacing w:before="240" w:after="240" w:line="256" w:lineRule="auto"/>
              <w:rPr>
                <w:rFonts w:ascii="GHEA Grapalat" w:eastAsia="GHEA Grapalat" w:hAnsi="GHEA Grapalat" w:cs="GHEA Grapalat"/>
                <w:lang w:eastAsia="en-US"/>
              </w:rPr>
            </w:pPr>
          </w:p>
        </w:tc>
      </w:tr>
      <w:tr w:rsidR="0098246F" w14:paraId="18F61A42" w14:textId="77777777" w:rsidTr="0098246F">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B987E57"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Наименование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14338EB3" w14:textId="77777777" w:rsidR="0098246F" w:rsidRDefault="0098246F">
            <w:pPr>
              <w:spacing w:before="240" w:after="240" w:line="256" w:lineRule="auto"/>
              <w:rPr>
                <w:rFonts w:ascii="GHEA Grapalat" w:eastAsia="GHEA Grapalat" w:hAnsi="GHEA Grapalat" w:cs="GHEA Grapalat"/>
                <w:lang w:eastAsia="en-US"/>
              </w:rPr>
            </w:pPr>
          </w:p>
        </w:tc>
      </w:tr>
      <w:tr w:rsidR="0098246F" w14:paraId="40A22C09" w14:textId="77777777" w:rsidTr="0098246F">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45A166A"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7F1AC270" w14:textId="77777777" w:rsidR="0098246F" w:rsidRDefault="0098246F">
            <w:pPr>
              <w:spacing w:before="240" w:after="240" w:line="256" w:lineRule="auto"/>
              <w:rPr>
                <w:rFonts w:ascii="GHEA Grapalat" w:eastAsia="GHEA Grapalat" w:hAnsi="GHEA Grapalat" w:cs="GHEA Grapalat"/>
                <w:lang w:eastAsia="en-US"/>
              </w:rPr>
            </w:pPr>
          </w:p>
        </w:tc>
      </w:tr>
      <w:tr w:rsidR="0098246F" w14:paraId="1E27EFFE" w14:textId="77777777" w:rsidTr="0098246F">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8803E19"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5ADAFCFA" w14:textId="77777777" w:rsidR="0098246F" w:rsidRDefault="0098246F">
            <w:pPr>
              <w:spacing w:before="240" w:after="240" w:line="256" w:lineRule="auto"/>
              <w:rPr>
                <w:rFonts w:ascii="GHEA Grapalat" w:eastAsia="GHEA Grapalat" w:hAnsi="GHEA Grapalat" w:cs="GHEA Grapalat"/>
                <w:lang w:eastAsia="en-US"/>
              </w:rPr>
            </w:pPr>
          </w:p>
        </w:tc>
      </w:tr>
      <w:tr w:rsidR="0098246F" w14:paraId="2F8C674A" w14:textId="77777777" w:rsidTr="0098246F">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D2EAFB2" w14:textId="77777777" w:rsidR="0098246F" w:rsidRDefault="0098246F">
            <w:pPr>
              <w:numPr>
                <w:ilvl w:val="2"/>
                <w:numId w:val="12"/>
              </w:numPr>
              <w:spacing w:line="256" w:lineRule="auto"/>
              <w:ind w:left="0" w:firstLine="0"/>
              <w:rPr>
                <w:rFonts w:ascii="GHEA Grapalat" w:eastAsia="GHEA Grapalat" w:hAnsi="GHEA Grapalat" w:cs="GHEA Grapalat"/>
                <w:color w:val="000000"/>
                <w:lang w:eastAsia="en-US"/>
              </w:rPr>
            </w:pPr>
            <w:proofErr w:type="gramStart"/>
            <w:r>
              <w:rPr>
                <w:rFonts w:ascii="GHEA Grapalat" w:eastAsia="GHEA Grapalat" w:hAnsi="GHEA Grapalat" w:cs="GHEA Grapalat"/>
                <w:color w:val="000000"/>
                <w:lang w:eastAsia="en-US"/>
              </w:rPr>
              <w:t xml:space="preserve">Адрес </w:t>
            </w:r>
            <w:ins w:id="12" w:author="Inesa Kocharyan" w:date="2021-08-30T12:39:00Z">
              <w:r>
                <w:rPr>
                  <w:rFonts w:ascii="GHEA Grapalat" w:eastAsia="GHEA Grapalat" w:hAnsi="GHEA Grapalat" w:cs="GHEA Grapalat"/>
                  <w:color w:val="000000"/>
                  <w:lang w:eastAsia="en-US"/>
                </w:rPr>
                <w:t xml:space="preserve"> </w:t>
              </w:r>
            </w:ins>
            <w:r>
              <w:rPr>
                <w:rFonts w:ascii="GHEA Grapalat" w:eastAsia="GHEA Grapalat" w:hAnsi="GHEA Grapalat" w:cs="GHEA Grapalat"/>
                <w:color w:val="000000"/>
                <w:lang w:eastAsia="en-US"/>
              </w:rPr>
              <w:t>регистрации</w:t>
            </w:r>
            <w:proofErr w:type="gramEnd"/>
          </w:p>
        </w:tc>
        <w:tc>
          <w:tcPr>
            <w:tcW w:w="6180" w:type="dxa"/>
            <w:tcBorders>
              <w:top w:val="single" w:sz="4" w:space="0" w:color="000000"/>
              <w:left w:val="single" w:sz="4" w:space="0" w:color="000000"/>
              <w:bottom w:val="single" w:sz="4" w:space="0" w:color="000000"/>
              <w:right w:val="single" w:sz="4" w:space="0" w:color="000000"/>
            </w:tcBorders>
            <w:vAlign w:val="center"/>
          </w:tcPr>
          <w:p w14:paraId="03174A5C" w14:textId="77777777" w:rsidR="0098246F" w:rsidRDefault="0098246F">
            <w:pPr>
              <w:spacing w:before="240" w:after="240" w:line="256" w:lineRule="auto"/>
              <w:rPr>
                <w:rFonts w:ascii="GHEA Grapalat" w:eastAsia="GHEA Grapalat" w:hAnsi="GHEA Grapalat" w:cs="GHEA Grapalat"/>
                <w:lang w:eastAsia="en-US"/>
              </w:rPr>
            </w:pPr>
          </w:p>
        </w:tc>
      </w:tr>
      <w:tr w:rsidR="0098246F" w14:paraId="62765519" w14:textId="77777777" w:rsidTr="0098246F">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86360BF" w14:textId="77777777" w:rsidR="0098246F" w:rsidRDefault="0098246F">
            <w:pPr>
              <w:numPr>
                <w:ilvl w:val="2"/>
                <w:numId w:val="12"/>
              </w:numPr>
              <w:spacing w:line="256"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Государство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57834837" w14:textId="77777777" w:rsidR="0098246F" w:rsidRDefault="0098246F">
            <w:pPr>
              <w:spacing w:before="240" w:after="240" w:line="256" w:lineRule="auto"/>
              <w:ind w:left="993" w:hanging="851"/>
              <w:rPr>
                <w:rFonts w:ascii="GHEA Grapalat" w:eastAsia="GHEA Grapalat" w:hAnsi="GHEA Grapalat" w:cs="GHEA Grapalat"/>
                <w:lang w:eastAsia="en-US"/>
              </w:rPr>
            </w:pPr>
          </w:p>
        </w:tc>
      </w:tr>
      <w:tr w:rsidR="0098246F" w14:paraId="3F17845D" w14:textId="77777777" w:rsidTr="0098246F">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0AB883B" w14:textId="77777777" w:rsidR="0098246F" w:rsidRDefault="0098246F">
            <w:pPr>
              <w:numPr>
                <w:ilvl w:val="2"/>
                <w:numId w:val="12"/>
              </w:numPr>
              <w:spacing w:line="256" w:lineRule="auto"/>
              <w:ind w:left="284" w:hanging="284"/>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7F962BB4" w14:textId="77777777" w:rsidR="0098246F" w:rsidRDefault="0098246F">
            <w:pPr>
              <w:spacing w:before="240" w:after="240" w:line="256" w:lineRule="auto"/>
              <w:ind w:left="993" w:hanging="851"/>
              <w:rPr>
                <w:rFonts w:ascii="GHEA Grapalat" w:eastAsia="GHEA Grapalat" w:hAnsi="GHEA Grapalat" w:cs="GHEA Grapalat"/>
                <w:lang w:eastAsia="en-US"/>
              </w:rPr>
            </w:pPr>
          </w:p>
        </w:tc>
      </w:tr>
    </w:tbl>
    <w:p w14:paraId="043DB3E3" w14:textId="77777777" w:rsidR="0098246F" w:rsidRDefault="0098246F" w:rsidP="0098246F">
      <w:pPr>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60" w:line="254" w:lineRule="auto"/>
        <w:rPr>
          <w:rFonts w:ascii="GHEA Grapalat" w:eastAsia="GHEA Grapalat" w:hAnsi="GHEA Grapalat" w:cs="GHEA Grapalat"/>
          <w:i/>
          <w:color w:val="000000"/>
        </w:rPr>
      </w:pPr>
      <w:r>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246F" w14:paraId="45A6355E" w14:textId="77777777" w:rsidTr="0098246F">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2AC59C"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Имя и фамилия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59EBC9B6" w14:textId="77777777" w:rsidR="0098246F" w:rsidRDefault="0098246F">
            <w:pPr>
              <w:spacing w:before="240" w:after="240" w:line="256" w:lineRule="auto"/>
              <w:rPr>
                <w:rFonts w:ascii="GHEA Grapalat" w:eastAsia="GHEA Grapalat" w:hAnsi="GHEA Grapalat" w:cs="GHEA Grapalat"/>
                <w:lang w:eastAsia="en-US"/>
              </w:rPr>
            </w:pPr>
          </w:p>
        </w:tc>
      </w:tr>
      <w:tr w:rsidR="0098246F" w14:paraId="4382F8CB" w14:textId="77777777" w:rsidTr="0098246F">
        <w:trPr>
          <w:trHeight w:val="1487"/>
        </w:trPr>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45A205B"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Должность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6098084A" w14:textId="77777777" w:rsidR="0098246F" w:rsidRDefault="0098246F">
            <w:pPr>
              <w:spacing w:before="240" w:after="240" w:line="256" w:lineRule="auto"/>
              <w:rPr>
                <w:rFonts w:ascii="GHEA Grapalat" w:eastAsia="GHEA Grapalat" w:hAnsi="GHEA Grapalat" w:cs="GHEA Grapalat"/>
                <w:lang w:eastAsia="en-US"/>
              </w:rPr>
            </w:pPr>
          </w:p>
        </w:tc>
      </w:tr>
    </w:tbl>
    <w:p w14:paraId="128F4B88" w14:textId="77777777" w:rsidR="0098246F" w:rsidRDefault="0098246F" w:rsidP="0098246F">
      <w:pPr>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60" w:line="254" w:lineRule="auto"/>
        <w:rPr>
          <w:rFonts w:ascii="GHEA Grapalat" w:eastAsia="GHEA Grapalat" w:hAnsi="GHEA Grapalat" w:cs="GHEA Grapalat"/>
          <w:i/>
          <w:color w:val="000000"/>
        </w:rPr>
      </w:pPr>
      <w:r>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246F" w14:paraId="43E1BEAA" w14:textId="77777777" w:rsidTr="0098246F">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E515455" w14:textId="77777777" w:rsidR="0098246F" w:rsidRDefault="0098246F">
            <w:pPr>
              <w:numPr>
                <w:ilvl w:val="2"/>
                <w:numId w:val="12"/>
              </w:numPr>
              <w:spacing w:after="160" w:line="254" w:lineRule="auto"/>
              <w:ind w:left="0" w:hanging="79"/>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lastRenderedPageBreak/>
              <w:t>День, месяц, год подписания декларации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311D1600" w14:textId="77777777" w:rsidR="0098246F" w:rsidRDefault="0098246F">
            <w:pPr>
              <w:spacing w:before="240" w:after="240" w:line="256" w:lineRule="auto"/>
              <w:rPr>
                <w:rFonts w:ascii="GHEA Grapalat" w:eastAsia="GHEA Grapalat" w:hAnsi="GHEA Grapalat" w:cs="GHEA Grapalat"/>
                <w:lang w:eastAsia="en-US"/>
              </w:rPr>
            </w:pPr>
          </w:p>
        </w:tc>
      </w:tr>
      <w:tr w:rsidR="0098246F" w14:paraId="404226AC" w14:textId="77777777" w:rsidTr="0098246F">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65C503B" w14:textId="77777777" w:rsidR="0098246F" w:rsidRDefault="0098246F">
            <w:pPr>
              <w:numPr>
                <w:ilvl w:val="2"/>
                <w:numId w:val="12"/>
              </w:numPr>
              <w:spacing w:after="160" w:line="254" w:lineRule="auto"/>
              <w:ind w:left="0" w:hanging="79"/>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Количество страниц декларации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5E7EC46B" w14:textId="77777777" w:rsidR="0098246F" w:rsidRDefault="0098246F">
            <w:pPr>
              <w:spacing w:before="240" w:after="240" w:line="256" w:lineRule="auto"/>
              <w:rPr>
                <w:rFonts w:ascii="GHEA Grapalat" w:eastAsia="GHEA Grapalat" w:hAnsi="GHEA Grapalat" w:cs="GHEA Grapalat"/>
                <w:lang w:eastAsia="en-US"/>
              </w:rPr>
            </w:pPr>
          </w:p>
        </w:tc>
      </w:tr>
      <w:tr w:rsidR="0098246F" w14:paraId="37B69858" w14:textId="77777777" w:rsidTr="0098246F">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4D25A3E" w14:textId="77777777" w:rsidR="0098246F" w:rsidRDefault="0098246F">
            <w:pPr>
              <w:numPr>
                <w:ilvl w:val="2"/>
                <w:numId w:val="12"/>
              </w:numPr>
              <w:spacing w:after="160" w:line="254" w:lineRule="auto"/>
              <w:ind w:left="0" w:hanging="79"/>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Подпись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54DCDA7C" w14:textId="77777777" w:rsidR="0098246F" w:rsidRDefault="0098246F">
            <w:pPr>
              <w:spacing w:before="240" w:after="240" w:line="256" w:lineRule="auto"/>
              <w:rPr>
                <w:rFonts w:ascii="GHEA Grapalat" w:eastAsia="GHEA Grapalat" w:hAnsi="GHEA Grapalat" w:cs="GHEA Grapalat"/>
                <w:lang w:eastAsia="en-US"/>
              </w:rPr>
            </w:pPr>
          </w:p>
        </w:tc>
      </w:tr>
    </w:tbl>
    <w:p w14:paraId="72FF44E1"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eastAsia="GHEA Grapalat" w:hAnsi="GHEA Grapalat" w:cs="GHEA Grapalat"/>
        </w:rPr>
      </w:pPr>
    </w:p>
    <w:p w14:paraId="46024E92"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eastAsia="GHEA Grapalat" w:hAnsi="GHEA Grapalat" w:cs="GHEA Grapalat"/>
        </w:rPr>
      </w:pPr>
      <w:r>
        <w:rPr>
          <w:rFonts w:ascii="GHEA Grapalat" w:hAnsi="GHEA Grapalat"/>
        </w:rPr>
        <w:br w:type="page"/>
      </w:r>
    </w:p>
    <w:p w14:paraId="618D00FE" w14:textId="77777777" w:rsidR="0098246F" w:rsidRDefault="0098246F" w:rsidP="0098246F">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4"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14:paraId="796BF4D3" w14:textId="77777777" w:rsidR="0098246F" w:rsidRDefault="0098246F" w:rsidP="0098246F">
      <w:pPr>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246F" w14:paraId="2DBA2309" w14:textId="77777777" w:rsidTr="0098246F">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D9C39B7" w14:textId="77777777" w:rsidR="0098246F" w:rsidRDefault="0098246F">
            <w:pPr>
              <w:numPr>
                <w:ilvl w:val="2"/>
                <w:numId w:val="12"/>
              </w:numPr>
              <w:spacing w:after="160" w:line="254" w:lineRule="auto"/>
              <w:ind w:left="284" w:hanging="284"/>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Наименование фондовой биржи</w:t>
            </w:r>
          </w:p>
        </w:tc>
        <w:tc>
          <w:tcPr>
            <w:tcW w:w="6180" w:type="dxa"/>
            <w:tcBorders>
              <w:top w:val="single" w:sz="4" w:space="0" w:color="000000"/>
              <w:left w:val="single" w:sz="4" w:space="0" w:color="000000"/>
              <w:bottom w:val="single" w:sz="4" w:space="0" w:color="000000"/>
              <w:right w:val="single" w:sz="4" w:space="0" w:color="000000"/>
            </w:tcBorders>
            <w:vAlign w:val="center"/>
          </w:tcPr>
          <w:p w14:paraId="2D5EED16" w14:textId="77777777" w:rsidR="0098246F" w:rsidRDefault="0098246F">
            <w:pPr>
              <w:spacing w:before="240" w:after="240" w:line="256" w:lineRule="auto"/>
              <w:rPr>
                <w:rFonts w:ascii="GHEA Grapalat" w:eastAsia="GHEA Grapalat" w:hAnsi="GHEA Grapalat" w:cs="GHEA Grapalat"/>
                <w:lang w:eastAsia="en-US"/>
              </w:rPr>
            </w:pPr>
          </w:p>
        </w:tc>
      </w:tr>
      <w:tr w:rsidR="0098246F" w14:paraId="39DDA289" w14:textId="77777777" w:rsidTr="0098246F">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DED308"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 xml:space="preserve">Ссылка на документы, наличествующие на бирже </w:t>
            </w:r>
          </w:p>
        </w:tc>
        <w:tc>
          <w:tcPr>
            <w:tcW w:w="6180" w:type="dxa"/>
            <w:tcBorders>
              <w:top w:val="single" w:sz="4" w:space="0" w:color="000000"/>
              <w:left w:val="single" w:sz="4" w:space="0" w:color="000000"/>
              <w:bottom w:val="single" w:sz="4" w:space="0" w:color="000000"/>
              <w:right w:val="single" w:sz="4" w:space="0" w:color="000000"/>
            </w:tcBorders>
            <w:vAlign w:val="center"/>
          </w:tcPr>
          <w:p w14:paraId="7752ADAC" w14:textId="77777777" w:rsidR="0098246F" w:rsidRDefault="0098246F">
            <w:pPr>
              <w:spacing w:before="240" w:after="240" w:line="256" w:lineRule="auto"/>
              <w:rPr>
                <w:rFonts w:ascii="GHEA Grapalat" w:eastAsia="GHEA Grapalat" w:hAnsi="GHEA Grapalat" w:cs="GHEA Grapalat"/>
                <w:lang w:eastAsia="en-US"/>
              </w:rPr>
            </w:pPr>
          </w:p>
        </w:tc>
      </w:tr>
    </w:tbl>
    <w:p w14:paraId="06B12FC6" w14:textId="77777777" w:rsidR="0098246F" w:rsidRDefault="0098246F" w:rsidP="0098246F">
      <w:pPr>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60" w:line="254" w:lineRule="auto"/>
        <w:rPr>
          <w:rFonts w:ascii="GHEA Grapalat" w:eastAsia="GHEA Grapalat" w:hAnsi="GHEA Grapalat" w:cs="GHEA Grapalat"/>
          <w:i/>
          <w:color w:val="000000"/>
        </w:rPr>
      </w:pPr>
      <w:r>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246F" w14:paraId="56AFC59C" w14:textId="77777777" w:rsidTr="0098246F">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68275C7"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65ED2BA2" w14:textId="77777777" w:rsidR="0098246F" w:rsidRDefault="0098246F">
            <w:pPr>
              <w:spacing w:before="240" w:after="240" w:line="256" w:lineRule="auto"/>
              <w:rPr>
                <w:rFonts w:ascii="GHEA Grapalat" w:eastAsia="GHEA Grapalat" w:hAnsi="GHEA Grapalat" w:cs="GHEA Grapalat"/>
                <w:lang w:eastAsia="en-US"/>
              </w:rPr>
            </w:pPr>
          </w:p>
        </w:tc>
      </w:tr>
      <w:tr w:rsidR="0098246F" w14:paraId="24CE0214" w14:textId="77777777" w:rsidTr="0098246F">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03CD0C2"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Наименование латинскими буквами</w:t>
            </w:r>
            <w:r>
              <w:rPr>
                <w:lang w:eastAsia="en-US"/>
              </w:rP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28216936" w14:textId="77777777" w:rsidR="0098246F" w:rsidRDefault="0098246F">
            <w:pPr>
              <w:spacing w:before="240" w:after="240" w:line="256" w:lineRule="auto"/>
              <w:rPr>
                <w:rFonts w:ascii="GHEA Grapalat" w:eastAsia="GHEA Grapalat" w:hAnsi="GHEA Grapalat" w:cs="GHEA Grapalat"/>
                <w:lang w:eastAsia="en-US"/>
              </w:rPr>
            </w:pPr>
          </w:p>
        </w:tc>
      </w:tr>
      <w:tr w:rsidR="0098246F" w14:paraId="0D18DCBC" w14:textId="77777777" w:rsidTr="0098246F">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E327B5B"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1B30D7A" w14:textId="77777777" w:rsidR="0098246F" w:rsidRDefault="0098246F">
            <w:pPr>
              <w:spacing w:before="240" w:after="240" w:line="256" w:lineRule="auto"/>
              <w:rPr>
                <w:rFonts w:ascii="GHEA Grapalat" w:eastAsia="GHEA Grapalat" w:hAnsi="GHEA Grapalat" w:cs="GHEA Grapalat"/>
                <w:lang w:eastAsia="en-US"/>
              </w:rPr>
            </w:pPr>
          </w:p>
        </w:tc>
      </w:tr>
      <w:tr w:rsidR="0098246F" w14:paraId="56EF1FA8" w14:textId="77777777" w:rsidTr="0098246F">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DD8E2DB"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548394C5" w14:textId="77777777" w:rsidR="0098246F" w:rsidRDefault="0098246F">
            <w:pPr>
              <w:spacing w:before="240" w:after="240" w:line="256" w:lineRule="auto"/>
              <w:rPr>
                <w:rFonts w:ascii="GHEA Grapalat" w:eastAsia="GHEA Grapalat" w:hAnsi="GHEA Grapalat" w:cs="GHEA Grapalat"/>
                <w:lang w:eastAsia="en-US"/>
              </w:rPr>
            </w:pPr>
          </w:p>
        </w:tc>
      </w:tr>
      <w:tr w:rsidR="0098246F" w14:paraId="4652827E" w14:textId="77777777" w:rsidTr="0098246F">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E9E64EC"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Адрес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0D927300" w14:textId="77777777" w:rsidR="0098246F" w:rsidRDefault="0098246F">
            <w:pPr>
              <w:spacing w:before="240" w:after="240" w:line="256" w:lineRule="auto"/>
              <w:rPr>
                <w:rFonts w:ascii="GHEA Grapalat" w:eastAsia="GHEA Grapalat" w:hAnsi="GHEA Grapalat" w:cs="GHEA Grapalat"/>
                <w:lang w:eastAsia="en-US"/>
              </w:rPr>
            </w:pPr>
          </w:p>
        </w:tc>
      </w:tr>
      <w:tr w:rsidR="0098246F" w14:paraId="30EC75AE" w14:textId="77777777" w:rsidTr="0098246F">
        <w:trPr>
          <w:trHeight w:val="1361"/>
        </w:trPr>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664FE27"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Государтво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B770AF7" w14:textId="77777777" w:rsidR="0098246F" w:rsidRDefault="0098246F">
            <w:pPr>
              <w:spacing w:before="240" w:after="240" w:line="256" w:lineRule="auto"/>
              <w:rPr>
                <w:rFonts w:ascii="GHEA Grapalat" w:eastAsia="GHEA Grapalat" w:hAnsi="GHEA Grapalat" w:cs="GHEA Grapalat"/>
                <w:lang w:eastAsia="en-US"/>
              </w:rPr>
            </w:pPr>
          </w:p>
        </w:tc>
      </w:tr>
      <w:tr w:rsidR="0098246F" w14:paraId="58726EC3" w14:textId="77777777" w:rsidTr="0098246F">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A6B66C7"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0552E6F1" w14:textId="77777777" w:rsidR="0098246F" w:rsidRDefault="0098246F">
            <w:pPr>
              <w:spacing w:before="240" w:after="240" w:line="256" w:lineRule="auto"/>
              <w:rPr>
                <w:rFonts w:ascii="GHEA Grapalat" w:eastAsia="GHEA Grapalat" w:hAnsi="GHEA Grapalat" w:cs="GHEA Grapalat"/>
                <w:lang w:eastAsia="en-US"/>
              </w:rPr>
            </w:pPr>
          </w:p>
        </w:tc>
      </w:tr>
    </w:tbl>
    <w:p w14:paraId="3910060F" w14:textId="77777777" w:rsidR="0098246F" w:rsidRDefault="0098246F" w:rsidP="0098246F">
      <w:pPr>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60" w:line="254"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246F" w14:paraId="56405FE7" w14:textId="77777777" w:rsidTr="0098246F">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6C53169" w14:textId="77777777" w:rsidR="0098246F" w:rsidRDefault="0098246F">
            <w:pPr>
              <w:numPr>
                <w:ilvl w:val="2"/>
                <w:numId w:val="12"/>
              </w:numPr>
              <w:spacing w:after="160" w:line="254" w:lineRule="auto"/>
              <w:ind w:hanging="93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Размер участия (%)</w:t>
            </w:r>
          </w:p>
        </w:tc>
        <w:tc>
          <w:tcPr>
            <w:tcW w:w="6178" w:type="dxa"/>
            <w:tcBorders>
              <w:top w:val="single" w:sz="4" w:space="0" w:color="000000"/>
              <w:left w:val="single" w:sz="4" w:space="0" w:color="000000"/>
              <w:bottom w:val="single" w:sz="4" w:space="0" w:color="000000"/>
              <w:right w:val="single" w:sz="4" w:space="0" w:color="000000"/>
            </w:tcBorders>
            <w:vAlign w:val="center"/>
          </w:tcPr>
          <w:p w14:paraId="46055951" w14:textId="77777777" w:rsidR="0098246F" w:rsidRDefault="0098246F">
            <w:pPr>
              <w:spacing w:before="240" w:after="240" w:line="256" w:lineRule="auto"/>
              <w:rPr>
                <w:rFonts w:ascii="GHEA Grapalat" w:eastAsia="GHEA Grapalat" w:hAnsi="GHEA Grapalat" w:cs="GHEA Grapalat"/>
                <w:lang w:eastAsia="en-US"/>
              </w:rPr>
            </w:pPr>
          </w:p>
        </w:tc>
      </w:tr>
      <w:tr w:rsidR="0098246F" w14:paraId="6CCCD13D" w14:textId="77777777" w:rsidTr="0098246F">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EABF4D6" w14:textId="77777777" w:rsidR="0098246F" w:rsidRDefault="0098246F">
            <w:pPr>
              <w:numPr>
                <w:ilvl w:val="2"/>
                <w:numId w:val="12"/>
              </w:numPr>
              <w:spacing w:line="256" w:lineRule="auto"/>
              <w:ind w:hanging="93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Вид участия</w:t>
            </w:r>
          </w:p>
        </w:tc>
        <w:tc>
          <w:tcPr>
            <w:tcW w:w="6178" w:type="dxa"/>
            <w:tcBorders>
              <w:top w:val="single" w:sz="4" w:space="0" w:color="000000"/>
              <w:left w:val="single" w:sz="4" w:space="0" w:color="000000"/>
              <w:bottom w:val="single" w:sz="4" w:space="0" w:color="000000"/>
              <w:right w:val="single" w:sz="4" w:space="0" w:color="000000"/>
            </w:tcBorders>
            <w:vAlign w:val="center"/>
            <w:hideMark/>
          </w:tcPr>
          <w:p w14:paraId="25DCA05E" w14:textId="77777777" w:rsidR="0098246F" w:rsidRDefault="00DB2AD6">
            <w:pPr>
              <w:spacing w:before="240" w:after="240" w:line="256" w:lineRule="auto"/>
              <w:rPr>
                <w:rFonts w:ascii="GHEA Grapalat" w:eastAsia="GHEA Grapalat" w:hAnsi="GHEA Grapalat" w:cs="GHEA Grapalat"/>
                <w:lang w:eastAsia="en-US"/>
              </w:rPr>
            </w:pPr>
            <w:sdt>
              <w:sdtPr>
                <w:rPr>
                  <w:rFonts w:ascii="GHEA Grapalat" w:eastAsia="GHEA Grapalat" w:hAnsi="GHEA Grapalat" w:cs="GHEA Grapalat"/>
                  <w:lang w:eastAsia="en-US"/>
                </w:rPr>
                <w:id w:val="-181660743"/>
                <w14:checkbox>
                  <w14:checked w14:val="0"/>
                  <w14:checkedState w14:val="2612" w14:font="MS Gothic"/>
                  <w14:uncheckedState w14:val="2610" w14:font="MS Gothic"/>
                </w14:checkbox>
              </w:sdtPr>
              <w:sdtEndPr/>
              <w:sdtContent>
                <w:r w:rsidR="0098246F">
                  <w:rPr>
                    <w:rFonts w:ascii="MS Gothic" w:eastAsia="MS Gothic" w:hAnsi="MS Gothic" w:cs="GHEA Grapalat" w:hint="eastAsia"/>
                    <w:lang w:eastAsia="en-US"/>
                  </w:rPr>
                  <w:t>☐</w:t>
                </w:r>
              </w:sdtContent>
            </w:sdt>
            <w:r w:rsidR="0098246F">
              <w:rPr>
                <w:rFonts w:ascii="GHEA Grapalat" w:eastAsia="GHEA Grapalat" w:hAnsi="GHEA Grapalat" w:cs="GHEA Grapalat"/>
                <w:lang w:eastAsia="en-US"/>
              </w:rPr>
              <w:tab/>
              <w:t>Прямое участие</w:t>
            </w:r>
          </w:p>
          <w:p w14:paraId="1C00FBE9" w14:textId="77777777" w:rsidR="0098246F" w:rsidRDefault="00DB2AD6">
            <w:pPr>
              <w:spacing w:before="240" w:after="240" w:line="256" w:lineRule="auto"/>
              <w:rPr>
                <w:rFonts w:ascii="GHEA Grapalat" w:eastAsia="GHEA Grapalat" w:hAnsi="GHEA Grapalat" w:cs="GHEA Grapalat"/>
                <w:lang w:eastAsia="en-US"/>
              </w:rPr>
            </w:pPr>
            <w:sdt>
              <w:sdtPr>
                <w:rPr>
                  <w:rFonts w:ascii="GHEA Grapalat" w:eastAsia="GHEA Grapalat" w:hAnsi="GHEA Grapalat" w:cs="GHEA Grapalat"/>
                  <w:lang w:eastAsia="en-US"/>
                </w:rPr>
                <w:id w:val="-534419621"/>
                <w14:checkbox>
                  <w14:checked w14:val="0"/>
                  <w14:checkedState w14:val="2612" w14:font="MS Gothic"/>
                  <w14:uncheckedState w14:val="2610" w14:font="MS Gothic"/>
                </w14:checkbox>
              </w:sdtPr>
              <w:sdtEndPr/>
              <w:sdtContent>
                <w:r w:rsidR="0098246F">
                  <w:rPr>
                    <w:rFonts w:ascii="MS Gothic" w:eastAsia="MS Gothic" w:hAnsi="MS Gothic" w:cs="GHEA Grapalat" w:hint="eastAsia"/>
                    <w:lang w:eastAsia="en-US"/>
                  </w:rPr>
                  <w:t>☐</w:t>
                </w:r>
              </w:sdtContent>
            </w:sdt>
            <w:r w:rsidR="0098246F">
              <w:rPr>
                <w:rFonts w:ascii="GHEA Grapalat" w:eastAsia="GHEA Grapalat" w:hAnsi="GHEA Grapalat" w:cs="GHEA Grapalat"/>
                <w:lang w:eastAsia="en-US"/>
              </w:rPr>
              <w:tab/>
              <w:t>Косвенное участие</w:t>
            </w:r>
          </w:p>
        </w:tc>
      </w:tr>
    </w:tbl>
    <w:p w14:paraId="088408D3"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rPr>
          <w:rFonts w:ascii="GHEA Grapalat" w:eastAsia="GHEA Grapalat" w:hAnsi="GHEA Grapalat" w:cs="GHEA Grapalat"/>
        </w:rPr>
      </w:pPr>
      <w:r>
        <w:rPr>
          <w:rFonts w:ascii="GHEA Grapalat" w:hAnsi="GHEA Grapalat"/>
        </w:rPr>
        <w:lastRenderedPageBreak/>
        <w:br w:type="page"/>
      </w:r>
    </w:p>
    <w:p w14:paraId="4C533D46" w14:textId="77777777" w:rsidR="0098246F" w:rsidRDefault="0098246F" w:rsidP="0098246F">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3062903B" w14:textId="77777777" w:rsidR="0098246F" w:rsidRDefault="0098246F" w:rsidP="0098246F">
      <w:pPr>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246F" w14:paraId="6FAD6022" w14:textId="77777777" w:rsidTr="0098246F">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043ED31"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Название государства</w:t>
            </w:r>
          </w:p>
        </w:tc>
        <w:tc>
          <w:tcPr>
            <w:tcW w:w="6180" w:type="dxa"/>
            <w:tcBorders>
              <w:top w:val="single" w:sz="4" w:space="0" w:color="000000"/>
              <w:left w:val="single" w:sz="4" w:space="0" w:color="000000"/>
              <w:bottom w:val="single" w:sz="4" w:space="0" w:color="000000"/>
              <w:right w:val="single" w:sz="4" w:space="0" w:color="000000"/>
            </w:tcBorders>
            <w:vAlign w:val="center"/>
          </w:tcPr>
          <w:p w14:paraId="58EF4EC2" w14:textId="77777777" w:rsidR="0098246F" w:rsidRDefault="0098246F">
            <w:pPr>
              <w:spacing w:before="240" w:after="240" w:line="256" w:lineRule="auto"/>
              <w:rPr>
                <w:rFonts w:ascii="GHEA Grapalat" w:eastAsia="GHEA Grapalat" w:hAnsi="GHEA Grapalat" w:cs="GHEA Grapalat"/>
                <w:lang w:eastAsia="en-US"/>
              </w:rPr>
            </w:pPr>
          </w:p>
        </w:tc>
      </w:tr>
      <w:tr w:rsidR="0098246F" w14:paraId="75C67FE1" w14:textId="77777777" w:rsidTr="0098246F">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94DFBA0"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Название муниципалитета</w:t>
            </w:r>
          </w:p>
        </w:tc>
        <w:tc>
          <w:tcPr>
            <w:tcW w:w="6180" w:type="dxa"/>
            <w:tcBorders>
              <w:top w:val="single" w:sz="4" w:space="0" w:color="000000"/>
              <w:left w:val="single" w:sz="4" w:space="0" w:color="000000"/>
              <w:bottom w:val="single" w:sz="4" w:space="0" w:color="000000"/>
              <w:right w:val="single" w:sz="4" w:space="0" w:color="000000"/>
            </w:tcBorders>
            <w:vAlign w:val="center"/>
          </w:tcPr>
          <w:p w14:paraId="6FBB0BF4" w14:textId="77777777" w:rsidR="0098246F" w:rsidRDefault="0098246F">
            <w:pPr>
              <w:spacing w:before="240" w:after="240" w:line="256" w:lineRule="auto"/>
              <w:rPr>
                <w:rFonts w:ascii="GHEA Grapalat" w:eastAsia="GHEA Grapalat" w:hAnsi="GHEA Grapalat" w:cs="GHEA Grapalat"/>
                <w:lang w:eastAsia="en-US"/>
              </w:rPr>
            </w:pPr>
          </w:p>
        </w:tc>
      </w:tr>
      <w:tr w:rsidR="0098246F" w14:paraId="1087C349" w14:textId="77777777" w:rsidTr="0098246F">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B24DED6"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Размер участия (%)</w:t>
            </w:r>
          </w:p>
        </w:tc>
        <w:tc>
          <w:tcPr>
            <w:tcW w:w="6180" w:type="dxa"/>
            <w:tcBorders>
              <w:top w:val="single" w:sz="4" w:space="0" w:color="000000"/>
              <w:left w:val="single" w:sz="4" w:space="0" w:color="000000"/>
              <w:bottom w:val="single" w:sz="4" w:space="0" w:color="000000"/>
              <w:right w:val="single" w:sz="4" w:space="0" w:color="000000"/>
            </w:tcBorders>
            <w:vAlign w:val="center"/>
          </w:tcPr>
          <w:p w14:paraId="30859A93" w14:textId="77777777" w:rsidR="0098246F" w:rsidRDefault="0098246F">
            <w:pPr>
              <w:spacing w:before="240" w:after="240" w:line="256" w:lineRule="auto"/>
              <w:rPr>
                <w:rFonts w:ascii="GHEA Grapalat" w:eastAsia="GHEA Grapalat" w:hAnsi="GHEA Grapalat" w:cs="GHEA Grapalat"/>
                <w:lang w:eastAsia="en-US"/>
              </w:rPr>
            </w:pPr>
          </w:p>
        </w:tc>
      </w:tr>
      <w:tr w:rsidR="0098246F" w14:paraId="182284B9" w14:textId="77777777" w:rsidTr="0098246F">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35B7EBE" w14:textId="77777777" w:rsidR="0098246F" w:rsidRDefault="0098246F">
            <w:pPr>
              <w:numPr>
                <w:ilvl w:val="2"/>
                <w:numId w:val="12"/>
              </w:numPr>
              <w:spacing w:line="256"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Вид участия</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81A13D8" w14:textId="77777777" w:rsidR="0098246F" w:rsidRDefault="00DB2AD6">
            <w:pPr>
              <w:spacing w:before="240" w:after="240" w:line="256" w:lineRule="auto"/>
              <w:rPr>
                <w:rFonts w:ascii="GHEA Grapalat" w:eastAsia="GHEA Grapalat" w:hAnsi="GHEA Grapalat" w:cs="GHEA Grapalat"/>
                <w:lang w:eastAsia="en-US"/>
              </w:rPr>
            </w:pPr>
            <w:sdt>
              <w:sdtPr>
                <w:rPr>
                  <w:rFonts w:ascii="GHEA Grapalat" w:eastAsia="GHEA Grapalat" w:hAnsi="GHEA Grapalat" w:cs="GHEA Grapalat"/>
                  <w:lang w:eastAsia="en-US"/>
                </w:rPr>
                <w:id w:val="-136730621"/>
                <w14:checkbox>
                  <w14:checked w14:val="0"/>
                  <w14:checkedState w14:val="2612" w14:font="MS Gothic"/>
                  <w14:uncheckedState w14:val="2610" w14:font="MS Gothic"/>
                </w14:checkbox>
              </w:sdtPr>
              <w:sdtEndPr/>
              <w:sdtContent>
                <w:r w:rsidR="0098246F">
                  <w:rPr>
                    <w:rFonts w:ascii="Segoe UI Symbol" w:eastAsia="MS Gothic" w:hAnsi="Segoe UI Symbol" w:cs="Segoe UI Symbol"/>
                    <w:lang w:eastAsia="en-US"/>
                  </w:rPr>
                  <w:t>☐</w:t>
                </w:r>
              </w:sdtContent>
            </w:sdt>
            <w:r w:rsidR="0098246F">
              <w:rPr>
                <w:rFonts w:ascii="GHEA Grapalat" w:eastAsia="GHEA Grapalat" w:hAnsi="GHEA Grapalat" w:cs="GHEA Grapalat"/>
                <w:lang w:eastAsia="en-US"/>
              </w:rPr>
              <w:tab/>
              <w:t>Прямое участие</w:t>
            </w:r>
          </w:p>
          <w:p w14:paraId="0B7810A0" w14:textId="77777777" w:rsidR="0098246F" w:rsidRDefault="00DB2AD6">
            <w:pPr>
              <w:spacing w:before="240" w:after="240" w:line="256" w:lineRule="auto"/>
              <w:rPr>
                <w:rFonts w:ascii="GHEA Grapalat" w:eastAsia="GHEA Grapalat" w:hAnsi="GHEA Grapalat" w:cs="GHEA Grapalat"/>
                <w:lang w:eastAsia="en-US"/>
              </w:rPr>
            </w:pPr>
            <w:sdt>
              <w:sdtPr>
                <w:rPr>
                  <w:rFonts w:ascii="GHEA Grapalat" w:eastAsia="GHEA Grapalat" w:hAnsi="GHEA Grapalat" w:cs="GHEA Grapalat"/>
                  <w:lang w:eastAsia="en-US"/>
                </w:rPr>
                <w:id w:val="-895968346"/>
                <w14:checkbox>
                  <w14:checked w14:val="0"/>
                  <w14:checkedState w14:val="2612" w14:font="MS Gothic"/>
                  <w14:uncheckedState w14:val="2610" w14:font="MS Gothic"/>
                </w14:checkbox>
              </w:sdtPr>
              <w:sdtEndPr/>
              <w:sdtContent>
                <w:r w:rsidR="0098246F">
                  <w:rPr>
                    <w:rFonts w:ascii="Segoe UI Symbol" w:eastAsia="MS Gothic" w:hAnsi="Segoe UI Symbol" w:cs="Segoe UI Symbol"/>
                    <w:lang w:eastAsia="en-US"/>
                  </w:rPr>
                  <w:t>☐</w:t>
                </w:r>
              </w:sdtContent>
            </w:sdt>
            <w:r w:rsidR="0098246F">
              <w:rPr>
                <w:rFonts w:ascii="GHEA Grapalat" w:eastAsia="GHEA Grapalat" w:hAnsi="GHEA Grapalat" w:cs="GHEA Grapalat"/>
                <w:lang w:eastAsia="en-US"/>
              </w:rPr>
              <w:tab/>
              <w:t>Косвенное участие</w:t>
            </w:r>
          </w:p>
        </w:tc>
      </w:tr>
    </w:tbl>
    <w:p w14:paraId="7F4A6254" w14:textId="77777777" w:rsidR="0098246F" w:rsidRDefault="0098246F" w:rsidP="0098246F">
      <w:pPr>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246F" w14:paraId="1AF5BB7B" w14:textId="77777777" w:rsidTr="0098246F">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3AB2866"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Название международной организации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3839C2DF" w14:textId="77777777" w:rsidR="0098246F" w:rsidRDefault="0098246F">
            <w:pPr>
              <w:spacing w:before="240" w:after="240" w:line="256" w:lineRule="auto"/>
              <w:rPr>
                <w:rFonts w:ascii="GHEA Grapalat" w:eastAsia="GHEA Grapalat" w:hAnsi="GHEA Grapalat" w:cs="GHEA Grapalat"/>
                <w:lang w:eastAsia="en-US"/>
              </w:rPr>
            </w:pPr>
          </w:p>
        </w:tc>
      </w:tr>
      <w:tr w:rsidR="0098246F" w14:paraId="4B582CBC" w14:textId="77777777" w:rsidTr="0098246F">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02628AF" w14:textId="77777777" w:rsidR="0098246F" w:rsidRDefault="0098246F">
            <w:pPr>
              <w:numPr>
                <w:ilvl w:val="2"/>
                <w:numId w:val="12"/>
              </w:numPr>
              <w:spacing w:line="256"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Название международной организации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32F3BAF6" w14:textId="77777777" w:rsidR="0098246F" w:rsidRDefault="0098246F">
            <w:pPr>
              <w:spacing w:before="240" w:after="240" w:line="256" w:lineRule="auto"/>
              <w:rPr>
                <w:rFonts w:ascii="GHEA Grapalat" w:eastAsia="GHEA Grapalat" w:hAnsi="GHEA Grapalat" w:cs="GHEA Grapalat"/>
                <w:lang w:eastAsia="en-US"/>
              </w:rPr>
            </w:pPr>
          </w:p>
        </w:tc>
      </w:tr>
      <w:tr w:rsidR="0098246F" w14:paraId="35800496" w14:textId="77777777" w:rsidTr="0098246F">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0B8F913"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Размер участия (%)</w:t>
            </w:r>
          </w:p>
        </w:tc>
        <w:tc>
          <w:tcPr>
            <w:tcW w:w="6180" w:type="dxa"/>
            <w:tcBorders>
              <w:top w:val="single" w:sz="4" w:space="0" w:color="000000"/>
              <w:left w:val="single" w:sz="4" w:space="0" w:color="000000"/>
              <w:bottom w:val="single" w:sz="4" w:space="0" w:color="000000"/>
              <w:right w:val="single" w:sz="4" w:space="0" w:color="000000"/>
            </w:tcBorders>
            <w:vAlign w:val="center"/>
          </w:tcPr>
          <w:p w14:paraId="2337FA0A" w14:textId="77777777" w:rsidR="0098246F" w:rsidRDefault="0098246F">
            <w:pPr>
              <w:spacing w:before="240" w:after="240" w:line="256" w:lineRule="auto"/>
              <w:rPr>
                <w:rFonts w:ascii="GHEA Grapalat" w:eastAsia="GHEA Grapalat" w:hAnsi="GHEA Grapalat" w:cs="GHEA Grapalat"/>
                <w:lang w:eastAsia="en-US"/>
              </w:rPr>
            </w:pPr>
          </w:p>
        </w:tc>
      </w:tr>
      <w:tr w:rsidR="0098246F" w14:paraId="7300DAF9" w14:textId="77777777" w:rsidTr="0098246F">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B3CB5C1" w14:textId="77777777" w:rsidR="0098246F" w:rsidRDefault="0098246F">
            <w:pPr>
              <w:numPr>
                <w:ilvl w:val="2"/>
                <w:numId w:val="12"/>
              </w:numPr>
              <w:spacing w:line="256"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Вид участия</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331556A0" w14:textId="77777777" w:rsidR="0098246F" w:rsidRDefault="00DB2AD6">
            <w:pPr>
              <w:spacing w:before="240" w:after="240" w:line="256" w:lineRule="auto"/>
              <w:rPr>
                <w:rFonts w:ascii="GHEA Grapalat" w:eastAsia="GHEA Grapalat" w:hAnsi="GHEA Grapalat" w:cs="GHEA Grapalat"/>
                <w:lang w:eastAsia="en-US"/>
              </w:rPr>
            </w:pPr>
            <w:sdt>
              <w:sdtPr>
                <w:rPr>
                  <w:rFonts w:ascii="GHEA Grapalat" w:eastAsia="GHEA Grapalat" w:hAnsi="GHEA Grapalat" w:cs="GHEA Grapalat"/>
                  <w:lang w:eastAsia="en-US"/>
                </w:rPr>
                <w:id w:val="326794313"/>
                <w14:checkbox>
                  <w14:checked w14:val="0"/>
                  <w14:checkedState w14:val="2612" w14:font="MS Gothic"/>
                  <w14:uncheckedState w14:val="2610" w14:font="MS Gothic"/>
                </w14:checkbox>
              </w:sdtPr>
              <w:sdtEndPr/>
              <w:sdtContent>
                <w:r w:rsidR="0098246F">
                  <w:rPr>
                    <w:rFonts w:ascii="Segoe UI Symbol" w:eastAsia="MS Gothic" w:hAnsi="Segoe UI Symbol" w:cs="Segoe UI Symbol"/>
                    <w:lang w:eastAsia="en-US"/>
                  </w:rPr>
                  <w:t>☐</w:t>
                </w:r>
              </w:sdtContent>
            </w:sdt>
            <w:r w:rsidR="0098246F">
              <w:rPr>
                <w:rFonts w:ascii="GHEA Grapalat" w:eastAsia="GHEA Grapalat" w:hAnsi="GHEA Grapalat" w:cs="GHEA Grapalat"/>
                <w:lang w:eastAsia="en-US"/>
              </w:rPr>
              <w:tab/>
              <w:t>Прямое участие</w:t>
            </w:r>
          </w:p>
          <w:p w14:paraId="54A903BA" w14:textId="77777777" w:rsidR="0098246F" w:rsidRDefault="00DB2AD6">
            <w:pPr>
              <w:spacing w:before="240" w:after="240" w:line="256" w:lineRule="auto"/>
              <w:rPr>
                <w:rFonts w:ascii="GHEA Grapalat" w:eastAsia="GHEA Grapalat" w:hAnsi="GHEA Grapalat" w:cs="GHEA Grapalat"/>
                <w:lang w:eastAsia="en-US"/>
              </w:rPr>
            </w:pPr>
            <w:sdt>
              <w:sdtPr>
                <w:rPr>
                  <w:rFonts w:ascii="GHEA Grapalat" w:eastAsia="GHEA Grapalat" w:hAnsi="GHEA Grapalat" w:cs="GHEA Grapalat"/>
                  <w:lang w:eastAsia="en-US"/>
                </w:rPr>
                <w:id w:val="1179617233"/>
                <w14:checkbox>
                  <w14:checked w14:val="0"/>
                  <w14:checkedState w14:val="2612" w14:font="MS Gothic"/>
                  <w14:uncheckedState w14:val="2610" w14:font="MS Gothic"/>
                </w14:checkbox>
              </w:sdtPr>
              <w:sdtEndPr/>
              <w:sdtContent>
                <w:r w:rsidR="0098246F">
                  <w:rPr>
                    <w:rFonts w:ascii="Segoe UI Symbol" w:eastAsia="MS Gothic" w:hAnsi="Segoe UI Symbol" w:cs="Segoe UI Symbol"/>
                    <w:lang w:eastAsia="en-US"/>
                  </w:rPr>
                  <w:t>☐</w:t>
                </w:r>
              </w:sdtContent>
            </w:sdt>
            <w:r w:rsidR="0098246F">
              <w:rPr>
                <w:rFonts w:ascii="GHEA Grapalat" w:eastAsia="GHEA Grapalat" w:hAnsi="GHEA Grapalat" w:cs="GHEA Grapalat"/>
                <w:lang w:eastAsia="en-US"/>
              </w:rPr>
              <w:tab/>
              <w:t>Косвенное участие</w:t>
            </w:r>
          </w:p>
        </w:tc>
      </w:tr>
    </w:tbl>
    <w:p w14:paraId="02DD6B96"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eastAsia="GHEA Grapalat" w:hAnsi="GHEA Grapalat" w:cs="GHEA Grapalat"/>
          <w:b/>
        </w:rPr>
      </w:pPr>
      <w:r>
        <w:rPr>
          <w:rFonts w:ascii="GHEA Grapalat" w:hAnsi="GHEA Grapalat"/>
        </w:rPr>
        <w:br w:type="page"/>
      </w:r>
    </w:p>
    <w:p w14:paraId="037506FA" w14:textId="77777777" w:rsidR="0098246F" w:rsidRDefault="0098246F" w:rsidP="0098246F">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3B99621D" w14:textId="77777777" w:rsidR="0098246F" w:rsidRDefault="0098246F" w:rsidP="0098246F">
      <w:pPr>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60" w:line="254" w:lineRule="auto"/>
        <w:rPr>
          <w:rFonts w:ascii="GHEA Grapalat" w:eastAsia="GHEA Grapalat" w:hAnsi="GHEA Grapalat" w:cs="GHEA Grapalat"/>
          <w:i/>
          <w:color w:val="000000"/>
        </w:rPr>
      </w:pPr>
      <w:r>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246F" w14:paraId="047F7AE6" w14:textId="77777777" w:rsidTr="0098246F">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655D356"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Имя</w:t>
            </w:r>
          </w:p>
        </w:tc>
        <w:tc>
          <w:tcPr>
            <w:tcW w:w="6178" w:type="dxa"/>
            <w:tcBorders>
              <w:top w:val="single" w:sz="4" w:space="0" w:color="000000"/>
              <w:left w:val="single" w:sz="4" w:space="0" w:color="000000"/>
              <w:bottom w:val="single" w:sz="4" w:space="0" w:color="000000"/>
              <w:right w:val="single" w:sz="4" w:space="0" w:color="000000"/>
            </w:tcBorders>
            <w:vAlign w:val="center"/>
          </w:tcPr>
          <w:p w14:paraId="25994882" w14:textId="77777777" w:rsidR="0098246F" w:rsidRDefault="0098246F">
            <w:pPr>
              <w:spacing w:before="240" w:after="240" w:line="256" w:lineRule="auto"/>
              <w:rPr>
                <w:rFonts w:ascii="GHEA Grapalat" w:eastAsia="GHEA Grapalat" w:hAnsi="GHEA Grapalat" w:cs="GHEA Grapalat"/>
                <w:lang w:eastAsia="en-US"/>
              </w:rPr>
            </w:pPr>
          </w:p>
        </w:tc>
      </w:tr>
      <w:tr w:rsidR="0098246F" w14:paraId="07BDDF0E" w14:textId="77777777" w:rsidTr="0098246F">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99A6A9A"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Фамилия</w:t>
            </w:r>
          </w:p>
        </w:tc>
        <w:tc>
          <w:tcPr>
            <w:tcW w:w="6178" w:type="dxa"/>
            <w:tcBorders>
              <w:top w:val="single" w:sz="4" w:space="0" w:color="000000"/>
              <w:left w:val="single" w:sz="4" w:space="0" w:color="000000"/>
              <w:bottom w:val="single" w:sz="4" w:space="0" w:color="000000"/>
              <w:right w:val="single" w:sz="4" w:space="0" w:color="000000"/>
            </w:tcBorders>
            <w:vAlign w:val="center"/>
          </w:tcPr>
          <w:p w14:paraId="23F84D65" w14:textId="77777777" w:rsidR="0098246F" w:rsidRDefault="0098246F">
            <w:pPr>
              <w:spacing w:before="240" w:after="240" w:line="256" w:lineRule="auto"/>
              <w:rPr>
                <w:rFonts w:ascii="GHEA Grapalat" w:eastAsia="GHEA Grapalat" w:hAnsi="GHEA Grapalat" w:cs="GHEA Grapalat"/>
                <w:lang w:eastAsia="en-US"/>
              </w:rPr>
            </w:pPr>
          </w:p>
        </w:tc>
      </w:tr>
      <w:tr w:rsidR="0098246F" w14:paraId="465F4A6D" w14:textId="77777777" w:rsidTr="0098246F">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A22DAE1"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proofErr w:type="gramStart"/>
            <w:r>
              <w:rPr>
                <w:rFonts w:ascii="GHEA Grapalat" w:eastAsia="GHEA Grapalat" w:hAnsi="GHEA Grapalat" w:cs="GHEA Grapalat"/>
                <w:color w:val="000000"/>
                <w:lang w:eastAsia="en-US"/>
              </w:rPr>
              <w:t>Имя(</w:t>
            </w:r>
            <w:proofErr w:type="gramEnd"/>
            <w:r>
              <w:rPr>
                <w:rFonts w:ascii="GHEA Grapalat" w:eastAsia="GHEA Grapalat" w:hAnsi="GHEA Grapalat" w:cs="GHEA Grapalat"/>
                <w:color w:val="000000"/>
                <w:lang w:eastAsia="en-US"/>
              </w:rPr>
              <w:t>латинскими буквами)</w:t>
            </w:r>
          </w:p>
        </w:tc>
        <w:tc>
          <w:tcPr>
            <w:tcW w:w="6178" w:type="dxa"/>
            <w:tcBorders>
              <w:top w:val="single" w:sz="4" w:space="0" w:color="000000"/>
              <w:left w:val="single" w:sz="4" w:space="0" w:color="000000"/>
              <w:bottom w:val="single" w:sz="4" w:space="0" w:color="000000"/>
              <w:right w:val="single" w:sz="4" w:space="0" w:color="000000"/>
            </w:tcBorders>
            <w:vAlign w:val="center"/>
          </w:tcPr>
          <w:p w14:paraId="4633A575" w14:textId="77777777" w:rsidR="0098246F" w:rsidRDefault="0098246F">
            <w:pPr>
              <w:spacing w:before="240" w:after="240" w:line="256" w:lineRule="auto"/>
              <w:rPr>
                <w:rFonts w:ascii="GHEA Grapalat" w:eastAsia="GHEA Grapalat" w:hAnsi="GHEA Grapalat" w:cs="GHEA Grapalat"/>
                <w:lang w:eastAsia="en-US"/>
              </w:rPr>
            </w:pPr>
          </w:p>
        </w:tc>
      </w:tr>
      <w:tr w:rsidR="0098246F" w14:paraId="78355430" w14:textId="77777777" w:rsidTr="0098246F">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0B71808"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Фамилия (латинскими буквами)</w:t>
            </w:r>
          </w:p>
        </w:tc>
        <w:tc>
          <w:tcPr>
            <w:tcW w:w="6178" w:type="dxa"/>
            <w:tcBorders>
              <w:top w:val="single" w:sz="4" w:space="0" w:color="000000"/>
              <w:left w:val="single" w:sz="4" w:space="0" w:color="000000"/>
              <w:bottom w:val="single" w:sz="4" w:space="0" w:color="000000"/>
              <w:right w:val="single" w:sz="4" w:space="0" w:color="000000"/>
            </w:tcBorders>
            <w:vAlign w:val="center"/>
          </w:tcPr>
          <w:p w14:paraId="1B21BBFB" w14:textId="77777777" w:rsidR="0098246F" w:rsidRDefault="0098246F">
            <w:pPr>
              <w:spacing w:before="240" w:after="240" w:line="256" w:lineRule="auto"/>
              <w:rPr>
                <w:rFonts w:ascii="GHEA Grapalat" w:eastAsia="GHEA Grapalat" w:hAnsi="GHEA Grapalat" w:cs="GHEA Grapalat"/>
                <w:lang w:eastAsia="en-US"/>
              </w:rPr>
            </w:pPr>
          </w:p>
        </w:tc>
      </w:tr>
      <w:tr w:rsidR="0098246F" w14:paraId="34EC5976" w14:textId="77777777" w:rsidTr="0098246F">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0EBA4A2"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Гражданство</w:t>
            </w:r>
          </w:p>
        </w:tc>
        <w:tc>
          <w:tcPr>
            <w:tcW w:w="6178" w:type="dxa"/>
            <w:tcBorders>
              <w:top w:val="single" w:sz="4" w:space="0" w:color="000000"/>
              <w:left w:val="single" w:sz="4" w:space="0" w:color="000000"/>
              <w:bottom w:val="single" w:sz="4" w:space="0" w:color="000000"/>
              <w:right w:val="single" w:sz="4" w:space="0" w:color="000000"/>
            </w:tcBorders>
            <w:vAlign w:val="center"/>
          </w:tcPr>
          <w:p w14:paraId="5B17A39B" w14:textId="77777777" w:rsidR="0098246F" w:rsidRDefault="0098246F">
            <w:pPr>
              <w:spacing w:before="240" w:after="240" w:line="256" w:lineRule="auto"/>
              <w:rPr>
                <w:rFonts w:ascii="GHEA Grapalat" w:eastAsia="GHEA Grapalat" w:hAnsi="GHEA Grapalat" w:cs="GHEA Grapalat"/>
                <w:lang w:eastAsia="en-US"/>
              </w:rPr>
            </w:pPr>
          </w:p>
        </w:tc>
      </w:tr>
      <w:tr w:rsidR="0098246F" w14:paraId="27C23A13" w14:textId="77777777" w:rsidTr="0098246F">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A30C9C6"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День, месяц, год рождения</w:t>
            </w:r>
          </w:p>
        </w:tc>
        <w:tc>
          <w:tcPr>
            <w:tcW w:w="6178" w:type="dxa"/>
            <w:tcBorders>
              <w:top w:val="single" w:sz="4" w:space="0" w:color="000000"/>
              <w:left w:val="single" w:sz="4" w:space="0" w:color="000000"/>
              <w:bottom w:val="single" w:sz="4" w:space="0" w:color="000000"/>
              <w:right w:val="single" w:sz="4" w:space="0" w:color="000000"/>
            </w:tcBorders>
            <w:vAlign w:val="center"/>
          </w:tcPr>
          <w:p w14:paraId="6CB99CD3" w14:textId="77777777" w:rsidR="0098246F" w:rsidRDefault="0098246F">
            <w:pPr>
              <w:spacing w:before="240" w:after="240" w:line="256" w:lineRule="auto"/>
              <w:rPr>
                <w:rFonts w:ascii="GHEA Grapalat" w:eastAsia="GHEA Grapalat" w:hAnsi="GHEA Grapalat" w:cs="GHEA Grapalat"/>
                <w:lang w:eastAsia="en-US"/>
              </w:rPr>
            </w:pPr>
          </w:p>
        </w:tc>
      </w:tr>
    </w:tbl>
    <w:p w14:paraId="613AA246" w14:textId="77777777" w:rsidR="0098246F" w:rsidRDefault="0098246F" w:rsidP="0098246F">
      <w:pPr>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60" w:line="254" w:lineRule="auto"/>
        <w:rPr>
          <w:rFonts w:ascii="GHEA Grapalat" w:eastAsia="GHEA Grapalat" w:hAnsi="GHEA Grapalat" w:cs="GHEA Grapalat"/>
          <w:i/>
          <w:color w:val="000000"/>
        </w:rPr>
      </w:pPr>
      <w:r>
        <w:rPr>
          <w:rFonts w:ascii="GHEA Grapalat" w:eastAsia="GHEA Grapalat" w:hAnsi="GHEA Grapalat" w:cs="GHEA Grapalat"/>
          <w:i/>
          <w:color w:val="000000"/>
        </w:rPr>
        <w:t>Документ, удостоверяющий личность</w:t>
      </w:r>
    </w:p>
    <w:tbl>
      <w:tblPr>
        <w:tblW w:w="907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8"/>
        <w:gridCol w:w="6097"/>
      </w:tblGrid>
      <w:tr w:rsidR="0098246F" w14:paraId="4981660A" w14:textId="77777777" w:rsidTr="0098246F">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1703A30"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Тип документа</w:t>
            </w:r>
          </w:p>
        </w:tc>
        <w:tc>
          <w:tcPr>
            <w:tcW w:w="6096" w:type="dxa"/>
            <w:tcBorders>
              <w:top w:val="single" w:sz="4" w:space="0" w:color="000000"/>
              <w:left w:val="single" w:sz="4" w:space="0" w:color="000000"/>
              <w:bottom w:val="single" w:sz="4" w:space="0" w:color="000000"/>
              <w:right w:val="single" w:sz="4" w:space="0" w:color="000000"/>
            </w:tcBorders>
            <w:vAlign w:val="center"/>
          </w:tcPr>
          <w:p w14:paraId="69750659" w14:textId="77777777" w:rsidR="0098246F" w:rsidRDefault="0098246F">
            <w:pPr>
              <w:spacing w:before="240" w:after="240" w:line="256" w:lineRule="auto"/>
              <w:rPr>
                <w:rFonts w:ascii="GHEA Grapalat" w:eastAsia="GHEA Grapalat" w:hAnsi="GHEA Grapalat" w:cs="GHEA Grapalat"/>
                <w:lang w:eastAsia="en-US"/>
              </w:rPr>
            </w:pPr>
          </w:p>
        </w:tc>
      </w:tr>
      <w:tr w:rsidR="0098246F" w14:paraId="5FD757C0" w14:textId="77777777" w:rsidTr="0098246F">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4346215"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Номер документа</w:t>
            </w:r>
          </w:p>
        </w:tc>
        <w:tc>
          <w:tcPr>
            <w:tcW w:w="6096" w:type="dxa"/>
            <w:tcBorders>
              <w:top w:val="single" w:sz="4" w:space="0" w:color="000000"/>
              <w:left w:val="single" w:sz="4" w:space="0" w:color="000000"/>
              <w:bottom w:val="single" w:sz="4" w:space="0" w:color="000000"/>
              <w:right w:val="single" w:sz="4" w:space="0" w:color="000000"/>
            </w:tcBorders>
            <w:vAlign w:val="center"/>
          </w:tcPr>
          <w:p w14:paraId="68A367F0" w14:textId="77777777" w:rsidR="0098246F" w:rsidRDefault="0098246F">
            <w:pPr>
              <w:spacing w:before="240" w:after="240" w:line="256" w:lineRule="auto"/>
              <w:rPr>
                <w:rFonts w:ascii="GHEA Grapalat" w:eastAsia="GHEA Grapalat" w:hAnsi="GHEA Grapalat" w:cs="GHEA Grapalat"/>
                <w:lang w:eastAsia="en-US"/>
              </w:rPr>
            </w:pPr>
          </w:p>
        </w:tc>
      </w:tr>
      <w:tr w:rsidR="0098246F" w14:paraId="6E57CAC2" w14:textId="77777777" w:rsidTr="0098246F">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34E3A5D" w14:textId="77777777" w:rsidR="0098246F" w:rsidRDefault="0098246F">
            <w:pPr>
              <w:numPr>
                <w:ilvl w:val="2"/>
                <w:numId w:val="12"/>
              </w:numPr>
              <w:spacing w:after="160" w:line="254" w:lineRule="auto"/>
              <w:ind w:left="317" w:hanging="283"/>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День, месяц, год предоставления</w:t>
            </w:r>
          </w:p>
        </w:tc>
        <w:tc>
          <w:tcPr>
            <w:tcW w:w="6096" w:type="dxa"/>
            <w:tcBorders>
              <w:top w:val="single" w:sz="4" w:space="0" w:color="000000"/>
              <w:left w:val="single" w:sz="4" w:space="0" w:color="000000"/>
              <w:bottom w:val="single" w:sz="4" w:space="0" w:color="000000"/>
              <w:right w:val="single" w:sz="4" w:space="0" w:color="000000"/>
            </w:tcBorders>
            <w:vAlign w:val="center"/>
          </w:tcPr>
          <w:p w14:paraId="4B21E4EA" w14:textId="77777777" w:rsidR="0098246F" w:rsidRDefault="0098246F">
            <w:pPr>
              <w:spacing w:before="240" w:after="240" w:line="256" w:lineRule="auto"/>
              <w:rPr>
                <w:rFonts w:ascii="GHEA Grapalat" w:eastAsia="GHEA Grapalat" w:hAnsi="GHEA Grapalat" w:cs="GHEA Grapalat"/>
                <w:lang w:eastAsia="en-US"/>
              </w:rPr>
            </w:pPr>
          </w:p>
        </w:tc>
      </w:tr>
      <w:tr w:rsidR="0098246F" w14:paraId="10412DF4" w14:textId="77777777" w:rsidTr="0098246F">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90A67F1" w14:textId="77777777" w:rsidR="0098246F" w:rsidRDefault="0098246F">
            <w:pPr>
              <w:numPr>
                <w:ilvl w:val="2"/>
                <w:numId w:val="12"/>
              </w:numPr>
              <w:spacing w:after="160" w:line="254" w:lineRule="auto"/>
              <w:ind w:left="34"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Предоставляющий орган</w:t>
            </w:r>
          </w:p>
        </w:tc>
        <w:tc>
          <w:tcPr>
            <w:tcW w:w="6096" w:type="dxa"/>
            <w:tcBorders>
              <w:top w:val="single" w:sz="4" w:space="0" w:color="000000"/>
              <w:left w:val="single" w:sz="4" w:space="0" w:color="000000"/>
              <w:bottom w:val="single" w:sz="4" w:space="0" w:color="000000"/>
              <w:right w:val="single" w:sz="4" w:space="0" w:color="000000"/>
            </w:tcBorders>
            <w:vAlign w:val="center"/>
          </w:tcPr>
          <w:p w14:paraId="5F425EF1" w14:textId="77777777" w:rsidR="0098246F" w:rsidRDefault="0098246F">
            <w:pPr>
              <w:spacing w:before="240" w:after="240" w:line="256" w:lineRule="auto"/>
              <w:rPr>
                <w:rFonts w:ascii="GHEA Grapalat" w:eastAsia="GHEA Grapalat" w:hAnsi="GHEA Grapalat" w:cs="GHEA Grapalat"/>
                <w:lang w:eastAsia="en-US"/>
              </w:rPr>
            </w:pPr>
          </w:p>
        </w:tc>
      </w:tr>
      <w:tr w:rsidR="0098246F" w14:paraId="48B62B5D" w14:textId="77777777" w:rsidTr="0098246F">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F8C9A6C"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НЗОУ или эквивалентный номер</w:t>
            </w:r>
          </w:p>
        </w:tc>
        <w:tc>
          <w:tcPr>
            <w:tcW w:w="6096" w:type="dxa"/>
            <w:tcBorders>
              <w:top w:val="single" w:sz="4" w:space="0" w:color="000000"/>
              <w:left w:val="single" w:sz="4" w:space="0" w:color="000000"/>
              <w:bottom w:val="single" w:sz="4" w:space="0" w:color="000000"/>
              <w:right w:val="single" w:sz="4" w:space="0" w:color="000000"/>
            </w:tcBorders>
            <w:vAlign w:val="center"/>
          </w:tcPr>
          <w:p w14:paraId="400CDE3A" w14:textId="77777777" w:rsidR="0098246F" w:rsidRDefault="0098246F">
            <w:pPr>
              <w:spacing w:before="240" w:after="240" w:line="256" w:lineRule="auto"/>
              <w:rPr>
                <w:rFonts w:ascii="GHEA Grapalat" w:eastAsia="GHEA Grapalat" w:hAnsi="GHEA Grapalat" w:cs="GHEA Grapalat"/>
                <w:lang w:eastAsia="en-US"/>
              </w:rPr>
            </w:pPr>
          </w:p>
        </w:tc>
      </w:tr>
    </w:tbl>
    <w:p w14:paraId="0FAA75E4" w14:textId="77777777" w:rsidR="0098246F" w:rsidRDefault="0098246F" w:rsidP="0098246F">
      <w:pPr>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246F" w14:paraId="49E1BA9D" w14:textId="77777777" w:rsidTr="0098246F">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9795CE9"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Государство</w:t>
            </w:r>
          </w:p>
        </w:tc>
        <w:tc>
          <w:tcPr>
            <w:tcW w:w="6072" w:type="dxa"/>
            <w:tcBorders>
              <w:top w:val="single" w:sz="4" w:space="0" w:color="000000"/>
              <w:left w:val="single" w:sz="4" w:space="0" w:color="000000"/>
              <w:bottom w:val="single" w:sz="4" w:space="0" w:color="000000"/>
              <w:right w:val="single" w:sz="4" w:space="0" w:color="000000"/>
            </w:tcBorders>
            <w:vAlign w:val="center"/>
          </w:tcPr>
          <w:p w14:paraId="5FEE0925" w14:textId="77777777" w:rsidR="0098246F" w:rsidRDefault="0098246F">
            <w:pPr>
              <w:spacing w:before="240" w:after="240" w:line="256" w:lineRule="auto"/>
              <w:rPr>
                <w:rFonts w:ascii="GHEA Grapalat" w:eastAsia="GHEA Grapalat" w:hAnsi="GHEA Grapalat" w:cs="GHEA Grapalat"/>
                <w:lang w:eastAsia="en-US"/>
              </w:rPr>
            </w:pPr>
          </w:p>
        </w:tc>
      </w:tr>
      <w:tr w:rsidR="0098246F" w14:paraId="1CF21B49" w14:textId="77777777" w:rsidTr="0098246F">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3C101A2"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Муниципалитет</w:t>
            </w:r>
          </w:p>
        </w:tc>
        <w:tc>
          <w:tcPr>
            <w:tcW w:w="6072" w:type="dxa"/>
            <w:tcBorders>
              <w:top w:val="single" w:sz="4" w:space="0" w:color="000000"/>
              <w:left w:val="single" w:sz="4" w:space="0" w:color="000000"/>
              <w:bottom w:val="single" w:sz="4" w:space="0" w:color="000000"/>
              <w:right w:val="single" w:sz="4" w:space="0" w:color="000000"/>
            </w:tcBorders>
            <w:vAlign w:val="center"/>
          </w:tcPr>
          <w:p w14:paraId="4E689392" w14:textId="77777777" w:rsidR="0098246F" w:rsidRDefault="0098246F">
            <w:pPr>
              <w:spacing w:before="240" w:after="240" w:line="256" w:lineRule="auto"/>
              <w:rPr>
                <w:rFonts w:ascii="GHEA Grapalat" w:eastAsia="GHEA Grapalat" w:hAnsi="GHEA Grapalat" w:cs="GHEA Grapalat"/>
                <w:lang w:eastAsia="en-US"/>
              </w:rPr>
            </w:pPr>
          </w:p>
        </w:tc>
      </w:tr>
      <w:tr w:rsidR="0098246F" w14:paraId="67971B26" w14:textId="77777777" w:rsidTr="0098246F">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F0D91CB" w14:textId="77777777" w:rsidR="0098246F" w:rsidRDefault="0098246F">
            <w:pPr>
              <w:numPr>
                <w:ilvl w:val="2"/>
                <w:numId w:val="12"/>
              </w:numPr>
              <w:spacing w:after="160" w:line="254" w:lineRule="auto"/>
              <w:ind w:left="284" w:hanging="284"/>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lastRenderedPageBreak/>
              <w:t>Административно-территориальная единица</w:t>
            </w:r>
          </w:p>
        </w:tc>
        <w:tc>
          <w:tcPr>
            <w:tcW w:w="6072" w:type="dxa"/>
            <w:tcBorders>
              <w:top w:val="single" w:sz="4" w:space="0" w:color="000000"/>
              <w:left w:val="single" w:sz="4" w:space="0" w:color="000000"/>
              <w:bottom w:val="single" w:sz="4" w:space="0" w:color="000000"/>
              <w:right w:val="single" w:sz="4" w:space="0" w:color="000000"/>
            </w:tcBorders>
            <w:vAlign w:val="center"/>
          </w:tcPr>
          <w:p w14:paraId="169EDD29" w14:textId="77777777" w:rsidR="0098246F" w:rsidRDefault="0098246F">
            <w:pPr>
              <w:spacing w:before="240" w:after="240" w:line="256" w:lineRule="auto"/>
              <w:rPr>
                <w:rFonts w:ascii="GHEA Grapalat" w:eastAsia="GHEA Grapalat" w:hAnsi="GHEA Grapalat" w:cs="GHEA Grapalat"/>
                <w:lang w:eastAsia="en-US"/>
              </w:rPr>
            </w:pPr>
          </w:p>
        </w:tc>
      </w:tr>
      <w:tr w:rsidR="0098246F" w14:paraId="51C219A0" w14:textId="77777777" w:rsidTr="0098246F">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AF975EB" w14:textId="77777777" w:rsidR="0098246F" w:rsidRDefault="0098246F">
            <w:pPr>
              <w:numPr>
                <w:ilvl w:val="2"/>
                <w:numId w:val="12"/>
              </w:numPr>
              <w:spacing w:after="160" w:line="254" w:lineRule="auto"/>
              <w:ind w:left="426" w:hanging="426"/>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Название улицы, здание (дом), квартира</w:t>
            </w:r>
          </w:p>
        </w:tc>
        <w:tc>
          <w:tcPr>
            <w:tcW w:w="6072" w:type="dxa"/>
            <w:tcBorders>
              <w:top w:val="single" w:sz="4" w:space="0" w:color="000000"/>
              <w:left w:val="single" w:sz="4" w:space="0" w:color="000000"/>
              <w:bottom w:val="single" w:sz="4" w:space="0" w:color="000000"/>
              <w:right w:val="single" w:sz="4" w:space="0" w:color="000000"/>
            </w:tcBorders>
            <w:vAlign w:val="center"/>
          </w:tcPr>
          <w:p w14:paraId="3F2D8E8A" w14:textId="77777777" w:rsidR="0098246F" w:rsidRDefault="0098246F">
            <w:pPr>
              <w:spacing w:before="240" w:after="240" w:line="256" w:lineRule="auto"/>
              <w:rPr>
                <w:rFonts w:ascii="GHEA Grapalat" w:eastAsia="GHEA Grapalat" w:hAnsi="GHEA Grapalat" w:cs="GHEA Grapalat"/>
                <w:lang w:eastAsia="en-US"/>
              </w:rPr>
            </w:pPr>
          </w:p>
        </w:tc>
      </w:tr>
    </w:tbl>
    <w:p w14:paraId="1E5DF2A2" w14:textId="77777777" w:rsidR="0098246F" w:rsidRDefault="0098246F" w:rsidP="0098246F">
      <w:pPr>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60" w:line="254" w:lineRule="auto"/>
        <w:rPr>
          <w:rFonts w:ascii="GHEA Grapalat" w:eastAsia="GHEA Grapalat" w:hAnsi="GHEA Grapalat" w:cs="GHEA Grapalat"/>
          <w:i/>
          <w:color w:val="000000"/>
        </w:rPr>
      </w:pPr>
      <w:r>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246F" w14:paraId="0D0D2A96" w14:textId="77777777" w:rsidTr="0098246F">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531ECB9"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Государство</w:t>
            </w:r>
          </w:p>
        </w:tc>
        <w:tc>
          <w:tcPr>
            <w:tcW w:w="6178" w:type="dxa"/>
            <w:tcBorders>
              <w:top w:val="single" w:sz="4" w:space="0" w:color="000000"/>
              <w:left w:val="single" w:sz="4" w:space="0" w:color="000000"/>
              <w:bottom w:val="single" w:sz="4" w:space="0" w:color="000000"/>
              <w:right w:val="single" w:sz="4" w:space="0" w:color="000000"/>
            </w:tcBorders>
            <w:vAlign w:val="center"/>
          </w:tcPr>
          <w:p w14:paraId="37532DB4" w14:textId="77777777" w:rsidR="0098246F" w:rsidRDefault="0098246F">
            <w:pPr>
              <w:spacing w:before="240" w:after="240" w:line="256" w:lineRule="auto"/>
              <w:rPr>
                <w:rFonts w:ascii="GHEA Grapalat" w:eastAsia="GHEA Grapalat" w:hAnsi="GHEA Grapalat" w:cs="GHEA Grapalat"/>
                <w:lang w:eastAsia="en-US"/>
              </w:rPr>
            </w:pPr>
          </w:p>
        </w:tc>
      </w:tr>
      <w:tr w:rsidR="0098246F" w14:paraId="520F4C4A" w14:textId="77777777" w:rsidTr="0098246F">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D2767F3"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Муниципалитет</w:t>
            </w:r>
          </w:p>
        </w:tc>
        <w:tc>
          <w:tcPr>
            <w:tcW w:w="6178" w:type="dxa"/>
            <w:tcBorders>
              <w:top w:val="single" w:sz="4" w:space="0" w:color="000000"/>
              <w:left w:val="single" w:sz="4" w:space="0" w:color="000000"/>
              <w:bottom w:val="single" w:sz="4" w:space="0" w:color="000000"/>
              <w:right w:val="single" w:sz="4" w:space="0" w:color="000000"/>
            </w:tcBorders>
            <w:vAlign w:val="center"/>
          </w:tcPr>
          <w:p w14:paraId="7BCBBC9A" w14:textId="77777777" w:rsidR="0098246F" w:rsidRDefault="0098246F">
            <w:pPr>
              <w:spacing w:before="240" w:after="240" w:line="256" w:lineRule="auto"/>
              <w:rPr>
                <w:rFonts w:ascii="GHEA Grapalat" w:eastAsia="GHEA Grapalat" w:hAnsi="GHEA Grapalat" w:cs="GHEA Grapalat"/>
                <w:lang w:eastAsia="en-US"/>
              </w:rPr>
            </w:pPr>
          </w:p>
        </w:tc>
      </w:tr>
      <w:tr w:rsidR="0098246F" w14:paraId="6D779A63" w14:textId="77777777" w:rsidTr="0098246F">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FEEA5E6"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Административно-территориальная единица</w:t>
            </w:r>
          </w:p>
        </w:tc>
        <w:tc>
          <w:tcPr>
            <w:tcW w:w="6178" w:type="dxa"/>
            <w:tcBorders>
              <w:top w:val="single" w:sz="4" w:space="0" w:color="000000"/>
              <w:left w:val="single" w:sz="4" w:space="0" w:color="000000"/>
              <w:bottom w:val="single" w:sz="4" w:space="0" w:color="000000"/>
              <w:right w:val="single" w:sz="4" w:space="0" w:color="000000"/>
            </w:tcBorders>
            <w:vAlign w:val="center"/>
          </w:tcPr>
          <w:p w14:paraId="715F3B6C" w14:textId="77777777" w:rsidR="0098246F" w:rsidRDefault="0098246F">
            <w:pPr>
              <w:spacing w:before="240" w:after="240" w:line="256" w:lineRule="auto"/>
              <w:rPr>
                <w:rFonts w:ascii="GHEA Grapalat" w:eastAsia="GHEA Grapalat" w:hAnsi="GHEA Grapalat" w:cs="GHEA Grapalat"/>
                <w:lang w:eastAsia="en-US"/>
              </w:rPr>
            </w:pPr>
          </w:p>
        </w:tc>
      </w:tr>
      <w:tr w:rsidR="0098246F" w14:paraId="7FCB3299" w14:textId="77777777" w:rsidTr="0098246F">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6AC76C"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Название улицы, здание (дом), квартира</w:t>
            </w:r>
          </w:p>
        </w:tc>
        <w:tc>
          <w:tcPr>
            <w:tcW w:w="6178" w:type="dxa"/>
            <w:tcBorders>
              <w:top w:val="single" w:sz="4" w:space="0" w:color="000000"/>
              <w:left w:val="single" w:sz="4" w:space="0" w:color="000000"/>
              <w:bottom w:val="single" w:sz="4" w:space="0" w:color="000000"/>
              <w:right w:val="single" w:sz="4" w:space="0" w:color="000000"/>
            </w:tcBorders>
            <w:vAlign w:val="center"/>
          </w:tcPr>
          <w:p w14:paraId="3B712CA9" w14:textId="77777777" w:rsidR="0098246F" w:rsidRDefault="0098246F">
            <w:pPr>
              <w:spacing w:before="240" w:after="240" w:line="256" w:lineRule="auto"/>
              <w:rPr>
                <w:rFonts w:ascii="GHEA Grapalat" w:eastAsia="GHEA Grapalat" w:hAnsi="GHEA Grapalat" w:cs="GHEA Grapalat"/>
                <w:lang w:eastAsia="en-US"/>
              </w:rPr>
            </w:pPr>
          </w:p>
        </w:tc>
      </w:tr>
    </w:tbl>
    <w:p w14:paraId="3161044E" w14:textId="77777777" w:rsidR="0098246F" w:rsidRDefault="0098246F" w:rsidP="0098246F">
      <w:pPr>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60" w:line="254" w:lineRule="auto"/>
        <w:rPr>
          <w:rFonts w:ascii="GHEA Grapalat" w:eastAsia="GHEA Grapalat" w:hAnsi="GHEA Grapalat" w:cs="GHEA Grapalat"/>
          <w:i/>
          <w:color w:val="000000"/>
        </w:rPr>
      </w:pPr>
      <w:r>
        <w:rPr>
          <w:rFonts w:ascii="GHEA Grapalat" w:eastAsia="GHEA Grapalat" w:hAnsi="GHEA Grapalat" w:cs="GHEA Grapalat"/>
          <w:i/>
          <w:color w:val="000000"/>
        </w:rPr>
        <w:t>Основания являться реальным бенефициаром (за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246F" w14:paraId="7615F2FC" w14:textId="77777777" w:rsidTr="0098246F">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1EEED63" w14:textId="77777777" w:rsidR="0098246F" w:rsidRDefault="00DB2AD6">
            <w:pPr>
              <w:spacing w:before="240" w:after="240" w:line="256" w:lineRule="auto"/>
              <w:jc w:val="both"/>
              <w:rPr>
                <w:rFonts w:ascii="GHEA Grapalat" w:eastAsia="GHEA Grapalat" w:hAnsi="GHEA Grapalat" w:cs="GHEA Grapalat"/>
                <w:lang w:eastAsia="en-US"/>
              </w:rPr>
            </w:pPr>
            <w:sdt>
              <w:sdtPr>
                <w:rPr>
                  <w:rFonts w:ascii="GHEA Grapalat" w:eastAsia="GHEA Grapalat" w:hAnsi="GHEA Grapalat" w:cs="GHEA Grapalat"/>
                  <w:lang w:eastAsia="en-US"/>
                </w:rPr>
                <w:id w:val="-842393443"/>
                <w14:checkbox>
                  <w14:checked w14:val="0"/>
                  <w14:checkedState w14:val="2612" w14:font="MS Gothic"/>
                  <w14:uncheckedState w14:val="2610" w14:font="MS Gothic"/>
                </w14:checkbox>
              </w:sdtPr>
              <w:sdtEndPr/>
              <w:sdtContent>
                <w:r w:rsidR="0098246F">
                  <w:rPr>
                    <w:rFonts w:ascii="Segoe UI Symbol" w:eastAsia="MS Gothic" w:hAnsi="Segoe UI Symbol" w:cs="Segoe UI Symbol"/>
                    <w:lang w:eastAsia="en-US"/>
                  </w:rPr>
                  <w:t>☐</w:t>
                </w:r>
              </w:sdtContent>
            </w:sdt>
            <w:r w:rsidR="0098246F">
              <w:rPr>
                <w:rFonts w:ascii="GHEA Grapalat" w:eastAsia="GHEA Grapalat" w:hAnsi="GHEA Grapalat" w:cs="GHEA Grapalat"/>
                <w:lang w:eastAsia="en-US"/>
              </w:rPr>
              <w:tab/>
            </w:r>
            <w:r w:rsidR="0098246F">
              <w:rPr>
                <w:rFonts w:ascii="GHEA Grapalat" w:eastAsia="GHEA Grapalat" w:hAnsi="GHEA Grapalat" w:cs="GHEA Grapalat"/>
                <w:lang w:val="hy-AM" w:eastAsia="en-US"/>
              </w:rPr>
              <w:t>а</w:t>
            </w:r>
            <w:r w:rsidR="0098246F">
              <w:rPr>
                <w:rFonts w:ascii="GHEA Grapalat" w:eastAsia="GHEA Grapalat" w:hAnsi="GHEA Grapalat" w:cs="GHEA Grapalat"/>
                <w:lang w:eastAsia="en-US"/>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246F" w14:paraId="70A92D6E" w14:textId="77777777" w:rsidTr="0098246F">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317AFD9"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Размер участия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C1ECDF" w14:textId="77777777" w:rsidR="0098246F" w:rsidRDefault="0098246F">
            <w:pPr>
              <w:spacing w:before="240" w:after="240" w:line="256" w:lineRule="auto"/>
              <w:rPr>
                <w:rFonts w:ascii="GHEA Grapalat" w:eastAsia="GHEA Grapalat" w:hAnsi="GHEA Grapalat" w:cs="GHEA Grapalat"/>
                <w:lang w:eastAsia="en-US"/>
              </w:rPr>
            </w:pPr>
          </w:p>
        </w:tc>
      </w:tr>
      <w:tr w:rsidR="0098246F" w14:paraId="6E995185" w14:textId="77777777" w:rsidTr="0098246F">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540D012"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Вид участия</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427B06CD" w14:textId="77777777" w:rsidR="0098246F" w:rsidRDefault="00DB2AD6">
            <w:pPr>
              <w:spacing w:before="240" w:after="240" w:line="254" w:lineRule="auto"/>
              <w:rPr>
                <w:rFonts w:ascii="GHEA Grapalat" w:eastAsia="GHEA Grapalat" w:hAnsi="GHEA Grapalat" w:cs="GHEA Grapalat"/>
                <w:lang w:eastAsia="en-US"/>
              </w:rPr>
            </w:pPr>
            <w:sdt>
              <w:sdtPr>
                <w:rPr>
                  <w:rFonts w:ascii="GHEA Grapalat" w:eastAsia="GHEA Grapalat" w:hAnsi="GHEA Grapalat" w:cs="GHEA Grapalat"/>
                  <w:lang w:eastAsia="en-US"/>
                </w:rPr>
                <w:id w:val="-868681999"/>
                <w14:checkbox>
                  <w14:checked w14:val="0"/>
                  <w14:checkedState w14:val="2612" w14:font="MS Gothic"/>
                  <w14:uncheckedState w14:val="2610" w14:font="MS Gothic"/>
                </w14:checkbox>
              </w:sdtPr>
              <w:sdtEndPr/>
              <w:sdtContent>
                <w:r w:rsidR="0098246F">
                  <w:rPr>
                    <w:rFonts w:ascii="Segoe UI Symbol" w:eastAsia="MS Gothic" w:hAnsi="Segoe UI Symbol" w:cs="Segoe UI Symbol"/>
                    <w:lang w:eastAsia="en-US"/>
                  </w:rPr>
                  <w:t>☐</w:t>
                </w:r>
              </w:sdtContent>
            </w:sdt>
            <w:r w:rsidR="0098246F">
              <w:rPr>
                <w:rFonts w:ascii="GHEA Grapalat" w:eastAsia="GHEA Grapalat" w:hAnsi="GHEA Grapalat" w:cs="GHEA Grapalat"/>
                <w:lang w:eastAsia="en-US"/>
              </w:rPr>
              <w:tab/>
              <w:t>Прямое участие</w:t>
            </w:r>
          </w:p>
          <w:p w14:paraId="04C0AC29" w14:textId="77777777" w:rsidR="0098246F" w:rsidRDefault="00DB2AD6">
            <w:pPr>
              <w:spacing w:before="240" w:after="240" w:line="254" w:lineRule="auto"/>
              <w:rPr>
                <w:rFonts w:ascii="GHEA Grapalat" w:eastAsia="GHEA Grapalat" w:hAnsi="GHEA Grapalat" w:cs="GHEA Grapalat"/>
                <w:lang w:eastAsia="en-US"/>
              </w:rPr>
            </w:pPr>
            <w:sdt>
              <w:sdtPr>
                <w:rPr>
                  <w:rFonts w:ascii="GHEA Grapalat" w:eastAsia="GHEA Grapalat" w:hAnsi="GHEA Grapalat" w:cs="GHEA Grapalat"/>
                  <w:lang w:eastAsia="en-US"/>
                </w:rPr>
                <w:id w:val="1440572912"/>
                <w14:checkbox>
                  <w14:checked w14:val="0"/>
                  <w14:checkedState w14:val="2612" w14:font="MS Gothic"/>
                  <w14:uncheckedState w14:val="2610" w14:font="MS Gothic"/>
                </w14:checkbox>
              </w:sdtPr>
              <w:sdtEndPr/>
              <w:sdtContent>
                <w:r w:rsidR="0098246F">
                  <w:rPr>
                    <w:rFonts w:ascii="Segoe UI Symbol" w:eastAsia="MS Gothic" w:hAnsi="Segoe UI Symbol" w:cs="Segoe UI Symbol"/>
                    <w:lang w:eastAsia="en-US"/>
                  </w:rPr>
                  <w:t>☐</w:t>
                </w:r>
              </w:sdtContent>
            </w:sdt>
            <w:r w:rsidR="0098246F">
              <w:rPr>
                <w:rFonts w:ascii="GHEA Grapalat" w:eastAsia="GHEA Grapalat" w:hAnsi="GHEA Grapalat" w:cs="GHEA Grapalat"/>
                <w:lang w:eastAsia="en-US"/>
              </w:rPr>
              <w:tab/>
              <w:t>Косвенное участие</w:t>
            </w:r>
          </w:p>
        </w:tc>
      </w:tr>
      <w:tr w:rsidR="0098246F" w14:paraId="4EEF369E" w14:textId="77777777" w:rsidTr="0098246F">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AD9571A" w14:textId="77777777" w:rsidR="0098246F" w:rsidRDefault="00DB2AD6">
            <w:pPr>
              <w:spacing w:before="240" w:after="240" w:line="256" w:lineRule="auto"/>
              <w:rPr>
                <w:rFonts w:ascii="GHEA Grapalat" w:eastAsia="GHEA Grapalat" w:hAnsi="GHEA Grapalat" w:cs="GHEA Grapalat"/>
                <w:lang w:eastAsia="en-US"/>
              </w:rPr>
            </w:pPr>
            <w:sdt>
              <w:sdtPr>
                <w:rPr>
                  <w:rFonts w:ascii="GHEA Grapalat" w:eastAsia="GHEA Grapalat" w:hAnsi="GHEA Grapalat" w:cs="GHEA Grapalat"/>
                  <w:lang w:eastAsia="en-US"/>
                </w:rPr>
                <w:id w:val="-170491207"/>
                <w14:checkbox>
                  <w14:checked w14:val="0"/>
                  <w14:checkedState w14:val="2612" w14:font="MS Gothic"/>
                  <w14:uncheckedState w14:val="2610" w14:font="MS Gothic"/>
                </w14:checkbox>
              </w:sdtPr>
              <w:sdtEndPr/>
              <w:sdtContent>
                <w:r w:rsidR="0098246F">
                  <w:rPr>
                    <w:rFonts w:ascii="Segoe UI Symbol" w:eastAsia="MS Gothic" w:hAnsi="Segoe UI Symbol" w:cs="Segoe UI Symbol"/>
                    <w:lang w:eastAsia="en-US"/>
                  </w:rPr>
                  <w:t>☐</w:t>
                </w:r>
              </w:sdtContent>
            </w:sdt>
            <w:r w:rsidR="0098246F">
              <w:rPr>
                <w:rFonts w:ascii="GHEA Grapalat" w:eastAsia="GHEA Grapalat" w:hAnsi="GHEA Grapalat" w:cs="GHEA Grapalat"/>
                <w:lang w:eastAsia="en-US"/>
              </w:rPr>
              <w:tab/>
            </w:r>
            <w:r w:rsidR="0098246F">
              <w:rPr>
                <w:rFonts w:ascii="GHEA Grapalat" w:eastAsia="GHEA Grapalat" w:hAnsi="GHEA Grapalat" w:cs="GHEA Grapalat"/>
                <w:lang w:val="hy-AM" w:eastAsia="en-US"/>
              </w:rPr>
              <w:t>б</w:t>
            </w:r>
            <w:r w:rsidR="0098246F">
              <w:rPr>
                <w:rFonts w:eastAsia="Cambria Math"/>
                <w:lang w:eastAsia="en-US"/>
              </w:rPr>
              <w:t>․</w:t>
            </w:r>
            <w:r w:rsidR="0098246F">
              <w:rPr>
                <w:rFonts w:ascii="GHEA Grapalat" w:eastAsia="GHEA Grapalat" w:hAnsi="GHEA Grapalat" w:cs="GHEA Grapalat"/>
                <w:lang w:eastAsia="en-US"/>
              </w:rPr>
              <w:t xml:space="preserve"> осуществляет реальный (фактический) контроль за данным юридическим лицом иными средствами</w:t>
            </w:r>
          </w:p>
        </w:tc>
      </w:tr>
      <w:tr w:rsidR="0098246F" w14:paraId="43F4713C" w14:textId="77777777" w:rsidTr="0098246F">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A0F31C0" w14:textId="77777777" w:rsidR="0098246F" w:rsidRDefault="00DB2AD6">
            <w:pPr>
              <w:spacing w:before="240" w:after="240" w:line="256" w:lineRule="auto"/>
              <w:jc w:val="both"/>
              <w:rPr>
                <w:rFonts w:ascii="GHEA Grapalat" w:eastAsia="GHEA Grapalat" w:hAnsi="GHEA Grapalat" w:cs="GHEA Grapalat"/>
                <w:lang w:eastAsia="en-US"/>
              </w:rPr>
            </w:pPr>
            <w:sdt>
              <w:sdtPr>
                <w:rPr>
                  <w:rFonts w:ascii="GHEA Grapalat" w:eastAsia="GHEA Grapalat" w:hAnsi="GHEA Grapalat" w:cs="GHEA Grapalat"/>
                  <w:lang w:eastAsia="en-US"/>
                </w:rPr>
                <w:id w:val="-181971841"/>
                <w14:checkbox>
                  <w14:checked w14:val="0"/>
                  <w14:checkedState w14:val="2612" w14:font="MS Gothic"/>
                  <w14:uncheckedState w14:val="2610" w14:font="MS Gothic"/>
                </w14:checkbox>
              </w:sdtPr>
              <w:sdtEndPr/>
              <w:sdtContent>
                <w:r w:rsidR="0098246F">
                  <w:rPr>
                    <w:rFonts w:ascii="Segoe UI Symbol" w:eastAsia="MS Gothic" w:hAnsi="Segoe UI Symbol" w:cs="Segoe UI Symbol"/>
                    <w:lang w:eastAsia="en-US"/>
                  </w:rPr>
                  <w:t>☐</w:t>
                </w:r>
              </w:sdtContent>
            </w:sdt>
            <w:r w:rsidR="0098246F">
              <w:rPr>
                <w:rFonts w:ascii="GHEA Grapalat" w:eastAsia="GHEA Grapalat" w:hAnsi="GHEA Grapalat" w:cs="GHEA Grapalat"/>
                <w:lang w:eastAsia="en-US"/>
              </w:rPr>
              <w:tab/>
            </w:r>
            <w:r w:rsidR="0098246F">
              <w:rPr>
                <w:rFonts w:ascii="GHEA Grapalat" w:eastAsia="GHEA Grapalat" w:hAnsi="GHEA Grapalat" w:cs="GHEA Grapalat"/>
                <w:lang w:val="hy-AM" w:eastAsia="en-US"/>
              </w:rPr>
              <w:t>в</w:t>
            </w:r>
            <w:r w:rsidR="0098246F">
              <w:rPr>
                <w:rFonts w:ascii="GHEA Grapalat" w:eastAsia="GHEA Grapalat" w:hAnsi="GHEA Grapalat" w:cs="GHEA Grapalat"/>
                <w:lang w:eastAsia="en-US"/>
              </w:rPr>
              <w:t xml:space="preserve">. является должностным лицом, осуществляющим общее или текущее руководство деятельностью данного юридического </w:t>
            </w:r>
            <w:proofErr w:type="gramStart"/>
            <w:r w:rsidR="0098246F">
              <w:rPr>
                <w:rFonts w:ascii="GHEA Grapalat" w:eastAsia="GHEA Grapalat" w:hAnsi="GHEA Grapalat" w:cs="GHEA Grapalat"/>
                <w:lang w:eastAsia="en-US"/>
              </w:rPr>
              <w:t>лица, в случае, если</w:t>
            </w:r>
            <w:proofErr w:type="gramEnd"/>
            <w:r w:rsidR="0098246F">
              <w:rPr>
                <w:rFonts w:ascii="GHEA Grapalat" w:eastAsia="GHEA Grapalat" w:hAnsi="GHEA Grapalat" w:cs="GHEA Grapalat"/>
                <w:lang w:eastAsia="en-US"/>
              </w:rPr>
              <w:t xml:space="preserve"> нет физического лица, соответствующего требованиям пунктов " а " и "</w:t>
            </w:r>
            <w:r w:rsidR="0098246F">
              <w:rPr>
                <w:rFonts w:ascii="GHEA Grapalat" w:eastAsia="GHEA Grapalat" w:hAnsi="GHEA Grapalat" w:cs="GHEA Grapalat"/>
                <w:lang w:val="hy-AM" w:eastAsia="en-US"/>
              </w:rPr>
              <w:t>б</w:t>
            </w:r>
            <w:r w:rsidR="0098246F">
              <w:rPr>
                <w:rFonts w:ascii="GHEA Grapalat" w:eastAsia="GHEA Grapalat" w:hAnsi="GHEA Grapalat" w:cs="GHEA Grapalat"/>
                <w:lang w:eastAsia="en-US"/>
              </w:rPr>
              <w:t>"</w:t>
            </w:r>
          </w:p>
        </w:tc>
      </w:tr>
    </w:tbl>
    <w:p w14:paraId="13A8E683" w14:textId="77777777" w:rsidR="0098246F" w:rsidRDefault="0098246F" w:rsidP="0098246F">
      <w:pPr>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Основания являться реальным бенефициаром (для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246F" w14:paraId="7FB9BF1E" w14:textId="77777777" w:rsidTr="0098246F">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519FEFA7" w14:textId="77777777" w:rsidR="0098246F" w:rsidRDefault="00DB2AD6">
            <w:pPr>
              <w:spacing w:before="240" w:after="240" w:line="256" w:lineRule="auto"/>
              <w:jc w:val="both"/>
              <w:rPr>
                <w:rFonts w:ascii="GHEA Grapalat" w:eastAsia="GHEA Grapalat" w:hAnsi="GHEA Grapalat" w:cs="GHEA Grapalat"/>
                <w:lang w:eastAsia="en-US"/>
              </w:rPr>
            </w:pPr>
            <w:sdt>
              <w:sdtPr>
                <w:rPr>
                  <w:rFonts w:ascii="GHEA Grapalat" w:eastAsia="GHEA Grapalat" w:hAnsi="GHEA Grapalat" w:cs="GHEA Grapalat"/>
                  <w:lang w:eastAsia="en-US"/>
                </w:rPr>
                <w:id w:val="1897461338"/>
                <w14:checkbox>
                  <w14:checked w14:val="0"/>
                  <w14:checkedState w14:val="2612" w14:font="MS Gothic"/>
                  <w14:uncheckedState w14:val="2610" w14:font="MS Gothic"/>
                </w14:checkbox>
              </w:sdtPr>
              <w:sdtEndPr/>
              <w:sdtContent>
                <w:r w:rsidR="0098246F">
                  <w:rPr>
                    <w:rFonts w:ascii="Segoe UI Symbol" w:eastAsia="MS Gothic" w:hAnsi="Segoe UI Symbol" w:cs="Segoe UI Symbol"/>
                    <w:lang w:eastAsia="en-US"/>
                  </w:rPr>
                  <w:t>☐</w:t>
                </w:r>
              </w:sdtContent>
            </w:sdt>
            <w:r w:rsidR="0098246F">
              <w:rPr>
                <w:rFonts w:ascii="GHEA Grapalat" w:eastAsia="GHEA Grapalat" w:hAnsi="GHEA Grapalat" w:cs="GHEA Grapalat"/>
                <w:lang w:eastAsia="en-US"/>
              </w:rPr>
              <w:tab/>
            </w:r>
            <w:r w:rsidR="0098246F">
              <w:rPr>
                <w:rFonts w:ascii="GHEA Grapalat" w:eastAsia="GHEA Grapalat" w:hAnsi="GHEA Grapalat" w:cs="GHEA Grapalat"/>
                <w:lang w:val="hy-AM" w:eastAsia="en-US"/>
              </w:rPr>
              <w:t>а</w:t>
            </w:r>
            <w:r w:rsidR="0098246F">
              <w:rPr>
                <w:rFonts w:eastAsia="Cambria Math"/>
                <w:lang w:eastAsia="en-US"/>
              </w:rPr>
              <w:t>․</w:t>
            </w:r>
            <w:r w:rsidR="0098246F">
              <w:rPr>
                <w:rFonts w:ascii="GHEA Grapalat" w:eastAsia="Cambria Math" w:hAnsi="GHEA Grapalat" w:cs="Cambria Math"/>
                <w:lang w:eastAsia="en-US"/>
              </w:rPr>
              <w:t xml:space="preserve"> </w:t>
            </w:r>
            <w:r w:rsidR="0098246F">
              <w:rPr>
                <w:rFonts w:ascii="GHEA Grapalat" w:eastAsia="GHEA Grapalat" w:hAnsi="GHEA Grapalat" w:cs="GHEA Grapalat"/>
                <w:lang w:eastAsia="en-US"/>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98246F" w14:paraId="7468BC70" w14:textId="77777777" w:rsidTr="0098246F">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3E5DFDB"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Размер участия (%)</w:t>
            </w:r>
          </w:p>
        </w:tc>
        <w:tc>
          <w:tcPr>
            <w:tcW w:w="4508" w:type="dxa"/>
            <w:tcBorders>
              <w:top w:val="single" w:sz="4" w:space="0" w:color="000000"/>
              <w:left w:val="single" w:sz="4" w:space="0" w:color="000000"/>
              <w:bottom w:val="single" w:sz="4" w:space="0" w:color="000000"/>
              <w:right w:val="single" w:sz="4" w:space="0" w:color="000000"/>
            </w:tcBorders>
            <w:vAlign w:val="center"/>
          </w:tcPr>
          <w:p w14:paraId="74C99512" w14:textId="77777777" w:rsidR="0098246F" w:rsidRDefault="0098246F">
            <w:pPr>
              <w:spacing w:before="240" w:after="240" w:line="256" w:lineRule="auto"/>
              <w:rPr>
                <w:rFonts w:ascii="GHEA Grapalat" w:eastAsia="GHEA Grapalat" w:hAnsi="GHEA Grapalat" w:cs="GHEA Grapalat"/>
                <w:lang w:eastAsia="en-US"/>
              </w:rPr>
            </w:pPr>
          </w:p>
        </w:tc>
      </w:tr>
      <w:tr w:rsidR="0098246F" w14:paraId="5EBE44D1" w14:textId="77777777" w:rsidTr="0098246F">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111F9EA"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Вид участия</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59AD6F22" w14:textId="77777777" w:rsidR="0098246F" w:rsidRDefault="00DB2AD6">
            <w:pPr>
              <w:spacing w:before="240" w:after="240" w:line="254" w:lineRule="auto"/>
              <w:rPr>
                <w:rFonts w:ascii="GHEA Grapalat" w:eastAsia="GHEA Grapalat" w:hAnsi="GHEA Grapalat" w:cs="GHEA Grapalat"/>
                <w:lang w:eastAsia="en-US"/>
              </w:rPr>
            </w:pPr>
            <w:sdt>
              <w:sdtPr>
                <w:rPr>
                  <w:rFonts w:ascii="GHEA Grapalat" w:eastAsia="GHEA Grapalat" w:hAnsi="GHEA Grapalat" w:cs="GHEA Grapalat"/>
                  <w:lang w:eastAsia="en-US"/>
                </w:rPr>
                <w:id w:val="370194158"/>
                <w14:checkbox>
                  <w14:checked w14:val="0"/>
                  <w14:checkedState w14:val="2612" w14:font="MS Gothic"/>
                  <w14:uncheckedState w14:val="2610" w14:font="MS Gothic"/>
                </w14:checkbox>
              </w:sdtPr>
              <w:sdtEndPr/>
              <w:sdtContent>
                <w:r w:rsidR="0098246F">
                  <w:rPr>
                    <w:rFonts w:ascii="Segoe UI Symbol" w:eastAsia="MS Gothic" w:hAnsi="Segoe UI Symbol" w:cs="Segoe UI Symbol"/>
                    <w:lang w:eastAsia="en-US"/>
                  </w:rPr>
                  <w:t>☐</w:t>
                </w:r>
              </w:sdtContent>
            </w:sdt>
            <w:r w:rsidR="0098246F">
              <w:rPr>
                <w:rFonts w:ascii="GHEA Grapalat" w:eastAsia="GHEA Grapalat" w:hAnsi="GHEA Grapalat" w:cs="GHEA Grapalat"/>
                <w:lang w:eastAsia="en-US"/>
              </w:rPr>
              <w:tab/>
              <w:t>Прямое участие</w:t>
            </w:r>
          </w:p>
          <w:p w14:paraId="6D8D3F32" w14:textId="77777777" w:rsidR="0098246F" w:rsidRDefault="00DB2AD6">
            <w:pPr>
              <w:spacing w:before="240" w:after="240" w:line="254" w:lineRule="auto"/>
              <w:rPr>
                <w:rFonts w:ascii="GHEA Grapalat" w:eastAsia="GHEA Grapalat" w:hAnsi="GHEA Grapalat" w:cs="GHEA Grapalat"/>
                <w:lang w:eastAsia="en-US"/>
              </w:rPr>
            </w:pPr>
            <w:sdt>
              <w:sdtPr>
                <w:rPr>
                  <w:rFonts w:ascii="GHEA Grapalat" w:eastAsia="GHEA Grapalat" w:hAnsi="GHEA Grapalat" w:cs="GHEA Grapalat"/>
                  <w:lang w:eastAsia="en-US"/>
                </w:rPr>
                <w:id w:val="1358386919"/>
                <w14:checkbox>
                  <w14:checked w14:val="0"/>
                  <w14:checkedState w14:val="2612" w14:font="MS Gothic"/>
                  <w14:uncheckedState w14:val="2610" w14:font="MS Gothic"/>
                </w14:checkbox>
              </w:sdtPr>
              <w:sdtEndPr/>
              <w:sdtContent>
                <w:r w:rsidR="0098246F">
                  <w:rPr>
                    <w:rFonts w:ascii="Segoe UI Symbol" w:eastAsia="MS Gothic" w:hAnsi="Segoe UI Symbol" w:cs="Segoe UI Symbol"/>
                    <w:lang w:eastAsia="en-US"/>
                  </w:rPr>
                  <w:t>☐</w:t>
                </w:r>
              </w:sdtContent>
            </w:sdt>
            <w:r w:rsidR="0098246F">
              <w:rPr>
                <w:rFonts w:ascii="GHEA Grapalat" w:eastAsia="GHEA Grapalat" w:hAnsi="GHEA Grapalat" w:cs="GHEA Grapalat"/>
                <w:lang w:eastAsia="en-US"/>
              </w:rPr>
              <w:tab/>
              <w:t>Косвенное участие</w:t>
            </w:r>
          </w:p>
        </w:tc>
      </w:tr>
      <w:tr w:rsidR="0098246F" w14:paraId="238D8D14" w14:textId="77777777" w:rsidTr="0098246F">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462F63E" w14:textId="77777777" w:rsidR="0098246F" w:rsidRDefault="00DB2AD6">
            <w:pPr>
              <w:spacing w:before="240" w:after="240" w:line="256" w:lineRule="auto"/>
              <w:rPr>
                <w:rFonts w:ascii="GHEA Grapalat" w:eastAsia="GHEA Grapalat" w:hAnsi="GHEA Grapalat" w:cs="GHEA Grapalat"/>
                <w:lang w:eastAsia="en-US"/>
              </w:rPr>
            </w:pPr>
            <w:sdt>
              <w:sdtPr>
                <w:rPr>
                  <w:rFonts w:ascii="GHEA Grapalat" w:eastAsia="GHEA Grapalat" w:hAnsi="GHEA Grapalat" w:cs="GHEA Grapalat"/>
                  <w:lang w:eastAsia="en-US"/>
                </w:rPr>
                <w:id w:val="-1350172285"/>
                <w14:checkbox>
                  <w14:checked w14:val="0"/>
                  <w14:checkedState w14:val="2612" w14:font="MS Gothic"/>
                  <w14:uncheckedState w14:val="2610" w14:font="MS Gothic"/>
                </w14:checkbox>
              </w:sdtPr>
              <w:sdtEndPr/>
              <w:sdtContent>
                <w:r w:rsidR="0098246F">
                  <w:rPr>
                    <w:rFonts w:ascii="Segoe UI Symbol" w:eastAsia="MS Gothic" w:hAnsi="Segoe UI Symbol" w:cs="Segoe UI Symbol"/>
                    <w:lang w:eastAsia="en-US"/>
                  </w:rPr>
                  <w:t>☐</w:t>
                </w:r>
              </w:sdtContent>
            </w:sdt>
            <w:r w:rsidR="0098246F">
              <w:rPr>
                <w:rFonts w:ascii="GHEA Grapalat" w:eastAsia="GHEA Grapalat" w:hAnsi="GHEA Grapalat" w:cs="GHEA Grapalat"/>
                <w:lang w:eastAsia="en-US"/>
              </w:rPr>
              <w:tab/>
            </w:r>
            <w:r w:rsidR="0098246F">
              <w:rPr>
                <w:rFonts w:ascii="GHEA Grapalat" w:eastAsia="GHEA Grapalat" w:hAnsi="GHEA Grapalat" w:cs="GHEA Grapalat"/>
                <w:lang w:val="hy-AM" w:eastAsia="en-US"/>
              </w:rPr>
              <w:t>б</w:t>
            </w:r>
            <w:r w:rsidR="0098246F">
              <w:rPr>
                <w:rFonts w:eastAsia="Cambria Math"/>
                <w:lang w:eastAsia="en-US"/>
              </w:rPr>
              <w:t>․</w:t>
            </w:r>
            <w:r w:rsidR="0098246F">
              <w:rPr>
                <w:rFonts w:ascii="GHEA Grapalat" w:eastAsia="Cambria Math" w:hAnsi="GHEA Grapalat" w:cs="Cambria Math"/>
                <w:lang w:eastAsia="en-US"/>
              </w:rPr>
              <w:t xml:space="preserve"> </w:t>
            </w:r>
            <w:r w:rsidR="0098246F">
              <w:rPr>
                <w:rFonts w:ascii="GHEA Grapalat" w:eastAsia="GHEA Grapalat" w:hAnsi="GHEA Grapalat" w:cs="GHEA Grapalat"/>
                <w:lang w:eastAsia="en-US"/>
              </w:rPr>
              <w:t xml:space="preserve">имеет право назначать или </w:t>
            </w:r>
            <w:r w:rsidR="0098246F">
              <w:rPr>
                <w:rFonts w:ascii="GHEA Grapalat" w:eastAsia="GHEA Grapalat" w:hAnsi="GHEA Grapalat" w:cs="GHEA Grapalat"/>
                <w:lang w:eastAsia="hy-AM"/>
              </w:rPr>
              <w:t>освобождать</w:t>
            </w:r>
            <w:r w:rsidR="0098246F">
              <w:rPr>
                <w:rFonts w:ascii="GHEA Grapalat" w:eastAsia="GHEA Grapalat" w:hAnsi="GHEA Grapalat" w:cs="GHEA Grapalat"/>
                <w:lang w:eastAsia="en-US"/>
              </w:rPr>
              <w:t xml:space="preserve"> большинство членов органов управления юридического лица</w:t>
            </w:r>
          </w:p>
        </w:tc>
      </w:tr>
      <w:tr w:rsidR="0098246F" w14:paraId="66E6B742" w14:textId="77777777" w:rsidTr="0098246F">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86A08F8" w14:textId="77777777" w:rsidR="0098246F" w:rsidRDefault="00DB2AD6">
            <w:pPr>
              <w:spacing w:before="240" w:after="240" w:line="256" w:lineRule="auto"/>
              <w:rPr>
                <w:rFonts w:ascii="GHEA Grapalat" w:eastAsia="GHEA Grapalat" w:hAnsi="GHEA Grapalat" w:cs="GHEA Grapalat"/>
                <w:lang w:eastAsia="en-US"/>
              </w:rPr>
            </w:pPr>
            <w:sdt>
              <w:sdtPr>
                <w:rPr>
                  <w:rFonts w:ascii="GHEA Grapalat" w:eastAsia="GHEA Grapalat" w:hAnsi="GHEA Grapalat" w:cs="GHEA Grapalat"/>
                  <w:lang w:eastAsia="en-US"/>
                </w:rPr>
                <w:id w:val="-1722589211"/>
                <w14:checkbox>
                  <w14:checked w14:val="0"/>
                  <w14:checkedState w14:val="2612" w14:font="MS Gothic"/>
                  <w14:uncheckedState w14:val="2610" w14:font="MS Gothic"/>
                </w14:checkbox>
              </w:sdtPr>
              <w:sdtEndPr/>
              <w:sdtContent>
                <w:r w:rsidR="0098246F">
                  <w:rPr>
                    <w:rFonts w:ascii="Segoe UI Symbol" w:eastAsia="MS Gothic" w:hAnsi="Segoe UI Symbol" w:cs="Segoe UI Symbol"/>
                    <w:lang w:eastAsia="en-US"/>
                  </w:rPr>
                  <w:t>☐</w:t>
                </w:r>
              </w:sdtContent>
            </w:sdt>
            <w:r w:rsidR="0098246F">
              <w:rPr>
                <w:rFonts w:ascii="GHEA Grapalat" w:eastAsia="GHEA Grapalat" w:hAnsi="GHEA Grapalat" w:cs="GHEA Grapalat"/>
                <w:lang w:eastAsia="en-US"/>
              </w:rPr>
              <w:tab/>
            </w:r>
            <w:r w:rsidR="0098246F">
              <w:rPr>
                <w:rFonts w:ascii="GHEA Grapalat" w:eastAsia="GHEA Grapalat" w:hAnsi="GHEA Grapalat" w:cs="GHEA Grapalat"/>
                <w:lang w:val="hy-AM" w:eastAsia="en-US"/>
              </w:rPr>
              <w:t>в</w:t>
            </w:r>
            <w:r w:rsidR="0098246F">
              <w:rPr>
                <w:rFonts w:eastAsia="Cambria Math"/>
                <w:lang w:eastAsia="en-US"/>
              </w:rPr>
              <w:t>․</w:t>
            </w:r>
            <w:r w:rsidR="0098246F">
              <w:rPr>
                <w:rFonts w:ascii="GHEA Grapalat" w:eastAsia="Cambria Math" w:hAnsi="GHEA Grapalat" w:cs="Cambria Math"/>
                <w:lang w:eastAsia="en-US"/>
              </w:rPr>
              <w:t xml:space="preserve"> </w:t>
            </w:r>
            <w:r w:rsidR="0098246F">
              <w:rPr>
                <w:rFonts w:ascii="GHEA Grapalat" w:eastAsia="GHEA Grapalat" w:hAnsi="GHEA Grapalat" w:cs="GHEA Grapalat"/>
                <w:lang w:eastAsia="en-US"/>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246F" w14:paraId="7C477563" w14:textId="77777777" w:rsidTr="0098246F">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3C113C6A" w14:textId="77777777" w:rsidR="0098246F" w:rsidRDefault="00DB2AD6">
            <w:pPr>
              <w:spacing w:before="240" w:after="240" w:line="256" w:lineRule="auto"/>
              <w:rPr>
                <w:rFonts w:ascii="GHEA Grapalat" w:eastAsia="GHEA Grapalat" w:hAnsi="GHEA Grapalat" w:cs="GHEA Grapalat"/>
                <w:lang w:eastAsia="en-US"/>
              </w:rPr>
            </w:pPr>
            <w:sdt>
              <w:sdtPr>
                <w:rPr>
                  <w:rFonts w:ascii="GHEA Grapalat" w:eastAsia="GHEA Grapalat" w:hAnsi="GHEA Grapalat" w:cs="GHEA Grapalat"/>
                  <w:lang w:eastAsia="en-US"/>
                </w:rPr>
                <w:id w:val="-1583753897"/>
                <w14:checkbox>
                  <w14:checked w14:val="0"/>
                  <w14:checkedState w14:val="2612" w14:font="MS Gothic"/>
                  <w14:uncheckedState w14:val="2610" w14:font="MS Gothic"/>
                </w14:checkbox>
              </w:sdtPr>
              <w:sdtEndPr/>
              <w:sdtContent>
                <w:r w:rsidR="0098246F">
                  <w:rPr>
                    <w:rFonts w:ascii="Segoe UI Symbol" w:eastAsia="MS Gothic" w:hAnsi="Segoe UI Symbol" w:cs="Segoe UI Symbol"/>
                    <w:lang w:eastAsia="en-US"/>
                  </w:rPr>
                  <w:t>☐</w:t>
                </w:r>
              </w:sdtContent>
            </w:sdt>
            <w:r w:rsidR="0098246F">
              <w:rPr>
                <w:rFonts w:ascii="GHEA Grapalat" w:eastAsia="GHEA Grapalat" w:hAnsi="GHEA Grapalat" w:cs="GHEA Grapalat"/>
                <w:lang w:eastAsia="en-US"/>
              </w:rPr>
              <w:tab/>
            </w:r>
            <w:r w:rsidR="0098246F">
              <w:rPr>
                <w:rFonts w:ascii="GHEA Grapalat" w:eastAsia="GHEA Grapalat" w:hAnsi="GHEA Grapalat" w:cs="GHEA Grapalat"/>
                <w:lang w:val="hy-AM" w:eastAsia="en-US"/>
              </w:rPr>
              <w:t>г</w:t>
            </w:r>
            <w:r w:rsidR="0098246F">
              <w:rPr>
                <w:rFonts w:eastAsia="Cambria Math"/>
                <w:lang w:eastAsia="en-US"/>
              </w:rPr>
              <w:t>․</w:t>
            </w:r>
            <w:r w:rsidR="0098246F">
              <w:rPr>
                <w:rFonts w:ascii="GHEA Grapalat" w:eastAsia="Cambria Math" w:hAnsi="GHEA Grapalat" w:cs="Cambria Math"/>
                <w:lang w:eastAsia="en-US"/>
              </w:rPr>
              <w:t xml:space="preserve"> </w:t>
            </w:r>
            <w:r w:rsidR="0098246F">
              <w:rPr>
                <w:rFonts w:ascii="GHEA Grapalat" w:eastAsia="GHEA Grapalat" w:hAnsi="GHEA Grapalat" w:cs="GHEA Grapalat"/>
                <w:lang w:eastAsia="en-US"/>
              </w:rPr>
              <w:t>осуществляет реальный (фактический) контроль за юридическим лицом иными средствами</w:t>
            </w:r>
          </w:p>
        </w:tc>
      </w:tr>
      <w:tr w:rsidR="0098246F" w14:paraId="3578A97E" w14:textId="77777777" w:rsidTr="0098246F">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5C6F50B9" w14:textId="77777777" w:rsidR="0098246F" w:rsidRDefault="00DB2AD6">
            <w:pPr>
              <w:spacing w:before="240" w:after="240" w:line="256" w:lineRule="auto"/>
              <w:rPr>
                <w:rFonts w:ascii="GHEA Grapalat" w:eastAsia="GHEA Grapalat" w:hAnsi="GHEA Grapalat" w:cs="GHEA Grapalat"/>
                <w:lang w:eastAsia="en-US"/>
              </w:rPr>
            </w:pPr>
            <w:sdt>
              <w:sdtPr>
                <w:rPr>
                  <w:rFonts w:ascii="GHEA Grapalat" w:eastAsia="GHEA Grapalat" w:hAnsi="GHEA Grapalat" w:cs="GHEA Grapalat"/>
                  <w:lang w:eastAsia="en-US"/>
                </w:rPr>
                <w:id w:val="-1042667163"/>
                <w14:checkbox>
                  <w14:checked w14:val="0"/>
                  <w14:checkedState w14:val="2612" w14:font="MS Gothic"/>
                  <w14:uncheckedState w14:val="2610" w14:font="MS Gothic"/>
                </w14:checkbox>
              </w:sdtPr>
              <w:sdtEndPr/>
              <w:sdtContent>
                <w:r w:rsidR="0098246F">
                  <w:rPr>
                    <w:rFonts w:ascii="Segoe UI Symbol" w:eastAsia="MS Gothic" w:hAnsi="Segoe UI Symbol" w:cs="Segoe UI Symbol"/>
                    <w:lang w:eastAsia="en-US"/>
                  </w:rPr>
                  <w:t>☐</w:t>
                </w:r>
              </w:sdtContent>
            </w:sdt>
            <w:r w:rsidR="0098246F">
              <w:rPr>
                <w:rFonts w:ascii="GHEA Grapalat" w:eastAsia="GHEA Grapalat" w:hAnsi="GHEA Grapalat" w:cs="GHEA Grapalat"/>
                <w:lang w:eastAsia="en-US"/>
              </w:rPr>
              <w:tab/>
            </w:r>
            <w:r w:rsidR="0098246F">
              <w:rPr>
                <w:rFonts w:ascii="GHEA Grapalat" w:eastAsia="GHEA Grapalat" w:hAnsi="GHEA Grapalat" w:cs="GHEA Grapalat"/>
                <w:lang w:val="hy-AM" w:eastAsia="en-US"/>
              </w:rPr>
              <w:t>д</w:t>
            </w:r>
            <w:r w:rsidR="0098246F">
              <w:rPr>
                <w:rFonts w:eastAsia="Cambria Math"/>
                <w:lang w:eastAsia="en-US"/>
              </w:rPr>
              <w:t>․</w:t>
            </w:r>
            <w:r w:rsidR="0098246F">
              <w:rPr>
                <w:rFonts w:ascii="GHEA Grapalat" w:eastAsia="Cambria Math" w:hAnsi="GHEA Grapalat" w:cs="Cambria Math"/>
                <w:lang w:eastAsia="en-US"/>
              </w:rPr>
              <w:t xml:space="preserve"> </w:t>
            </w:r>
            <w:r w:rsidR="0098246F">
              <w:rPr>
                <w:rFonts w:ascii="GHEA Grapalat" w:eastAsia="GHEA Grapalat" w:hAnsi="GHEA Grapalat" w:cs="GHEA Grapalat"/>
                <w:lang w:eastAsia="en-US"/>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10B09E8" w14:textId="77777777" w:rsidR="0098246F" w:rsidRDefault="0098246F" w:rsidP="0098246F">
      <w:pPr>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60" w:line="254" w:lineRule="auto"/>
        <w:rPr>
          <w:rFonts w:ascii="GHEA Grapalat" w:eastAsia="GHEA Grapalat" w:hAnsi="GHEA Grapalat" w:cs="GHEA Grapalat"/>
          <w:i/>
          <w:color w:val="000000"/>
        </w:rPr>
      </w:pPr>
      <w:r>
        <w:rPr>
          <w:rFonts w:ascii="GHEA Grapalat" w:eastAsia="GHEA Grapalat" w:hAnsi="GHEA Grapalat" w:cs="GHEA Grapalat"/>
          <w:i/>
          <w:color w:val="000000"/>
        </w:rPr>
        <w:t>Информация о статусе реального бене фициара</w:t>
      </w:r>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9"/>
      </w:tblGrid>
      <w:tr w:rsidR="0098246F" w14:paraId="12F6791A" w14:textId="77777777" w:rsidTr="0098246F">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F87FFE4" w14:textId="77777777" w:rsidR="0098246F" w:rsidRDefault="0098246F">
            <w:pPr>
              <w:numPr>
                <w:ilvl w:val="2"/>
                <w:numId w:val="12"/>
              </w:numPr>
              <w:spacing w:after="160" w:line="254" w:lineRule="auto"/>
              <w:ind w:left="284" w:hanging="284"/>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День, месяц, год становления реальным бенефициаром</w:t>
            </w:r>
          </w:p>
        </w:tc>
        <w:tc>
          <w:tcPr>
            <w:tcW w:w="6180" w:type="dxa"/>
            <w:tcBorders>
              <w:top w:val="single" w:sz="4" w:space="0" w:color="000000"/>
              <w:left w:val="single" w:sz="4" w:space="0" w:color="000000"/>
              <w:bottom w:val="single" w:sz="4" w:space="0" w:color="000000"/>
              <w:right w:val="single" w:sz="4" w:space="0" w:color="000000"/>
            </w:tcBorders>
            <w:vAlign w:val="center"/>
          </w:tcPr>
          <w:p w14:paraId="2F70BC59" w14:textId="77777777" w:rsidR="0098246F" w:rsidRDefault="0098246F">
            <w:pPr>
              <w:spacing w:before="240" w:after="240" w:line="256" w:lineRule="auto"/>
              <w:rPr>
                <w:rFonts w:ascii="GHEA Grapalat" w:eastAsia="GHEA Grapalat" w:hAnsi="GHEA Grapalat" w:cs="GHEA Grapalat"/>
                <w:lang w:eastAsia="en-US"/>
              </w:rPr>
            </w:pPr>
          </w:p>
        </w:tc>
      </w:tr>
      <w:tr w:rsidR="0098246F" w14:paraId="7342E47D" w14:textId="77777777" w:rsidTr="0098246F">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4909AF6" w14:textId="77777777" w:rsidR="0098246F" w:rsidRDefault="0098246F">
            <w:pPr>
              <w:numPr>
                <w:ilvl w:val="2"/>
                <w:numId w:val="12"/>
              </w:numPr>
              <w:spacing w:after="160" w:line="254" w:lineRule="auto"/>
              <w:ind w:left="142" w:hanging="142"/>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lastRenderedPageBreak/>
              <w:t>Осуществление контроля за организацией</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0A9591E8" w14:textId="77777777" w:rsidR="0098246F" w:rsidRDefault="00DB2AD6">
            <w:pPr>
              <w:spacing w:before="240" w:after="240" w:line="254" w:lineRule="auto"/>
              <w:rPr>
                <w:rFonts w:ascii="GHEA Grapalat" w:eastAsia="GHEA Grapalat" w:hAnsi="GHEA Grapalat" w:cs="GHEA Grapalat"/>
                <w:lang w:eastAsia="en-US"/>
              </w:rPr>
            </w:pPr>
            <w:sdt>
              <w:sdtPr>
                <w:rPr>
                  <w:rFonts w:ascii="GHEA Grapalat" w:eastAsia="GHEA Grapalat" w:hAnsi="GHEA Grapalat" w:cs="GHEA Grapalat"/>
                  <w:lang w:eastAsia="en-US"/>
                </w:rPr>
                <w:id w:val="1769041764"/>
                <w14:checkbox>
                  <w14:checked w14:val="0"/>
                  <w14:checkedState w14:val="2612" w14:font="MS Gothic"/>
                  <w14:uncheckedState w14:val="2610" w14:font="MS Gothic"/>
                </w14:checkbox>
              </w:sdtPr>
              <w:sdtEndPr/>
              <w:sdtContent>
                <w:r w:rsidR="0098246F">
                  <w:rPr>
                    <w:rFonts w:ascii="Segoe UI Symbol" w:eastAsia="MS Gothic" w:hAnsi="Segoe UI Symbol" w:cs="Segoe UI Symbol"/>
                    <w:lang w:eastAsia="en-US"/>
                  </w:rPr>
                  <w:t>☐</w:t>
                </w:r>
              </w:sdtContent>
            </w:sdt>
            <w:r w:rsidR="0098246F">
              <w:rPr>
                <w:rFonts w:ascii="GHEA Grapalat" w:eastAsia="GHEA Grapalat" w:hAnsi="GHEA Grapalat" w:cs="GHEA Grapalat"/>
                <w:lang w:eastAsia="en-US"/>
              </w:rPr>
              <w:tab/>
              <w:t>Отдельно</w:t>
            </w:r>
          </w:p>
          <w:p w14:paraId="270B3026" w14:textId="77777777" w:rsidR="0098246F" w:rsidRDefault="00DB2AD6">
            <w:pPr>
              <w:spacing w:line="256" w:lineRule="auto"/>
              <w:rPr>
                <w:rFonts w:ascii="GHEA Grapalat" w:eastAsia="GHEA Grapalat" w:hAnsi="GHEA Grapalat" w:cs="GHEA Grapalat"/>
                <w:lang w:eastAsia="en-US"/>
              </w:rPr>
            </w:pPr>
            <w:sdt>
              <w:sdtPr>
                <w:rPr>
                  <w:rFonts w:ascii="GHEA Grapalat" w:eastAsia="GHEA Grapalat" w:hAnsi="GHEA Grapalat" w:cs="GHEA Grapalat"/>
                  <w:lang w:eastAsia="en-US"/>
                </w:rPr>
                <w:id w:val="454287896"/>
                <w14:checkbox>
                  <w14:checked w14:val="0"/>
                  <w14:checkedState w14:val="2612" w14:font="MS Gothic"/>
                  <w14:uncheckedState w14:val="2610" w14:font="MS Gothic"/>
                </w14:checkbox>
              </w:sdtPr>
              <w:sdtEndPr/>
              <w:sdtContent>
                <w:r w:rsidR="0098246F">
                  <w:rPr>
                    <w:rFonts w:ascii="Segoe UI Symbol" w:eastAsia="MS Gothic" w:hAnsi="Segoe UI Symbol" w:cs="Segoe UI Symbol"/>
                    <w:lang w:eastAsia="en-US"/>
                  </w:rPr>
                  <w:t>☐</w:t>
                </w:r>
              </w:sdtContent>
            </w:sdt>
            <w:r w:rsidR="0098246F">
              <w:rPr>
                <w:rFonts w:ascii="GHEA Grapalat" w:eastAsia="GHEA Grapalat" w:hAnsi="GHEA Grapalat" w:cs="GHEA Grapalat"/>
                <w:lang w:eastAsia="en-US"/>
              </w:rPr>
              <w:tab/>
              <w:t>Совместно с аффилированными лицами</w:t>
            </w:r>
          </w:p>
        </w:tc>
      </w:tr>
      <w:tr w:rsidR="0098246F" w14:paraId="5A859846" w14:textId="77777777" w:rsidTr="0098246F">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8448293" w14:textId="77777777" w:rsidR="0098246F" w:rsidRDefault="0098246F">
            <w:pPr>
              <w:numPr>
                <w:ilvl w:val="2"/>
                <w:numId w:val="12"/>
              </w:numPr>
              <w:spacing w:after="160" w:line="254" w:lineRule="auto"/>
              <w:ind w:left="142" w:hanging="142"/>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7522249" w14:textId="77777777" w:rsidR="0098246F" w:rsidRDefault="00DB2AD6">
            <w:pPr>
              <w:spacing w:before="240" w:after="240" w:line="254" w:lineRule="auto"/>
              <w:rPr>
                <w:rFonts w:ascii="GHEA Grapalat" w:eastAsia="GHEA Grapalat" w:hAnsi="GHEA Grapalat" w:cs="GHEA Grapalat"/>
                <w:lang w:eastAsia="en-US"/>
              </w:rPr>
            </w:pPr>
            <w:sdt>
              <w:sdtPr>
                <w:rPr>
                  <w:rFonts w:ascii="GHEA Grapalat" w:eastAsia="GHEA Grapalat" w:hAnsi="GHEA Grapalat" w:cs="GHEA Grapalat"/>
                  <w:lang w:eastAsia="en-US"/>
                </w:rPr>
                <w:id w:val="447587436"/>
                <w14:checkbox>
                  <w14:checked w14:val="0"/>
                  <w14:checkedState w14:val="2612" w14:font="MS Gothic"/>
                  <w14:uncheckedState w14:val="2610" w14:font="MS Gothic"/>
                </w14:checkbox>
              </w:sdtPr>
              <w:sdtEndPr/>
              <w:sdtContent>
                <w:r w:rsidR="0098246F">
                  <w:rPr>
                    <w:rFonts w:ascii="Segoe UI Symbol" w:eastAsia="MS Gothic" w:hAnsi="Segoe UI Symbol" w:cs="Segoe UI Symbol"/>
                    <w:lang w:eastAsia="en-US"/>
                  </w:rPr>
                  <w:t>☐</w:t>
                </w:r>
              </w:sdtContent>
            </w:sdt>
            <w:r w:rsidR="0098246F">
              <w:rPr>
                <w:rFonts w:ascii="GHEA Grapalat" w:eastAsia="GHEA Grapalat" w:hAnsi="GHEA Grapalat" w:cs="GHEA Grapalat"/>
                <w:lang w:eastAsia="en-US"/>
              </w:rPr>
              <w:tab/>
              <w:t>Да</w:t>
            </w:r>
          </w:p>
          <w:p w14:paraId="14FA1F0B" w14:textId="77777777" w:rsidR="0098246F" w:rsidRDefault="00DB2AD6">
            <w:pPr>
              <w:spacing w:before="240" w:after="240" w:line="254" w:lineRule="auto"/>
              <w:rPr>
                <w:rFonts w:ascii="GHEA Grapalat" w:eastAsia="GHEA Grapalat" w:hAnsi="GHEA Grapalat" w:cs="GHEA Grapalat"/>
                <w:lang w:eastAsia="en-US"/>
              </w:rPr>
            </w:pPr>
            <w:sdt>
              <w:sdtPr>
                <w:rPr>
                  <w:rFonts w:ascii="GHEA Grapalat" w:eastAsia="GHEA Grapalat" w:hAnsi="GHEA Grapalat" w:cs="GHEA Grapalat"/>
                  <w:lang w:eastAsia="en-US"/>
                </w:rPr>
                <w:id w:val="-1236392488"/>
                <w14:checkbox>
                  <w14:checked w14:val="0"/>
                  <w14:checkedState w14:val="2612" w14:font="MS Gothic"/>
                  <w14:uncheckedState w14:val="2610" w14:font="MS Gothic"/>
                </w14:checkbox>
              </w:sdtPr>
              <w:sdtEndPr/>
              <w:sdtContent>
                <w:r w:rsidR="0098246F">
                  <w:rPr>
                    <w:rFonts w:ascii="Segoe UI Symbol" w:eastAsia="MS Gothic" w:hAnsi="Segoe UI Symbol" w:cs="Segoe UI Symbol"/>
                    <w:lang w:eastAsia="en-US"/>
                  </w:rPr>
                  <w:t>☐</w:t>
                </w:r>
              </w:sdtContent>
            </w:sdt>
            <w:r w:rsidR="0098246F">
              <w:rPr>
                <w:rFonts w:ascii="GHEA Grapalat" w:eastAsia="GHEA Grapalat" w:hAnsi="GHEA Grapalat" w:cs="GHEA Grapalat"/>
                <w:lang w:eastAsia="en-US"/>
              </w:rPr>
              <w:tab/>
              <w:t>Нет</w:t>
            </w:r>
          </w:p>
        </w:tc>
      </w:tr>
    </w:tbl>
    <w:p w14:paraId="522FA6DF" w14:textId="77777777" w:rsidR="0098246F" w:rsidRDefault="0098246F" w:rsidP="0098246F">
      <w:pPr>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246F" w14:paraId="79CE9FD1" w14:textId="77777777" w:rsidTr="0098246F">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9219301"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proofErr w:type="gramStart"/>
            <w:r>
              <w:rPr>
                <w:rFonts w:ascii="GHEA Grapalat" w:eastAsia="GHEA Grapalat" w:hAnsi="GHEA Grapalat" w:cs="GHEA Grapalat"/>
                <w:color w:val="000000"/>
                <w:lang w:eastAsia="en-US"/>
              </w:rPr>
              <w:t xml:space="preserve">Адрес </w:t>
            </w:r>
            <w:r>
              <w:rPr>
                <w:rFonts w:ascii="Calibri" w:eastAsia="GHEA Grapalat" w:hAnsi="Calibri" w:cs="Calibri"/>
                <w:color w:val="000000"/>
                <w:lang w:eastAsia="en-US"/>
              </w:rPr>
              <w:t> </w:t>
            </w:r>
            <w:r>
              <w:rPr>
                <w:rFonts w:ascii="GHEA Grapalat" w:eastAsia="GHEA Grapalat" w:hAnsi="GHEA Grapalat" w:cs="GHEA Grapalat"/>
                <w:color w:val="000000"/>
                <w:lang w:eastAsia="en-US"/>
              </w:rPr>
              <w:t>электронной</w:t>
            </w:r>
            <w:proofErr w:type="gramEnd"/>
            <w:r>
              <w:rPr>
                <w:rFonts w:ascii="GHEA Grapalat" w:eastAsia="GHEA Grapalat" w:hAnsi="GHEA Grapalat" w:cs="GHEA Grapalat"/>
                <w:color w:val="000000"/>
                <w:lang w:eastAsia="en-US"/>
              </w:rPr>
              <w:t xml:space="preserve"> почты</w:t>
            </w:r>
          </w:p>
        </w:tc>
        <w:tc>
          <w:tcPr>
            <w:tcW w:w="6180" w:type="dxa"/>
            <w:tcBorders>
              <w:top w:val="single" w:sz="4" w:space="0" w:color="000000"/>
              <w:left w:val="single" w:sz="4" w:space="0" w:color="000000"/>
              <w:bottom w:val="single" w:sz="4" w:space="0" w:color="000000"/>
              <w:right w:val="single" w:sz="4" w:space="0" w:color="000000"/>
            </w:tcBorders>
            <w:vAlign w:val="center"/>
          </w:tcPr>
          <w:p w14:paraId="6811469B" w14:textId="77777777" w:rsidR="0098246F" w:rsidRDefault="0098246F">
            <w:pPr>
              <w:spacing w:before="240" w:after="240" w:line="256" w:lineRule="auto"/>
              <w:rPr>
                <w:rFonts w:ascii="GHEA Grapalat" w:eastAsia="GHEA Grapalat" w:hAnsi="GHEA Grapalat" w:cs="GHEA Grapalat"/>
                <w:lang w:eastAsia="en-US"/>
              </w:rPr>
            </w:pPr>
          </w:p>
        </w:tc>
      </w:tr>
      <w:tr w:rsidR="0098246F" w14:paraId="34474661" w14:textId="77777777" w:rsidTr="0098246F">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6D60A44"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Номер телефона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5C549790" w14:textId="77777777" w:rsidR="0098246F" w:rsidRDefault="0098246F">
            <w:pPr>
              <w:spacing w:before="240" w:after="240" w:line="256" w:lineRule="auto"/>
              <w:rPr>
                <w:rFonts w:ascii="GHEA Grapalat" w:eastAsia="GHEA Grapalat" w:hAnsi="GHEA Grapalat" w:cs="GHEA Grapalat"/>
                <w:lang w:eastAsia="en-US"/>
              </w:rPr>
            </w:pPr>
          </w:p>
        </w:tc>
      </w:tr>
    </w:tbl>
    <w:p w14:paraId="2D63D3A0"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92"/>
        <w:rPr>
          <w:rFonts w:ascii="GHEA Grapalat" w:eastAsia="GHEA Grapalat" w:hAnsi="GHEA Grapalat" w:cs="GHEA Grapalat"/>
          <w:i/>
          <w:color w:val="000000"/>
        </w:rPr>
      </w:pPr>
      <w:r>
        <w:rPr>
          <w:rFonts w:ascii="GHEA Grapalat" w:hAnsi="GHEA Grapalat"/>
        </w:rPr>
        <w:br w:type="page"/>
      </w:r>
    </w:p>
    <w:p w14:paraId="69BA798A" w14:textId="77777777" w:rsidR="0098246F" w:rsidRDefault="0098246F" w:rsidP="0098246F">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31D589DC" w14:textId="77777777" w:rsidR="0098246F" w:rsidRDefault="0098246F" w:rsidP="0098246F">
      <w:pPr>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246F" w14:paraId="7D7C1756" w14:textId="77777777" w:rsidTr="0098246F">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81697E2"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45CDA692" w14:textId="77777777" w:rsidR="0098246F" w:rsidRDefault="0098246F">
            <w:pPr>
              <w:spacing w:before="240" w:after="240" w:line="256" w:lineRule="auto"/>
              <w:rPr>
                <w:rFonts w:ascii="GHEA Grapalat" w:eastAsia="GHEA Grapalat" w:hAnsi="GHEA Grapalat" w:cs="GHEA Grapalat"/>
                <w:lang w:eastAsia="en-US"/>
              </w:rPr>
            </w:pPr>
          </w:p>
        </w:tc>
      </w:tr>
      <w:tr w:rsidR="0098246F" w14:paraId="0A878701" w14:textId="77777777" w:rsidTr="0098246F">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C983874"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Наименование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16BA7782" w14:textId="77777777" w:rsidR="0098246F" w:rsidRDefault="0098246F">
            <w:pPr>
              <w:spacing w:before="240" w:after="240" w:line="256" w:lineRule="auto"/>
              <w:rPr>
                <w:rFonts w:ascii="GHEA Grapalat" w:eastAsia="GHEA Grapalat" w:hAnsi="GHEA Grapalat" w:cs="GHEA Grapalat"/>
                <w:lang w:eastAsia="en-US"/>
              </w:rPr>
            </w:pPr>
          </w:p>
        </w:tc>
      </w:tr>
      <w:tr w:rsidR="0098246F" w14:paraId="6E516B65" w14:textId="77777777" w:rsidTr="0098246F">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C52DD80"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2082A73" w14:textId="77777777" w:rsidR="0098246F" w:rsidRDefault="0098246F">
            <w:pPr>
              <w:spacing w:before="240" w:after="240" w:line="256" w:lineRule="auto"/>
              <w:rPr>
                <w:rFonts w:ascii="GHEA Grapalat" w:eastAsia="GHEA Grapalat" w:hAnsi="GHEA Grapalat" w:cs="GHEA Grapalat"/>
                <w:lang w:eastAsia="en-US"/>
              </w:rPr>
            </w:pPr>
          </w:p>
        </w:tc>
      </w:tr>
      <w:tr w:rsidR="0098246F" w14:paraId="1029D6F6" w14:textId="77777777" w:rsidTr="0098246F">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491F7EE"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2EE13137" w14:textId="77777777" w:rsidR="0098246F" w:rsidRDefault="0098246F">
            <w:pPr>
              <w:spacing w:before="240" w:after="240" w:line="256" w:lineRule="auto"/>
              <w:rPr>
                <w:rFonts w:ascii="GHEA Grapalat" w:eastAsia="GHEA Grapalat" w:hAnsi="GHEA Grapalat" w:cs="GHEA Grapalat"/>
                <w:lang w:eastAsia="en-US"/>
              </w:rPr>
            </w:pPr>
          </w:p>
        </w:tc>
      </w:tr>
      <w:tr w:rsidR="0098246F" w14:paraId="70B2CE30" w14:textId="77777777" w:rsidTr="0098246F">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02855E3"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Адрес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1673B9FD" w14:textId="77777777" w:rsidR="0098246F" w:rsidRDefault="0098246F">
            <w:pPr>
              <w:spacing w:before="240" w:after="240" w:line="256" w:lineRule="auto"/>
              <w:rPr>
                <w:rFonts w:ascii="GHEA Grapalat" w:eastAsia="GHEA Grapalat" w:hAnsi="GHEA Grapalat" w:cs="GHEA Grapalat"/>
                <w:lang w:eastAsia="en-US"/>
              </w:rPr>
            </w:pPr>
          </w:p>
        </w:tc>
      </w:tr>
      <w:tr w:rsidR="0098246F" w14:paraId="10F5E3EC" w14:textId="77777777" w:rsidTr="0098246F">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69CF8E2"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Государство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1F04A9E1" w14:textId="77777777" w:rsidR="0098246F" w:rsidRDefault="0098246F">
            <w:pPr>
              <w:spacing w:before="240" w:after="240" w:line="256" w:lineRule="auto"/>
              <w:rPr>
                <w:rFonts w:ascii="GHEA Grapalat" w:eastAsia="GHEA Grapalat" w:hAnsi="GHEA Grapalat" w:cs="GHEA Grapalat"/>
                <w:lang w:eastAsia="en-US"/>
              </w:rPr>
            </w:pPr>
          </w:p>
        </w:tc>
      </w:tr>
      <w:tr w:rsidR="0098246F" w14:paraId="4A60AA00" w14:textId="77777777" w:rsidTr="0098246F">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4359DA4"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57ED6C4D" w14:textId="77777777" w:rsidR="0098246F" w:rsidRDefault="0098246F">
            <w:pPr>
              <w:spacing w:before="240" w:after="240" w:line="256" w:lineRule="auto"/>
              <w:rPr>
                <w:rFonts w:ascii="GHEA Grapalat" w:eastAsia="GHEA Grapalat" w:hAnsi="GHEA Grapalat" w:cs="GHEA Grapalat"/>
                <w:lang w:eastAsia="en-US"/>
              </w:rPr>
            </w:pPr>
          </w:p>
        </w:tc>
      </w:tr>
    </w:tbl>
    <w:p w14:paraId="7966AEA5" w14:textId="77777777" w:rsidR="0098246F" w:rsidRDefault="0098246F" w:rsidP="0098246F">
      <w:pPr>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246F" w14:paraId="20F8C1A4" w14:textId="77777777" w:rsidTr="0098246F">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346D850" w14:textId="77777777" w:rsidR="0098246F" w:rsidRDefault="0098246F">
            <w:pPr>
              <w:numPr>
                <w:ilvl w:val="2"/>
                <w:numId w:val="12"/>
              </w:numPr>
              <w:spacing w:after="160" w:line="254" w:lineRule="auto"/>
              <w:ind w:left="142" w:hanging="142"/>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Имя и фамилия реального бенефициара (бенефициаров), для которого организация является промежуточным юридическим лицом</w:t>
            </w:r>
          </w:p>
        </w:tc>
        <w:tc>
          <w:tcPr>
            <w:tcW w:w="6180" w:type="dxa"/>
            <w:tcBorders>
              <w:top w:val="single" w:sz="4" w:space="0" w:color="000000"/>
              <w:left w:val="single" w:sz="4" w:space="0" w:color="000000"/>
              <w:bottom w:val="single" w:sz="4" w:space="0" w:color="000000"/>
              <w:right w:val="single" w:sz="4" w:space="0" w:color="000000"/>
            </w:tcBorders>
          </w:tcPr>
          <w:p w14:paraId="7FE5764F" w14:textId="77777777" w:rsidR="0098246F" w:rsidRDefault="0098246F">
            <w:pPr>
              <w:spacing w:before="240" w:after="240" w:line="256" w:lineRule="auto"/>
              <w:rPr>
                <w:rFonts w:ascii="GHEA Grapalat" w:eastAsia="GHEA Grapalat" w:hAnsi="GHEA Grapalat" w:cs="GHEA Grapalat"/>
                <w:lang w:eastAsia="en-US"/>
              </w:rPr>
            </w:pPr>
          </w:p>
        </w:tc>
      </w:tr>
      <w:tr w:rsidR="0098246F" w14:paraId="55B5E879" w14:textId="77777777" w:rsidTr="0098246F">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02297DAF" w14:textId="77777777" w:rsidR="0098246F" w:rsidRDefault="0098246F">
            <w:pPr>
              <w:spacing w:line="256" w:lineRule="auto"/>
              <w:rPr>
                <w:rFonts w:ascii="GHEA Grapalat" w:eastAsia="GHEA Grapalat" w:hAnsi="GHEA Grapalat" w:cs="GHEA Grapalat"/>
                <w:color w:val="000000"/>
                <w:lang w:eastAsia="en-US"/>
              </w:rPr>
            </w:pPr>
          </w:p>
        </w:tc>
        <w:tc>
          <w:tcPr>
            <w:tcW w:w="6180" w:type="dxa"/>
            <w:tcBorders>
              <w:top w:val="single" w:sz="4" w:space="0" w:color="000000"/>
              <w:left w:val="single" w:sz="4" w:space="0" w:color="000000"/>
              <w:bottom w:val="single" w:sz="4" w:space="0" w:color="000000"/>
              <w:right w:val="single" w:sz="4" w:space="0" w:color="000000"/>
            </w:tcBorders>
          </w:tcPr>
          <w:p w14:paraId="0CC75288" w14:textId="77777777" w:rsidR="0098246F" w:rsidRDefault="0098246F">
            <w:pPr>
              <w:spacing w:before="240" w:after="240" w:line="256" w:lineRule="auto"/>
              <w:rPr>
                <w:rFonts w:ascii="GHEA Grapalat" w:eastAsia="GHEA Grapalat" w:hAnsi="GHEA Grapalat" w:cs="GHEA Grapalat"/>
                <w:lang w:eastAsia="en-US"/>
              </w:rPr>
            </w:pPr>
          </w:p>
        </w:tc>
      </w:tr>
      <w:tr w:rsidR="0098246F" w14:paraId="3BF05B37" w14:textId="77777777" w:rsidTr="0098246F">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3EA45C37" w14:textId="77777777" w:rsidR="0098246F" w:rsidRDefault="0098246F">
            <w:pPr>
              <w:spacing w:line="256" w:lineRule="auto"/>
              <w:rPr>
                <w:rFonts w:ascii="GHEA Grapalat" w:eastAsia="GHEA Grapalat" w:hAnsi="GHEA Grapalat" w:cs="GHEA Grapalat"/>
                <w:color w:val="000000"/>
                <w:lang w:eastAsia="en-US"/>
              </w:rPr>
            </w:pPr>
          </w:p>
        </w:tc>
        <w:tc>
          <w:tcPr>
            <w:tcW w:w="6180" w:type="dxa"/>
            <w:tcBorders>
              <w:top w:val="single" w:sz="4" w:space="0" w:color="000000"/>
              <w:left w:val="single" w:sz="4" w:space="0" w:color="000000"/>
              <w:bottom w:val="single" w:sz="4" w:space="0" w:color="000000"/>
              <w:right w:val="single" w:sz="4" w:space="0" w:color="000000"/>
            </w:tcBorders>
          </w:tcPr>
          <w:p w14:paraId="4272749C" w14:textId="77777777" w:rsidR="0098246F" w:rsidRDefault="0098246F">
            <w:pPr>
              <w:spacing w:before="240" w:after="240" w:line="256" w:lineRule="auto"/>
              <w:rPr>
                <w:rFonts w:ascii="GHEA Grapalat" w:eastAsia="GHEA Grapalat" w:hAnsi="GHEA Grapalat" w:cs="GHEA Grapalat"/>
                <w:lang w:eastAsia="en-US"/>
              </w:rPr>
            </w:pPr>
          </w:p>
        </w:tc>
      </w:tr>
      <w:tr w:rsidR="0098246F" w14:paraId="4490A33D" w14:textId="77777777" w:rsidTr="0098246F">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0EE81EF5" w14:textId="77777777" w:rsidR="0098246F" w:rsidRDefault="0098246F">
            <w:pPr>
              <w:spacing w:line="256" w:lineRule="auto"/>
              <w:rPr>
                <w:rFonts w:ascii="GHEA Grapalat" w:eastAsia="GHEA Grapalat" w:hAnsi="GHEA Grapalat" w:cs="GHEA Grapalat"/>
                <w:color w:val="000000"/>
                <w:lang w:eastAsia="en-US"/>
              </w:rPr>
            </w:pPr>
          </w:p>
        </w:tc>
        <w:tc>
          <w:tcPr>
            <w:tcW w:w="6180" w:type="dxa"/>
            <w:tcBorders>
              <w:top w:val="single" w:sz="4" w:space="0" w:color="000000"/>
              <w:left w:val="single" w:sz="4" w:space="0" w:color="000000"/>
              <w:bottom w:val="single" w:sz="4" w:space="0" w:color="000000"/>
              <w:right w:val="single" w:sz="4" w:space="0" w:color="000000"/>
            </w:tcBorders>
          </w:tcPr>
          <w:p w14:paraId="79F84589" w14:textId="77777777" w:rsidR="0098246F" w:rsidRDefault="0098246F">
            <w:pPr>
              <w:spacing w:before="240" w:after="240" w:line="256" w:lineRule="auto"/>
              <w:rPr>
                <w:rFonts w:ascii="GHEA Grapalat" w:eastAsia="GHEA Grapalat" w:hAnsi="GHEA Grapalat" w:cs="GHEA Grapalat"/>
                <w:lang w:eastAsia="en-US"/>
              </w:rPr>
            </w:pPr>
          </w:p>
        </w:tc>
      </w:tr>
      <w:tr w:rsidR="0098246F" w14:paraId="2994AC65" w14:textId="77777777" w:rsidTr="0098246F">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7BD32868" w14:textId="77777777" w:rsidR="0098246F" w:rsidRDefault="0098246F">
            <w:pPr>
              <w:spacing w:line="256" w:lineRule="auto"/>
              <w:rPr>
                <w:rFonts w:ascii="GHEA Grapalat" w:eastAsia="GHEA Grapalat" w:hAnsi="GHEA Grapalat" w:cs="GHEA Grapalat"/>
                <w:color w:val="000000"/>
                <w:lang w:eastAsia="en-US"/>
              </w:rPr>
            </w:pPr>
          </w:p>
        </w:tc>
        <w:tc>
          <w:tcPr>
            <w:tcW w:w="6180" w:type="dxa"/>
            <w:tcBorders>
              <w:top w:val="single" w:sz="4" w:space="0" w:color="000000"/>
              <w:left w:val="single" w:sz="4" w:space="0" w:color="000000"/>
              <w:bottom w:val="single" w:sz="4" w:space="0" w:color="000000"/>
              <w:right w:val="single" w:sz="4" w:space="0" w:color="000000"/>
            </w:tcBorders>
          </w:tcPr>
          <w:p w14:paraId="6EC22865" w14:textId="77777777" w:rsidR="0098246F" w:rsidRDefault="0098246F">
            <w:pPr>
              <w:spacing w:before="240" w:after="240" w:line="256" w:lineRule="auto"/>
              <w:rPr>
                <w:rFonts w:ascii="GHEA Grapalat" w:eastAsia="GHEA Grapalat" w:hAnsi="GHEA Grapalat" w:cs="GHEA Grapalat"/>
                <w:lang w:eastAsia="en-US"/>
              </w:rPr>
            </w:pPr>
          </w:p>
        </w:tc>
      </w:tr>
    </w:tbl>
    <w:p w14:paraId="47A6625A" w14:textId="77777777" w:rsidR="0098246F" w:rsidRDefault="0098246F" w:rsidP="0098246F">
      <w:pPr>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60" w:line="254" w:lineRule="auto"/>
        <w:rPr>
          <w:rFonts w:ascii="GHEA Grapalat" w:eastAsia="GHEA Grapalat" w:hAnsi="GHEA Grapalat" w:cs="GHEA Grapalat"/>
          <w:i/>
        </w:rPr>
      </w:pPr>
      <w:r>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246F" w14:paraId="32731A3D" w14:textId="77777777" w:rsidTr="0098246F">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517F15C"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lastRenderedPageBreak/>
              <w:t>Наименование фондовой биржи</w:t>
            </w:r>
          </w:p>
        </w:tc>
        <w:tc>
          <w:tcPr>
            <w:tcW w:w="6180" w:type="dxa"/>
            <w:tcBorders>
              <w:top w:val="single" w:sz="4" w:space="0" w:color="000000"/>
              <w:left w:val="single" w:sz="4" w:space="0" w:color="000000"/>
              <w:bottom w:val="single" w:sz="4" w:space="0" w:color="000000"/>
              <w:right w:val="single" w:sz="4" w:space="0" w:color="000000"/>
            </w:tcBorders>
            <w:vAlign w:val="center"/>
          </w:tcPr>
          <w:p w14:paraId="12932806" w14:textId="77777777" w:rsidR="0098246F" w:rsidRDefault="0098246F">
            <w:pPr>
              <w:spacing w:before="240" w:after="240" w:line="256" w:lineRule="auto"/>
              <w:rPr>
                <w:rFonts w:ascii="GHEA Grapalat" w:eastAsia="GHEA Grapalat" w:hAnsi="GHEA Grapalat" w:cs="GHEA Grapalat"/>
                <w:lang w:eastAsia="en-US"/>
              </w:rPr>
            </w:pPr>
          </w:p>
        </w:tc>
      </w:tr>
      <w:tr w:rsidR="0098246F" w14:paraId="1BAD1FCF" w14:textId="77777777" w:rsidTr="0098246F">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4C26883" w14:textId="77777777" w:rsidR="0098246F" w:rsidRDefault="0098246F">
            <w:pPr>
              <w:numPr>
                <w:ilvl w:val="2"/>
                <w:numId w:val="12"/>
              </w:numPr>
              <w:spacing w:after="160" w:line="254" w:lineRule="auto"/>
              <w:ind w:left="0" w:firstLine="0"/>
              <w:rPr>
                <w:rFonts w:ascii="GHEA Grapalat" w:eastAsia="GHEA Grapalat" w:hAnsi="GHEA Grapalat" w:cs="GHEA Grapalat"/>
                <w:color w:val="000000"/>
                <w:lang w:eastAsia="en-US"/>
              </w:rPr>
            </w:pPr>
            <w:r>
              <w:rPr>
                <w:rFonts w:ascii="GHEA Grapalat" w:eastAsia="GHEA Grapalat" w:hAnsi="GHEA Grapalat" w:cs="GHEA Grapalat"/>
                <w:color w:val="000000"/>
                <w:lang w:eastAsia="en-US"/>
              </w:rPr>
              <w:t>Ссылка на документы, наличествующие на бирже</w:t>
            </w:r>
          </w:p>
        </w:tc>
        <w:tc>
          <w:tcPr>
            <w:tcW w:w="6180" w:type="dxa"/>
            <w:tcBorders>
              <w:top w:val="single" w:sz="4" w:space="0" w:color="000000"/>
              <w:left w:val="single" w:sz="4" w:space="0" w:color="000000"/>
              <w:bottom w:val="single" w:sz="4" w:space="0" w:color="000000"/>
              <w:right w:val="single" w:sz="4" w:space="0" w:color="000000"/>
            </w:tcBorders>
            <w:vAlign w:val="center"/>
          </w:tcPr>
          <w:p w14:paraId="31300E9B" w14:textId="77777777" w:rsidR="0098246F" w:rsidRDefault="0098246F">
            <w:pPr>
              <w:spacing w:before="240" w:after="240" w:line="256" w:lineRule="auto"/>
              <w:rPr>
                <w:rFonts w:ascii="GHEA Grapalat" w:eastAsia="GHEA Grapalat" w:hAnsi="GHEA Grapalat" w:cs="GHEA Grapalat"/>
                <w:lang w:eastAsia="en-US"/>
              </w:rPr>
            </w:pPr>
          </w:p>
        </w:tc>
      </w:tr>
    </w:tbl>
    <w:p w14:paraId="5BAA1752"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rPr>
          <w:rFonts w:ascii="GHEA Grapalat" w:eastAsia="GHEA Grapalat" w:hAnsi="GHEA Grapalat" w:cs="GHEA Grapalat"/>
          <w:i/>
        </w:rPr>
      </w:pPr>
      <w:r>
        <w:rPr>
          <w:rFonts w:ascii="GHEA Grapalat" w:eastAsia="GHEA Grapalat" w:hAnsi="GHEA Grapalat" w:cs="GHEA Grapalat"/>
          <w:i/>
        </w:rPr>
        <w:br w:type="page"/>
      </w:r>
    </w:p>
    <w:p w14:paraId="274D9DCD" w14:textId="77777777" w:rsidR="0098246F" w:rsidRDefault="0098246F" w:rsidP="0098246F">
      <w:pPr>
        <w:pStyle w:val="aff1"/>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eastAsia="GHEA Grapalat" w:hAnsi="GHEA Grapalat" w:cs="GHEA Grapalat"/>
          <w:b/>
          <w:color w:val="000000"/>
        </w:rPr>
      </w:pPr>
      <w:r>
        <w:rPr>
          <w:rFonts w:ascii="GHEA Grapalat" w:eastAsia="GHEA Grapalat" w:hAnsi="GHEA Grapalat" w:cs="GHEA Grapalat"/>
          <w:b/>
          <w:color w:val="000000"/>
        </w:rPr>
        <w:lastRenderedPageBreak/>
        <w:t>Дополнительные примечания</w:t>
      </w:r>
    </w:p>
    <w:tbl>
      <w:tblPr>
        <w:tblStyle w:val="aff5"/>
        <w:tblW w:w="0" w:type="auto"/>
        <w:tblInd w:w="0" w:type="dxa"/>
        <w:tblLayout w:type="fixed"/>
        <w:tblLook w:val="04A0" w:firstRow="1" w:lastRow="0" w:firstColumn="1" w:lastColumn="0" w:noHBand="0" w:noVBand="1"/>
      </w:tblPr>
      <w:tblGrid>
        <w:gridCol w:w="9016"/>
      </w:tblGrid>
      <w:tr w:rsidR="0098246F" w14:paraId="39B4E8CD" w14:textId="77777777" w:rsidTr="0098246F">
        <w:tc>
          <w:tcPr>
            <w:tcW w:w="9016"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7AB825C" w14:textId="77777777" w:rsidR="0098246F" w:rsidRDefault="0098246F">
            <w:pPr>
              <w:spacing w:before="240" w:after="160" w:line="254" w:lineRule="auto"/>
              <w:rPr>
                <w:rFonts w:ascii="GHEA Grapalat" w:eastAsia="GHEA Grapalat" w:hAnsi="GHEA Grapalat" w:cs="GHEA Grapalat"/>
                <w:i/>
                <w:color w:val="000000"/>
              </w:rPr>
            </w:pPr>
            <w:r>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246F" w14:paraId="668970A4" w14:textId="77777777" w:rsidTr="0098246F">
        <w:trPr>
          <w:trHeight w:val="10187"/>
        </w:trPr>
        <w:tc>
          <w:tcPr>
            <w:tcW w:w="9016" w:type="dxa"/>
            <w:tcBorders>
              <w:top w:val="single" w:sz="4" w:space="0" w:color="auto"/>
              <w:left w:val="single" w:sz="4" w:space="0" w:color="auto"/>
              <w:bottom w:val="single" w:sz="4" w:space="0" w:color="auto"/>
              <w:right w:val="single" w:sz="4" w:space="0" w:color="auto"/>
            </w:tcBorders>
          </w:tcPr>
          <w:p w14:paraId="6C53D118" w14:textId="77777777" w:rsidR="0098246F" w:rsidRDefault="0098246F">
            <w:pPr>
              <w:rPr>
                <w:rFonts w:ascii="GHEA Grapalat" w:eastAsia="GHEA Grapalat" w:hAnsi="GHEA Grapalat" w:cs="GHEA Grapalat"/>
                <w:b/>
                <w:color w:val="000000"/>
              </w:rPr>
            </w:pPr>
          </w:p>
        </w:tc>
      </w:tr>
    </w:tbl>
    <w:p w14:paraId="41B32536"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eastAsia="GHEA Grapalat" w:hAnsi="GHEA Grapalat" w:cs="GHEA Grapalat"/>
          <w:b/>
          <w:color w:val="000000"/>
        </w:rPr>
      </w:pPr>
    </w:p>
    <w:p w14:paraId="10A75619"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b/>
        </w:rPr>
      </w:pPr>
    </w:p>
    <w:p w14:paraId="7E9EA983"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3" w:author="Inesa Kocharyan" w:date="2021-09-01T11:45:00Z"/>
          <w:rFonts w:ascii="GHEA Grapalat" w:hAnsi="GHEA Grapalat"/>
          <w:b/>
        </w:rPr>
      </w:pPr>
    </w:p>
    <w:p w14:paraId="27D9FBC8"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b/>
        </w:rPr>
      </w:pPr>
      <w:r>
        <w:rPr>
          <w:rFonts w:ascii="GHEA Grapalat" w:hAnsi="GHEA Grapalat"/>
          <w:b/>
        </w:rPr>
        <w:br w:type="page"/>
      </w:r>
    </w:p>
    <w:p w14:paraId="709CDE6D"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GHEA Grapalat" w:hAnsi="GHEA Grapalat"/>
          <w:b/>
          <w:lang w:val="hy-AM"/>
        </w:rPr>
      </w:pPr>
      <w:r>
        <w:rPr>
          <w:rFonts w:ascii="GHEA Grapalat" w:hAnsi="GHEA Grapalat"/>
          <w:b/>
        </w:rPr>
        <w:lastRenderedPageBreak/>
        <w:t>Порядок заполнения декларации</w:t>
      </w:r>
    </w:p>
    <w:p w14:paraId="4D0DF355" w14:textId="77777777" w:rsidR="0098246F" w:rsidRDefault="0098246F" w:rsidP="0098246F">
      <w:pPr>
        <w:pStyle w:val="aff1"/>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360" w:lineRule="auto"/>
        <w:ind w:left="0"/>
        <w:contextualSpacing/>
        <w:jc w:val="both"/>
        <w:rPr>
          <w:rFonts w:ascii="GHEA Grapalat" w:hAnsi="GHEA Grapalat"/>
        </w:rPr>
      </w:pPr>
      <w:r>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B3CE7E9" w14:textId="77777777" w:rsidR="0098246F" w:rsidRDefault="0098246F" w:rsidP="0098246F">
      <w:pPr>
        <w:pStyle w:val="aff1"/>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142"/>
        <w:contextualSpacing/>
        <w:jc w:val="both"/>
        <w:rPr>
          <w:rFonts w:ascii="GHEA Grapalat" w:hAnsi="GHEA Grapalat"/>
        </w:rPr>
      </w:pPr>
      <w:r>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A999BED" w14:textId="77777777" w:rsidR="0098246F" w:rsidRDefault="0098246F" w:rsidP="0098246F">
      <w:pPr>
        <w:pStyle w:val="aff1"/>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rFonts w:ascii="GHEA Grapalat" w:hAnsi="GHEA Grapalat"/>
        </w:rPr>
      </w:pPr>
      <w:r>
        <w:rPr>
          <w:rFonts w:ascii="GHEA Grapalat" w:hAnsi="GHEA Grapalat"/>
        </w:rPr>
        <w:t xml:space="preserve">в </w:t>
      </w:r>
      <w:proofErr w:type="gramStart"/>
      <w:r>
        <w:rPr>
          <w:rFonts w:ascii="GHEA Grapalat" w:hAnsi="GHEA Grapalat"/>
        </w:rPr>
        <w:t>подразделе  "</w:t>
      </w:r>
      <w:proofErr w:type="gramEnd"/>
      <w:r>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51FFBB79" w14:textId="77777777" w:rsidR="0098246F" w:rsidRDefault="0098246F" w:rsidP="0098246F">
      <w:pPr>
        <w:pStyle w:val="aff1"/>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contextualSpacing/>
        <w:jc w:val="both"/>
        <w:rPr>
          <w:rFonts w:ascii="GHEA Grapalat" w:hAnsi="GHEA Grapalat"/>
        </w:rPr>
      </w:pPr>
      <w:r>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AC7EBC5" w14:textId="77777777" w:rsidR="0098246F" w:rsidRDefault="0098246F" w:rsidP="0098246F">
      <w:pPr>
        <w:pStyle w:val="aff1"/>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42" w:hanging="284"/>
        <w:contextualSpacing/>
        <w:jc w:val="both"/>
        <w:rPr>
          <w:rFonts w:ascii="GHEA Grapalat" w:hAnsi="GHEA Grapalat"/>
        </w:rPr>
      </w:pPr>
      <w:r>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t xml:space="preserve"> </w:t>
      </w:r>
      <w:r>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ACC41A" w14:textId="77777777" w:rsidR="0098246F" w:rsidRDefault="0098246F" w:rsidP="0098246F">
      <w:pPr>
        <w:pStyle w:val="aff1"/>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rFonts w:ascii="GHEA Grapalat" w:hAnsi="GHEA Grapalat"/>
        </w:rPr>
      </w:pPr>
      <w:r>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78EBE39F" w14:textId="77777777" w:rsidR="0098246F" w:rsidRDefault="0098246F" w:rsidP="0098246F">
      <w:pPr>
        <w:pStyle w:val="aff1"/>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rFonts w:ascii="GHEA Grapalat" w:hAnsi="GHEA Grapalat"/>
        </w:rPr>
      </w:pPr>
      <w:r>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C884439" w14:textId="77777777" w:rsidR="0098246F" w:rsidRDefault="0098246F" w:rsidP="0098246F">
      <w:pPr>
        <w:pStyle w:val="aff1"/>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rFonts w:ascii="GHEA Grapalat" w:hAnsi="GHEA Grapalat"/>
        </w:rPr>
      </w:pPr>
      <w:r>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2AE031D" w14:textId="77777777" w:rsidR="0098246F" w:rsidRDefault="0098246F" w:rsidP="0098246F">
      <w:pPr>
        <w:pStyle w:val="aff1"/>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contextualSpacing/>
        <w:jc w:val="both"/>
        <w:rPr>
          <w:rFonts w:ascii="GHEA Grapalat" w:hAnsi="GHEA Grapalat"/>
        </w:rPr>
      </w:pPr>
      <w:r>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Pr>
          <w:rFonts w:ascii="MS Mincho" w:eastAsia="MS Mincho" w:hAnsi="MS Mincho" w:cs="MS Mincho" w:hint="eastAsia"/>
          <w:lang w:val="en-US"/>
        </w:rPr>
        <w:t>․</w:t>
      </w:r>
    </w:p>
    <w:p w14:paraId="48BA6985" w14:textId="77777777" w:rsidR="0098246F" w:rsidRDefault="0098246F" w:rsidP="0098246F">
      <w:pPr>
        <w:pStyle w:val="aff1"/>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hanging="426"/>
        <w:contextualSpacing/>
        <w:jc w:val="both"/>
        <w:rPr>
          <w:rFonts w:ascii="GHEA Grapalat" w:hAnsi="GHEA Grapalat"/>
        </w:rPr>
      </w:pPr>
      <w:r>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gramStart"/>
      <w:r>
        <w:rPr>
          <w:rFonts w:ascii="GHEA Grapalat" w:hAnsi="GHEA Grapalat"/>
        </w:rPr>
        <w:t>муниципалитета.В</w:t>
      </w:r>
      <w:proofErr w:type="gramEnd"/>
      <w:r>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w:t>
      </w:r>
      <w:r>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26EE211"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contextualSpacing/>
        <w:jc w:val="both"/>
        <w:rPr>
          <w:rFonts w:ascii="GHEA Grapalat" w:hAnsi="GHEA Grapalat"/>
        </w:rPr>
      </w:pPr>
      <w:r>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2E37C57" w14:textId="77777777" w:rsidR="0098246F" w:rsidRDefault="0098246F" w:rsidP="0098246F">
      <w:pPr>
        <w:pStyle w:val="aff1"/>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360" w:lineRule="auto"/>
        <w:ind w:left="0"/>
        <w:contextualSpacing/>
        <w:jc w:val="both"/>
        <w:rPr>
          <w:rFonts w:ascii="GHEA Grapalat" w:hAnsi="GHEA Grapalat"/>
        </w:rPr>
      </w:pPr>
      <w:r>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Pr>
          <w:rFonts w:ascii="MS Mincho" w:eastAsia="MS Mincho" w:hAnsi="MS Mincho" w:cs="MS Mincho" w:hint="eastAsia"/>
          <w:lang w:val="en-US"/>
        </w:rPr>
        <w:t>․</w:t>
      </w:r>
    </w:p>
    <w:p w14:paraId="4C261176" w14:textId="77777777" w:rsidR="0098246F" w:rsidRDefault="0098246F" w:rsidP="0098246F">
      <w:pPr>
        <w:pStyle w:val="aff1"/>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contextualSpacing/>
        <w:jc w:val="both"/>
        <w:rPr>
          <w:rFonts w:ascii="GHEA Grapalat" w:hAnsi="GHEA Grapalat"/>
        </w:rPr>
      </w:pPr>
      <w:r>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B78BF5F"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75"/>
        <w:contextualSpacing/>
        <w:jc w:val="both"/>
        <w:rPr>
          <w:rFonts w:ascii="GHEA Grapalat" w:hAnsi="GHEA Grapalat"/>
          <w:highlight w:val="yellow"/>
        </w:rPr>
      </w:pPr>
      <w:r>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25281BF"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75"/>
        <w:contextualSpacing/>
        <w:jc w:val="both"/>
        <w:rPr>
          <w:rFonts w:ascii="GHEA Grapalat" w:hAnsi="GHEA Grapalat"/>
          <w:highlight w:val="yellow"/>
        </w:rPr>
      </w:pPr>
      <w:r>
        <w:rPr>
          <w:rFonts w:ascii="GHEA Grapalat" w:hAnsi="GHEA Grapalat"/>
        </w:rPr>
        <w:t>3) в подразделе "Адрес учета лица" заполняется адрес места учета реального бенефициара;</w:t>
      </w:r>
    </w:p>
    <w:p w14:paraId="024834F6"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75"/>
        <w:contextualSpacing/>
        <w:jc w:val="both"/>
        <w:rPr>
          <w:rFonts w:ascii="GHEA Grapalat" w:hAnsi="GHEA Grapalat"/>
          <w:highlight w:val="yellow"/>
        </w:rPr>
      </w:pPr>
      <w:r>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7247A2A"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75"/>
        <w:contextualSpacing/>
        <w:jc w:val="both"/>
        <w:rPr>
          <w:rFonts w:ascii="GHEA Grapalat" w:hAnsi="GHEA Grapalat"/>
        </w:rPr>
      </w:pPr>
      <w:r>
        <w:rPr>
          <w:rFonts w:ascii="GHEA Grapalat" w:hAnsi="GHEA Grapalat"/>
        </w:rPr>
        <w:t xml:space="preserve">5) подраздел "Основания </w:t>
      </w:r>
      <w:r>
        <w:rPr>
          <w:rFonts w:ascii="GHEA Grapalat" w:eastAsiaTheme="minorHAnsi" w:hAnsi="GHEA Grapalat" w:cstheme="minorBidi"/>
        </w:rPr>
        <w:t>являться</w:t>
      </w:r>
      <w:r>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Pr>
          <w:rFonts w:ascii="GHEA Grapalat" w:hAnsi="GHEA Grapalat"/>
        </w:rPr>
        <w:lastRenderedPageBreak/>
        <w:t xml:space="preserve">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Pr>
          <w:rFonts w:ascii="GHEA Grapalat" w:hAnsi="GHEA Grapalat"/>
        </w:rPr>
        <w:t>является  реальным</w:t>
      </w:r>
      <w:proofErr w:type="gramEnd"/>
      <w:r>
        <w:rPr>
          <w:rFonts w:ascii="GHEA Grapalat" w:hAnsi="GHEA Grapalat"/>
        </w:rPr>
        <w:t xml:space="preserve">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3D6F6AF6"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eastAsia="GHEA Grapalat" w:hAnsi="GHEA Grapalat" w:cs="GHEA Grapalat"/>
        </w:rPr>
      </w:pPr>
      <w:r>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Pr>
          <w:rFonts w:ascii="GHEA Grapalat" w:hAnsi="GHEA Grapalat"/>
          <w:lang w:val="hy-AM"/>
        </w:rPr>
        <w:t>Օ</w:t>
      </w:r>
      <w:r>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Pr>
          <w:rFonts w:ascii="GHEA Grapalat" w:hAnsi="GHEA Grapalat"/>
          <w:lang w:val="hy-AM"/>
        </w:rPr>
        <w:t>Օ</w:t>
      </w:r>
      <w:r>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Pr>
          <w:rFonts w:ascii="GHEA Grapalat" w:hAnsi="GHEA Grapalat"/>
          <w:lang w:val="hy-AM"/>
        </w:rPr>
        <w:t>Օ</w:t>
      </w:r>
      <w:r>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w:t>
      </w:r>
      <w:r>
        <w:rPr>
          <w:rFonts w:ascii="GHEA Grapalat" w:eastAsia="GHEA Grapalat" w:hAnsi="GHEA Grapalat" w:cs="GHEA Grapalat"/>
        </w:rPr>
        <w:lastRenderedPageBreak/>
        <w:t>прямого, и косвенного участия производится отметка о наличии одновременно и прямого, и косвенного участия;</w:t>
      </w:r>
    </w:p>
    <w:p w14:paraId="766737B4"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lang w:val="hy-AM"/>
        </w:rPr>
      </w:pPr>
      <w:r>
        <w:rPr>
          <w:rFonts w:ascii="GHEA Grapalat" w:hAnsi="GHEA Grapalat"/>
        </w:rPr>
        <w:t xml:space="preserve">б. в пункте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rPr>
        <w:t xml:space="preserve"> этого подраздела делается отметка, если лицо по смыслу пункта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не является реальным бенефициаром Организации, но контролирует </w:t>
      </w:r>
      <w:r>
        <w:rPr>
          <w:rFonts w:ascii="GHEA Grapalat" w:hAnsi="GHEA Grapalat"/>
          <w:lang w:val="hy-AM"/>
        </w:rPr>
        <w:t>Օ</w:t>
      </w:r>
      <w:r>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70D0FA82"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rPr>
      </w:pPr>
      <w:r>
        <w:rPr>
          <w:rFonts w:ascii="GHEA Grapalat" w:hAnsi="GHEA Grapalat"/>
        </w:rPr>
        <w:t>в</w:t>
      </w:r>
      <w:r>
        <w:rPr>
          <w:rFonts w:ascii="GHEA Grapalat" w:hAnsi="GHEA Grapalat"/>
          <w:lang w:val="hy-AM"/>
        </w:rPr>
        <w:t xml:space="preserve">. </w:t>
      </w:r>
      <w:r>
        <w:rPr>
          <w:rFonts w:ascii="GHEA Grapalat" w:hAnsi="GHEA Grapalat"/>
        </w:rPr>
        <w:t>в</w:t>
      </w:r>
      <w:r>
        <w:rPr>
          <w:rFonts w:ascii="GHEA Grapalat" w:hAnsi="GHEA Grapalat"/>
          <w:lang w:val="hy-AM"/>
        </w:rPr>
        <w:t xml:space="preserve"> пункте </w:t>
      </w:r>
      <w:r>
        <w:rPr>
          <w:rFonts w:ascii="GHEA Grapalat" w:eastAsia="GHEA Grapalat" w:hAnsi="GHEA Grapalat" w:cs="GHEA Grapalat"/>
        </w:rPr>
        <w:t>"</w:t>
      </w:r>
      <w:r>
        <w:rPr>
          <w:rFonts w:ascii="GHEA Grapalat" w:hAnsi="GHEA Grapalat"/>
        </w:rPr>
        <w:t>в</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Pr>
          <w:rFonts w:ascii="GHEA Grapalat" w:hAnsi="GHEA Grapalat"/>
        </w:rPr>
        <w:t>О</w:t>
      </w:r>
      <w:r>
        <w:rPr>
          <w:rFonts w:ascii="GHEA Grapalat" w:hAnsi="GHEA Grapalat"/>
          <w:lang w:val="hy-AM"/>
        </w:rPr>
        <w:t xml:space="preserve">рганизации, в случае если не имеется физическое лицо, соответствующее требованиям пунктов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 xml:space="preserve">и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этого подраздела</w:t>
      </w:r>
      <w:r>
        <w:rPr>
          <w:rFonts w:ascii="GHEA Grapalat" w:hAnsi="GHEA Grapalat"/>
        </w:rPr>
        <w:t>.</w:t>
      </w:r>
    </w:p>
    <w:p w14:paraId="1C2752D4"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Cambria Math" w:hAnsi="Cambria Math" w:cs="Cambria Math"/>
        </w:rPr>
      </w:pPr>
      <w:r>
        <w:rPr>
          <w:rFonts w:ascii="GHEA Grapalat" w:hAnsi="GHEA Grapalat"/>
          <w:lang w:val="hy-AM"/>
        </w:rPr>
        <w:t xml:space="preserve">6) </w:t>
      </w:r>
      <w:r>
        <w:rPr>
          <w:rFonts w:ascii="GHEA Grapalat" w:hAnsi="GHEA Grapalat"/>
        </w:rPr>
        <w:t>П</w:t>
      </w:r>
      <w:r>
        <w:rPr>
          <w:rFonts w:ascii="GHEA Grapalat" w:hAnsi="GHEA Grapalat"/>
          <w:lang w:val="hy-AM"/>
        </w:rPr>
        <w:t xml:space="preserve">одраздел </w:t>
      </w:r>
      <w:r>
        <w:rPr>
          <w:rFonts w:ascii="GHEA Grapalat" w:eastAsia="GHEA Grapalat" w:hAnsi="GHEA Grapalat" w:cs="GHEA Grapalat"/>
        </w:rPr>
        <w:t>"</w:t>
      </w:r>
      <w:r>
        <w:rPr>
          <w:rFonts w:ascii="GHEA Grapalat" w:hAnsi="GHEA Grapalat"/>
        </w:rPr>
        <w:t>О</w:t>
      </w:r>
      <w:r>
        <w:rPr>
          <w:rFonts w:ascii="GHEA Grapalat" w:hAnsi="GHEA Grapalat"/>
          <w:lang w:val="hy-AM"/>
        </w:rPr>
        <w:t xml:space="preserve">снования </w:t>
      </w:r>
      <w:r>
        <w:rPr>
          <w:rFonts w:ascii="GHEA Grapalat" w:hAnsi="GHEA Grapalat"/>
        </w:rPr>
        <w:t>являться</w:t>
      </w:r>
      <w:r>
        <w:rPr>
          <w:rFonts w:ascii="GHEA Grapalat" w:hAnsi="GHEA Grapalat"/>
          <w:lang w:val="hy-AM"/>
        </w:rPr>
        <w:t xml:space="preserve"> реальн</w:t>
      </w:r>
      <w:r>
        <w:rPr>
          <w:rFonts w:ascii="GHEA Grapalat" w:hAnsi="GHEA Grapalat"/>
        </w:rPr>
        <w:t>ым</w:t>
      </w:r>
      <w:r>
        <w:rPr>
          <w:rFonts w:ascii="GHEA Grapalat" w:hAnsi="GHEA Grapalat"/>
          <w:lang w:val="hy-AM"/>
        </w:rPr>
        <w:t xml:space="preserve"> </w:t>
      </w:r>
      <w:r>
        <w:rPr>
          <w:rFonts w:ascii="GHEA Grapalat" w:hAnsi="GHEA Grapalat"/>
        </w:rPr>
        <w:t>бенефициаром</w:t>
      </w:r>
      <w:r>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Pr>
          <w:lang w:val="hy-AM"/>
        </w:rPr>
        <w:t xml:space="preserve"> </w:t>
      </w:r>
      <w:r>
        <w:rPr>
          <w:rFonts w:ascii="GHEA Grapalat" w:hAnsi="GHEA Grapalat"/>
          <w:lang w:val="hy-AM"/>
        </w:rPr>
        <w:t xml:space="preserve">Раскрытие реальных </w:t>
      </w:r>
      <w:r>
        <w:rPr>
          <w:rFonts w:ascii="GHEA Grapalat" w:hAnsi="GHEA Grapalat"/>
        </w:rPr>
        <w:t>бенефициаров</w:t>
      </w:r>
      <w:r>
        <w:rPr>
          <w:rFonts w:ascii="GHEA Grapalat" w:hAnsi="GHEA Grapalat"/>
          <w:lang w:val="hy-AM"/>
        </w:rPr>
        <w:t xml:space="preserve"> осуществляется по критериям, установленным Кодексом О недрах</w:t>
      </w:r>
      <w:r>
        <w:rPr>
          <w:rFonts w:ascii="GHEA Grapalat" w:hAnsi="GHEA Grapalat"/>
        </w:rPr>
        <w:t>.</w:t>
      </w:r>
      <w:r>
        <w:t xml:space="preserve"> </w:t>
      </w:r>
      <w:r>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Pr>
          <w:rFonts w:ascii="Cambria Math" w:hAnsi="Cambria Math" w:cs="Cambria Math"/>
        </w:rPr>
        <w:t>:</w:t>
      </w:r>
    </w:p>
    <w:p w14:paraId="2BA13D66"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rPr>
      </w:pPr>
      <w:r>
        <w:rPr>
          <w:rFonts w:ascii="GHEA Grapalat" w:hAnsi="GHEA Grapalat"/>
        </w:rPr>
        <w:t xml:space="preserve">а. в пункте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подпункта 5 пункта 4 настоящего Порядка;</w:t>
      </w:r>
    </w:p>
    <w:p w14:paraId="63BD363D"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lang w:val="hy-AM"/>
        </w:rPr>
      </w:pPr>
      <w:r>
        <w:rPr>
          <w:rFonts w:ascii="GHEA Grapalat" w:hAnsi="GHEA Grapalat"/>
          <w:lang w:val="hy-AM"/>
        </w:rPr>
        <w:t xml:space="preserve">б.в пункте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 xml:space="preserve">этого подраздела производится отметка, если лицо имеет право назначать или </w:t>
      </w:r>
      <w:r>
        <w:rPr>
          <w:rFonts w:ascii="GHEA Grapalat" w:hAnsi="GHEA Grapalat"/>
        </w:rPr>
        <w:t>отстраня</w:t>
      </w:r>
      <w:r>
        <w:rPr>
          <w:rFonts w:ascii="GHEA Grapalat" w:hAnsi="GHEA Grapalat"/>
          <w:lang w:val="hy-AM"/>
        </w:rPr>
        <w:t>ть большинство членов органов управления юридического лица;</w:t>
      </w:r>
    </w:p>
    <w:p w14:paraId="6CD6A73C"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rPr>
      </w:pPr>
      <w:r>
        <w:rPr>
          <w:rFonts w:ascii="GHEA Grapalat" w:hAnsi="GHEA Grapalat"/>
        </w:rPr>
        <w:t xml:space="preserve">в. В пункте </w:t>
      </w:r>
      <w:r>
        <w:rPr>
          <w:rFonts w:ascii="GHEA Grapalat" w:eastAsia="GHEA Grapalat" w:hAnsi="GHEA Grapalat" w:cs="GHEA Grapalat"/>
        </w:rPr>
        <w:t>"</w:t>
      </w:r>
      <w:r>
        <w:rPr>
          <w:rFonts w:ascii="GHEA Grapalat" w:hAnsi="GHEA Grapalat"/>
        </w:rPr>
        <w:t>в</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1DAAA47"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rPr>
      </w:pPr>
      <w:r>
        <w:rPr>
          <w:rFonts w:ascii="GHEA Grapalat" w:hAnsi="GHEA Grapalat"/>
        </w:rPr>
        <w:lastRenderedPageBreak/>
        <w:t xml:space="preserve">г. в пункте </w:t>
      </w:r>
      <w:r>
        <w:rPr>
          <w:rFonts w:ascii="GHEA Grapalat" w:eastAsia="GHEA Grapalat" w:hAnsi="GHEA Grapalat" w:cs="GHEA Grapalat"/>
        </w:rPr>
        <w:t>"</w:t>
      </w:r>
      <w:r>
        <w:rPr>
          <w:rFonts w:ascii="GHEA Grapalat" w:hAnsi="GHEA Grapalat"/>
        </w:rPr>
        <w:t>г</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по смыслу пунктов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eastAsia="GHEA Grapalat" w:hAnsi="GHEA Grapalat" w:cs="GHEA Grapalat"/>
          <w:lang w:val="hy-AM"/>
        </w:rPr>
        <w:t xml:space="preserve"> </w:t>
      </w:r>
      <w:r>
        <w:rPr>
          <w:rFonts w:ascii="GHEA Grapalat" w:hAnsi="GHEA Grapalat"/>
        </w:rPr>
        <w:t>-</w:t>
      </w:r>
      <w:r>
        <w:rPr>
          <w:rFonts w:ascii="GHEA Grapalat" w:hAnsi="GHEA Grapalat"/>
          <w:lang w:val="hy-AM"/>
        </w:rPr>
        <w:t xml:space="preserve"> </w:t>
      </w:r>
      <w:r>
        <w:rPr>
          <w:rFonts w:ascii="GHEA Grapalat" w:eastAsia="GHEA Grapalat" w:hAnsi="GHEA Grapalat" w:cs="GHEA Grapalat"/>
        </w:rPr>
        <w:t>"</w:t>
      </w:r>
      <w:r>
        <w:rPr>
          <w:rFonts w:ascii="GHEA Grapalat" w:hAnsi="GHEA Grapalat"/>
        </w:rPr>
        <w:t>в</w:t>
      </w:r>
      <w:r>
        <w:rPr>
          <w:rFonts w:ascii="GHEA Grapalat" w:eastAsia="GHEA Grapalat" w:hAnsi="GHEA Grapalat" w:cs="GHEA Grapalat"/>
        </w:rPr>
        <w:t>"</w:t>
      </w:r>
      <w:r>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CC31479"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rPr>
      </w:pPr>
      <w:r>
        <w:rPr>
          <w:rFonts w:ascii="GHEA Grapalat" w:hAnsi="GHEA Grapalat"/>
        </w:rPr>
        <w:t xml:space="preserve">д. в пункте </w:t>
      </w:r>
      <w:r>
        <w:rPr>
          <w:rFonts w:ascii="GHEA Grapalat" w:eastAsia="GHEA Grapalat" w:hAnsi="GHEA Grapalat" w:cs="GHEA Grapalat"/>
        </w:rPr>
        <w:t>"</w:t>
      </w:r>
      <w:r>
        <w:rPr>
          <w:rFonts w:ascii="GHEA Grapalat" w:hAnsi="GHEA Grapalat"/>
        </w:rPr>
        <w:t>д</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 xml:space="preserve">" </w:t>
      </w:r>
      <w:r>
        <w:rPr>
          <w:rFonts w:ascii="GHEA Grapalat" w:hAnsi="GHEA Grapalat"/>
        </w:rPr>
        <w:t xml:space="preserve">- </w:t>
      </w:r>
      <w:r>
        <w:rPr>
          <w:rFonts w:ascii="GHEA Grapalat" w:eastAsia="GHEA Grapalat" w:hAnsi="GHEA Grapalat" w:cs="GHEA Grapalat"/>
        </w:rPr>
        <w:t>"</w:t>
      </w:r>
      <w:r>
        <w:rPr>
          <w:rFonts w:ascii="GHEA Grapalat" w:hAnsi="GHEA Grapalat"/>
        </w:rPr>
        <w:t>г</w:t>
      </w:r>
      <w:r>
        <w:rPr>
          <w:rFonts w:ascii="GHEA Grapalat" w:eastAsia="GHEA Grapalat" w:hAnsi="GHEA Grapalat" w:cs="GHEA Grapalat"/>
        </w:rPr>
        <w:t>"</w:t>
      </w:r>
      <w:r>
        <w:rPr>
          <w:rFonts w:ascii="GHEA Grapalat" w:hAnsi="GHEA Grapalat"/>
        </w:rPr>
        <w:t xml:space="preserve"> этого подраздела.</w:t>
      </w:r>
    </w:p>
    <w:p w14:paraId="22F54605"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rPr>
      </w:pPr>
      <w:r>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Pr>
          <w:rFonts w:ascii="GHEA Grapalat" w:hAnsi="GHEA Grapalat"/>
          <w:lang w:val="hy-AM"/>
        </w:rPr>
        <w:t>Օ</w:t>
      </w:r>
      <w:r>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68BF30D"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eastAsia="GHEA Grapalat" w:hAnsi="GHEA Grapalat" w:cs="GHEA Grapalat"/>
        </w:rPr>
      </w:pPr>
      <w:r>
        <w:rPr>
          <w:rFonts w:ascii="GHEA Grapalat" w:eastAsia="GHEA Grapalat" w:hAnsi="GHEA Grapalat" w:cs="GHEA Grapalat"/>
        </w:rPr>
        <w:t>8) в подразделе</w:t>
      </w:r>
      <w:r>
        <w:rPr>
          <w:rFonts w:ascii="GHEA Grapalat" w:eastAsia="GHEA Grapalat" w:hAnsi="GHEA Grapalat" w:cs="GHEA Grapalat"/>
          <w:lang w:val="hy-AM"/>
        </w:rPr>
        <w:t xml:space="preserve"> </w:t>
      </w:r>
      <w:r>
        <w:rPr>
          <w:rFonts w:ascii="GHEA Grapalat" w:eastAsia="GHEA Grapalat" w:hAnsi="GHEA Grapalat" w:cs="GHEA Grapalat"/>
        </w:rPr>
        <w:t xml:space="preserve">"Контактные данные реального </w:t>
      </w:r>
      <w:r>
        <w:rPr>
          <w:rFonts w:ascii="GHEA Grapalat" w:hAnsi="GHEA Grapalat"/>
        </w:rPr>
        <w:t>бенефициара</w:t>
      </w:r>
      <w:r>
        <w:rPr>
          <w:rFonts w:ascii="GHEA Grapalat" w:eastAsia="GHEA Grapalat" w:hAnsi="GHEA Grapalat" w:cs="GHEA Grapalat"/>
        </w:rPr>
        <w:t xml:space="preserve">" заполняются адрес электронной почты и номер телефона реального </w:t>
      </w:r>
      <w:r>
        <w:rPr>
          <w:rFonts w:ascii="GHEA Grapalat" w:hAnsi="GHEA Grapalat"/>
        </w:rPr>
        <w:t>бенефициара</w:t>
      </w:r>
      <w:r>
        <w:rPr>
          <w:rFonts w:ascii="GHEA Grapalat" w:eastAsia="GHEA Grapalat" w:hAnsi="GHEA Grapalat" w:cs="GHEA Grapalat"/>
        </w:rPr>
        <w:t>.</w:t>
      </w:r>
    </w:p>
    <w:p w14:paraId="31F80D45"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rPr>
      </w:pPr>
      <w:r>
        <w:rPr>
          <w:rFonts w:ascii="GHEA Grapalat" w:hAnsi="GHEA Grapalat"/>
        </w:rPr>
        <w:t xml:space="preserve">5. Раздел 5 декларации (Промежуточные юридические лица) заполняется, </w:t>
      </w:r>
    </w:p>
    <w:p w14:paraId="1421D7DA"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rPr>
      </w:pPr>
      <w:r>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Pr>
          <w:rFonts w:ascii="MS Mincho" w:eastAsia="MS Mincho" w:hAnsi="MS Mincho" w:cs="MS Mincho" w:hint="eastAsia"/>
        </w:rPr>
        <w:t>․</w:t>
      </w:r>
    </w:p>
    <w:p w14:paraId="71627A1E"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rPr>
      </w:pPr>
      <w:r>
        <w:rPr>
          <w:rFonts w:ascii="GHEA Grapalat" w:hAnsi="GHEA Grapalat"/>
        </w:rPr>
        <w:lastRenderedPageBreak/>
        <w:t>1) в подразделе</w:t>
      </w:r>
      <w:r>
        <w:rPr>
          <w:rFonts w:ascii="GHEA Grapalat" w:hAnsi="GHEA Grapalat"/>
          <w:lang w:val="hy-AM"/>
        </w:rPr>
        <w:t xml:space="preserve"> </w:t>
      </w:r>
      <w:r>
        <w:rPr>
          <w:rFonts w:ascii="GHEA Grapalat" w:eastAsia="GHEA Grapalat" w:hAnsi="GHEA Grapalat" w:cs="GHEA Grapalat"/>
        </w:rPr>
        <w:t>"</w:t>
      </w:r>
      <w:r>
        <w:rPr>
          <w:rFonts w:ascii="GHEA Grapalat" w:hAnsi="GHEA Grapalat"/>
        </w:rPr>
        <w:t>Данные организации"</w:t>
      </w:r>
      <w:r>
        <w:rPr>
          <w:rFonts w:ascii="GHEA Grapalat" w:hAnsi="GHEA Grapalat"/>
          <w:lang w:val="hy-AM"/>
        </w:rPr>
        <w:t xml:space="preserve"> </w:t>
      </w:r>
      <w:r>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9F3CC61"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rPr>
      </w:pPr>
      <w:r>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8F48C44"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rPr>
      </w:pPr>
      <w:r>
        <w:rPr>
          <w:rFonts w:ascii="GHEA Grapalat" w:hAnsi="GHEA Grapalat"/>
        </w:rPr>
        <w:t>3) Подраздел</w:t>
      </w:r>
      <w:r>
        <w:rPr>
          <w:rFonts w:ascii="GHEA Grapalat" w:hAnsi="GHEA Grapalat"/>
          <w:lang w:val="hy-AM"/>
        </w:rPr>
        <w:t xml:space="preserve"> </w:t>
      </w:r>
      <w:r>
        <w:rPr>
          <w:rFonts w:ascii="GHEA Grapalat" w:eastAsia="GHEA Grapalat" w:hAnsi="GHEA Grapalat" w:cs="GHEA Grapalat"/>
        </w:rPr>
        <w:t>"</w:t>
      </w:r>
      <w:r>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8B5DD2D"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rPr>
      </w:pPr>
      <w:r>
        <w:rPr>
          <w:rFonts w:ascii="GHEA Grapalat" w:hAnsi="GHEA Grapalat"/>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3F2E456"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rPr>
      </w:pPr>
      <w:r>
        <w:rPr>
          <w:rFonts w:ascii="GHEA Grapalat" w:hAnsi="GHEA Grapalat"/>
        </w:rPr>
        <w:t>7. Декларация заполняется и подписывается лицом, подающим заявку.</w:t>
      </w:r>
      <w:r>
        <w:rPr>
          <w:rFonts w:ascii="GHEA Grapalat" w:hAnsi="GHEA Grapalat"/>
          <w:lang w:val="hy-AM"/>
        </w:rPr>
        <w:t xml:space="preserve"> </w:t>
      </w:r>
    </w:p>
    <w:p w14:paraId="382E7AAE"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sz w:val="18"/>
          <w:szCs w:val="18"/>
        </w:rPr>
      </w:pPr>
      <w:r>
        <w:rPr>
          <w:rFonts w:ascii="GHEA Grapalat" w:hAnsi="GHEA Grapalat"/>
          <w:sz w:val="18"/>
          <w:szCs w:val="18"/>
        </w:rPr>
        <w:t xml:space="preserve">* </w:t>
      </w:r>
      <w:r>
        <w:rPr>
          <w:rFonts w:ascii="GHEA Grapalat" w:hAnsi="GHEA Grapalat"/>
          <w:i/>
          <w:sz w:val="18"/>
          <w:szCs w:val="18"/>
        </w:rPr>
        <w:t>заполняется секретарем комиссии до публикации приглашения в бюллетене:</w:t>
      </w:r>
    </w:p>
    <w:p w14:paraId="6A252AF8"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sz w:val="18"/>
          <w:szCs w:val="18"/>
        </w:rPr>
      </w:pPr>
      <w:r>
        <w:rPr>
          <w:rFonts w:ascii="GHEA Grapalat" w:hAnsi="GHEA Grapalat"/>
          <w:i/>
          <w:sz w:val="18"/>
          <w:szCs w:val="18"/>
        </w:rPr>
        <w:t>** Приложение 1.2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 а также в случае, если участник является индивидуальным предпринимателем или физическим лицом.</w:t>
      </w:r>
    </w:p>
    <w:p w14:paraId="2EEE4A0E"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Arial"/>
          <w:b/>
        </w:rPr>
      </w:pPr>
      <w:r>
        <w:rPr>
          <w:rFonts w:ascii="GHEA Grapalat" w:hAnsi="GHEA Grapalat"/>
          <w:b/>
        </w:rPr>
        <w:br w:type="page"/>
      </w:r>
      <w:r>
        <w:rPr>
          <w:rFonts w:ascii="GHEA Grapalat" w:hAnsi="GHEA Grapalat"/>
          <w:b/>
        </w:rPr>
        <w:lastRenderedPageBreak/>
        <w:t>Приложение № 2</w:t>
      </w:r>
    </w:p>
    <w:p w14:paraId="069BCC63" w14:textId="4549A410" w:rsidR="0098246F" w:rsidRDefault="0098246F" w:rsidP="0098246F">
      <w:pPr>
        <w:pStyle w:val="3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jc w:val="right"/>
        <w:rPr>
          <w:rFonts w:ascii="GHEA Grapalat" w:hAnsi="GHEA Grapalat" w:cs="Arial"/>
          <w:b/>
          <w:sz w:val="24"/>
          <w:szCs w:val="24"/>
        </w:rPr>
      </w:pPr>
      <w:r>
        <w:rPr>
          <w:rFonts w:ascii="GHEA Grapalat" w:hAnsi="GHEA Grapalat"/>
          <w:b/>
          <w:sz w:val="24"/>
          <w:szCs w:val="24"/>
        </w:rPr>
        <w:t>к Приглашению на открытый конкурс</w:t>
      </w:r>
      <w:r>
        <w:rPr>
          <w:rFonts w:ascii="GHEA Grapalat" w:hAnsi="GHEA Grapalat" w:cs="Arial"/>
          <w:b/>
          <w:sz w:val="24"/>
          <w:szCs w:val="24"/>
        </w:rPr>
        <w:br/>
      </w:r>
      <w:r>
        <w:rPr>
          <w:rFonts w:ascii="GHEA Grapalat" w:hAnsi="GHEA Grapalat"/>
          <w:b/>
          <w:sz w:val="24"/>
          <w:szCs w:val="24"/>
        </w:rPr>
        <w:t xml:space="preserve">под кодом </w:t>
      </w:r>
      <w:r w:rsidR="002B52C4">
        <w:rPr>
          <w:rFonts w:ascii="GHEA Grapalat" w:hAnsi="GHEA Grapalat"/>
          <w:b/>
          <w:sz w:val="24"/>
          <w:szCs w:val="24"/>
        </w:rPr>
        <w:t>AMXH-GHAPDzB-25/19</w:t>
      </w:r>
    </w:p>
    <w:p w14:paraId="21FCA884"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67"/>
        <w:jc w:val="center"/>
        <w:rPr>
          <w:rFonts w:ascii="GHEA Grapalat" w:hAnsi="GHEA Grapalat"/>
        </w:rPr>
      </w:pPr>
    </w:p>
    <w:p w14:paraId="74D98C6B"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66"/>
        <w:jc w:val="center"/>
        <w:rPr>
          <w:rFonts w:ascii="GHEA Grapalat" w:hAnsi="GHEA Grapalat"/>
          <w:b/>
        </w:rPr>
      </w:pPr>
      <w:r>
        <w:rPr>
          <w:rFonts w:ascii="GHEA Grapalat" w:hAnsi="GHEA Grapalat"/>
          <w:b/>
        </w:rPr>
        <w:t>ЦЕНОВОЕ ПРЕДЛОЖЕНИЕ</w:t>
      </w:r>
    </w:p>
    <w:p w14:paraId="58ECD51D"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67"/>
        <w:jc w:val="center"/>
        <w:rPr>
          <w:rFonts w:ascii="GHEA Grapalat" w:hAnsi="GHEA Grapalat"/>
        </w:rPr>
      </w:pPr>
    </w:p>
    <w:p w14:paraId="10B89746" w14:textId="510CC093"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rPr>
      </w:pPr>
      <w:r>
        <w:rPr>
          <w:rFonts w:ascii="GHEA Grapalat" w:hAnsi="GHEA Grapalat"/>
          <w:spacing w:val="-6"/>
        </w:rPr>
        <w:t xml:space="preserve">Рассмотрев приглашение на открытый конкурс под кодом </w:t>
      </w:r>
      <w:r w:rsidR="002B52C4">
        <w:rPr>
          <w:rFonts w:ascii="GHEA Grapalat" w:hAnsi="GHEA Grapalat"/>
          <w:b/>
        </w:rPr>
        <w:t>AMXH-GHAPDzB-25/19</w:t>
      </w:r>
      <w:r>
        <w:rPr>
          <w:rFonts w:ascii="GHEA Grapalat" w:hAnsi="GHEA Grapalat"/>
          <w:b/>
        </w:rPr>
        <w:t xml:space="preserve"> </w:t>
      </w:r>
      <w:r>
        <w:rPr>
          <w:rFonts w:ascii="GHEA Grapalat" w:hAnsi="GHEA Grapalat"/>
        </w:rPr>
        <w:t>в том числе проект заключаемого договора __________________________________</w:t>
      </w:r>
    </w:p>
    <w:p w14:paraId="149014D3"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6237"/>
        <w:jc w:val="both"/>
        <w:rPr>
          <w:rFonts w:ascii="GHEA Grapalat" w:hAnsi="GHEA Grapalat"/>
          <w:vertAlign w:val="superscript"/>
        </w:rPr>
      </w:pPr>
      <w:r>
        <w:rPr>
          <w:rFonts w:ascii="GHEA Grapalat" w:hAnsi="GHEA Grapalat"/>
          <w:vertAlign w:val="superscript"/>
        </w:rPr>
        <w:t>наименование участника</w:t>
      </w:r>
    </w:p>
    <w:p w14:paraId="767BA58F"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both"/>
        <w:rPr>
          <w:rFonts w:ascii="GHEA Grapalat" w:hAnsi="GHEA Grapalat"/>
        </w:rPr>
      </w:pPr>
      <w:r>
        <w:rPr>
          <w:rFonts w:ascii="GHEA Grapalat" w:hAnsi="GHEA Grapalat"/>
        </w:rPr>
        <w:t>предлагает выполнить договор по нижеуказанным общим ценам:</w:t>
      </w:r>
    </w:p>
    <w:p w14:paraId="008B6706"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rPr>
      </w:pPr>
      <w:r>
        <w:rPr>
          <w:rFonts w:ascii="GHEA Grapalat" w:hAnsi="GHEA Grapalat"/>
        </w:rPr>
        <w:t>драмов РА</w:t>
      </w:r>
    </w:p>
    <w:tbl>
      <w:tblPr>
        <w:tblW w:w="838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368"/>
        <w:gridCol w:w="1558"/>
        <w:gridCol w:w="2059"/>
        <w:gridCol w:w="1700"/>
        <w:gridCol w:w="1700"/>
      </w:tblGrid>
      <w:tr w:rsidR="0098246F" w14:paraId="0365C183" w14:textId="77777777" w:rsidTr="0098246F">
        <w:trPr>
          <w:trHeight w:val="916"/>
          <w:jc w:val="center"/>
        </w:trPr>
        <w:tc>
          <w:tcPr>
            <w:tcW w:w="1368" w:type="dxa"/>
            <w:tcBorders>
              <w:top w:val="single" w:sz="4" w:space="0" w:color="auto"/>
              <w:left w:val="single" w:sz="4" w:space="0" w:color="auto"/>
              <w:bottom w:val="nil"/>
              <w:right w:val="single" w:sz="4" w:space="0" w:color="auto"/>
            </w:tcBorders>
            <w:vAlign w:val="center"/>
            <w:hideMark/>
          </w:tcPr>
          <w:p w14:paraId="7EFBFF42" w14:textId="77777777" w:rsidR="0098246F" w:rsidRDefault="0098246F">
            <w:pPr>
              <w:widowControl w:val="0"/>
              <w:spacing w:line="256" w:lineRule="auto"/>
              <w:jc w:val="center"/>
              <w:rPr>
                <w:rFonts w:ascii="GHEA Grapalat" w:hAnsi="GHEA Grapalat"/>
                <w:b/>
                <w:bCs/>
                <w:sz w:val="20"/>
                <w:szCs w:val="20"/>
                <w:lang w:val="en-US" w:eastAsia="en-US"/>
              </w:rPr>
            </w:pPr>
            <w:r>
              <w:rPr>
                <w:rFonts w:ascii="GHEA Grapalat" w:hAnsi="GHEA Grapalat"/>
                <w:b/>
                <w:sz w:val="20"/>
                <w:szCs w:val="20"/>
                <w:lang w:eastAsia="en-US"/>
              </w:rPr>
              <w:t>Номера лотов</w:t>
            </w:r>
          </w:p>
        </w:tc>
        <w:tc>
          <w:tcPr>
            <w:tcW w:w="1559" w:type="dxa"/>
            <w:tcBorders>
              <w:top w:val="single" w:sz="4" w:space="0" w:color="auto"/>
              <w:left w:val="single" w:sz="4" w:space="0" w:color="auto"/>
              <w:bottom w:val="nil"/>
              <w:right w:val="single" w:sz="4" w:space="0" w:color="auto"/>
            </w:tcBorders>
            <w:vAlign w:val="center"/>
            <w:hideMark/>
          </w:tcPr>
          <w:p w14:paraId="247C7C05" w14:textId="77777777" w:rsidR="0098246F" w:rsidRDefault="0098246F">
            <w:pPr>
              <w:widowControl w:val="0"/>
              <w:spacing w:line="256" w:lineRule="auto"/>
              <w:jc w:val="center"/>
              <w:rPr>
                <w:rFonts w:ascii="GHEA Grapalat" w:hAnsi="GHEA Grapalat"/>
                <w:b/>
                <w:bCs/>
                <w:sz w:val="20"/>
                <w:szCs w:val="20"/>
                <w:lang w:eastAsia="en-US"/>
              </w:rPr>
            </w:pPr>
            <w:r>
              <w:rPr>
                <w:rFonts w:ascii="GHEA Grapalat" w:hAnsi="GHEA Grapalat"/>
                <w:b/>
                <w:sz w:val="20"/>
                <w:szCs w:val="20"/>
                <w:lang w:eastAsia="en-US"/>
              </w:rPr>
              <w:t>Наименование</w:t>
            </w:r>
            <w:r>
              <w:rPr>
                <w:rFonts w:ascii="Calibri" w:hAnsi="Calibri" w:cs="Calibri"/>
                <w:b/>
                <w:sz w:val="20"/>
                <w:szCs w:val="20"/>
                <w:lang w:eastAsia="en-US"/>
              </w:rPr>
              <w:t> </w:t>
            </w:r>
            <w:r>
              <w:rPr>
                <w:rFonts w:ascii="GHEA Grapalat" w:hAnsi="GHEA Grapalat" w:cs="GHEA Grapalat"/>
                <w:b/>
                <w:sz w:val="20"/>
                <w:szCs w:val="20"/>
                <w:lang w:eastAsia="en-US"/>
              </w:rPr>
              <w:t>товара</w:t>
            </w:r>
          </w:p>
        </w:tc>
        <w:tc>
          <w:tcPr>
            <w:tcW w:w="2060" w:type="dxa"/>
            <w:tcBorders>
              <w:top w:val="single" w:sz="4" w:space="0" w:color="auto"/>
              <w:left w:val="single" w:sz="4" w:space="0" w:color="auto"/>
              <w:bottom w:val="nil"/>
              <w:right w:val="single" w:sz="4" w:space="0" w:color="auto"/>
            </w:tcBorders>
            <w:vAlign w:val="center"/>
            <w:hideMark/>
          </w:tcPr>
          <w:p w14:paraId="56AE8031" w14:textId="77777777" w:rsidR="0098246F" w:rsidRDefault="0098246F">
            <w:pPr>
              <w:widowControl w:val="0"/>
              <w:spacing w:line="256" w:lineRule="auto"/>
              <w:jc w:val="center"/>
              <w:rPr>
                <w:rFonts w:ascii="GHEA Grapalat" w:hAnsi="GHEA Grapalat"/>
                <w:b/>
                <w:sz w:val="20"/>
                <w:szCs w:val="20"/>
                <w:lang w:eastAsia="en-US"/>
              </w:rPr>
            </w:pPr>
            <w:r>
              <w:rPr>
                <w:rFonts w:ascii="GHEA Grapalat" w:hAnsi="GHEA Grapalat"/>
                <w:b/>
                <w:sz w:val="20"/>
                <w:szCs w:val="20"/>
                <w:lang w:eastAsia="en-US"/>
              </w:rPr>
              <w:t>Стоимость</w:t>
            </w:r>
          </w:p>
          <w:p w14:paraId="7F78B05D" w14:textId="77777777" w:rsidR="0098246F" w:rsidRDefault="0098246F">
            <w:pPr>
              <w:widowControl w:val="0"/>
              <w:spacing w:line="256" w:lineRule="auto"/>
              <w:jc w:val="center"/>
              <w:rPr>
                <w:rFonts w:ascii="GHEA Grapalat" w:hAnsi="GHEA Grapalat"/>
                <w:b/>
                <w:sz w:val="16"/>
                <w:szCs w:val="16"/>
                <w:lang w:eastAsia="en-US"/>
              </w:rPr>
            </w:pPr>
            <w:r>
              <w:rPr>
                <w:rFonts w:ascii="GHEA Grapalat" w:hAnsi="GHEA Grapalat"/>
                <w:sz w:val="16"/>
                <w:szCs w:val="16"/>
                <w:lang w:eastAsia="en-US"/>
              </w:rPr>
              <w:t>(совокупность себестоимости и прогнозируемой прибыли)</w:t>
            </w:r>
          </w:p>
          <w:p w14:paraId="5412D473" w14:textId="77777777" w:rsidR="0098246F" w:rsidRDefault="0098246F">
            <w:pPr>
              <w:widowControl w:val="0"/>
              <w:spacing w:line="256" w:lineRule="auto"/>
              <w:jc w:val="center"/>
              <w:rPr>
                <w:rFonts w:ascii="GHEA Grapalat" w:hAnsi="GHEA Grapalat"/>
                <w:b/>
                <w:bCs/>
                <w:sz w:val="20"/>
                <w:szCs w:val="20"/>
                <w:lang w:eastAsia="en-US"/>
              </w:rPr>
            </w:pPr>
            <w:r>
              <w:rPr>
                <w:rFonts w:ascii="GHEA Grapalat" w:hAnsi="GHEA Grapalat"/>
                <w:b/>
                <w:sz w:val="20"/>
                <w:szCs w:val="20"/>
                <w:lang w:eastAsia="en-US"/>
              </w:rPr>
              <w:t xml:space="preserve"> /прописью и цифрами/</w:t>
            </w:r>
          </w:p>
        </w:tc>
        <w:tc>
          <w:tcPr>
            <w:tcW w:w="1701" w:type="dxa"/>
            <w:tcBorders>
              <w:top w:val="single" w:sz="4" w:space="0" w:color="auto"/>
              <w:left w:val="single" w:sz="4" w:space="0" w:color="auto"/>
              <w:bottom w:val="nil"/>
              <w:right w:val="single" w:sz="4" w:space="0" w:color="auto"/>
            </w:tcBorders>
            <w:vAlign w:val="center"/>
            <w:hideMark/>
          </w:tcPr>
          <w:p w14:paraId="716D1292" w14:textId="77777777" w:rsidR="0098246F" w:rsidRDefault="0098246F">
            <w:pPr>
              <w:widowControl w:val="0"/>
              <w:spacing w:line="256" w:lineRule="auto"/>
              <w:jc w:val="center"/>
              <w:rPr>
                <w:rFonts w:ascii="GHEA Grapalat" w:hAnsi="GHEA Grapalat"/>
                <w:b/>
                <w:sz w:val="20"/>
                <w:szCs w:val="20"/>
                <w:lang w:val="en-US" w:eastAsia="en-US"/>
              </w:rPr>
            </w:pPr>
            <w:r>
              <w:rPr>
                <w:rFonts w:ascii="GHEA Grapalat" w:hAnsi="GHEA Grapalat"/>
                <w:b/>
                <w:sz w:val="20"/>
                <w:szCs w:val="20"/>
                <w:lang w:eastAsia="en-US"/>
              </w:rPr>
              <w:t>НДС</w:t>
            </w:r>
            <w:r>
              <w:rPr>
                <w:rStyle w:val="aff2"/>
                <w:rFonts w:ascii="GHEA Grapalat" w:hAnsi="GHEA Grapalat"/>
                <w:b/>
                <w:sz w:val="20"/>
                <w:szCs w:val="20"/>
                <w:lang w:eastAsia="en-US"/>
              </w:rPr>
              <w:footnoteReference w:customMarkFollows="1" w:id="16"/>
              <w:t>**</w:t>
            </w:r>
          </w:p>
          <w:p w14:paraId="006E603B" w14:textId="77777777" w:rsidR="0098246F" w:rsidRDefault="0098246F">
            <w:pPr>
              <w:widowControl w:val="0"/>
              <w:spacing w:line="256" w:lineRule="auto"/>
              <w:jc w:val="center"/>
              <w:rPr>
                <w:rFonts w:ascii="GHEA Grapalat" w:hAnsi="GHEA Grapalat"/>
                <w:b/>
                <w:bCs/>
                <w:sz w:val="20"/>
                <w:szCs w:val="20"/>
                <w:lang w:eastAsia="en-US"/>
              </w:rPr>
            </w:pPr>
            <w:r>
              <w:rPr>
                <w:rFonts w:ascii="GHEA Grapalat" w:hAnsi="GHEA Grapalat"/>
                <w:b/>
                <w:sz w:val="20"/>
                <w:szCs w:val="20"/>
                <w:lang w:eastAsia="en-US"/>
              </w:rPr>
              <w:t>/прописью и цифрами/</w:t>
            </w:r>
          </w:p>
        </w:tc>
        <w:tc>
          <w:tcPr>
            <w:tcW w:w="1701" w:type="dxa"/>
            <w:tcBorders>
              <w:top w:val="single" w:sz="4" w:space="0" w:color="auto"/>
              <w:left w:val="single" w:sz="4" w:space="0" w:color="auto"/>
              <w:bottom w:val="nil"/>
              <w:right w:val="single" w:sz="4" w:space="0" w:color="auto"/>
            </w:tcBorders>
            <w:vAlign w:val="center"/>
            <w:hideMark/>
          </w:tcPr>
          <w:p w14:paraId="256E6E35" w14:textId="77777777" w:rsidR="0098246F" w:rsidRDefault="0098246F">
            <w:pPr>
              <w:widowControl w:val="0"/>
              <w:spacing w:line="256" w:lineRule="auto"/>
              <w:jc w:val="center"/>
              <w:rPr>
                <w:rFonts w:ascii="GHEA Grapalat" w:hAnsi="GHEA Grapalat"/>
                <w:b/>
                <w:bCs/>
                <w:sz w:val="20"/>
                <w:szCs w:val="20"/>
                <w:lang w:eastAsia="en-US"/>
              </w:rPr>
            </w:pPr>
            <w:r>
              <w:rPr>
                <w:rFonts w:ascii="GHEA Grapalat" w:hAnsi="GHEA Grapalat"/>
                <w:b/>
                <w:sz w:val="20"/>
                <w:szCs w:val="20"/>
                <w:lang w:eastAsia="en-US"/>
              </w:rPr>
              <w:t>Общая цена</w:t>
            </w:r>
          </w:p>
          <w:p w14:paraId="1886B8A1" w14:textId="77777777" w:rsidR="0098246F" w:rsidRDefault="0098246F">
            <w:pPr>
              <w:widowControl w:val="0"/>
              <w:spacing w:line="256" w:lineRule="auto"/>
              <w:jc w:val="center"/>
              <w:rPr>
                <w:rFonts w:ascii="GHEA Grapalat" w:hAnsi="GHEA Grapalat"/>
                <w:b/>
                <w:bCs/>
                <w:sz w:val="20"/>
                <w:szCs w:val="20"/>
                <w:lang w:eastAsia="en-US"/>
              </w:rPr>
            </w:pPr>
            <w:r>
              <w:rPr>
                <w:rFonts w:ascii="GHEA Grapalat" w:hAnsi="GHEA Grapalat"/>
                <w:b/>
                <w:sz w:val="20"/>
                <w:szCs w:val="20"/>
                <w:lang w:eastAsia="en-US"/>
              </w:rPr>
              <w:t>/прописью и цифрами/</w:t>
            </w:r>
          </w:p>
        </w:tc>
      </w:tr>
      <w:tr w:rsidR="0098246F" w14:paraId="468CC814" w14:textId="77777777" w:rsidTr="0098246F">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71BD5F38" w14:textId="77777777" w:rsidR="0098246F" w:rsidRDefault="0098246F">
            <w:pPr>
              <w:widowControl w:val="0"/>
              <w:spacing w:line="256" w:lineRule="auto"/>
              <w:jc w:val="center"/>
              <w:rPr>
                <w:rFonts w:ascii="GHEA Grapalat" w:hAnsi="GHEA Grapalat"/>
                <w:b/>
                <w:i/>
                <w:sz w:val="20"/>
                <w:szCs w:val="20"/>
                <w:lang w:eastAsia="en-US"/>
              </w:rPr>
            </w:pPr>
            <w:r>
              <w:rPr>
                <w:rFonts w:ascii="GHEA Grapalat" w:hAnsi="GHEA Grapalat"/>
                <w:b/>
                <w:i/>
                <w:sz w:val="20"/>
                <w:szCs w:val="20"/>
                <w:lang w:eastAsia="en-US"/>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hideMark/>
          </w:tcPr>
          <w:p w14:paraId="08FAD860" w14:textId="77777777" w:rsidR="0098246F" w:rsidRDefault="0098246F">
            <w:pPr>
              <w:widowControl w:val="0"/>
              <w:spacing w:line="256" w:lineRule="auto"/>
              <w:jc w:val="center"/>
              <w:rPr>
                <w:rFonts w:ascii="GHEA Grapalat" w:hAnsi="GHEA Grapalat"/>
                <w:b/>
                <w:i/>
                <w:sz w:val="20"/>
                <w:szCs w:val="20"/>
                <w:lang w:eastAsia="en-US"/>
              </w:rPr>
            </w:pPr>
            <w:r>
              <w:rPr>
                <w:rFonts w:ascii="GHEA Grapalat" w:hAnsi="GHEA Grapalat"/>
                <w:b/>
                <w:i/>
                <w:sz w:val="20"/>
                <w:szCs w:val="20"/>
                <w:lang w:eastAsia="en-US"/>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hideMark/>
          </w:tcPr>
          <w:p w14:paraId="1A4BA1D6" w14:textId="77777777" w:rsidR="0098246F" w:rsidRDefault="0098246F">
            <w:pPr>
              <w:widowControl w:val="0"/>
              <w:spacing w:line="256" w:lineRule="auto"/>
              <w:jc w:val="center"/>
              <w:rPr>
                <w:rFonts w:ascii="GHEA Grapalat" w:hAnsi="GHEA Grapalat"/>
                <w:i/>
                <w:sz w:val="20"/>
                <w:szCs w:val="20"/>
                <w:lang w:eastAsia="en-US"/>
              </w:rPr>
            </w:pPr>
            <w:r>
              <w:rPr>
                <w:rFonts w:ascii="GHEA Grapalat" w:hAnsi="GHEA Grapalat"/>
                <w:b/>
                <w:i/>
                <w:sz w:val="20"/>
                <w:szCs w:val="20"/>
                <w:lang w:eastAsia="en-U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hideMark/>
          </w:tcPr>
          <w:p w14:paraId="628C42BE" w14:textId="77777777" w:rsidR="0098246F" w:rsidRDefault="0098246F">
            <w:pPr>
              <w:widowControl w:val="0"/>
              <w:spacing w:line="256" w:lineRule="auto"/>
              <w:jc w:val="center"/>
              <w:rPr>
                <w:rFonts w:ascii="GHEA Grapalat" w:hAnsi="GHEA Grapalat"/>
                <w:i/>
                <w:sz w:val="20"/>
                <w:szCs w:val="20"/>
                <w:lang w:val="en-US" w:eastAsia="en-US"/>
              </w:rPr>
            </w:pPr>
            <w:r>
              <w:rPr>
                <w:rFonts w:ascii="GHEA Grapalat" w:hAnsi="GHEA Grapalat"/>
                <w:b/>
                <w:i/>
                <w:sz w:val="20"/>
                <w:szCs w:val="20"/>
                <w:lang w:val="en-US" w:eastAsia="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hideMark/>
          </w:tcPr>
          <w:p w14:paraId="39E94F1C" w14:textId="77777777" w:rsidR="0098246F" w:rsidRDefault="0098246F">
            <w:pPr>
              <w:widowControl w:val="0"/>
              <w:spacing w:line="256" w:lineRule="auto"/>
              <w:jc w:val="center"/>
              <w:rPr>
                <w:rFonts w:ascii="GHEA Grapalat" w:hAnsi="GHEA Grapalat"/>
                <w:i/>
                <w:sz w:val="20"/>
                <w:szCs w:val="20"/>
                <w:lang w:eastAsia="en-US"/>
              </w:rPr>
            </w:pPr>
            <w:r>
              <w:rPr>
                <w:rFonts w:ascii="GHEA Grapalat" w:hAnsi="GHEA Grapalat"/>
                <w:b/>
                <w:i/>
                <w:sz w:val="20"/>
                <w:szCs w:val="20"/>
                <w:lang w:val="en-US" w:eastAsia="en-US"/>
              </w:rPr>
              <w:t>5</w:t>
            </w:r>
            <w:r>
              <w:rPr>
                <w:rFonts w:ascii="GHEA Grapalat" w:hAnsi="GHEA Grapalat"/>
                <w:b/>
                <w:i/>
                <w:sz w:val="20"/>
                <w:szCs w:val="20"/>
                <w:lang w:eastAsia="en-US"/>
              </w:rPr>
              <w:t>=3+4</w:t>
            </w:r>
          </w:p>
        </w:tc>
      </w:tr>
      <w:tr w:rsidR="0098246F" w14:paraId="3821F23B" w14:textId="77777777" w:rsidTr="0098246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14:paraId="21E4781E" w14:textId="77777777" w:rsidR="0098246F" w:rsidRDefault="0098246F">
            <w:pPr>
              <w:widowControl w:val="0"/>
              <w:spacing w:line="256" w:lineRule="auto"/>
              <w:jc w:val="center"/>
              <w:rPr>
                <w:rFonts w:ascii="GHEA Grapalat" w:hAnsi="GHEA Grapalat"/>
                <w:b/>
                <w:bCs/>
                <w:sz w:val="20"/>
                <w:szCs w:val="20"/>
                <w:lang w:eastAsia="en-US"/>
              </w:rPr>
            </w:pPr>
            <w:r>
              <w:rPr>
                <w:rFonts w:ascii="GHEA Grapalat" w:hAnsi="GHEA Grapalat"/>
                <w:b/>
                <w:sz w:val="20"/>
                <w:szCs w:val="20"/>
                <w:lang w:eastAsia="en-US"/>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E0CA00" w14:textId="77777777" w:rsidR="0098246F" w:rsidRDefault="0098246F">
            <w:pPr>
              <w:widowControl w:val="0"/>
              <w:spacing w:line="256" w:lineRule="auto"/>
              <w:rPr>
                <w:rFonts w:ascii="GHEA Grapalat" w:hAnsi="GHEA Grapalat"/>
                <w:sz w:val="20"/>
                <w:szCs w:val="20"/>
                <w:lang w:eastAsia="en-US"/>
              </w:rPr>
            </w:pPr>
            <w:r>
              <w:rPr>
                <w:rFonts w:ascii="GHEA Grapalat" w:hAnsi="GHEA Grapalat"/>
                <w:sz w:val="20"/>
                <w:szCs w:val="20"/>
                <w:u w:val="single"/>
                <w:vertAlign w:val="subscript"/>
                <w:lang w:eastAsia="en-US"/>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4EB23731" w14:textId="77777777" w:rsidR="0098246F" w:rsidRDefault="0098246F">
            <w:pPr>
              <w:widowControl w:val="0"/>
              <w:spacing w:line="256" w:lineRule="auto"/>
              <w:jc w:val="center"/>
              <w:rPr>
                <w:rFonts w:ascii="GHEA Grapalat" w:hAnsi="GHEA Grapalat"/>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25FC40CC" w14:textId="77777777" w:rsidR="0098246F" w:rsidRDefault="0098246F">
            <w:pPr>
              <w:widowControl w:val="0"/>
              <w:spacing w:line="256" w:lineRule="auto"/>
              <w:jc w:val="center"/>
              <w:rPr>
                <w:rFonts w:ascii="GHEA Grapalat" w:hAnsi="GHEA Grapalat"/>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594E9E76" w14:textId="77777777" w:rsidR="0098246F" w:rsidRDefault="0098246F">
            <w:pPr>
              <w:widowControl w:val="0"/>
              <w:spacing w:line="256" w:lineRule="auto"/>
              <w:jc w:val="center"/>
              <w:rPr>
                <w:rFonts w:ascii="GHEA Grapalat" w:hAnsi="GHEA Grapalat"/>
                <w:sz w:val="20"/>
                <w:szCs w:val="20"/>
                <w:lang w:eastAsia="en-US"/>
              </w:rPr>
            </w:pPr>
          </w:p>
        </w:tc>
      </w:tr>
      <w:tr w:rsidR="0098246F" w14:paraId="11EEAF42" w14:textId="77777777" w:rsidTr="0098246F">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14:paraId="0956815A" w14:textId="77777777" w:rsidR="0098246F" w:rsidRDefault="0098246F">
            <w:pPr>
              <w:widowControl w:val="0"/>
              <w:spacing w:line="256" w:lineRule="auto"/>
              <w:jc w:val="center"/>
              <w:rPr>
                <w:rFonts w:ascii="GHEA Grapalat" w:hAnsi="GHEA Grapalat"/>
                <w:b/>
                <w:bCs/>
                <w:sz w:val="20"/>
                <w:szCs w:val="20"/>
                <w:lang w:eastAsia="en-US"/>
              </w:rPr>
            </w:pPr>
            <w:r>
              <w:rPr>
                <w:rFonts w:ascii="GHEA Grapalat" w:hAnsi="GHEA Grapalat"/>
                <w:b/>
                <w:sz w:val="20"/>
                <w:szCs w:val="20"/>
                <w:lang w:eastAsia="en-US"/>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AD0AD9" w14:textId="77777777" w:rsidR="0098246F" w:rsidRDefault="0098246F">
            <w:pPr>
              <w:widowControl w:val="0"/>
              <w:spacing w:line="256" w:lineRule="auto"/>
              <w:rPr>
                <w:rFonts w:ascii="GHEA Grapalat" w:hAnsi="GHEA Grapalat"/>
                <w:sz w:val="20"/>
                <w:szCs w:val="20"/>
                <w:lang w:eastAsia="en-US"/>
              </w:rPr>
            </w:pPr>
            <w:r>
              <w:rPr>
                <w:rFonts w:ascii="GHEA Grapalat" w:hAnsi="GHEA Grapalat"/>
                <w:sz w:val="20"/>
                <w:szCs w:val="20"/>
                <w:u w:val="single"/>
                <w:vertAlign w:val="subscript"/>
                <w:lang w:eastAsia="en-US"/>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478606AA" w14:textId="77777777" w:rsidR="0098246F" w:rsidRDefault="0098246F">
            <w:pPr>
              <w:widowControl w:val="0"/>
              <w:spacing w:line="256" w:lineRule="auto"/>
              <w:jc w:val="center"/>
              <w:rPr>
                <w:rFonts w:ascii="GHEA Grapalat" w:hAnsi="GHEA Grapalat"/>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7BBA8DCF" w14:textId="77777777" w:rsidR="0098246F" w:rsidRDefault="0098246F">
            <w:pPr>
              <w:widowControl w:val="0"/>
              <w:spacing w:line="256" w:lineRule="auto"/>
              <w:jc w:val="center"/>
              <w:rPr>
                <w:rFonts w:ascii="GHEA Grapalat" w:hAnsi="GHEA Grapalat"/>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3EDF272D" w14:textId="77777777" w:rsidR="0098246F" w:rsidRDefault="0098246F">
            <w:pPr>
              <w:widowControl w:val="0"/>
              <w:spacing w:line="256" w:lineRule="auto"/>
              <w:rPr>
                <w:rFonts w:ascii="GHEA Grapalat" w:hAnsi="GHEA Grapalat"/>
                <w:sz w:val="20"/>
                <w:szCs w:val="20"/>
                <w:lang w:eastAsia="en-US"/>
              </w:rPr>
            </w:pPr>
          </w:p>
        </w:tc>
      </w:tr>
      <w:tr w:rsidR="0098246F" w14:paraId="2F1E4ECB" w14:textId="77777777" w:rsidTr="0098246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14:paraId="0CC63C83" w14:textId="77777777" w:rsidR="0098246F" w:rsidRDefault="0098246F">
            <w:pPr>
              <w:widowControl w:val="0"/>
              <w:spacing w:line="256" w:lineRule="auto"/>
              <w:jc w:val="center"/>
              <w:rPr>
                <w:rFonts w:ascii="GHEA Grapalat" w:hAnsi="GHEA Grapalat"/>
                <w:b/>
                <w:bCs/>
                <w:sz w:val="20"/>
                <w:szCs w:val="20"/>
                <w:lang w:eastAsia="en-US"/>
              </w:rPr>
            </w:pPr>
            <w:r>
              <w:rPr>
                <w:rFonts w:ascii="GHEA Grapalat" w:hAnsi="GHEA Grapalat"/>
                <w:b/>
                <w:sz w:val="20"/>
                <w:szCs w:val="20"/>
                <w:lang w:eastAsia="en-US"/>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C0C36A5" w14:textId="77777777" w:rsidR="0098246F" w:rsidRDefault="0098246F">
            <w:pPr>
              <w:widowControl w:val="0"/>
              <w:spacing w:line="256" w:lineRule="auto"/>
              <w:rPr>
                <w:rFonts w:ascii="GHEA Grapalat" w:hAnsi="GHEA Grapalat"/>
                <w:sz w:val="20"/>
                <w:szCs w:val="20"/>
                <w:lang w:eastAsia="en-US"/>
              </w:rPr>
            </w:pPr>
            <w:r>
              <w:rPr>
                <w:rFonts w:ascii="GHEA Grapalat" w:hAnsi="GHEA Grapalat"/>
                <w:sz w:val="20"/>
                <w:szCs w:val="20"/>
                <w:u w:val="single"/>
                <w:vertAlign w:val="subscript"/>
                <w:lang w:eastAsia="en-US"/>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6B993599" w14:textId="77777777" w:rsidR="0098246F" w:rsidRDefault="0098246F">
            <w:pPr>
              <w:widowControl w:val="0"/>
              <w:spacing w:line="256" w:lineRule="auto"/>
              <w:jc w:val="center"/>
              <w:rPr>
                <w:rFonts w:ascii="GHEA Grapalat" w:hAnsi="GHEA Grapalat"/>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6FAA30BB" w14:textId="77777777" w:rsidR="0098246F" w:rsidRDefault="0098246F">
            <w:pPr>
              <w:widowControl w:val="0"/>
              <w:spacing w:line="256" w:lineRule="auto"/>
              <w:jc w:val="center"/>
              <w:rPr>
                <w:rFonts w:ascii="GHEA Grapalat" w:hAnsi="GHEA Grapalat"/>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6F1C6367" w14:textId="77777777" w:rsidR="0098246F" w:rsidRDefault="0098246F">
            <w:pPr>
              <w:widowControl w:val="0"/>
              <w:spacing w:line="256" w:lineRule="auto"/>
              <w:jc w:val="center"/>
              <w:rPr>
                <w:rFonts w:ascii="GHEA Grapalat" w:hAnsi="GHEA Grapalat"/>
                <w:sz w:val="20"/>
                <w:szCs w:val="20"/>
                <w:lang w:eastAsia="en-US"/>
              </w:rPr>
            </w:pPr>
          </w:p>
        </w:tc>
      </w:tr>
      <w:tr w:rsidR="0098246F" w14:paraId="50AD3974" w14:textId="77777777" w:rsidTr="0098246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14:paraId="38C19CA3" w14:textId="77777777" w:rsidR="0098246F" w:rsidRDefault="0098246F">
            <w:pPr>
              <w:widowControl w:val="0"/>
              <w:spacing w:line="256" w:lineRule="auto"/>
              <w:jc w:val="center"/>
              <w:rPr>
                <w:rFonts w:ascii="GHEA Grapalat" w:hAnsi="GHEA Grapalat"/>
                <w:b/>
                <w:bCs/>
                <w:sz w:val="20"/>
                <w:szCs w:val="20"/>
                <w:lang w:eastAsia="en-US"/>
              </w:rPr>
            </w:pPr>
            <w:r>
              <w:rPr>
                <w:rFonts w:ascii="GHEA Grapalat" w:hAnsi="GHEA Grapalat"/>
                <w:b/>
                <w:sz w:val="20"/>
                <w:szCs w:val="20"/>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A2D95A" w14:textId="77777777" w:rsidR="0098246F" w:rsidRDefault="0098246F">
            <w:pPr>
              <w:widowControl w:val="0"/>
              <w:spacing w:line="256" w:lineRule="auto"/>
              <w:rPr>
                <w:rFonts w:ascii="GHEA Grapalat" w:hAnsi="GHEA Grapalat"/>
                <w:sz w:val="20"/>
                <w:szCs w:val="20"/>
                <w:lang w:eastAsia="en-US"/>
              </w:rPr>
            </w:pPr>
            <w:r>
              <w:rPr>
                <w:rFonts w:ascii="GHEA Grapalat" w:hAnsi="GHEA Grapalat"/>
                <w:sz w:val="20"/>
                <w:szCs w:val="20"/>
                <w:lang w:eastAsia="en-US"/>
              </w:rPr>
              <w:t>...</w:t>
            </w:r>
          </w:p>
        </w:tc>
        <w:tc>
          <w:tcPr>
            <w:tcW w:w="2060" w:type="dxa"/>
            <w:tcBorders>
              <w:top w:val="single" w:sz="4" w:space="0" w:color="auto"/>
              <w:left w:val="single" w:sz="4" w:space="0" w:color="auto"/>
              <w:bottom w:val="single" w:sz="4" w:space="0" w:color="auto"/>
              <w:right w:val="single" w:sz="4" w:space="0" w:color="auto"/>
            </w:tcBorders>
          </w:tcPr>
          <w:p w14:paraId="60793E1D" w14:textId="77777777" w:rsidR="0098246F" w:rsidRDefault="0098246F">
            <w:pPr>
              <w:widowControl w:val="0"/>
              <w:spacing w:line="256" w:lineRule="auto"/>
              <w:jc w:val="center"/>
              <w:rPr>
                <w:rFonts w:ascii="GHEA Grapalat" w:hAnsi="GHEA Grapalat"/>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2650D872" w14:textId="77777777" w:rsidR="0098246F" w:rsidRDefault="0098246F">
            <w:pPr>
              <w:widowControl w:val="0"/>
              <w:spacing w:line="256" w:lineRule="auto"/>
              <w:jc w:val="center"/>
              <w:rPr>
                <w:rFonts w:ascii="GHEA Grapalat" w:hAnsi="GHEA Grapalat"/>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068C5533" w14:textId="77777777" w:rsidR="0098246F" w:rsidRDefault="0098246F">
            <w:pPr>
              <w:widowControl w:val="0"/>
              <w:spacing w:line="256" w:lineRule="auto"/>
              <w:jc w:val="center"/>
              <w:rPr>
                <w:rFonts w:ascii="GHEA Grapalat" w:hAnsi="GHEA Grapalat"/>
                <w:sz w:val="20"/>
                <w:szCs w:val="20"/>
                <w:lang w:eastAsia="en-US"/>
              </w:rPr>
            </w:pPr>
          </w:p>
        </w:tc>
      </w:tr>
      <w:tr w:rsidR="0098246F" w14:paraId="170FEA46" w14:textId="77777777" w:rsidTr="0098246F">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hideMark/>
          </w:tcPr>
          <w:p w14:paraId="2081EC43" w14:textId="77777777" w:rsidR="0098246F" w:rsidRDefault="0098246F">
            <w:pPr>
              <w:widowControl w:val="0"/>
              <w:spacing w:line="256" w:lineRule="auto"/>
              <w:jc w:val="center"/>
              <w:rPr>
                <w:rFonts w:ascii="GHEA Grapalat" w:hAnsi="GHEA Grapalat"/>
                <w:b/>
                <w:bCs/>
                <w:sz w:val="20"/>
                <w:szCs w:val="20"/>
                <w:lang w:eastAsia="en-US"/>
              </w:rPr>
            </w:pPr>
            <w:r>
              <w:rPr>
                <w:rFonts w:ascii="GHEA Grapalat" w:hAnsi="GHEA Grapalat"/>
                <w:b/>
                <w:sz w:val="20"/>
                <w:szCs w:val="20"/>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3518701" w14:textId="77777777" w:rsidR="0098246F" w:rsidRDefault="0098246F">
            <w:pPr>
              <w:widowControl w:val="0"/>
              <w:spacing w:line="256" w:lineRule="auto"/>
              <w:rPr>
                <w:rFonts w:ascii="GHEA Grapalat" w:hAnsi="GHEA Grapalat"/>
                <w:sz w:val="20"/>
                <w:szCs w:val="20"/>
                <w:lang w:eastAsia="en-US"/>
              </w:rPr>
            </w:pPr>
            <w:r>
              <w:rPr>
                <w:rFonts w:ascii="GHEA Grapalat" w:hAnsi="GHEA Grapalat"/>
                <w:sz w:val="20"/>
                <w:szCs w:val="20"/>
                <w:lang w:eastAsia="en-US"/>
              </w:rPr>
              <w:t>...</w:t>
            </w:r>
          </w:p>
        </w:tc>
        <w:tc>
          <w:tcPr>
            <w:tcW w:w="2060" w:type="dxa"/>
            <w:tcBorders>
              <w:top w:val="single" w:sz="4" w:space="0" w:color="auto"/>
              <w:left w:val="single" w:sz="4" w:space="0" w:color="auto"/>
              <w:bottom w:val="single" w:sz="4" w:space="0" w:color="auto"/>
              <w:right w:val="single" w:sz="4" w:space="0" w:color="auto"/>
            </w:tcBorders>
            <w:vAlign w:val="center"/>
          </w:tcPr>
          <w:p w14:paraId="59B501D6" w14:textId="77777777" w:rsidR="0098246F" w:rsidRDefault="0098246F">
            <w:pPr>
              <w:widowControl w:val="0"/>
              <w:spacing w:line="256" w:lineRule="auto"/>
              <w:jc w:val="center"/>
              <w:rPr>
                <w:rFonts w:ascii="GHEA Grapalat" w:hAnsi="GHEA Grapalat"/>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10144BBB" w14:textId="77777777" w:rsidR="0098246F" w:rsidRDefault="0098246F">
            <w:pPr>
              <w:widowControl w:val="0"/>
              <w:spacing w:line="256" w:lineRule="auto"/>
              <w:jc w:val="center"/>
              <w:rPr>
                <w:rFonts w:ascii="GHEA Grapalat" w:hAnsi="GHEA Grapalat"/>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75AA085E" w14:textId="77777777" w:rsidR="0098246F" w:rsidRDefault="0098246F">
            <w:pPr>
              <w:widowControl w:val="0"/>
              <w:spacing w:line="256" w:lineRule="auto"/>
              <w:jc w:val="center"/>
              <w:rPr>
                <w:rFonts w:ascii="GHEA Grapalat" w:hAnsi="GHEA Grapalat"/>
                <w:sz w:val="20"/>
                <w:szCs w:val="20"/>
                <w:lang w:eastAsia="en-US"/>
              </w:rPr>
            </w:pPr>
          </w:p>
        </w:tc>
      </w:tr>
    </w:tbl>
    <w:p w14:paraId="589B371A" w14:textId="77777777" w:rsidR="0098246F" w:rsidRDefault="0098246F" w:rsidP="0098246F">
      <w:pPr>
        <w:widowControl w:val="0"/>
        <w:tabs>
          <w:tab w:val="left" w:pos="6804"/>
        </w:tabs>
        <w:jc w:val="center"/>
        <w:rPr>
          <w:rFonts w:ascii="GHEA Grapalat" w:hAnsi="GHEA Grapalat"/>
        </w:rPr>
      </w:pPr>
      <w:r>
        <w:rPr>
          <w:rFonts w:ascii="GHEA Grapalat" w:hAnsi="GHEA Grapalat"/>
        </w:rPr>
        <w:t>_________________________________________________</w:t>
      </w:r>
      <w:r>
        <w:rPr>
          <w:rFonts w:ascii="GHEA Grapalat" w:hAnsi="GHEA Grapalat"/>
        </w:rPr>
        <w:tab/>
        <w:t>_________________</w:t>
      </w:r>
    </w:p>
    <w:p w14:paraId="559DB8B6" w14:textId="77777777" w:rsidR="0098246F" w:rsidRDefault="0098246F" w:rsidP="0098246F">
      <w:pPr>
        <w:widowControl w:val="0"/>
        <w:tabs>
          <w:tab w:val="left" w:pos="7513"/>
        </w:tabs>
        <w:spacing w:after="160"/>
        <w:ind w:left="709"/>
        <w:jc w:val="both"/>
        <w:rPr>
          <w:rFonts w:ascii="GHEA Grapalat" w:hAnsi="GHEA Grapalat" w:cs="Arial"/>
          <w:sz w:val="16"/>
        </w:rPr>
      </w:pPr>
      <w:r>
        <w:rPr>
          <w:rFonts w:ascii="GHEA Grapalat" w:hAnsi="GHEA Grapalat"/>
          <w:sz w:val="16"/>
        </w:rPr>
        <w:t>наименование участника (должность, имя, фамилия руководителя)</w:t>
      </w:r>
      <w:r>
        <w:rPr>
          <w:rFonts w:ascii="GHEA Grapalat" w:hAnsi="GHEA Grapalat"/>
          <w:sz w:val="16"/>
        </w:rPr>
        <w:tab/>
        <w:t>подпись</w:t>
      </w:r>
    </w:p>
    <w:p w14:paraId="1EC3F6E9"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both"/>
        <w:rPr>
          <w:rFonts w:ascii="GHEA Grapalat" w:hAnsi="GHEA Grapalat"/>
          <w:lang w:val="es-ES"/>
        </w:rPr>
      </w:pPr>
    </w:p>
    <w:p w14:paraId="5EE4057C"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rPr>
      </w:pPr>
      <w:r>
        <w:rPr>
          <w:rFonts w:ascii="GHEA Grapalat" w:hAnsi="GHEA Grapalat"/>
        </w:rPr>
        <w:t>М. П.</w:t>
      </w:r>
    </w:p>
    <w:p w14:paraId="6CB352C4"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b/>
        </w:rPr>
      </w:pPr>
      <w:r>
        <w:rPr>
          <w:rFonts w:ascii="GHEA Grapalat" w:hAnsi="GHEA Grapalat"/>
          <w:b/>
        </w:rPr>
        <w:br w:type="page"/>
      </w:r>
    </w:p>
    <w:p w14:paraId="367B188C"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cs="GHEA Grapalat"/>
          <w:i/>
          <w:sz w:val="22"/>
          <w:szCs w:val="22"/>
        </w:rPr>
      </w:pPr>
      <w:r>
        <w:rPr>
          <w:rFonts w:ascii="GHEA Grapalat" w:hAnsi="GHEA Grapalat"/>
          <w:i/>
          <w:sz w:val="22"/>
          <w:szCs w:val="22"/>
        </w:rPr>
        <w:lastRenderedPageBreak/>
        <w:t>Приложение № 4.2</w:t>
      </w:r>
    </w:p>
    <w:p w14:paraId="2B6989B4" w14:textId="745751BF"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b/>
          <w:sz w:val="22"/>
          <w:szCs w:val="22"/>
        </w:rPr>
      </w:pPr>
      <w:r>
        <w:rPr>
          <w:rFonts w:ascii="GHEA Grapalat" w:hAnsi="GHEA Grapalat"/>
          <w:i/>
          <w:sz w:val="22"/>
          <w:szCs w:val="22"/>
        </w:rPr>
        <w:t>к Приглашению на открытый конкурс</w:t>
      </w:r>
      <w:r>
        <w:rPr>
          <w:rFonts w:ascii="GHEA Grapalat" w:hAnsi="GHEA Grapalat" w:cs="GHEA Grapalat"/>
          <w:i/>
          <w:sz w:val="22"/>
          <w:szCs w:val="22"/>
        </w:rPr>
        <w:br/>
      </w:r>
      <w:r>
        <w:rPr>
          <w:rFonts w:ascii="GHEA Grapalat" w:hAnsi="GHEA Grapalat"/>
          <w:i/>
          <w:sz w:val="22"/>
          <w:szCs w:val="22"/>
        </w:rPr>
        <w:t xml:space="preserve">под кодом </w:t>
      </w:r>
      <w:r w:rsidR="002B52C4">
        <w:rPr>
          <w:rFonts w:ascii="GHEA Grapalat" w:hAnsi="GHEA Grapalat"/>
          <w:b/>
        </w:rPr>
        <w:t>AMXH-GHAPDzB-25/19</w:t>
      </w:r>
    </w:p>
    <w:p w14:paraId="0AD485E0"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GHEA Grapalat"/>
          <w:b/>
          <w:sz w:val="22"/>
          <w:szCs w:val="22"/>
        </w:rPr>
      </w:pPr>
      <w:r>
        <w:rPr>
          <w:rFonts w:ascii="GHEA Grapalat" w:hAnsi="GHEA Grapalat"/>
          <w:b/>
          <w:sz w:val="22"/>
          <w:szCs w:val="22"/>
        </w:rPr>
        <w:t xml:space="preserve">СОГЛАШЕНИЕ О НЕУСТОЙКЕ </w:t>
      </w:r>
    </w:p>
    <w:p w14:paraId="1620A0CB"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GHEA Grapalat"/>
          <w:b/>
          <w:sz w:val="22"/>
          <w:szCs w:val="22"/>
        </w:rPr>
      </w:pPr>
      <w:r>
        <w:rPr>
          <w:rFonts w:ascii="GHEA Grapalat" w:hAnsi="GHEA Grapalat"/>
          <w:b/>
          <w:sz w:val="22"/>
          <w:szCs w:val="22"/>
        </w:rPr>
        <w:t>(обеспечение квалификации)</w:t>
      </w:r>
    </w:p>
    <w:tbl>
      <w:tblPr>
        <w:tblStyle w:val="aff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98246F" w14:paraId="56163689" w14:textId="77777777" w:rsidTr="0098246F">
        <w:tc>
          <w:tcPr>
            <w:tcW w:w="4786" w:type="dxa"/>
            <w:hideMark/>
          </w:tcPr>
          <w:p w14:paraId="7CC54AFB" w14:textId="77777777" w:rsidR="0098246F" w:rsidRDefault="0098246F">
            <w:pPr>
              <w:widowControl w:val="0"/>
              <w:spacing w:after="160"/>
              <w:rPr>
                <w:rFonts w:ascii="GHEA Grapalat" w:hAnsi="GHEA Grapalat" w:cs="GHEA Grapalat"/>
                <w:b/>
                <w:sz w:val="22"/>
                <w:szCs w:val="22"/>
                <w:lang w:val="en-US"/>
              </w:rPr>
            </w:pPr>
            <w:r>
              <w:rPr>
                <w:rFonts w:ascii="GHEA Grapalat" w:hAnsi="GHEA Grapalat"/>
                <w:sz w:val="22"/>
                <w:szCs w:val="22"/>
              </w:rPr>
              <w:t>г. Ереван</w:t>
            </w:r>
          </w:p>
        </w:tc>
        <w:tc>
          <w:tcPr>
            <w:tcW w:w="4500" w:type="dxa"/>
            <w:hideMark/>
          </w:tcPr>
          <w:p w14:paraId="37DA8B13" w14:textId="77777777" w:rsidR="0098246F" w:rsidRDefault="0098246F">
            <w:pPr>
              <w:widowControl w:val="0"/>
              <w:spacing w:after="160"/>
              <w:jc w:val="right"/>
              <w:rPr>
                <w:rFonts w:ascii="GHEA Grapalat" w:hAnsi="GHEA Grapalat" w:cs="GHEA Grapalat"/>
                <w:b/>
                <w:sz w:val="22"/>
                <w:szCs w:val="22"/>
              </w:rPr>
            </w:pPr>
            <w:r>
              <w:rPr>
                <w:rFonts w:ascii="GHEA Grapalat" w:hAnsi="GHEA Grapalat"/>
                <w:sz w:val="22"/>
                <w:szCs w:val="22"/>
              </w:rPr>
              <w:t>"</w:t>
            </w:r>
            <w:r>
              <w:rPr>
                <w:rFonts w:ascii="GHEA Grapalat" w:hAnsi="GHEA Grapalat"/>
                <w:sz w:val="22"/>
                <w:szCs w:val="22"/>
                <w:lang w:val="en-US"/>
              </w:rPr>
              <w:tab/>
            </w:r>
            <w:r>
              <w:rPr>
                <w:rFonts w:ascii="GHEA Grapalat" w:hAnsi="GHEA Grapalat"/>
                <w:sz w:val="22"/>
                <w:szCs w:val="22"/>
              </w:rPr>
              <w:t xml:space="preserve">" </w:t>
            </w:r>
            <w:r>
              <w:rPr>
                <w:rFonts w:ascii="GHEA Grapalat" w:hAnsi="GHEA Grapalat"/>
                <w:sz w:val="22"/>
                <w:szCs w:val="22"/>
                <w:lang w:val="en-US"/>
              </w:rPr>
              <w:tab/>
            </w:r>
            <w:r>
              <w:rPr>
                <w:rFonts w:ascii="GHEA Grapalat" w:hAnsi="GHEA Grapalat"/>
                <w:sz w:val="22"/>
                <w:szCs w:val="22"/>
              </w:rPr>
              <w:t>20</w:t>
            </w:r>
            <w:r>
              <w:rPr>
                <w:rFonts w:ascii="GHEA Grapalat" w:hAnsi="GHEA Grapalat"/>
                <w:sz w:val="22"/>
                <w:szCs w:val="22"/>
                <w:lang w:val="en-US"/>
              </w:rPr>
              <w:tab/>
            </w:r>
            <w:r>
              <w:rPr>
                <w:rFonts w:ascii="GHEA Grapalat" w:hAnsi="GHEA Grapalat"/>
                <w:sz w:val="22"/>
                <w:szCs w:val="22"/>
              </w:rPr>
              <w:t>г.</w:t>
            </w:r>
            <w:r>
              <w:rPr>
                <w:rStyle w:val="aff2"/>
                <w:rFonts w:ascii="GHEA Grapalat" w:hAnsi="GHEA Grapalat"/>
                <w:sz w:val="22"/>
                <w:szCs w:val="22"/>
              </w:rPr>
              <w:footnoteReference w:customMarkFollows="1" w:id="17"/>
              <w:t>**</w:t>
            </w:r>
          </w:p>
        </w:tc>
      </w:tr>
    </w:tbl>
    <w:p w14:paraId="2D370F6B"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rPr>
          <w:rFonts w:ascii="GHEA Grapalat" w:hAnsi="GHEA Grapalat" w:cs="GHEA Grapalat"/>
          <w:b/>
          <w:sz w:val="22"/>
          <w:szCs w:val="22"/>
        </w:rPr>
      </w:pPr>
    </w:p>
    <w:p w14:paraId="34575A0F"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GHEA Grapalat"/>
          <w:sz w:val="22"/>
          <w:szCs w:val="22"/>
          <w:u w:val="single"/>
          <w:vertAlign w:val="subscript"/>
        </w:rPr>
      </w:pPr>
      <w:r>
        <w:rPr>
          <w:rFonts w:ascii="GHEA Grapalat" w:hAnsi="GHEA Grapalat"/>
          <w:sz w:val="22"/>
          <w:szCs w:val="22"/>
        </w:rPr>
        <w:t>_______________________________________________, в лице директора Компании,</w:t>
      </w:r>
    </w:p>
    <w:p w14:paraId="1626B14A"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1843"/>
        <w:jc w:val="both"/>
        <w:rPr>
          <w:rFonts w:ascii="GHEA Grapalat" w:hAnsi="GHEA Grapalat"/>
          <w:sz w:val="22"/>
          <w:szCs w:val="22"/>
          <w:vertAlign w:val="superscript"/>
          <w:lang w:val="en-US"/>
        </w:rPr>
      </w:pPr>
      <w:r>
        <w:rPr>
          <w:rFonts w:ascii="GHEA Grapalat" w:hAnsi="GHEA Grapalat"/>
          <w:sz w:val="22"/>
          <w:szCs w:val="22"/>
          <w:vertAlign w:val="superscript"/>
        </w:rPr>
        <w:t>наименование Компании</w:t>
      </w:r>
    </w:p>
    <w:p w14:paraId="656C346E"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lang w:val="en-US"/>
        </w:rPr>
      </w:pPr>
      <w:r>
        <w:rPr>
          <w:rFonts w:ascii="GHEA Grapalat" w:hAnsi="GHEA Grapalat"/>
          <w:sz w:val="22"/>
          <w:szCs w:val="22"/>
          <w:lang w:val="en-US"/>
        </w:rPr>
        <w:t>_________________________________________________________________________</w:t>
      </w:r>
    </w:p>
    <w:p w14:paraId="032443EB"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sz w:val="22"/>
          <w:szCs w:val="22"/>
          <w:vertAlign w:val="superscript"/>
        </w:rPr>
      </w:pPr>
      <w:r>
        <w:rPr>
          <w:rFonts w:ascii="GHEA Grapalat" w:hAnsi="GHEA Grapalat"/>
          <w:sz w:val="22"/>
          <w:szCs w:val="22"/>
          <w:vertAlign w:val="superscript"/>
        </w:rPr>
        <w:t>имя, фамилия, паспортные данные директора компании</w:t>
      </w:r>
    </w:p>
    <w:p w14:paraId="214E4DB0"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both"/>
        <w:rPr>
          <w:rFonts w:ascii="GHEA Grapalat" w:hAnsi="GHEA Grapalat" w:cs="GHEA Grapalat"/>
          <w:sz w:val="22"/>
          <w:szCs w:val="22"/>
        </w:rPr>
      </w:pPr>
      <w:r>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4071F12"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709"/>
        <w:jc w:val="both"/>
        <w:rPr>
          <w:rFonts w:ascii="GHEA Grapalat" w:hAnsi="GHEA Grapalat" w:cs="GHEA Grapalat"/>
          <w:sz w:val="22"/>
          <w:szCs w:val="22"/>
        </w:rPr>
      </w:pPr>
    </w:p>
    <w:p w14:paraId="303FE6FB"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GHEA Grapalat"/>
          <w:b/>
          <w:bCs/>
          <w:sz w:val="22"/>
          <w:szCs w:val="22"/>
        </w:rPr>
      </w:pPr>
      <w:r>
        <w:rPr>
          <w:rFonts w:ascii="GHEA Grapalat" w:hAnsi="GHEA Grapalat"/>
          <w:b/>
          <w:sz w:val="22"/>
          <w:szCs w:val="22"/>
        </w:rPr>
        <w:t>1. Предмет соглашения</w:t>
      </w:r>
    </w:p>
    <w:p w14:paraId="1E8D052D" w14:textId="77777777" w:rsidR="0098246F" w:rsidRDefault="0098246F" w:rsidP="0098246F">
      <w:pPr>
        <w:widowControl w:val="0"/>
        <w:tabs>
          <w:tab w:val="left" w:pos="567"/>
        </w:tabs>
        <w:jc w:val="both"/>
        <w:rPr>
          <w:rFonts w:ascii="GHEA Grapalat" w:hAnsi="GHEA Grapalat" w:cs="GHEA Grapalat"/>
          <w:spacing w:val="-6"/>
          <w:sz w:val="22"/>
          <w:szCs w:val="22"/>
        </w:rPr>
      </w:pPr>
      <w:r>
        <w:rPr>
          <w:rFonts w:ascii="GHEA Grapalat" w:hAnsi="GHEA Grapalat"/>
          <w:sz w:val="22"/>
          <w:szCs w:val="22"/>
        </w:rPr>
        <w:t>1</w:t>
      </w:r>
      <w:r>
        <w:rPr>
          <w:rFonts w:ascii="GHEA Grapalat" w:hAnsi="GHEA Grapalat"/>
          <w:spacing w:val="-6"/>
          <w:sz w:val="22"/>
          <w:szCs w:val="22"/>
        </w:rPr>
        <w:t>.1.</w:t>
      </w:r>
      <w:r>
        <w:rPr>
          <w:rFonts w:ascii="GHEA Grapalat" w:hAnsi="GHEA Grapalat"/>
          <w:spacing w:val="-6"/>
          <w:sz w:val="22"/>
          <w:szCs w:val="22"/>
        </w:rPr>
        <w:tab/>
        <w:t xml:space="preserve">Компания участвует в организованной ___________________ *(далее — Заказчик) </w:t>
      </w:r>
    </w:p>
    <w:p w14:paraId="230C4898" w14:textId="77777777" w:rsidR="0098246F" w:rsidRDefault="0098246F" w:rsidP="0098246F">
      <w:pPr>
        <w:widowControl w:val="0"/>
        <w:tabs>
          <w:tab w:val="left" w:pos="284"/>
        </w:tabs>
        <w:spacing w:after="160"/>
        <w:ind w:left="5245"/>
        <w:jc w:val="both"/>
        <w:rPr>
          <w:rFonts w:ascii="GHEA Grapalat" w:hAnsi="GHEA Grapalat" w:cs="GHEA Grapalat"/>
          <w:sz w:val="22"/>
          <w:szCs w:val="22"/>
        </w:rPr>
      </w:pPr>
      <w:r>
        <w:rPr>
          <w:rFonts w:ascii="GHEA Grapalat" w:hAnsi="GHEA Grapalat"/>
          <w:sz w:val="22"/>
          <w:szCs w:val="22"/>
          <w:vertAlign w:val="superscript"/>
        </w:rPr>
        <w:t>наименование заказчика</w:t>
      </w:r>
    </w:p>
    <w:p w14:paraId="2949C05E"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GHEA Grapalat"/>
          <w:sz w:val="22"/>
          <w:szCs w:val="22"/>
        </w:rPr>
      </w:pPr>
      <w:r>
        <w:rPr>
          <w:rFonts w:ascii="GHEA Grapalat" w:hAnsi="GHEA Grapalat"/>
          <w:sz w:val="22"/>
          <w:szCs w:val="22"/>
        </w:rPr>
        <w:t>процедуре закупок под кодом ____________________________________________ *.</w:t>
      </w:r>
    </w:p>
    <w:p w14:paraId="0D65A520"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245"/>
        <w:jc w:val="both"/>
        <w:rPr>
          <w:rFonts w:ascii="GHEA Grapalat" w:hAnsi="GHEA Grapalat" w:cs="GHEA Grapalat"/>
          <w:sz w:val="22"/>
          <w:szCs w:val="22"/>
        </w:rPr>
      </w:pPr>
      <w:r>
        <w:rPr>
          <w:rFonts w:ascii="GHEA Grapalat" w:hAnsi="GHEA Grapalat"/>
          <w:sz w:val="22"/>
          <w:szCs w:val="22"/>
          <w:vertAlign w:val="superscript"/>
        </w:rPr>
        <w:t>код процедуры</w:t>
      </w:r>
    </w:p>
    <w:p w14:paraId="0F7C8156" w14:textId="77777777" w:rsidR="0098246F" w:rsidRDefault="0098246F" w:rsidP="0098246F">
      <w:pPr>
        <w:widowControl w:val="0"/>
        <w:tabs>
          <w:tab w:val="left" w:pos="1134"/>
        </w:tabs>
        <w:spacing w:after="160"/>
        <w:ind w:firstLine="567"/>
        <w:jc w:val="both"/>
        <w:rPr>
          <w:rFonts w:ascii="GHEA Grapalat" w:hAnsi="GHEA Grapalat"/>
          <w:sz w:val="22"/>
          <w:szCs w:val="22"/>
        </w:rPr>
      </w:pPr>
      <w:r>
        <w:rPr>
          <w:rFonts w:ascii="GHEA Grapalat" w:hAnsi="GHEA Grapalat"/>
          <w:sz w:val="22"/>
          <w:szCs w:val="22"/>
        </w:rPr>
        <w:t>1.2.</w:t>
      </w:r>
      <w:r>
        <w:rPr>
          <w:rFonts w:ascii="GHEA Grapalat" w:hAnsi="GHEA Grapalat"/>
          <w:sz w:val="22"/>
          <w:szCs w:val="22"/>
        </w:rPr>
        <w:tab/>
      </w:r>
      <w:r>
        <w:rPr>
          <w:rFonts w:ascii="GHEA Grapalat" w:hAnsi="GHEA Grapalat" w:cs="GHEA Grapalat"/>
          <w:sz w:val="22"/>
          <w:szCs w:val="22"/>
        </w:rPr>
        <w:t xml:space="preserve">В качестве участника, </w:t>
      </w:r>
      <w:r>
        <w:rPr>
          <w:rFonts w:ascii="GHEA Grapalat" w:hAnsi="GHEA Grapalat" w:cs="GHEA Grapalat"/>
          <w:sz w:val="22"/>
          <w:szCs w:val="22"/>
          <w:lang w:val="hy-AM"/>
        </w:rPr>
        <w:t>օ</w:t>
      </w:r>
      <w:r>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Pr>
          <w:rFonts w:ascii="GHEA Grapalat" w:hAnsi="GHEA Grapalat" w:cs="GHEA Grapalat"/>
          <w:sz w:val="22"/>
          <w:szCs w:val="22"/>
          <w:lang w:val="en-US"/>
        </w:rPr>
        <w:t>K</w:t>
      </w:r>
      <w:r>
        <w:rPr>
          <w:rFonts w:ascii="GHEA Grapalat" w:hAnsi="GHEA Grapalat" w:cs="GHEA Grapalat"/>
          <w:sz w:val="22"/>
          <w:szCs w:val="22"/>
        </w:rPr>
        <w:t xml:space="preserve">омпания </w:t>
      </w:r>
      <w:r>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67A8960" w14:textId="77777777" w:rsidR="0098246F" w:rsidRDefault="0098246F" w:rsidP="0098246F">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1.3.</w:t>
      </w:r>
      <w:r>
        <w:rPr>
          <w:rFonts w:ascii="GHEA Grapalat" w:hAnsi="GHEA Grapalat"/>
          <w:sz w:val="22"/>
          <w:szCs w:val="22"/>
        </w:rPr>
        <w:tab/>
        <w:t>Подписав платежное требование (далее — Требование), прилагаемое к</w:t>
      </w:r>
      <w:r>
        <w:rPr>
          <w:sz w:val="22"/>
          <w:szCs w:val="22"/>
          <w:lang w:val="en-US"/>
        </w:rPr>
        <w:t> </w:t>
      </w:r>
      <w:r>
        <w:rPr>
          <w:rFonts w:ascii="GHEA Grapalat" w:hAnsi="GHEA Grapalat"/>
          <w:sz w:val="22"/>
          <w:szCs w:val="22"/>
        </w:rPr>
        <w:t xml:space="preserve">настоящему Соглашению о неустойке, Компания безотзывно соглашается, что: </w:t>
      </w:r>
    </w:p>
    <w:p w14:paraId="15F4E625" w14:textId="77777777" w:rsidR="0098246F" w:rsidRDefault="0098246F" w:rsidP="0098246F">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а)</w:t>
      </w:r>
      <w:r>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F2DCABE" w14:textId="77777777" w:rsidR="0098246F" w:rsidRDefault="0098246F" w:rsidP="0098246F">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б)</w:t>
      </w:r>
      <w:r>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AC7C8CB" w14:textId="77777777" w:rsidR="0098246F" w:rsidRDefault="0098246F" w:rsidP="0098246F">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в)</w:t>
      </w:r>
      <w:r>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D6EF1A1" w14:textId="77777777" w:rsidR="0098246F" w:rsidRDefault="0098246F" w:rsidP="0098246F">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г)</w:t>
      </w:r>
      <w:r>
        <w:rPr>
          <w:rFonts w:ascii="GHEA Grapalat" w:hAnsi="GHEA Grapalat"/>
          <w:sz w:val="22"/>
          <w:szCs w:val="22"/>
        </w:rPr>
        <w:tab/>
        <w:t xml:space="preserve">Компания подтверждает, что акцептовала Требование в полном размере суммы </w:t>
      </w:r>
      <w:r>
        <w:rPr>
          <w:rFonts w:ascii="GHEA Grapalat" w:hAnsi="GHEA Grapalat"/>
          <w:sz w:val="22"/>
          <w:szCs w:val="22"/>
        </w:rPr>
        <w:lastRenderedPageBreak/>
        <w:t>неустойки.</w:t>
      </w:r>
    </w:p>
    <w:p w14:paraId="54389E2E" w14:textId="77777777" w:rsidR="0098246F" w:rsidRDefault="0098246F" w:rsidP="0098246F">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д)</w:t>
      </w:r>
      <w:r>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B192BBF" w14:textId="77777777" w:rsidR="0098246F" w:rsidRDefault="0098246F" w:rsidP="0098246F">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1.4.</w:t>
      </w:r>
      <w:r>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Pr>
          <w:rFonts w:ascii="Courier New" w:hAnsi="Courier New" w:cs="Courier New"/>
          <w:sz w:val="22"/>
          <w:szCs w:val="22"/>
          <w:lang w:val="en-US"/>
        </w:rPr>
        <w:t> </w:t>
      </w:r>
      <w:r>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FAFFA7B" w14:textId="77777777" w:rsidR="0098246F" w:rsidRDefault="0098246F" w:rsidP="0098246F">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1.5.</w:t>
      </w:r>
      <w:r>
        <w:rPr>
          <w:rFonts w:ascii="GHEA Grapalat" w:hAnsi="GHEA Grapalat"/>
          <w:sz w:val="22"/>
          <w:szCs w:val="22"/>
        </w:rPr>
        <w:tab/>
        <w:t>Заказчик может представить в Банк-плательщик иные дополнительные документы.</w:t>
      </w:r>
    </w:p>
    <w:p w14:paraId="0D290E17" w14:textId="77777777" w:rsidR="0098246F" w:rsidRDefault="0098246F" w:rsidP="0098246F">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1.6. Банк не несет какой-либо ответственности за риски (понесенные</w:t>
      </w:r>
      <w:r>
        <w:rPr>
          <w:rFonts w:ascii="Courier New" w:hAnsi="Courier New" w:cs="Courier New"/>
          <w:sz w:val="22"/>
          <w:szCs w:val="22"/>
          <w:lang w:val="en-US"/>
        </w:rPr>
        <w:t> </w:t>
      </w:r>
      <w:r>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sz w:val="22"/>
          <w:szCs w:val="22"/>
          <w:lang w:val="en-US"/>
        </w:rPr>
        <w:t> </w:t>
      </w:r>
      <w:r>
        <w:rPr>
          <w:rFonts w:ascii="GHEA Grapalat" w:hAnsi="GHEA Grapalat"/>
          <w:sz w:val="22"/>
          <w:szCs w:val="22"/>
        </w:rPr>
        <w:t>Требовании. Банк не обязан проверять факты нарушения Компанией условий договора.</w:t>
      </w:r>
    </w:p>
    <w:p w14:paraId="7B0E2DD1" w14:textId="77777777" w:rsidR="0098246F" w:rsidRDefault="0098246F" w:rsidP="0098246F">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1.7.</w:t>
      </w:r>
      <w:r>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A00A43C" w14:textId="77777777" w:rsidR="0098246F" w:rsidRDefault="0098246F" w:rsidP="0098246F">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1.8.</w:t>
      </w:r>
      <w:r>
        <w:rPr>
          <w:rFonts w:ascii="GHEA Grapalat" w:hAnsi="GHEA Grapalat"/>
          <w:sz w:val="22"/>
          <w:szCs w:val="22"/>
        </w:rPr>
        <w:tab/>
        <w:t>В случае если в течение десяти рабочих дней после представления в</w:t>
      </w:r>
      <w:r>
        <w:rPr>
          <w:rFonts w:ascii="Courier New" w:hAnsi="Courier New" w:cs="Courier New"/>
          <w:sz w:val="22"/>
          <w:szCs w:val="22"/>
          <w:lang w:val="en-US"/>
        </w:rPr>
        <w:t> </w:t>
      </w:r>
      <w:r>
        <w:rPr>
          <w:rFonts w:ascii="GHEA Grapalat" w:hAnsi="GHEA Grapalat"/>
          <w:sz w:val="22"/>
          <w:szCs w:val="22"/>
        </w:rPr>
        <w:t>Банк настоящего Соглашения и прилагаемого Требования по независящим от</w:t>
      </w:r>
      <w:r>
        <w:rPr>
          <w:rFonts w:ascii="Courier New" w:hAnsi="Courier New" w:cs="Courier New"/>
          <w:sz w:val="22"/>
          <w:szCs w:val="22"/>
          <w:lang w:val="en-US"/>
        </w:rPr>
        <w:t> </w:t>
      </w:r>
      <w:r>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sz w:val="22"/>
          <w:szCs w:val="22"/>
          <w:lang w:val="en-US"/>
        </w:rPr>
        <w:t> </w:t>
      </w:r>
      <w:r>
        <w:rPr>
          <w:rFonts w:ascii="GHEA Grapalat" w:hAnsi="GHEA Grapalat"/>
          <w:sz w:val="22"/>
          <w:szCs w:val="22"/>
        </w:rPr>
        <w:t>неуплатой.</w:t>
      </w:r>
    </w:p>
    <w:p w14:paraId="35A96EA2"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GHEA Grapalat"/>
          <w:b/>
          <w:bCs/>
          <w:sz w:val="22"/>
          <w:szCs w:val="22"/>
        </w:rPr>
      </w:pPr>
      <w:r>
        <w:rPr>
          <w:rFonts w:ascii="GHEA Grapalat" w:hAnsi="GHEA Grapalat"/>
          <w:b/>
          <w:sz w:val="22"/>
          <w:szCs w:val="22"/>
        </w:rPr>
        <w:t>2. Иные условия</w:t>
      </w:r>
    </w:p>
    <w:p w14:paraId="400618B7" w14:textId="77777777" w:rsidR="0098246F" w:rsidRDefault="0098246F" w:rsidP="0098246F">
      <w:pPr>
        <w:widowControl w:val="0"/>
        <w:tabs>
          <w:tab w:val="left" w:pos="1134"/>
        </w:tabs>
        <w:spacing w:after="160"/>
        <w:ind w:firstLine="567"/>
        <w:jc w:val="both"/>
        <w:rPr>
          <w:rFonts w:ascii="GHEA Grapalat" w:hAnsi="GHEA Grapalat"/>
          <w:sz w:val="22"/>
          <w:szCs w:val="22"/>
        </w:rPr>
      </w:pPr>
      <w:r>
        <w:rPr>
          <w:rFonts w:ascii="GHEA Grapalat" w:hAnsi="GHEA Grapalat"/>
          <w:sz w:val="22"/>
          <w:szCs w:val="22"/>
        </w:rPr>
        <w:t>2.1.</w:t>
      </w:r>
      <w:r>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14:paraId="44EEF27B" w14:textId="77777777" w:rsidR="0098246F" w:rsidRDefault="0098246F" w:rsidP="0098246F">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2.2.</w:t>
      </w:r>
      <w:r>
        <w:rPr>
          <w:rFonts w:ascii="GHEA Grapalat" w:hAnsi="GHEA Grapalat"/>
          <w:sz w:val="22"/>
          <w:szCs w:val="22"/>
        </w:rPr>
        <w:tab/>
        <w:t xml:space="preserve">Представив настоящее Соглашение и прилагаемое Требование в Банк-плательщик: </w:t>
      </w:r>
    </w:p>
    <w:p w14:paraId="1DD935E6" w14:textId="77777777" w:rsidR="0098246F" w:rsidRDefault="0098246F" w:rsidP="0098246F">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2.2.1.</w:t>
      </w:r>
      <w:r>
        <w:rPr>
          <w:rFonts w:ascii="GHEA Grapalat" w:hAnsi="GHEA Grapalat"/>
          <w:sz w:val="22"/>
          <w:szCs w:val="22"/>
        </w:rPr>
        <w:tab/>
        <w:t>Заказчик подтверждает, что Компания допустила нарушение договорных обязательств, а</w:t>
      </w:r>
    </w:p>
    <w:p w14:paraId="30F56A88" w14:textId="77777777" w:rsidR="0098246F" w:rsidRDefault="0098246F" w:rsidP="0098246F">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2.2.2.</w:t>
      </w:r>
      <w:r>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204C32A" w14:textId="77777777" w:rsidR="0098246F" w:rsidRDefault="0098246F" w:rsidP="0098246F">
      <w:pPr>
        <w:widowControl w:val="0"/>
        <w:tabs>
          <w:tab w:val="left" w:pos="1134"/>
        </w:tabs>
        <w:spacing w:after="160"/>
        <w:ind w:firstLine="567"/>
        <w:jc w:val="both"/>
        <w:rPr>
          <w:rFonts w:ascii="GHEA Grapalat" w:hAnsi="GHEA Grapalat"/>
          <w:sz w:val="22"/>
          <w:szCs w:val="22"/>
        </w:rPr>
      </w:pPr>
      <w:r>
        <w:rPr>
          <w:rFonts w:ascii="GHEA Grapalat" w:hAnsi="GHEA Grapalat"/>
          <w:sz w:val="22"/>
          <w:szCs w:val="22"/>
        </w:rPr>
        <w:t>2.3.</w:t>
      </w:r>
      <w:r>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BC00158"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center"/>
        <w:rPr>
          <w:rFonts w:ascii="GHEA Grapalat" w:hAnsi="GHEA Grapalat"/>
          <w:b/>
          <w:sz w:val="22"/>
          <w:szCs w:val="22"/>
        </w:rPr>
      </w:pPr>
      <w:r>
        <w:rPr>
          <w:rFonts w:ascii="GHEA Grapalat" w:hAnsi="GHEA Grapalat"/>
          <w:b/>
          <w:sz w:val="22"/>
          <w:szCs w:val="22"/>
        </w:rPr>
        <w:t>3. Адрес, банковские реквизиты Компании</w:t>
      </w:r>
    </w:p>
    <w:p w14:paraId="300053B4"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Pr>
          <w:rFonts w:ascii="GHEA Grapalat" w:hAnsi="GHEA Grapalat"/>
          <w:sz w:val="22"/>
          <w:szCs w:val="22"/>
        </w:rPr>
        <w:t>_______________________________________</w:t>
      </w:r>
    </w:p>
    <w:p w14:paraId="1797E5DA"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right="4250"/>
        <w:jc w:val="center"/>
        <w:rPr>
          <w:rFonts w:ascii="GHEA Grapalat" w:hAnsi="GHEA Grapalat"/>
          <w:sz w:val="22"/>
          <w:szCs w:val="22"/>
          <w:vertAlign w:val="superscript"/>
        </w:rPr>
      </w:pPr>
      <w:r>
        <w:rPr>
          <w:rFonts w:ascii="GHEA Grapalat" w:hAnsi="GHEA Grapalat"/>
          <w:sz w:val="22"/>
          <w:szCs w:val="22"/>
          <w:vertAlign w:val="superscript"/>
        </w:rPr>
        <w:t>наименование компании</w:t>
      </w:r>
    </w:p>
    <w:p w14:paraId="39599E48"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Pr>
          <w:rFonts w:ascii="GHEA Grapalat" w:hAnsi="GHEA Grapalat"/>
          <w:sz w:val="22"/>
          <w:szCs w:val="22"/>
        </w:rPr>
        <w:lastRenderedPageBreak/>
        <w:t>_______________________________________</w:t>
      </w:r>
    </w:p>
    <w:p w14:paraId="3E1A11F0"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right="4250"/>
        <w:jc w:val="center"/>
        <w:rPr>
          <w:rFonts w:ascii="GHEA Grapalat" w:hAnsi="GHEA Grapalat"/>
          <w:sz w:val="22"/>
          <w:szCs w:val="22"/>
          <w:vertAlign w:val="superscript"/>
        </w:rPr>
      </w:pPr>
      <w:r>
        <w:rPr>
          <w:rFonts w:ascii="GHEA Grapalat" w:hAnsi="GHEA Grapalat"/>
          <w:sz w:val="22"/>
          <w:szCs w:val="22"/>
          <w:vertAlign w:val="superscript"/>
        </w:rPr>
        <w:t>адрес компании</w:t>
      </w:r>
    </w:p>
    <w:p w14:paraId="092EFF9B"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Pr>
          <w:rFonts w:ascii="GHEA Grapalat" w:hAnsi="GHEA Grapalat"/>
          <w:sz w:val="22"/>
          <w:szCs w:val="22"/>
        </w:rPr>
        <w:t>_______________________________________</w:t>
      </w:r>
    </w:p>
    <w:p w14:paraId="6B10817F"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right="4250"/>
        <w:jc w:val="center"/>
        <w:rPr>
          <w:rFonts w:ascii="GHEA Grapalat" w:hAnsi="GHEA Grapalat"/>
          <w:sz w:val="22"/>
          <w:szCs w:val="22"/>
          <w:vertAlign w:val="superscript"/>
        </w:rPr>
      </w:pPr>
      <w:r>
        <w:rPr>
          <w:rFonts w:ascii="GHEA Grapalat" w:hAnsi="GHEA Grapalat"/>
          <w:sz w:val="22"/>
          <w:szCs w:val="22"/>
          <w:vertAlign w:val="superscript"/>
        </w:rPr>
        <w:t>наименование обслуживающего компанию банка</w:t>
      </w:r>
    </w:p>
    <w:p w14:paraId="7344DB12"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sz w:val="22"/>
          <w:szCs w:val="22"/>
        </w:rPr>
      </w:pPr>
    </w:p>
    <w:p w14:paraId="33953E25"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sz w:val="22"/>
          <w:szCs w:val="22"/>
        </w:rPr>
      </w:pPr>
      <w:r>
        <w:rPr>
          <w:rFonts w:ascii="GHEA Grapalat" w:hAnsi="GHEA Grapalat"/>
          <w:sz w:val="22"/>
          <w:szCs w:val="22"/>
        </w:rPr>
        <w:t>М. П.</w:t>
      </w:r>
    </w:p>
    <w:p w14:paraId="7F7DEDF9"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both"/>
        <w:rPr>
          <w:rFonts w:ascii="GHEA Grapalat" w:hAnsi="GHEA Grapalat"/>
          <w:sz w:val="22"/>
          <w:szCs w:val="22"/>
        </w:rPr>
      </w:pPr>
      <w:r>
        <w:rPr>
          <w:rFonts w:ascii="GHEA Grapalat" w:hAnsi="GHEA Grapalat"/>
          <w:sz w:val="22"/>
          <w:szCs w:val="22"/>
        </w:rPr>
        <w:t>День/месяц/год</w:t>
      </w:r>
    </w:p>
    <w:p w14:paraId="1D1F762D"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both"/>
        <w:rPr>
          <w:rFonts w:ascii="GHEA Grapalat" w:hAnsi="GHEA Grapalat"/>
          <w:sz w:val="22"/>
          <w:szCs w:val="22"/>
        </w:rPr>
      </w:pPr>
    </w:p>
    <w:p w14:paraId="5B05549E"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both"/>
        <w:rPr>
          <w:rFonts w:ascii="GHEA Grapalat" w:hAnsi="GHEA Grapalat"/>
          <w:sz w:val="22"/>
          <w:szCs w:val="22"/>
        </w:rPr>
      </w:pPr>
    </w:p>
    <w:p w14:paraId="768C1B0B"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14:paraId="77F6798B"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both"/>
        <w:rPr>
          <w:rFonts w:ascii="GHEA Grapalat" w:hAnsi="GHEA Grapalat"/>
          <w:sz w:val="22"/>
          <w:szCs w:val="22"/>
        </w:rPr>
      </w:pPr>
    </w:p>
    <w:p w14:paraId="45A1AFC6"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sz w:val="22"/>
          <w:szCs w:val="22"/>
        </w:rPr>
      </w:pPr>
    </w:p>
    <w:p w14:paraId="66E11685"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sz w:val="22"/>
          <w:szCs w:val="22"/>
        </w:rPr>
      </w:pPr>
    </w:p>
    <w:p w14:paraId="6429D31E"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sz w:val="22"/>
          <w:szCs w:val="22"/>
        </w:rPr>
      </w:pPr>
    </w:p>
    <w:p w14:paraId="339507D5"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sz w:val="22"/>
          <w:szCs w:val="22"/>
        </w:rPr>
      </w:pPr>
    </w:p>
    <w:p w14:paraId="775A395D"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sz w:val="22"/>
          <w:szCs w:val="22"/>
        </w:rPr>
      </w:pPr>
    </w:p>
    <w:p w14:paraId="5B578D75"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48DAB844"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09DBDEB9"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52FC26C3"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2E67F297"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64D245F9"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71D3475B"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51656F76"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3B71D005"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1846149A"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5391280B"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02BA0E82"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tbl>
      <w:tblPr>
        <w:tblpPr w:leftFromText="180" w:rightFromText="180" w:bottomFromText="160" w:vertAnchor="page" w:horzAnchor="margin" w:tblpXSpec="center" w:tblpY="1003"/>
        <w:tblW w:w="10980" w:type="dxa"/>
        <w:tblLook w:val="04A0" w:firstRow="1" w:lastRow="0" w:firstColumn="1" w:lastColumn="0" w:noHBand="0" w:noVBand="1"/>
      </w:tblPr>
      <w:tblGrid>
        <w:gridCol w:w="5616"/>
        <w:gridCol w:w="5364"/>
      </w:tblGrid>
      <w:tr w:rsidR="0098246F" w14:paraId="2ED2822C" w14:textId="77777777" w:rsidTr="0098246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6CB42E8" w14:textId="77777777" w:rsidR="0098246F" w:rsidRDefault="0098246F">
            <w:pPr>
              <w:widowControl w:val="0"/>
              <w:tabs>
                <w:tab w:val="left" w:pos="3402"/>
              </w:tabs>
              <w:spacing w:after="160" w:line="256" w:lineRule="auto"/>
              <w:ind w:left="360"/>
              <w:rPr>
                <w:rFonts w:ascii="GHEA Grapalat" w:hAnsi="GHEA Grapalat" w:cs="Sylfaen"/>
                <w:b/>
                <w:bCs/>
                <w:lang w:val="en-US" w:eastAsia="en-US"/>
              </w:rPr>
            </w:pPr>
            <w:r>
              <w:rPr>
                <w:rFonts w:ascii="GHEA Grapalat" w:hAnsi="GHEA Grapalat"/>
                <w:b/>
                <w:lang w:val="en-US" w:eastAsia="en-US"/>
              </w:rPr>
              <w:lastRenderedPageBreak/>
              <w:t>1.</w:t>
            </w:r>
            <w:r>
              <w:rPr>
                <w:rFonts w:ascii="GHEA Grapalat" w:hAnsi="GHEA Grapalat"/>
                <w:b/>
                <w:lang w:val="en-US" w:eastAsia="en-US"/>
              </w:rPr>
              <w:tab/>
            </w:r>
            <w:r>
              <w:rPr>
                <w:rFonts w:ascii="GHEA Grapalat" w:hAnsi="GHEA Grapalat"/>
                <w:b/>
                <w:lang w:eastAsia="en-US"/>
              </w:rPr>
              <w:t xml:space="preserve">ПЛАТЕЖНОЕ ТРЕБОВАНИЕ </w:t>
            </w:r>
            <w:r>
              <w:rPr>
                <w:rFonts w:ascii="GHEA Grapalat" w:hAnsi="GHEA Grapalat"/>
                <w:b/>
                <w:lang w:val="en-US" w:eastAsia="en-US"/>
              </w:rPr>
              <w:t>*</w:t>
            </w:r>
          </w:p>
        </w:tc>
      </w:tr>
      <w:tr w:rsidR="0098246F" w14:paraId="7A79268B" w14:textId="77777777" w:rsidTr="0098246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D88BD4" w14:textId="77777777" w:rsidR="0098246F" w:rsidRDefault="0098246F">
            <w:pPr>
              <w:widowControl w:val="0"/>
              <w:tabs>
                <w:tab w:val="left" w:pos="855"/>
              </w:tabs>
              <w:spacing w:after="160" w:line="256" w:lineRule="auto"/>
              <w:ind w:left="360"/>
              <w:rPr>
                <w:rFonts w:ascii="GHEA Grapalat" w:hAnsi="GHEA Grapalat" w:cs="Sylfaen"/>
                <w:lang w:eastAsia="en-US"/>
              </w:rPr>
            </w:pPr>
            <w:r>
              <w:rPr>
                <w:rFonts w:ascii="GHEA Grapalat" w:hAnsi="GHEA Grapalat"/>
                <w:lang w:eastAsia="en-US"/>
              </w:rPr>
              <w:t>2.</w:t>
            </w:r>
            <w:r>
              <w:rPr>
                <w:rFonts w:ascii="GHEA Grapalat" w:hAnsi="GHEA Grapalat"/>
                <w:lang w:eastAsia="en-US"/>
              </w:rPr>
              <w:tab/>
              <w:t xml:space="preserve">Номер </w:t>
            </w:r>
          </w:p>
        </w:tc>
      </w:tr>
      <w:tr w:rsidR="0098246F" w14:paraId="6F44A84A" w14:textId="77777777" w:rsidTr="0098246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C89D3B" w14:textId="77777777" w:rsidR="0098246F" w:rsidRDefault="0098246F">
            <w:pPr>
              <w:widowControl w:val="0"/>
              <w:tabs>
                <w:tab w:val="left" w:pos="3390"/>
              </w:tabs>
              <w:spacing w:after="160" w:line="256" w:lineRule="auto"/>
              <w:ind w:left="322"/>
              <w:rPr>
                <w:rFonts w:ascii="GHEA Grapalat" w:hAnsi="GHEA Grapalat" w:cs="Sylfaen"/>
                <w:lang w:eastAsia="en-US"/>
              </w:rPr>
            </w:pPr>
            <w:r>
              <w:rPr>
                <w:rFonts w:ascii="GHEA Grapalat" w:hAnsi="GHEA Grapalat"/>
                <w:lang w:eastAsia="en-US"/>
              </w:rPr>
              <w:t>3</w:t>
            </w:r>
            <w:r>
              <w:rPr>
                <w:rFonts w:ascii="GHEA Grapalat" w:hAnsi="GHEA Grapalat"/>
                <w:lang w:eastAsia="en-US"/>
              </w:rPr>
              <w:tab/>
              <w:t>Дата представления: "___" ___ 20___г.</w:t>
            </w:r>
          </w:p>
        </w:tc>
      </w:tr>
      <w:tr w:rsidR="0098246F" w14:paraId="66873639" w14:textId="77777777" w:rsidTr="0098246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F90024"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4.</w:t>
            </w:r>
            <w:r>
              <w:rPr>
                <w:rFonts w:ascii="GHEA Grapalat" w:hAnsi="GHEA Grapalat"/>
                <w:lang w:eastAsia="en-US"/>
              </w:rPr>
              <w:tab/>
              <w:t>Наименование, или имя, фамилия плательщика (Компания:</w:t>
            </w:r>
          </w:p>
        </w:tc>
      </w:tr>
      <w:tr w:rsidR="0098246F" w14:paraId="3FE57712" w14:textId="77777777" w:rsidTr="0098246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C381E0B"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5.</w:t>
            </w:r>
            <w:r>
              <w:rPr>
                <w:rFonts w:ascii="GHEA Grapalat" w:hAnsi="GHEA Grapalat"/>
                <w:lang w:eastAsia="en-US"/>
              </w:rPr>
              <w:tab/>
              <w:t>Обслуживающая плательщика Финансовая организация (банк):</w:t>
            </w:r>
          </w:p>
        </w:tc>
      </w:tr>
      <w:tr w:rsidR="0098246F" w14:paraId="191082A0" w14:textId="77777777" w:rsidTr="0098246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15B6BE"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6.</w:t>
            </w:r>
            <w:r>
              <w:rPr>
                <w:rFonts w:ascii="GHEA Grapalat" w:hAnsi="GHEA Grapalat"/>
                <w:lang w:eastAsia="en-US"/>
              </w:rPr>
              <w:tab/>
              <w:t>Номер счета плательщика:</w:t>
            </w:r>
          </w:p>
        </w:tc>
      </w:tr>
      <w:tr w:rsidR="0098246F" w14:paraId="44235B7B" w14:textId="77777777" w:rsidTr="0098246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6FE14F"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7.</w:t>
            </w:r>
            <w:r>
              <w:rPr>
                <w:rFonts w:ascii="GHEA Grapalat" w:hAnsi="GHEA Grapalat"/>
                <w:lang w:eastAsia="en-US"/>
              </w:rPr>
              <w:tab/>
              <w:t>УНН плательщика:</w:t>
            </w:r>
          </w:p>
        </w:tc>
      </w:tr>
      <w:tr w:rsidR="0098246F" w14:paraId="1930C094" w14:textId="77777777" w:rsidTr="0098246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7957FA"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8.</w:t>
            </w:r>
            <w:r>
              <w:rPr>
                <w:rFonts w:ascii="GHEA Grapalat" w:hAnsi="GHEA Grapalat"/>
                <w:lang w:eastAsia="en-US"/>
              </w:rPr>
              <w:tab/>
              <w:t>НЗОУ плательщика:</w:t>
            </w:r>
          </w:p>
        </w:tc>
      </w:tr>
      <w:tr w:rsidR="0098246F" w14:paraId="2B28826F" w14:textId="77777777" w:rsidTr="0098246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8AE6D"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9.</w:t>
            </w:r>
            <w:r>
              <w:rPr>
                <w:rFonts w:ascii="GHEA Grapalat" w:hAnsi="GHEA Grapalat"/>
                <w:lang w:eastAsia="en-US"/>
              </w:rPr>
              <w:tab/>
              <w:t>Наименование, или имя, фамилия бенефициара:</w:t>
            </w:r>
            <w:r>
              <w:rPr>
                <w:rFonts w:ascii="Arial Unicode" w:hAnsi="Arial Unicode" w:cs="Courier New"/>
                <w:b/>
                <w:color w:val="202124"/>
                <w:lang w:eastAsia="en-US" w:bidi="ar-SA"/>
              </w:rPr>
              <w:t xml:space="preserve"> Хой муниципалитет</w:t>
            </w:r>
          </w:p>
        </w:tc>
      </w:tr>
      <w:tr w:rsidR="0098246F" w14:paraId="1E77B53E" w14:textId="77777777" w:rsidTr="0098246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C20B976"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10.</w:t>
            </w:r>
            <w:r>
              <w:rPr>
                <w:rFonts w:ascii="GHEA Grapalat" w:hAnsi="GHEA Grapalat"/>
                <w:lang w:eastAsia="en-US"/>
              </w:rPr>
              <w:tab/>
              <w:t>НЗОУ бенефициара (не заполняется)</w:t>
            </w:r>
          </w:p>
        </w:tc>
      </w:tr>
      <w:tr w:rsidR="0098246F" w14:paraId="0EDD6358" w14:textId="77777777" w:rsidTr="0098246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170C909"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11.</w:t>
            </w:r>
            <w:r>
              <w:rPr>
                <w:rFonts w:ascii="GHEA Grapalat" w:hAnsi="GHEA Grapalat"/>
                <w:lang w:eastAsia="en-US"/>
              </w:rPr>
              <w:tab/>
              <w:t>УНН бенефициара:</w:t>
            </w:r>
            <w:r>
              <w:rPr>
                <w:rFonts w:ascii="GHEA Grapalat" w:hAnsi="GHEA Grapalat"/>
                <w:lang w:val="en-US" w:eastAsia="en-US"/>
              </w:rPr>
              <w:t xml:space="preserve"> </w:t>
            </w:r>
            <w:r>
              <w:rPr>
                <w:rFonts w:ascii="GHEA Grapalat" w:hAnsi="GHEA Grapalat"/>
                <w:b/>
                <w:lang w:val="en-US" w:eastAsia="en-US"/>
              </w:rPr>
              <w:t>04440504</w:t>
            </w:r>
          </w:p>
        </w:tc>
      </w:tr>
      <w:tr w:rsidR="0098246F" w14:paraId="498AF1C5" w14:textId="77777777" w:rsidTr="0098246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E38F139"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12.</w:t>
            </w:r>
            <w:r>
              <w:rPr>
                <w:rFonts w:ascii="GHEA Grapalat" w:hAnsi="GHEA Grapalat"/>
                <w:lang w:eastAsia="en-US"/>
              </w:rPr>
              <w:tab/>
              <w:t>Обслуживающая бенефициара Финансовая организация (банк):</w:t>
            </w:r>
          </w:p>
        </w:tc>
      </w:tr>
      <w:tr w:rsidR="0098246F" w14:paraId="6687CD77" w14:textId="77777777" w:rsidTr="0098246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269F924" w14:textId="344ED108" w:rsidR="0098246F" w:rsidRPr="0061542B"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13.</w:t>
            </w:r>
            <w:r>
              <w:rPr>
                <w:rFonts w:ascii="GHEA Grapalat" w:hAnsi="GHEA Grapalat"/>
                <w:lang w:eastAsia="en-US"/>
              </w:rPr>
              <w:tab/>
              <w:t>Номер счета бенефициара (</w:t>
            </w:r>
            <w:proofErr w:type="gramStart"/>
            <w:r>
              <w:rPr>
                <w:rFonts w:ascii="GHEA Grapalat" w:hAnsi="GHEA Grapalat"/>
                <w:lang w:eastAsia="en-US"/>
              </w:rPr>
              <w:t>сч.№</w:t>
            </w:r>
            <w:proofErr w:type="gramEnd"/>
            <w:r>
              <w:rPr>
                <w:rFonts w:ascii="GHEA Grapalat" w:hAnsi="GHEA Grapalat"/>
                <w:lang w:eastAsia="en-US"/>
              </w:rPr>
              <w:t>)</w:t>
            </w:r>
            <w:r>
              <w:rPr>
                <w:rFonts w:ascii="GHEA Grapalat" w:hAnsi="GHEA Grapalat"/>
                <w:lang w:val="en-US" w:eastAsia="en-US"/>
              </w:rPr>
              <w:t xml:space="preserve"> </w:t>
            </w:r>
            <w:r>
              <w:rPr>
                <w:rFonts w:ascii="GHEA Grapalat" w:hAnsi="GHEA Grapalat"/>
                <w:b/>
                <w:lang w:val="en-US" w:eastAsia="en-US"/>
              </w:rPr>
              <w:t>900322</w:t>
            </w:r>
            <w:r w:rsidR="0061542B">
              <w:rPr>
                <w:rFonts w:ascii="GHEA Grapalat" w:hAnsi="GHEA Grapalat"/>
                <w:b/>
                <w:lang w:eastAsia="en-US"/>
              </w:rPr>
              <w:t>238032</w:t>
            </w:r>
          </w:p>
        </w:tc>
      </w:tr>
      <w:tr w:rsidR="0098246F" w14:paraId="3D555C1A" w14:textId="77777777" w:rsidTr="0098246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2E243F2"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14.</w:t>
            </w:r>
            <w:r>
              <w:rPr>
                <w:rFonts w:ascii="GHEA Grapalat" w:hAnsi="GHEA Grapalat"/>
                <w:lang w:eastAsia="en-US"/>
              </w:rPr>
              <w:tab/>
              <w:t>Сумма (цифрами и прописью):</w:t>
            </w:r>
          </w:p>
        </w:tc>
      </w:tr>
      <w:tr w:rsidR="0098246F" w14:paraId="3DA0B662" w14:textId="77777777" w:rsidTr="0098246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EBB2C57"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15.</w:t>
            </w:r>
            <w:r>
              <w:rPr>
                <w:rFonts w:ascii="GHEA Grapalat" w:hAnsi="GHEA Grapalat"/>
                <w:lang w:eastAsia="en-US"/>
              </w:rPr>
              <w:tab/>
              <w:t>Акцептованная сумма (цифрами и прописью) (предусмотрена для частичного акцепта указанной суммы, который не применяется)</w:t>
            </w:r>
          </w:p>
        </w:tc>
      </w:tr>
      <w:tr w:rsidR="0098246F" w14:paraId="5F6E7B4C" w14:textId="77777777" w:rsidTr="0098246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981B0F5"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16.</w:t>
            </w:r>
            <w:r>
              <w:rPr>
                <w:rFonts w:ascii="GHEA Grapalat" w:hAnsi="GHEA Grapalat"/>
                <w:lang w:eastAsia="en-US"/>
              </w:rPr>
              <w:tab/>
              <w:t>Валюта (прописью и по коду):</w:t>
            </w:r>
          </w:p>
        </w:tc>
      </w:tr>
      <w:tr w:rsidR="0098246F" w14:paraId="5184928F" w14:textId="77777777" w:rsidTr="0098246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C7CF9B6"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17.</w:t>
            </w:r>
            <w:r>
              <w:rPr>
                <w:rFonts w:ascii="GHEA Grapalat" w:hAnsi="GHEA Grapalat"/>
                <w:lang w:eastAsia="en-US"/>
              </w:rPr>
              <w:tab/>
              <w:t>Цель сделки (уплаты): (для обеспечения квалификации)</w:t>
            </w:r>
          </w:p>
        </w:tc>
      </w:tr>
      <w:tr w:rsidR="0098246F" w14:paraId="5BE425BC" w14:textId="77777777" w:rsidTr="0098246F">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65F750D0"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18.</w:t>
            </w:r>
            <w:r>
              <w:rPr>
                <w:rFonts w:ascii="GHEA Grapalat" w:hAnsi="GHEA Grapalat"/>
                <w:lang w:eastAsia="en-US"/>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8246F" w14:paraId="428591E9" w14:textId="77777777" w:rsidTr="0098246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A8885E5"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19.</w:t>
            </w:r>
            <w:r>
              <w:rPr>
                <w:rFonts w:ascii="GHEA Grapalat" w:hAnsi="GHEA Grapalat"/>
                <w:lang w:val="en-US" w:eastAsia="en-US"/>
              </w:rPr>
              <w:tab/>
            </w:r>
            <w:r>
              <w:rPr>
                <w:rFonts w:ascii="GHEA Grapalat" w:hAnsi="GHEA Grapalat"/>
                <w:lang w:eastAsia="en-US"/>
              </w:rPr>
              <w:t>Условия оплаты: &lt;акцептованный платеж&gt;</w:t>
            </w:r>
          </w:p>
        </w:tc>
      </w:tr>
      <w:tr w:rsidR="0098246F" w14:paraId="177D9F3B" w14:textId="77777777" w:rsidTr="0098246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93B6AD1" w14:textId="77777777" w:rsidR="0098246F" w:rsidRDefault="0098246F">
            <w:pPr>
              <w:widowControl w:val="0"/>
              <w:tabs>
                <w:tab w:val="left" w:pos="855"/>
              </w:tabs>
              <w:spacing w:after="160" w:line="256" w:lineRule="auto"/>
              <w:ind w:left="360"/>
              <w:rPr>
                <w:rFonts w:ascii="GHEA Grapalat" w:hAnsi="GHEA Grapalat"/>
                <w:lang w:val="en-US" w:eastAsia="en-US"/>
              </w:rPr>
            </w:pPr>
            <w:r>
              <w:rPr>
                <w:rFonts w:ascii="GHEA Grapalat" w:hAnsi="GHEA Grapalat"/>
                <w:lang w:eastAsia="en-US"/>
              </w:rPr>
              <w:t>20.</w:t>
            </w:r>
            <w:r>
              <w:rPr>
                <w:rFonts w:ascii="GHEA Grapalat" w:hAnsi="GHEA Grapalat"/>
                <w:lang w:val="en-US" w:eastAsia="en-US"/>
              </w:rPr>
              <w:tab/>
            </w:r>
            <w:r>
              <w:rPr>
                <w:rFonts w:ascii="GHEA Grapalat" w:hAnsi="GHEA Grapalat"/>
                <w:lang w:eastAsia="en-US"/>
              </w:rPr>
              <w:t>Количество прилагаемых страниц: --- страниц</w:t>
            </w:r>
          </w:p>
        </w:tc>
      </w:tr>
      <w:tr w:rsidR="0098246F" w14:paraId="0778C8BA" w14:textId="77777777" w:rsidTr="0098246F">
        <w:trPr>
          <w:trHeight w:val="2194"/>
        </w:trPr>
        <w:tc>
          <w:tcPr>
            <w:tcW w:w="5616" w:type="dxa"/>
            <w:tcBorders>
              <w:top w:val="nil"/>
              <w:left w:val="single" w:sz="4" w:space="0" w:color="auto"/>
              <w:bottom w:val="single" w:sz="4" w:space="0" w:color="auto"/>
              <w:right w:val="single" w:sz="4" w:space="0" w:color="auto"/>
            </w:tcBorders>
            <w:noWrap/>
            <w:vAlign w:val="bottom"/>
          </w:tcPr>
          <w:p w14:paraId="495262F7" w14:textId="77777777" w:rsidR="0098246F" w:rsidRDefault="0098246F">
            <w:pPr>
              <w:widowControl w:val="0"/>
              <w:tabs>
                <w:tab w:val="left" w:pos="851"/>
              </w:tabs>
              <w:spacing w:after="160" w:line="256" w:lineRule="auto"/>
              <w:rPr>
                <w:rFonts w:ascii="GHEA Grapalat" w:hAnsi="GHEA Grapalat" w:cs="Sylfaen"/>
                <w:lang w:eastAsia="en-US"/>
              </w:rPr>
            </w:pPr>
            <w:r>
              <w:rPr>
                <w:rFonts w:ascii="GHEA Grapalat" w:hAnsi="GHEA Grapalat"/>
                <w:lang w:eastAsia="en-US"/>
              </w:rPr>
              <w:t>22.а.</w:t>
            </w:r>
            <w:r>
              <w:rPr>
                <w:rFonts w:ascii="GHEA Grapalat" w:hAnsi="GHEA Grapalat"/>
                <w:lang w:eastAsia="en-US"/>
              </w:rPr>
              <w:tab/>
              <w:t>Подписи бенефициара</w:t>
            </w:r>
          </w:p>
          <w:p w14:paraId="78AB70F9" w14:textId="77777777" w:rsidR="0098246F" w:rsidRDefault="0098246F">
            <w:pPr>
              <w:widowControl w:val="0"/>
              <w:spacing w:after="160" w:line="256" w:lineRule="auto"/>
              <w:rPr>
                <w:rFonts w:ascii="GHEA Grapalat" w:hAnsi="GHEA Grapalat" w:cs="Sylfaen"/>
                <w:lang w:eastAsia="en-US"/>
              </w:rPr>
            </w:pPr>
          </w:p>
          <w:p w14:paraId="6419F917" w14:textId="77777777" w:rsidR="0098246F" w:rsidRDefault="0098246F">
            <w:pPr>
              <w:widowControl w:val="0"/>
              <w:spacing w:after="160" w:line="256" w:lineRule="auto"/>
              <w:jc w:val="right"/>
              <w:rPr>
                <w:rFonts w:ascii="GHEA Grapalat" w:hAnsi="GHEA Grapalat" w:cs="Tahoma"/>
                <w:lang w:eastAsia="en-US"/>
              </w:rPr>
            </w:pPr>
            <w:r>
              <w:rPr>
                <w:rFonts w:ascii="GHEA Grapalat" w:hAnsi="GHEA Grapalat"/>
                <w:lang w:eastAsia="en-US"/>
              </w:rPr>
              <w:t>/____________________/</w:t>
            </w:r>
          </w:p>
          <w:p w14:paraId="5375D247" w14:textId="77777777" w:rsidR="0098246F" w:rsidRDefault="0098246F">
            <w:pPr>
              <w:widowControl w:val="0"/>
              <w:spacing w:after="160" w:line="256" w:lineRule="auto"/>
              <w:rPr>
                <w:rFonts w:ascii="GHEA Grapalat" w:hAnsi="GHEA Grapalat" w:cs="Sylfaen"/>
                <w:lang w:eastAsia="en-US"/>
              </w:rPr>
            </w:pPr>
          </w:p>
          <w:p w14:paraId="6A10CF59" w14:textId="77777777" w:rsidR="0098246F" w:rsidRDefault="0098246F">
            <w:pPr>
              <w:widowControl w:val="0"/>
              <w:spacing w:after="160" w:line="256" w:lineRule="auto"/>
              <w:jc w:val="right"/>
              <w:rPr>
                <w:rFonts w:ascii="GHEA Grapalat" w:hAnsi="GHEA Grapalat" w:cs="Sylfaen"/>
                <w:lang w:eastAsia="en-US"/>
              </w:rPr>
            </w:pPr>
            <w:r>
              <w:rPr>
                <w:rFonts w:ascii="GHEA Grapalat" w:hAnsi="GHEA Grapalat"/>
                <w:lang w:eastAsia="en-US"/>
              </w:rPr>
              <w:t>/____________________/</w:t>
            </w:r>
          </w:p>
          <w:p w14:paraId="21EF7634" w14:textId="77777777" w:rsidR="0098246F" w:rsidRDefault="0098246F">
            <w:pPr>
              <w:widowControl w:val="0"/>
              <w:spacing w:after="160" w:line="256" w:lineRule="auto"/>
              <w:rPr>
                <w:rFonts w:ascii="GHEA Grapalat" w:hAnsi="GHEA Grapalat" w:cs="Sylfaen"/>
                <w:lang w:eastAsia="en-US"/>
              </w:rPr>
            </w:pPr>
          </w:p>
          <w:p w14:paraId="7A967FCE" w14:textId="77777777" w:rsidR="0098246F" w:rsidRDefault="0098246F">
            <w:pPr>
              <w:widowControl w:val="0"/>
              <w:tabs>
                <w:tab w:val="left" w:pos="4545"/>
              </w:tabs>
              <w:spacing w:after="160" w:line="256" w:lineRule="auto"/>
              <w:rPr>
                <w:rFonts w:ascii="GHEA Grapalat" w:hAnsi="GHEA Grapalat" w:cs="Sylfaen"/>
                <w:lang w:eastAsia="en-US"/>
              </w:rPr>
            </w:pPr>
            <w:r>
              <w:rPr>
                <w:rFonts w:ascii="GHEA Grapalat" w:hAnsi="GHEA Grapalat"/>
                <w:lang w:eastAsia="en-US"/>
              </w:rPr>
              <w:lastRenderedPageBreak/>
              <w:t>22.б.</w:t>
            </w:r>
            <w:r>
              <w:rPr>
                <w:rFonts w:ascii="GHEA Grapalat" w:hAnsi="GHEA Grapalat"/>
                <w:lang w:eastAsia="en-US"/>
              </w:rPr>
              <w:tab/>
              <w:t>М. П.</w:t>
            </w:r>
          </w:p>
          <w:p w14:paraId="7AB1F6A5" w14:textId="77777777" w:rsidR="0098246F" w:rsidRDefault="0098246F">
            <w:pPr>
              <w:widowControl w:val="0"/>
              <w:spacing w:after="160" w:line="256" w:lineRule="auto"/>
              <w:rPr>
                <w:rFonts w:ascii="GHEA Grapalat" w:hAnsi="GHEA Grapalat" w:cs="Sylfaen"/>
                <w:lang w:eastAsia="en-US"/>
              </w:rPr>
            </w:pPr>
          </w:p>
        </w:tc>
        <w:tc>
          <w:tcPr>
            <w:tcW w:w="5364" w:type="dxa"/>
            <w:tcBorders>
              <w:top w:val="nil"/>
              <w:left w:val="nil"/>
              <w:bottom w:val="single" w:sz="4" w:space="0" w:color="auto"/>
              <w:right w:val="single" w:sz="4" w:space="0" w:color="auto"/>
            </w:tcBorders>
            <w:noWrap/>
          </w:tcPr>
          <w:p w14:paraId="18501F0A" w14:textId="77777777" w:rsidR="0098246F" w:rsidRDefault="0098246F">
            <w:pPr>
              <w:widowControl w:val="0"/>
              <w:tabs>
                <w:tab w:val="left" w:pos="905"/>
              </w:tabs>
              <w:spacing w:after="160" w:line="256" w:lineRule="auto"/>
              <w:rPr>
                <w:rFonts w:ascii="GHEA Grapalat" w:hAnsi="GHEA Grapalat" w:cs="Sylfaen"/>
                <w:lang w:eastAsia="en-US"/>
              </w:rPr>
            </w:pPr>
            <w:r>
              <w:rPr>
                <w:rFonts w:ascii="GHEA Grapalat" w:hAnsi="GHEA Grapalat"/>
                <w:lang w:eastAsia="en-US"/>
              </w:rPr>
              <w:lastRenderedPageBreak/>
              <w:t>21.а.</w:t>
            </w:r>
            <w:r>
              <w:rPr>
                <w:rFonts w:ascii="GHEA Grapalat" w:hAnsi="GHEA Grapalat"/>
                <w:lang w:eastAsia="en-US"/>
              </w:rPr>
              <w:tab/>
            </w:r>
            <w:r>
              <w:rPr>
                <w:rFonts w:ascii="Courier New" w:hAnsi="Courier New"/>
                <w:lang w:eastAsia="en-US"/>
              </w:rPr>
              <w:t> </w:t>
            </w:r>
            <w:r>
              <w:rPr>
                <w:rFonts w:ascii="GHEA Grapalat" w:hAnsi="GHEA Grapalat"/>
                <w:lang w:eastAsia="en-US"/>
              </w:rPr>
              <w:t>Подписи плательщика:</w:t>
            </w:r>
          </w:p>
          <w:p w14:paraId="54C3894A" w14:textId="77777777" w:rsidR="0098246F" w:rsidRDefault="0098246F">
            <w:pPr>
              <w:widowControl w:val="0"/>
              <w:spacing w:after="160" w:line="256" w:lineRule="auto"/>
              <w:rPr>
                <w:rFonts w:ascii="GHEA Grapalat" w:hAnsi="GHEA Grapalat" w:cs="Sylfaen"/>
                <w:lang w:eastAsia="en-US"/>
              </w:rPr>
            </w:pPr>
          </w:p>
          <w:p w14:paraId="6C76C0BC" w14:textId="77777777" w:rsidR="0098246F" w:rsidRDefault="0098246F">
            <w:pPr>
              <w:widowControl w:val="0"/>
              <w:spacing w:after="160" w:line="256" w:lineRule="auto"/>
              <w:jc w:val="right"/>
              <w:rPr>
                <w:rFonts w:ascii="GHEA Grapalat" w:hAnsi="GHEA Grapalat" w:cs="Sylfaen"/>
                <w:lang w:eastAsia="en-US"/>
              </w:rPr>
            </w:pPr>
            <w:r>
              <w:rPr>
                <w:rFonts w:ascii="GHEA Grapalat" w:hAnsi="GHEA Grapalat"/>
                <w:lang w:eastAsia="en-US"/>
              </w:rPr>
              <w:t>/____________________/</w:t>
            </w:r>
          </w:p>
          <w:p w14:paraId="22CCD8DF" w14:textId="77777777" w:rsidR="0098246F" w:rsidRDefault="0098246F">
            <w:pPr>
              <w:widowControl w:val="0"/>
              <w:spacing w:after="160" w:line="256" w:lineRule="auto"/>
              <w:jc w:val="right"/>
              <w:rPr>
                <w:rFonts w:ascii="GHEA Grapalat" w:hAnsi="GHEA Grapalat" w:cs="Tahoma"/>
                <w:lang w:eastAsia="en-US"/>
              </w:rPr>
            </w:pPr>
          </w:p>
          <w:p w14:paraId="27A89E22" w14:textId="77777777" w:rsidR="0098246F" w:rsidRDefault="0098246F">
            <w:pPr>
              <w:widowControl w:val="0"/>
              <w:spacing w:after="160" w:line="256" w:lineRule="auto"/>
              <w:jc w:val="right"/>
              <w:rPr>
                <w:rFonts w:ascii="GHEA Grapalat" w:hAnsi="GHEA Grapalat" w:cs="Sylfaen"/>
                <w:lang w:eastAsia="en-US"/>
              </w:rPr>
            </w:pPr>
            <w:r>
              <w:rPr>
                <w:rFonts w:ascii="GHEA Grapalat" w:hAnsi="GHEA Grapalat"/>
                <w:lang w:eastAsia="en-US"/>
              </w:rPr>
              <w:t>/____________________/</w:t>
            </w:r>
          </w:p>
          <w:p w14:paraId="0AC73DE5" w14:textId="77777777" w:rsidR="0098246F" w:rsidRDefault="0098246F">
            <w:pPr>
              <w:widowControl w:val="0"/>
              <w:spacing w:after="160" w:line="256" w:lineRule="auto"/>
              <w:rPr>
                <w:rFonts w:ascii="GHEA Grapalat" w:hAnsi="GHEA Grapalat" w:cs="Sylfaen"/>
                <w:lang w:eastAsia="en-US"/>
              </w:rPr>
            </w:pPr>
          </w:p>
          <w:p w14:paraId="189E2EDE" w14:textId="77777777" w:rsidR="0098246F" w:rsidRDefault="0098246F">
            <w:pPr>
              <w:widowControl w:val="0"/>
              <w:tabs>
                <w:tab w:val="left" w:pos="4539"/>
              </w:tabs>
              <w:spacing w:after="160" w:line="256" w:lineRule="auto"/>
              <w:rPr>
                <w:rFonts w:ascii="GHEA Grapalat" w:hAnsi="GHEA Grapalat" w:cs="Sylfaen"/>
                <w:lang w:eastAsia="en-US"/>
              </w:rPr>
            </w:pPr>
            <w:r>
              <w:rPr>
                <w:rFonts w:ascii="GHEA Grapalat" w:hAnsi="GHEA Grapalat"/>
                <w:lang w:eastAsia="en-US"/>
              </w:rPr>
              <w:lastRenderedPageBreak/>
              <w:t>21.б.</w:t>
            </w:r>
            <w:r>
              <w:rPr>
                <w:rFonts w:ascii="GHEA Grapalat" w:hAnsi="GHEA Grapalat"/>
                <w:lang w:eastAsia="en-US"/>
              </w:rPr>
              <w:tab/>
              <w:t>М. П.</w:t>
            </w:r>
          </w:p>
        </w:tc>
      </w:tr>
      <w:tr w:rsidR="0098246F" w14:paraId="4D527646" w14:textId="77777777" w:rsidTr="0098246F">
        <w:trPr>
          <w:trHeight w:val="2194"/>
        </w:trPr>
        <w:tc>
          <w:tcPr>
            <w:tcW w:w="5616" w:type="dxa"/>
            <w:tcBorders>
              <w:top w:val="single" w:sz="4" w:space="0" w:color="auto"/>
              <w:left w:val="single" w:sz="4" w:space="0" w:color="auto"/>
              <w:bottom w:val="nil"/>
              <w:right w:val="single" w:sz="4" w:space="0" w:color="auto"/>
            </w:tcBorders>
            <w:noWrap/>
            <w:vAlign w:val="bottom"/>
          </w:tcPr>
          <w:p w14:paraId="3FB94563" w14:textId="77777777" w:rsidR="0098246F" w:rsidRDefault="0098246F">
            <w:pPr>
              <w:widowControl w:val="0"/>
              <w:spacing w:after="160" w:line="256" w:lineRule="auto"/>
              <w:rPr>
                <w:rFonts w:ascii="GHEA Grapalat" w:hAnsi="GHEA Grapalat" w:cs="Tahoma"/>
                <w:lang w:eastAsia="en-US"/>
              </w:rPr>
            </w:pPr>
            <w:r>
              <w:rPr>
                <w:rFonts w:ascii="GHEA Grapalat" w:hAnsi="GHEA Grapalat"/>
                <w:lang w:eastAsia="en-US"/>
              </w:rPr>
              <w:lastRenderedPageBreak/>
              <w:t>24.а.</w:t>
            </w:r>
            <w:r>
              <w:rPr>
                <w:rFonts w:ascii="GHEA Grapalat" w:hAnsi="GHEA Grapalat"/>
                <w:lang w:eastAsia="en-US"/>
              </w:rPr>
              <w:tab/>
              <w:t xml:space="preserve"> Обслуживающая бенефициара финансовая организация </w:t>
            </w:r>
          </w:p>
          <w:p w14:paraId="41A7BB2F" w14:textId="77777777" w:rsidR="0098246F" w:rsidRDefault="0098246F">
            <w:pPr>
              <w:widowControl w:val="0"/>
              <w:spacing w:after="160" w:line="256" w:lineRule="auto"/>
              <w:rPr>
                <w:rFonts w:ascii="GHEA Grapalat" w:hAnsi="GHEA Grapalat"/>
                <w:lang w:eastAsia="en-US"/>
              </w:rPr>
            </w:pPr>
          </w:p>
          <w:p w14:paraId="5AC4DA35" w14:textId="77777777" w:rsidR="0098246F" w:rsidRDefault="0098246F">
            <w:pPr>
              <w:widowControl w:val="0"/>
              <w:spacing w:line="256" w:lineRule="auto"/>
              <w:jc w:val="right"/>
              <w:rPr>
                <w:rFonts w:ascii="GHEA Grapalat" w:hAnsi="GHEA Grapalat" w:cs="Tahoma"/>
                <w:lang w:eastAsia="en-US"/>
              </w:rPr>
            </w:pPr>
            <w:r>
              <w:rPr>
                <w:rFonts w:ascii="GHEA Grapalat" w:hAnsi="GHEA Grapalat"/>
                <w:lang w:eastAsia="en-US"/>
              </w:rPr>
              <w:t>/____________________/</w:t>
            </w:r>
          </w:p>
          <w:p w14:paraId="4CF3FED1" w14:textId="77777777" w:rsidR="0098246F" w:rsidRDefault="0098246F">
            <w:pPr>
              <w:widowControl w:val="0"/>
              <w:spacing w:after="160" w:line="256" w:lineRule="auto"/>
              <w:ind w:left="3828" w:right="13"/>
              <w:jc w:val="both"/>
              <w:rPr>
                <w:rFonts w:ascii="GHEA Grapalat" w:hAnsi="GHEA Grapalat" w:cs="Sylfaen"/>
                <w:vertAlign w:val="superscript"/>
                <w:lang w:eastAsia="en-US"/>
              </w:rPr>
            </w:pPr>
            <w:r>
              <w:rPr>
                <w:rFonts w:ascii="GHEA Grapalat" w:hAnsi="GHEA Grapalat"/>
                <w:vertAlign w:val="superscript"/>
                <w:lang w:eastAsia="en-US"/>
              </w:rPr>
              <w:t>подпись/</w:t>
            </w:r>
          </w:p>
          <w:p w14:paraId="4783706A" w14:textId="77777777" w:rsidR="0098246F" w:rsidRDefault="0098246F">
            <w:pPr>
              <w:widowControl w:val="0"/>
              <w:spacing w:after="160" w:line="256" w:lineRule="auto"/>
              <w:rPr>
                <w:rFonts w:ascii="GHEA Grapalat" w:hAnsi="GHEA Grapalat" w:cs="Tahoma"/>
                <w:lang w:eastAsia="en-US"/>
              </w:rPr>
            </w:pPr>
          </w:p>
          <w:p w14:paraId="187C8035" w14:textId="77777777" w:rsidR="0098246F" w:rsidRDefault="0098246F">
            <w:pPr>
              <w:widowControl w:val="0"/>
              <w:spacing w:after="160" w:line="256" w:lineRule="auto"/>
              <w:rPr>
                <w:rFonts w:ascii="GHEA Grapalat" w:hAnsi="GHEA Grapalat" w:cs="Arial"/>
                <w:lang w:eastAsia="en-US"/>
              </w:rPr>
            </w:pPr>
          </w:p>
        </w:tc>
        <w:tc>
          <w:tcPr>
            <w:tcW w:w="5364" w:type="dxa"/>
            <w:tcBorders>
              <w:top w:val="single" w:sz="4" w:space="0" w:color="auto"/>
              <w:left w:val="nil"/>
              <w:bottom w:val="nil"/>
              <w:right w:val="single" w:sz="4" w:space="0" w:color="auto"/>
            </w:tcBorders>
            <w:noWrap/>
          </w:tcPr>
          <w:p w14:paraId="7B4F21BB" w14:textId="77777777" w:rsidR="0098246F" w:rsidRDefault="0098246F">
            <w:pPr>
              <w:widowControl w:val="0"/>
              <w:spacing w:after="160" w:line="256" w:lineRule="auto"/>
              <w:rPr>
                <w:rFonts w:ascii="GHEA Grapalat" w:hAnsi="GHEA Grapalat" w:cs="Tahoma"/>
                <w:lang w:eastAsia="en-US"/>
              </w:rPr>
            </w:pPr>
            <w:r>
              <w:rPr>
                <w:rFonts w:ascii="GHEA Grapalat" w:hAnsi="GHEA Grapalat"/>
                <w:lang w:eastAsia="en-US"/>
              </w:rPr>
              <w:t>23.а.</w:t>
            </w:r>
            <w:r>
              <w:rPr>
                <w:rFonts w:ascii="GHEA Grapalat" w:hAnsi="GHEA Grapalat"/>
                <w:lang w:eastAsia="en-US"/>
              </w:rPr>
              <w:tab/>
              <w:t xml:space="preserve"> Обслуживающая плательщика финансовая организация </w:t>
            </w:r>
          </w:p>
          <w:p w14:paraId="25CDF0C8" w14:textId="77777777" w:rsidR="0098246F" w:rsidRDefault="0098246F">
            <w:pPr>
              <w:widowControl w:val="0"/>
              <w:spacing w:after="160" w:line="256" w:lineRule="auto"/>
              <w:rPr>
                <w:rFonts w:ascii="GHEA Grapalat" w:hAnsi="GHEA Grapalat" w:cs="Tahoma"/>
                <w:lang w:eastAsia="en-US"/>
              </w:rPr>
            </w:pPr>
          </w:p>
          <w:p w14:paraId="689AE738" w14:textId="77777777" w:rsidR="0098246F" w:rsidRDefault="0098246F">
            <w:pPr>
              <w:widowControl w:val="0"/>
              <w:spacing w:line="256" w:lineRule="auto"/>
              <w:jc w:val="right"/>
              <w:rPr>
                <w:rFonts w:ascii="GHEA Grapalat" w:hAnsi="GHEA Grapalat" w:cs="Tahoma"/>
                <w:lang w:eastAsia="en-US"/>
              </w:rPr>
            </w:pPr>
            <w:r>
              <w:rPr>
                <w:rFonts w:ascii="GHEA Grapalat" w:hAnsi="GHEA Grapalat"/>
                <w:lang w:eastAsia="en-US"/>
              </w:rPr>
              <w:t>/____________________/</w:t>
            </w:r>
          </w:p>
          <w:p w14:paraId="19A542E3" w14:textId="77777777" w:rsidR="0098246F" w:rsidRDefault="0098246F">
            <w:pPr>
              <w:widowControl w:val="0"/>
              <w:spacing w:after="160" w:line="256" w:lineRule="auto"/>
              <w:ind w:right="983"/>
              <w:jc w:val="right"/>
              <w:rPr>
                <w:rFonts w:ascii="GHEA Grapalat" w:hAnsi="GHEA Grapalat" w:cs="Sylfaen"/>
                <w:vertAlign w:val="superscript"/>
                <w:lang w:eastAsia="en-US"/>
              </w:rPr>
            </w:pPr>
            <w:r>
              <w:rPr>
                <w:rFonts w:ascii="GHEA Grapalat" w:hAnsi="GHEA Grapalat"/>
                <w:vertAlign w:val="superscript"/>
                <w:lang w:eastAsia="en-US"/>
              </w:rPr>
              <w:t>/подпись/</w:t>
            </w:r>
          </w:p>
          <w:p w14:paraId="7403B562" w14:textId="77777777" w:rsidR="0098246F" w:rsidRDefault="0098246F">
            <w:pPr>
              <w:widowControl w:val="0"/>
              <w:spacing w:after="160" w:line="256" w:lineRule="auto"/>
              <w:rPr>
                <w:rFonts w:ascii="GHEA Grapalat" w:hAnsi="GHEA Grapalat" w:cs="Arial"/>
                <w:lang w:eastAsia="en-US"/>
              </w:rPr>
            </w:pPr>
          </w:p>
        </w:tc>
      </w:tr>
      <w:tr w:rsidR="0098246F" w14:paraId="7C3CFE6D" w14:textId="77777777" w:rsidTr="0098246F">
        <w:trPr>
          <w:trHeight w:val="2194"/>
        </w:trPr>
        <w:tc>
          <w:tcPr>
            <w:tcW w:w="5616" w:type="dxa"/>
            <w:tcBorders>
              <w:top w:val="nil"/>
              <w:left w:val="single" w:sz="4" w:space="0" w:color="auto"/>
              <w:bottom w:val="single" w:sz="4" w:space="0" w:color="auto"/>
              <w:right w:val="single" w:sz="4" w:space="0" w:color="auto"/>
            </w:tcBorders>
            <w:noWrap/>
            <w:vAlign w:val="bottom"/>
          </w:tcPr>
          <w:p w14:paraId="6F903710" w14:textId="77777777" w:rsidR="0098246F" w:rsidRDefault="0098246F">
            <w:pPr>
              <w:widowControl w:val="0"/>
              <w:tabs>
                <w:tab w:val="left" w:pos="4678"/>
              </w:tabs>
              <w:spacing w:after="160" w:line="256" w:lineRule="auto"/>
              <w:rPr>
                <w:rFonts w:ascii="GHEA Grapalat" w:hAnsi="GHEA Grapalat" w:cs="Sylfaen"/>
                <w:lang w:eastAsia="en-US"/>
              </w:rPr>
            </w:pPr>
            <w:r>
              <w:rPr>
                <w:rFonts w:ascii="GHEA Grapalat" w:hAnsi="GHEA Grapalat"/>
                <w:lang w:eastAsia="en-US"/>
              </w:rPr>
              <w:t>24.б.</w:t>
            </w:r>
            <w:r>
              <w:rPr>
                <w:rFonts w:ascii="GHEA Grapalat" w:hAnsi="GHEA Grapalat"/>
                <w:lang w:eastAsia="en-US"/>
              </w:rPr>
              <w:tab/>
              <w:t>М. П.</w:t>
            </w:r>
          </w:p>
          <w:p w14:paraId="0A9D66A3" w14:textId="77777777" w:rsidR="0098246F" w:rsidRDefault="0098246F">
            <w:pPr>
              <w:widowControl w:val="0"/>
              <w:spacing w:after="160" w:line="256" w:lineRule="auto"/>
              <w:rPr>
                <w:rFonts w:ascii="GHEA Grapalat" w:hAnsi="GHEA Grapalat" w:cs="Sylfaen"/>
                <w:lang w:eastAsia="en-US"/>
              </w:rPr>
            </w:pPr>
          </w:p>
          <w:p w14:paraId="53773E93" w14:textId="77777777" w:rsidR="0098246F" w:rsidRDefault="0098246F">
            <w:pPr>
              <w:widowControl w:val="0"/>
              <w:spacing w:after="160" w:line="256" w:lineRule="auto"/>
              <w:ind w:right="155"/>
              <w:jc w:val="right"/>
              <w:rPr>
                <w:rFonts w:ascii="GHEA Grapalat" w:hAnsi="GHEA Grapalat" w:cs="Sylfaen"/>
                <w:lang w:val="en-US" w:eastAsia="en-US"/>
              </w:rPr>
            </w:pPr>
            <w:r>
              <w:rPr>
                <w:rFonts w:ascii="GHEA Grapalat" w:hAnsi="GHEA Grapalat"/>
                <w:lang w:eastAsia="en-US"/>
              </w:rPr>
              <w:t xml:space="preserve">24.в"___" ___ 20___ г. </w:t>
            </w:r>
          </w:p>
        </w:tc>
        <w:tc>
          <w:tcPr>
            <w:tcW w:w="5364" w:type="dxa"/>
            <w:tcBorders>
              <w:top w:val="nil"/>
              <w:left w:val="nil"/>
              <w:bottom w:val="single" w:sz="4" w:space="0" w:color="auto"/>
              <w:right w:val="single" w:sz="4" w:space="0" w:color="auto"/>
            </w:tcBorders>
            <w:noWrap/>
            <w:vAlign w:val="bottom"/>
          </w:tcPr>
          <w:p w14:paraId="20A8728F" w14:textId="77777777" w:rsidR="0098246F" w:rsidRDefault="0098246F">
            <w:pPr>
              <w:widowControl w:val="0"/>
              <w:tabs>
                <w:tab w:val="left" w:pos="4554"/>
              </w:tabs>
              <w:spacing w:after="160" w:line="256" w:lineRule="auto"/>
              <w:rPr>
                <w:rFonts w:ascii="GHEA Grapalat" w:hAnsi="GHEA Grapalat" w:cs="Sylfaen"/>
                <w:lang w:eastAsia="en-US"/>
              </w:rPr>
            </w:pPr>
            <w:r>
              <w:rPr>
                <w:rFonts w:ascii="GHEA Grapalat" w:hAnsi="GHEA Grapalat"/>
                <w:lang w:eastAsia="en-US"/>
              </w:rPr>
              <w:t>23.б.</w:t>
            </w:r>
            <w:r>
              <w:rPr>
                <w:rFonts w:ascii="GHEA Grapalat" w:hAnsi="GHEA Grapalat"/>
                <w:lang w:eastAsia="en-US"/>
              </w:rPr>
              <w:tab/>
              <w:t>М. П.</w:t>
            </w:r>
          </w:p>
          <w:p w14:paraId="793F93AA" w14:textId="77777777" w:rsidR="0098246F" w:rsidRDefault="0098246F">
            <w:pPr>
              <w:widowControl w:val="0"/>
              <w:spacing w:after="160" w:line="256" w:lineRule="auto"/>
              <w:rPr>
                <w:rFonts w:ascii="GHEA Grapalat" w:hAnsi="GHEA Grapalat"/>
                <w:lang w:eastAsia="en-US"/>
              </w:rPr>
            </w:pPr>
          </w:p>
          <w:p w14:paraId="1710D80C" w14:textId="77777777" w:rsidR="0098246F" w:rsidRDefault="0098246F">
            <w:pPr>
              <w:widowControl w:val="0"/>
              <w:spacing w:after="160" w:line="256" w:lineRule="auto"/>
              <w:jc w:val="right"/>
              <w:rPr>
                <w:rFonts w:ascii="GHEA Grapalat" w:hAnsi="GHEA Grapalat" w:cs="Sylfaen"/>
                <w:lang w:eastAsia="en-US"/>
              </w:rPr>
            </w:pPr>
            <w:r>
              <w:rPr>
                <w:rFonts w:ascii="GHEA Grapalat" w:hAnsi="GHEA Grapalat"/>
                <w:lang w:eastAsia="en-US"/>
              </w:rPr>
              <w:t>23.в Дата исполнения: "___" ___ 20___г.</w:t>
            </w:r>
          </w:p>
        </w:tc>
      </w:tr>
    </w:tbl>
    <w:p w14:paraId="4AF99308"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Sylfaen"/>
        </w:rPr>
      </w:pPr>
    </w:p>
    <w:p w14:paraId="638A886C"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Sylfaen"/>
        </w:rPr>
      </w:pPr>
      <w:r>
        <w:rPr>
          <w:rFonts w:ascii="GHEA Grapalat" w:hAnsi="GHEA Grapalat" w:cs="Sylfaen"/>
        </w:rPr>
        <w:t xml:space="preserve">*  </w:t>
      </w:r>
      <w:r>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4A0945D"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Sylfaen"/>
        </w:rPr>
      </w:pPr>
      <w:r>
        <w:rPr>
          <w:rFonts w:ascii="GHEA Grapalat" w:hAnsi="GHEA Grapalat" w:cs="Sylfaen"/>
        </w:rPr>
        <w:br w:type="page"/>
      </w:r>
    </w:p>
    <w:p w14:paraId="2F689AAA"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r>
        <w:rPr>
          <w:rFonts w:ascii="GHEA Grapalat" w:hAnsi="GHEA Grapalat"/>
          <w:b/>
        </w:rPr>
        <w:lastRenderedPageBreak/>
        <w:t xml:space="preserve">Обязательные реквизиты платежного требования </w:t>
      </w:r>
      <w:r>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8246F" w14:paraId="004B3A3C" w14:textId="77777777" w:rsidTr="0098246F">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B022E4B"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П/Н</w:t>
            </w:r>
          </w:p>
        </w:tc>
        <w:tc>
          <w:tcPr>
            <w:tcW w:w="1938" w:type="dxa"/>
            <w:tcBorders>
              <w:top w:val="single" w:sz="4" w:space="0" w:color="auto"/>
              <w:left w:val="single" w:sz="4" w:space="0" w:color="auto"/>
              <w:bottom w:val="single" w:sz="4" w:space="0" w:color="auto"/>
              <w:right w:val="single" w:sz="4" w:space="0" w:color="auto"/>
            </w:tcBorders>
            <w:hideMark/>
          </w:tcPr>
          <w:p w14:paraId="7DB6D879"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A9B8301"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Наличие указанного поля/</w:t>
            </w:r>
          </w:p>
          <w:p w14:paraId="6AFDB0AD"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216FCB98"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 xml:space="preserve">Требование о заполнении реквизита </w:t>
            </w:r>
          </w:p>
          <w:p w14:paraId="58E24BAD"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7C7E144B"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Сторона,</w:t>
            </w:r>
          </w:p>
          <w:p w14:paraId="0BDD8965"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 xml:space="preserve">заполняющая реквизит </w:t>
            </w:r>
          </w:p>
          <w:p w14:paraId="4CEC9CD1"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бенефициар или плательщик</w:t>
            </w:r>
          </w:p>
          <w:p w14:paraId="2C48CF73"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(в связи с процессом закупки)</w:t>
            </w:r>
          </w:p>
        </w:tc>
      </w:tr>
      <w:tr w:rsidR="0098246F" w14:paraId="29F268D3" w14:textId="77777777" w:rsidTr="0098246F">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05BFE6"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1</w:t>
            </w:r>
          </w:p>
        </w:tc>
        <w:tc>
          <w:tcPr>
            <w:tcW w:w="1938" w:type="dxa"/>
            <w:tcBorders>
              <w:top w:val="single" w:sz="4" w:space="0" w:color="auto"/>
              <w:left w:val="single" w:sz="4" w:space="0" w:color="auto"/>
              <w:bottom w:val="single" w:sz="4" w:space="0" w:color="auto"/>
              <w:right w:val="single" w:sz="4" w:space="0" w:color="auto"/>
            </w:tcBorders>
            <w:hideMark/>
          </w:tcPr>
          <w:p w14:paraId="349FCBEC"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2</w:t>
            </w:r>
          </w:p>
        </w:tc>
        <w:tc>
          <w:tcPr>
            <w:tcW w:w="2050" w:type="dxa"/>
            <w:tcBorders>
              <w:top w:val="single" w:sz="4" w:space="0" w:color="auto"/>
              <w:left w:val="single" w:sz="4" w:space="0" w:color="auto"/>
              <w:bottom w:val="single" w:sz="4" w:space="0" w:color="auto"/>
              <w:right w:val="single" w:sz="4" w:space="0" w:color="auto"/>
            </w:tcBorders>
            <w:hideMark/>
          </w:tcPr>
          <w:p w14:paraId="715EFE23"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3</w:t>
            </w:r>
          </w:p>
        </w:tc>
        <w:tc>
          <w:tcPr>
            <w:tcW w:w="3350" w:type="dxa"/>
            <w:tcBorders>
              <w:top w:val="single" w:sz="4" w:space="0" w:color="auto"/>
              <w:left w:val="single" w:sz="4" w:space="0" w:color="auto"/>
              <w:bottom w:val="single" w:sz="4" w:space="0" w:color="auto"/>
              <w:right w:val="single" w:sz="4" w:space="0" w:color="auto"/>
            </w:tcBorders>
            <w:hideMark/>
          </w:tcPr>
          <w:p w14:paraId="64488A03"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4</w:t>
            </w:r>
          </w:p>
        </w:tc>
        <w:tc>
          <w:tcPr>
            <w:tcW w:w="2640" w:type="dxa"/>
            <w:tcBorders>
              <w:top w:val="single" w:sz="4" w:space="0" w:color="auto"/>
              <w:left w:val="single" w:sz="4" w:space="0" w:color="auto"/>
              <w:bottom w:val="single" w:sz="4" w:space="0" w:color="auto"/>
              <w:right w:val="single" w:sz="4" w:space="0" w:color="auto"/>
            </w:tcBorders>
            <w:hideMark/>
          </w:tcPr>
          <w:p w14:paraId="4DE37453"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5</w:t>
            </w:r>
          </w:p>
        </w:tc>
      </w:tr>
      <w:tr w:rsidR="0098246F" w14:paraId="1E3C5B65"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3AC23D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1.</w:t>
            </w:r>
          </w:p>
        </w:tc>
        <w:tc>
          <w:tcPr>
            <w:tcW w:w="1938" w:type="dxa"/>
            <w:tcBorders>
              <w:top w:val="single" w:sz="4" w:space="0" w:color="auto"/>
              <w:left w:val="single" w:sz="4" w:space="0" w:color="auto"/>
              <w:bottom w:val="single" w:sz="4" w:space="0" w:color="auto"/>
              <w:right w:val="single" w:sz="4" w:space="0" w:color="auto"/>
            </w:tcBorders>
            <w:hideMark/>
          </w:tcPr>
          <w:p w14:paraId="0DE8E4DA"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3AA03392"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EE7409B"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78A6489B"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на документе заранее заполнено "Платежное требование"</w:t>
            </w:r>
          </w:p>
        </w:tc>
      </w:tr>
      <w:tr w:rsidR="0098246F" w14:paraId="151EC871"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C8AF98D"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2.</w:t>
            </w:r>
          </w:p>
        </w:tc>
        <w:tc>
          <w:tcPr>
            <w:tcW w:w="1938" w:type="dxa"/>
            <w:tcBorders>
              <w:top w:val="single" w:sz="4" w:space="0" w:color="auto"/>
              <w:left w:val="single" w:sz="4" w:space="0" w:color="auto"/>
              <w:bottom w:val="single" w:sz="4" w:space="0" w:color="auto"/>
              <w:right w:val="single" w:sz="4" w:space="0" w:color="auto"/>
            </w:tcBorders>
            <w:hideMark/>
          </w:tcPr>
          <w:p w14:paraId="4A94511E" w14:textId="77777777" w:rsidR="0098246F" w:rsidRDefault="0098246F">
            <w:pPr>
              <w:widowControl w:val="0"/>
              <w:spacing w:after="120" w:line="256" w:lineRule="auto"/>
              <w:jc w:val="both"/>
              <w:rPr>
                <w:rFonts w:ascii="GHEA Grapalat" w:hAnsi="GHEA Grapalat"/>
                <w:sz w:val="18"/>
                <w:szCs w:val="18"/>
                <w:lang w:eastAsia="en-US"/>
              </w:rPr>
            </w:pPr>
            <w:r>
              <w:rPr>
                <w:rFonts w:ascii="GHEA Grapalat" w:hAnsi="GHEA Grapalat"/>
                <w:sz w:val="18"/>
                <w:szCs w:val="18"/>
                <w:lang w:eastAsia="en-US"/>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36F8BCE6"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F738497"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0DB2882C"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бенефициаром при представлении платежного требования в банк плательщика</w:t>
            </w:r>
          </w:p>
        </w:tc>
      </w:tr>
      <w:tr w:rsidR="0098246F" w14:paraId="48FB728E"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8FC6354"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3.</w:t>
            </w:r>
          </w:p>
        </w:tc>
        <w:tc>
          <w:tcPr>
            <w:tcW w:w="1938" w:type="dxa"/>
            <w:tcBorders>
              <w:top w:val="single" w:sz="4" w:space="0" w:color="auto"/>
              <w:left w:val="single" w:sz="4" w:space="0" w:color="auto"/>
              <w:bottom w:val="single" w:sz="4" w:space="0" w:color="auto"/>
              <w:right w:val="single" w:sz="4" w:space="0" w:color="auto"/>
            </w:tcBorders>
            <w:hideMark/>
          </w:tcPr>
          <w:p w14:paraId="657B63E8" w14:textId="77777777" w:rsidR="0098246F" w:rsidRDefault="0098246F">
            <w:pPr>
              <w:widowControl w:val="0"/>
              <w:spacing w:after="120" w:line="256" w:lineRule="auto"/>
              <w:jc w:val="both"/>
              <w:rPr>
                <w:rFonts w:ascii="GHEA Grapalat" w:hAnsi="GHEA Grapalat"/>
                <w:sz w:val="18"/>
                <w:szCs w:val="18"/>
                <w:lang w:eastAsia="en-US"/>
              </w:rPr>
            </w:pPr>
            <w:r>
              <w:rPr>
                <w:rFonts w:ascii="GHEA Grapalat" w:hAnsi="GHEA Grapalat"/>
                <w:sz w:val="18"/>
                <w:szCs w:val="18"/>
                <w:lang w:eastAsia="en-US"/>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49B4A5A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44DB5B"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p w14:paraId="169FEF0E" w14:textId="77777777" w:rsidR="0098246F" w:rsidRDefault="0098246F">
            <w:pPr>
              <w:widowControl w:val="0"/>
              <w:spacing w:after="120" w:line="256" w:lineRule="auto"/>
              <w:jc w:val="center"/>
              <w:rPr>
                <w:rFonts w:ascii="GHEA Grapalat" w:hAnsi="GHEA Grapalat"/>
                <w:sz w:val="18"/>
                <w:szCs w:val="18"/>
                <w:lang w:eastAsia="en-US"/>
              </w:rPr>
            </w:pPr>
          </w:p>
        </w:tc>
        <w:tc>
          <w:tcPr>
            <w:tcW w:w="2640" w:type="dxa"/>
            <w:tcBorders>
              <w:top w:val="single" w:sz="4" w:space="0" w:color="auto"/>
              <w:left w:val="single" w:sz="4" w:space="0" w:color="auto"/>
              <w:bottom w:val="single" w:sz="4" w:space="0" w:color="auto"/>
              <w:right w:val="single" w:sz="4" w:space="0" w:color="auto"/>
            </w:tcBorders>
            <w:hideMark/>
          </w:tcPr>
          <w:p w14:paraId="10A29A05"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заполняется бенефициаром в день представления платежного требования в банк плательщика </w:t>
            </w:r>
          </w:p>
        </w:tc>
      </w:tr>
      <w:tr w:rsidR="0098246F" w14:paraId="62F6B377"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1668906"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4.</w:t>
            </w:r>
          </w:p>
        </w:tc>
        <w:tc>
          <w:tcPr>
            <w:tcW w:w="1938" w:type="dxa"/>
            <w:tcBorders>
              <w:top w:val="single" w:sz="4" w:space="0" w:color="auto"/>
              <w:left w:val="single" w:sz="4" w:space="0" w:color="auto"/>
              <w:bottom w:val="single" w:sz="4" w:space="0" w:color="auto"/>
              <w:right w:val="single" w:sz="4" w:space="0" w:color="auto"/>
            </w:tcBorders>
            <w:hideMark/>
          </w:tcPr>
          <w:p w14:paraId="05A3AA69" w14:textId="77777777" w:rsidR="0098246F" w:rsidRDefault="0098246F">
            <w:pPr>
              <w:widowControl w:val="0"/>
              <w:spacing w:after="120" w:line="256" w:lineRule="auto"/>
              <w:jc w:val="both"/>
              <w:rPr>
                <w:rFonts w:ascii="GHEA Grapalat" w:hAnsi="GHEA Grapalat"/>
                <w:sz w:val="18"/>
                <w:szCs w:val="18"/>
                <w:lang w:eastAsia="en-US"/>
              </w:rPr>
            </w:pPr>
            <w:r>
              <w:rPr>
                <w:rFonts w:ascii="GHEA Grapalat" w:hAnsi="GHEA Grapalat"/>
                <w:sz w:val="18"/>
                <w:szCs w:val="18"/>
                <w:lang w:eastAsia="en-US"/>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2CD421A"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76DD5FB"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p w14:paraId="5BB6E5C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129B180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плательщиком</w:t>
            </w:r>
          </w:p>
        </w:tc>
      </w:tr>
      <w:tr w:rsidR="0098246F" w14:paraId="392BBADF"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D4FC907"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5.</w:t>
            </w:r>
          </w:p>
        </w:tc>
        <w:tc>
          <w:tcPr>
            <w:tcW w:w="1938" w:type="dxa"/>
            <w:tcBorders>
              <w:top w:val="single" w:sz="4" w:space="0" w:color="auto"/>
              <w:left w:val="single" w:sz="4" w:space="0" w:color="auto"/>
              <w:bottom w:val="single" w:sz="4" w:space="0" w:color="auto"/>
              <w:right w:val="single" w:sz="4" w:space="0" w:color="auto"/>
            </w:tcBorders>
            <w:hideMark/>
          </w:tcPr>
          <w:p w14:paraId="68DFE17D"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FDA7158"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A3B1D41"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38DE09D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плательщиком</w:t>
            </w:r>
          </w:p>
        </w:tc>
      </w:tr>
      <w:tr w:rsidR="0098246F" w14:paraId="33DBF66F"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DACC0F8"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6.</w:t>
            </w:r>
          </w:p>
        </w:tc>
        <w:tc>
          <w:tcPr>
            <w:tcW w:w="1938" w:type="dxa"/>
            <w:tcBorders>
              <w:top w:val="single" w:sz="4" w:space="0" w:color="auto"/>
              <w:left w:val="single" w:sz="4" w:space="0" w:color="auto"/>
              <w:bottom w:val="single" w:sz="4" w:space="0" w:color="auto"/>
              <w:right w:val="single" w:sz="4" w:space="0" w:color="auto"/>
            </w:tcBorders>
            <w:hideMark/>
          </w:tcPr>
          <w:p w14:paraId="4773E0A1"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437D67F7"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D0A42A7"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p w14:paraId="4DABC4ED"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51AEA425"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плательщиком</w:t>
            </w:r>
          </w:p>
        </w:tc>
      </w:tr>
      <w:tr w:rsidR="0098246F" w14:paraId="0B2DCDA5"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889D5B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7.</w:t>
            </w:r>
          </w:p>
        </w:tc>
        <w:tc>
          <w:tcPr>
            <w:tcW w:w="1938" w:type="dxa"/>
            <w:tcBorders>
              <w:top w:val="single" w:sz="4" w:space="0" w:color="auto"/>
              <w:left w:val="single" w:sz="4" w:space="0" w:color="auto"/>
              <w:bottom w:val="single" w:sz="4" w:space="0" w:color="auto"/>
              <w:right w:val="single" w:sz="4" w:space="0" w:color="auto"/>
            </w:tcBorders>
            <w:hideMark/>
          </w:tcPr>
          <w:p w14:paraId="7AD9B68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D3D724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956D29C"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необязательно</w:t>
            </w:r>
          </w:p>
          <w:p w14:paraId="62DA6DF5"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заполняется в установленных нормативными правовыми актами </w:t>
            </w:r>
            <w:r>
              <w:rPr>
                <w:rFonts w:ascii="GHEA Grapalat" w:hAnsi="GHEA Grapalat"/>
                <w:sz w:val="18"/>
                <w:szCs w:val="18"/>
                <w:lang w:eastAsia="en-US"/>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70B92E30"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lastRenderedPageBreak/>
              <w:t>заполняется плательщиком</w:t>
            </w:r>
          </w:p>
        </w:tc>
      </w:tr>
      <w:tr w:rsidR="0098246F" w14:paraId="54321447"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736DD1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8.</w:t>
            </w:r>
          </w:p>
        </w:tc>
        <w:tc>
          <w:tcPr>
            <w:tcW w:w="1938" w:type="dxa"/>
            <w:tcBorders>
              <w:top w:val="single" w:sz="4" w:space="0" w:color="auto"/>
              <w:left w:val="single" w:sz="4" w:space="0" w:color="auto"/>
              <w:bottom w:val="single" w:sz="4" w:space="0" w:color="auto"/>
              <w:right w:val="single" w:sz="4" w:space="0" w:color="auto"/>
            </w:tcBorders>
            <w:hideMark/>
          </w:tcPr>
          <w:p w14:paraId="0ECDF895"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EC62B99"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833A49"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необязательно</w:t>
            </w:r>
          </w:p>
          <w:p w14:paraId="3C5FFB14"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49301212"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плательщиком</w:t>
            </w:r>
          </w:p>
        </w:tc>
      </w:tr>
      <w:tr w:rsidR="0098246F" w14:paraId="3ABD0884"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040DC89"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9.</w:t>
            </w:r>
          </w:p>
        </w:tc>
        <w:tc>
          <w:tcPr>
            <w:tcW w:w="1938" w:type="dxa"/>
            <w:tcBorders>
              <w:top w:val="single" w:sz="4" w:space="0" w:color="auto"/>
              <w:left w:val="single" w:sz="4" w:space="0" w:color="auto"/>
              <w:bottom w:val="single" w:sz="4" w:space="0" w:color="auto"/>
              <w:right w:val="single" w:sz="4" w:space="0" w:color="auto"/>
            </w:tcBorders>
            <w:hideMark/>
          </w:tcPr>
          <w:p w14:paraId="73592718"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E3DADD1"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F420C8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p w14:paraId="03E8976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0D060366"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заранее заполняется бенефициаром — по приглашению</w:t>
            </w:r>
          </w:p>
        </w:tc>
      </w:tr>
      <w:tr w:rsidR="0098246F" w14:paraId="75AE034B"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0FC8D18"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10.</w:t>
            </w:r>
          </w:p>
        </w:tc>
        <w:tc>
          <w:tcPr>
            <w:tcW w:w="1938" w:type="dxa"/>
            <w:tcBorders>
              <w:top w:val="single" w:sz="4" w:space="0" w:color="auto"/>
              <w:left w:val="single" w:sz="4" w:space="0" w:color="auto"/>
              <w:bottom w:val="single" w:sz="4" w:space="0" w:color="auto"/>
              <w:right w:val="single" w:sz="4" w:space="0" w:color="auto"/>
            </w:tcBorders>
            <w:hideMark/>
          </w:tcPr>
          <w:p w14:paraId="73BD7CBA"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766CF7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E31591A"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необязательно</w:t>
            </w:r>
          </w:p>
          <w:p w14:paraId="56340A9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258836E0"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(не заполняется)</w:t>
            </w:r>
          </w:p>
        </w:tc>
      </w:tr>
      <w:tr w:rsidR="0098246F" w14:paraId="3F1ECDE6"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FC13ED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11.</w:t>
            </w:r>
          </w:p>
        </w:tc>
        <w:tc>
          <w:tcPr>
            <w:tcW w:w="1938" w:type="dxa"/>
            <w:tcBorders>
              <w:top w:val="single" w:sz="4" w:space="0" w:color="auto"/>
              <w:left w:val="single" w:sz="4" w:space="0" w:color="auto"/>
              <w:bottom w:val="single" w:sz="4" w:space="0" w:color="auto"/>
              <w:right w:val="single" w:sz="4" w:space="0" w:color="auto"/>
            </w:tcBorders>
            <w:hideMark/>
          </w:tcPr>
          <w:p w14:paraId="2395B6C6"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1918187"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622E958"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необязательно</w:t>
            </w:r>
          </w:p>
          <w:p w14:paraId="045E8B85"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3A1B29C9"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заранее заполняется бенефициаром — по приглашению</w:t>
            </w:r>
          </w:p>
        </w:tc>
      </w:tr>
      <w:tr w:rsidR="0098246F" w14:paraId="152191D5"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BCDCE25"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12.</w:t>
            </w:r>
          </w:p>
        </w:tc>
        <w:tc>
          <w:tcPr>
            <w:tcW w:w="1938" w:type="dxa"/>
            <w:tcBorders>
              <w:top w:val="single" w:sz="4" w:space="0" w:color="auto"/>
              <w:left w:val="single" w:sz="4" w:space="0" w:color="auto"/>
              <w:bottom w:val="single" w:sz="4" w:space="0" w:color="auto"/>
              <w:right w:val="single" w:sz="4" w:space="0" w:color="auto"/>
            </w:tcBorders>
            <w:hideMark/>
          </w:tcPr>
          <w:p w14:paraId="416A0FE6"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1CF0B5B6"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977C1B6"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624F3E9A"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заранее заполняется бенефициаром — по приглашению</w:t>
            </w:r>
          </w:p>
        </w:tc>
      </w:tr>
      <w:tr w:rsidR="0098246F" w14:paraId="117A71EF"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3E463D5"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13.</w:t>
            </w:r>
          </w:p>
        </w:tc>
        <w:tc>
          <w:tcPr>
            <w:tcW w:w="1938" w:type="dxa"/>
            <w:tcBorders>
              <w:top w:val="single" w:sz="4" w:space="0" w:color="auto"/>
              <w:left w:val="single" w:sz="4" w:space="0" w:color="auto"/>
              <w:bottom w:val="single" w:sz="4" w:space="0" w:color="auto"/>
              <w:right w:val="single" w:sz="4" w:space="0" w:color="auto"/>
            </w:tcBorders>
            <w:hideMark/>
          </w:tcPr>
          <w:p w14:paraId="2BD6B8D9"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7E27D5"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DCB0FC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p w14:paraId="22288F92"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0918A4E4"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заранее заполняется бенефициаром — по приглашению</w:t>
            </w:r>
          </w:p>
        </w:tc>
      </w:tr>
      <w:tr w:rsidR="0098246F" w14:paraId="3FF33F30"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1718CA8"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14.</w:t>
            </w:r>
          </w:p>
        </w:tc>
        <w:tc>
          <w:tcPr>
            <w:tcW w:w="1938" w:type="dxa"/>
            <w:tcBorders>
              <w:top w:val="single" w:sz="4" w:space="0" w:color="auto"/>
              <w:left w:val="single" w:sz="4" w:space="0" w:color="auto"/>
              <w:bottom w:val="single" w:sz="4" w:space="0" w:color="auto"/>
              <w:right w:val="single" w:sz="4" w:space="0" w:color="auto"/>
            </w:tcBorders>
            <w:hideMark/>
          </w:tcPr>
          <w:p w14:paraId="1C2DD0AA"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24AAD61D"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8E4CD88"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p w14:paraId="0CADC0B0"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00C5D118"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заполняется плательщиком </w:t>
            </w:r>
          </w:p>
        </w:tc>
      </w:tr>
      <w:tr w:rsidR="0098246F" w14:paraId="09D001C8"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1CBFA7D"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15.</w:t>
            </w:r>
          </w:p>
        </w:tc>
        <w:tc>
          <w:tcPr>
            <w:tcW w:w="1938" w:type="dxa"/>
            <w:tcBorders>
              <w:top w:val="single" w:sz="4" w:space="0" w:color="auto"/>
              <w:left w:val="single" w:sz="4" w:space="0" w:color="auto"/>
              <w:bottom w:val="single" w:sz="4" w:space="0" w:color="auto"/>
              <w:right w:val="single" w:sz="4" w:space="0" w:color="auto"/>
            </w:tcBorders>
            <w:hideMark/>
          </w:tcPr>
          <w:p w14:paraId="395581D9"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акцептованная </w:t>
            </w:r>
            <w:r>
              <w:rPr>
                <w:rFonts w:ascii="GHEA Grapalat" w:hAnsi="GHEA Grapalat"/>
                <w:sz w:val="18"/>
                <w:szCs w:val="18"/>
                <w:lang w:eastAsia="en-US"/>
              </w:rPr>
              <w:lastRenderedPageBreak/>
              <w:t xml:space="preserve">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2063462A"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B87750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необязательно</w:t>
            </w:r>
          </w:p>
          <w:p w14:paraId="36A24B9D"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B3BA25A"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lastRenderedPageBreak/>
              <w:t xml:space="preserve">(не заполняется и не </w:t>
            </w:r>
            <w:r>
              <w:rPr>
                <w:rFonts w:ascii="GHEA Grapalat" w:hAnsi="GHEA Grapalat"/>
                <w:sz w:val="18"/>
                <w:szCs w:val="18"/>
                <w:lang w:eastAsia="en-US"/>
              </w:rPr>
              <w:lastRenderedPageBreak/>
              <w:t>применяется)</w:t>
            </w:r>
          </w:p>
        </w:tc>
      </w:tr>
      <w:tr w:rsidR="0098246F" w14:paraId="292FB565"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BE11A25"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lastRenderedPageBreak/>
              <w:t>16.</w:t>
            </w:r>
          </w:p>
        </w:tc>
        <w:tc>
          <w:tcPr>
            <w:tcW w:w="1938" w:type="dxa"/>
            <w:tcBorders>
              <w:top w:val="single" w:sz="4" w:space="0" w:color="auto"/>
              <w:left w:val="single" w:sz="4" w:space="0" w:color="auto"/>
              <w:bottom w:val="single" w:sz="4" w:space="0" w:color="auto"/>
              <w:right w:val="single" w:sz="4" w:space="0" w:color="auto"/>
            </w:tcBorders>
            <w:hideMark/>
          </w:tcPr>
          <w:p w14:paraId="55B4B1AA"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1010B7C1"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C66174A"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3986A38"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плательщиком</w:t>
            </w:r>
          </w:p>
        </w:tc>
      </w:tr>
      <w:tr w:rsidR="0098246F" w14:paraId="0E61E699"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64EAF5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17.</w:t>
            </w:r>
          </w:p>
        </w:tc>
        <w:tc>
          <w:tcPr>
            <w:tcW w:w="1938" w:type="dxa"/>
            <w:tcBorders>
              <w:top w:val="single" w:sz="4" w:space="0" w:color="auto"/>
              <w:left w:val="single" w:sz="4" w:space="0" w:color="auto"/>
              <w:bottom w:val="single" w:sz="4" w:space="0" w:color="auto"/>
              <w:right w:val="single" w:sz="4" w:space="0" w:color="auto"/>
            </w:tcBorders>
            <w:hideMark/>
          </w:tcPr>
          <w:p w14:paraId="33AA9486"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32109752"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189F8E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hideMark/>
          </w:tcPr>
          <w:p w14:paraId="651FC1FD"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заранее заполняется бенефициаром — по приглашению</w:t>
            </w:r>
          </w:p>
        </w:tc>
      </w:tr>
      <w:tr w:rsidR="0098246F" w14:paraId="41B22D90"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CD82D55"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18.</w:t>
            </w:r>
          </w:p>
        </w:tc>
        <w:tc>
          <w:tcPr>
            <w:tcW w:w="1938" w:type="dxa"/>
            <w:tcBorders>
              <w:top w:val="single" w:sz="4" w:space="0" w:color="auto"/>
              <w:left w:val="single" w:sz="4" w:space="0" w:color="auto"/>
              <w:bottom w:val="single" w:sz="4" w:space="0" w:color="auto"/>
              <w:right w:val="single" w:sz="4" w:space="0" w:color="auto"/>
            </w:tcBorders>
            <w:hideMark/>
          </w:tcPr>
          <w:p w14:paraId="6C500718"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552D0F2A"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ABAA61"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p w14:paraId="20B4293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3A9D5AD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бенефициаром</w:t>
            </w:r>
          </w:p>
        </w:tc>
      </w:tr>
      <w:tr w:rsidR="0098246F" w14:paraId="126D2132"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8AD024"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19.</w:t>
            </w:r>
          </w:p>
        </w:tc>
        <w:tc>
          <w:tcPr>
            <w:tcW w:w="1938" w:type="dxa"/>
            <w:tcBorders>
              <w:top w:val="single" w:sz="4" w:space="0" w:color="auto"/>
              <w:left w:val="single" w:sz="4" w:space="0" w:color="auto"/>
              <w:bottom w:val="single" w:sz="4" w:space="0" w:color="auto"/>
              <w:right w:val="single" w:sz="4" w:space="0" w:color="auto"/>
            </w:tcBorders>
            <w:hideMark/>
          </w:tcPr>
          <w:p w14:paraId="475FE552"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44ED5886"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069EF6F" w14:textId="77777777" w:rsidR="0098246F" w:rsidRDefault="0098246F">
            <w:pPr>
              <w:widowControl w:val="0"/>
              <w:spacing w:after="120" w:line="256" w:lineRule="auto"/>
              <w:jc w:val="center"/>
              <w:rPr>
                <w:rFonts w:ascii="GHEA Grapalat" w:hAnsi="GHEA Grapalat" w:cs="Sylfaen"/>
                <w:sz w:val="18"/>
                <w:szCs w:val="18"/>
                <w:lang w:eastAsia="en-US"/>
              </w:rPr>
            </w:pPr>
            <w:r>
              <w:rPr>
                <w:rFonts w:ascii="GHEA Grapalat" w:hAnsi="GHEA Grapalat"/>
                <w:sz w:val="18"/>
                <w:szCs w:val="18"/>
                <w:lang w:eastAsia="en-US"/>
              </w:rPr>
              <w:t xml:space="preserve">обязательно </w:t>
            </w:r>
          </w:p>
          <w:p w14:paraId="5B135E99" w14:textId="77777777" w:rsidR="0098246F" w:rsidRDefault="0098246F">
            <w:pPr>
              <w:widowControl w:val="0"/>
              <w:spacing w:after="120" w:line="256" w:lineRule="auto"/>
              <w:jc w:val="center"/>
              <w:rPr>
                <w:rFonts w:ascii="GHEA Grapalat" w:hAnsi="GHEA Grapalat" w:cs="Sylfaen"/>
                <w:sz w:val="18"/>
                <w:szCs w:val="18"/>
                <w:lang w:eastAsia="en-US"/>
              </w:rPr>
            </w:pPr>
            <w:r>
              <w:rPr>
                <w:rFonts w:ascii="GHEA Grapalat" w:hAnsi="GHEA Grapalat"/>
                <w:sz w:val="18"/>
                <w:szCs w:val="18"/>
                <w:lang w:eastAsia="en-US"/>
              </w:rPr>
              <w:t xml:space="preserve">заполняются слова "акцептованный платеж", </w:t>
            </w:r>
          </w:p>
          <w:p w14:paraId="1120F54B"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что означает, </w:t>
            </w:r>
            <w:proofErr w:type="gramStart"/>
            <w:r>
              <w:rPr>
                <w:rFonts w:ascii="GHEA Grapalat" w:hAnsi="GHEA Grapalat"/>
                <w:sz w:val="18"/>
                <w:szCs w:val="18"/>
                <w:lang w:eastAsia="en-US"/>
              </w:rPr>
              <w:t>что</w:t>
            </w:r>
            <w:proofErr w:type="gramEnd"/>
            <w:r>
              <w:rPr>
                <w:rFonts w:ascii="GHEA Grapalat" w:hAnsi="GHEA Grapalat"/>
                <w:sz w:val="18"/>
                <w:szCs w:val="18"/>
                <w:lang w:eastAsia="en-US"/>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386EEC54"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заранее заполняется бенефициаром </w:t>
            </w:r>
          </w:p>
        </w:tc>
      </w:tr>
      <w:tr w:rsidR="0098246F" w14:paraId="52F81BAB"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F9F23F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20.</w:t>
            </w:r>
          </w:p>
        </w:tc>
        <w:tc>
          <w:tcPr>
            <w:tcW w:w="1938" w:type="dxa"/>
            <w:tcBorders>
              <w:top w:val="single" w:sz="4" w:space="0" w:color="auto"/>
              <w:left w:val="single" w:sz="4" w:space="0" w:color="auto"/>
              <w:bottom w:val="single" w:sz="4" w:space="0" w:color="auto"/>
              <w:right w:val="single" w:sz="4" w:space="0" w:color="auto"/>
            </w:tcBorders>
            <w:hideMark/>
          </w:tcPr>
          <w:p w14:paraId="1734ED9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8C832A"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D90C802"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необязательно</w:t>
            </w:r>
          </w:p>
          <w:p w14:paraId="3655E831"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количество страниц прилагаемых к Требованию документов, которые должны быть предоставлены плательщику (банку плательщика)</w:t>
            </w:r>
          </w:p>
          <w:p w14:paraId="18B97632"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DF82034"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бенефициаром</w:t>
            </w:r>
          </w:p>
        </w:tc>
      </w:tr>
      <w:tr w:rsidR="0098246F" w14:paraId="7952DCD1"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34A527B"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21.а.</w:t>
            </w:r>
          </w:p>
        </w:tc>
        <w:tc>
          <w:tcPr>
            <w:tcW w:w="1938" w:type="dxa"/>
            <w:tcBorders>
              <w:top w:val="single" w:sz="4" w:space="0" w:color="auto"/>
              <w:left w:val="single" w:sz="4" w:space="0" w:color="auto"/>
              <w:bottom w:val="single" w:sz="4" w:space="0" w:color="auto"/>
              <w:right w:val="single" w:sz="4" w:space="0" w:color="auto"/>
            </w:tcBorders>
            <w:hideMark/>
          </w:tcPr>
          <w:p w14:paraId="254AE69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457DFC2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D3EA229"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p w14:paraId="36DFB166"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настоящее поле заполняется при представлении плательщиком </w:t>
            </w:r>
            <w:r>
              <w:rPr>
                <w:rFonts w:ascii="GHEA Grapalat" w:hAnsi="GHEA Grapalat"/>
                <w:sz w:val="18"/>
                <w:szCs w:val="18"/>
                <w:lang w:eastAsia="en-US"/>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EA559DD"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lastRenderedPageBreak/>
              <w:t xml:space="preserve">подписывается плательщиком или </w:t>
            </w:r>
          </w:p>
          <w:p w14:paraId="68755BE2"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проставляется электронная </w:t>
            </w:r>
            <w:r>
              <w:rPr>
                <w:rFonts w:ascii="GHEA Grapalat" w:hAnsi="GHEA Grapalat"/>
                <w:sz w:val="18"/>
                <w:szCs w:val="18"/>
                <w:lang w:eastAsia="en-US"/>
              </w:rPr>
              <w:lastRenderedPageBreak/>
              <w:t>подпись плательщика</w:t>
            </w:r>
          </w:p>
        </w:tc>
      </w:tr>
      <w:tr w:rsidR="0098246F" w14:paraId="73ACE52B"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AEE3775"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lastRenderedPageBreak/>
              <w:t>21.б.</w:t>
            </w:r>
          </w:p>
        </w:tc>
        <w:tc>
          <w:tcPr>
            <w:tcW w:w="1938" w:type="dxa"/>
            <w:tcBorders>
              <w:top w:val="single" w:sz="4" w:space="0" w:color="auto"/>
              <w:left w:val="single" w:sz="4" w:space="0" w:color="auto"/>
              <w:bottom w:val="single" w:sz="4" w:space="0" w:color="auto"/>
              <w:right w:val="single" w:sz="4" w:space="0" w:color="auto"/>
            </w:tcBorders>
            <w:hideMark/>
          </w:tcPr>
          <w:p w14:paraId="1FD2755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7EBA154"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990BD9"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обязательно: </w:t>
            </w:r>
          </w:p>
          <w:p w14:paraId="6B687918"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при наличии печати, когда плательщик представляет Требование в бумажной форме</w:t>
            </w:r>
          </w:p>
          <w:p w14:paraId="21FA71D3" w14:textId="77777777" w:rsidR="0098246F" w:rsidRDefault="0098246F">
            <w:pPr>
              <w:widowControl w:val="0"/>
              <w:spacing w:after="120" w:line="256" w:lineRule="auto"/>
              <w:jc w:val="center"/>
              <w:rPr>
                <w:rFonts w:ascii="GHEA Grapalat" w:hAnsi="GHEA Grapalat"/>
                <w:sz w:val="18"/>
                <w:szCs w:val="18"/>
                <w:lang w:eastAsia="en-US"/>
              </w:rPr>
            </w:pPr>
          </w:p>
        </w:tc>
        <w:tc>
          <w:tcPr>
            <w:tcW w:w="2640" w:type="dxa"/>
            <w:tcBorders>
              <w:top w:val="single" w:sz="4" w:space="0" w:color="auto"/>
              <w:left w:val="single" w:sz="4" w:space="0" w:color="auto"/>
              <w:bottom w:val="single" w:sz="4" w:space="0" w:color="auto"/>
              <w:right w:val="single" w:sz="4" w:space="0" w:color="auto"/>
            </w:tcBorders>
            <w:hideMark/>
          </w:tcPr>
          <w:p w14:paraId="1FED78E8"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скрепляется печатью плательщика </w:t>
            </w:r>
          </w:p>
          <w:p w14:paraId="74441A2B"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при представлении в бумажной форме</w:t>
            </w:r>
          </w:p>
        </w:tc>
      </w:tr>
      <w:tr w:rsidR="0098246F" w14:paraId="5EC8906E"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AE0A512"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22.а.</w:t>
            </w:r>
          </w:p>
        </w:tc>
        <w:tc>
          <w:tcPr>
            <w:tcW w:w="1938" w:type="dxa"/>
            <w:tcBorders>
              <w:top w:val="single" w:sz="4" w:space="0" w:color="auto"/>
              <w:left w:val="single" w:sz="4" w:space="0" w:color="auto"/>
              <w:bottom w:val="single" w:sz="4" w:space="0" w:color="auto"/>
              <w:right w:val="single" w:sz="4" w:space="0" w:color="auto"/>
            </w:tcBorders>
            <w:hideMark/>
          </w:tcPr>
          <w:p w14:paraId="27298685"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F1A7421"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4E611B2"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обязательно: </w:t>
            </w:r>
          </w:p>
          <w:p w14:paraId="7941AF4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67EF34C6"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подписывается бенефициаром</w:t>
            </w:r>
          </w:p>
        </w:tc>
      </w:tr>
      <w:tr w:rsidR="0098246F" w14:paraId="5F0FB0FF"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F59B981"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22.б.</w:t>
            </w:r>
          </w:p>
        </w:tc>
        <w:tc>
          <w:tcPr>
            <w:tcW w:w="1938" w:type="dxa"/>
            <w:tcBorders>
              <w:top w:val="single" w:sz="4" w:space="0" w:color="auto"/>
              <w:left w:val="single" w:sz="4" w:space="0" w:color="auto"/>
              <w:bottom w:val="single" w:sz="4" w:space="0" w:color="auto"/>
              <w:right w:val="single" w:sz="4" w:space="0" w:color="auto"/>
            </w:tcBorders>
            <w:hideMark/>
          </w:tcPr>
          <w:p w14:paraId="402E7922"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1E9DD1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3D305E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обязательно: </w:t>
            </w:r>
          </w:p>
          <w:p w14:paraId="2197681C"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4881BC2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скрепляется печатью бенефициара </w:t>
            </w:r>
          </w:p>
          <w:p w14:paraId="341D31E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при представлении в банк в бумажной форме</w:t>
            </w:r>
          </w:p>
        </w:tc>
      </w:tr>
      <w:tr w:rsidR="0098246F" w14:paraId="705E7A54"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806172D"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23.а.</w:t>
            </w:r>
          </w:p>
        </w:tc>
        <w:tc>
          <w:tcPr>
            <w:tcW w:w="1938" w:type="dxa"/>
            <w:tcBorders>
              <w:top w:val="single" w:sz="4" w:space="0" w:color="auto"/>
              <w:left w:val="single" w:sz="4" w:space="0" w:color="auto"/>
              <w:bottom w:val="single" w:sz="4" w:space="0" w:color="auto"/>
              <w:right w:val="single" w:sz="4" w:space="0" w:color="auto"/>
            </w:tcBorders>
            <w:hideMark/>
          </w:tcPr>
          <w:p w14:paraId="1CB412C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4342539C"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28E5B4A"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p w14:paraId="0A511B00"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4857ECD" w14:textId="77777777" w:rsidR="0098246F" w:rsidRDefault="0098246F">
            <w:pPr>
              <w:widowControl w:val="0"/>
              <w:spacing w:after="120" w:line="256" w:lineRule="auto"/>
              <w:jc w:val="center"/>
              <w:rPr>
                <w:rFonts w:ascii="GHEA Grapalat" w:hAnsi="GHEA Grapalat"/>
                <w:sz w:val="18"/>
                <w:szCs w:val="18"/>
                <w:lang w:eastAsia="en-US"/>
              </w:rPr>
            </w:pPr>
          </w:p>
        </w:tc>
      </w:tr>
      <w:tr w:rsidR="0098246F" w14:paraId="4B5B9E6D"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387CC04"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23.б.</w:t>
            </w:r>
          </w:p>
        </w:tc>
        <w:tc>
          <w:tcPr>
            <w:tcW w:w="1938" w:type="dxa"/>
            <w:tcBorders>
              <w:top w:val="single" w:sz="4" w:space="0" w:color="auto"/>
              <w:left w:val="single" w:sz="4" w:space="0" w:color="auto"/>
              <w:bottom w:val="single" w:sz="4" w:space="0" w:color="auto"/>
              <w:right w:val="single" w:sz="4" w:space="0" w:color="auto"/>
            </w:tcBorders>
            <w:hideMark/>
          </w:tcPr>
          <w:p w14:paraId="3BAABE0C"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2049B14C"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6236968"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p w14:paraId="578F887B"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73BE63" w14:textId="77777777" w:rsidR="0098246F" w:rsidRDefault="0098246F">
            <w:pPr>
              <w:widowControl w:val="0"/>
              <w:spacing w:after="120" w:line="256" w:lineRule="auto"/>
              <w:jc w:val="center"/>
              <w:rPr>
                <w:rFonts w:ascii="GHEA Grapalat" w:hAnsi="GHEA Grapalat"/>
                <w:sz w:val="18"/>
                <w:szCs w:val="18"/>
                <w:lang w:eastAsia="en-US"/>
              </w:rPr>
            </w:pPr>
          </w:p>
        </w:tc>
      </w:tr>
      <w:tr w:rsidR="0098246F" w14:paraId="2DBC5330"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D999DC"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23.в</w:t>
            </w:r>
          </w:p>
        </w:tc>
        <w:tc>
          <w:tcPr>
            <w:tcW w:w="1938" w:type="dxa"/>
            <w:tcBorders>
              <w:top w:val="single" w:sz="4" w:space="0" w:color="auto"/>
              <w:left w:val="single" w:sz="4" w:space="0" w:color="auto"/>
              <w:bottom w:val="single" w:sz="4" w:space="0" w:color="auto"/>
              <w:right w:val="single" w:sz="4" w:space="0" w:color="auto"/>
            </w:tcBorders>
            <w:hideMark/>
          </w:tcPr>
          <w:p w14:paraId="7AF053BA"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0C8F95C"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1322C0"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p w14:paraId="1E2901FC"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63DD90B" w14:textId="77777777" w:rsidR="0098246F" w:rsidRDefault="0098246F">
            <w:pPr>
              <w:widowControl w:val="0"/>
              <w:spacing w:after="120" w:line="256" w:lineRule="auto"/>
              <w:jc w:val="center"/>
              <w:rPr>
                <w:rFonts w:ascii="GHEA Grapalat" w:hAnsi="GHEA Grapalat"/>
                <w:sz w:val="18"/>
                <w:szCs w:val="18"/>
                <w:lang w:eastAsia="en-US"/>
              </w:rPr>
            </w:pPr>
          </w:p>
        </w:tc>
      </w:tr>
      <w:tr w:rsidR="0098246F" w14:paraId="763850A6"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D02A4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lastRenderedPageBreak/>
              <w:t>24.а.</w:t>
            </w:r>
          </w:p>
        </w:tc>
        <w:tc>
          <w:tcPr>
            <w:tcW w:w="1938" w:type="dxa"/>
            <w:tcBorders>
              <w:top w:val="single" w:sz="4" w:space="0" w:color="auto"/>
              <w:left w:val="single" w:sz="4" w:space="0" w:color="auto"/>
              <w:bottom w:val="single" w:sz="4" w:space="0" w:color="auto"/>
              <w:right w:val="single" w:sz="4" w:space="0" w:color="auto"/>
            </w:tcBorders>
            <w:hideMark/>
          </w:tcPr>
          <w:p w14:paraId="48F20D4D"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08F52F5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125294B"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необязательно</w:t>
            </w:r>
          </w:p>
          <w:p w14:paraId="49ADE72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F8AADBF" w14:textId="77777777" w:rsidR="0098246F" w:rsidRDefault="0098246F">
            <w:pPr>
              <w:widowControl w:val="0"/>
              <w:spacing w:after="120" w:line="256" w:lineRule="auto"/>
              <w:jc w:val="center"/>
              <w:rPr>
                <w:rFonts w:ascii="GHEA Grapalat" w:hAnsi="GHEA Grapalat"/>
                <w:sz w:val="18"/>
                <w:szCs w:val="18"/>
                <w:lang w:eastAsia="en-US"/>
              </w:rPr>
            </w:pPr>
          </w:p>
        </w:tc>
      </w:tr>
      <w:tr w:rsidR="0098246F" w14:paraId="750BE5AF"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97AEF75"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24.б.</w:t>
            </w:r>
          </w:p>
        </w:tc>
        <w:tc>
          <w:tcPr>
            <w:tcW w:w="1938" w:type="dxa"/>
            <w:tcBorders>
              <w:top w:val="single" w:sz="4" w:space="0" w:color="auto"/>
              <w:left w:val="single" w:sz="4" w:space="0" w:color="auto"/>
              <w:bottom w:val="single" w:sz="4" w:space="0" w:color="auto"/>
              <w:right w:val="single" w:sz="4" w:space="0" w:color="auto"/>
            </w:tcBorders>
            <w:hideMark/>
          </w:tcPr>
          <w:p w14:paraId="2C413EC9"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5E127258"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98532"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необязательно</w:t>
            </w:r>
          </w:p>
          <w:p w14:paraId="5C377FD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8314409" w14:textId="77777777" w:rsidR="0098246F" w:rsidRDefault="0098246F">
            <w:pPr>
              <w:widowControl w:val="0"/>
              <w:spacing w:after="120" w:line="256" w:lineRule="auto"/>
              <w:jc w:val="center"/>
              <w:rPr>
                <w:rFonts w:ascii="GHEA Grapalat" w:hAnsi="GHEA Grapalat"/>
                <w:sz w:val="18"/>
                <w:szCs w:val="18"/>
                <w:lang w:eastAsia="en-US"/>
              </w:rPr>
            </w:pPr>
          </w:p>
        </w:tc>
      </w:tr>
      <w:tr w:rsidR="0098246F" w14:paraId="4EC17DD5"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477514D"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24.в</w:t>
            </w:r>
          </w:p>
        </w:tc>
        <w:tc>
          <w:tcPr>
            <w:tcW w:w="1938" w:type="dxa"/>
            <w:tcBorders>
              <w:top w:val="single" w:sz="4" w:space="0" w:color="auto"/>
              <w:left w:val="single" w:sz="4" w:space="0" w:color="auto"/>
              <w:bottom w:val="single" w:sz="4" w:space="0" w:color="auto"/>
              <w:right w:val="single" w:sz="4" w:space="0" w:color="auto"/>
            </w:tcBorders>
            <w:hideMark/>
          </w:tcPr>
          <w:p w14:paraId="5076D20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79638B29"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ADEAE6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необязательно</w:t>
            </w:r>
          </w:p>
          <w:p w14:paraId="4BD6D2FB"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68CE5D" w14:textId="77777777" w:rsidR="0098246F" w:rsidRDefault="0098246F">
            <w:pPr>
              <w:widowControl w:val="0"/>
              <w:spacing w:after="120" w:line="256" w:lineRule="auto"/>
              <w:jc w:val="center"/>
              <w:rPr>
                <w:rFonts w:ascii="GHEA Grapalat" w:hAnsi="GHEA Grapalat"/>
                <w:sz w:val="18"/>
                <w:szCs w:val="18"/>
                <w:lang w:eastAsia="en-US"/>
              </w:rPr>
            </w:pPr>
          </w:p>
        </w:tc>
      </w:tr>
    </w:tbl>
    <w:p w14:paraId="7005291F"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110774D0"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66190E6D"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6A4B54A5"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66FB311B"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4D97B99E"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50B8AFF3"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5842D70A"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17408BB4"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2F3F18E7"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right="565"/>
        <w:rPr>
          <w:rFonts w:ascii="GHEA Grapalat" w:hAnsi="GHEA Grapalat"/>
          <w:b/>
        </w:rPr>
      </w:pPr>
    </w:p>
    <w:p w14:paraId="22AB1097"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17A82CF3"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cs="GHEA Grapalat"/>
          <w:i/>
        </w:rPr>
      </w:pPr>
      <w:r>
        <w:rPr>
          <w:rFonts w:ascii="GHEA Grapalat" w:hAnsi="GHEA Grapalat"/>
          <w:i/>
        </w:rPr>
        <w:t>Приложение № 5.1</w:t>
      </w:r>
    </w:p>
    <w:p w14:paraId="29D133AE" w14:textId="66853F99" w:rsidR="0098246F" w:rsidRDefault="0098246F" w:rsidP="0098246F">
      <w:pPr>
        <w:widowControl w:val="0"/>
        <w:tabs>
          <w:tab w:val="left" w:pos="708"/>
        </w:tabs>
        <w:spacing w:after="160"/>
        <w:jc w:val="right"/>
        <w:rPr>
          <w:rFonts w:ascii="GHEA Grapalat" w:hAnsi="GHEA Grapalat" w:cs="GHEA Grapalat"/>
          <w:i/>
        </w:rPr>
      </w:pPr>
      <w:r>
        <w:rPr>
          <w:rFonts w:ascii="GHEA Grapalat" w:hAnsi="GHEA Grapalat"/>
          <w:i/>
        </w:rPr>
        <w:t>к Приглашению на открытый конкурс</w:t>
      </w:r>
      <w:r>
        <w:rPr>
          <w:rFonts w:ascii="GHEA Grapalat" w:hAnsi="GHEA Grapalat"/>
          <w:i/>
        </w:rPr>
        <w:br/>
        <w:t xml:space="preserve">под кодом </w:t>
      </w:r>
      <w:r w:rsidR="002B52C4">
        <w:rPr>
          <w:rFonts w:ascii="GHEA Grapalat" w:hAnsi="GHEA Grapalat"/>
          <w:b/>
          <w:u w:val="single"/>
        </w:rPr>
        <w:t>AMXH-GHAPDzB-25/19</w:t>
      </w:r>
    </w:p>
    <w:p w14:paraId="59B8660A"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b/>
        </w:rPr>
      </w:pPr>
    </w:p>
    <w:p w14:paraId="122F6095"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GHEA Grapalat"/>
          <w:b/>
        </w:rPr>
      </w:pPr>
      <w:r>
        <w:rPr>
          <w:rFonts w:ascii="GHEA Grapalat" w:hAnsi="GHEA Grapalat"/>
          <w:b/>
        </w:rPr>
        <w:t xml:space="preserve">СОГЛАШЕНИЕ О НЕУСТОЙКЕ </w:t>
      </w:r>
    </w:p>
    <w:p w14:paraId="3E98EA87"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GHEA Grapalat"/>
          <w:b/>
        </w:rPr>
      </w:pPr>
      <w:r>
        <w:rPr>
          <w:rFonts w:ascii="GHEA Grapalat" w:hAnsi="GHEA Grapalat"/>
          <w:b/>
        </w:rPr>
        <w:t>(обеспечение договора)</w:t>
      </w:r>
    </w:p>
    <w:tbl>
      <w:tblPr>
        <w:tblStyle w:val="aff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98246F" w14:paraId="2D7C1189" w14:textId="77777777" w:rsidTr="0098246F">
        <w:tc>
          <w:tcPr>
            <w:tcW w:w="4786" w:type="dxa"/>
            <w:hideMark/>
          </w:tcPr>
          <w:p w14:paraId="0B6A11F1" w14:textId="77777777" w:rsidR="0098246F" w:rsidRDefault="0098246F">
            <w:pPr>
              <w:widowControl w:val="0"/>
              <w:spacing w:after="160"/>
              <w:rPr>
                <w:rFonts w:ascii="GHEA Grapalat" w:hAnsi="GHEA Grapalat" w:cs="GHEA Grapalat"/>
                <w:b/>
                <w:lang w:val="en-US"/>
              </w:rPr>
            </w:pPr>
            <w:r>
              <w:rPr>
                <w:rFonts w:ascii="GHEA Grapalat" w:hAnsi="GHEA Grapalat"/>
              </w:rPr>
              <w:t>г. Ереван</w:t>
            </w:r>
          </w:p>
        </w:tc>
        <w:tc>
          <w:tcPr>
            <w:tcW w:w="4500" w:type="dxa"/>
            <w:hideMark/>
          </w:tcPr>
          <w:p w14:paraId="7F3EF64E" w14:textId="77777777" w:rsidR="0098246F" w:rsidRDefault="0098246F">
            <w:pPr>
              <w:widowControl w:val="0"/>
              <w:spacing w:after="160"/>
              <w:jc w:val="right"/>
              <w:rPr>
                <w:rFonts w:ascii="GHEA Grapalat" w:hAnsi="GHEA Grapalat" w:cs="GHEA Grapalat"/>
                <w:b/>
              </w:rPr>
            </w:pPr>
            <w:r>
              <w:rPr>
                <w:rFonts w:ascii="GHEA Grapalat" w:hAnsi="GHEA Grapalat"/>
              </w:rPr>
              <w:t>"</w:t>
            </w:r>
            <w:r>
              <w:rPr>
                <w:rFonts w:ascii="GHEA Grapalat" w:hAnsi="GHEA Grapalat"/>
                <w:lang w:val="en-US"/>
              </w:rPr>
              <w:tab/>
            </w:r>
            <w:r>
              <w:rPr>
                <w:rFonts w:ascii="GHEA Grapalat" w:hAnsi="GHEA Grapalat"/>
              </w:rPr>
              <w:t xml:space="preserve">" </w:t>
            </w:r>
            <w:r>
              <w:rPr>
                <w:rFonts w:ascii="GHEA Grapalat" w:hAnsi="GHEA Grapalat"/>
                <w:lang w:val="en-US"/>
              </w:rPr>
              <w:tab/>
            </w:r>
            <w:r>
              <w:rPr>
                <w:rFonts w:ascii="GHEA Grapalat" w:hAnsi="GHEA Grapalat"/>
              </w:rPr>
              <w:t>20</w:t>
            </w:r>
            <w:r>
              <w:rPr>
                <w:rFonts w:ascii="GHEA Grapalat" w:hAnsi="GHEA Grapalat"/>
                <w:lang w:val="en-US"/>
              </w:rPr>
              <w:tab/>
            </w:r>
            <w:r>
              <w:rPr>
                <w:rFonts w:ascii="GHEA Grapalat" w:hAnsi="GHEA Grapalat"/>
              </w:rPr>
              <w:t>г.</w:t>
            </w:r>
            <w:r>
              <w:rPr>
                <w:rStyle w:val="aff2"/>
                <w:rFonts w:ascii="GHEA Grapalat" w:hAnsi="GHEA Grapalat"/>
              </w:rPr>
              <w:footnoteReference w:customMarkFollows="1" w:id="18"/>
              <w:t>**</w:t>
            </w:r>
          </w:p>
        </w:tc>
      </w:tr>
    </w:tbl>
    <w:p w14:paraId="0BB990B6"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rPr>
          <w:rFonts w:ascii="GHEA Grapalat" w:hAnsi="GHEA Grapalat" w:cs="GHEA Grapalat"/>
          <w:b/>
        </w:rPr>
      </w:pPr>
    </w:p>
    <w:p w14:paraId="68F144B8"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GHEA Grapalat"/>
          <w:u w:val="single"/>
          <w:vertAlign w:val="subscript"/>
        </w:rPr>
      </w:pPr>
      <w:r>
        <w:rPr>
          <w:rFonts w:ascii="GHEA Grapalat" w:hAnsi="GHEA Grapalat"/>
        </w:rPr>
        <w:t>_______________________________________________, в лице директора Компании,</w:t>
      </w:r>
    </w:p>
    <w:p w14:paraId="0AE6464D"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1843"/>
        <w:jc w:val="both"/>
        <w:rPr>
          <w:rFonts w:ascii="GHEA Grapalat" w:hAnsi="GHEA Grapalat"/>
          <w:vertAlign w:val="superscript"/>
          <w:lang w:val="en-US"/>
        </w:rPr>
      </w:pPr>
      <w:r>
        <w:rPr>
          <w:rFonts w:ascii="GHEA Grapalat" w:hAnsi="GHEA Grapalat"/>
          <w:vertAlign w:val="superscript"/>
        </w:rPr>
        <w:t>наименование Компании</w:t>
      </w:r>
    </w:p>
    <w:p w14:paraId="3F23AA53"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en-US"/>
        </w:rPr>
      </w:pPr>
      <w:r>
        <w:rPr>
          <w:rFonts w:ascii="GHEA Grapalat" w:hAnsi="GHEA Grapalat"/>
          <w:lang w:val="en-US"/>
        </w:rPr>
        <w:t>_________________________________________________________________________</w:t>
      </w:r>
    </w:p>
    <w:p w14:paraId="564A0E63"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vertAlign w:val="superscript"/>
        </w:rPr>
      </w:pPr>
      <w:r>
        <w:rPr>
          <w:rFonts w:ascii="GHEA Grapalat" w:hAnsi="GHEA Grapalat"/>
          <w:vertAlign w:val="superscript"/>
        </w:rPr>
        <w:t>имя, фамилия, паспортные данные директора компании</w:t>
      </w:r>
    </w:p>
    <w:p w14:paraId="7216DCCE"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both"/>
        <w:rPr>
          <w:rFonts w:ascii="GHEA Grapalat" w:hAnsi="GHEA Grapalat" w:cs="GHEA Grapalat"/>
        </w:rPr>
      </w:pPr>
      <w:r>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221B9CD"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GHEA Grapalat"/>
          <w:b/>
          <w:bCs/>
        </w:rPr>
      </w:pPr>
      <w:r>
        <w:rPr>
          <w:rFonts w:ascii="GHEA Grapalat" w:hAnsi="GHEA Grapalat"/>
          <w:b/>
        </w:rPr>
        <w:t>1. Предмет соглашения</w:t>
      </w:r>
    </w:p>
    <w:p w14:paraId="12E1EE21" w14:textId="77777777" w:rsidR="0098246F" w:rsidRDefault="0098246F" w:rsidP="0098246F">
      <w:pPr>
        <w:widowControl w:val="0"/>
        <w:tabs>
          <w:tab w:val="left" w:pos="567"/>
        </w:tabs>
        <w:jc w:val="both"/>
        <w:rPr>
          <w:rFonts w:ascii="GHEA Grapalat" w:hAnsi="GHEA Grapalat" w:cs="GHEA Grapalat"/>
          <w:spacing w:val="-6"/>
        </w:rPr>
      </w:pPr>
      <w:r>
        <w:rPr>
          <w:rFonts w:ascii="GHEA Grapalat" w:hAnsi="GHEA Grapalat"/>
        </w:rPr>
        <w:t>1</w:t>
      </w:r>
      <w:r>
        <w:rPr>
          <w:rFonts w:ascii="GHEA Grapalat" w:hAnsi="GHEA Grapalat"/>
          <w:spacing w:val="-6"/>
        </w:rPr>
        <w:t>.1.</w:t>
      </w:r>
      <w:r>
        <w:rPr>
          <w:rFonts w:ascii="GHEA Grapalat" w:hAnsi="GHEA Grapalat"/>
          <w:spacing w:val="-6"/>
        </w:rPr>
        <w:tab/>
        <w:t xml:space="preserve">Компания участвует в организованной ___________________ *(далее — Заказчик) </w:t>
      </w:r>
    </w:p>
    <w:p w14:paraId="007916D3" w14:textId="77777777" w:rsidR="0098246F" w:rsidRDefault="0098246F" w:rsidP="0098246F">
      <w:pPr>
        <w:widowControl w:val="0"/>
        <w:tabs>
          <w:tab w:val="left" w:pos="284"/>
        </w:tabs>
        <w:spacing w:after="160"/>
        <w:ind w:left="5245"/>
        <w:jc w:val="both"/>
        <w:rPr>
          <w:rFonts w:ascii="GHEA Grapalat" w:hAnsi="GHEA Grapalat" w:cs="GHEA Grapalat"/>
        </w:rPr>
      </w:pPr>
      <w:r>
        <w:rPr>
          <w:rFonts w:ascii="GHEA Grapalat" w:hAnsi="GHEA Grapalat"/>
          <w:vertAlign w:val="superscript"/>
        </w:rPr>
        <w:t>наименование заказчика</w:t>
      </w:r>
    </w:p>
    <w:p w14:paraId="406D3DEC"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GHEA Grapalat"/>
        </w:rPr>
      </w:pPr>
      <w:r>
        <w:rPr>
          <w:rFonts w:ascii="GHEA Grapalat" w:hAnsi="GHEA Grapalat"/>
        </w:rPr>
        <w:t>процедуре закупок под кодом ____________________________________________ *.</w:t>
      </w:r>
    </w:p>
    <w:p w14:paraId="39ED5317"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245"/>
        <w:jc w:val="both"/>
        <w:rPr>
          <w:rFonts w:ascii="GHEA Grapalat" w:hAnsi="GHEA Grapalat" w:cs="GHEA Grapalat"/>
        </w:rPr>
      </w:pPr>
      <w:r>
        <w:rPr>
          <w:rFonts w:ascii="GHEA Grapalat" w:hAnsi="GHEA Grapalat"/>
          <w:vertAlign w:val="superscript"/>
        </w:rPr>
        <w:t>код процедуры</w:t>
      </w:r>
    </w:p>
    <w:p w14:paraId="60995BD1"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rPr>
      </w:pPr>
      <w:r>
        <w:rPr>
          <w:rFonts w:ascii="GHEA Grapalat" w:hAnsi="GHEA Grapalat"/>
        </w:rPr>
        <w:br w:type="page"/>
      </w:r>
    </w:p>
    <w:p w14:paraId="76643F2F" w14:textId="77777777" w:rsidR="0098246F" w:rsidRDefault="0098246F" w:rsidP="0098246F">
      <w:pPr>
        <w:widowControl w:val="0"/>
        <w:tabs>
          <w:tab w:val="left" w:pos="1134"/>
        </w:tabs>
        <w:spacing w:after="160"/>
        <w:ind w:firstLine="567"/>
        <w:jc w:val="both"/>
        <w:rPr>
          <w:rFonts w:ascii="GHEA Grapalat" w:hAnsi="GHEA Grapalat" w:cs="GHEA Grapalat"/>
        </w:rPr>
      </w:pPr>
      <w:r>
        <w:rPr>
          <w:rFonts w:ascii="GHEA Grapalat" w:hAnsi="GHEA Grapalat"/>
        </w:rPr>
        <w:lastRenderedPageBreak/>
        <w:t>1.2.</w:t>
      </w:r>
      <w:r>
        <w:rPr>
          <w:rFonts w:ascii="GHEA Grapalat" w:hAnsi="GHEA Grapalat"/>
        </w:rPr>
        <w:tab/>
        <w:t>В качестве обеспечения исполнения договора, заключаемого в</w:t>
      </w:r>
      <w:r>
        <w:rPr>
          <w:rFonts w:ascii="Courier New" w:hAnsi="Courier New" w:cs="Courier New"/>
          <w:lang w:val="en-US"/>
        </w:rPr>
        <w:t> </w:t>
      </w:r>
      <w:r>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ED8DB3E" w14:textId="77777777" w:rsidR="0098246F" w:rsidRDefault="0098246F" w:rsidP="0098246F">
      <w:pPr>
        <w:widowControl w:val="0"/>
        <w:tabs>
          <w:tab w:val="left" w:pos="1134"/>
        </w:tabs>
        <w:spacing w:after="160"/>
        <w:ind w:firstLine="567"/>
        <w:jc w:val="both"/>
        <w:rPr>
          <w:rFonts w:ascii="GHEA Grapalat" w:hAnsi="GHEA Grapalat" w:cs="GHEA Grapalat"/>
        </w:rPr>
      </w:pPr>
      <w:r>
        <w:rPr>
          <w:rFonts w:ascii="GHEA Grapalat" w:hAnsi="GHEA Grapalat"/>
        </w:rPr>
        <w:t>1.3.</w:t>
      </w:r>
      <w:r>
        <w:rPr>
          <w:rFonts w:ascii="GHEA Grapalat" w:hAnsi="GHEA Grapalat"/>
        </w:rPr>
        <w:tab/>
        <w:t>Подписав платежное требование (далее — Требование), прилагаемое к</w:t>
      </w:r>
      <w:r>
        <w:rPr>
          <w:lang w:val="en-US"/>
        </w:rPr>
        <w:t> </w:t>
      </w:r>
      <w:r>
        <w:rPr>
          <w:rFonts w:ascii="GHEA Grapalat" w:hAnsi="GHEA Grapalat"/>
        </w:rPr>
        <w:t xml:space="preserve">настоящему Соглашению о неустойке, Компания безотзывно соглашается, что: </w:t>
      </w:r>
    </w:p>
    <w:p w14:paraId="605FCC63" w14:textId="77777777" w:rsidR="0098246F" w:rsidRDefault="0098246F" w:rsidP="0098246F">
      <w:pPr>
        <w:widowControl w:val="0"/>
        <w:tabs>
          <w:tab w:val="left" w:pos="1134"/>
        </w:tabs>
        <w:spacing w:after="160"/>
        <w:ind w:firstLine="567"/>
        <w:jc w:val="both"/>
        <w:rPr>
          <w:rFonts w:ascii="GHEA Grapalat" w:hAnsi="GHEA Grapalat" w:cs="GHEA Grapalat"/>
        </w:rPr>
      </w:pPr>
      <w:r>
        <w:rPr>
          <w:rFonts w:ascii="GHEA Grapalat" w:hAnsi="GHEA Grapalat"/>
        </w:rPr>
        <w:t>а)</w:t>
      </w:r>
      <w:r>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630DD56" w14:textId="77777777" w:rsidR="0098246F" w:rsidRDefault="0098246F" w:rsidP="0098246F">
      <w:pPr>
        <w:widowControl w:val="0"/>
        <w:tabs>
          <w:tab w:val="left" w:pos="1134"/>
        </w:tabs>
        <w:spacing w:after="160"/>
        <w:ind w:firstLine="567"/>
        <w:jc w:val="both"/>
        <w:rPr>
          <w:rFonts w:ascii="GHEA Grapalat" w:hAnsi="GHEA Grapalat" w:cs="GHEA Grapalat"/>
        </w:rPr>
      </w:pPr>
      <w:r>
        <w:rPr>
          <w:rFonts w:ascii="GHEA Grapalat" w:hAnsi="GHEA Grapalat"/>
        </w:rPr>
        <w:t>б)</w:t>
      </w:r>
      <w:r>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BA8113F" w14:textId="77777777" w:rsidR="0098246F" w:rsidRDefault="0098246F" w:rsidP="0098246F">
      <w:pPr>
        <w:widowControl w:val="0"/>
        <w:tabs>
          <w:tab w:val="left" w:pos="1134"/>
        </w:tabs>
        <w:spacing w:after="160"/>
        <w:ind w:firstLine="567"/>
        <w:jc w:val="both"/>
        <w:rPr>
          <w:rFonts w:ascii="GHEA Grapalat" w:hAnsi="GHEA Grapalat" w:cs="GHEA Grapalat"/>
        </w:rPr>
      </w:pPr>
      <w:r>
        <w:rPr>
          <w:rFonts w:ascii="GHEA Grapalat" w:hAnsi="GHEA Grapalat"/>
        </w:rPr>
        <w:t>в)</w:t>
      </w:r>
      <w:r>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9AA7207" w14:textId="77777777" w:rsidR="0098246F" w:rsidRDefault="0098246F" w:rsidP="0098246F">
      <w:pPr>
        <w:widowControl w:val="0"/>
        <w:tabs>
          <w:tab w:val="left" w:pos="1134"/>
        </w:tabs>
        <w:spacing w:after="160"/>
        <w:ind w:firstLine="567"/>
        <w:jc w:val="both"/>
        <w:rPr>
          <w:rFonts w:ascii="GHEA Grapalat" w:hAnsi="GHEA Grapalat" w:cs="GHEA Grapalat"/>
        </w:rPr>
      </w:pPr>
      <w:r>
        <w:rPr>
          <w:rFonts w:ascii="GHEA Grapalat" w:hAnsi="GHEA Grapalat"/>
        </w:rPr>
        <w:t>г)</w:t>
      </w:r>
      <w:r>
        <w:rPr>
          <w:rFonts w:ascii="GHEA Grapalat" w:hAnsi="GHEA Grapalat"/>
        </w:rPr>
        <w:tab/>
        <w:t>Компания подтверждает, что акцептовала Требование в полном размере суммы неустойки.</w:t>
      </w:r>
    </w:p>
    <w:p w14:paraId="4AE57612" w14:textId="77777777" w:rsidR="0098246F" w:rsidRDefault="0098246F" w:rsidP="0098246F">
      <w:pPr>
        <w:widowControl w:val="0"/>
        <w:tabs>
          <w:tab w:val="left" w:pos="1134"/>
        </w:tabs>
        <w:spacing w:after="160"/>
        <w:ind w:firstLine="567"/>
        <w:jc w:val="both"/>
        <w:rPr>
          <w:rFonts w:ascii="GHEA Grapalat" w:hAnsi="GHEA Grapalat" w:cs="GHEA Grapalat"/>
        </w:rPr>
      </w:pPr>
      <w:r>
        <w:rPr>
          <w:rFonts w:ascii="GHEA Grapalat" w:hAnsi="GHEA Grapalat"/>
        </w:rPr>
        <w:t>д)</w:t>
      </w:r>
      <w:r>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FEF7039" w14:textId="77777777" w:rsidR="0098246F" w:rsidRDefault="0098246F" w:rsidP="0098246F">
      <w:pPr>
        <w:widowControl w:val="0"/>
        <w:tabs>
          <w:tab w:val="left" w:pos="1134"/>
        </w:tabs>
        <w:spacing w:after="160"/>
        <w:ind w:firstLine="567"/>
        <w:jc w:val="both"/>
        <w:rPr>
          <w:rFonts w:ascii="GHEA Grapalat" w:hAnsi="GHEA Grapalat" w:cs="GHEA Grapalat"/>
        </w:rPr>
      </w:pPr>
      <w:r>
        <w:rPr>
          <w:rFonts w:ascii="GHEA Grapalat" w:hAnsi="GHEA Grapalat"/>
        </w:rPr>
        <w:t>1.4.</w:t>
      </w:r>
      <w:r>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Pr>
          <w:rFonts w:ascii="Courier New" w:hAnsi="Courier New" w:cs="Courier New"/>
          <w:lang w:val="en-US"/>
        </w:rPr>
        <w:t> </w:t>
      </w:r>
      <w:r>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FB112D2" w14:textId="77777777" w:rsidR="0098246F" w:rsidRDefault="0098246F" w:rsidP="0098246F">
      <w:pPr>
        <w:widowControl w:val="0"/>
        <w:tabs>
          <w:tab w:val="left" w:pos="1134"/>
        </w:tabs>
        <w:spacing w:after="160"/>
        <w:ind w:firstLine="567"/>
        <w:jc w:val="both"/>
        <w:rPr>
          <w:rFonts w:ascii="GHEA Grapalat" w:hAnsi="GHEA Grapalat" w:cs="GHEA Grapalat"/>
        </w:rPr>
      </w:pPr>
      <w:r>
        <w:rPr>
          <w:rFonts w:ascii="GHEA Grapalat" w:hAnsi="GHEA Grapalat"/>
        </w:rPr>
        <w:t>1.5.</w:t>
      </w:r>
      <w:r>
        <w:rPr>
          <w:rFonts w:ascii="GHEA Grapalat" w:hAnsi="GHEA Grapalat"/>
        </w:rPr>
        <w:tab/>
        <w:t>Заказчик может представить в Банк-плательщик иные дополнительные документы.</w:t>
      </w:r>
    </w:p>
    <w:p w14:paraId="472BF381" w14:textId="77777777" w:rsidR="0098246F" w:rsidRDefault="0098246F" w:rsidP="0098246F">
      <w:pPr>
        <w:widowControl w:val="0"/>
        <w:tabs>
          <w:tab w:val="left" w:pos="1134"/>
        </w:tabs>
        <w:spacing w:after="160"/>
        <w:ind w:firstLine="567"/>
        <w:jc w:val="both"/>
        <w:rPr>
          <w:rFonts w:ascii="GHEA Grapalat" w:hAnsi="GHEA Grapalat" w:cs="GHEA Grapalat"/>
        </w:rPr>
      </w:pPr>
      <w:r>
        <w:rPr>
          <w:rFonts w:ascii="GHEA Grapalat" w:hAnsi="GHEA Grapalat"/>
        </w:rPr>
        <w:t>1.6. Банк не несет какой-либо ответственности за риски (понесенные</w:t>
      </w:r>
      <w:r>
        <w:rPr>
          <w:rFonts w:ascii="Courier New" w:hAnsi="Courier New" w:cs="Courier New"/>
          <w:lang w:val="en-US"/>
        </w:rPr>
        <w:t> </w:t>
      </w:r>
      <w:r>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lang w:val="en-US"/>
        </w:rPr>
        <w:t> </w:t>
      </w:r>
      <w:r>
        <w:rPr>
          <w:rFonts w:ascii="GHEA Grapalat" w:hAnsi="GHEA Grapalat"/>
        </w:rPr>
        <w:t>Требовании. Банк не обязан проверять факты нарушения Компанией условий договора.</w:t>
      </w:r>
    </w:p>
    <w:p w14:paraId="7C298762" w14:textId="77777777" w:rsidR="0098246F" w:rsidRDefault="0098246F" w:rsidP="0098246F">
      <w:pPr>
        <w:widowControl w:val="0"/>
        <w:tabs>
          <w:tab w:val="left" w:pos="1134"/>
        </w:tabs>
        <w:spacing w:after="160"/>
        <w:ind w:firstLine="567"/>
        <w:jc w:val="both"/>
        <w:rPr>
          <w:rFonts w:ascii="GHEA Grapalat" w:hAnsi="GHEA Grapalat" w:cs="GHEA Grapalat"/>
        </w:rPr>
      </w:pPr>
      <w:r>
        <w:rPr>
          <w:rFonts w:ascii="GHEA Grapalat" w:hAnsi="GHEA Grapalat"/>
        </w:rPr>
        <w:t>1.7.</w:t>
      </w:r>
      <w:r>
        <w:rPr>
          <w:rFonts w:ascii="GHEA Grapalat" w:hAnsi="GHEA Grapalat"/>
        </w:rPr>
        <w:tab/>
        <w:t xml:space="preserve">В случае если имеющихся на счете Компании средств недостаточно, </w:t>
      </w:r>
      <w:r>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14:paraId="603BAD8A" w14:textId="77777777" w:rsidR="0098246F" w:rsidRDefault="0098246F" w:rsidP="0098246F">
      <w:pPr>
        <w:widowControl w:val="0"/>
        <w:tabs>
          <w:tab w:val="left" w:pos="1134"/>
        </w:tabs>
        <w:spacing w:after="160"/>
        <w:ind w:firstLine="567"/>
        <w:jc w:val="both"/>
        <w:rPr>
          <w:rFonts w:ascii="GHEA Grapalat" w:hAnsi="GHEA Grapalat" w:cs="GHEA Grapalat"/>
        </w:rPr>
      </w:pPr>
      <w:r>
        <w:rPr>
          <w:rFonts w:ascii="GHEA Grapalat" w:hAnsi="GHEA Grapalat"/>
        </w:rPr>
        <w:t>1.8.</w:t>
      </w:r>
      <w:r>
        <w:rPr>
          <w:rFonts w:ascii="GHEA Grapalat" w:hAnsi="GHEA Grapalat"/>
        </w:rPr>
        <w:tab/>
        <w:t>В случае если в течение десяти рабочих дней после представления в</w:t>
      </w:r>
      <w:r>
        <w:rPr>
          <w:rFonts w:ascii="Courier New" w:hAnsi="Courier New" w:cs="Courier New"/>
          <w:lang w:val="en-US"/>
        </w:rPr>
        <w:t> </w:t>
      </w:r>
      <w:r>
        <w:rPr>
          <w:rFonts w:ascii="GHEA Grapalat" w:hAnsi="GHEA Grapalat"/>
        </w:rPr>
        <w:t>Банк настоящего Соглашения и прилагаемого Требования по независящим от</w:t>
      </w:r>
      <w:r>
        <w:rPr>
          <w:rFonts w:ascii="Courier New" w:hAnsi="Courier New" w:cs="Courier New"/>
          <w:lang w:val="en-US"/>
        </w:rPr>
        <w:t> </w:t>
      </w:r>
      <w:r>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lang w:val="en-US"/>
        </w:rPr>
        <w:t> </w:t>
      </w:r>
      <w:r>
        <w:rPr>
          <w:rFonts w:ascii="GHEA Grapalat" w:hAnsi="GHEA Grapalat"/>
        </w:rPr>
        <w:t>неуплатой.</w:t>
      </w:r>
    </w:p>
    <w:p w14:paraId="6C7D798C"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GHEA Grapalat"/>
          <w:b/>
          <w:bCs/>
        </w:rPr>
      </w:pPr>
      <w:r>
        <w:rPr>
          <w:rFonts w:ascii="GHEA Grapalat" w:hAnsi="GHEA Grapalat"/>
          <w:b/>
        </w:rPr>
        <w:t>2. Иные условия</w:t>
      </w:r>
    </w:p>
    <w:p w14:paraId="24ACD7B6"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2.1.</w:t>
      </w:r>
      <w:r>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15DC31AB" w14:textId="77777777" w:rsidR="0098246F" w:rsidRDefault="0098246F" w:rsidP="0098246F">
      <w:pPr>
        <w:widowControl w:val="0"/>
        <w:tabs>
          <w:tab w:val="left" w:pos="1134"/>
        </w:tabs>
        <w:spacing w:after="160"/>
        <w:ind w:firstLine="567"/>
        <w:jc w:val="both"/>
        <w:rPr>
          <w:rFonts w:ascii="GHEA Grapalat" w:hAnsi="GHEA Grapalat" w:cs="GHEA Grapalat"/>
        </w:rPr>
      </w:pPr>
      <w:r>
        <w:rPr>
          <w:rFonts w:ascii="GHEA Grapalat" w:hAnsi="GHEA Grapalat"/>
        </w:rPr>
        <w:t>2.2.</w:t>
      </w:r>
      <w:r>
        <w:rPr>
          <w:rFonts w:ascii="GHEA Grapalat" w:hAnsi="GHEA Grapalat"/>
        </w:rPr>
        <w:tab/>
        <w:t xml:space="preserve">Представив настоящее Соглашение и прилагаемое Требование в Банк-плательщик: </w:t>
      </w:r>
    </w:p>
    <w:p w14:paraId="3B6A2AB6" w14:textId="77777777" w:rsidR="0098246F" w:rsidRDefault="0098246F" w:rsidP="0098246F">
      <w:pPr>
        <w:widowControl w:val="0"/>
        <w:tabs>
          <w:tab w:val="left" w:pos="1134"/>
        </w:tabs>
        <w:spacing w:after="160"/>
        <w:ind w:firstLine="567"/>
        <w:jc w:val="both"/>
        <w:rPr>
          <w:rFonts w:ascii="GHEA Grapalat" w:hAnsi="GHEA Grapalat" w:cs="GHEA Grapalat"/>
        </w:rPr>
      </w:pPr>
      <w:r>
        <w:rPr>
          <w:rFonts w:ascii="GHEA Grapalat" w:hAnsi="GHEA Grapalat"/>
        </w:rPr>
        <w:t>2.2.1.</w:t>
      </w:r>
      <w:r>
        <w:rPr>
          <w:rFonts w:ascii="GHEA Grapalat" w:hAnsi="GHEA Grapalat"/>
        </w:rPr>
        <w:tab/>
        <w:t>Заказчик подтверждает, что Компания допустила нарушение договорных обязательств, а</w:t>
      </w:r>
    </w:p>
    <w:p w14:paraId="72F56DCB" w14:textId="77777777" w:rsidR="0098246F" w:rsidRDefault="0098246F" w:rsidP="0098246F">
      <w:pPr>
        <w:widowControl w:val="0"/>
        <w:tabs>
          <w:tab w:val="left" w:pos="1134"/>
        </w:tabs>
        <w:spacing w:after="160"/>
        <w:ind w:firstLine="567"/>
        <w:jc w:val="both"/>
        <w:rPr>
          <w:rFonts w:ascii="GHEA Grapalat" w:hAnsi="GHEA Grapalat" w:cs="GHEA Grapalat"/>
        </w:rPr>
      </w:pPr>
      <w:r>
        <w:rPr>
          <w:rFonts w:ascii="GHEA Grapalat" w:hAnsi="GHEA Grapalat"/>
        </w:rPr>
        <w:t>2.2.2.</w:t>
      </w:r>
      <w:r>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C81F13E"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2.3.</w:t>
      </w:r>
      <w:r>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010B1F7"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center"/>
        <w:rPr>
          <w:rFonts w:ascii="GHEA Grapalat" w:hAnsi="GHEA Grapalat"/>
          <w:b/>
        </w:rPr>
      </w:pPr>
      <w:r>
        <w:rPr>
          <w:rFonts w:ascii="GHEA Grapalat" w:hAnsi="GHEA Grapalat"/>
          <w:b/>
        </w:rPr>
        <w:t>3. Адрес, банковские реквизиты Компании</w:t>
      </w:r>
    </w:p>
    <w:p w14:paraId="0B880D6D"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_______________________________________</w:t>
      </w:r>
    </w:p>
    <w:p w14:paraId="7D77C704"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right="4250"/>
        <w:jc w:val="center"/>
        <w:rPr>
          <w:rFonts w:ascii="GHEA Grapalat" w:hAnsi="GHEA Grapalat"/>
          <w:vertAlign w:val="superscript"/>
        </w:rPr>
      </w:pPr>
      <w:r>
        <w:rPr>
          <w:rFonts w:ascii="GHEA Grapalat" w:hAnsi="GHEA Grapalat"/>
          <w:vertAlign w:val="superscript"/>
        </w:rPr>
        <w:t>наименование компании</w:t>
      </w:r>
    </w:p>
    <w:p w14:paraId="771ADC09"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_______________________________________</w:t>
      </w:r>
    </w:p>
    <w:p w14:paraId="5C784193"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right="4250"/>
        <w:jc w:val="center"/>
        <w:rPr>
          <w:rFonts w:ascii="GHEA Grapalat" w:hAnsi="GHEA Grapalat"/>
          <w:vertAlign w:val="superscript"/>
        </w:rPr>
      </w:pPr>
      <w:r>
        <w:rPr>
          <w:rFonts w:ascii="GHEA Grapalat" w:hAnsi="GHEA Grapalat"/>
          <w:vertAlign w:val="superscript"/>
        </w:rPr>
        <w:t>адрес компании</w:t>
      </w:r>
    </w:p>
    <w:p w14:paraId="0C788B6F"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_______________________________________</w:t>
      </w:r>
    </w:p>
    <w:p w14:paraId="0789CB70"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right="4250"/>
        <w:jc w:val="center"/>
        <w:rPr>
          <w:rFonts w:ascii="GHEA Grapalat" w:hAnsi="GHEA Grapalat"/>
          <w:vertAlign w:val="superscript"/>
        </w:rPr>
      </w:pPr>
      <w:r>
        <w:rPr>
          <w:rFonts w:ascii="GHEA Grapalat" w:hAnsi="GHEA Grapalat"/>
          <w:vertAlign w:val="superscript"/>
        </w:rPr>
        <w:t>наименование обслуживающего компанию банка</w:t>
      </w:r>
    </w:p>
    <w:p w14:paraId="4C4E3E4F"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_______________________________________</w:t>
      </w:r>
    </w:p>
    <w:p w14:paraId="70B9467F"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right="4250"/>
        <w:jc w:val="center"/>
        <w:rPr>
          <w:rFonts w:ascii="GHEA Grapalat" w:hAnsi="GHEA Grapalat"/>
          <w:vertAlign w:val="superscript"/>
        </w:rPr>
      </w:pPr>
      <w:r>
        <w:rPr>
          <w:rFonts w:ascii="GHEA Grapalat" w:hAnsi="GHEA Grapalat"/>
          <w:vertAlign w:val="superscript"/>
        </w:rPr>
        <w:t>номер банковского счета компании</w:t>
      </w:r>
    </w:p>
    <w:p w14:paraId="0ED26243"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_______________________________________</w:t>
      </w:r>
    </w:p>
    <w:p w14:paraId="38105C03"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right="4250"/>
        <w:jc w:val="center"/>
        <w:rPr>
          <w:rFonts w:ascii="GHEA Grapalat" w:hAnsi="GHEA Grapalat"/>
          <w:vertAlign w:val="superscript"/>
        </w:rPr>
      </w:pPr>
      <w:r>
        <w:rPr>
          <w:rFonts w:ascii="GHEA Grapalat" w:hAnsi="GHEA Grapalat"/>
          <w:vertAlign w:val="superscript"/>
        </w:rPr>
        <w:t>учетный номер налогоплательщика компании</w:t>
      </w:r>
    </w:p>
    <w:p w14:paraId="66A6B75A"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_______________________________________</w:t>
      </w:r>
    </w:p>
    <w:p w14:paraId="24D4F6DA"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right="4250"/>
        <w:jc w:val="center"/>
        <w:rPr>
          <w:rFonts w:ascii="GHEA Grapalat" w:hAnsi="GHEA Grapalat"/>
        </w:rPr>
      </w:pPr>
      <w:r>
        <w:rPr>
          <w:rFonts w:ascii="GHEA Grapalat" w:hAnsi="GHEA Grapalat"/>
          <w:vertAlign w:val="superscript"/>
        </w:rPr>
        <w:t>имя, фамилия и подпись директора компании</w:t>
      </w:r>
    </w:p>
    <w:p w14:paraId="190EC60A"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rPr>
          <w:rFonts w:ascii="GHEA Grapalat" w:hAnsi="GHEA Grapalat"/>
        </w:rPr>
      </w:pPr>
      <w:r>
        <w:rPr>
          <w:rFonts w:ascii="GHEA Grapalat" w:hAnsi="GHEA Grapalat"/>
        </w:rPr>
        <w:t>День/месяц/год                                                                                    М. П.</w:t>
      </w:r>
    </w:p>
    <w:tbl>
      <w:tblPr>
        <w:tblpPr w:leftFromText="180" w:rightFromText="180" w:bottomFromText="160" w:vertAnchor="page" w:horzAnchor="margin" w:tblpXSpec="center" w:tblpY="1003"/>
        <w:tblW w:w="10980" w:type="dxa"/>
        <w:tblLook w:val="04A0" w:firstRow="1" w:lastRow="0" w:firstColumn="1" w:lastColumn="0" w:noHBand="0" w:noVBand="1"/>
      </w:tblPr>
      <w:tblGrid>
        <w:gridCol w:w="5616"/>
        <w:gridCol w:w="5364"/>
      </w:tblGrid>
      <w:tr w:rsidR="0098246F" w14:paraId="5C676041" w14:textId="77777777" w:rsidTr="0098246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D033FD" w14:textId="77777777" w:rsidR="0098246F" w:rsidRDefault="0098246F">
            <w:pPr>
              <w:widowControl w:val="0"/>
              <w:tabs>
                <w:tab w:val="left" w:pos="3402"/>
              </w:tabs>
              <w:spacing w:after="160" w:line="256" w:lineRule="auto"/>
              <w:ind w:left="360"/>
              <w:rPr>
                <w:rFonts w:ascii="GHEA Grapalat" w:hAnsi="GHEA Grapalat" w:cs="Sylfaen"/>
                <w:b/>
                <w:bCs/>
                <w:lang w:val="en-US" w:eastAsia="en-US"/>
              </w:rPr>
            </w:pPr>
            <w:r>
              <w:rPr>
                <w:rFonts w:ascii="GHEA Grapalat" w:hAnsi="GHEA Grapalat"/>
                <w:b/>
                <w:lang w:val="en-US" w:eastAsia="en-US"/>
              </w:rPr>
              <w:lastRenderedPageBreak/>
              <w:t>1.</w:t>
            </w:r>
            <w:r>
              <w:rPr>
                <w:rFonts w:ascii="GHEA Grapalat" w:hAnsi="GHEA Grapalat"/>
                <w:b/>
                <w:lang w:val="en-US" w:eastAsia="en-US"/>
              </w:rPr>
              <w:tab/>
            </w:r>
            <w:r>
              <w:rPr>
                <w:rFonts w:ascii="GHEA Grapalat" w:hAnsi="GHEA Grapalat"/>
                <w:b/>
                <w:lang w:eastAsia="en-US"/>
              </w:rPr>
              <w:t xml:space="preserve">ПЛАТЕЖНОЕ ТРЕБОВАНИЕ </w:t>
            </w:r>
            <w:r>
              <w:rPr>
                <w:rFonts w:ascii="GHEA Grapalat" w:hAnsi="GHEA Grapalat"/>
                <w:b/>
                <w:lang w:val="en-US" w:eastAsia="en-US"/>
              </w:rPr>
              <w:t>*</w:t>
            </w:r>
          </w:p>
        </w:tc>
      </w:tr>
      <w:tr w:rsidR="0098246F" w14:paraId="4B4EB43E" w14:textId="77777777" w:rsidTr="0098246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4E4744F" w14:textId="77777777" w:rsidR="0098246F" w:rsidRDefault="0098246F">
            <w:pPr>
              <w:widowControl w:val="0"/>
              <w:tabs>
                <w:tab w:val="left" w:pos="855"/>
              </w:tabs>
              <w:spacing w:after="160" w:line="256" w:lineRule="auto"/>
              <w:ind w:left="360"/>
              <w:rPr>
                <w:rFonts w:ascii="GHEA Grapalat" w:hAnsi="GHEA Grapalat" w:cs="Sylfaen"/>
                <w:lang w:eastAsia="en-US"/>
              </w:rPr>
            </w:pPr>
            <w:r>
              <w:rPr>
                <w:rFonts w:ascii="GHEA Grapalat" w:hAnsi="GHEA Grapalat"/>
                <w:lang w:eastAsia="en-US"/>
              </w:rPr>
              <w:t>2.</w:t>
            </w:r>
            <w:r>
              <w:rPr>
                <w:rFonts w:ascii="GHEA Grapalat" w:hAnsi="GHEA Grapalat"/>
                <w:lang w:eastAsia="en-US"/>
              </w:rPr>
              <w:tab/>
              <w:t xml:space="preserve">Номер </w:t>
            </w:r>
          </w:p>
        </w:tc>
      </w:tr>
      <w:tr w:rsidR="0098246F" w14:paraId="460D0859" w14:textId="77777777" w:rsidTr="0098246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5659B8C" w14:textId="77777777" w:rsidR="0098246F" w:rsidRDefault="0098246F">
            <w:pPr>
              <w:widowControl w:val="0"/>
              <w:tabs>
                <w:tab w:val="left" w:pos="3390"/>
              </w:tabs>
              <w:spacing w:after="160" w:line="256" w:lineRule="auto"/>
              <w:ind w:left="322"/>
              <w:rPr>
                <w:rFonts w:ascii="GHEA Grapalat" w:hAnsi="GHEA Grapalat" w:cs="Sylfaen"/>
                <w:lang w:eastAsia="en-US"/>
              </w:rPr>
            </w:pPr>
            <w:r>
              <w:rPr>
                <w:rFonts w:ascii="GHEA Grapalat" w:hAnsi="GHEA Grapalat"/>
                <w:lang w:eastAsia="en-US"/>
              </w:rPr>
              <w:t>3</w:t>
            </w:r>
            <w:r>
              <w:rPr>
                <w:rFonts w:ascii="GHEA Grapalat" w:hAnsi="GHEA Grapalat"/>
                <w:lang w:eastAsia="en-US"/>
              </w:rPr>
              <w:tab/>
              <w:t>Дата представления: "___" ___ 20___г.</w:t>
            </w:r>
          </w:p>
        </w:tc>
      </w:tr>
      <w:tr w:rsidR="0098246F" w14:paraId="70A8C152" w14:textId="77777777" w:rsidTr="0098246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D062AE6"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4.</w:t>
            </w:r>
            <w:r>
              <w:rPr>
                <w:rFonts w:ascii="GHEA Grapalat" w:hAnsi="GHEA Grapalat"/>
                <w:lang w:eastAsia="en-US"/>
              </w:rPr>
              <w:tab/>
              <w:t>Наименование, или имя, фамилия плательщика (Компания:</w:t>
            </w:r>
          </w:p>
        </w:tc>
      </w:tr>
      <w:tr w:rsidR="0098246F" w14:paraId="3EF8673A" w14:textId="77777777" w:rsidTr="0098246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0D6C17"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5.</w:t>
            </w:r>
            <w:r>
              <w:rPr>
                <w:rFonts w:ascii="GHEA Grapalat" w:hAnsi="GHEA Grapalat"/>
                <w:lang w:eastAsia="en-US"/>
              </w:rPr>
              <w:tab/>
              <w:t>Обслуживающая плательщика Финансовая организация (банк):</w:t>
            </w:r>
          </w:p>
        </w:tc>
      </w:tr>
      <w:tr w:rsidR="0098246F" w14:paraId="51CC663D" w14:textId="77777777" w:rsidTr="0098246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A9CF0BD"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6.</w:t>
            </w:r>
            <w:r>
              <w:rPr>
                <w:rFonts w:ascii="GHEA Grapalat" w:hAnsi="GHEA Grapalat"/>
                <w:lang w:eastAsia="en-US"/>
              </w:rPr>
              <w:tab/>
              <w:t>Номер счета плательщика:</w:t>
            </w:r>
          </w:p>
        </w:tc>
      </w:tr>
      <w:tr w:rsidR="0098246F" w14:paraId="72D57328" w14:textId="77777777" w:rsidTr="0098246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7B1B5C"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7.</w:t>
            </w:r>
            <w:r>
              <w:rPr>
                <w:rFonts w:ascii="GHEA Grapalat" w:hAnsi="GHEA Grapalat"/>
                <w:lang w:eastAsia="en-US"/>
              </w:rPr>
              <w:tab/>
              <w:t>УНН плательщика:</w:t>
            </w:r>
          </w:p>
        </w:tc>
      </w:tr>
      <w:tr w:rsidR="0098246F" w14:paraId="4F10B151" w14:textId="77777777" w:rsidTr="0098246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AFC477"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8.</w:t>
            </w:r>
            <w:r>
              <w:rPr>
                <w:rFonts w:ascii="GHEA Grapalat" w:hAnsi="GHEA Grapalat"/>
                <w:lang w:eastAsia="en-US"/>
              </w:rPr>
              <w:tab/>
              <w:t>НЗОУ плательщика:</w:t>
            </w:r>
          </w:p>
        </w:tc>
      </w:tr>
      <w:tr w:rsidR="0098246F" w14:paraId="1F868F9D" w14:textId="77777777" w:rsidTr="0098246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E6F5116"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9.</w:t>
            </w:r>
            <w:r>
              <w:rPr>
                <w:rFonts w:ascii="GHEA Grapalat" w:hAnsi="GHEA Grapalat"/>
                <w:lang w:eastAsia="en-US"/>
              </w:rPr>
              <w:tab/>
              <w:t>Наименование, или имя, фамилия бенефициара:</w:t>
            </w:r>
            <w:r>
              <w:rPr>
                <w:rFonts w:ascii="Arial Unicode" w:hAnsi="Arial Unicode" w:cs="Courier New"/>
                <w:b/>
                <w:color w:val="202124"/>
                <w:lang w:eastAsia="en-US" w:bidi="ar-SA"/>
              </w:rPr>
              <w:t xml:space="preserve"> Хой муниципалитет</w:t>
            </w:r>
          </w:p>
        </w:tc>
      </w:tr>
      <w:tr w:rsidR="0098246F" w14:paraId="20FC4DD1" w14:textId="77777777" w:rsidTr="0098246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8402C9E"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10.</w:t>
            </w:r>
            <w:r>
              <w:rPr>
                <w:rFonts w:ascii="GHEA Grapalat" w:hAnsi="GHEA Grapalat"/>
                <w:lang w:eastAsia="en-US"/>
              </w:rPr>
              <w:tab/>
              <w:t>НЗОУ бенефициара (не заполняется)</w:t>
            </w:r>
          </w:p>
        </w:tc>
      </w:tr>
      <w:tr w:rsidR="0098246F" w14:paraId="2261B4BA" w14:textId="77777777" w:rsidTr="0098246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42090C"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11.</w:t>
            </w:r>
            <w:r>
              <w:rPr>
                <w:rFonts w:ascii="GHEA Grapalat" w:hAnsi="GHEA Grapalat"/>
                <w:lang w:eastAsia="en-US"/>
              </w:rPr>
              <w:tab/>
              <w:t>УНН бенефициара:</w:t>
            </w:r>
            <w:r>
              <w:rPr>
                <w:rFonts w:ascii="GHEA Grapalat" w:hAnsi="GHEA Grapalat"/>
                <w:lang w:val="en-US" w:eastAsia="en-US"/>
              </w:rPr>
              <w:t xml:space="preserve"> </w:t>
            </w:r>
            <w:r>
              <w:rPr>
                <w:rFonts w:ascii="GHEA Grapalat" w:hAnsi="GHEA Grapalat"/>
                <w:b/>
                <w:lang w:val="en-US" w:eastAsia="en-US"/>
              </w:rPr>
              <w:t>04440504</w:t>
            </w:r>
          </w:p>
        </w:tc>
      </w:tr>
      <w:tr w:rsidR="0098246F" w14:paraId="6F712867" w14:textId="77777777" w:rsidTr="0098246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95F1339"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12.</w:t>
            </w:r>
            <w:r>
              <w:rPr>
                <w:rFonts w:ascii="GHEA Grapalat" w:hAnsi="GHEA Grapalat"/>
                <w:lang w:eastAsia="en-US"/>
              </w:rPr>
              <w:tab/>
              <w:t>Обслуживающая бенефициара Финансовая организация (банк):</w:t>
            </w:r>
          </w:p>
        </w:tc>
      </w:tr>
      <w:tr w:rsidR="0098246F" w14:paraId="0D033B27" w14:textId="77777777" w:rsidTr="0098246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327E82F" w14:textId="036AB425" w:rsidR="0098246F" w:rsidRPr="0054037C"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13.</w:t>
            </w:r>
            <w:r>
              <w:rPr>
                <w:rFonts w:ascii="GHEA Grapalat" w:hAnsi="GHEA Grapalat"/>
                <w:lang w:eastAsia="en-US"/>
              </w:rPr>
              <w:tab/>
              <w:t>Номер счета бенефициара (</w:t>
            </w:r>
            <w:proofErr w:type="gramStart"/>
            <w:r>
              <w:rPr>
                <w:rFonts w:ascii="GHEA Grapalat" w:hAnsi="GHEA Grapalat"/>
                <w:lang w:eastAsia="en-US"/>
              </w:rPr>
              <w:t>сч.№</w:t>
            </w:r>
            <w:proofErr w:type="gramEnd"/>
            <w:r>
              <w:rPr>
                <w:rFonts w:ascii="GHEA Grapalat" w:hAnsi="GHEA Grapalat"/>
                <w:lang w:eastAsia="en-US"/>
              </w:rPr>
              <w:t>)</w:t>
            </w:r>
            <w:r>
              <w:rPr>
                <w:rFonts w:ascii="GHEA Grapalat" w:hAnsi="GHEA Grapalat"/>
                <w:lang w:val="en-US" w:eastAsia="en-US"/>
              </w:rPr>
              <w:t xml:space="preserve"> </w:t>
            </w:r>
            <w:r>
              <w:rPr>
                <w:rFonts w:ascii="GHEA Grapalat" w:hAnsi="GHEA Grapalat"/>
                <w:b/>
                <w:lang w:val="en-US" w:eastAsia="en-US"/>
              </w:rPr>
              <w:t>900322</w:t>
            </w:r>
            <w:r w:rsidR="0054037C">
              <w:rPr>
                <w:rFonts w:ascii="GHEA Grapalat" w:hAnsi="GHEA Grapalat"/>
                <w:b/>
                <w:lang w:eastAsia="en-US"/>
              </w:rPr>
              <w:t>238032</w:t>
            </w:r>
          </w:p>
        </w:tc>
      </w:tr>
      <w:tr w:rsidR="0098246F" w14:paraId="525429D3" w14:textId="77777777" w:rsidTr="0098246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001061B"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14.</w:t>
            </w:r>
            <w:r>
              <w:rPr>
                <w:rFonts w:ascii="GHEA Grapalat" w:hAnsi="GHEA Grapalat"/>
                <w:lang w:eastAsia="en-US"/>
              </w:rPr>
              <w:tab/>
              <w:t>Сумма (цифрами и прописью):</w:t>
            </w:r>
          </w:p>
        </w:tc>
      </w:tr>
      <w:tr w:rsidR="0098246F" w14:paraId="749DF7D8" w14:textId="77777777" w:rsidTr="0098246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D572B3"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15.</w:t>
            </w:r>
            <w:r>
              <w:rPr>
                <w:rFonts w:ascii="GHEA Grapalat" w:hAnsi="GHEA Grapalat"/>
                <w:lang w:eastAsia="en-US"/>
              </w:rPr>
              <w:tab/>
              <w:t>Акцептованная сумма (цифрами и прописью) (предусмотрена для частичного акцепта указанной суммы, который не применяется)</w:t>
            </w:r>
          </w:p>
        </w:tc>
      </w:tr>
      <w:tr w:rsidR="0098246F" w14:paraId="2C993F86" w14:textId="77777777" w:rsidTr="0098246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B3A09DC"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16.</w:t>
            </w:r>
            <w:r>
              <w:rPr>
                <w:rFonts w:ascii="GHEA Grapalat" w:hAnsi="GHEA Grapalat"/>
                <w:lang w:eastAsia="en-US"/>
              </w:rPr>
              <w:tab/>
              <w:t>Валюта (прописью и по коду):</w:t>
            </w:r>
          </w:p>
        </w:tc>
      </w:tr>
      <w:tr w:rsidR="0098246F" w14:paraId="7FF6475E" w14:textId="77777777" w:rsidTr="0098246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E26C23D"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17.</w:t>
            </w:r>
            <w:r>
              <w:rPr>
                <w:rFonts w:ascii="GHEA Grapalat" w:hAnsi="GHEA Grapalat"/>
                <w:lang w:eastAsia="en-US"/>
              </w:rPr>
              <w:tab/>
              <w:t>Цель сделки (уплаты): (для обеспечения исполнения договора)</w:t>
            </w:r>
          </w:p>
        </w:tc>
      </w:tr>
      <w:tr w:rsidR="0098246F" w14:paraId="3C6E51E9" w14:textId="77777777" w:rsidTr="0098246F">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261CDD9B"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18.</w:t>
            </w:r>
            <w:r>
              <w:rPr>
                <w:rFonts w:ascii="GHEA Grapalat" w:hAnsi="GHEA Grapalat"/>
                <w:lang w:eastAsia="en-US"/>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8246F" w14:paraId="6358B21C" w14:textId="77777777" w:rsidTr="0098246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491FDF" w14:textId="77777777" w:rsidR="0098246F" w:rsidRDefault="0098246F">
            <w:pPr>
              <w:widowControl w:val="0"/>
              <w:tabs>
                <w:tab w:val="left" w:pos="855"/>
              </w:tabs>
              <w:spacing w:after="160" w:line="256" w:lineRule="auto"/>
              <w:ind w:left="360"/>
              <w:rPr>
                <w:rFonts w:ascii="GHEA Grapalat" w:hAnsi="GHEA Grapalat"/>
                <w:lang w:eastAsia="en-US"/>
              </w:rPr>
            </w:pPr>
            <w:r>
              <w:rPr>
                <w:rFonts w:ascii="GHEA Grapalat" w:hAnsi="GHEA Grapalat"/>
                <w:lang w:eastAsia="en-US"/>
              </w:rPr>
              <w:t>19.</w:t>
            </w:r>
            <w:r>
              <w:rPr>
                <w:rFonts w:ascii="GHEA Grapalat" w:hAnsi="GHEA Grapalat"/>
                <w:lang w:val="en-US" w:eastAsia="en-US"/>
              </w:rPr>
              <w:tab/>
            </w:r>
            <w:r>
              <w:rPr>
                <w:rFonts w:ascii="GHEA Grapalat" w:hAnsi="GHEA Grapalat"/>
                <w:lang w:eastAsia="en-US"/>
              </w:rPr>
              <w:t>Условия оплаты: &lt;акцептованный платеж&gt;</w:t>
            </w:r>
          </w:p>
        </w:tc>
      </w:tr>
      <w:tr w:rsidR="0098246F" w14:paraId="436D533E" w14:textId="77777777" w:rsidTr="0098246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5BF00" w14:textId="77777777" w:rsidR="0098246F" w:rsidRDefault="0098246F">
            <w:pPr>
              <w:widowControl w:val="0"/>
              <w:tabs>
                <w:tab w:val="left" w:pos="855"/>
              </w:tabs>
              <w:spacing w:after="160" w:line="256" w:lineRule="auto"/>
              <w:ind w:left="360"/>
              <w:rPr>
                <w:rFonts w:ascii="GHEA Grapalat" w:hAnsi="GHEA Grapalat"/>
                <w:lang w:val="en-US" w:eastAsia="en-US"/>
              </w:rPr>
            </w:pPr>
            <w:r>
              <w:rPr>
                <w:rFonts w:ascii="GHEA Grapalat" w:hAnsi="GHEA Grapalat"/>
                <w:lang w:eastAsia="en-US"/>
              </w:rPr>
              <w:t>20.</w:t>
            </w:r>
            <w:r>
              <w:rPr>
                <w:rFonts w:ascii="GHEA Grapalat" w:hAnsi="GHEA Grapalat"/>
                <w:lang w:val="en-US" w:eastAsia="en-US"/>
              </w:rPr>
              <w:tab/>
            </w:r>
            <w:r>
              <w:rPr>
                <w:rFonts w:ascii="GHEA Grapalat" w:hAnsi="GHEA Grapalat"/>
                <w:lang w:eastAsia="en-US"/>
              </w:rPr>
              <w:t>Количество прилагаемых страниц: --- страниц</w:t>
            </w:r>
          </w:p>
        </w:tc>
      </w:tr>
      <w:tr w:rsidR="0098246F" w14:paraId="3F67E8ED" w14:textId="77777777" w:rsidTr="0098246F">
        <w:trPr>
          <w:trHeight w:val="2194"/>
        </w:trPr>
        <w:tc>
          <w:tcPr>
            <w:tcW w:w="5616" w:type="dxa"/>
            <w:tcBorders>
              <w:top w:val="nil"/>
              <w:left w:val="single" w:sz="4" w:space="0" w:color="auto"/>
              <w:bottom w:val="single" w:sz="4" w:space="0" w:color="auto"/>
              <w:right w:val="single" w:sz="4" w:space="0" w:color="auto"/>
            </w:tcBorders>
            <w:noWrap/>
            <w:vAlign w:val="bottom"/>
          </w:tcPr>
          <w:p w14:paraId="541F4F1C" w14:textId="77777777" w:rsidR="0098246F" w:rsidRDefault="0098246F">
            <w:pPr>
              <w:widowControl w:val="0"/>
              <w:tabs>
                <w:tab w:val="left" w:pos="851"/>
              </w:tabs>
              <w:spacing w:after="160" w:line="256" w:lineRule="auto"/>
              <w:rPr>
                <w:rFonts w:ascii="GHEA Grapalat" w:hAnsi="GHEA Grapalat" w:cs="Sylfaen"/>
                <w:lang w:eastAsia="en-US"/>
              </w:rPr>
            </w:pPr>
            <w:r>
              <w:rPr>
                <w:rFonts w:ascii="GHEA Grapalat" w:hAnsi="GHEA Grapalat"/>
                <w:lang w:eastAsia="en-US"/>
              </w:rPr>
              <w:t>22.а.</w:t>
            </w:r>
            <w:r>
              <w:rPr>
                <w:rFonts w:ascii="GHEA Grapalat" w:hAnsi="GHEA Grapalat"/>
                <w:lang w:eastAsia="en-US"/>
              </w:rPr>
              <w:tab/>
              <w:t>Подписи бенефициара</w:t>
            </w:r>
          </w:p>
          <w:p w14:paraId="502AB9FD" w14:textId="77777777" w:rsidR="0098246F" w:rsidRDefault="0098246F">
            <w:pPr>
              <w:widowControl w:val="0"/>
              <w:spacing w:after="160" w:line="256" w:lineRule="auto"/>
              <w:rPr>
                <w:rFonts w:ascii="GHEA Grapalat" w:hAnsi="GHEA Grapalat" w:cs="Sylfaen"/>
                <w:lang w:eastAsia="en-US"/>
              </w:rPr>
            </w:pPr>
          </w:p>
          <w:p w14:paraId="122E106E" w14:textId="77777777" w:rsidR="0098246F" w:rsidRDefault="0098246F">
            <w:pPr>
              <w:widowControl w:val="0"/>
              <w:spacing w:after="160" w:line="256" w:lineRule="auto"/>
              <w:jc w:val="right"/>
              <w:rPr>
                <w:rFonts w:ascii="GHEA Grapalat" w:hAnsi="GHEA Grapalat" w:cs="Tahoma"/>
                <w:lang w:eastAsia="en-US"/>
              </w:rPr>
            </w:pPr>
            <w:r>
              <w:rPr>
                <w:rFonts w:ascii="GHEA Grapalat" w:hAnsi="GHEA Grapalat"/>
                <w:lang w:eastAsia="en-US"/>
              </w:rPr>
              <w:t>/____________________/</w:t>
            </w:r>
          </w:p>
          <w:p w14:paraId="0C39068F" w14:textId="77777777" w:rsidR="0098246F" w:rsidRDefault="0098246F">
            <w:pPr>
              <w:widowControl w:val="0"/>
              <w:spacing w:after="160" w:line="256" w:lineRule="auto"/>
              <w:rPr>
                <w:rFonts w:ascii="GHEA Grapalat" w:hAnsi="GHEA Grapalat" w:cs="Sylfaen"/>
                <w:lang w:eastAsia="en-US"/>
              </w:rPr>
            </w:pPr>
          </w:p>
          <w:p w14:paraId="02BD5114" w14:textId="77777777" w:rsidR="0098246F" w:rsidRDefault="0098246F">
            <w:pPr>
              <w:widowControl w:val="0"/>
              <w:spacing w:after="160" w:line="256" w:lineRule="auto"/>
              <w:jc w:val="right"/>
              <w:rPr>
                <w:rFonts w:ascii="GHEA Grapalat" w:hAnsi="GHEA Grapalat" w:cs="Sylfaen"/>
                <w:lang w:eastAsia="en-US"/>
              </w:rPr>
            </w:pPr>
            <w:r>
              <w:rPr>
                <w:rFonts w:ascii="GHEA Grapalat" w:hAnsi="GHEA Grapalat"/>
                <w:lang w:eastAsia="en-US"/>
              </w:rPr>
              <w:t>/____________________/</w:t>
            </w:r>
          </w:p>
          <w:p w14:paraId="33DC176D" w14:textId="77777777" w:rsidR="0098246F" w:rsidRDefault="0098246F">
            <w:pPr>
              <w:widowControl w:val="0"/>
              <w:spacing w:after="160" w:line="256" w:lineRule="auto"/>
              <w:rPr>
                <w:rFonts w:ascii="GHEA Grapalat" w:hAnsi="GHEA Grapalat" w:cs="Sylfaen"/>
                <w:lang w:eastAsia="en-US"/>
              </w:rPr>
            </w:pPr>
          </w:p>
          <w:p w14:paraId="1D7B7C0E" w14:textId="77777777" w:rsidR="0098246F" w:rsidRDefault="0098246F">
            <w:pPr>
              <w:widowControl w:val="0"/>
              <w:tabs>
                <w:tab w:val="left" w:pos="4545"/>
              </w:tabs>
              <w:spacing w:after="160" w:line="256" w:lineRule="auto"/>
              <w:rPr>
                <w:rFonts w:ascii="GHEA Grapalat" w:hAnsi="GHEA Grapalat" w:cs="Sylfaen"/>
                <w:lang w:eastAsia="en-US"/>
              </w:rPr>
            </w:pPr>
            <w:r>
              <w:rPr>
                <w:rFonts w:ascii="GHEA Grapalat" w:hAnsi="GHEA Grapalat"/>
                <w:lang w:eastAsia="en-US"/>
              </w:rPr>
              <w:lastRenderedPageBreak/>
              <w:t>22.б.</w:t>
            </w:r>
            <w:r>
              <w:rPr>
                <w:rFonts w:ascii="GHEA Grapalat" w:hAnsi="GHEA Grapalat"/>
                <w:lang w:eastAsia="en-US"/>
              </w:rPr>
              <w:tab/>
              <w:t>М. П.</w:t>
            </w:r>
          </w:p>
          <w:p w14:paraId="2552EC32" w14:textId="77777777" w:rsidR="0098246F" w:rsidRDefault="0098246F">
            <w:pPr>
              <w:widowControl w:val="0"/>
              <w:spacing w:after="160" w:line="256" w:lineRule="auto"/>
              <w:rPr>
                <w:rFonts w:ascii="GHEA Grapalat" w:hAnsi="GHEA Grapalat" w:cs="Sylfaen"/>
                <w:lang w:eastAsia="en-US"/>
              </w:rPr>
            </w:pPr>
          </w:p>
        </w:tc>
        <w:tc>
          <w:tcPr>
            <w:tcW w:w="5364" w:type="dxa"/>
            <w:tcBorders>
              <w:top w:val="nil"/>
              <w:left w:val="nil"/>
              <w:bottom w:val="single" w:sz="4" w:space="0" w:color="auto"/>
              <w:right w:val="single" w:sz="4" w:space="0" w:color="auto"/>
            </w:tcBorders>
            <w:noWrap/>
          </w:tcPr>
          <w:p w14:paraId="793BFC19" w14:textId="77777777" w:rsidR="0098246F" w:rsidRDefault="0098246F">
            <w:pPr>
              <w:widowControl w:val="0"/>
              <w:tabs>
                <w:tab w:val="left" w:pos="905"/>
              </w:tabs>
              <w:spacing w:after="160" w:line="256" w:lineRule="auto"/>
              <w:rPr>
                <w:rFonts w:ascii="GHEA Grapalat" w:hAnsi="GHEA Grapalat" w:cs="Sylfaen"/>
                <w:lang w:eastAsia="en-US"/>
              </w:rPr>
            </w:pPr>
            <w:r>
              <w:rPr>
                <w:rFonts w:ascii="GHEA Grapalat" w:hAnsi="GHEA Grapalat"/>
                <w:lang w:eastAsia="en-US"/>
              </w:rPr>
              <w:lastRenderedPageBreak/>
              <w:t>21.а.</w:t>
            </w:r>
            <w:r>
              <w:rPr>
                <w:rFonts w:ascii="GHEA Grapalat" w:hAnsi="GHEA Grapalat"/>
                <w:lang w:eastAsia="en-US"/>
              </w:rPr>
              <w:tab/>
            </w:r>
            <w:r>
              <w:rPr>
                <w:rFonts w:ascii="Courier New" w:hAnsi="Courier New"/>
                <w:lang w:eastAsia="en-US"/>
              </w:rPr>
              <w:t> </w:t>
            </w:r>
            <w:r>
              <w:rPr>
                <w:rFonts w:ascii="GHEA Grapalat" w:hAnsi="GHEA Grapalat"/>
                <w:lang w:eastAsia="en-US"/>
              </w:rPr>
              <w:t>Подписи плательщика:</w:t>
            </w:r>
          </w:p>
          <w:p w14:paraId="0D43454B" w14:textId="77777777" w:rsidR="0098246F" w:rsidRDefault="0098246F">
            <w:pPr>
              <w:widowControl w:val="0"/>
              <w:spacing w:after="160" w:line="256" w:lineRule="auto"/>
              <w:rPr>
                <w:rFonts w:ascii="GHEA Grapalat" w:hAnsi="GHEA Grapalat" w:cs="Sylfaen"/>
                <w:lang w:eastAsia="en-US"/>
              </w:rPr>
            </w:pPr>
          </w:p>
          <w:p w14:paraId="68C60B9C" w14:textId="77777777" w:rsidR="0098246F" w:rsidRDefault="0098246F">
            <w:pPr>
              <w:widowControl w:val="0"/>
              <w:spacing w:after="160" w:line="256" w:lineRule="auto"/>
              <w:jc w:val="right"/>
              <w:rPr>
                <w:rFonts w:ascii="GHEA Grapalat" w:hAnsi="GHEA Grapalat" w:cs="Sylfaen"/>
                <w:lang w:eastAsia="en-US"/>
              </w:rPr>
            </w:pPr>
            <w:r>
              <w:rPr>
                <w:rFonts w:ascii="GHEA Grapalat" w:hAnsi="GHEA Grapalat"/>
                <w:lang w:eastAsia="en-US"/>
              </w:rPr>
              <w:t>/____________________/</w:t>
            </w:r>
          </w:p>
          <w:p w14:paraId="10B856D0" w14:textId="77777777" w:rsidR="0098246F" w:rsidRDefault="0098246F">
            <w:pPr>
              <w:widowControl w:val="0"/>
              <w:spacing w:after="160" w:line="256" w:lineRule="auto"/>
              <w:jc w:val="right"/>
              <w:rPr>
                <w:rFonts w:ascii="GHEA Grapalat" w:hAnsi="GHEA Grapalat" w:cs="Tahoma"/>
                <w:lang w:eastAsia="en-US"/>
              </w:rPr>
            </w:pPr>
          </w:p>
          <w:p w14:paraId="0AE715B3" w14:textId="77777777" w:rsidR="0098246F" w:rsidRDefault="0098246F">
            <w:pPr>
              <w:widowControl w:val="0"/>
              <w:spacing w:after="160" w:line="256" w:lineRule="auto"/>
              <w:jc w:val="right"/>
              <w:rPr>
                <w:rFonts w:ascii="GHEA Grapalat" w:hAnsi="GHEA Grapalat" w:cs="Sylfaen"/>
                <w:lang w:eastAsia="en-US"/>
              </w:rPr>
            </w:pPr>
            <w:r>
              <w:rPr>
                <w:rFonts w:ascii="GHEA Grapalat" w:hAnsi="GHEA Grapalat"/>
                <w:lang w:eastAsia="en-US"/>
              </w:rPr>
              <w:t>/____________________/</w:t>
            </w:r>
          </w:p>
          <w:p w14:paraId="5E3826FA" w14:textId="77777777" w:rsidR="0098246F" w:rsidRDefault="0098246F">
            <w:pPr>
              <w:widowControl w:val="0"/>
              <w:spacing w:after="160" w:line="256" w:lineRule="auto"/>
              <w:rPr>
                <w:rFonts w:ascii="GHEA Grapalat" w:hAnsi="GHEA Grapalat" w:cs="Sylfaen"/>
                <w:lang w:eastAsia="en-US"/>
              </w:rPr>
            </w:pPr>
          </w:p>
          <w:p w14:paraId="2B3C3271" w14:textId="77777777" w:rsidR="0098246F" w:rsidRDefault="0098246F">
            <w:pPr>
              <w:widowControl w:val="0"/>
              <w:tabs>
                <w:tab w:val="left" w:pos="4539"/>
              </w:tabs>
              <w:spacing w:after="160" w:line="256" w:lineRule="auto"/>
              <w:rPr>
                <w:rFonts w:ascii="GHEA Grapalat" w:hAnsi="GHEA Grapalat" w:cs="Sylfaen"/>
                <w:lang w:eastAsia="en-US"/>
              </w:rPr>
            </w:pPr>
            <w:r>
              <w:rPr>
                <w:rFonts w:ascii="GHEA Grapalat" w:hAnsi="GHEA Grapalat"/>
                <w:lang w:eastAsia="en-US"/>
              </w:rPr>
              <w:lastRenderedPageBreak/>
              <w:t>21.б.</w:t>
            </w:r>
            <w:r>
              <w:rPr>
                <w:rFonts w:ascii="GHEA Grapalat" w:hAnsi="GHEA Grapalat"/>
                <w:lang w:eastAsia="en-US"/>
              </w:rPr>
              <w:tab/>
              <w:t>М. П.</w:t>
            </w:r>
          </w:p>
        </w:tc>
      </w:tr>
      <w:tr w:rsidR="0098246F" w14:paraId="252E2F0A" w14:textId="77777777" w:rsidTr="0098246F">
        <w:trPr>
          <w:trHeight w:val="2194"/>
        </w:trPr>
        <w:tc>
          <w:tcPr>
            <w:tcW w:w="5616" w:type="dxa"/>
            <w:tcBorders>
              <w:top w:val="single" w:sz="4" w:space="0" w:color="auto"/>
              <w:left w:val="single" w:sz="4" w:space="0" w:color="auto"/>
              <w:bottom w:val="nil"/>
              <w:right w:val="single" w:sz="4" w:space="0" w:color="auto"/>
            </w:tcBorders>
            <w:noWrap/>
            <w:vAlign w:val="bottom"/>
          </w:tcPr>
          <w:p w14:paraId="105F97B4" w14:textId="77777777" w:rsidR="0098246F" w:rsidRDefault="0098246F">
            <w:pPr>
              <w:widowControl w:val="0"/>
              <w:spacing w:after="160" w:line="256" w:lineRule="auto"/>
              <w:rPr>
                <w:rFonts w:ascii="GHEA Grapalat" w:hAnsi="GHEA Grapalat" w:cs="Tahoma"/>
                <w:lang w:eastAsia="en-US"/>
              </w:rPr>
            </w:pPr>
            <w:r>
              <w:rPr>
                <w:rFonts w:ascii="GHEA Grapalat" w:hAnsi="GHEA Grapalat"/>
                <w:lang w:eastAsia="en-US"/>
              </w:rPr>
              <w:lastRenderedPageBreak/>
              <w:t>24.а.</w:t>
            </w:r>
            <w:r>
              <w:rPr>
                <w:rFonts w:ascii="GHEA Grapalat" w:hAnsi="GHEA Grapalat"/>
                <w:lang w:eastAsia="en-US"/>
              </w:rPr>
              <w:tab/>
              <w:t xml:space="preserve"> Обслуживающая бенефициара финансовая организация </w:t>
            </w:r>
          </w:p>
          <w:p w14:paraId="3E4B926F" w14:textId="77777777" w:rsidR="0098246F" w:rsidRDefault="0098246F">
            <w:pPr>
              <w:widowControl w:val="0"/>
              <w:spacing w:after="160" w:line="256" w:lineRule="auto"/>
              <w:rPr>
                <w:rFonts w:ascii="GHEA Grapalat" w:hAnsi="GHEA Grapalat"/>
                <w:lang w:eastAsia="en-US"/>
              </w:rPr>
            </w:pPr>
          </w:p>
          <w:p w14:paraId="743D6F15" w14:textId="77777777" w:rsidR="0098246F" w:rsidRDefault="0098246F">
            <w:pPr>
              <w:widowControl w:val="0"/>
              <w:spacing w:line="256" w:lineRule="auto"/>
              <w:jc w:val="right"/>
              <w:rPr>
                <w:rFonts w:ascii="GHEA Grapalat" w:hAnsi="GHEA Grapalat" w:cs="Tahoma"/>
                <w:lang w:eastAsia="en-US"/>
              </w:rPr>
            </w:pPr>
            <w:r>
              <w:rPr>
                <w:rFonts w:ascii="GHEA Grapalat" w:hAnsi="GHEA Grapalat"/>
                <w:lang w:eastAsia="en-US"/>
              </w:rPr>
              <w:t>/____________________/</w:t>
            </w:r>
          </w:p>
          <w:p w14:paraId="73DB72C2" w14:textId="77777777" w:rsidR="0098246F" w:rsidRDefault="0098246F">
            <w:pPr>
              <w:widowControl w:val="0"/>
              <w:spacing w:after="160" w:line="256" w:lineRule="auto"/>
              <w:ind w:left="3828" w:right="13"/>
              <w:jc w:val="both"/>
              <w:rPr>
                <w:rFonts w:ascii="GHEA Grapalat" w:hAnsi="GHEA Grapalat" w:cs="Sylfaen"/>
                <w:vertAlign w:val="superscript"/>
                <w:lang w:eastAsia="en-US"/>
              </w:rPr>
            </w:pPr>
            <w:r>
              <w:rPr>
                <w:rFonts w:ascii="GHEA Grapalat" w:hAnsi="GHEA Grapalat"/>
                <w:vertAlign w:val="superscript"/>
                <w:lang w:eastAsia="en-US"/>
              </w:rPr>
              <w:t>подпись/</w:t>
            </w:r>
          </w:p>
          <w:p w14:paraId="44CE7FAD" w14:textId="77777777" w:rsidR="0098246F" w:rsidRDefault="0098246F">
            <w:pPr>
              <w:widowControl w:val="0"/>
              <w:spacing w:after="160" w:line="256" w:lineRule="auto"/>
              <w:rPr>
                <w:rFonts w:ascii="GHEA Grapalat" w:hAnsi="GHEA Grapalat" w:cs="Tahoma"/>
                <w:lang w:eastAsia="en-US"/>
              </w:rPr>
            </w:pPr>
          </w:p>
          <w:p w14:paraId="4104EBC9" w14:textId="77777777" w:rsidR="0098246F" w:rsidRDefault="0098246F">
            <w:pPr>
              <w:widowControl w:val="0"/>
              <w:spacing w:after="160" w:line="256" w:lineRule="auto"/>
              <w:rPr>
                <w:rFonts w:ascii="GHEA Grapalat" w:hAnsi="GHEA Grapalat" w:cs="Arial"/>
                <w:lang w:eastAsia="en-US"/>
              </w:rPr>
            </w:pPr>
          </w:p>
        </w:tc>
        <w:tc>
          <w:tcPr>
            <w:tcW w:w="5364" w:type="dxa"/>
            <w:tcBorders>
              <w:top w:val="single" w:sz="4" w:space="0" w:color="auto"/>
              <w:left w:val="nil"/>
              <w:bottom w:val="nil"/>
              <w:right w:val="single" w:sz="4" w:space="0" w:color="auto"/>
            </w:tcBorders>
            <w:noWrap/>
          </w:tcPr>
          <w:p w14:paraId="74D652FC" w14:textId="77777777" w:rsidR="0098246F" w:rsidRDefault="0098246F">
            <w:pPr>
              <w:widowControl w:val="0"/>
              <w:spacing w:after="160" w:line="256" w:lineRule="auto"/>
              <w:rPr>
                <w:rFonts w:ascii="GHEA Grapalat" w:hAnsi="GHEA Grapalat" w:cs="Tahoma"/>
                <w:lang w:eastAsia="en-US"/>
              </w:rPr>
            </w:pPr>
            <w:r>
              <w:rPr>
                <w:rFonts w:ascii="GHEA Grapalat" w:hAnsi="GHEA Grapalat"/>
                <w:lang w:eastAsia="en-US"/>
              </w:rPr>
              <w:t>23.а.</w:t>
            </w:r>
            <w:r>
              <w:rPr>
                <w:rFonts w:ascii="GHEA Grapalat" w:hAnsi="GHEA Grapalat"/>
                <w:lang w:eastAsia="en-US"/>
              </w:rPr>
              <w:tab/>
              <w:t xml:space="preserve"> Обслуживающая плательщика финансовая организация </w:t>
            </w:r>
          </w:p>
          <w:p w14:paraId="5D3A8D00" w14:textId="77777777" w:rsidR="0098246F" w:rsidRDefault="0098246F">
            <w:pPr>
              <w:widowControl w:val="0"/>
              <w:spacing w:after="160" w:line="256" w:lineRule="auto"/>
              <w:rPr>
                <w:rFonts w:ascii="GHEA Grapalat" w:hAnsi="GHEA Grapalat" w:cs="Tahoma"/>
                <w:lang w:eastAsia="en-US"/>
              </w:rPr>
            </w:pPr>
          </w:p>
          <w:p w14:paraId="2A4011CB" w14:textId="77777777" w:rsidR="0098246F" w:rsidRDefault="0098246F">
            <w:pPr>
              <w:widowControl w:val="0"/>
              <w:spacing w:line="256" w:lineRule="auto"/>
              <w:jc w:val="right"/>
              <w:rPr>
                <w:rFonts w:ascii="GHEA Grapalat" w:hAnsi="GHEA Grapalat" w:cs="Tahoma"/>
                <w:lang w:eastAsia="en-US"/>
              </w:rPr>
            </w:pPr>
            <w:r>
              <w:rPr>
                <w:rFonts w:ascii="GHEA Grapalat" w:hAnsi="GHEA Grapalat"/>
                <w:lang w:eastAsia="en-US"/>
              </w:rPr>
              <w:t>/____________________/</w:t>
            </w:r>
          </w:p>
          <w:p w14:paraId="76F75596" w14:textId="77777777" w:rsidR="0098246F" w:rsidRDefault="0098246F">
            <w:pPr>
              <w:widowControl w:val="0"/>
              <w:spacing w:after="160" w:line="256" w:lineRule="auto"/>
              <w:ind w:right="983"/>
              <w:jc w:val="right"/>
              <w:rPr>
                <w:rFonts w:ascii="GHEA Grapalat" w:hAnsi="GHEA Grapalat" w:cs="Sylfaen"/>
                <w:vertAlign w:val="superscript"/>
                <w:lang w:eastAsia="en-US"/>
              </w:rPr>
            </w:pPr>
            <w:r>
              <w:rPr>
                <w:rFonts w:ascii="GHEA Grapalat" w:hAnsi="GHEA Grapalat"/>
                <w:vertAlign w:val="superscript"/>
                <w:lang w:eastAsia="en-US"/>
              </w:rPr>
              <w:t>/подпись/</w:t>
            </w:r>
          </w:p>
          <w:p w14:paraId="099B4837" w14:textId="77777777" w:rsidR="0098246F" w:rsidRDefault="0098246F">
            <w:pPr>
              <w:widowControl w:val="0"/>
              <w:spacing w:after="160" w:line="256" w:lineRule="auto"/>
              <w:rPr>
                <w:rFonts w:ascii="GHEA Grapalat" w:hAnsi="GHEA Grapalat" w:cs="Arial"/>
                <w:lang w:eastAsia="en-US"/>
              </w:rPr>
            </w:pPr>
          </w:p>
        </w:tc>
      </w:tr>
      <w:tr w:rsidR="0098246F" w14:paraId="1056C03B" w14:textId="77777777" w:rsidTr="0098246F">
        <w:trPr>
          <w:trHeight w:val="2194"/>
        </w:trPr>
        <w:tc>
          <w:tcPr>
            <w:tcW w:w="5616" w:type="dxa"/>
            <w:tcBorders>
              <w:top w:val="nil"/>
              <w:left w:val="single" w:sz="4" w:space="0" w:color="auto"/>
              <w:bottom w:val="single" w:sz="4" w:space="0" w:color="auto"/>
              <w:right w:val="single" w:sz="4" w:space="0" w:color="auto"/>
            </w:tcBorders>
            <w:noWrap/>
            <w:vAlign w:val="bottom"/>
          </w:tcPr>
          <w:p w14:paraId="77CF49ED" w14:textId="77777777" w:rsidR="0098246F" w:rsidRDefault="0098246F">
            <w:pPr>
              <w:widowControl w:val="0"/>
              <w:tabs>
                <w:tab w:val="left" w:pos="4678"/>
              </w:tabs>
              <w:spacing w:after="160" w:line="256" w:lineRule="auto"/>
              <w:rPr>
                <w:rFonts w:ascii="GHEA Grapalat" w:hAnsi="GHEA Grapalat" w:cs="Sylfaen"/>
                <w:lang w:eastAsia="en-US"/>
              </w:rPr>
            </w:pPr>
            <w:r>
              <w:rPr>
                <w:rFonts w:ascii="GHEA Grapalat" w:hAnsi="GHEA Grapalat"/>
                <w:lang w:eastAsia="en-US"/>
              </w:rPr>
              <w:t>24.б.</w:t>
            </w:r>
            <w:r>
              <w:rPr>
                <w:rFonts w:ascii="GHEA Grapalat" w:hAnsi="GHEA Grapalat"/>
                <w:lang w:eastAsia="en-US"/>
              </w:rPr>
              <w:tab/>
              <w:t>М. П.</w:t>
            </w:r>
          </w:p>
          <w:p w14:paraId="66540B3F" w14:textId="77777777" w:rsidR="0098246F" w:rsidRDefault="0098246F">
            <w:pPr>
              <w:widowControl w:val="0"/>
              <w:spacing w:after="160" w:line="256" w:lineRule="auto"/>
              <w:rPr>
                <w:rFonts w:ascii="GHEA Grapalat" w:hAnsi="GHEA Grapalat" w:cs="Sylfaen"/>
                <w:lang w:eastAsia="en-US"/>
              </w:rPr>
            </w:pPr>
          </w:p>
          <w:p w14:paraId="41405D5B" w14:textId="77777777" w:rsidR="0098246F" w:rsidRDefault="0098246F">
            <w:pPr>
              <w:widowControl w:val="0"/>
              <w:spacing w:after="160" w:line="256" w:lineRule="auto"/>
              <w:ind w:right="155"/>
              <w:jc w:val="right"/>
              <w:rPr>
                <w:rFonts w:ascii="GHEA Grapalat" w:hAnsi="GHEA Grapalat" w:cs="Sylfaen"/>
                <w:lang w:val="en-US" w:eastAsia="en-US"/>
              </w:rPr>
            </w:pPr>
            <w:r>
              <w:rPr>
                <w:rFonts w:ascii="GHEA Grapalat" w:hAnsi="GHEA Grapalat"/>
                <w:lang w:eastAsia="en-US"/>
              </w:rPr>
              <w:t xml:space="preserve">24.в"___" ___ 20___ г. </w:t>
            </w:r>
          </w:p>
        </w:tc>
        <w:tc>
          <w:tcPr>
            <w:tcW w:w="5364" w:type="dxa"/>
            <w:tcBorders>
              <w:top w:val="nil"/>
              <w:left w:val="nil"/>
              <w:bottom w:val="single" w:sz="4" w:space="0" w:color="auto"/>
              <w:right w:val="single" w:sz="4" w:space="0" w:color="auto"/>
            </w:tcBorders>
            <w:noWrap/>
            <w:vAlign w:val="bottom"/>
          </w:tcPr>
          <w:p w14:paraId="5D4A545B" w14:textId="77777777" w:rsidR="0098246F" w:rsidRDefault="0098246F">
            <w:pPr>
              <w:widowControl w:val="0"/>
              <w:tabs>
                <w:tab w:val="left" w:pos="4554"/>
              </w:tabs>
              <w:spacing w:after="160" w:line="256" w:lineRule="auto"/>
              <w:rPr>
                <w:rFonts w:ascii="GHEA Grapalat" w:hAnsi="GHEA Grapalat" w:cs="Sylfaen"/>
                <w:lang w:eastAsia="en-US"/>
              </w:rPr>
            </w:pPr>
            <w:r>
              <w:rPr>
                <w:rFonts w:ascii="GHEA Grapalat" w:hAnsi="GHEA Grapalat"/>
                <w:lang w:eastAsia="en-US"/>
              </w:rPr>
              <w:t>23.б.</w:t>
            </w:r>
            <w:r>
              <w:rPr>
                <w:rFonts w:ascii="GHEA Grapalat" w:hAnsi="GHEA Grapalat"/>
                <w:lang w:eastAsia="en-US"/>
              </w:rPr>
              <w:tab/>
              <w:t>М. П.</w:t>
            </w:r>
          </w:p>
          <w:p w14:paraId="07932145" w14:textId="77777777" w:rsidR="0098246F" w:rsidRDefault="0098246F">
            <w:pPr>
              <w:widowControl w:val="0"/>
              <w:spacing w:after="160" w:line="256" w:lineRule="auto"/>
              <w:rPr>
                <w:rFonts w:ascii="GHEA Grapalat" w:hAnsi="GHEA Grapalat"/>
                <w:lang w:eastAsia="en-US"/>
              </w:rPr>
            </w:pPr>
          </w:p>
          <w:p w14:paraId="3270115C" w14:textId="77777777" w:rsidR="0098246F" w:rsidRDefault="0098246F">
            <w:pPr>
              <w:widowControl w:val="0"/>
              <w:spacing w:after="160" w:line="256" w:lineRule="auto"/>
              <w:jc w:val="right"/>
              <w:rPr>
                <w:rFonts w:ascii="GHEA Grapalat" w:hAnsi="GHEA Grapalat" w:cs="Sylfaen"/>
                <w:lang w:eastAsia="en-US"/>
              </w:rPr>
            </w:pPr>
            <w:r>
              <w:rPr>
                <w:rFonts w:ascii="GHEA Grapalat" w:hAnsi="GHEA Grapalat"/>
                <w:lang w:eastAsia="en-US"/>
              </w:rPr>
              <w:t>23.в Дата исполнения: "___" ___ 20___г.</w:t>
            </w:r>
          </w:p>
        </w:tc>
      </w:tr>
    </w:tbl>
    <w:p w14:paraId="6B1947AF"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Sylfaen"/>
        </w:rPr>
      </w:pPr>
    </w:p>
    <w:p w14:paraId="43E003E1"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Sylfaen"/>
        </w:rPr>
      </w:pPr>
      <w:r>
        <w:rPr>
          <w:rFonts w:ascii="GHEA Grapalat" w:hAnsi="GHEA Grapalat" w:cs="Sylfaen"/>
        </w:rPr>
        <w:t xml:space="preserve">*  </w:t>
      </w:r>
      <w:r>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4019998"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Sylfaen"/>
        </w:rPr>
      </w:pPr>
      <w:r>
        <w:rPr>
          <w:rFonts w:ascii="GHEA Grapalat" w:hAnsi="GHEA Grapalat" w:cs="Sylfaen"/>
        </w:rPr>
        <w:br w:type="page"/>
      </w:r>
    </w:p>
    <w:p w14:paraId="4C6E214D"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r>
        <w:rPr>
          <w:rFonts w:ascii="GHEA Grapalat" w:hAnsi="GHEA Grapalat"/>
          <w:b/>
        </w:rPr>
        <w:lastRenderedPageBreak/>
        <w:t xml:space="preserve">Обязательные реквизиты платежного требования </w:t>
      </w:r>
      <w:r>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8246F" w14:paraId="6ABA93A2" w14:textId="77777777" w:rsidTr="0098246F">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80072F2"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П/Н</w:t>
            </w:r>
          </w:p>
        </w:tc>
        <w:tc>
          <w:tcPr>
            <w:tcW w:w="1938" w:type="dxa"/>
            <w:tcBorders>
              <w:top w:val="single" w:sz="4" w:space="0" w:color="auto"/>
              <w:left w:val="single" w:sz="4" w:space="0" w:color="auto"/>
              <w:bottom w:val="single" w:sz="4" w:space="0" w:color="auto"/>
              <w:right w:val="single" w:sz="4" w:space="0" w:color="auto"/>
            </w:tcBorders>
            <w:hideMark/>
          </w:tcPr>
          <w:p w14:paraId="04467DF1"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1F5A39BB"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Наличие указанного поля/</w:t>
            </w:r>
          </w:p>
          <w:p w14:paraId="636570BB"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5A29FCF"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 xml:space="preserve">Требование о заполнении реквизита </w:t>
            </w:r>
          </w:p>
          <w:p w14:paraId="0AD994EE"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583321EF"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Сторона,</w:t>
            </w:r>
          </w:p>
          <w:p w14:paraId="3CA9C5DC"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 xml:space="preserve">заполняющая реквизит </w:t>
            </w:r>
          </w:p>
          <w:p w14:paraId="5818624F"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бенефициар или плательщик</w:t>
            </w:r>
          </w:p>
          <w:p w14:paraId="3A80654A"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(в связи с процессом закупки)</w:t>
            </w:r>
          </w:p>
        </w:tc>
      </w:tr>
      <w:tr w:rsidR="0098246F" w14:paraId="49530646" w14:textId="77777777" w:rsidTr="0098246F">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2BEA032"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1</w:t>
            </w:r>
          </w:p>
        </w:tc>
        <w:tc>
          <w:tcPr>
            <w:tcW w:w="1938" w:type="dxa"/>
            <w:tcBorders>
              <w:top w:val="single" w:sz="4" w:space="0" w:color="auto"/>
              <w:left w:val="single" w:sz="4" w:space="0" w:color="auto"/>
              <w:bottom w:val="single" w:sz="4" w:space="0" w:color="auto"/>
              <w:right w:val="single" w:sz="4" w:space="0" w:color="auto"/>
            </w:tcBorders>
            <w:hideMark/>
          </w:tcPr>
          <w:p w14:paraId="361458AF"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2</w:t>
            </w:r>
          </w:p>
        </w:tc>
        <w:tc>
          <w:tcPr>
            <w:tcW w:w="2050" w:type="dxa"/>
            <w:tcBorders>
              <w:top w:val="single" w:sz="4" w:space="0" w:color="auto"/>
              <w:left w:val="single" w:sz="4" w:space="0" w:color="auto"/>
              <w:bottom w:val="single" w:sz="4" w:space="0" w:color="auto"/>
              <w:right w:val="single" w:sz="4" w:space="0" w:color="auto"/>
            </w:tcBorders>
            <w:hideMark/>
          </w:tcPr>
          <w:p w14:paraId="459B0618"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3</w:t>
            </w:r>
          </w:p>
        </w:tc>
        <w:tc>
          <w:tcPr>
            <w:tcW w:w="3350" w:type="dxa"/>
            <w:tcBorders>
              <w:top w:val="single" w:sz="4" w:space="0" w:color="auto"/>
              <w:left w:val="single" w:sz="4" w:space="0" w:color="auto"/>
              <w:bottom w:val="single" w:sz="4" w:space="0" w:color="auto"/>
              <w:right w:val="single" w:sz="4" w:space="0" w:color="auto"/>
            </w:tcBorders>
            <w:hideMark/>
          </w:tcPr>
          <w:p w14:paraId="67459C5C"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4</w:t>
            </w:r>
          </w:p>
        </w:tc>
        <w:tc>
          <w:tcPr>
            <w:tcW w:w="2640" w:type="dxa"/>
            <w:tcBorders>
              <w:top w:val="single" w:sz="4" w:space="0" w:color="auto"/>
              <w:left w:val="single" w:sz="4" w:space="0" w:color="auto"/>
              <w:bottom w:val="single" w:sz="4" w:space="0" w:color="auto"/>
              <w:right w:val="single" w:sz="4" w:space="0" w:color="auto"/>
            </w:tcBorders>
            <w:hideMark/>
          </w:tcPr>
          <w:p w14:paraId="748C66DC" w14:textId="77777777" w:rsidR="0098246F" w:rsidRDefault="0098246F">
            <w:pPr>
              <w:widowControl w:val="0"/>
              <w:spacing w:after="120" w:line="256" w:lineRule="auto"/>
              <w:jc w:val="center"/>
              <w:rPr>
                <w:rFonts w:ascii="GHEA Grapalat" w:hAnsi="GHEA Grapalat"/>
                <w:b/>
                <w:sz w:val="18"/>
                <w:szCs w:val="18"/>
                <w:lang w:eastAsia="en-US"/>
              </w:rPr>
            </w:pPr>
            <w:r>
              <w:rPr>
                <w:rFonts w:ascii="GHEA Grapalat" w:hAnsi="GHEA Grapalat"/>
                <w:b/>
                <w:sz w:val="18"/>
                <w:szCs w:val="18"/>
                <w:lang w:eastAsia="en-US"/>
              </w:rPr>
              <w:t>5</w:t>
            </w:r>
          </w:p>
        </w:tc>
      </w:tr>
      <w:tr w:rsidR="0098246F" w14:paraId="37186496"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1248B1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1.</w:t>
            </w:r>
          </w:p>
        </w:tc>
        <w:tc>
          <w:tcPr>
            <w:tcW w:w="1938" w:type="dxa"/>
            <w:tcBorders>
              <w:top w:val="single" w:sz="4" w:space="0" w:color="auto"/>
              <w:left w:val="single" w:sz="4" w:space="0" w:color="auto"/>
              <w:bottom w:val="single" w:sz="4" w:space="0" w:color="auto"/>
              <w:right w:val="single" w:sz="4" w:space="0" w:color="auto"/>
            </w:tcBorders>
            <w:hideMark/>
          </w:tcPr>
          <w:p w14:paraId="41F9AFA7"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2D46486"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212DC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8E57DD0"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на документе заранее заполнено "Платежное требование"</w:t>
            </w:r>
          </w:p>
        </w:tc>
      </w:tr>
      <w:tr w:rsidR="0098246F" w14:paraId="5ACE2C12"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D7A808"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2.</w:t>
            </w:r>
          </w:p>
        </w:tc>
        <w:tc>
          <w:tcPr>
            <w:tcW w:w="1938" w:type="dxa"/>
            <w:tcBorders>
              <w:top w:val="single" w:sz="4" w:space="0" w:color="auto"/>
              <w:left w:val="single" w:sz="4" w:space="0" w:color="auto"/>
              <w:bottom w:val="single" w:sz="4" w:space="0" w:color="auto"/>
              <w:right w:val="single" w:sz="4" w:space="0" w:color="auto"/>
            </w:tcBorders>
            <w:hideMark/>
          </w:tcPr>
          <w:p w14:paraId="15561712" w14:textId="77777777" w:rsidR="0098246F" w:rsidRDefault="0098246F">
            <w:pPr>
              <w:widowControl w:val="0"/>
              <w:spacing w:after="120" w:line="256" w:lineRule="auto"/>
              <w:jc w:val="both"/>
              <w:rPr>
                <w:rFonts w:ascii="GHEA Grapalat" w:hAnsi="GHEA Grapalat"/>
                <w:sz w:val="18"/>
                <w:szCs w:val="18"/>
                <w:lang w:eastAsia="en-US"/>
              </w:rPr>
            </w:pPr>
            <w:r>
              <w:rPr>
                <w:rFonts w:ascii="GHEA Grapalat" w:hAnsi="GHEA Grapalat"/>
                <w:sz w:val="18"/>
                <w:szCs w:val="18"/>
                <w:lang w:eastAsia="en-US"/>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22BFD10D"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3C3AC7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74BB919D"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бенефициаром при представлении платежного требования в банк плательщика</w:t>
            </w:r>
          </w:p>
        </w:tc>
      </w:tr>
      <w:tr w:rsidR="0098246F" w14:paraId="52F62919"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7D8814"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3.</w:t>
            </w:r>
          </w:p>
        </w:tc>
        <w:tc>
          <w:tcPr>
            <w:tcW w:w="1938" w:type="dxa"/>
            <w:tcBorders>
              <w:top w:val="single" w:sz="4" w:space="0" w:color="auto"/>
              <w:left w:val="single" w:sz="4" w:space="0" w:color="auto"/>
              <w:bottom w:val="single" w:sz="4" w:space="0" w:color="auto"/>
              <w:right w:val="single" w:sz="4" w:space="0" w:color="auto"/>
            </w:tcBorders>
            <w:hideMark/>
          </w:tcPr>
          <w:p w14:paraId="14DA436E" w14:textId="77777777" w:rsidR="0098246F" w:rsidRDefault="0098246F">
            <w:pPr>
              <w:widowControl w:val="0"/>
              <w:spacing w:after="120" w:line="256" w:lineRule="auto"/>
              <w:jc w:val="both"/>
              <w:rPr>
                <w:rFonts w:ascii="GHEA Grapalat" w:hAnsi="GHEA Grapalat"/>
                <w:sz w:val="18"/>
                <w:szCs w:val="18"/>
                <w:lang w:eastAsia="en-US"/>
              </w:rPr>
            </w:pPr>
            <w:r>
              <w:rPr>
                <w:rFonts w:ascii="GHEA Grapalat" w:hAnsi="GHEA Grapalat"/>
                <w:sz w:val="18"/>
                <w:szCs w:val="18"/>
                <w:lang w:eastAsia="en-US"/>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14599679"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EE6CA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p w14:paraId="14CC4F6B" w14:textId="77777777" w:rsidR="0098246F" w:rsidRDefault="0098246F">
            <w:pPr>
              <w:widowControl w:val="0"/>
              <w:spacing w:after="120" w:line="256" w:lineRule="auto"/>
              <w:jc w:val="center"/>
              <w:rPr>
                <w:rFonts w:ascii="GHEA Grapalat" w:hAnsi="GHEA Grapalat"/>
                <w:sz w:val="18"/>
                <w:szCs w:val="18"/>
                <w:lang w:eastAsia="en-US"/>
              </w:rPr>
            </w:pPr>
          </w:p>
        </w:tc>
        <w:tc>
          <w:tcPr>
            <w:tcW w:w="2640" w:type="dxa"/>
            <w:tcBorders>
              <w:top w:val="single" w:sz="4" w:space="0" w:color="auto"/>
              <w:left w:val="single" w:sz="4" w:space="0" w:color="auto"/>
              <w:bottom w:val="single" w:sz="4" w:space="0" w:color="auto"/>
              <w:right w:val="single" w:sz="4" w:space="0" w:color="auto"/>
            </w:tcBorders>
            <w:hideMark/>
          </w:tcPr>
          <w:p w14:paraId="7D0F672D"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заполняется бенефициаром в день представления платежного требования в банк плательщика </w:t>
            </w:r>
          </w:p>
        </w:tc>
      </w:tr>
      <w:tr w:rsidR="0098246F" w14:paraId="0FBA7F3E"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89398B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4.</w:t>
            </w:r>
          </w:p>
        </w:tc>
        <w:tc>
          <w:tcPr>
            <w:tcW w:w="1938" w:type="dxa"/>
            <w:tcBorders>
              <w:top w:val="single" w:sz="4" w:space="0" w:color="auto"/>
              <w:left w:val="single" w:sz="4" w:space="0" w:color="auto"/>
              <w:bottom w:val="single" w:sz="4" w:space="0" w:color="auto"/>
              <w:right w:val="single" w:sz="4" w:space="0" w:color="auto"/>
            </w:tcBorders>
            <w:hideMark/>
          </w:tcPr>
          <w:p w14:paraId="6157AA1B" w14:textId="77777777" w:rsidR="0098246F" w:rsidRDefault="0098246F">
            <w:pPr>
              <w:widowControl w:val="0"/>
              <w:spacing w:after="120" w:line="256" w:lineRule="auto"/>
              <w:jc w:val="both"/>
              <w:rPr>
                <w:rFonts w:ascii="GHEA Grapalat" w:hAnsi="GHEA Grapalat"/>
                <w:sz w:val="18"/>
                <w:szCs w:val="18"/>
                <w:lang w:eastAsia="en-US"/>
              </w:rPr>
            </w:pPr>
            <w:r>
              <w:rPr>
                <w:rFonts w:ascii="GHEA Grapalat" w:hAnsi="GHEA Grapalat"/>
                <w:sz w:val="18"/>
                <w:szCs w:val="18"/>
                <w:lang w:eastAsia="en-US"/>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B25BC06"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AB39CC"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p w14:paraId="50D53E9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1FD028D0"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плательщиком</w:t>
            </w:r>
          </w:p>
        </w:tc>
      </w:tr>
      <w:tr w:rsidR="0098246F" w14:paraId="0FE71FF8"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0B03289"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5.</w:t>
            </w:r>
          </w:p>
        </w:tc>
        <w:tc>
          <w:tcPr>
            <w:tcW w:w="1938" w:type="dxa"/>
            <w:tcBorders>
              <w:top w:val="single" w:sz="4" w:space="0" w:color="auto"/>
              <w:left w:val="single" w:sz="4" w:space="0" w:color="auto"/>
              <w:bottom w:val="single" w:sz="4" w:space="0" w:color="auto"/>
              <w:right w:val="single" w:sz="4" w:space="0" w:color="auto"/>
            </w:tcBorders>
            <w:hideMark/>
          </w:tcPr>
          <w:p w14:paraId="028F706A"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3D8404A"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A273B8C"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3E24413A"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плательщиком</w:t>
            </w:r>
          </w:p>
        </w:tc>
      </w:tr>
      <w:tr w:rsidR="0098246F" w14:paraId="2E39C0AC"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0C23507"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6.</w:t>
            </w:r>
          </w:p>
        </w:tc>
        <w:tc>
          <w:tcPr>
            <w:tcW w:w="1938" w:type="dxa"/>
            <w:tcBorders>
              <w:top w:val="single" w:sz="4" w:space="0" w:color="auto"/>
              <w:left w:val="single" w:sz="4" w:space="0" w:color="auto"/>
              <w:bottom w:val="single" w:sz="4" w:space="0" w:color="auto"/>
              <w:right w:val="single" w:sz="4" w:space="0" w:color="auto"/>
            </w:tcBorders>
            <w:hideMark/>
          </w:tcPr>
          <w:p w14:paraId="25790F68"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3050D5A9"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82175C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p w14:paraId="26B14FA1"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7B48ADA0"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плательщиком</w:t>
            </w:r>
          </w:p>
        </w:tc>
      </w:tr>
      <w:tr w:rsidR="0098246F" w14:paraId="1C116C7E"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8A14F89"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7.</w:t>
            </w:r>
          </w:p>
        </w:tc>
        <w:tc>
          <w:tcPr>
            <w:tcW w:w="1938" w:type="dxa"/>
            <w:tcBorders>
              <w:top w:val="single" w:sz="4" w:space="0" w:color="auto"/>
              <w:left w:val="single" w:sz="4" w:space="0" w:color="auto"/>
              <w:bottom w:val="single" w:sz="4" w:space="0" w:color="auto"/>
              <w:right w:val="single" w:sz="4" w:space="0" w:color="auto"/>
            </w:tcBorders>
            <w:hideMark/>
          </w:tcPr>
          <w:p w14:paraId="5F753ECB"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FF6CDA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A3D878B"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необязательно</w:t>
            </w:r>
          </w:p>
          <w:p w14:paraId="1585B897"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заполняется в установленных нормативными правовыми актами </w:t>
            </w:r>
            <w:r>
              <w:rPr>
                <w:rFonts w:ascii="GHEA Grapalat" w:hAnsi="GHEA Grapalat"/>
                <w:sz w:val="18"/>
                <w:szCs w:val="18"/>
                <w:lang w:eastAsia="en-US"/>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6072B35"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lastRenderedPageBreak/>
              <w:t>заполняется плательщиком</w:t>
            </w:r>
          </w:p>
        </w:tc>
      </w:tr>
      <w:tr w:rsidR="0098246F" w14:paraId="3B5A30AD"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37BE840"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8.</w:t>
            </w:r>
          </w:p>
        </w:tc>
        <w:tc>
          <w:tcPr>
            <w:tcW w:w="1938" w:type="dxa"/>
            <w:tcBorders>
              <w:top w:val="single" w:sz="4" w:space="0" w:color="auto"/>
              <w:left w:val="single" w:sz="4" w:space="0" w:color="auto"/>
              <w:bottom w:val="single" w:sz="4" w:space="0" w:color="auto"/>
              <w:right w:val="single" w:sz="4" w:space="0" w:color="auto"/>
            </w:tcBorders>
            <w:hideMark/>
          </w:tcPr>
          <w:p w14:paraId="2389CE39"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8B9148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F568019"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необязательно</w:t>
            </w:r>
          </w:p>
          <w:p w14:paraId="647D2A4D"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30CCC97B"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плательщиком</w:t>
            </w:r>
          </w:p>
        </w:tc>
      </w:tr>
      <w:tr w:rsidR="0098246F" w14:paraId="6CB4B3F2"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E0A3125"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9.</w:t>
            </w:r>
          </w:p>
        </w:tc>
        <w:tc>
          <w:tcPr>
            <w:tcW w:w="1938" w:type="dxa"/>
            <w:tcBorders>
              <w:top w:val="single" w:sz="4" w:space="0" w:color="auto"/>
              <w:left w:val="single" w:sz="4" w:space="0" w:color="auto"/>
              <w:bottom w:val="single" w:sz="4" w:space="0" w:color="auto"/>
              <w:right w:val="single" w:sz="4" w:space="0" w:color="auto"/>
            </w:tcBorders>
            <w:hideMark/>
          </w:tcPr>
          <w:p w14:paraId="380C192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32ED127"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61A9E08"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p w14:paraId="762D8314"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4B0A7EF1"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заранее заполняется бенефициаром — по приглашению</w:t>
            </w:r>
          </w:p>
        </w:tc>
      </w:tr>
      <w:tr w:rsidR="0098246F" w14:paraId="561F4DAA"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68474B"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10.</w:t>
            </w:r>
          </w:p>
        </w:tc>
        <w:tc>
          <w:tcPr>
            <w:tcW w:w="1938" w:type="dxa"/>
            <w:tcBorders>
              <w:top w:val="single" w:sz="4" w:space="0" w:color="auto"/>
              <w:left w:val="single" w:sz="4" w:space="0" w:color="auto"/>
              <w:bottom w:val="single" w:sz="4" w:space="0" w:color="auto"/>
              <w:right w:val="single" w:sz="4" w:space="0" w:color="auto"/>
            </w:tcBorders>
            <w:hideMark/>
          </w:tcPr>
          <w:p w14:paraId="1A83F62B"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3879514"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36F08B8"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необязательно</w:t>
            </w:r>
          </w:p>
          <w:p w14:paraId="25AE3644"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276483C1"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(не заполняется)</w:t>
            </w:r>
          </w:p>
        </w:tc>
      </w:tr>
      <w:tr w:rsidR="0098246F" w14:paraId="43FAB700"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F368B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11.</w:t>
            </w:r>
          </w:p>
        </w:tc>
        <w:tc>
          <w:tcPr>
            <w:tcW w:w="1938" w:type="dxa"/>
            <w:tcBorders>
              <w:top w:val="single" w:sz="4" w:space="0" w:color="auto"/>
              <w:left w:val="single" w:sz="4" w:space="0" w:color="auto"/>
              <w:bottom w:val="single" w:sz="4" w:space="0" w:color="auto"/>
              <w:right w:val="single" w:sz="4" w:space="0" w:color="auto"/>
            </w:tcBorders>
            <w:hideMark/>
          </w:tcPr>
          <w:p w14:paraId="5A044AC1"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1B4C300"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EA9BEA0"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необязательно</w:t>
            </w:r>
          </w:p>
          <w:p w14:paraId="1102E20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36A71C70"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заранее заполняется бенефициаром — по приглашению</w:t>
            </w:r>
          </w:p>
        </w:tc>
      </w:tr>
      <w:tr w:rsidR="0098246F" w14:paraId="7FCE32ED"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44B4B54"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12.</w:t>
            </w:r>
          </w:p>
        </w:tc>
        <w:tc>
          <w:tcPr>
            <w:tcW w:w="1938" w:type="dxa"/>
            <w:tcBorders>
              <w:top w:val="single" w:sz="4" w:space="0" w:color="auto"/>
              <w:left w:val="single" w:sz="4" w:space="0" w:color="auto"/>
              <w:bottom w:val="single" w:sz="4" w:space="0" w:color="auto"/>
              <w:right w:val="single" w:sz="4" w:space="0" w:color="auto"/>
            </w:tcBorders>
            <w:hideMark/>
          </w:tcPr>
          <w:p w14:paraId="57957E3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1D175C92"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447120D"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558C3B5D"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заранее заполняется бенефициаром — по приглашению</w:t>
            </w:r>
          </w:p>
        </w:tc>
      </w:tr>
      <w:tr w:rsidR="0098246F" w14:paraId="31796230"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484ADA1"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13.</w:t>
            </w:r>
          </w:p>
        </w:tc>
        <w:tc>
          <w:tcPr>
            <w:tcW w:w="1938" w:type="dxa"/>
            <w:tcBorders>
              <w:top w:val="single" w:sz="4" w:space="0" w:color="auto"/>
              <w:left w:val="single" w:sz="4" w:space="0" w:color="auto"/>
              <w:bottom w:val="single" w:sz="4" w:space="0" w:color="auto"/>
              <w:right w:val="single" w:sz="4" w:space="0" w:color="auto"/>
            </w:tcBorders>
            <w:hideMark/>
          </w:tcPr>
          <w:p w14:paraId="1105B2F6"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22AF470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945CD10"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p w14:paraId="45D8A4A5"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233132D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заранее заполняется бенефициаром — по приглашению</w:t>
            </w:r>
          </w:p>
        </w:tc>
      </w:tr>
      <w:tr w:rsidR="0098246F" w14:paraId="2F0EB37D"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8B8A8BA"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14.</w:t>
            </w:r>
          </w:p>
        </w:tc>
        <w:tc>
          <w:tcPr>
            <w:tcW w:w="1938" w:type="dxa"/>
            <w:tcBorders>
              <w:top w:val="single" w:sz="4" w:space="0" w:color="auto"/>
              <w:left w:val="single" w:sz="4" w:space="0" w:color="auto"/>
              <w:bottom w:val="single" w:sz="4" w:space="0" w:color="auto"/>
              <w:right w:val="single" w:sz="4" w:space="0" w:color="auto"/>
            </w:tcBorders>
            <w:hideMark/>
          </w:tcPr>
          <w:p w14:paraId="7F2DA08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1473C398"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8235764"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p w14:paraId="3EDC6182"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7958B5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заполняется плательщиком </w:t>
            </w:r>
          </w:p>
        </w:tc>
      </w:tr>
      <w:tr w:rsidR="0098246F" w14:paraId="4FE67F83"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2088F0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15.</w:t>
            </w:r>
          </w:p>
        </w:tc>
        <w:tc>
          <w:tcPr>
            <w:tcW w:w="1938" w:type="dxa"/>
            <w:tcBorders>
              <w:top w:val="single" w:sz="4" w:space="0" w:color="auto"/>
              <w:left w:val="single" w:sz="4" w:space="0" w:color="auto"/>
              <w:bottom w:val="single" w:sz="4" w:space="0" w:color="auto"/>
              <w:right w:val="single" w:sz="4" w:space="0" w:color="auto"/>
            </w:tcBorders>
            <w:hideMark/>
          </w:tcPr>
          <w:p w14:paraId="7D652BA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акцептованная </w:t>
            </w:r>
            <w:r>
              <w:rPr>
                <w:rFonts w:ascii="GHEA Grapalat" w:hAnsi="GHEA Grapalat"/>
                <w:sz w:val="18"/>
                <w:szCs w:val="18"/>
                <w:lang w:eastAsia="en-US"/>
              </w:rPr>
              <w:lastRenderedPageBreak/>
              <w:t xml:space="preserve">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2D49AE5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EB3253C"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необязательно</w:t>
            </w:r>
          </w:p>
          <w:p w14:paraId="39A86DE0"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D8C069D"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lastRenderedPageBreak/>
              <w:t xml:space="preserve">(не заполняется и не </w:t>
            </w:r>
            <w:r>
              <w:rPr>
                <w:rFonts w:ascii="GHEA Grapalat" w:hAnsi="GHEA Grapalat"/>
                <w:sz w:val="18"/>
                <w:szCs w:val="18"/>
                <w:lang w:eastAsia="en-US"/>
              </w:rPr>
              <w:lastRenderedPageBreak/>
              <w:t>применяется)</w:t>
            </w:r>
          </w:p>
        </w:tc>
      </w:tr>
      <w:tr w:rsidR="0098246F" w14:paraId="66758658"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8B6B38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lastRenderedPageBreak/>
              <w:t>16.</w:t>
            </w:r>
          </w:p>
        </w:tc>
        <w:tc>
          <w:tcPr>
            <w:tcW w:w="1938" w:type="dxa"/>
            <w:tcBorders>
              <w:top w:val="single" w:sz="4" w:space="0" w:color="auto"/>
              <w:left w:val="single" w:sz="4" w:space="0" w:color="auto"/>
              <w:bottom w:val="single" w:sz="4" w:space="0" w:color="auto"/>
              <w:right w:val="single" w:sz="4" w:space="0" w:color="auto"/>
            </w:tcBorders>
            <w:hideMark/>
          </w:tcPr>
          <w:p w14:paraId="74134F29"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23D0CC69"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C3E9D02"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91A066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плательщиком</w:t>
            </w:r>
          </w:p>
        </w:tc>
      </w:tr>
      <w:tr w:rsidR="0098246F" w14:paraId="56A5FC84"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5AFDCB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17.</w:t>
            </w:r>
          </w:p>
        </w:tc>
        <w:tc>
          <w:tcPr>
            <w:tcW w:w="1938" w:type="dxa"/>
            <w:tcBorders>
              <w:top w:val="single" w:sz="4" w:space="0" w:color="auto"/>
              <w:left w:val="single" w:sz="4" w:space="0" w:color="auto"/>
              <w:bottom w:val="single" w:sz="4" w:space="0" w:color="auto"/>
              <w:right w:val="single" w:sz="4" w:space="0" w:color="auto"/>
            </w:tcBorders>
            <w:hideMark/>
          </w:tcPr>
          <w:p w14:paraId="06B4721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538A9D7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7C8FE9C"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44DC689C"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заранее заполняется бенефициаром — по приглашению</w:t>
            </w:r>
          </w:p>
        </w:tc>
      </w:tr>
      <w:tr w:rsidR="0098246F" w14:paraId="77F4850B"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8D5379C"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18.</w:t>
            </w:r>
          </w:p>
        </w:tc>
        <w:tc>
          <w:tcPr>
            <w:tcW w:w="1938" w:type="dxa"/>
            <w:tcBorders>
              <w:top w:val="single" w:sz="4" w:space="0" w:color="auto"/>
              <w:left w:val="single" w:sz="4" w:space="0" w:color="auto"/>
              <w:bottom w:val="single" w:sz="4" w:space="0" w:color="auto"/>
              <w:right w:val="single" w:sz="4" w:space="0" w:color="auto"/>
            </w:tcBorders>
            <w:hideMark/>
          </w:tcPr>
          <w:p w14:paraId="66C32579"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67818FE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07BC320"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p w14:paraId="56F993C4"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3FA6AAD5"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бенефициаром</w:t>
            </w:r>
          </w:p>
        </w:tc>
      </w:tr>
      <w:tr w:rsidR="0098246F" w14:paraId="7C580990"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AA0E4C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19.</w:t>
            </w:r>
          </w:p>
        </w:tc>
        <w:tc>
          <w:tcPr>
            <w:tcW w:w="1938" w:type="dxa"/>
            <w:tcBorders>
              <w:top w:val="single" w:sz="4" w:space="0" w:color="auto"/>
              <w:left w:val="single" w:sz="4" w:space="0" w:color="auto"/>
              <w:bottom w:val="single" w:sz="4" w:space="0" w:color="auto"/>
              <w:right w:val="single" w:sz="4" w:space="0" w:color="auto"/>
            </w:tcBorders>
            <w:hideMark/>
          </w:tcPr>
          <w:p w14:paraId="09751118"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6B1D69C2"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26F1F7A" w14:textId="77777777" w:rsidR="0098246F" w:rsidRDefault="0098246F">
            <w:pPr>
              <w:widowControl w:val="0"/>
              <w:spacing w:after="120" w:line="256" w:lineRule="auto"/>
              <w:jc w:val="center"/>
              <w:rPr>
                <w:rFonts w:ascii="GHEA Grapalat" w:hAnsi="GHEA Grapalat" w:cs="Sylfaen"/>
                <w:sz w:val="18"/>
                <w:szCs w:val="18"/>
                <w:lang w:eastAsia="en-US"/>
              </w:rPr>
            </w:pPr>
            <w:r>
              <w:rPr>
                <w:rFonts w:ascii="GHEA Grapalat" w:hAnsi="GHEA Grapalat"/>
                <w:sz w:val="18"/>
                <w:szCs w:val="18"/>
                <w:lang w:eastAsia="en-US"/>
              </w:rPr>
              <w:t xml:space="preserve">обязательно </w:t>
            </w:r>
          </w:p>
          <w:p w14:paraId="5C1769A7" w14:textId="77777777" w:rsidR="0098246F" w:rsidRDefault="0098246F">
            <w:pPr>
              <w:widowControl w:val="0"/>
              <w:spacing w:after="120" w:line="256" w:lineRule="auto"/>
              <w:jc w:val="center"/>
              <w:rPr>
                <w:rFonts w:ascii="GHEA Grapalat" w:hAnsi="GHEA Grapalat" w:cs="Sylfaen"/>
                <w:sz w:val="18"/>
                <w:szCs w:val="18"/>
                <w:lang w:eastAsia="en-US"/>
              </w:rPr>
            </w:pPr>
            <w:r>
              <w:rPr>
                <w:rFonts w:ascii="GHEA Grapalat" w:hAnsi="GHEA Grapalat"/>
                <w:sz w:val="18"/>
                <w:szCs w:val="18"/>
                <w:lang w:eastAsia="en-US"/>
              </w:rPr>
              <w:t xml:space="preserve">заполняются слова "акцептованный платеж", </w:t>
            </w:r>
          </w:p>
          <w:p w14:paraId="093D1FC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что означает, </w:t>
            </w:r>
            <w:proofErr w:type="gramStart"/>
            <w:r>
              <w:rPr>
                <w:rFonts w:ascii="GHEA Grapalat" w:hAnsi="GHEA Grapalat"/>
                <w:sz w:val="18"/>
                <w:szCs w:val="18"/>
                <w:lang w:eastAsia="en-US"/>
              </w:rPr>
              <w:t>что</w:t>
            </w:r>
            <w:proofErr w:type="gramEnd"/>
            <w:r>
              <w:rPr>
                <w:rFonts w:ascii="GHEA Grapalat" w:hAnsi="GHEA Grapalat"/>
                <w:sz w:val="18"/>
                <w:szCs w:val="18"/>
                <w:lang w:eastAsia="en-US"/>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08FA1082"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заранее заполняется бенефициаром </w:t>
            </w:r>
          </w:p>
        </w:tc>
      </w:tr>
      <w:tr w:rsidR="0098246F" w14:paraId="0DD54B14"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873DE4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20.</w:t>
            </w:r>
          </w:p>
        </w:tc>
        <w:tc>
          <w:tcPr>
            <w:tcW w:w="1938" w:type="dxa"/>
            <w:tcBorders>
              <w:top w:val="single" w:sz="4" w:space="0" w:color="auto"/>
              <w:left w:val="single" w:sz="4" w:space="0" w:color="auto"/>
              <w:bottom w:val="single" w:sz="4" w:space="0" w:color="auto"/>
              <w:right w:val="single" w:sz="4" w:space="0" w:color="auto"/>
            </w:tcBorders>
            <w:hideMark/>
          </w:tcPr>
          <w:p w14:paraId="7024666C"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3F7A226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B861232"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необязательно</w:t>
            </w:r>
          </w:p>
          <w:p w14:paraId="7174E705"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количество страниц прилагаемых к Требованию документов, которые должны быть предоставлены плательщику (банку плательщика)</w:t>
            </w:r>
          </w:p>
          <w:p w14:paraId="2CCFA95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35A17369"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бенефициаром</w:t>
            </w:r>
          </w:p>
        </w:tc>
      </w:tr>
      <w:tr w:rsidR="0098246F" w14:paraId="409614F8"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AAE0021"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21.а.</w:t>
            </w:r>
          </w:p>
        </w:tc>
        <w:tc>
          <w:tcPr>
            <w:tcW w:w="1938" w:type="dxa"/>
            <w:tcBorders>
              <w:top w:val="single" w:sz="4" w:space="0" w:color="auto"/>
              <w:left w:val="single" w:sz="4" w:space="0" w:color="auto"/>
              <w:bottom w:val="single" w:sz="4" w:space="0" w:color="auto"/>
              <w:right w:val="single" w:sz="4" w:space="0" w:color="auto"/>
            </w:tcBorders>
            <w:hideMark/>
          </w:tcPr>
          <w:p w14:paraId="1047BED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B720C10"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1458B3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p w14:paraId="73FBA3A9"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настоящее поле заполняется при представлении плательщиком </w:t>
            </w:r>
            <w:r>
              <w:rPr>
                <w:rFonts w:ascii="GHEA Grapalat" w:hAnsi="GHEA Grapalat"/>
                <w:sz w:val="18"/>
                <w:szCs w:val="18"/>
                <w:lang w:eastAsia="en-US"/>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17C277F1"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lastRenderedPageBreak/>
              <w:t xml:space="preserve">подписывается плательщиком или </w:t>
            </w:r>
          </w:p>
          <w:p w14:paraId="1A80219C"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проставляется электронная </w:t>
            </w:r>
            <w:r>
              <w:rPr>
                <w:rFonts w:ascii="GHEA Grapalat" w:hAnsi="GHEA Grapalat"/>
                <w:sz w:val="18"/>
                <w:szCs w:val="18"/>
                <w:lang w:eastAsia="en-US"/>
              </w:rPr>
              <w:lastRenderedPageBreak/>
              <w:t>подпись плательщика</w:t>
            </w:r>
          </w:p>
        </w:tc>
      </w:tr>
      <w:tr w:rsidR="0098246F" w14:paraId="057F007B"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8AF49E1"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lastRenderedPageBreak/>
              <w:t>21.б.</w:t>
            </w:r>
          </w:p>
        </w:tc>
        <w:tc>
          <w:tcPr>
            <w:tcW w:w="1938" w:type="dxa"/>
            <w:tcBorders>
              <w:top w:val="single" w:sz="4" w:space="0" w:color="auto"/>
              <w:left w:val="single" w:sz="4" w:space="0" w:color="auto"/>
              <w:bottom w:val="single" w:sz="4" w:space="0" w:color="auto"/>
              <w:right w:val="single" w:sz="4" w:space="0" w:color="auto"/>
            </w:tcBorders>
            <w:hideMark/>
          </w:tcPr>
          <w:p w14:paraId="57B22A22"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9073BA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89808A"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обязательно: </w:t>
            </w:r>
          </w:p>
          <w:p w14:paraId="1715116A"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при наличии печати, когда плательщик представляет Требование в бумажной форме</w:t>
            </w:r>
          </w:p>
          <w:p w14:paraId="1E49DCD6" w14:textId="77777777" w:rsidR="0098246F" w:rsidRDefault="0098246F">
            <w:pPr>
              <w:widowControl w:val="0"/>
              <w:spacing w:after="120" w:line="256" w:lineRule="auto"/>
              <w:jc w:val="center"/>
              <w:rPr>
                <w:rFonts w:ascii="GHEA Grapalat" w:hAnsi="GHEA Grapalat"/>
                <w:sz w:val="18"/>
                <w:szCs w:val="18"/>
                <w:lang w:eastAsia="en-US"/>
              </w:rPr>
            </w:pPr>
          </w:p>
        </w:tc>
        <w:tc>
          <w:tcPr>
            <w:tcW w:w="2640" w:type="dxa"/>
            <w:tcBorders>
              <w:top w:val="single" w:sz="4" w:space="0" w:color="auto"/>
              <w:left w:val="single" w:sz="4" w:space="0" w:color="auto"/>
              <w:bottom w:val="single" w:sz="4" w:space="0" w:color="auto"/>
              <w:right w:val="single" w:sz="4" w:space="0" w:color="auto"/>
            </w:tcBorders>
            <w:hideMark/>
          </w:tcPr>
          <w:p w14:paraId="12A9C29B"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скрепляется печатью плательщика </w:t>
            </w:r>
          </w:p>
          <w:p w14:paraId="159B6504"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при представлении в бумажной форме</w:t>
            </w:r>
          </w:p>
        </w:tc>
      </w:tr>
      <w:tr w:rsidR="0098246F" w14:paraId="116D42B0"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4220BC"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22.а.</w:t>
            </w:r>
          </w:p>
        </w:tc>
        <w:tc>
          <w:tcPr>
            <w:tcW w:w="1938" w:type="dxa"/>
            <w:tcBorders>
              <w:top w:val="single" w:sz="4" w:space="0" w:color="auto"/>
              <w:left w:val="single" w:sz="4" w:space="0" w:color="auto"/>
              <w:bottom w:val="single" w:sz="4" w:space="0" w:color="auto"/>
              <w:right w:val="single" w:sz="4" w:space="0" w:color="auto"/>
            </w:tcBorders>
            <w:hideMark/>
          </w:tcPr>
          <w:p w14:paraId="27EEB306"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0B56C839"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B4BDA6C"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обязательно: </w:t>
            </w:r>
          </w:p>
          <w:p w14:paraId="48071F0D"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543F09F1"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подписывается бенефициаром</w:t>
            </w:r>
          </w:p>
        </w:tc>
      </w:tr>
      <w:tr w:rsidR="0098246F" w14:paraId="27F18656"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7A40F2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22.б.</w:t>
            </w:r>
          </w:p>
        </w:tc>
        <w:tc>
          <w:tcPr>
            <w:tcW w:w="1938" w:type="dxa"/>
            <w:tcBorders>
              <w:top w:val="single" w:sz="4" w:space="0" w:color="auto"/>
              <w:left w:val="single" w:sz="4" w:space="0" w:color="auto"/>
              <w:bottom w:val="single" w:sz="4" w:space="0" w:color="auto"/>
              <w:right w:val="single" w:sz="4" w:space="0" w:color="auto"/>
            </w:tcBorders>
            <w:hideMark/>
          </w:tcPr>
          <w:p w14:paraId="5BE58A34"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0FF3DA97"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9158356"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обязательно: </w:t>
            </w:r>
          </w:p>
          <w:p w14:paraId="695C41B9"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13523AFD"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скрепляется печатью бенефициара </w:t>
            </w:r>
          </w:p>
          <w:p w14:paraId="54ADBB26"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при представлении в банк в бумажной форме</w:t>
            </w:r>
          </w:p>
        </w:tc>
      </w:tr>
      <w:tr w:rsidR="0098246F" w14:paraId="29465F77"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7BB496F"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23.а.</w:t>
            </w:r>
          </w:p>
        </w:tc>
        <w:tc>
          <w:tcPr>
            <w:tcW w:w="1938" w:type="dxa"/>
            <w:tcBorders>
              <w:top w:val="single" w:sz="4" w:space="0" w:color="auto"/>
              <w:left w:val="single" w:sz="4" w:space="0" w:color="auto"/>
              <w:bottom w:val="single" w:sz="4" w:space="0" w:color="auto"/>
              <w:right w:val="single" w:sz="4" w:space="0" w:color="auto"/>
            </w:tcBorders>
            <w:hideMark/>
          </w:tcPr>
          <w:p w14:paraId="66FD305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1A356888"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DF7EFD8"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p w14:paraId="7BB8DB0D"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DB87AA7" w14:textId="77777777" w:rsidR="0098246F" w:rsidRDefault="0098246F">
            <w:pPr>
              <w:widowControl w:val="0"/>
              <w:spacing w:after="120" w:line="256" w:lineRule="auto"/>
              <w:jc w:val="center"/>
              <w:rPr>
                <w:rFonts w:ascii="GHEA Grapalat" w:hAnsi="GHEA Grapalat"/>
                <w:sz w:val="18"/>
                <w:szCs w:val="18"/>
                <w:lang w:eastAsia="en-US"/>
              </w:rPr>
            </w:pPr>
          </w:p>
        </w:tc>
      </w:tr>
      <w:tr w:rsidR="0098246F" w14:paraId="611A7A16"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BC92962"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23.б.</w:t>
            </w:r>
          </w:p>
        </w:tc>
        <w:tc>
          <w:tcPr>
            <w:tcW w:w="1938" w:type="dxa"/>
            <w:tcBorders>
              <w:top w:val="single" w:sz="4" w:space="0" w:color="auto"/>
              <w:left w:val="single" w:sz="4" w:space="0" w:color="auto"/>
              <w:bottom w:val="single" w:sz="4" w:space="0" w:color="auto"/>
              <w:right w:val="single" w:sz="4" w:space="0" w:color="auto"/>
            </w:tcBorders>
            <w:hideMark/>
          </w:tcPr>
          <w:p w14:paraId="3F453D37"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5E4A2BB0"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E7AEE6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p w14:paraId="2D19D697"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34A3685" w14:textId="77777777" w:rsidR="0098246F" w:rsidRDefault="0098246F">
            <w:pPr>
              <w:widowControl w:val="0"/>
              <w:spacing w:after="120" w:line="256" w:lineRule="auto"/>
              <w:jc w:val="center"/>
              <w:rPr>
                <w:rFonts w:ascii="GHEA Grapalat" w:hAnsi="GHEA Grapalat"/>
                <w:sz w:val="18"/>
                <w:szCs w:val="18"/>
                <w:lang w:eastAsia="en-US"/>
              </w:rPr>
            </w:pPr>
          </w:p>
        </w:tc>
      </w:tr>
      <w:tr w:rsidR="0098246F" w14:paraId="70EAAB3C"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FCA7BCD"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23.в</w:t>
            </w:r>
          </w:p>
        </w:tc>
        <w:tc>
          <w:tcPr>
            <w:tcW w:w="1938" w:type="dxa"/>
            <w:tcBorders>
              <w:top w:val="single" w:sz="4" w:space="0" w:color="auto"/>
              <w:left w:val="single" w:sz="4" w:space="0" w:color="auto"/>
              <w:bottom w:val="single" w:sz="4" w:space="0" w:color="auto"/>
              <w:right w:val="single" w:sz="4" w:space="0" w:color="auto"/>
            </w:tcBorders>
            <w:hideMark/>
          </w:tcPr>
          <w:p w14:paraId="25FC513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BC3D051"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21B958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p w14:paraId="77436D25"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0BF2B3D" w14:textId="77777777" w:rsidR="0098246F" w:rsidRDefault="0098246F">
            <w:pPr>
              <w:widowControl w:val="0"/>
              <w:spacing w:after="120" w:line="256" w:lineRule="auto"/>
              <w:jc w:val="center"/>
              <w:rPr>
                <w:rFonts w:ascii="GHEA Grapalat" w:hAnsi="GHEA Grapalat"/>
                <w:sz w:val="18"/>
                <w:szCs w:val="18"/>
                <w:lang w:eastAsia="en-US"/>
              </w:rPr>
            </w:pPr>
          </w:p>
        </w:tc>
      </w:tr>
      <w:tr w:rsidR="0098246F" w14:paraId="0360403B"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5B8022C"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lastRenderedPageBreak/>
              <w:t>24.а.</w:t>
            </w:r>
          </w:p>
        </w:tc>
        <w:tc>
          <w:tcPr>
            <w:tcW w:w="1938" w:type="dxa"/>
            <w:tcBorders>
              <w:top w:val="single" w:sz="4" w:space="0" w:color="auto"/>
              <w:left w:val="single" w:sz="4" w:space="0" w:color="auto"/>
              <w:bottom w:val="single" w:sz="4" w:space="0" w:color="auto"/>
              <w:right w:val="single" w:sz="4" w:space="0" w:color="auto"/>
            </w:tcBorders>
            <w:hideMark/>
          </w:tcPr>
          <w:p w14:paraId="2F38490C"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1D571CF7"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1FEEDC6"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необязательно</w:t>
            </w:r>
          </w:p>
          <w:p w14:paraId="1BF487B1"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F066513" w14:textId="77777777" w:rsidR="0098246F" w:rsidRDefault="0098246F">
            <w:pPr>
              <w:widowControl w:val="0"/>
              <w:spacing w:after="120" w:line="256" w:lineRule="auto"/>
              <w:jc w:val="center"/>
              <w:rPr>
                <w:rFonts w:ascii="GHEA Grapalat" w:hAnsi="GHEA Grapalat"/>
                <w:sz w:val="18"/>
                <w:szCs w:val="18"/>
                <w:lang w:eastAsia="en-US"/>
              </w:rPr>
            </w:pPr>
          </w:p>
        </w:tc>
      </w:tr>
      <w:tr w:rsidR="0098246F" w14:paraId="3199D071"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E8CBF00"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24.б.</w:t>
            </w:r>
          </w:p>
        </w:tc>
        <w:tc>
          <w:tcPr>
            <w:tcW w:w="1938" w:type="dxa"/>
            <w:tcBorders>
              <w:top w:val="single" w:sz="4" w:space="0" w:color="auto"/>
              <w:left w:val="single" w:sz="4" w:space="0" w:color="auto"/>
              <w:bottom w:val="single" w:sz="4" w:space="0" w:color="auto"/>
              <w:right w:val="single" w:sz="4" w:space="0" w:color="auto"/>
            </w:tcBorders>
            <w:hideMark/>
          </w:tcPr>
          <w:p w14:paraId="188812E2"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7491E33"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1869EA"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необязательно</w:t>
            </w:r>
          </w:p>
          <w:p w14:paraId="42A3F240"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915C97" w14:textId="77777777" w:rsidR="0098246F" w:rsidRDefault="0098246F">
            <w:pPr>
              <w:widowControl w:val="0"/>
              <w:spacing w:after="120" w:line="256" w:lineRule="auto"/>
              <w:jc w:val="center"/>
              <w:rPr>
                <w:rFonts w:ascii="GHEA Grapalat" w:hAnsi="GHEA Grapalat"/>
                <w:sz w:val="18"/>
                <w:szCs w:val="18"/>
                <w:lang w:eastAsia="en-US"/>
              </w:rPr>
            </w:pPr>
          </w:p>
        </w:tc>
      </w:tr>
      <w:tr w:rsidR="0098246F" w14:paraId="2F9169D9" w14:textId="77777777" w:rsidTr="0098246F">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DE52BE"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24.в</w:t>
            </w:r>
          </w:p>
        </w:tc>
        <w:tc>
          <w:tcPr>
            <w:tcW w:w="1938" w:type="dxa"/>
            <w:tcBorders>
              <w:top w:val="single" w:sz="4" w:space="0" w:color="auto"/>
              <w:left w:val="single" w:sz="4" w:space="0" w:color="auto"/>
              <w:bottom w:val="single" w:sz="4" w:space="0" w:color="auto"/>
              <w:right w:val="single" w:sz="4" w:space="0" w:color="auto"/>
            </w:tcBorders>
            <w:hideMark/>
          </w:tcPr>
          <w:p w14:paraId="10193F1C"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3396C0DB"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971676D"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необязательно</w:t>
            </w:r>
          </w:p>
          <w:p w14:paraId="4E99A095" w14:textId="77777777" w:rsidR="0098246F" w:rsidRDefault="0098246F">
            <w:pPr>
              <w:widowControl w:val="0"/>
              <w:spacing w:after="120" w:line="256" w:lineRule="auto"/>
              <w:jc w:val="center"/>
              <w:rPr>
                <w:rFonts w:ascii="GHEA Grapalat" w:hAnsi="GHEA Grapalat"/>
                <w:sz w:val="18"/>
                <w:szCs w:val="18"/>
                <w:lang w:eastAsia="en-US"/>
              </w:rPr>
            </w:pPr>
            <w:r>
              <w:rPr>
                <w:rFonts w:ascii="GHEA Grapalat" w:hAnsi="GHEA Grapalat"/>
                <w:sz w:val="18"/>
                <w:szCs w:val="18"/>
                <w:lang w:eastAsia="en-US"/>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6B241C0" w14:textId="77777777" w:rsidR="0098246F" w:rsidRDefault="0098246F">
            <w:pPr>
              <w:widowControl w:val="0"/>
              <w:spacing w:after="120" w:line="256" w:lineRule="auto"/>
              <w:jc w:val="center"/>
              <w:rPr>
                <w:rFonts w:ascii="GHEA Grapalat" w:hAnsi="GHEA Grapalat"/>
                <w:sz w:val="18"/>
                <w:szCs w:val="18"/>
                <w:lang w:eastAsia="en-US"/>
              </w:rPr>
            </w:pPr>
          </w:p>
        </w:tc>
      </w:tr>
    </w:tbl>
    <w:p w14:paraId="7896707C"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3E665044"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7622070F"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1275B9CC"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49657796"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54A9A356"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0AEBFF06"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1AA3486C"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051E1667"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6E4E259D"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565"/>
        <w:jc w:val="center"/>
        <w:rPr>
          <w:rFonts w:ascii="GHEA Grapalat" w:hAnsi="GHEA Grapalat"/>
          <w:b/>
        </w:rPr>
      </w:pPr>
    </w:p>
    <w:p w14:paraId="4705DAB7" w14:textId="009C4E93"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both"/>
        <w:rPr>
          <w:rFonts w:ascii="GHEA Grapalat" w:hAnsi="GHEA Grapalat"/>
        </w:rPr>
      </w:pPr>
    </w:p>
    <w:p w14:paraId="46A480DC" w14:textId="77777777" w:rsidR="0098246F" w:rsidRDefault="0098246F" w:rsidP="0098246F">
      <w:pPr>
        <w:pStyle w:val="3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jc w:val="right"/>
        <w:rPr>
          <w:rFonts w:ascii="GHEA Grapalat" w:hAnsi="GHEA Grapalat" w:cs="Sylfaen"/>
          <w:b/>
          <w:sz w:val="24"/>
          <w:szCs w:val="24"/>
        </w:rPr>
      </w:pPr>
      <w:r>
        <w:rPr>
          <w:rFonts w:ascii="GHEA Grapalat" w:hAnsi="GHEA Grapalat"/>
          <w:b/>
          <w:sz w:val="24"/>
          <w:szCs w:val="24"/>
        </w:rPr>
        <w:t>Приложение № 6</w:t>
      </w:r>
    </w:p>
    <w:p w14:paraId="2FF064B8" w14:textId="29DB33F6" w:rsidR="0098246F" w:rsidRDefault="0098246F" w:rsidP="0098246F">
      <w:pPr>
        <w:widowControl w:val="0"/>
        <w:tabs>
          <w:tab w:val="left" w:pos="708"/>
        </w:tabs>
        <w:spacing w:after="160"/>
        <w:jc w:val="right"/>
        <w:rPr>
          <w:rFonts w:ascii="GHEA Grapalat" w:hAnsi="GHEA Grapalat" w:cs="GHEA Grapalat"/>
          <w:i/>
        </w:rPr>
      </w:pPr>
      <w:r>
        <w:rPr>
          <w:rFonts w:ascii="GHEA Grapalat" w:hAnsi="GHEA Grapalat"/>
          <w:b/>
        </w:rPr>
        <w:t>к Приглашению на электронный аукцион</w:t>
      </w:r>
      <w:r>
        <w:rPr>
          <w:rFonts w:ascii="GHEA Grapalat" w:hAnsi="GHEA Grapalat" w:cs="Sylfaen"/>
          <w:b/>
        </w:rPr>
        <w:br/>
      </w:r>
      <w:r>
        <w:rPr>
          <w:rFonts w:ascii="GHEA Grapalat" w:hAnsi="GHEA Grapalat"/>
          <w:b/>
        </w:rPr>
        <w:t xml:space="preserve">под кодом </w:t>
      </w:r>
      <w:r w:rsidR="002B52C4">
        <w:rPr>
          <w:rFonts w:ascii="GHEA Grapalat" w:hAnsi="GHEA Grapalat"/>
          <w:b/>
          <w:u w:val="single"/>
        </w:rPr>
        <w:t>AMXH-GHAPDzB-25/19</w:t>
      </w:r>
    </w:p>
    <w:p w14:paraId="3454B6CB" w14:textId="77777777" w:rsidR="0098246F" w:rsidRDefault="0098246F" w:rsidP="0098246F">
      <w:pPr>
        <w:pStyle w:val="3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jc w:val="right"/>
        <w:rPr>
          <w:rFonts w:ascii="GHEA Grapalat" w:hAnsi="GHEA Grapalat"/>
          <w:i/>
          <w:sz w:val="24"/>
          <w:szCs w:val="24"/>
        </w:rPr>
      </w:pPr>
    </w:p>
    <w:p w14:paraId="30F55C51"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142" w:firstLine="142"/>
        <w:jc w:val="center"/>
        <w:rPr>
          <w:rFonts w:ascii="GHEA Grapalat" w:hAnsi="GHEA Grapalat"/>
          <w:b/>
        </w:rPr>
      </w:pPr>
      <w:r>
        <w:rPr>
          <w:rFonts w:ascii="GHEA Grapalat" w:hAnsi="GHEA Grapalat"/>
          <w:b/>
        </w:rPr>
        <w:t xml:space="preserve">ДОГОВОР </w:t>
      </w:r>
    </w:p>
    <w:p w14:paraId="4FE36FB5"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142" w:firstLine="142"/>
        <w:jc w:val="center"/>
        <w:rPr>
          <w:rFonts w:ascii="GHEA Grapalat" w:hAnsi="GHEA Grapalat" w:cs="Times Armenian"/>
          <w:b/>
        </w:rPr>
      </w:pPr>
      <w:r>
        <w:rPr>
          <w:rFonts w:ascii="GHEA Grapalat" w:hAnsi="GHEA Grapalat"/>
          <w:b/>
        </w:rPr>
        <w:t>ПОСТАВКИ ТОВАРА ДЛЯ НУЖД ГОСУДАРСТВА</w:t>
      </w:r>
    </w:p>
    <w:p w14:paraId="63415C40" w14:textId="1C07A951" w:rsidR="0098246F" w:rsidRDefault="0098246F" w:rsidP="0098246F">
      <w:pPr>
        <w:widowControl w:val="0"/>
        <w:tabs>
          <w:tab w:val="left" w:pos="708"/>
        </w:tabs>
        <w:spacing w:after="160"/>
        <w:jc w:val="center"/>
        <w:rPr>
          <w:rFonts w:ascii="GHEA Grapalat" w:hAnsi="GHEA Grapalat" w:cs="GHEA Grapalat"/>
          <w:i/>
        </w:rPr>
      </w:pPr>
      <w:r>
        <w:rPr>
          <w:rFonts w:ascii="GHEA Grapalat" w:hAnsi="GHEA Grapalat"/>
          <w:b/>
        </w:rPr>
        <w:t xml:space="preserve">№ </w:t>
      </w:r>
      <w:r w:rsidR="002B52C4">
        <w:rPr>
          <w:rFonts w:ascii="GHEA Grapalat" w:hAnsi="GHEA Grapalat"/>
          <w:b/>
          <w:u w:val="single"/>
        </w:rPr>
        <w:t>AMXH-GHAPDzB-25/19</w:t>
      </w:r>
    </w:p>
    <w:p w14:paraId="5D7CF9DC"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142" w:firstLine="142"/>
        <w:jc w:val="center"/>
        <w:rPr>
          <w:rFonts w:ascii="GHEA Grapalat" w:hAnsi="GHEA Grapalat" w:cs="Sylfaen"/>
          <w:lang w:val="en-US"/>
        </w:rPr>
      </w:pPr>
    </w:p>
    <w:tbl>
      <w:tblPr>
        <w:tblStyle w:val="aff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98246F" w14:paraId="76C4D2E9" w14:textId="77777777" w:rsidTr="0098246F">
        <w:tc>
          <w:tcPr>
            <w:tcW w:w="4643" w:type="dxa"/>
            <w:hideMark/>
          </w:tcPr>
          <w:p w14:paraId="1E8A5B5E" w14:textId="77777777" w:rsidR="0098246F" w:rsidRDefault="0098246F">
            <w:pPr>
              <w:widowControl w:val="0"/>
              <w:spacing w:after="160"/>
              <w:rPr>
                <w:rFonts w:ascii="GHEA Grapalat" w:hAnsi="GHEA Grapalat" w:cs="Sylfaen"/>
                <w:lang w:val="en-US"/>
              </w:rPr>
            </w:pPr>
            <w:r>
              <w:rPr>
                <w:rFonts w:ascii="GHEA Grapalat" w:hAnsi="GHEA Grapalat"/>
                <w:lang w:val="en-US"/>
              </w:rPr>
              <w:tab/>
            </w:r>
            <w:r>
              <w:rPr>
                <w:rFonts w:ascii="GHEA Grapalat" w:hAnsi="GHEA Grapalat"/>
              </w:rPr>
              <w:t>г</w:t>
            </w:r>
          </w:p>
        </w:tc>
        <w:tc>
          <w:tcPr>
            <w:tcW w:w="4643" w:type="dxa"/>
            <w:hideMark/>
          </w:tcPr>
          <w:p w14:paraId="3CDFF4F3" w14:textId="77777777" w:rsidR="0098246F" w:rsidRDefault="0098246F">
            <w:pPr>
              <w:widowControl w:val="0"/>
              <w:spacing w:after="160"/>
              <w:jc w:val="right"/>
              <w:rPr>
                <w:rFonts w:ascii="GHEA Grapalat" w:hAnsi="GHEA Grapalat" w:cs="Sylfaen"/>
                <w:lang w:val="en-US"/>
              </w:rPr>
            </w:pPr>
            <w:r>
              <w:rPr>
                <w:rFonts w:ascii="GHEA Grapalat" w:hAnsi="GHEA Grapalat"/>
              </w:rPr>
              <w:t>"</w:t>
            </w:r>
            <w:r>
              <w:rPr>
                <w:rFonts w:ascii="GHEA Grapalat" w:hAnsi="GHEA Grapalat"/>
                <w:lang w:val="en-US"/>
              </w:rPr>
              <w:tab/>
            </w:r>
            <w:r>
              <w:rPr>
                <w:rFonts w:ascii="GHEA Grapalat" w:hAnsi="GHEA Grapalat"/>
              </w:rPr>
              <w:t xml:space="preserve">" </w:t>
            </w:r>
            <w:r>
              <w:rPr>
                <w:rFonts w:ascii="GHEA Grapalat" w:hAnsi="GHEA Grapalat"/>
                <w:lang w:val="en-US"/>
              </w:rPr>
              <w:tab/>
              <w:t xml:space="preserve"> </w:t>
            </w:r>
            <w:r>
              <w:rPr>
                <w:rFonts w:ascii="GHEA Grapalat" w:hAnsi="GHEA Grapalat"/>
              </w:rPr>
              <w:t>20</w:t>
            </w:r>
            <w:r>
              <w:rPr>
                <w:rFonts w:ascii="GHEA Grapalat" w:hAnsi="GHEA Grapalat"/>
                <w:lang w:val="en-US"/>
              </w:rPr>
              <w:tab/>
            </w:r>
            <w:r>
              <w:rPr>
                <w:rFonts w:ascii="GHEA Grapalat" w:hAnsi="GHEA Grapalat"/>
              </w:rPr>
              <w:t>г.</w:t>
            </w:r>
          </w:p>
        </w:tc>
      </w:tr>
    </w:tbl>
    <w:p w14:paraId="77DC1D2B" w14:textId="77777777" w:rsidR="0098246F" w:rsidRDefault="0098246F" w:rsidP="0098246F">
      <w:pPr>
        <w:widowControl w:val="0"/>
        <w:tabs>
          <w:tab w:val="left" w:pos="720"/>
          <w:tab w:val="left" w:pos="1440"/>
          <w:tab w:val="left" w:pos="8865"/>
        </w:tabs>
        <w:spacing w:after="160"/>
        <w:jc w:val="center"/>
        <w:rPr>
          <w:rFonts w:ascii="GHEA Grapalat" w:hAnsi="GHEA Grapalat" w:cs="Sylfaen"/>
        </w:rPr>
      </w:pPr>
    </w:p>
    <w:p w14:paraId="5257E372"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both"/>
        <w:rPr>
          <w:rFonts w:ascii="GHEA Grapalat" w:hAnsi="GHEA Grapalat"/>
        </w:rPr>
      </w:pPr>
      <w:r>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14:paraId="10BD6AC1"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709"/>
        <w:jc w:val="both"/>
        <w:rPr>
          <w:rFonts w:ascii="GHEA Grapalat" w:hAnsi="GHEA Grapalat"/>
          <w:b/>
        </w:rPr>
      </w:pPr>
    </w:p>
    <w:p w14:paraId="4DB51586"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Times Armenian"/>
          <w:b/>
        </w:rPr>
      </w:pPr>
      <w:r>
        <w:rPr>
          <w:rFonts w:ascii="GHEA Grapalat" w:hAnsi="GHEA Grapalat"/>
          <w:b/>
        </w:rPr>
        <w:t>1. ПРЕДМЕТ ДОГОВОРА</w:t>
      </w:r>
    </w:p>
    <w:p w14:paraId="3707A45A" w14:textId="77777777" w:rsidR="0098246F" w:rsidRDefault="0098246F" w:rsidP="0098246F">
      <w:pPr>
        <w:widowControl w:val="0"/>
        <w:tabs>
          <w:tab w:val="left" w:pos="1134"/>
        </w:tabs>
        <w:spacing w:after="160"/>
        <w:ind w:firstLine="567"/>
        <w:jc w:val="both"/>
        <w:rPr>
          <w:rFonts w:ascii="GHEA Grapalat" w:hAnsi="GHEA Grapalat" w:cs="Times Armenian"/>
        </w:rPr>
      </w:pPr>
      <w:r>
        <w:rPr>
          <w:rFonts w:ascii="GHEA Grapalat" w:hAnsi="GHEA Grapalat"/>
        </w:rPr>
        <w:t>1.1.</w:t>
      </w:r>
      <w:r>
        <w:rPr>
          <w:rFonts w:ascii="GHEA Grapalat" w:hAnsi="GHEA Grapalat"/>
        </w:rPr>
        <w:tab/>
      </w:r>
      <w:r>
        <w:rPr>
          <w:rFonts w:ascii="GHEA Grapalat" w:hAnsi="GHEA Grapalat"/>
          <w:spacing w:val="6"/>
        </w:rPr>
        <w:t>Продавец обязуется в установленном настоящим Договором (далее</w:t>
      </w:r>
      <w:r>
        <w:rPr>
          <w:rFonts w:ascii="Courier New" w:hAnsi="Courier New" w:cs="Courier New"/>
          <w:spacing w:val="6"/>
          <w:lang w:val="en-US"/>
        </w:rPr>
        <w:t> </w:t>
      </w:r>
      <w:r>
        <w:rPr>
          <w:rFonts w:ascii="GHEA Grapalat" w:hAnsi="GHEA Grapalat"/>
          <w:spacing w:val="6"/>
        </w:rPr>
        <w:t xml:space="preserve">— договор) </w:t>
      </w:r>
      <w:r>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3B38CF09"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709"/>
        <w:jc w:val="both"/>
        <w:rPr>
          <w:rFonts w:ascii="GHEA Grapalat" w:hAnsi="GHEA Grapalat" w:cs="Times Armenian"/>
        </w:rPr>
      </w:pPr>
    </w:p>
    <w:p w14:paraId="0D6B6AE8"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r>
        <w:rPr>
          <w:rFonts w:ascii="GHEA Grapalat" w:hAnsi="GHEA Grapalat"/>
          <w:b/>
        </w:rPr>
        <w:t>2.ПРАВА И ОБЯЗАННОСТИ СТОРОН</w:t>
      </w:r>
    </w:p>
    <w:p w14:paraId="6CF10990" w14:textId="77777777" w:rsidR="0098246F" w:rsidRDefault="0098246F" w:rsidP="0098246F">
      <w:pPr>
        <w:widowControl w:val="0"/>
        <w:tabs>
          <w:tab w:val="left" w:pos="1134"/>
        </w:tabs>
        <w:spacing w:after="160"/>
        <w:ind w:firstLine="567"/>
        <w:jc w:val="both"/>
        <w:rPr>
          <w:rFonts w:ascii="GHEA Grapalat" w:hAnsi="GHEA Grapalat"/>
          <w:b/>
        </w:rPr>
      </w:pPr>
      <w:r>
        <w:rPr>
          <w:rFonts w:ascii="GHEA Grapalat" w:hAnsi="GHEA Grapalat"/>
          <w:b/>
        </w:rPr>
        <w:t>2.1.</w:t>
      </w:r>
      <w:r>
        <w:rPr>
          <w:rFonts w:ascii="GHEA Grapalat" w:hAnsi="GHEA Grapalat"/>
          <w:b/>
        </w:rPr>
        <w:tab/>
        <w:t>Покупатель имеет право:</w:t>
      </w:r>
    </w:p>
    <w:p w14:paraId="7608DDDC"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2.1.1.</w:t>
      </w:r>
      <w:r>
        <w:rPr>
          <w:rFonts w:ascii="GHEA Grapalat" w:hAnsi="GHEA Grapalat"/>
        </w:rPr>
        <w:tab/>
        <w:t>Отказываться от товара в случае непоставки товара Продавцом в</w:t>
      </w:r>
      <w:r>
        <w:rPr>
          <w:rFonts w:ascii="Courier New" w:hAnsi="Courier New" w:cs="Courier New"/>
          <w:lang w:val="en-US"/>
        </w:rPr>
        <w:t> </w:t>
      </w:r>
      <w:r>
        <w:rPr>
          <w:rFonts w:ascii="GHEA Grapalat" w:hAnsi="GHEA Grapalat"/>
        </w:rPr>
        <w:t>установленный договором срок, если сроки поставки были нарушены более чем на ______________________ дней.</w:t>
      </w:r>
    </w:p>
    <w:p w14:paraId="4D342733"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2.1.2.</w:t>
      </w:r>
      <w:r>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14:paraId="64D0A71E"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требовать возмещения расходов, произведенных им по причине ненадлежащего качества товара;</w:t>
      </w:r>
    </w:p>
    <w:p w14:paraId="33A810B3"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 xml:space="preserve">не принимать товар, установив по своему усмотрению разумный срок </w:t>
      </w:r>
      <w:r>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19584F5"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в)</w:t>
      </w:r>
      <w:r>
        <w:rPr>
          <w:rFonts w:ascii="GHEA Grapalat" w:hAnsi="GHEA Grapalat"/>
        </w:rPr>
        <w:tab/>
        <w:t>отказываться от исполнения договора и требовать возврата уплаченной за товар суммы.</w:t>
      </w:r>
    </w:p>
    <w:p w14:paraId="701A945A"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2.1.3.</w:t>
      </w:r>
      <w:r>
        <w:rPr>
          <w:rFonts w:ascii="GHEA Grapalat" w:hAnsi="GHEA Grapalat"/>
        </w:rPr>
        <w:tab/>
        <w:t xml:space="preserve">Если передан товар в количестве меньше оговоренного в договоре, то: </w:t>
      </w:r>
    </w:p>
    <w:p w14:paraId="46BA295F"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требовать восполнения недопереданного количества товара;</w:t>
      </w:r>
    </w:p>
    <w:p w14:paraId="6ED1F1E8"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073A4DAA"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2.1.4.</w:t>
      </w:r>
      <w:r>
        <w:rPr>
          <w:rFonts w:ascii="GHEA Grapalat" w:hAnsi="GHEA Grapalat"/>
        </w:rPr>
        <w:tab/>
        <w:t>Если передан товар с нарушением условия его вида, по своему усмотрению:</w:t>
      </w:r>
    </w:p>
    <w:p w14:paraId="62C23A50"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принимать товар, соответствующий условию относительно его вида, и отказываться от остальных товаров;</w:t>
      </w:r>
    </w:p>
    <w:p w14:paraId="5043FACF"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14:paraId="5AF9B8AE"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в)</w:t>
      </w:r>
      <w:r>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Pr>
          <w:rFonts w:ascii="Courier New" w:hAnsi="Courier New" w:cs="Courier New"/>
          <w:lang w:val="en-US"/>
        </w:rPr>
        <w:t> </w:t>
      </w:r>
      <w:r>
        <w:rPr>
          <w:rFonts w:ascii="GHEA Grapalat" w:hAnsi="GHEA Grapalat"/>
        </w:rPr>
        <w:t>виду.</w:t>
      </w:r>
    </w:p>
    <w:p w14:paraId="392ED11D"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2.1.5.</w:t>
      </w:r>
      <w:r>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4192092"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2.1.6.</w:t>
      </w:r>
      <w:r>
        <w:rPr>
          <w:rFonts w:ascii="GHEA Grapalat" w:hAnsi="GHEA Grapalat"/>
        </w:rPr>
        <w:tab/>
        <w:t>Требовать у Продавца возмещения убытков, если Покупатель в</w:t>
      </w:r>
      <w:r>
        <w:rPr>
          <w:rFonts w:ascii="Courier New" w:hAnsi="Courier New" w:cs="Courier New"/>
          <w:lang w:val="en-US"/>
        </w:rPr>
        <w:t> </w:t>
      </w:r>
      <w:r>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303757A"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2.1.7.</w:t>
      </w:r>
      <w:r>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14:paraId="16BEAD81"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2.1.7.1.</w:t>
      </w:r>
      <w:r>
        <w:rPr>
          <w:rFonts w:ascii="GHEA Grapalat" w:hAnsi="GHEA Grapalat"/>
        </w:rPr>
        <w:tab/>
        <w:t>Нарушение договора Продавцом считается существенным, если:</w:t>
      </w:r>
    </w:p>
    <w:p w14:paraId="2C12DBB9"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был поставлен товар ненадлежащего качества, который не может быть заменен в приемлемый для Покупателя срок;</w:t>
      </w:r>
    </w:p>
    <w:p w14:paraId="6A8401F9"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сроки поставки товара нарушены более чем на ________________ дней;</w:t>
      </w:r>
    </w:p>
    <w:p w14:paraId="654CAF61"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2.1.8.</w:t>
      </w:r>
      <w:r>
        <w:rPr>
          <w:rFonts w:ascii="GHEA Grapalat" w:hAnsi="GHEA Grapalat"/>
        </w:rPr>
        <w:tab/>
        <w:t>Осматривать товар и незамедлительно уведомлять Продавца о</w:t>
      </w:r>
      <w:r>
        <w:rPr>
          <w:rFonts w:ascii="Courier New" w:hAnsi="Courier New" w:cs="Courier New"/>
          <w:lang w:val="en-US"/>
        </w:rPr>
        <w:t> </w:t>
      </w:r>
      <w:r>
        <w:rPr>
          <w:rFonts w:ascii="GHEA Grapalat" w:hAnsi="GHEA Grapalat"/>
        </w:rPr>
        <w:t>выявленных дефектах.</w:t>
      </w:r>
    </w:p>
    <w:p w14:paraId="49F11B17" w14:textId="77777777" w:rsidR="0098246F" w:rsidRDefault="0098246F" w:rsidP="0098246F">
      <w:pPr>
        <w:widowControl w:val="0"/>
        <w:tabs>
          <w:tab w:val="left" w:pos="1134"/>
        </w:tabs>
        <w:spacing w:after="160"/>
        <w:ind w:firstLine="567"/>
        <w:jc w:val="both"/>
        <w:rPr>
          <w:rFonts w:ascii="GHEA Grapalat" w:hAnsi="GHEA Grapalat"/>
          <w:b/>
        </w:rPr>
      </w:pPr>
      <w:r>
        <w:rPr>
          <w:rFonts w:ascii="GHEA Grapalat" w:hAnsi="GHEA Grapalat"/>
          <w:b/>
        </w:rPr>
        <w:lastRenderedPageBreak/>
        <w:t>2.2.</w:t>
      </w:r>
      <w:r>
        <w:rPr>
          <w:rFonts w:ascii="GHEA Grapalat" w:hAnsi="GHEA Grapalat"/>
          <w:b/>
        </w:rPr>
        <w:tab/>
        <w:t>Покупатель обязан:</w:t>
      </w:r>
    </w:p>
    <w:p w14:paraId="41A92F0D"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2.2.1.</w:t>
      </w:r>
      <w:r>
        <w:rPr>
          <w:rFonts w:ascii="GHEA Grapalat" w:hAnsi="GHEA Grapalat"/>
        </w:rPr>
        <w:tab/>
        <w:t>Выполнять все необходимые действия, обеспечивающие прием товара, поставленного в соответствии с договором.</w:t>
      </w:r>
    </w:p>
    <w:p w14:paraId="127EDC91"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2.2.2.</w:t>
      </w:r>
      <w:r>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27E06E29"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2.2.3.</w:t>
      </w:r>
      <w:r>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67EED94F"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2.2.4.</w:t>
      </w:r>
      <w:r>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5113914D"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2.2.5.</w:t>
      </w:r>
      <w:r>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76BA1C7F" w14:textId="77777777" w:rsidR="0098246F" w:rsidRDefault="0098246F" w:rsidP="0098246F">
      <w:pPr>
        <w:widowControl w:val="0"/>
        <w:tabs>
          <w:tab w:val="left" w:pos="1276"/>
        </w:tabs>
        <w:spacing w:after="160"/>
        <w:ind w:firstLine="567"/>
        <w:jc w:val="both"/>
        <w:rPr>
          <w:rFonts w:ascii="GHEA Grapalat" w:hAnsi="GHEA Grapalat"/>
          <w:b/>
        </w:rPr>
      </w:pPr>
      <w:r>
        <w:rPr>
          <w:rFonts w:ascii="GHEA Grapalat" w:hAnsi="GHEA Grapalat"/>
          <w:b/>
        </w:rPr>
        <w:t>2.3.</w:t>
      </w:r>
      <w:r>
        <w:rPr>
          <w:rFonts w:ascii="GHEA Grapalat" w:hAnsi="GHEA Grapalat"/>
          <w:b/>
        </w:rPr>
        <w:tab/>
        <w:t>Продавец имеет право:</w:t>
      </w:r>
    </w:p>
    <w:p w14:paraId="5CE4390F"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2.3.1.</w:t>
      </w:r>
      <w:r>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14:paraId="3A6DD748"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2.3.2.</w:t>
      </w:r>
      <w:r>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2E8AF0A"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2.3.3.</w:t>
      </w:r>
      <w:r>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14:paraId="538FC9DB" w14:textId="77777777" w:rsidR="0098246F" w:rsidRDefault="0098246F" w:rsidP="0098246F">
      <w:pPr>
        <w:widowControl w:val="0"/>
        <w:tabs>
          <w:tab w:val="left" w:pos="1560"/>
        </w:tabs>
        <w:spacing w:after="160"/>
        <w:ind w:firstLine="567"/>
        <w:jc w:val="both"/>
        <w:rPr>
          <w:rFonts w:ascii="GHEA Grapalat" w:hAnsi="GHEA Grapalat"/>
        </w:rPr>
      </w:pPr>
      <w:r>
        <w:rPr>
          <w:rFonts w:ascii="GHEA Grapalat" w:hAnsi="GHEA Grapalat"/>
        </w:rPr>
        <w:t>2.3.3.1.</w:t>
      </w:r>
      <w:r>
        <w:rPr>
          <w:rFonts w:ascii="GHEA Grapalat" w:hAnsi="GHEA Grapalat"/>
        </w:rPr>
        <w:tab/>
        <w:t>Нарушение договора Покупателем считается существенным, если сроки оплаты товара нарушены неоднократно.</w:t>
      </w:r>
    </w:p>
    <w:p w14:paraId="4E3FAB60"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2.3.4.</w:t>
      </w:r>
      <w:r>
        <w:rPr>
          <w:rFonts w:ascii="GHEA Grapalat" w:hAnsi="GHEA Grapalat"/>
        </w:rPr>
        <w:tab/>
        <w:t>Досрочно поставлять товар с согласия Покупателя.</w:t>
      </w:r>
    </w:p>
    <w:p w14:paraId="7B9E7363" w14:textId="77777777" w:rsidR="0098246F" w:rsidRDefault="0098246F" w:rsidP="0098246F">
      <w:pPr>
        <w:widowControl w:val="0"/>
        <w:tabs>
          <w:tab w:val="left" w:pos="1134"/>
        </w:tabs>
        <w:spacing w:after="160"/>
        <w:ind w:firstLine="567"/>
        <w:jc w:val="both"/>
        <w:rPr>
          <w:rFonts w:ascii="GHEA Grapalat" w:hAnsi="GHEA Grapalat"/>
          <w:b/>
        </w:rPr>
      </w:pPr>
      <w:r>
        <w:rPr>
          <w:rFonts w:ascii="GHEA Grapalat" w:hAnsi="GHEA Grapalat"/>
          <w:b/>
        </w:rPr>
        <w:t>2.4.</w:t>
      </w:r>
      <w:r>
        <w:rPr>
          <w:rFonts w:ascii="GHEA Grapalat" w:hAnsi="GHEA Grapalat"/>
          <w:b/>
        </w:rPr>
        <w:tab/>
        <w:t>Продавец обязан:</w:t>
      </w:r>
    </w:p>
    <w:p w14:paraId="08BDA44A"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2.4.1.</w:t>
      </w:r>
      <w:r>
        <w:rPr>
          <w:rFonts w:ascii="GHEA Grapalat" w:hAnsi="GHEA Grapalat"/>
        </w:rPr>
        <w:tab/>
        <w:t>Передавать товар Покупателю в порядке, объемах, сроки и по адресу, предусмотренные договором.</w:t>
      </w:r>
    </w:p>
    <w:p w14:paraId="6E546028"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2.4.2.</w:t>
      </w:r>
      <w:r>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14:paraId="35F9BDFE"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2.4.3.</w:t>
      </w:r>
      <w:r>
        <w:rPr>
          <w:rFonts w:ascii="GHEA Grapalat" w:hAnsi="GHEA Grapalat"/>
        </w:rPr>
        <w:tab/>
        <w:t>Передавать Покупателю товар, свободный от прав третьих лиц.</w:t>
      </w:r>
    </w:p>
    <w:p w14:paraId="48FA7CA2"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2.4.5.</w:t>
      </w:r>
      <w:r>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Pr>
          <w:rFonts w:ascii="GHEA Grapalat" w:hAnsi="GHEA Grapalat"/>
        </w:rPr>
        <w:lastRenderedPageBreak/>
        <w:t xml:space="preserve">установленные законодательством Республики Армения. </w:t>
      </w:r>
    </w:p>
    <w:p w14:paraId="4C8C3801"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2.4.6.</w:t>
      </w:r>
      <w:r>
        <w:rPr>
          <w:rFonts w:ascii="GHEA Grapalat" w:hAnsi="GHEA Grapalat"/>
        </w:rPr>
        <w:tab/>
        <w:t>В случае допущения недопоставки, в установленном договором порядке восполнять недопоставку.</w:t>
      </w:r>
    </w:p>
    <w:p w14:paraId="3A4D6072"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2.4.7.</w:t>
      </w:r>
      <w:r>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4579C656"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2.4.8.</w:t>
      </w:r>
      <w:r>
        <w:rPr>
          <w:rFonts w:ascii="GHEA Grapalat" w:hAnsi="GHEA Grapalat"/>
        </w:rPr>
        <w:tab/>
        <w:t>В предусмотренных договором случаях уплачивать предусмотренные пунктами 6.2 и 6.3 договора пеню и штраф.</w:t>
      </w:r>
    </w:p>
    <w:p w14:paraId="6BBAB1AC"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2.4.9.</w:t>
      </w:r>
      <w:r>
        <w:rPr>
          <w:rFonts w:ascii="GHEA Grapalat" w:hAnsi="GHEA Grapalat"/>
        </w:rPr>
        <w:tab/>
        <w:t>Передавать Покупателю принадлежности товара и соответствующие документы.</w:t>
      </w:r>
    </w:p>
    <w:p w14:paraId="743F0AEB"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2.4.10.</w:t>
      </w:r>
      <w:r>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3192C7E4" w14:textId="77777777" w:rsidR="0098246F" w:rsidRDefault="0098246F" w:rsidP="0098246F">
      <w:pPr>
        <w:widowControl w:val="0"/>
        <w:tabs>
          <w:tab w:val="left" w:pos="1418"/>
        </w:tabs>
        <w:spacing w:after="160"/>
        <w:ind w:firstLine="567"/>
        <w:jc w:val="both"/>
        <w:rPr>
          <w:rFonts w:ascii="GHEA Grapalat" w:hAnsi="GHEA Grapalat"/>
        </w:rPr>
      </w:pPr>
      <w:r>
        <w:rPr>
          <w:rFonts w:ascii="GHEA Grapalat" w:hAnsi="GHEA Grapalat"/>
        </w:rPr>
        <w:t>2.4.11.</w:t>
      </w:r>
      <w:r>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70B4CAB"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r>
        <w:rPr>
          <w:rFonts w:ascii="GHEA Grapalat" w:hAnsi="GHEA Grapalat"/>
          <w:b/>
        </w:rPr>
        <w:t>3. ЦЕНА ДОГОВОРА И ПОРЯДОК ОПЛАТЫ</w:t>
      </w:r>
    </w:p>
    <w:p w14:paraId="378929F8"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3.1.</w:t>
      </w:r>
      <w:r>
        <w:rPr>
          <w:rFonts w:ascii="GHEA Grapalat" w:hAnsi="GHEA Grapalat"/>
        </w:rPr>
        <w:tab/>
        <w:t>Цена договора составляет _____________________ драмов Республики Армения, включая НДС</w:t>
      </w:r>
      <w:r>
        <w:rPr>
          <w:rStyle w:val="aff2"/>
          <w:rFonts w:ascii="GHEA Grapalat" w:hAnsi="GHEA Grapalat"/>
        </w:rPr>
        <w:footnoteReference w:customMarkFollows="1" w:id="19"/>
        <w:t>17</w:t>
      </w:r>
      <w:r>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241BCD83"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cs="Sylfaen"/>
        </w:rPr>
      </w:pPr>
      <w:r>
        <w:rPr>
          <w:rFonts w:ascii="GHEA Grapalat" w:hAnsi="GHEA Grapalat"/>
        </w:rPr>
        <w:t>Цена поставки товара стабильна, и Продавец не вправе требовать увеличения, а Покупатель — снижения этой цены.</w:t>
      </w:r>
    </w:p>
    <w:p w14:paraId="59A7D9D4"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3.2.</w:t>
      </w:r>
      <w:r>
        <w:rPr>
          <w:rFonts w:ascii="GHEA Grapalat" w:hAnsi="GHEA Grapalat"/>
        </w:rPr>
        <w:tab/>
        <w:t>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Продавцу не производятся.</w:t>
      </w:r>
      <w:r>
        <w:rPr>
          <w:rStyle w:val="aff2"/>
          <w:rFonts w:ascii="GHEA Grapalat" w:hAnsi="GHEA Grapalat"/>
        </w:rPr>
        <w:footnoteReference w:customMarkFollows="1" w:id="20"/>
        <w:t>18</w:t>
      </w:r>
      <w:r>
        <w:rPr>
          <w:rFonts w:ascii="GHEA Grapalat" w:hAnsi="GHEA Grapalat"/>
        </w:rPr>
        <w:t>.</w:t>
      </w:r>
    </w:p>
    <w:p w14:paraId="175C7F8C" w14:textId="77777777" w:rsidR="0098246F" w:rsidRDefault="0098246F" w:rsidP="0098246F">
      <w:pPr>
        <w:widowControl w:val="0"/>
        <w:tabs>
          <w:tab w:val="left" w:pos="1134"/>
        </w:tabs>
        <w:spacing w:after="160"/>
        <w:ind w:firstLine="567"/>
        <w:jc w:val="both"/>
        <w:rPr>
          <w:rFonts w:ascii="GHEA Grapalat" w:hAnsi="GHEA Grapalat"/>
          <w:lang w:val="hy-AM"/>
        </w:rPr>
      </w:pPr>
      <w:r>
        <w:rPr>
          <w:rFonts w:ascii="GHEA Grapalat" w:hAnsi="GHEA Grapalat"/>
        </w:rPr>
        <w:lastRenderedPageBreak/>
        <w:t>3.3.</w:t>
      </w:r>
      <w:r>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Pr>
          <w:rFonts w:ascii="Courier New" w:hAnsi="Courier New" w:cs="Courier New"/>
          <w:lang w:val="en-US"/>
        </w:rPr>
        <w:t> </w:t>
      </w:r>
      <w:r>
        <w:rPr>
          <w:rFonts w:ascii="GHEA Grapalat" w:hAnsi="GHEA Grapalat"/>
        </w:rPr>
        <w:t>расчетный счет Продавца. Перечисление денежных средств производится на основании акта приема-передачи в течение месяцев, предусмотренных графиком оплаты договора (Приложение № 2, но</w:t>
      </w:r>
      <w:r>
        <w:rPr>
          <w:rFonts w:ascii="Courier New" w:hAnsi="Courier New" w:cs="Courier New"/>
          <w:lang w:val="en-US"/>
        </w:rPr>
        <w:t> </w:t>
      </w:r>
      <w:r>
        <w:rPr>
          <w:rFonts w:ascii="GHEA Grapalat" w:hAnsi="GHEA Grapalat"/>
        </w:rPr>
        <w:t xml:space="preserve">не позднее чем </w:t>
      </w:r>
      <w:proofErr w:type="gramStart"/>
      <w:r>
        <w:rPr>
          <w:rFonts w:ascii="GHEA Grapalat" w:hAnsi="GHEA Grapalat"/>
        </w:rPr>
        <w:t>до  ---</w:t>
      </w:r>
      <w:proofErr w:type="gramEnd"/>
      <w:r>
        <w:rPr>
          <w:rFonts w:ascii="GHEA Grapalat" w:hAnsi="GHEA Grapalat"/>
        </w:rPr>
        <w:t>ого</w:t>
      </w:r>
      <w:r>
        <w:rPr>
          <w:rFonts w:ascii="GHEA Grapalat" w:hAnsi="GHEA Grapalat"/>
          <w:lang w:val="hy-AM"/>
        </w:rPr>
        <w:t xml:space="preserve"> </w:t>
      </w:r>
      <w:r>
        <w:rPr>
          <w:rFonts w:ascii="GHEA Grapalat" w:hAnsi="GHEA Grapalat"/>
        </w:rPr>
        <w:t xml:space="preserve">декабря данного года. </w:t>
      </w:r>
    </w:p>
    <w:p w14:paraId="5295D60E" w14:textId="77777777" w:rsidR="0098246F" w:rsidRDefault="0098246F" w:rsidP="0098246F">
      <w:pPr>
        <w:widowControl w:val="0"/>
        <w:tabs>
          <w:tab w:val="left" w:pos="1134"/>
        </w:tabs>
        <w:spacing w:after="160"/>
        <w:ind w:firstLine="567"/>
        <w:jc w:val="both"/>
        <w:rPr>
          <w:rFonts w:ascii="GHEA Grapalat" w:hAnsi="GHEA Grapalat"/>
          <w:lang w:val="hy-AM"/>
        </w:rPr>
      </w:pPr>
      <w:r>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Pr>
          <w:rFonts w:ascii="GHEA Grapalat" w:hAnsi="GHEA Grapalat"/>
          <w:vertAlign w:val="superscript"/>
          <w:lang w:val="hy-AM"/>
        </w:rPr>
        <w:t>17,1</w:t>
      </w:r>
      <w:r>
        <w:rPr>
          <w:rFonts w:ascii="GHEA Grapalat" w:hAnsi="GHEA Grapalat"/>
          <w:lang w:val="hy-AM"/>
        </w:rPr>
        <w:t>.</w:t>
      </w:r>
    </w:p>
    <w:p w14:paraId="5941B9C4"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720"/>
        <w:jc w:val="both"/>
        <w:rPr>
          <w:rFonts w:ascii="GHEA Grapalat" w:hAnsi="GHEA Grapalat" w:cs="Sylfaen"/>
          <w:i/>
          <w:u w:val="single"/>
          <w:lang w:val="hy-AM"/>
        </w:rPr>
      </w:pPr>
    </w:p>
    <w:p w14:paraId="49807682"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r>
        <w:rPr>
          <w:rFonts w:ascii="GHEA Grapalat" w:hAnsi="GHEA Grapalat"/>
          <w:b/>
        </w:rPr>
        <w:t>4. КАЧЕСТВО И ГАРАНТИЯ ТОВАРА</w:t>
      </w:r>
    </w:p>
    <w:p w14:paraId="604F3F0D"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4.1.</w:t>
      </w:r>
      <w:r>
        <w:rPr>
          <w:rFonts w:ascii="GHEA Grapalat" w:hAnsi="GHEA Grapalat"/>
        </w:rPr>
        <w:tab/>
        <w:t>Продавец гарантирует соответствие качества поставленного товара требованиям государственного стандарта.</w:t>
      </w:r>
    </w:p>
    <w:p w14:paraId="5B32D027"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4.2.</w:t>
      </w:r>
      <w:r>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Pr>
          <w:rStyle w:val="aff2"/>
          <w:rFonts w:ascii="GHEA Grapalat" w:hAnsi="GHEA Grapalat"/>
        </w:rPr>
        <w:footnoteReference w:customMarkFollows="1" w:id="21"/>
        <w:t>19</w:t>
      </w:r>
      <w:r>
        <w:rPr>
          <w:rFonts w:ascii="GHEA Grapalat" w:hAnsi="GHEA Grapalat"/>
        </w:rPr>
        <w:t>.</w:t>
      </w:r>
    </w:p>
    <w:p w14:paraId="476860BA"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r>
        <w:rPr>
          <w:rFonts w:ascii="GHEA Grapalat" w:hAnsi="GHEA Grapalat"/>
          <w:b/>
        </w:rPr>
        <w:t>5. ПЕРЕДАЧА И ПРИЕМ ТОВАРА</w:t>
      </w:r>
    </w:p>
    <w:p w14:paraId="0A53A361"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5.1.</w:t>
      </w:r>
      <w:r>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14:paraId="45AF719E"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76A688C5"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6DD9ED9E"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5C7DB092"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5CEBB9B6"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5.3.</w:t>
      </w:r>
      <w:r>
        <w:rPr>
          <w:rFonts w:ascii="GHEA Grapalat" w:hAnsi="GHEA Grapalat"/>
        </w:rPr>
        <w:tab/>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A4071CD"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755ABAE2" w14:textId="77777777" w:rsidR="0098246F" w:rsidRDefault="0098246F" w:rsidP="0098246F">
      <w:pPr>
        <w:widowControl w:val="0"/>
        <w:tabs>
          <w:tab w:val="left" w:pos="1134"/>
        </w:tabs>
        <w:spacing w:after="160"/>
        <w:ind w:firstLine="567"/>
        <w:jc w:val="both"/>
        <w:rPr>
          <w:rFonts w:ascii="GHEA Grapalat" w:hAnsi="GHEA Grapalat"/>
        </w:rPr>
      </w:pPr>
    </w:p>
    <w:p w14:paraId="34C06225"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r>
        <w:rPr>
          <w:rFonts w:ascii="GHEA Grapalat" w:hAnsi="GHEA Grapalat"/>
          <w:b/>
        </w:rPr>
        <w:t>6. ОТВЕТСТВЕННОСТЬ СТОРОН</w:t>
      </w:r>
    </w:p>
    <w:p w14:paraId="5381EA99"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6.1.</w:t>
      </w:r>
      <w:r>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14:paraId="3A11E286"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6.2.</w:t>
      </w:r>
      <w:r>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14:paraId="5B2BFA95"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6.3.</w:t>
      </w:r>
      <w:r>
        <w:rPr>
          <w:rFonts w:ascii="GHEA Grapalat" w:hAnsi="GHEA Grapalat"/>
        </w:rPr>
        <w:tab/>
        <w:t>В каждом случае поставки товара, не соответствующего указанной в</w:t>
      </w:r>
      <w:r>
        <w:rPr>
          <w:rFonts w:ascii="Courier New" w:hAnsi="Courier New" w:cs="Courier New"/>
          <w:lang w:val="en-US"/>
        </w:rPr>
        <w:t> </w:t>
      </w:r>
      <w:r>
        <w:rPr>
          <w:rFonts w:ascii="GHEA Grapalat" w:hAnsi="GHEA Grapalat"/>
        </w:rPr>
        <w:t>пункте 1.1.</w:t>
      </w:r>
      <w:r>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Pr>
          <w:rStyle w:val="aff2"/>
          <w:rFonts w:ascii="GHEA Grapalat" w:hAnsi="GHEA Grapalat"/>
        </w:rPr>
        <w:footnoteReference w:customMarkFollows="1" w:id="22"/>
        <w:t>20</w:t>
      </w:r>
      <w:r>
        <w:rPr>
          <w:rFonts w:ascii="GHEA Grapalat" w:hAnsi="GHEA Grapalat"/>
        </w:rPr>
        <w:t>. При этом</w:t>
      </w:r>
      <w:r>
        <w:rPr>
          <w:rFonts w:ascii="GHEA Grapalat" w:hAnsi="GHEA Grapalat"/>
          <w:lang w:val="hy-AM"/>
        </w:rPr>
        <w:t>,</w:t>
      </w:r>
      <w:r>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4139000B"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6.4.</w:t>
      </w:r>
      <w:r>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14:paraId="42C37EA3"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6.5.</w:t>
      </w:r>
      <w:r>
        <w:rPr>
          <w:rFonts w:ascii="GHEA Grapalat" w:hAnsi="GHEA Grapalat"/>
        </w:rPr>
        <w:tab/>
        <w:t xml:space="preserve">За нарушение Покупателем предусмотренного пунктом 3.3 договора </w:t>
      </w:r>
      <w:r>
        <w:rPr>
          <w:rFonts w:ascii="GHEA Grapalat" w:hAnsi="GHEA Grapalat"/>
        </w:rPr>
        <w:lastRenderedPageBreak/>
        <w:t>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60DE087B"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6.6.</w:t>
      </w:r>
      <w:r>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40F84BA6"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6.7.</w:t>
      </w:r>
      <w:r>
        <w:rPr>
          <w:rFonts w:ascii="GHEA Grapalat" w:hAnsi="GHEA Grapalat"/>
        </w:rPr>
        <w:tab/>
        <w:t>Уплата пеней и (или) штрафов не освобождает стороны от полного исполнения своих договорных обязательств.</w:t>
      </w:r>
    </w:p>
    <w:p w14:paraId="107AE78A"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lang w:val="hy-AM"/>
        </w:rPr>
      </w:pPr>
    </w:p>
    <w:p w14:paraId="56115081"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r>
        <w:rPr>
          <w:rFonts w:ascii="GHEA Grapalat" w:hAnsi="GHEA Grapalat"/>
          <w:b/>
        </w:rPr>
        <w:t>7. ДЕЙСТВИЕ НЕПРЕОДОЛИМОЙ СИЛЫ (ФОРС-МАЖОР)</w:t>
      </w:r>
    </w:p>
    <w:p w14:paraId="714A479E"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rPr>
      </w:pPr>
      <w:r>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9AA61AC"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lang w:val="hy-AM"/>
        </w:rPr>
      </w:pPr>
    </w:p>
    <w:p w14:paraId="2871E544"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r>
        <w:rPr>
          <w:rFonts w:ascii="GHEA Grapalat" w:hAnsi="GHEA Grapalat"/>
          <w:b/>
        </w:rPr>
        <w:t>8. ИНЫЕ УСЛОВИЯ</w:t>
      </w:r>
    </w:p>
    <w:p w14:paraId="34753D1E" w14:textId="77777777" w:rsidR="0098246F" w:rsidRDefault="0098246F" w:rsidP="0098246F">
      <w:pPr>
        <w:widowControl w:val="0"/>
        <w:tabs>
          <w:tab w:val="left" w:pos="1134"/>
        </w:tabs>
        <w:spacing w:after="160"/>
        <w:ind w:firstLine="567"/>
        <w:jc w:val="both"/>
        <w:rPr>
          <w:rFonts w:ascii="GHEA Grapalat" w:hAnsi="GHEA Grapalat" w:cs="Times Armenian"/>
        </w:rPr>
      </w:pPr>
      <w:r>
        <w:rPr>
          <w:rFonts w:ascii="GHEA Grapalat" w:hAnsi="GHEA Grapalat"/>
        </w:rPr>
        <w:t>8.1.</w:t>
      </w:r>
      <w:r>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0B67275"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cs="Sylfaen"/>
        </w:rPr>
      </w:pPr>
      <w:r>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aff2"/>
          <w:rFonts w:ascii="GHEA Grapalat" w:hAnsi="GHEA Grapalat"/>
        </w:rPr>
        <w:footnoteReference w:customMarkFollows="1" w:id="23"/>
        <w:t>21</w:t>
      </w:r>
      <w:r>
        <w:rPr>
          <w:rFonts w:ascii="GHEA Grapalat" w:hAnsi="GHEA Grapalat"/>
        </w:rPr>
        <w:t>.</w:t>
      </w:r>
    </w:p>
    <w:p w14:paraId="42519BB7"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8.2.</w:t>
      </w:r>
      <w:r>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Pr>
          <w:rFonts w:ascii="Courier New" w:hAnsi="Courier New" w:cs="Courier New"/>
          <w:lang w:val="en-US"/>
        </w:rPr>
        <w:t> </w:t>
      </w:r>
      <w:r>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14:paraId="4FCF9193"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8.3.</w:t>
      </w:r>
      <w:r>
        <w:rPr>
          <w:rFonts w:ascii="GHEA Grapalat" w:hAnsi="GHEA Grapalat"/>
        </w:rPr>
        <w:tab/>
        <w:t xml:space="preserve">В том случае, когда в установленном законом порядке в результате контроля либо надзора или рассмотрения жалоб в отношении выполнения </w:t>
      </w:r>
      <w:r>
        <w:rPr>
          <w:rFonts w:ascii="GHEA Grapalat" w:hAnsi="GHEA Grapalat"/>
        </w:rPr>
        <w:lastRenderedPageBreak/>
        <w:t>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Pr>
          <w:rFonts w:ascii="GHEA Grapalat" w:hAnsi="GHEA Grapalat"/>
          <w:lang w:val="hy-AM"/>
        </w:rPr>
        <w:t xml:space="preserve"> расторгает договор</w:t>
      </w:r>
      <w:r>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691082ED"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8.4.</w:t>
      </w:r>
      <w:r>
        <w:rPr>
          <w:rFonts w:ascii="GHEA Grapalat" w:hAnsi="GHEA Grapalat"/>
        </w:rPr>
        <w:tab/>
        <w:t>Споры в связи с договором подлежат рассмотрению в судах Республики Армения.</w:t>
      </w:r>
    </w:p>
    <w:p w14:paraId="397BA5B9" w14:textId="77777777" w:rsidR="0098246F" w:rsidRDefault="0098246F" w:rsidP="0098246F">
      <w:pPr>
        <w:widowControl w:val="0"/>
        <w:tabs>
          <w:tab w:val="left" w:pos="1134"/>
        </w:tabs>
        <w:spacing w:after="160"/>
        <w:ind w:firstLine="567"/>
        <w:jc w:val="both"/>
        <w:rPr>
          <w:rFonts w:ascii="GHEA Grapalat" w:hAnsi="GHEA Grapalat" w:cs="Sylfaen"/>
        </w:rPr>
      </w:pPr>
      <w:r>
        <w:rPr>
          <w:rFonts w:ascii="GHEA Grapalat" w:hAnsi="GHEA Grapalat"/>
        </w:rPr>
        <w:t>8.5</w:t>
      </w:r>
      <w:r>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57918C10" w14:textId="77777777" w:rsidR="0098246F" w:rsidRDefault="0098246F" w:rsidP="0098246F">
      <w:pPr>
        <w:widowControl w:val="0"/>
        <w:tabs>
          <w:tab w:val="left" w:pos="1134"/>
        </w:tabs>
        <w:spacing w:after="160"/>
        <w:ind w:firstLine="567"/>
        <w:jc w:val="both"/>
        <w:rPr>
          <w:rFonts w:ascii="GHEA Grapalat" w:hAnsi="GHEA Grapalat" w:cs="Sylfaen"/>
          <w:spacing w:val="-6"/>
        </w:rPr>
      </w:pPr>
      <w:r>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05B72432"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rPr>
      </w:pPr>
      <w:r>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DF45898"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8.6.</w:t>
      </w:r>
      <w:r>
        <w:rPr>
          <w:rFonts w:ascii="GHEA Grapalat" w:hAnsi="GHEA Grapalat"/>
        </w:rPr>
        <w:tab/>
        <w:t>Если договор осуществляется посредством заключения агентского договора:</w:t>
      </w:r>
    </w:p>
    <w:p w14:paraId="01F7B589"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Продавец несет ответственность за неисполнение или ненадлежащее исполнение обязательств агента;</w:t>
      </w:r>
    </w:p>
    <w:p w14:paraId="16FBF4FB"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Pr>
          <w:rStyle w:val="aff2"/>
          <w:rFonts w:ascii="GHEA Grapalat" w:hAnsi="GHEA Grapalat"/>
        </w:rPr>
        <w:footnoteReference w:customMarkFollows="1" w:id="24"/>
        <w:t>22</w:t>
      </w:r>
      <w:r>
        <w:rPr>
          <w:rFonts w:ascii="GHEA Grapalat" w:hAnsi="GHEA Grapalat"/>
        </w:rPr>
        <w:t>.</w:t>
      </w:r>
    </w:p>
    <w:p w14:paraId="5AF1FB1B"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8.7.</w:t>
      </w:r>
      <w:r>
        <w:rPr>
          <w:rFonts w:ascii="GHEA Grapalat" w:hAnsi="GHEA Grapalat"/>
        </w:rPr>
        <w:tab/>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Pr>
          <w:rFonts w:ascii="GHEA Grapalat" w:hAnsi="GHEA Grapalat"/>
        </w:rPr>
        <w:lastRenderedPageBreak/>
        <w:t>ответственности</w:t>
      </w:r>
      <w:r>
        <w:rPr>
          <w:rStyle w:val="aff2"/>
          <w:rFonts w:ascii="GHEA Grapalat" w:hAnsi="GHEA Grapalat"/>
        </w:rPr>
        <w:footnoteReference w:customMarkFollows="1" w:id="25"/>
        <w:t>23</w:t>
      </w:r>
      <w:r>
        <w:rPr>
          <w:rFonts w:ascii="GHEA Grapalat" w:hAnsi="GHEA Grapalat"/>
        </w:rPr>
        <w:t>.</w:t>
      </w:r>
    </w:p>
    <w:p w14:paraId="103B14F3"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8.8.</w:t>
      </w:r>
      <w:r>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gramStart"/>
      <w:r>
        <w:rPr>
          <w:rFonts w:ascii="GHEA Grapalat" w:hAnsi="GHEA Grapalat"/>
        </w:rPr>
        <w:t>товара,а</w:t>
      </w:r>
      <w:proofErr w:type="gramEnd"/>
      <w:r>
        <w:rPr>
          <w:rFonts w:ascii="GHEA Grapalat" w:hAnsi="GHEA Grapalat"/>
        </w:rPr>
        <w:t xml:space="preserve"> предложение продавца было представлено не позднее 7-и календарных дней до истечения срока, изначально установленного договором для поставки</w:t>
      </w:r>
      <w:r>
        <w:rPr>
          <w:rFonts w:ascii="GHEA Grapalat" w:hAnsi="GHEA Grapalat"/>
          <w:lang w:val="hy-AM"/>
        </w:rPr>
        <w:t xml:space="preserve">. </w:t>
      </w:r>
      <w:r>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59F7576" w14:textId="77777777" w:rsidR="0098246F" w:rsidRDefault="0098246F" w:rsidP="0098246F">
      <w:pPr>
        <w:widowControl w:val="0"/>
        <w:tabs>
          <w:tab w:val="left" w:pos="1134"/>
        </w:tabs>
        <w:spacing w:after="160"/>
        <w:ind w:firstLine="567"/>
        <w:jc w:val="both"/>
        <w:rPr>
          <w:rFonts w:ascii="GHEA Grapalat" w:hAnsi="GHEA Grapalat"/>
        </w:rPr>
      </w:pPr>
      <w:r>
        <w:rPr>
          <w:rFonts w:ascii="GHEA Grapalat" w:hAnsi="GHEA Grapalat"/>
        </w:rPr>
        <w:t>8.9.</w:t>
      </w:r>
      <w:r>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 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1169F8C7"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8.10.</w:t>
      </w:r>
      <w:r>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Pr>
          <w:rFonts w:ascii="Courier New" w:hAnsi="Courier New" w:cs="Courier New"/>
          <w:lang w:val="en-US"/>
        </w:rPr>
        <w:t> </w:t>
      </w:r>
      <w:r>
        <w:rPr>
          <w:rFonts w:ascii="GHEA Grapalat" w:hAnsi="GHEA Grapalat"/>
        </w:rPr>
        <w:t xml:space="preserve">Армения. </w:t>
      </w:r>
    </w:p>
    <w:p w14:paraId="297993A8" w14:textId="77777777" w:rsidR="0098246F" w:rsidRDefault="0098246F" w:rsidP="0098246F">
      <w:pPr>
        <w:widowControl w:val="0"/>
        <w:tabs>
          <w:tab w:val="left" w:pos="1276"/>
        </w:tabs>
        <w:spacing w:after="160"/>
        <w:ind w:firstLine="567"/>
        <w:jc w:val="both"/>
        <w:rPr>
          <w:ins w:id="15" w:author="Inesa Kocharyan" w:date="2025-02-19T10:27:00Z"/>
          <w:rFonts w:ascii="GHEA Grapalat" w:hAnsi="GHEA Grapalat"/>
          <w:spacing w:val="-6"/>
        </w:rPr>
      </w:pPr>
      <w:r>
        <w:rPr>
          <w:rFonts w:ascii="GHEA Grapalat" w:hAnsi="GHEA Grapalat"/>
        </w:rPr>
        <w:t>8.11.</w:t>
      </w:r>
      <w:r>
        <w:rPr>
          <w:rFonts w:ascii="GHEA Grapalat" w:hAnsi="GHEA Grapalat"/>
        </w:rPr>
        <w:tab/>
      </w:r>
      <w:r>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spacing w:val="-6"/>
          <w:lang w:val="en-US"/>
        </w:rPr>
        <w:t> </w:t>
      </w:r>
      <w:r>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Pr>
          <w:rFonts w:ascii="Courier New" w:hAnsi="Courier New" w:cs="Courier New"/>
          <w:spacing w:val="-6"/>
          <w:lang w:val="en-US"/>
        </w:rPr>
        <w:t> </w:t>
      </w:r>
      <w:r>
        <w:rPr>
          <w:rFonts w:ascii="GHEA Grapalat" w:hAnsi="GHEA Grapalat"/>
          <w:spacing w:val="-6"/>
        </w:rPr>
        <w:t>следующего за опубликованием уведомления дня, установленного настоящим пунктом.</w:t>
      </w:r>
      <w:r>
        <w:t xml:space="preserve"> </w:t>
      </w:r>
      <w:r>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382251B3" w14:textId="77777777" w:rsidR="0098246F" w:rsidRDefault="0098246F" w:rsidP="0098246F">
      <w:pPr>
        <w:widowControl w:val="0"/>
        <w:tabs>
          <w:tab w:val="left" w:pos="1276"/>
        </w:tabs>
        <w:spacing w:after="160"/>
        <w:ind w:firstLine="567"/>
        <w:jc w:val="both"/>
        <w:rPr>
          <w:rFonts w:ascii="GHEA Grapalat" w:hAnsi="GHEA Grapalat"/>
          <w:spacing w:val="-6"/>
        </w:rPr>
      </w:pPr>
      <w:r>
        <w:rPr>
          <w:rFonts w:ascii="GHEA Grapalat" w:eastAsiaTheme="minorHAnsi" w:hAnsi="GHEA Grapalat" w:cstheme="minorBidi"/>
          <w:sz w:val="22"/>
          <w:szCs w:val="22"/>
          <w:lang w:eastAsia="en-US" w:bidi="ar-SA"/>
        </w:rPr>
        <w:t xml:space="preserve">8.12.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w:t>
      </w:r>
      <w:r>
        <w:rPr>
          <w:rFonts w:ascii="GHEA Grapalat" w:eastAsiaTheme="minorHAnsi" w:hAnsi="GHEA Grapalat" w:cstheme="minorBidi"/>
          <w:sz w:val="22"/>
          <w:szCs w:val="22"/>
          <w:lang w:eastAsia="en-US" w:bidi="ar-SA"/>
        </w:rPr>
        <w:lastRenderedPageBreak/>
        <w:t>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Pr>
          <w:rFonts w:ascii="GHEA Grapalat" w:eastAsiaTheme="minorHAnsi" w:hAnsi="GHEA Grapalat" w:cstheme="minorBidi"/>
          <w:sz w:val="22"/>
          <w:szCs w:val="22"/>
          <w:lang w:val="hy-AM" w:eastAsia="en-US" w:bidi="ar-SA"/>
        </w:rPr>
        <w:t xml:space="preserve">. </w:t>
      </w:r>
      <w:r>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Pr>
          <w:rFonts w:ascii="GHEA Grapalat" w:eastAsiaTheme="minorHAnsi" w:hAnsi="GHEA Grapalat" w:cstheme="minorBidi"/>
          <w:sz w:val="22"/>
          <w:szCs w:val="22"/>
          <w:lang w:val="en-US" w:eastAsia="en-US" w:bidi="ar-SA"/>
        </w:rPr>
        <w:t>N</w:t>
      </w:r>
      <w:r w:rsidRPr="0098246F">
        <w:rPr>
          <w:rFonts w:ascii="GHEA Grapalat" w:eastAsiaTheme="minorHAnsi" w:hAnsi="GHEA Grapalat" w:cstheme="minorBidi"/>
          <w:sz w:val="22"/>
          <w:szCs w:val="22"/>
          <w:lang w:eastAsia="en-US" w:bidi="ar-SA"/>
        </w:rPr>
        <w:t xml:space="preserve"> </w:t>
      </w:r>
      <w:r>
        <w:rPr>
          <w:rFonts w:ascii="GHEA Grapalat" w:eastAsiaTheme="minorHAnsi" w:hAnsi="GHEA Grapalat" w:cstheme="minorBidi"/>
          <w:sz w:val="22"/>
          <w:szCs w:val="22"/>
          <w:lang w:eastAsia="en-US" w:bidi="ar-SA"/>
        </w:rPr>
        <w:t>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Pr>
          <w:rFonts w:ascii="GHEA Grapalat" w:eastAsiaTheme="minorHAnsi" w:hAnsi="GHEA Grapalat" w:cstheme="minorBidi"/>
          <w:sz w:val="20"/>
          <w:szCs w:val="20"/>
          <w:vertAlign w:val="superscript"/>
          <w:lang w:eastAsia="en-US" w:bidi="ar-SA"/>
        </w:rPr>
        <w:t>24</w:t>
      </w:r>
    </w:p>
    <w:p w14:paraId="17A50650" w14:textId="77777777" w:rsidR="0098246F" w:rsidRDefault="0098246F" w:rsidP="0098246F">
      <w:pPr>
        <w:widowControl w:val="0"/>
        <w:tabs>
          <w:tab w:val="left" w:pos="1276"/>
        </w:tabs>
        <w:spacing w:after="160"/>
        <w:ind w:firstLine="567"/>
        <w:jc w:val="both"/>
        <w:rPr>
          <w:rFonts w:ascii="GHEA Grapalat" w:hAnsi="GHEA Grapalat"/>
          <w:spacing w:val="-6"/>
        </w:rPr>
      </w:pPr>
      <w:r>
        <w:rPr>
          <w:rFonts w:ascii="GHEA Grapalat" w:hAnsi="GHEA Grapalat"/>
        </w:rPr>
        <w:t>8.13.</w:t>
      </w:r>
      <w:r>
        <w:rPr>
          <w:rFonts w:ascii="GHEA Grapalat" w:hAnsi="GHEA Grapalat"/>
        </w:rPr>
        <w:tab/>
      </w:r>
      <w:r>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30EFED13"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8.14.</w:t>
      </w:r>
      <w:r>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4. к</w:t>
      </w:r>
      <w:r>
        <w:rPr>
          <w:rFonts w:ascii="Courier New" w:hAnsi="Courier New" w:cs="Courier New"/>
          <w:lang w:val="en-US"/>
        </w:rPr>
        <w:t> </w:t>
      </w:r>
      <w:r>
        <w:rPr>
          <w:rFonts w:ascii="GHEA Grapalat" w:hAnsi="GHEA Grapalat"/>
        </w:rPr>
        <w:t>договору считаются неотъемлемой частью договора.</w:t>
      </w:r>
    </w:p>
    <w:p w14:paraId="7F66CCB6" w14:textId="77777777" w:rsidR="0098246F" w:rsidRDefault="0098246F" w:rsidP="0098246F">
      <w:pPr>
        <w:widowControl w:val="0"/>
        <w:tabs>
          <w:tab w:val="left" w:pos="1276"/>
        </w:tabs>
        <w:spacing w:after="160"/>
        <w:ind w:firstLine="567"/>
        <w:jc w:val="both"/>
        <w:rPr>
          <w:rFonts w:ascii="GHEA Grapalat" w:hAnsi="GHEA Grapalat"/>
        </w:rPr>
      </w:pPr>
      <w:r>
        <w:rPr>
          <w:rFonts w:ascii="GHEA Grapalat" w:hAnsi="GHEA Grapalat"/>
        </w:rPr>
        <w:t>8.15.</w:t>
      </w:r>
      <w:r>
        <w:rPr>
          <w:rFonts w:ascii="GHEA Grapalat" w:hAnsi="GHEA Grapalat"/>
        </w:rPr>
        <w:tab/>
        <w:t>К отношениям, связанным с договором, применяется право Республики Армения.</w:t>
      </w:r>
    </w:p>
    <w:p w14:paraId="25C86804" w14:textId="77777777" w:rsidR="0098246F" w:rsidRDefault="0098246F" w:rsidP="0098246F">
      <w:pPr>
        <w:widowControl w:val="0"/>
        <w:tabs>
          <w:tab w:val="left" w:pos="1276"/>
        </w:tabs>
        <w:spacing w:after="160"/>
        <w:ind w:firstLine="567"/>
        <w:jc w:val="both"/>
        <w:rPr>
          <w:ins w:id="16" w:author="Inesa Kocharyan" w:date="2025-02-19T10:37:00Z"/>
          <w:rFonts w:ascii="GHEA Grapalat" w:hAnsi="GHEA Grapalat"/>
        </w:rPr>
      </w:pPr>
      <w:r>
        <w:rPr>
          <w:rFonts w:ascii="GHEA Grapalat" w:hAnsi="GHEA Grapalat"/>
        </w:rPr>
        <w:t>8.16.</w:t>
      </w:r>
      <w:r>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144B2BB6" w14:textId="77777777" w:rsidR="0098246F" w:rsidRDefault="0098246F" w:rsidP="0098246F">
      <w:pPr>
        <w:widowControl w:val="0"/>
        <w:tabs>
          <w:tab w:val="left" w:pos="1276"/>
        </w:tabs>
        <w:spacing w:after="160"/>
        <w:ind w:firstLine="567"/>
        <w:jc w:val="both"/>
        <w:rPr>
          <w:ins w:id="17" w:author="Inesa Kocharyan" w:date="2025-02-19T10:34:00Z"/>
          <w:rFonts w:ascii="GHEA Grapalat" w:hAnsi="GHEA Grapalat"/>
        </w:rPr>
      </w:pPr>
      <w:r>
        <w:rPr>
          <w:rStyle w:val="ezkurwreuab5ozgtqnkl"/>
          <w:i/>
          <w:sz w:val="20"/>
          <w:szCs w:val="20"/>
          <w:vertAlign w:val="superscript"/>
        </w:rPr>
        <w:t>24</w:t>
      </w:r>
      <w:r>
        <w:rPr>
          <w:rStyle w:val="ezkurwreuab5ozgtqnkl"/>
          <w:i/>
          <w:sz w:val="20"/>
          <w:szCs w:val="20"/>
        </w:rPr>
        <w:t xml:space="preserve"> Если</w:t>
      </w:r>
      <w:r>
        <w:rPr>
          <w:i/>
          <w:sz w:val="20"/>
          <w:szCs w:val="20"/>
        </w:rPr>
        <w:t xml:space="preserve"> </w:t>
      </w:r>
      <w:r>
        <w:rPr>
          <w:rStyle w:val="ezkurwreuab5ozgtqnkl"/>
          <w:rFonts w:ascii="Sylfaen" w:hAnsi="Sylfaen"/>
          <w:i/>
          <w:sz w:val="20"/>
          <w:szCs w:val="20"/>
        </w:rPr>
        <w:t>П</w:t>
      </w:r>
      <w:r>
        <w:rPr>
          <w:rStyle w:val="ezkurwreuab5ozgtqnkl"/>
          <w:i/>
          <w:sz w:val="20"/>
          <w:szCs w:val="20"/>
        </w:rPr>
        <w:t>окупатель</w:t>
      </w:r>
      <w:r>
        <w:rPr>
          <w:i/>
          <w:sz w:val="20"/>
          <w:szCs w:val="20"/>
        </w:rPr>
        <w:t xml:space="preserve"> </w:t>
      </w:r>
      <w:r>
        <w:rPr>
          <w:rStyle w:val="ezkurwreuab5ozgtqnkl"/>
          <w:i/>
          <w:sz w:val="20"/>
          <w:szCs w:val="20"/>
        </w:rPr>
        <w:t>является</w:t>
      </w:r>
      <w:r>
        <w:rPr>
          <w:i/>
          <w:sz w:val="20"/>
          <w:szCs w:val="20"/>
        </w:rPr>
        <w:t xml:space="preserve"> </w:t>
      </w:r>
      <w:r>
        <w:rPr>
          <w:rStyle w:val="ezkurwreuab5ozgtqnkl"/>
          <w:i/>
          <w:sz w:val="20"/>
          <w:szCs w:val="20"/>
        </w:rPr>
        <w:t>заказчиком, не имеющим счета в казначействе, настоящий</w:t>
      </w:r>
      <w:r>
        <w:rPr>
          <w:i/>
          <w:sz w:val="20"/>
          <w:szCs w:val="20"/>
        </w:rPr>
        <w:t xml:space="preserve"> </w:t>
      </w:r>
      <w:r>
        <w:rPr>
          <w:rStyle w:val="ezkurwreuab5ozgtqnkl"/>
          <w:i/>
          <w:sz w:val="20"/>
          <w:szCs w:val="20"/>
        </w:rPr>
        <w:t>пункт</w:t>
      </w:r>
      <w:r>
        <w:rPr>
          <w:i/>
          <w:sz w:val="20"/>
          <w:szCs w:val="20"/>
        </w:rPr>
        <w:t xml:space="preserve"> </w:t>
      </w:r>
      <w:proofErr w:type="gramStart"/>
      <w:r>
        <w:rPr>
          <w:rStyle w:val="ezkurwreuab5ozgtqnkl"/>
          <w:i/>
          <w:sz w:val="20"/>
          <w:szCs w:val="20"/>
        </w:rPr>
        <w:t>редактируется</w:t>
      </w:r>
      <w:proofErr w:type="gramEnd"/>
      <w:r>
        <w:rPr>
          <w:i/>
          <w:sz w:val="20"/>
          <w:szCs w:val="20"/>
        </w:rPr>
        <w:t xml:space="preserve"> </w:t>
      </w:r>
      <w:r>
        <w:rPr>
          <w:rStyle w:val="ezkurwreuab5ozgtqnkl"/>
          <w:i/>
          <w:sz w:val="20"/>
          <w:szCs w:val="20"/>
        </w:rPr>
        <w:t>заменив</w:t>
      </w:r>
      <w:r>
        <w:rPr>
          <w:i/>
          <w:sz w:val="20"/>
          <w:szCs w:val="20"/>
        </w:rPr>
        <w:t xml:space="preserve"> </w:t>
      </w:r>
      <w:r>
        <w:rPr>
          <w:rStyle w:val="ezkurwreuab5ozgtqnkl"/>
          <w:i/>
          <w:sz w:val="20"/>
          <w:szCs w:val="20"/>
        </w:rPr>
        <w:t>слова</w:t>
      </w:r>
      <w:r>
        <w:rPr>
          <w:i/>
          <w:sz w:val="20"/>
          <w:szCs w:val="20"/>
        </w:rPr>
        <w:t xml:space="preserve"> </w:t>
      </w:r>
      <w:r>
        <w:rPr>
          <w:rStyle w:val="ezkurwreuab5ozgtqnkl"/>
          <w:i/>
          <w:sz w:val="20"/>
          <w:szCs w:val="20"/>
        </w:rPr>
        <w:t>"внесения платежного</w:t>
      </w:r>
      <w:r>
        <w:rPr>
          <w:i/>
          <w:sz w:val="20"/>
          <w:szCs w:val="20"/>
        </w:rPr>
        <w:t xml:space="preserve"> </w:t>
      </w:r>
      <w:r>
        <w:rPr>
          <w:rStyle w:val="ezkurwreuab5ozgtqnkl"/>
          <w:i/>
          <w:sz w:val="20"/>
          <w:szCs w:val="20"/>
        </w:rPr>
        <w:t>поручения</w:t>
      </w:r>
      <w:r>
        <w:rPr>
          <w:i/>
          <w:sz w:val="20"/>
          <w:szCs w:val="20"/>
        </w:rPr>
        <w:t xml:space="preserve"> </w:t>
      </w:r>
      <w:r>
        <w:rPr>
          <w:rStyle w:val="ezkurwreuab5ozgtqnkl"/>
          <w:i/>
          <w:sz w:val="20"/>
          <w:szCs w:val="20"/>
        </w:rPr>
        <w:t>и</w:t>
      </w:r>
      <w:r>
        <w:rPr>
          <w:i/>
          <w:sz w:val="20"/>
          <w:szCs w:val="20"/>
        </w:rPr>
        <w:t xml:space="preserve"> </w:t>
      </w:r>
      <w:r>
        <w:rPr>
          <w:rStyle w:val="ezkurwreuab5ozgtqnkl"/>
          <w:i/>
          <w:sz w:val="20"/>
          <w:szCs w:val="20"/>
        </w:rPr>
        <w:t>копии</w:t>
      </w:r>
      <w:r>
        <w:rPr>
          <w:i/>
          <w:sz w:val="20"/>
          <w:szCs w:val="20"/>
        </w:rPr>
        <w:t xml:space="preserve"> </w:t>
      </w:r>
      <w:r>
        <w:rPr>
          <w:rStyle w:val="ezkurwreuab5ozgtqnkl"/>
          <w:i/>
          <w:sz w:val="20"/>
          <w:szCs w:val="20"/>
        </w:rPr>
        <w:t>протокола</w:t>
      </w:r>
      <w:r>
        <w:rPr>
          <w:i/>
          <w:sz w:val="20"/>
          <w:szCs w:val="20"/>
        </w:rPr>
        <w:t xml:space="preserve"> </w:t>
      </w:r>
      <w:r>
        <w:rPr>
          <w:rStyle w:val="ezkurwreuab5ozgtqnkl"/>
          <w:i/>
          <w:sz w:val="20"/>
          <w:szCs w:val="20"/>
        </w:rPr>
        <w:t>в</w:t>
      </w:r>
      <w:r>
        <w:rPr>
          <w:i/>
          <w:sz w:val="20"/>
          <w:szCs w:val="20"/>
        </w:rPr>
        <w:t xml:space="preserve"> </w:t>
      </w:r>
      <w:r>
        <w:rPr>
          <w:rStyle w:val="ezkurwreuab5ozgtqnkl"/>
          <w:i/>
          <w:sz w:val="20"/>
          <w:szCs w:val="20"/>
        </w:rPr>
        <w:t>казначейскую</w:t>
      </w:r>
      <w:r>
        <w:rPr>
          <w:i/>
          <w:sz w:val="20"/>
          <w:szCs w:val="20"/>
        </w:rPr>
        <w:t xml:space="preserve"> </w:t>
      </w:r>
      <w:r>
        <w:rPr>
          <w:rStyle w:val="ezkurwreuab5ozgtqnkl"/>
          <w:i/>
          <w:sz w:val="20"/>
          <w:szCs w:val="20"/>
        </w:rPr>
        <w:t>систему</w:t>
      </w:r>
      <w:r>
        <w:rPr>
          <w:i/>
          <w:sz w:val="20"/>
          <w:szCs w:val="20"/>
        </w:rPr>
        <w:t xml:space="preserve"> </w:t>
      </w:r>
      <w:r>
        <w:rPr>
          <w:rStyle w:val="ezkurwreuab5ozgtqnkl"/>
          <w:i/>
          <w:sz w:val="20"/>
          <w:szCs w:val="20"/>
        </w:rPr>
        <w:t>уполномоченного органа"</w:t>
      </w:r>
      <w:r>
        <w:rPr>
          <w:i/>
          <w:sz w:val="20"/>
          <w:szCs w:val="20"/>
        </w:rPr>
        <w:t xml:space="preserve"> </w:t>
      </w:r>
      <w:r>
        <w:rPr>
          <w:rStyle w:val="ezkurwreuab5ozgtqnkl"/>
          <w:i/>
          <w:sz w:val="20"/>
          <w:szCs w:val="20"/>
        </w:rPr>
        <w:t>словами "выдачи платежного</w:t>
      </w:r>
      <w:r>
        <w:rPr>
          <w:i/>
          <w:sz w:val="20"/>
          <w:szCs w:val="20"/>
        </w:rPr>
        <w:t xml:space="preserve"> </w:t>
      </w:r>
      <w:r>
        <w:rPr>
          <w:rStyle w:val="ezkurwreuab5ozgtqnkl"/>
          <w:i/>
          <w:sz w:val="20"/>
          <w:szCs w:val="20"/>
        </w:rPr>
        <w:t>поручения</w:t>
      </w:r>
      <w:r>
        <w:rPr>
          <w:i/>
          <w:sz w:val="20"/>
          <w:szCs w:val="20"/>
        </w:rPr>
        <w:t xml:space="preserve"> </w:t>
      </w:r>
      <w:r>
        <w:rPr>
          <w:rStyle w:val="ezkurwreuab5ozgtqnkl"/>
          <w:i/>
          <w:sz w:val="20"/>
          <w:szCs w:val="20"/>
        </w:rPr>
        <w:t>банку"</w:t>
      </w:r>
      <w:ins w:id="18" w:author="Inesa Kocharyan" w:date="2025-02-19T10:34:00Z">
        <w:r>
          <w:rPr>
            <w:rFonts w:ascii="GHEA Grapalat" w:hAnsi="GHEA Grapalat"/>
          </w:rPr>
          <w:br w:type="page"/>
        </w:r>
      </w:ins>
    </w:p>
    <w:p w14:paraId="22D898D2" w14:textId="77777777" w:rsidR="0098246F" w:rsidRDefault="0098246F" w:rsidP="0098246F">
      <w:pPr>
        <w:widowControl w:val="0"/>
        <w:tabs>
          <w:tab w:val="left" w:pos="1276"/>
        </w:tabs>
        <w:spacing w:after="160"/>
        <w:jc w:val="both"/>
        <w:rPr>
          <w:rFonts w:ascii="GHEA Grapalat" w:hAnsi="GHEA Grapalat"/>
        </w:rPr>
      </w:pPr>
      <w:r>
        <w:rPr>
          <w:rFonts w:ascii="GHEA Grapalat" w:hAnsi="GHEA Grapalat"/>
        </w:rPr>
        <w:lastRenderedPageBreak/>
        <w:t>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Pr>
          <w:rFonts w:ascii="GHEA Grapalat" w:hAnsi="GHEA Grapalat"/>
          <w:lang w:val="hy-AM"/>
        </w:rPr>
        <w:t xml:space="preserve"> </w:t>
      </w:r>
      <w:r>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w:t>
      </w:r>
      <w:proofErr w:type="gramStart"/>
      <w:r>
        <w:rPr>
          <w:rFonts w:ascii="GHEA Grapalat" w:hAnsi="GHEA Grapalat"/>
        </w:rPr>
        <w:t>течение  -------</w:t>
      </w:r>
      <w:proofErr w:type="gramEnd"/>
      <w:r>
        <w:rPr>
          <w:rFonts w:ascii="GHEA Grapalat" w:hAnsi="GHEA Grapalat"/>
        </w:rPr>
        <w:t xml:space="preserve"> рабочих дней со дня получения извещения о заключении соглашения. В противном случае договор расторгается Покупателем в одностороннем порядке.</w:t>
      </w:r>
      <w:r>
        <w:rPr>
          <w:rStyle w:val="aff2"/>
          <w:rFonts w:ascii="GHEA Grapalat" w:hAnsi="GHEA Grapalat"/>
        </w:rPr>
        <w:t>25</w:t>
      </w:r>
    </w:p>
    <w:p w14:paraId="6A6B7080"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b/>
        </w:rPr>
      </w:pPr>
      <w:r>
        <w:rPr>
          <w:rFonts w:ascii="GHEA Grapalat" w:hAnsi="GHEA Grapalat"/>
          <w:b/>
        </w:rPr>
        <w:t>10. Адреса, банковские реквизиты и подписи Сторон</w:t>
      </w:r>
    </w:p>
    <w:tbl>
      <w:tblPr>
        <w:tblW w:w="9645" w:type="dxa"/>
        <w:tblInd w:w="409" w:type="dxa"/>
        <w:tblLayout w:type="fixed"/>
        <w:tblLook w:val="04A0" w:firstRow="1" w:lastRow="0" w:firstColumn="1" w:lastColumn="0" w:noHBand="0" w:noVBand="1"/>
      </w:tblPr>
      <w:tblGrid>
        <w:gridCol w:w="4539"/>
        <w:gridCol w:w="760"/>
        <w:gridCol w:w="4346"/>
      </w:tblGrid>
      <w:tr w:rsidR="0098246F" w14:paraId="1B41A02E" w14:textId="77777777" w:rsidTr="0098246F">
        <w:tc>
          <w:tcPr>
            <w:tcW w:w="4536" w:type="dxa"/>
            <w:hideMark/>
          </w:tcPr>
          <w:p w14:paraId="36C7D1E4" w14:textId="77777777" w:rsidR="0098246F" w:rsidRDefault="0098246F">
            <w:pPr>
              <w:widowControl w:val="0"/>
              <w:spacing w:after="160" w:line="256" w:lineRule="auto"/>
              <w:jc w:val="center"/>
              <w:rPr>
                <w:rFonts w:ascii="GHEA Grapalat" w:hAnsi="GHEA Grapalat" w:cs="Sylfaen"/>
                <w:b/>
                <w:bCs/>
                <w:lang w:eastAsia="en-US"/>
              </w:rPr>
            </w:pPr>
            <w:r>
              <w:rPr>
                <w:rFonts w:ascii="GHEA Grapalat" w:hAnsi="GHEA Grapalat"/>
                <w:b/>
                <w:lang w:eastAsia="en-US"/>
              </w:rPr>
              <w:t>ПОКУПАТЕЛЬ</w:t>
            </w:r>
          </w:p>
          <w:p w14:paraId="2ACBE72E" w14:textId="77777777" w:rsidR="0098246F" w:rsidRDefault="0098246F">
            <w:pPr>
              <w:widowControl w:val="0"/>
              <w:spacing w:line="256" w:lineRule="auto"/>
              <w:jc w:val="center"/>
              <w:rPr>
                <w:rFonts w:ascii="GHEA Grapalat" w:hAnsi="GHEA Grapalat"/>
                <w:lang w:val="en-US" w:eastAsia="en-US"/>
              </w:rPr>
            </w:pPr>
            <w:r>
              <w:rPr>
                <w:rFonts w:ascii="GHEA Grapalat" w:hAnsi="GHEA Grapalat"/>
                <w:lang w:val="en-US" w:eastAsia="en-US"/>
              </w:rPr>
              <w:t>_______________________</w:t>
            </w:r>
          </w:p>
          <w:p w14:paraId="6B7090E5" w14:textId="77777777" w:rsidR="0098246F" w:rsidRDefault="0098246F">
            <w:pPr>
              <w:widowControl w:val="0"/>
              <w:spacing w:after="160" w:line="256" w:lineRule="auto"/>
              <w:jc w:val="center"/>
              <w:rPr>
                <w:rFonts w:ascii="GHEA Grapalat" w:hAnsi="GHEA Grapalat"/>
                <w:sz w:val="16"/>
                <w:szCs w:val="16"/>
                <w:lang w:eastAsia="en-US"/>
              </w:rPr>
            </w:pPr>
            <w:r>
              <w:rPr>
                <w:rFonts w:ascii="GHEA Grapalat" w:hAnsi="GHEA Grapalat"/>
                <w:sz w:val="16"/>
                <w:szCs w:val="16"/>
                <w:lang w:eastAsia="en-US"/>
              </w:rPr>
              <w:t>/подпись/</w:t>
            </w:r>
          </w:p>
          <w:p w14:paraId="5873A271" w14:textId="77777777" w:rsidR="0098246F" w:rsidRDefault="0098246F">
            <w:pPr>
              <w:widowControl w:val="0"/>
              <w:spacing w:after="160" w:line="256" w:lineRule="auto"/>
              <w:jc w:val="center"/>
              <w:rPr>
                <w:rFonts w:ascii="GHEA Grapalat" w:hAnsi="GHEA Grapalat"/>
                <w:lang w:eastAsia="en-US"/>
              </w:rPr>
            </w:pPr>
            <w:r>
              <w:rPr>
                <w:rFonts w:ascii="GHEA Grapalat" w:hAnsi="GHEA Grapalat"/>
                <w:lang w:eastAsia="en-US"/>
              </w:rPr>
              <w:t>М. П.</w:t>
            </w:r>
          </w:p>
        </w:tc>
        <w:tc>
          <w:tcPr>
            <w:tcW w:w="760" w:type="dxa"/>
          </w:tcPr>
          <w:p w14:paraId="672BAFA0" w14:textId="77777777" w:rsidR="0098246F" w:rsidRDefault="0098246F">
            <w:pPr>
              <w:widowControl w:val="0"/>
              <w:spacing w:after="160" w:line="256" w:lineRule="auto"/>
              <w:jc w:val="center"/>
              <w:rPr>
                <w:rFonts w:ascii="GHEA Grapalat" w:hAnsi="GHEA Grapalat"/>
                <w:lang w:eastAsia="en-US"/>
              </w:rPr>
            </w:pPr>
          </w:p>
        </w:tc>
        <w:tc>
          <w:tcPr>
            <w:tcW w:w="4343" w:type="dxa"/>
            <w:hideMark/>
          </w:tcPr>
          <w:p w14:paraId="11FD8085" w14:textId="77777777" w:rsidR="0098246F" w:rsidRDefault="0098246F">
            <w:pPr>
              <w:widowControl w:val="0"/>
              <w:spacing w:after="160" w:line="256" w:lineRule="auto"/>
              <w:jc w:val="center"/>
              <w:rPr>
                <w:rFonts w:ascii="GHEA Grapalat" w:hAnsi="GHEA Grapalat" w:cs="Sylfaen"/>
                <w:b/>
                <w:bCs/>
                <w:lang w:eastAsia="en-US"/>
              </w:rPr>
            </w:pPr>
            <w:r>
              <w:rPr>
                <w:rFonts w:ascii="GHEA Grapalat" w:hAnsi="GHEA Grapalat"/>
                <w:b/>
                <w:lang w:eastAsia="en-US"/>
              </w:rPr>
              <w:t>ПРОДАВЕЦ</w:t>
            </w:r>
          </w:p>
          <w:p w14:paraId="4538174D" w14:textId="77777777" w:rsidR="0098246F" w:rsidRDefault="0098246F">
            <w:pPr>
              <w:widowControl w:val="0"/>
              <w:spacing w:line="256" w:lineRule="auto"/>
              <w:jc w:val="center"/>
              <w:rPr>
                <w:rFonts w:ascii="GHEA Grapalat" w:hAnsi="GHEA Grapalat"/>
                <w:lang w:val="en-US" w:eastAsia="en-US"/>
              </w:rPr>
            </w:pPr>
            <w:r>
              <w:rPr>
                <w:rFonts w:ascii="GHEA Grapalat" w:hAnsi="GHEA Grapalat"/>
                <w:lang w:val="en-US" w:eastAsia="en-US"/>
              </w:rPr>
              <w:t>______________________</w:t>
            </w:r>
          </w:p>
          <w:p w14:paraId="13E2CC87" w14:textId="77777777" w:rsidR="0098246F" w:rsidRDefault="0098246F">
            <w:pPr>
              <w:widowControl w:val="0"/>
              <w:spacing w:after="160" w:line="256" w:lineRule="auto"/>
              <w:jc w:val="center"/>
              <w:rPr>
                <w:rFonts w:ascii="GHEA Grapalat" w:hAnsi="GHEA Grapalat"/>
                <w:sz w:val="16"/>
                <w:szCs w:val="16"/>
                <w:lang w:eastAsia="en-US"/>
              </w:rPr>
            </w:pPr>
            <w:r>
              <w:rPr>
                <w:rFonts w:ascii="GHEA Grapalat" w:hAnsi="GHEA Grapalat"/>
                <w:sz w:val="16"/>
                <w:szCs w:val="16"/>
                <w:lang w:eastAsia="en-US"/>
              </w:rPr>
              <w:t>/подпись/</w:t>
            </w:r>
          </w:p>
          <w:p w14:paraId="7ECD0B90" w14:textId="77777777" w:rsidR="0098246F" w:rsidRDefault="0098246F">
            <w:pPr>
              <w:widowControl w:val="0"/>
              <w:spacing w:after="160" w:line="256" w:lineRule="auto"/>
              <w:jc w:val="center"/>
              <w:rPr>
                <w:rFonts w:ascii="GHEA Grapalat" w:hAnsi="GHEA Grapalat"/>
                <w:lang w:eastAsia="en-US"/>
              </w:rPr>
            </w:pPr>
            <w:r>
              <w:rPr>
                <w:rFonts w:ascii="GHEA Grapalat" w:hAnsi="GHEA Grapalat"/>
                <w:lang w:eastAsia="en-US"/>
              </w:rPr>
              <w:t>М. П.</w:t>
            </w:r>
          </w:p>
        </w:tc>
      </w:tr>
    </w:tbl>
    <w:p w14:paraId="3FAACAC5"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i/>
          <w:lang w:val="hy-AM"/>
        </w:rPr>
      </w:pPr>
    </w:p>
    <w:p w14:paraId="1631BB0A"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rPr>
      </w:pPr>
      <w:r>
        <w:rPr>
          <w:rFonts w:ascii="GHEA Grapalat" w:hAnsi="GHEA Grapalat"/>
          <w:i/>
        </w:rPr>
        <w:t>В случае необходимости в договор могут быть включены не</w:t>
      </w:r>
      <w:r>
        <w:rPr>
          <w:rFonts w:ascii="Courier New" w:hAnsi="Courier New" w:cs="Courier New"/>
          <w:i/>
          <w:lang w:val="en-US"/>
        </w:rPr>
        <w:t> </w:t>
      </w:r>
      <w:r>
        <w:rPr>
          <w:rFonts w:ascii="GHEA Grapalat" w:hAnsi="GHEA Grapalat"/>
          <w:i/>
        </w:rPr>
        <w:t>противоречащие законодательству Республики Армения положения.</w:t>
      </w:r>
    </w:p>
    <w:p w14:paraId="0CE12F73"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rPr>
          <w:rFonts w:ascii="GHEA Grapalat" w:hAnsi="GHEA Grapalat"/>
        </w:rPr>
      </w:pPr>
      <w:r>
        <w:rPr>
          <w:rFonts w:ascii="GHEA Grapalat" w:hAnsi="GHEA Grapalat"/>
        </w:rPr>
        <w:t>-----------------------</w:t>
      </w:r>
    </w:p>
    <w:p w14:paraId="35E606D3" w14:textId="77777777" w:rsidR="0098246F" w:rsidRDefault="0098246F" w:rsidP="0098246F">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Pr>
          <w:rFonts w:ascii="GHEA Grapalat" w:hAnsi="GHEA Grapalat"/>
          <w:i/>
          <w:vertAlign w:val="superscript"/>
        </w:rPr>
        <w:t xml:space="preserve">25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Pr>
          <w:rFonts w:ascii="GHEA Grapalat" w:hAnsi="GHEA Grapalat"/>
        </w:rPr>
        <w:t xml:space="preserve"> </w:t>
      </w:r>
    </w:p>
    <w:p w14:paraId="54A0A165" w14:textId="77777777" w:rsidR="0098246F" w:rsidRDefault="0098246F" w:rsidP="0098246F">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rPr>
      </w:pPr>
      <w:r>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315C8A3E" w14:textId="77777777" w:rsidR="0098246F" w:rsidRDefault="0098246F" w:rsidP="0098246F">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lang w:val="hy-AM" w:eastAsia="en-US"/>
        </w:rPr>
      </w:pPr>
      <w:r>
        <w:rPr>
          <w:rFonts w:asciiTheme="minorHAnsi" w:hAnsiTheme="minorHAnsi"/>
        </w:rPr>
        <w:t xml:space="preserve">   </w:t>
      </w:r>
      <w:r>
        <w:rPr>
          <w:rStyle w:val="ezkurwreuab5ozgtqnkl"/>
          <w:rFonts w:ascii="Cambria" w:hAnsi="Cambria" w:cs="Cambria"/>
          <w:i/>
        </w:rPr>
        <w:t>Срок</w:t>
      </w:r>
      <w:r>
        <w:rPr>
          <w:rStyle w:val="ezkurwreuab5ozgtqnkl"/>
          <w:i/>
        </w:rPr>
        <w:t xml:space="preserve">, </w:t>
      </w:r>
      <w:r>
        <w:rPr>
          <w:rStyle w:val="ezkurwreuab5ozgtqnkl"/>
          <w:rFonts w:ascii="Cambria" w:hAnsi="Cambria" w:cs="Cambria"/>
          <w:i/>
        </w:rPr>
        <w:t>установленный</w:t>
      </w:r>
      <w:r>
        <w:rPr>
          <w:i/>
        </w:rPr>
        <w:t xml:space="preserve"> </w:t>
      </w:r>
      <w:r>
        <w:rPr>
          <w:rFonts w:ascii="Cambria" w:hAnsi="Cambria"/>
          <w:i/>
        </w:rPr>
        <w:t xml:space="preserve">в </w:t>
      </w:r>
      <w:r>
        <w:rPr>
          <w:rStyle w:val="ezkurwreuab5ozgtqnkl"/>
          <w:i/>
        </w:rPr>
        <w:t>5</w:t>
      </w:r>
      <w:r>
        <w:rPr>
          <w:rStyle w:val="ezkurwreuab5ozgtqnkl"/>
          <w:rFonts w:asciiTheme="minorHAnsi" w:hAnsiTheme="minorHAnsi"/>
          <w:i/>
        </w:rPr>
        <w:t>-ом</w:t>
      </w:r>
      <w:r>
        <w:rPr>
          <w:i/>
        </w:rPr>
        <w:t xml:space="preserve"> </w:t>
      </w:r>
      <w:r>
        <w:rPr>
          <w:rStyle w:val="ezkurwreuab5ozgtqnkl"/>
          <w:rFonts w:ascii="Cambria" w:hAnsi="Cambria" w:cs="Cambria"/>
          <w:i/>
        </w:rPr>
        <w:t>предложении настоящего</w:t>
      </w:r>
      <w:r>
        <w:rPr>
          <w:i/>
        </w:rPr>
        <w:t xml:space="preserve"> </w:t>
      </w:r>
      <w:r>
        <w:rPr>
          <w:rStyle w:val="ezkurwreuab5ozgtqnkl"/>
          <w:rFonts w:ascii="Cambria" w:hAnsi="Cambria" w:cs="Cambria"/>
          <w:i/>
        </w:rPr>
        <w:t>пункта</w:t>
      </w:r>
      <w:r>
        <w:rPr>
          <w:i/>
        </w:rPr>
        <w:t xml:space="preserve">, </w:t>
      </w:r>
      <w:r>
        <w:rPr>
          <w:rStyle w:val="ezkurwreuab5ozgtqnkl"/>
          <w:rFonts w:ascii="Cambria" w:hAnsi="Cambria" w:cs="Cambria"/>
          <w:i/>
        </w:rPr>
        <w:t>не</w:t>
      </w:r>
      <w:r>
        <w:rPr>
          <w:i/>
        </w:rPr>
        <w:t xml:space="preserve"> </w:t>
      </w:r>
      <w:r>
        <w:rPr>
          <w:rStyle w:val="ezkurwreuab5ozgtqnkl"/>
          <w:rFonts w:ascii="Cambria" w:hAnsi="Cambria" w:cs="Cambria"/>
          <w:i/>
        </w:rPr>
        <w:t>может</w:t>
      </w:r>
      <w:r>
        <w:rPr>
          <w:rStyle w:val="ezkurwreuab5ozgtqnkl"/>
          <w:i/>
        </w:rPr>
        <w:t xml:space="preserve"> </w:t>
      </w:r>
      <w:r>
        <w:rPr>
          <w:rStyle w:val="ezkurwreuab5ozgtqnkl"/>
          <w:rFonts w:ascii="Cambria" w:hAnsi="Cambria" w:cs="Cambria"/>
          <w:i/>
        </w:rPr>
        <w:t>быть</w:t>
      </w:r>
      <w:r>
        <w:rPr>
          <w:rStyle w:val="ezkurwreuab5ozgtqnkl"/>
          <w:i/>
        </w:rPr>
        <w:t xml:space="preserve"> </w:t>
      </w:r>
      <w:r>
        <w:rPr>
          <w:rStyle w:val="ezkurwreuab5ozgtqnkl"/>
          <w:rFonts w:ascii="Cambria" w:hAnsi="Cambria" w:cs="Cambria"/>
          <w:i/>
        </w:rPr>
        <w:t>менее</w:t>
      </w:r>
      <w:r>
        <w:rPr>
          <w:i/>
        </w:rPr>
        <w:t xml:space="preserve"> </w:t>
      </w:r>
      <w:r>
        <w:rPr>
          <w:rStyle w:val="ezkurwreuab5ozgtqnkl"/>
          <w:i/>
        </w:rPr>
        <w:t>10</w:t>
      </w:r>
      <w:r>
        <w:rPr>
          <w:i/>
        </w:rPr>
        <w:t xml:space="preserve"> </w:t>
      </w:r>
      <w:r>
        <w:rPr>
          <w:rStyle w:val="ezkurwreuab5ozgtqnkl"/>
          <w:rFonts w:ascii="Cambria" w:hAnsi="Cambria" w:cs="Cambria"/>
          <w:i/>
        </w:rPr>
        <w:t>рабочих</w:t>
      </w:r>
      <w:r>
        <w:rPr>
          <w:i/>
        </w:rPr>
        <w:t xml:space="preserve"> </w:t>
      </w:r>
      <w:r>
        <w:rPr>
          <w:rStyle w:val="ezkurwreuab5ozgtqnkl"/>
          <w:rFonts w:ascii="Cambria" w:hAnsi="Cambria" w:cs="Cambria"/>
          <w:i/>
        </w:rPr>
        <w:t>дней</w:t>
      </w:r>
      <w:r>
        <w:rPr>
          <w:rStyle w:val="ezkurwreuab5ozgtqnkl"/>
          <w:rFonts w:ascii="Cambria" w:hAnsi="Cambria" w:cs="Cambria"/>
          <w:i/>
          <w:lang w:val="hy-AM"/>
        </w:rPr>
        <w:t>.</w:t>
      </w:r>
    </w:p>
    <w:p w14:paraId="46302B3D"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lang w:val="hy-AM"/>
          <w:rPrChange w:id="19" w:author="Unknown" w:date="2025-02-19T10:34:00Z">
            <w:rPr>
              <w:rFonts w:ascii="GHEA Grapalat" w:hAnsi="GHEA Grapalat"/>
            </w:rPr>
          </w:rPrChange>
        </w:rPr>
        <w:sectPr w:rsidR="0098246F">
          <w:footnotePr>
            <w:pos w:val="beneathText"/>
          </w:footnotePr>
          <w:pgSz w:w="11906" w:h="16838"/>
          <w:pgMar w:top="993" w:right="1418" w:bottom="1418" w:left="1418" w:header="561" w:footer="561" w:gutter="0"/>
          <w:cols w:space="720"/>
        </w:sectPr>
      </w:pPr>
    </w:p>
    <w:p w14:paraId="40F79E46"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i/>
        </w:rPr>
      </w:pPr>
      <w:r>
        <w:rPr>
          <w:rFonts w:ascii="GHEA Grapalat" w:hAnsi="GHEA Grapalat"/>
          <w:i/>
        </w:rPr>
        <w:lastRenderedPageBreak/>
        <w:t>Приложение № 1</w:t>
      </w:r>
    </w:p>
    <w:p w14:paraId="767FB878"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Pr>
          <w:rFonts w:ascii="GHEA Grapalat" w:hAnsi="GHEA Grapalat"/>
          <w:i/>
        </w:rPr>
        <w:tab/>
        <w:t>г.</w:t>
      </w:r>
    </w:p>
    <w:p w14:paraId="1CD4DA05"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rPr>
      </w:pPr>
      <w:r>
        <w:rPr>
          <w:rFonts w:ascii="GHEA Grapalat" w:hAnsi="GHEA Grapalat"/>
        </w:rPr>
        <w:t>ТЕХНИЧЕСКАЯ ХАРАКТЕРИСТИКА-ГРАФИК ЗАКУПКИ</w:t>
      </w:r>
      <w:r>
        <w:rPr>
          <w:rStyle w:val="aff2"/>
          <w:rFonts w:ascii="GHEA Grapalat" w:hAnsi="GHEA Grapalat"/>
        </w:rPr>
        <w:footnoteReference w:customMarkFollows="1" w:id="26"/>
        <w:t>*</w:t>
      </w:r>
    </w:p>
    <w:p w14:paraId="2CBCA033"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rPr>
      </w:pPr>
      <w:r>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021"/>
        <w:gridCol w:w="1134"/>
        <w:gridCol w:w="1418"/>
        <w:gridCol w:w="4093"/>
        <w:gridCol w:w="1085"/>
        <w:gridCol w:w="1559"/>
        <w:gridCol w:w="1134"/>
        <w:gridCol w:w="850"/>
        <w:gridCol w:w="709"/>
        <w:gridCol w:w="1158"/>
        <w:gridCol w:w="947"/>
      </w:tblGrid>
      <w:tr w:rsidR="0098246F" w14:paraId="3B3B9332" w14:textId="77777777" w:rsidTr="0098246F">
        <w:trPr>
          <w:jc w:val="center"/>
        </w:trPr>
        <w:tc>
          <w:tcPr>
            <w:tcW w:w="16350" w:type="dxa"/>
            <w:gridSpan w:val="12"/>
            <w:tcBorders>
              <w:top w:val="single" w:sz="4" w:space="0" w:color="auto"/>
              <w:left w:val="single" w:sz="4" w:space="0" w:color="auto"/>
              <w:bottom w:val="single" w:sz="4" w:space="0" w:color="auto"/>
              <w:right w:val="single" w:sz="4" w:space="0" w:color="auto"/>
            </w:tcBorders>
            <w:hideMark/>
          </w:tcPr>
          <w:p w14:paraId="5B5A88B6" w14:textId="77777777" w:rsidR="0098246F" w:rsidRDefault="0098246F">
            <w:pPr>
              <w:widowControl w:val="0"/>
              <w:spacing w:line="256" w:lineRule="auto"/>
              <w:jc w:val="center"/>
              <w:rPr>
                <w:rFonts w:ascii="GHEA Grapalat" w:hAnsi="GHEA Grapalat"/>
                <w:sz w:val="16"/>
                <w:szCs w:val="16"/>
                <w:lang w:eastAsia="en-US"/>
              </w:rPr>
            </w:pPr>
            <w:r>
              <w:rPr>
                <w:rFonts w:ascii="GHEA Grapalat" w:hAnsi="GHEA Grapalat"/>
                <w:sz w:val="16"/>
                <w:szCs w:val="16"/>
                <w:lang w:eastAsia="en-US"/>
              </w:rPr>
              <w:t>Товар</w:t>
            </w:r>
          </w:p>
        </w:tc>
      </w:tr>
      <w:tr w:rsidR="0098246F" w14:paraId="6063C454" w14:textId="77777777" w:rsidTr="0098246F">
        <w:trPr>
          <w:trHeight w:val="219"/>
          <w:jc w:val="center"/>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14:paraId="778AC046" w14:textId="77777777" w:rsidR="0098246F" w:rsidRDefault="0098246F">
            <w:pPr>
              <w:widowControl w:val="0"/>
              <w:spacing w:line="256" w:lineRule="auto"/>
              <w:jc w:val="center"/>
              <w:rPr>
                <w:rFonts w:ascii="GHEA Grapalat" w:hAnsi="GHEA Grapalat"/>
                <w:sz w:val="16"/>
                <w:szCs w:val="16"/>
                <w:lang w:eastAsia="en-US"/>
              </w:rPr>
            </w:pPr>
            <w:r>
              <w:rPr>
                <w:rFonts w:ascii="GHEA Grapalat" w:hAnsi="GHEA Grapalat"/>
                <w:sz w:val="16"/>
                <w:szCs w:val="16"/>
                <w:lang w:eastAsia="en-US"/>
              </w:rPr>
              <w:t xml:space="preserve">номер предусмотренного </w:t>
            </w:r>
            <w:r>
              <w:rPr>
                <w:rFonts w:ascii="GHEA Grapalat" w:hAnsi="GHEA Grapalat"/>
                <w:spacing w:val="-6"/>
                <w:sz w:val="16"/>
                <w:szCs w:val="16"/>
                <w:lang w:eastAsia="en-US"/>
              </w:rPr>
              <w:t>приглашением</w:t>
            </w:r>
            <w:r>
              <w:rPr>
                <w:rFonts w:ascii="GHEA Grapalat" w:hAnsi="GHEA Grapalat"/>
                <w:sz w:val="16"/>
                <w:szCs w:val="16"/>
                <w:lang w:eastAsia="en-US"/>
              </w:rPr>
              <w:t xml:space="preserve"> лота</w:t>
            </w:r>
          </w:p>
        </w:tc>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0FF38D7" w14:textId="77777777" w:rsidR="0098246F" w:rsidRDefault="0098246F">
            <w:pPr>
              <w:widowControl w:val="0"/>
              <w:spacing w:line="256" w:lineRule="auto"/>
              <w:jc w:val="center"/>
              <w:rPr>
                <w:rFonts w:ascii="GHEA Grapalat" w:hAnsi="GHEA Grapalat"/>
                <w:sz w:val="16"/>
                <w:szCs w:val="16"/>
                <w:lang w:eastAsia="en-US"/>
              </w:rPr>
            </w:pPr>
            <w:r>
              <w:rPr>
                <w:rFonts w:ascii="GHEA Grapalat" w:hAnsi="GHEA Grapalat"/>
                <w:sz w:val="16"/>
                <w:szCs w:val="16"/>
                <w:lang w:eastAsia="en-US"/>
              </w:rPr>
              <w:t xml:space="preserve"> (CPV)</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A3449DF" w14:textId="77777777" w:rsidR="0098246F" w:rsidRDefault="0098246F">
            <w:pPr>
              <w:widowControl w:val="0"/>
              <w:spacing w:line="256" w:lineRule="auto"/>
              <w:jc w:val="center"/>
              <w:rPr>
                <w:rFonts w:ascii="GHEA Grapalat" w:hAnsi="GHEA Grapalat"/>
                <w:sz w:val="16"/>
                <w:szCs w:val="16"/>
                <w:lang w:val="en-US" w:eastAsia="en-US"/>
              </w:rPr>
            </w:pPr>
            <w:r>
              <w:rPr>
                <w:rFonts w:ascii="GHEA Grapalat" w:hAnsi="GHEA Grapalat"/>
                <w:sz w:val="16"/>
                <w:szCs w:val="16"/>
                <w:lang w:eastAsia="en-US"/>
              </w:rPr>
              <w:t xml:space="preserve">наименование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302F1F0" w14:textId="77777777" w:rsidR="0098246F" w:rsidRDefault="0098246F">
            <w:pPr>
              <w:widowControl w:val="0"/>
              <w:spacing w:line="256" w:lineRule="auto"/>
              <w:ind w:left="-96" w:right="-108"/>
              <w:jc w:val="center"/>
              <w:rPr>
                <w:rFonts w:ascii="GHEA Grapalat" w:hAnsi="GHEA Grapalat"/>
                <w:sz w:val="16"/>
                <w:szCs w:val="16"/>
                <w:lang w:eastAsia="en-US"/>
              </w:rPr>
            </w:pPr>
            <w:r>
              <w:rPr>
                <w:rFonts w:ascii="GHEA Grapalat" w:hAnsi="GHEA Grapalat"/>
                <w:sz w:val="16"/>
                <w:szCs w:val="16"/>
                <w:lang w:eastAsia="en-US"/>
              </w:rPr>
              <w:t>товарный знак,</w:t>
            </w:r>
            <w:r>
              <w:rPr>
                <w:rFonts w:ascii="GHEA Grapalat" w:hAnsi="GHEA Grapalat"/>
                <w:sz w:val="16"/>
                <w:szCs w:val="16"/>
                <w:lang w:val="hy-AM" w:eastAsia="en-US"/>
              </w:rPr>
              <w:t xml:space="preserve"> </w:t>
            </w:r>
            <w:r>
              <w:rPr>
                <w:rFonts w:ascii="GHEA Grapalat" w:hAnsi="GHEA Grapalat"/>
                <w:sz w:val="16"/>
                <w:szCs w:val="16"/>
                <w:lang w:eastAsia="en-US"/>
              </w:rPr>
              <w:t>фирменное наименование, модель</w:t>
            </w:r>
            <w:r>
              <w:rPr>
                <w:rFonts w:ascii="GHEA Grapalat" w:hAnsi="GHEA Grapalat"/>
                <w:sz w:val="16"/>
                <w:szCs w:val="16"/>
                <w:lang w:val="hy-AM" w:eastAsia="en-US"/>
              </w:rPr>
              <w:t xml:space="preserve"> </w:t>
            </w:r>
            <w:r>
              <w:rPr>
                <w:rFonts w:ascii="GHEA Grapalat" w:hAnsi="GHEA Grapalat"/>
                <w:sz w:val="16"/>
                <w:szCs w:val="16"/>
                <w:lang w:eastAsia="en-US"/>
              </w:rPr>
              <w:t xml:space="preserve">и наименование производителя </w:t>
            </w:r>
            <w:r>
              <w:rPr>
                <w:rStyle w:val="aff2"/>
                <w:rFonts w:ascii="GHEA Grapalat" w:hAnsi="GHEA Grapalat"/>
                <w:sz w:val="16"/>
                <w:szCs w:val="16"/>
                <w:lang w:eastAsia="en-US"/>
              </w:rPr>
              <w:footnoteReference w:customMarkFollows="1" w:id="27"/>
              <w:t>**</w:t>
            </w:r>
          </w:p>
        </w:tc>
        <w:tc>
          <w:tcPr>
            <w:tcW w:w="4093" w:type="dxa"/>
            <w:vMerge w:val="restart"/>
            <w:tcBorders>
              <w:top w:val="single" w:sz="4" w:space="0" w:color="auto"/>
              <w:left w:val="single" w:sz="4" w:space="0" w:color="auto"/>
              <w:bottom w:val="single" w:sz="4" w:space="0" w:color="auto"/>
              <w:right w:val="single" w:sz="4" w:space="0" w:color="auto"/>
            </w:tcBorders>
            <w:vAlign w:val="center"/>
            <w:hideMark/>
          </w:tcPr>
          <w:p w14:paraId="63085CD3" w14:textId="77777777" w:rsidR="0098246F" w:rsidRDefault="0098246F">
            <w:pPr>
              <w:widowControl w:val="0"/>
              <w:spacing w:line="256" w:lineRule="auto"/>
              <w:ind w:left="-108" w:right="-59"/>
              <w:jc w:val="center"/>
              <w:rPr>
                <w:rFonts w:ascii="GHEA Grapalat" w:hAnsi="GHEA Grapalat"/>
                <w:sz w:val="16"/>
                <w:szCs w:val="16"/>
                <w:lang w:eastAsia="en-US"/>
              </w:rPr>
            </w:pPr>
            <w:r>
              <w:rPr>
                <w:rFonts w:ascii="GHEA Grapalat" w:hAnsi="GHEA Grapalat"/>
                <w:sz w:val="16"/>
                <w:szCs w:val="16"/>
                <w:lang w:eastAsia="en-US"/>
              </w:rPr>
              <w:t>техническая характеристика</w:t>
            </w:r>
          </w:p>
        </w:tc>
        <w:tc>
          <w:tcPr>
            <w:tcW w:w="1085" w:type="dxa"/>
            <w:vMerge w:val="restart"/>
            <w:tcBorders>
              <w:top w:val="single" w:sz="4" w:space="0" w:color="auto"/>
              <w:left w:val="single" w:sz="4" w:space="0" w:color="auto"/>
              <w:bottom w:val="single" w:sz="4" w:space="0" w:color="auto"/>
              <w:right w:val="single" w:sz="4" w:space="0" w:color="auto"/>
            </w:tcBorders>
            <w:vAlign w:val="center"/>
            <w:hideMark/>
          </w:tcPr>
          <w:p w14:paraId="52DE0648" w14:textId="77777777" w:rsidR="0098246F" w:rsidRDefault="0098246F">
            <w:pPr>
              <w:widowControl w:val="0"/>
              <w:spacing w:line="256" w:lineRule="auto"/>
              <w:ind w:left="-48" w:right="-108"/>
              <w:jc w:val="center"/>
              <w:rPr>
                <w:rFonts w:ascii="GHEA Grapalat" w:hAnsi="GHEA Grapalat"/>
                <w:sz w:val="16"/>
                <w:szCs w:val="16"/>
                <w:lang w:eastAsia="en-US"/>
              </w:rPr>
            </w:pPr>
            <w:r>
              <w:rPr>
                <w:rFonts w:ascii="GHEA Grapalat" w:hAnsi="GHEA Grapalat"/>
                <w:sz w:val="16"/>
                <w:szCs w:val="16"/>
                <w:lang w:eastAsia="en-US"/>
              </w:rPr>
              <w:t>единица измерения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AA3ED1F" w14:textId="77777777" w:rsidR="0098246F" w:rsidRDefault="0098246F">
            <w:pPr>
              <w:widowControl w:val="0"/>
              <w:spacing w:line="256" w:lineRule="auto"/>
              <w:ind w:left="-108" w:right="-108"/>
              <w:jc w:val="center"/>
              <w:rPr>
                <w:rFonts w:ascii="GHEA Grapalat" w:hAnsi="GHEA Grapalat"/>
                <w:sz w:val="16"/>
                <w:szCs w:val="16"/>
                <w:lang w:eastAsia="en-US"/>
              </w:rPr>
            </w:pPr>
            <w:r>
              <w:rPr>
                <w:rFonts w:ascii="GHEA Grapalat" w:hAnsi="GHEA Grapalat"/>
                <w:sz w:val="16"/>
                <w:szCs w:val="16"/>
                <w:lang w:eastAsia="en-US"/>
              </w:rPr>
              <w:t>цена единицы/драмов РА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DCC867D" w14:textId="77777777" w:rsidR="0098246F" w:rsidRDefault="0098246F">
            <w:pPr>
              <w:widowControl w:val="0"/>
              <w:spacing w:line="256" w:lineRule="auto"/>
              <w:ind w:left="-108" w:right="-108"/>
              <w:jc w:val="center"/>
              <w:rPr>
                <w:rFonts w:ascii="GHEA Grapalat" w:hAnsi="GHEA Grapalat"/>
                <w:sz w:val="16"/>
                <w:szCs w:val="16"/>
                <w:lang w:eastAsia="en-US"/>
              </w:rPr>
            </w:pPr>
            <w:r>
              <w:rPr>
                <w:rFonts w:ascii="GHEA Grapalat" w:hAnsi="GHEA Grapalat"/>
                <w:sz w:val="16"/>
                <w:szCs w:val="16"/>
                <w:lang w:eastAsia="en-US"/>
              </w:rPr>
              <w:t>общая цена/драмов РА</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5A506D82" w14:textId="77777777" w:rsidR="0098246F" w:rsidRDefault="0098246F">
            <w:pPr>
              <w:widowControl w:val="0"/>
              <w:spacing w:line="256" w:lineRule="auto"/>
              <w:ind w:left="-126" w:right="-108"/>
              <w:jc w:val="center"/>
              <w:rPr>
                <w:rFonts w:ascii="GHEA Grapalat" w:hAnsi="GHEA Grapalat"/>
                <w:sz w:val="16"/>
                <w:szCs w:val="16"/>
                <w:lang w:eastAsia="en-US"/>
              </w:rPr>
            </w:pPr>
            <w:r>
              <w:rPr>
                <w:rFonts w:ascii="GHEA Grapalat" w:hAnsi="GHEA Grapalat"/>
                <w:sz w:val="16"/>
                <w:szCs w:val="16"/>
                <w:lang w:eastAsia="en-US"/>
              </w:rPr>
              <w:t>общий объем</w:t>
            </w:r>
          </w:p>
        </w:tc>
        <w:tc>
          <w:tcPr>
            <w:tcW w:w="2814" w:type="dxa"/>
            <w:gridSpan w:val="3"/>
            <w:tcBorders>
              <w:top w:val="single" w:sz="4" w:space="0" w:color="auto"/>
              <w:left w:val="single" w:sz="4" w:space="0" w:color="auto"/>
              <w:bottom w:val="single" w:sz="4" w:space="0" w:color="auto"/>
              <w:right w:val="single" w:sz="4" w:space="0" w:color="auto"/>
            </w:tcBorders>
            <w:vAlign w:val="center"/>
            <w:hideMark/>
          </w:tcPr>
          <w:p w14:paraId="5A85F70E" w14:textId="77777777" w:rsidR="0098246F" w:rsidRDefault="0098246F">
            <w:pPr>
              <w:widowControl w:val="0"/>
              <w:spacing w:line="256" w:lineRule="auto"/>
              <w:jc w:val="center"/>
              <w:rPr>
                <w:rFonts w:ascii="GHEA Grapalat" w:hAnsi="GHEA Grapalat"/>
                <w:sz w:val="16"/>
                <w:szCs w:val="16"/>
                <w:lang w:eastAsia="en-US"/>
              </w:rPr>
            </w:pPr>
            <w:r>
              <w:rPr>
                <w:rFonts w:ascii="GHEA Grapalat" w:hAnsi="GHEA Grapalat"/>
                <w:sz w:val="16"/>
                <w:szCs w:val="16"/>
                <w:lang w:eastAsia="en-US"/>
              </w:rPr>
              <w:t>поставки</w:t>
            </w:r>
          </w:p>
        </w:tc>
      </w:tr>
      <w:tr w:rsidR="0098246F" w14:paraId="1B855398" w14:textId="77777777" w:rsidTr="0098246F">
        <w:trPr>
          <w:trHeight w:val="445"/>
          <w:jc w:val="center"/>
        </w:trPr>
        <w:tc>
          <w:tcPr>
            <w:tcW w:w="1242" w:type="dxa"/>
            <w:vMerge/>
            <w:tcBorders>
              <w:top w:val="single" w:sz="4" w:space="0" w:color="auto"/>
              <w:left w:val="single" w:sz="4" w:space="0" w:color="auto"/>
              <w:bottom w:val="single" w:sz="4" w:space="0" w:color="auto"/>
              <w:right w:val="single" w:sz="4" w:space="0" w:color="auto"/>
            </w:tcBorders>
            <w:vAlign w:val="center"/>
            <w:hideMark/>
          </w:tcPr>
          <w:p w14:paraId="6E6FA819" w14:textId="77777777" w:rsidR="0098246F" w:rsidRDefault="0098246F">
            <w:pPr>
              <w:spacing w:line="256" w:lineRule="auto"/>
              <w:rPr>
                <w:rFonts w:ascii="GHEA Grapalat" w:hAnsi="GHEA Grapalat"/>
                <w:sz w:val="16"/>
                <w:szCs w:val="16"/>
                <w:lang w:eastAsia="en-US"/>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14:paraId="4C90C244" w14:textId="77777777" w:rsidR="0098246F" w:rsidRDefault="0098246F">
            <w:pPr>
              <w:spacing w:line="256" w:lineRule="auto"/>
              <w:rPr>
                <w:rFonts w:ascii="GHEA Grapalat" w:hAnsi="GHEA Grapalat"/>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87975DB" w14:textId="77777777" w:rsidR="0098246F" w:rsidRDefault="0098246F">
            <w:pPr>
              <w:spacing w:line="256" w:lineRule="auto"/>
              <w:rPr>
                <w:rFonts w:ascii="GHEA Grapalat" w:hAnsi="GHEA Grapalat"/>
                <w:sz w:val="16"/>
                <w:szCs w:val="16"/>
                <w:lang w:val="en-US" w:eastAsia="en-U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6AB3385" w14:textId="77777777" w:rsidR="0098246F" w:rsidRDefault="0098246F">
            <w:pPr>
              <w:spacing w:line="256" w:lineRule="auto"/>
              <w:rPr>
                <w:rFonts w:ascii="GHEA Grapalat" w:hAnsi="GHEA Grapalat"/>
                <w:sz w:val="16"/>
                <w:szCs w:val="16"/>
                <w:lang w:eastAsia="en-US"/>
              </w:rPr>
            </w:pPr>
          </w:p>
        </w:tc>
        <w:tc>
          <w:tcPr>
            <w:tcW w:w="4093" w:type="dxa"/>
            <w:vMerge/>
            <w:tcBorders>
              <w:top w:val="single" w:sz="4" w:space="0" w:color="auto"/>
              <w:left w:val="single" w:sz="4" w:space="0" w:color="auto"/>
              <w:bottom w:val="single" w:sz="4" w:space="0" w:color="auto"/>
              <w:right w:val="single" w:sz="4" w:space="0" w:color="auto"/>
            </w:tcBorders>
            <w:vAlign w:val="center"/>
            <w:hideMark/>
          </w:tcPr>
          <w:p w14:paraId="40E42A71" w14:textId="77777777" w:rsidR="0098246F" w:rsidRDefault="0098246F">
            <w:pPr>
              <w:spacing w:line="256" w:lineRule="auto"/>
              <w:rPr>
                <w:rFonts w:ascii="GHEA Grapalat" w:hAnsi="GHEA Grapalat"/>
                <w:sz w:val="16"/>
                <w:szCs w:val="16"/>
                <w:lang w:eastAsia="en-US"/>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14:paraId="0C3D0294" w14:textId="77777777" w:rsidR="0098246F" w:rsidRDefault="0098246F">
            <w:pPr>
              <w:spacing w:line="256" w:lineRule="auto"/>
              <w:rPr>
                <w:rFonts w:ascii="GHEA Grapalat" w:hAnsi="GHEA Grapalat"/>
                <w:sz w:val="16"/>
                <w:szCs w:val="16"/>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B988CDC" w14:textId="77777777" w:rsidR="0098246F" w:rsidRDefault="0098246F">
            <w:pPr>
              <w:spacing w:line="256" w:lineRule="auto"/>
              <w:rPr>
                <w:rFonts w:ascii="GHEA Grapalat" w:hAnsi="GHEA Grapalat"/>
                <w:sz w:val="16"/>
                <w:szCs w:val="16"/>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6608407" w14:textId="77777777" w:rsidR="0098246F" w:rsidRDefault="0098246F">
            <w:pPr>
              <w:spacing w:line="256" w:lineRule="auto"/>
              <w:rPr>
                <w:rFonts w:ascii="GHEA Grapalat" w:hAnsi="GHEA Grapalat"/>
                <w:sz w:val="16"/>
                <w:szCs w:val="16"/>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FB5CB8B" w14:textId="77777777" w:rsidR="0098246F" w:rsidRDefault="0098246F">
            <w:pPr>
              <w:spacing w:line="256" w:lineRule="auto"/>
              <w:rPr>
                <w:rFonts w:ascii="GHEA Grapalat" w:hAnsi="GHEA Grapalat"/>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C4E8CE0" w14:textId="77777777" w:rsidR="0098246F" w:rsidRDefault="0098246F">
            <w:pPr>
              <w:widowControl w:val="0"/>
              <w:spacing w:line="256" w:lineRule="auto"/>
              <w:ind w:left="-108" w:right="-108"/>
              <w:jc w:val="center"/>
              <w:rPr>
                <w:rFonts w:ascii="GHEA Grapalat" w:hAnsi="GHEA Grapalat"/>
                <w:sz w:val="16"/>
                <w:szCs w:val="16"/>
                <w:lang w:eastAsia="en-US"/>
              </w:rPr>
            </w:pPr>
            <w:r>
              <w:rPr>
                <w:rFonts w:ascii="GHEA Grapalat" w:hAnsi="GHEA Grapalat"/>
                <w:sz w:val="16"/>
                <w:szCs w:val="16"/>
                <w:lang w:eastAsia="en-US"/>
              </w:rPr>
              <w:t>адрес</w:t>
            </w:r>
          </w:p>
        </w:tc>
        <w:tc>
          <w:tcPr>
            <w:tcW w:w="1158" w:type="dxa"/>
            <w:tcBorders>
              <w:top w:val="single" w:sz="4" w:space="0" w:color="auto"/>
              <w:left w:val="single" w:sz="4" w:space="0" w:color="auto"/>
              <w:bottom w:val="single" w:sz="4" w:space="0" w:color="auto"/>
              <w:right w:val="single" w:sz="4" w:space="0" w:color="auto"/>
            </w:tcBorders>
            <w:vAlign w:val="center"/>
            <w:hideMark/>
          </w:tcPr>
          <w:p w14:paraId="6C7F7777" w14:textId="77777777" w:rsidR="0098246F" w:rsidRDefault="0098246F">
            <w:pPr>
              <w:widowControl w:val="0"/>
              <w:spacing w:line="256" w:lineRule="auto"/>
              <w:ind w:left="-46" w:right="-84"/>
              <w:jc w:val="center"/>
              <w:rPr>
                <w:rFonts w:ascii="GHEA Grapalat" w:hAnsi="GHEA Grapalat"/>
                <w:sz w:val="16"/>
                <w:szCs w:val="16"/>
                <w:lang w:eastAsia="en-US"/>
              </w:rPr>
            </w:pPr>
            <w:r>
              <w:rPr>
                <w:rFonts w:ascii="GHEA Grapalat" w:hAnsi="GHEA Grapalat"/>
                <w:sz w:val="16"/>
                <w:szCs w:val="16"/>
                <w:lang w:eastAsia="en-US"/>
              </w:rPr>
              <w:t>подлежащее поставке количество товара</w:t>
            </w:r>
          </w:p>
        </w:tc>
        <w:tc>
          <w:tcPr>
            <w:tcW w:w="947" w:type="dxa"/>
            <w:tcBorders>
              <w:top w:val="single" w:sz="4" w:space="0" w:color="auto"/>
              <w:left w:val="single" w:sz="4" w:space="0" w:color="auto"/>
              <w:bottom w:val="single" w:sz="4" w:space="0" w:color="auto"/>
              <w:right w:val="single" w:sz="4" w:space="0" w:color="auto"/>
            </w:tcBorders>
            <w:vAlign w:val="center"/>
            <w:hideMark/>
          </w:tcPr>
          <w:p w14:paraId="71170770" w14:textId="77777777" w:rsidR="0098246F" w:rsidRDefault="0098246F">
            <w:pPr>
              <w:widowControl w:val="0"/>
              <w:spacing w:line="256" w:lineRule="auto"/>
              <w:ind w:left="-132" w:right="-129"/>
              <w:jc w:val="center"/>
              <w:rPr>
                <w:rFonts w:ascii="GHEA Grapalat" w:hAnsi="GHEA Grapalat"/>
                <w:sz w:val="16"/>
                <w:szCs w:val="16"/>
                <w:lang w:val="en-US" w:eastAsia="en-US"/>
              </w:rPr>
            </w:pPr>
            <w:r>
              <w:rPr>
                <w:rFonts w:ascii="GHEA Grapalat" w:hAnsi="GHEA Grapalat"/>
                <w:sz w:val="16"/>
                <w:szCs w:val="16"/>
                <w:lang w:eastAsia="en-US"/>
              </w:rPr>
              <w:t>срок</w:t>
            </w:r>
            <w:r>
              <w:rPr>
                <w:rStyle w:val="aff2"/>
                <w:rFonts w:ascii="GHEA Grapalat" w:hAnsi="GHEA Grapalat"/>
                <w:sz w:val="16"/>
                <w:szCs w:val="16"/>
                <w:lang w:eastAsia="en-US"/>
              </w:rPr>
              <w:footnoteReference w:customMarkFollows="1" w:id="28"/>
              <w:t>***</w:t>
            </w:r>
          </w:p>
        </w:tc>
      </w:tr>
      <w:tr w:rsidR="00DB6DAC" w14:paraId="29F7C1E7" w14:textId="77777777" w:rsidTr="00867CF9">
        <w:trPr>
          <w:trHeight w:val="246"/>
          <w:jc w:val="center"/>
        </w:trPr>
        <w:tc>
          <w:tcPr>
            <w:tcW w:w="1242" w:type="dxa"/>
            <w:tcBorders>
              <w:top w:val="single" w:sz="4" w:space="0" w:color="auto"/>
              <w:left w:val="single" w:sz="4" w:space="0" w:color="auto"/>
              <w:bottom w:val="single" w:sz="4" w:space="0" w:color="auto"/>
              <w:right w:val="single" w:sz="4" w:space="0" w:color="auto"/>
            </w:tcBorders>
            <w:hideMark/>
          </w:tcPr>
          <w:p w14:paraId="64E4A417" w14:textId="77777777" w:rsidR="00DB6DAC" w:rsidRDefault="00DB6DAC" w:rsidP="00DB6DAC">
            <w:pPr>
              <w:widowControl w:val="0"/>
              <w:spacing w:line="256" w:lineRule="auto"/>
              <w:jc w:val="center"/>
              <w:rPr>
                <w:rFonts w:ascii="GHEA Grapalat" w:hAnsi="GHEA Grapalat"/>
                <w:sz w:val="16"/>
                <w:szCs w:val="16"/>
                <w:lang w:eastAsia="en-US"/>
              </w:rPr>
            </w:pPr>
            <w:r>
              <w:rPr>
                <w:rFonts w:ascii="GHEA Grapalat" w:hAnsi="GHEA Grapalat"/>
                <w:sz w:val="16"/>
                <w:szCs w:val="16"/>
                <w:lang w:eastAsia="en-US"/>
              </w:rPr>
              <w:t>1</w:t>
            </w:r>
          </w:p>
        </w:tc>
        <w:tc>
          <w:tcPr>
            <w:tcW w:w="1021" w:type="dxa"/>
            <w:tcBorders>
              <w:top w:val="single" w:sz="4" w:space="0" w:color="auto"/>
              <w:left w:val="single" w:sz="4" w:space="0" w:color="auto"/>
              <w:bottom w:val="single" w:sz="4" w:space="0" w:color="auto"/>
              <w:right w:val="single" w:sz="4" w:space="0" w:color="auto"/>
            </w:tcBorders>
          </w:tcPr>
          <w:p w14:paraId="3277F733" w14:textId="24515667" w:rsidR="00DB6DAC" w:rsidRDefault="00DB6DAC" w:rsidP="00DB6DAC">
            <w:pPr>
              <w:widowControl w:val="0"/>
              <w:spacing w:line="256" w:lineRule="auto"/>
              <w:jc w:val="center"/>
              <w:rPr>
                <w:rFonts w:ascii="GHEA Grapalat" w:hAnsi="GHEA Grapalat"/>
                <w:sz w:val="16"/>
                <w:szCs w:val="16"/>
                <w:lang w:eastAsia="en-US"/>
              </w:rPr>
            </w:pPr>
            <w:r w:rsidRPr="00071DA4">
              <w:t>09132</w:t>
            </w:r>
            <w:r>
              <w:rPr>
                <w:lang w:val="en-US"/>
              </w:rPr>
              <w:t>2</w:t>
            </w:r>
            <w:r w:rsidRPr="00071DA4">
              <w:t>00</w:t>
            </w:r>
          </w:p>
        </w:tc>
        <w:tc>
          <w:tcPr>
            <w:tcW w:w="1134" w:type="dxa"/>
            <w:tcBorders>
              <w:top w:val="single" w:sz="4" w:space="0" w:color="auto"/>
              <w:left w:val="single" w:sz="4" w:space="0" w:color="auto"/>
              <w:bottom w:val="single" w:sz="4" w:space="0" w:color="auto"/>
              <w:right w:val="single" w:sz="4" w:space="0" w:color="auto"/>
            </w:tcBorders>
          </w:tcPr>
          <w:p w14:paraId="5F6C835C" w14:textId="77777777" w:rsidR="00DB6DAC" w:rsidRPr="00105A70" w:rsidRDefault="00DB6DAC" w:rsidP="00DB6DA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w:hAnsi="Arial Unicode" w:cs="Courier New"/>
                <w:color w:val="202124"/>
                <w:sz w:val="16"/>
                <w:szCs w:val="16"/>
                <w:lang w:val="en-US"/>
              </w:rPr>
            </w:pPr>
            <w:r>
              <w:rPr>
                <w:rFonts w:ascii="Arial Unicode" w:hAnsi="Arial Unicode" w:cs="Courier New"/>
                <w:color w:val="202124"/>
                <w:sz w:val="16"/>
                <w:szCs w:val="16"/>
                <w:lang w:val="en-US"/>
              </w:rPr>
              <w:t>Бензин регуляр</w:t>
            </w:r>
          </w:p>
          <w:p w14:paraId="3F532822" w14:textId="097C6640" w:rsidR="00DB6DAC" w:rsidRDefault="00DB6DAC" w:rsidP="00DB6DAC">
            <w:pPr>
              <w:widowControl w:val="0"/>
              <w:spacing w:line="256" w:lineRule="auto"/>
              <w:jc w:val="center"/>
              <w:rPr>
                <w:rFonts w:ascii="GHEA Grapalat" w:hAnsi="GHEA Grapalat"/>
                <w:sz w:val="16"/>
                <w:szCs w:val="16"/>
                <w:lang w:eastAsia="en-US"/>
              </w:rPr>
            </w:pPr>
          </w:p>
        </w:tc>
        <w:tc>
          <w:tcPr>
            <w:tcW w:w="1418" w:type="dxa"/>
            <w:tcBorders>
              <w:top w:val="single" w:sz="4" w:space="0" w:color="auto"/>
              <w:left w:val="single" w:sz="4" w:space="0" w:color="auto"/>
              <w:bottom w:val="single" w:sz="4" w:space="0" w:color="auto"/>
              <w:right w:val="single" w:sz="4" w:space="0" w:color="auto"/>
            </w:tcBorders>
          </w:tcPr>
          <w:p w14:paraId="74377A90" w14:textId="77777777" w:rsidR="00DB6DAC" w:rsidRDefault="00DB6DAC" w:rsidP="00DB6DAC">
            <w:pPr>
              <w:widowControl w:val="0"/>
              <w:spacing w:line="256" w:lineRule="auto"/>
              <w:jc w:val="center"/>
              <w:rPr>
                <w:rFonts w:ascii="GHEA Grapalat" w:hAnsi="GHEA Grapalat"/>
                <w:sz w:val="16"/>
                <w:szCs w:val="16"/>
                <w:lang w:eastAsia="en-US"/>
              </w:rPr>
            </w:pPr>
          </w:p>
        </w:tc>
        <w:tc>
          <w:tcPr>
            <w:tcW w:w="4093" w:type="dxa"/>
            <w:tcBorders>
              <w:top w:val="single" w:sz="4" w:space="0" w:color="auto"/>
              <w:left w:val="single" w:sz="4" w:space="0" w:color="auto"/>
              <w:bottom w:val="single" w:sz="4" w:space="0" w:color="auto"/>
              <w:right w:val="single" w:sz="4" w:space="0" w:color="auto"/>
            </w:tcBorders>
          </w:tcPr>
          <w:p w14:paraId="59571242" w14:textId="77777777" w:rsidR="00DB6DAC" w:rsidRPr="0047189A" w:rsidRDefault="00DB6DAC" w:rsidP="00DB6DAC">
            <w:pPr>
              <w:widowControl w:val="0"/>
              <w:jc w:val="center"/>
              <w:rPr>
                <w:rFonts w:ascii="GHEA Grapalat" w:hAnsi="GHEA Grapalat"/>
                <w:b/>
              </w:rPr>
            </w:pPr>
            <w:r w:rsidRPr="0047189A">
              <w:rPr>
                <w:rStyle w:val="y2iqfc"/>
                <w:rFonts w:ascii="inherit" w:hAnsi="inherit"/>
                <w:color w:val="202124"/>
                <w:sz w:val="20"/>
              </w:rPr>
              <w:t xml:space="preserve">Внешний вид: чистый, прозрачный, октановое число, определенное исследовательским методом - не менее 95, методом двигателя - не менее 85, давление насыщенных паров бензина - от 45 до 100 кПа, содержание свинца не более 5 мг/дм3, объемная доля бензола 1 Не более %, плотность при 15°С от 720 до 775 кг/м3, </w:t>
            </w:r>
            <w:r w:rsidRPr="0047189A">
              <w:rPr>
                <w:rStyle w:val="y2iqfc"/>
                <w:rFonts w:ascii="inherit" w:hAnsi="inherit"/>
                <w:color w:val="202124"/>
                <w:sz w:val="20"/>
              </w:rPr>
              <w:lastRenderedPageBreak/>
              <w:t>содержание серы не более 10 мг/кг, массовая доля кислорода не более 2,7%, объемная доля оксидантов не более метанол-3%, этанол-5%, спирт изопропиловый-10%, спирт изобутиловый-10%,</w:t>
            </w:r>
            <w:r w:rsidRPr="0047189A">
              <w:rPr>
                <w:rStyle w:val="10"/>
                <w:rFonts w:ascii="inherit" w:eastAsiaTheme="minorHAnsi" w:hAnsi="inherit"/>
                <w:color w:val="202124"/>
                <w:sz w:val="26"/>
              </w:rPr>
              <w:t xml:space="preserve"> </w:t>
            </w:r>
            <w:r w:rsidRPr="0047189A">
              <w:rPr>
                <w:rStyle w:val="y2iqfc"/>
                <w:rFonts w:ascii="inherit" w:hAnsi="inherit"/>
                <w:color w:val="202124"/>
                <w:sz w:val="20"/>
              </w:rPr>
              <w:t xml:space="preserve">спирт трибутиловый-7%, эфиры (С5 </w:t>
            </w:r>
            <w:r w:rsidRPr="0047189A">
              <w:rPr>
                <w:rStyle w:val="y2iqfc"/>
                <w:rFonts w:ascii="Sylfaen" w:hAnsi="Sylfaen" w:cs="Sylfaen"/>
                <w:color w:val="202124"/>
                <w:sz w:val="20"/>
              </w:rPr>
              <w:t>և</w:t>
            </w:r>
            <w:r w:rsidRPr="0047189A">
              <w:rPr>
                <w:rStyle w:val="y2iqfc"/>
                <w:rFonts w:ascii="inherit" w:hAnsi="inherit"/>
                <w:color w:val="202124"/>
                <w:sz w:val="20"/>
              </w:rPr>
              <w:t xml:space="preserve"> больше)-15%, другие окислители-10%, безопасность , этикетка </w:t>
            </w:r>
            <w:r w:rsidRPr="0047189A">
              <w:rPr>
                <w:rStyle w:val="y2iqfc"/>
                <w:rFonts w:ascii="Sylfaen" w:hAnsi="Sylfaen" w:cs="Sylfaen"/>
                <w:color w:val="202124"/>
                <w:sz w:val="20"/>
              </w:rPr>
              <w:t>և</w:t>
            </w:r>
            <w:r w:rsidRPr="0047189A">
              <w:rPr>
                <w:rStyle w:val="y2iqfc"/>
                <w:rFonts w:ascii="inherit" w:hAnsi="inherit"/>
                <w:color w:val="202124"/>
                <w:sz w:val="20"/>
              </w:rPr>
              <w:t xml:space="preserve"> упаковка: по данным Правительства РА 2004 г. 11 ноября N 1592-N</w:t>
            </w:r>
          </w:p>
          <w:p w14:paraId="0F65DAD4" w14:textId="653A5283" w:rsidR="00DB6DAC" w:rsidRDefault="00DB6DAC" w:rsidP="00DB6DAC">
            <w:pPr>
              <w:widowControl w:val="0"/>
              <w:spacing w:line="256" w:lineRule="auto"/>
              <w:jc w:val="center"/>
              <w:rPr>
                <w:rFonts w:ascii="GHEA Grapalat" w:hAnsi="GHEA Grapalat"/>
                <w:sz w:val="16"/>
                <w:szCs w:val="16"/>
                <w:lang w:eastAsia="en-US"/>
              </w:rPr>
            </w:pPr>
          </w:p>
        </w:tc>
        <w:tc>
          <w:tcPr>
            <w:tcW w:w="1085" w:type="dxa"/>
            <w:tcBorders>
              <w:top w:val="single" w:sz="4" w:space="0" w:color="auto"/>
              <w:left w:val="single" w:sz="4" w:space="0" w:color="auto"/>
              <w:bottom w:val="single" w:sz="4" w:space="0" w:color="auto"/>
              <w:right w:val="single" w:sz="4" w:space="0" w:color="auto"/>
            </w:tcBorders>
          </w:tcPr>
          <w:p w14:paraId="5188BBE0" w14:textId="15A05AFA" w:rsidR="00DB6DAC" w:rsidRDefault="00DB6DAC" w:rsidP="00DB6DAC">
            <w:pPr>
              <w:widowControl w:val="0"/>
              <w:spacing w:line="256" w:lineRule="auto"/>
              <w:jc w:val="center"/>
              <w:rPr>
                <w:rFonts w:ascii="GHEA Grapalat" w:hAnsi="GHEA Grapalat"/>
                <w:sz w:val="16"/>
                <w:szCs w:val="16"/>
                <w:lang w:eastAsia="en-US"/>
              </w:rPr>
            </w:pPr>
            <w:r>
              <w:rPr>
                <w:rFonts w:ascii="GHEA Grapalat" w:hAnsi="GHEA Grapalat"/>
                <w:sz w:val="16"/>
                <w:szCs w:val="16"/>
                <w:lang w:val="en-US"/>
              </w:rPr>
              <w:lastRenderedPageBreak/>
              <w:t>литр</w:t>
            </w:r>
          </w:p>
        </w:tc>
        <w:tc>
          <w:tcPr>
            <w:tcW w:w="1559" w:type="dxa"/>
            <w:tcBorders>
              <w:top w:val="single" w:sz="4" w:space="0" w:color="auto"/>
              <w:left w:val="single" w:sz="4" w:space="0" w:color="auto"/>
              <w:bottom w:val="single" w:sz="4" w:space="0" w:color="auto"/>
              <w:right w:val="single" w:sz="4" w:space="0" w:color="auto"/>
            </w:tcBorders>
          </w:tcPr>
          <w:p w14:paraId="059C5772" w14:textId="77777777" w:rsidR="00DB6DAC" w:rsidRDefault="00DB6DAC" w:rsidP="00DB6DAC">
            <w:pPr>
              <w:widowControl w:val="0"/>
              <w:spacing w:line="256" w:lineRule="auto"/>
              <w:jc w:val="center"/>
              <w:rPr>
                <w:rFonts w:ascii="GHEA Grapalat" w:hAnsi="GHEA Grapalat"/>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59D36670" w14:textId="347AC73E" w:rsidR="00DB6DAC" w:rsidRDefault="00DB6DAC" w:rsidP="00DB6DAC">
            <w:pPr>
              <w:widowControl w:val="0"/>
              <w:spacing w:line="256" w:lineRule="auto"/>
              <w:jc w:val="center"/>
              <w:rPr>
                <w:rFonts w:ascii="GHEA Grapalat" w:hAnsi="GHEA Grapalat"/>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E0DAF1B" w14:textId="5C0580DB" w:rsidR="00DB6DAC" w:rsidRDefault="00DB6DAC" w:rsidP="00DB6DAC">
            <w:pPr>
              <w:widowControl w:val="0"/>
              <w:spacing w:line="256" w:lineRule="auto"/>
              <w:jc w:val="center"/>
              <w:rPr>
                <w:rFonts w:ascii="GHEA Grapalat" w:hAnsi="GHEA Grapalat"/>
                <w:sz w:val="16"/>
                <w:szCs w:val="16"/>
                <w:lang w:eastAsia="en-US"/>
              </w:rPr>
            </w:pPr>
            <w:r>
              <w:rPr>
                <w:rFonts w:ascii="GHEA Grapalat" w:hAnsi="GHEA Grapalat"/>
                <w:sz w:val="16"/>
                <w:szCs w:val="16"/>
                <w:lang w:eastAsia="en-US"/>
              </w:rPr>
              <w:t>1 500</w:t>
            </w:r>
          </w:p>
        </w:tc>
        <w:tc>
          <w:tcPr>
            <w:tcW w:w="709" w:type="dxa"/>
            <w:tcBorders>
              <w:top w:val="single" w:sz="4" w:space="0" w:color="auto"/>
              <w:left w:val="single" w:sz="4" w:space="0" w:color="auto"/>
              <w:bottom w:val="single" w:sz="4" w:space="0" w:color="auto"/>
              <w:right w:val="single" w:sz="4" w:space="0" w:color="auto"/>
            </w:tcBorders>
            <w:vAlign w:val="center"/>
          </w:tcPr>
          <w:p w14:paraId="0E035F2D" w14:textId="7BD3AD2D" w:rsidR="00DB6DAC" w:rsidRDefault="00DB6DAC" w:rsidP="00DB6DAC">
            <w:pPr>
              <w:widowControl w:val="0"/>
              <w:spacing w:line="256" w:lineRule="auto"/>
              <w:jc w:val="center"/>
              <w:rPr>
                <w:rFonts w:ascii="GHEA Grapalat" w:hAnsi="GHEA Grapalat"/>
                <w:sz w:val="16"/>
                <w:szCs w:val="16"/>
                <w:lang w:eastAsia="en-US"/>
              </w:rPr>
            </w:pPr>
            <w:r w:rsidRPr="00DB6DAC">
              <w:rPr>
                <w:rFonts w:ascii="GHEA Grapalat" w:hAnsi="GHEA Grapalat"/>
                <w:sz w:val="16"/>
                <w:szCs w:val="16"/>
                <w:lang w:eastAsia="en-US"/>
              </w:rPr>
              <w:t>Пополнение с купонами</w:t>
            </w:r>
          </w:p>
        </w:tc>
        <w:tc>
          <w:tcPr>
            <w:tcW w:w="1158" w:type="dxa"/>
            <w:tcBorders>
              <w:top w:val="single" w:sz="4" w:space="0" w:color="auto"/>
              <w:left w:val="single" w:sz="4" w:space="0" w:color="auto"/>
              <w:bottom w:val="single" w:sz="4" w:space="0" w:color="auto"/>
              <w:right w:val="single" w:sz="4" w:space="0" w:color="auto"/>
            </w:tcBorders>
          </w:tcPr>
          <w:p w14:paraId="3266F5F3" w14:textId="7D9BFC85" w:rsidR="00DB6DAC" w:rsidRDefault="00DB6DAC" w:rsidP="00DB6DAC">
            <w:pPr>
              <w:widowControl w:val="0"/>
              <w:spacing w:line="256" w:lineRule="auto"/>
              <w:rPr>
                <w:rFonts w:ascii="GHEA Grapalat" w:hAnsi="GHEA Grapalat"/>
                <w:sz w:val="16"/>
                <w:szCs w:val="16"/>
                <w:lang w:eastAsia="en-US"/>
              </w:rPr>
            </w:pPr>
          </w:p>
        </w:tc>
        <w:tc>
          <w:tcPr>
            <w:tcW w:w="947" w:type="dxa"/>
            <w:tcBorders>
              <w:top w:val="single" w:sz="4" w:space="0" w:color="auto"/>
              <w:left w:val="single" w:sz="4" w:space="0" w:color="auto"/>
              <w:bottom w:val="single" w:sz="4" w:space="0" w:color="auto"/>
              <w:right w:val="single" w:sz="4" w:space="0" w:color="auto"/>
            </w:tcBorders>
          </w:tcPr>
          <w:p w14:paraId="32F63263" w14:textId="1BF882B5" w:rsidR="00DB6DAC" w:rsidRDefault="00DB6DAC" w:rsidP="00DB6DAC">
            <w:pPr>
              <w:widowControl w:val="0"/>
              <w:spacing w:line="256" w:lineRule="auto"/>
              <w:jc w:val="center"/>
              <w:rPr>
                <w:rFonts w:ascii="GHEA Grapalat" w:hAnsi="GHEA Grapalat"/>
                <w:sz w:val="16"/>
                <w:szCs w:val="16"/>
                <w:lang w:eastAsia="en-US"/>
              </w:rPr>
            </w:pPr>
            <w:r w:rsidRPr="00DB6DAC">
              <w:rPr>
                <w:rFonts w:ascii="GHEA Grapalat" w:hAnsi="GHEA Grapalat"/>
                <w:sz w:val="16"/>
                <w:szCs w:val="16"/>
                <w:lang w:eastAsia="en-US"/>
              </w:rPr>
              <w:t>После подписания контракта до 30 декабря 2025 г.</w:t>
            </w:r>
          </w:p>
        </w:tc>
      </w:tr>
      <w:tr w:rsidR="00DB6DAC" w14:paraId="54D4775E" w14:textId="77777777" w:rsidTr="00867CF9">
        <w:trPr>
          <w:trHeight w:val="246"/>
          <w:jc w:val="center"/>
        </w:trPr>
        <w:tc>
          <w:tcPr>
            <w:tcW w:w="1242" w:type="dxa"/>
            <w:tcBorders>
              <w:top w:val="single" w:sz="4" w:space="0" w:color="auto"/>
              <w:left w:val="single" w:sz="4" w:space="0" w:color="auto"/>
              <w:bottom w:val="single" w:sz="4" w:space="0" w:color="auto"/>
              <w:right w:val="single" w:sz="4" w:space="0" w:color="auto"/>
            </w:tcBorders>
          </w:tcPr>
          <w:p w14:paraId="68E5313A" w14:textId="75F42C55" w:rsidR="00DB6DAC" w:rsidRDefault="00DB6DAC" w:rsidP="00DB6DAC">
            <w:pPr>
              <w:widowControl w:val="0"/>
              <w:spacing w:line="256" w:lineRule="auto"/>
              <w:jc w:val="center"/>
              <w:rPr>
                <w:rFonts w:ascii="GHEA Grapalat" w:hAnsi="GHEA Grapalat"/>
                <w:sz w:val="16"/>
                <w:szCs w:val="16"/>
                <w:lang w:eastAsia="en-US"/>
              </w:rPr>
            </w:pPr>
            <w:r>
              <w:rPr>
                <w:rFonts w:ascii="GHEA Grapalat" w:hAnsi="GHEA Grapalat"/>
                <w:sz w:val="16"/>
                <w:szCs w:val="16"/>
                <w:lang w:eastAsia="en-US"/>
              </w:rPr>
              <w:t>2</w:t>
            </w:r>
          </w:p>
        </w:tc>
        <w:tc>
          <w:tcPr>
            <w:tcW w:w="1021" w:type="dxa"/>
            <w:tcBorders>
              <w:top w:val="single" w:sz="4" w:space="0" w:color="auto"/>
              <w:left w:val="single" w:sz="4" w:space="0" w:color="auto"/>
              <w:bottom w:val="single" w:sz="4" w:space="0" w:color="auto"/>
              <w:right w:val="single" w:sz="4" w:space="0" w:color="auto"/>
            </w:tcBorders>
          </w:tcPr>
          <w:p w14:paraId="3B9E7715" w14:textId="60F8475F" w:rsidR="00DB6DAC" w:rsidRDefault="00DB6DAC" w:rsidP="00DB6DAC">
            <w:pPr>
              <w:widowControl w:val="0"/>
              <w:spacing w:line="256" w:lineRule="auto"/>
              <w:jc w:val="center"/>
              <w:rPr>
                <w:rFonts w:ascii="GHEA Grapalat" w:hAnsi="GHEA Grapalat"/>
                <w:sz w:val="16"/>
                <w:szCs w:val="16"/>
                <w:lang w:eastAsia="en-US"/>
              </w:rPr>
            </w:pPr>
            <w:r w:rsidRPr="00071DA4">
              <w:t>09132100</w:t>
            </w:r>
          </w:p>
        </w:tc>
        <w:tc>
          <w:tcPr>
            <w:tcW w:w="1134" w:type="dxa"/>
            <w:tcBorders>
              <w:top w:val="single" w:sz="4" w:space="0" w:color="auto"/>
              <w:left w:val="single" w:sz="4" w:space="0" w:color="auto"/>
              <w:bottom w:val="single" w:sz="4" w:space="0" w:color="auto"/>
              <w:right w:val="single" w:sz="4" w:space="0" w:color="auto"/>
            </w:tcBorders>
          </w:tcPr>
          <w:p w14:paraId="2FD6F762" w14:textId="77777777" w:rsidR="00DB6DAC" w:rsidRPr="00105A70" w:rsidRDefault="00DB6DAC" w:rsidP="00DB6DA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w:hAnsi="Arial Unicode" w:cs="Courier New"/>
                <w:color w:val="202124"/>
                <w:sz w:val="16"/>
                <w:szCs w:val="16"/>
                <w:lang w:val="en-US"/>
              </w:rPr>
            </w:pPr>
            <w:r>
              <w:rPr>
                <w:rFonts w:ascii="Arial Unicode" w:hAnsi="Arial Unicode" w:cs="Courier New"/>
                <w:color w:val="202124"/>
                <w:sz w:val="16"/>
                <w:szCs w:val="16"/>
                <w:lang w:val="en-US"/>
              </w:rPr>
              <w:t>Бензин премиум</w:t>
            </w:r>
          </w:p>
          <w:p w14:paraId="494B2184" w14:textId="77777777" w:rsidR="00DB6DAC" w:rsidRDefault="00DB6DAC" w:rsidP="00DB6DAC">
            <w:pPr>
              <w:widowControl w:val="0"/>
              <w:spacing w:line="256" w:lineRule="auto"/>
              <w:jc w:val="center"/>
              <w:rPr>
                <w:rFonts w:ascii="GHEA Grapalat" w:hAnsi="GHEA Grapalat"/>
                <w:sz w:val="16"/>
                <w:szCs w:val="16"/>
                <w:lang w:eastAsia="en-US"/>
              </w:rPr>
            </w:pPr>
          </w:p>
        </w:tc>
        <w:tc>
          <w:tcPr>
            <w:tcW w:w="1418" w:type="dxa"/>
            <w:tcBorders>
              <w:top w:val="single" w:sz="4" w:space="0" w:color="auto"/>
              <w:left w:val="single" w:sz="4" w:space="0" w:color="auto"/>
              <w:bottom w:val="single" w:sz="4" w:space="0" w:color="auto"/>
              <w:right w:val="single" w:sz="4" w:space="0" w:color="auto"/>
            </w:tcBorders>
          </w:tcPr>
          <w:p w14:paraId="6251AA54" w14:textId="77777777" w:rsidR="00DB6DAC" w:rsidRDefault="00DB6DAC" w:rsidP="00DB6DAC">
            <w:pPr>
              <w:widowControl w:val="0"/>
              <w:spacing w:line="256" w:lineRule="auto"/>
              <w:jc w:val="center"/>
              <w:rPr>
                <w:rFonts w:ascii="GHEA Grapalat" w:hAnsi="GHEA Grapalat"/>
                <w:sz w:val="16"/>
                <w:szCs w:val="16"/>
                <w:lang w:eastAsia="en-US"/>
              </w:rPr>
            </w:pPr>
          </w:p>
        </w:tc>
        <w:tc>
          <w:tcPr>
            <w:tcW w:w="4093" w:type="dxa"/>
            <w:tcBorders>
              <w:top w:val="single" w:sz="4" w:space="0" w:color="auto"/>
              <w:left w:val="single" w:sz="4" w:space="0" w:color="auto"/>
              <w:bottom w:val="single" w:sz="4" w:space="0" w:color="auto"/>
              <w:right w:val="single" w:sz="4" w:space="0" w:color="auto"/>
            </w:tcBorders>
          </w:tcPr>
          <w:p w14:paraId="7C6461E3" w14:textId="77777777" w:rsidR="00DB6DAC" w:rsidRPr="00105A70" w:rsidRDefault="00DB6DAC" w:rsidP="00DB6DA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20"/>
                <w:szCs w:val="20"/>
              </w:rPr>
            </w:pPr>
            <w:r w:rsidRPr="00105A70">
              <w:rPr>
                <w:rFonts w:ascii="inherit" w:hAnsi="inherit" w:cs="Courier New"/>
                <w:color w:val="202124"/>
                <w:sz w:val="20"/>
                <w:szCs w:val="20"/>
              </w:rPr>
              <w:t xml:space="preserve">нешний вид: чисто-прозрачный, октановое число, определенное исследовательским методом - не менее 91, моторным методом - не менее 81, давление паров бензина - от 45 до 100 кПа, содержание свинца не более 5 мг/дм3, объем бензола фракция не более 1%, плотность при температуре 150С - от 720 до 775 кг/м3, содержание серы - не более 10 мг/кг, массовое содержание кислорода - не более 2,7%, объемная доля оксидантов - не более: Метанол -3%, этанол-5%, изопропиловый спирт -10%, изобутиловый спирт -10%, трибутиловый спирт -7%, эфиры (C5 </w:t>
            </w:r>
            <w:r w:rsidRPr="00105A70">
              <w:rPr>
                <w:rFonts w:ascii="Sylfaen" w:hAnsi="Sylfaen" w:cs="Sylfaen"/>
                <w:color w:val="202124"/>
                <w:sz w:val="20"/>
                <w:szCs w:val="20"/>
              </w:rPr>
              <w:t>և</w:t>
            </w:r>
            <w:r w:rsidRPr="00105A70">
              <w:rPr>
                <w:rFonts w:ascii="inherit" w:hAnsi="inherit" w:cs="Courier New"/>
                <w:color w:val="202124"/>
                <w:sz w:val="20"/>
                <w:szCs w:val="20"/>
              </w:rPr>
              <w:t xml:space="preserve"> больше) -15%, другие окислители -10%, безопасность согласно РА Правительство 2004 г. Утверждены постановлением от 11 ноября 2012 г. N 1592-Н "Технический регламент топлив для двигателей внутреннего сгорания".</w:t>
            </w:r>
          </w:p>
          <w:p w14:paraId="72004F80" w14:textId="77777777" w:rsidR="00DB6DAC" w:rsidRDefault="00DB6DAC" w:rsidP="00DB6DAC">
            <w:pPr>
              <w:widowControl w:val="0"/>
              <w:spacing w:line="256" w:lineRule="auto"/>
              <w:jc w:val="center"/>
              <w:rPr>
                <w:rFonts w:ascii="GHEA Grapalat" w:hAnsi="GHEA Grapalat"/>
                <w:sz w:val="16"/>
                <w:szCs w:val="16"/>
                <w:lang w:eastAsia="en-US"/>
              </w:rPr>
            </w:pPr>
          </w:p>
        </w:tc>
        <w:tc>
          <w:tcPr>
            <w:tcW w:w="1085" w:type="dxa"/>
            <w:tcBorders>
              <w:top w:val="single" w:sz="4" w:space="0" w:color="auto"/>
              <w:left w:val="single" w:sz="4" w:space="0" w:color="auto"/>
              <w:bottom w:val="single" w:sz="4" w:space="0" w:color="auto"/>
              <w:right w:val="single" w:sz="4" w:space="0" w:color="auto"/>
            </w:tcBorders>
          </w:tcPr>
          <w:p w14:paraId="10F6CC6D" w14:textId="6B20A1A9" w:rsidR="00DB6DAC" w:rsidRDefault="00DB6DAC" w:rsidP="00DB6DAC">
            <w:pPr>
              <w:widowControl w:val="0"/>
              <w:spacing w:line="256" w:lineRule="auto"/>
              <w:jc w:val="center"/>
              <w:rPr>
                <w:rFonts w:ascii="GHEA Grapalat" w:hAnsi="GHEA Grapalat"/>
                <w:sz w:val="16"/>
                <w:szCs w:val="16"/>
                <w:lang w:eastAsia="en-US"/>
              </w:rPr>
            </w:pPr>
            <w:r>
              <w:rPr>
                <w:rFonts w:ascii="GHEA Grapalat" w:hAnsi="GHEA Grapalat"/>
                <w:sz w:val="16"/>
                <w:szCs w:val="16"/>
                <w:lang w:val="en-US"/>
              </w:rPr>
              <w:t>литр</w:t>
            </w:r>
          </w:p>
        </w:tc>
        <w:tc>
          <w:tcPr>
            <w:tcW w:w="1559" w:type="dxa"/>
            <w:tcBorders>
              <w:top w:val="single" w:sz="4" w:space="0" w:color="auto"/>
              <w:left w:val="single" w:sz="4" w:space="0" w:color="auto"/>
              <w:bottom w:val="single" w:sz="4" w:space="0" w:color="auto"/>
              <w:right w:val="single" w:sz="4" w:space="0" w:color="auto"/>
            </w:tcBorders>
          </w:tcPr>
          <w:p w14:paraId="670D2CDD" w14:textId="77777777" w:rsidR="00DB6DAC" w:rsidRDefault="00DB6DAC" w:rsidP="00DB6DAC">
            <w:pPr>
              <w:widowControl w:val="0"/>
              <w:spacing w:line="256" w:lineRule="auto"/>
              <w:jc w:val="center"/>
              <w:rPr>
                <w:rFonts w:ascii="GHEA Grapalat" w:hAnsi="GHEA Grapalat"/>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7F7F0E1F" w14:textId="77777777" w:rsidR="00DB6DAC" w:rsidRDefault="00DB6DAC" w:rsidP="00DB6DAC">
            <w:pPr>
              <w:widowControl w:val="0"/>
              <w:spacing w:line="256" w:lineRule="auto"/>
              <w:jc w:val="center"/>
              <w:rPr>
                <w:rFonts w:ascii="GHEA Grapalat" w:hAnsi="GHEA Grapalat"/>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484DB46C" w14:textId="386EF3D7" w:rsidR="00DB6DAC" w:rsidRDefault="00DB6DAC" w:rsidP="00DB6DAC">
            <w:pPr>
              <w:widowControl w:val="0"/>
              <w:spacing w:line="256" w:lineRule="auto"/>
              <w:jc w:val="center"/>
              <w:rPr>
                <w:rFonts w:ascii="GHEA Grapalat" w:hAnsi="GHEA Grapalat"/>
                <w:sz w:val="16"/>
                <w:szCs w:val="16"/>
                <w:lang w:eastAsia="en-US"/>
              </w:rPr>
            </w:pPr>
            <w:r>
              <w:rPr>
                <w:rFonts w:ascii="GHEA Grapalat" w:hAnsi="GHEA Grapalat"/>
                <w:sz w:val="16"/>
                <w:szCs w:val="16"/>
                <w:lang w:eastAsia="en-US"/>
              </w:rPr>
              <w:t>1 500</w:t>
            </w:r>
          </w:p>
        </w:tc>
        <w:tc>
          <w:tcPr>
            <w:tcW w:w="709" w:type="dxa"/>
            <w:tcBorders>
              <w:top w:val="single" w:sz="4" w:space="0" w:color="auto"/>
              <w:left w:val="single" w:sz="4" w:space="0" w:color="auto"/>
              <w:bottom w:val="single" w:sz="4" w:space="0" w:color="auto"/>
              <w:right w:val="single" w:sz="4" w:space="0" w:color="auto"/>
            </w:tcBorders>
            <w:vAlign w:val="center"/>
          </w:tcPr>
          <w:p w14:paraId="680F6222" w14:textId="2958F0EA" w:rsidR="00DB6DAC" w:rsidRDefault="00DB6DAC" w:rsidP="00DB6DAC">
            <w:pPr>
              <w:widowControl w:val="0"/>
              <w:spacing w:line="256" w:lineRule="auto"/>
              <w:jc w:val="center"/>
              <w:rPr>
                <w:rFonts w:ascii="GHEA Grapalat" w:hAnsi="GHEA Grapalat"/>
                <w:sz w:val="16"/>
                <w:szCs w:val="16"/>
                <w:lang w:eastAsia="en-US"/>
              </w:rPr>
            </w:pPr>
            <w:r w:rsidRPr="00DB6DAC">
              <w:rPr>
                <w:rFonts w:ascii="GHEA Grapalat" w:hAnsi="GHEA Grapalat"/>
                <w:sz w:val="16"/>
                <w:szCs w:val="16"/>
                <w:lang w:eastAsia="en-US"/>
              </w:rPr>
              <w:t>Пополнение с купонами</w:t>
            </w:r>
          </w:p>
        </w:tc>
        <w:tc>
          <w:tcPr>
            <w:tcW w:w="1158" w:type="dxa"/>
            <w:tcBorders>
              <w:top w:val="single" w:sz="4" w:space="0" w:color="auto"/>
              <w:left w:val="single" w:sz="4" w:space="0" w:color="auto"/>
              <w:bottom w:val="single" w:sz="4" w:space="0" w:color="auto"/>
              <w:right w:val="single" w:sz="4" w:space="0" w:color="auto"/>
            </w:tcBorders>
          </w:tcPr>
          <w:p w14:paraId="31349675" w14:textId="77777777" w:rsidR="00DB6DAC" w:rsidRDefault="00DB6DAC" w:rsidP="00DB6DAC">
            <w:pPr>
              <w:widowControl w:val="0"/>
              <w:spacing w:line="256" w:lineRule="auto"/>
              <w:jc w:val="center"/>
              <w:rPr>
                <w:rFonts w:ascii="GHEA Grapalat" w:hAnsi="GHEA Grapalat"/>
                <w:sz w:val="16"/>
                <w:szCs w:val="16"/>
                <w:lang w:eastAsia="en-US"/>
              </w:rPr>
            </w:pPr>
          </w:p>
        </w:tc>
        <w:tc>
          <w:tcPr>
            <w:tcW w:w="947" w:type="dxa"/>
            <w:tcBorders>
              <w:top w:val="single" w:sz="4" w:space="0" w:color="auto"/>
              <w:left w:val="single" w:sz="4" w:space="0" w:color="auto"/>
              <w:bottom w:val="single" w:sz="4" w:space="0" w:color="auto"/>
              <w:right w:val="single" w:sz="4" w:space="0" w:color="auto"/>
            </w:tcBorders>
          </w:tcPr>
          <w:p w14:paraId="497CD3C1" w14:textId="1426578F" w:rsidR="00DB6DAC" w:rsidRDefault="00DB6DAC" w:rsidP="00DB6DA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16"/>
                <w:szCs w:val="16"/>
                <w:lang w:eastAsia="en-US"/>
              </w:rPr>
            </w:pPr>
            <w:r w:rsidRPr="00DB6DAC">
              <w:rPr>
                <w:rFonts w:ascii="GHEA Grapalat" w:hAnsi="GHEA Grapalat"/>
                <w:sz w:val="16"/>
                <w:szCs w:val="16"/>
                <w:lang w:eastAsia="en-US"/>
              </w:rPr>
              <w:t>После подписания контракта до 30 декабря 2025 г.</w:t>
            </w:r>
          </w:p>
        </w:tc>
      </w:tr>
    </w:tbl>
    <w:p w14:paraId="11145F47"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p>
    <w:tbl>
      <w:tblPr>
        <w:tblW w:w="9645" w:type="dxa"/>
        <w:jc w:val="center"/>
        <w:tblLayout w:type="fixed"/>
        <w:tblLook w:val="04A0" w:firstRow="1" w:lastRow="0" w:firstColumn="1" w:lastColumn="0" w:noHBand="0" w:noVBand="1"/>
      </w:tblPr>
      <w:tblGrid>
        <w:gridCol w:w="4539"/>
        <w:gridCol w:w="760"/>
        <w:gridCol w:w="4346"/>
      </w:tblGrid>
      <w:tr w:rsidR="0098246F" w14:paraId="0549AC5A" w14:textId="77777777" w:rsidTr="0098246F">
        <w:trPr>
          <w:jc w:val="center"/>
        </w:trPr>
        <w:tc>
          <w:tcPr>
            <w:tcW w:w="4536" w:type="dxa"/>
            <w:hideMark/>
          </w:tcPr>
          <w:p w14:paraId="5597EF19" w14:textId="77777777" w:rsidR="0098246F" w:rsidRDefault="0098246F">
            <w:pPr>
              <w:widowControl w:val="0"/>
              <w:spacing w:line="256" w:lineRule="auto"/>
              <w:jc w:val="center"/>
              <w:rPr>
                <w:rFonts w:ascii="GHEA Grapalat" w:hAnsi="GHEA Grapalat" w:cs="Sylfaen"/>
                <w:b/>
                <w:bCs/>
                <w:lang w:eastAsia="en-US"/>
              </w:rPr>
            </w:pPr>
            <w:r>
              <w:rPr>
                <w:rFonts w:ascii="GHEA Grapalat" w:hAnsi="GHEA Grapalat"/>
                <w:b/>
                <w:lang w:eastAsia="en-US"/>
              </w:rPr>
              <w:t>ПОКУПАТЕЛЬ</w:t>
            </w:r>
          </w:p>
          <w:p w14:paraId="40BC76C9" w14:textId="77777777" w:rsidR="0098246F" w:rsidRDefault="0098246F">
            <w:pPr>
              <w:widowControl w:val="0"/>
              <w:spacing w:line="256" w:lineRule="auto"/>
              <w:jc w:val="center"/>
              <w:rPr>
                <w:rFonts w:ascii="GHEA Grapalat" w:hAnsi="GHEA Grapalat"/>
                <w:lang w:val="en-US" w:eastAsia="en-US"/>
              </w:rPr>
            </w:pPr>
            <w:r>
              <w:rPr>
                <w:rFonts w:ascii="GHEA Grapalat" w:hAnsi="GHEA Grapalat"/>
                <w:lang w:val="en-US" w:eastAsia="en-US"/>
              </w:rPr>
              <w:t>_____________________</w:t>
            </w:r>
          </w:p>
          <w:p w14:paraId="1925DBA8" w14:textId="77777777" w:rsidR="0098246F" w:rsidRDefault="0098246F">
            <w:pPr>
              <w:widowControl w:val="0"/>
              <w:spacing w:line="256" w:lineRule="auto"/>
              <w:jc w:val="center"/>
              <w:rPr>
                <w:rFonts w:ascii="GHEA Grapalat" w:hAnsi="GHEA Grapalat"/>
                <w:sz w:val="16"/>
                <w:szCs w:val="16"/>
                <w:lang w:eastAsia="en-US"/>
              </w:rPr>
            </w:pPr>
            <w:r>
              <w:rPr>
                <w:rFonts w:ascii="GHEA Grapalat" w:hAnsi="GHEA Grapalat"/>
                <w:sz w:val="16"/>
                <w:szCs w:val="16"/>
                <w:lang w:eastAsia="en-US"/>
              </w:rPr>
              <w:t>/подпись/</w:t>
            </w:r>
          </w:p>
          <w:p w14:paraId="5C687F51" w14:textId="77777777" w:rsidR="0098246F" w:rsidRDefault="0098246F">
            <w:pPr>
              <w:widowControl w:val="0"/>
              <w:spacing w:line="256" w:lineRule="auto"/>
              <w:jc w:val="center"/>
              <w:rPr>
                <w:rFonts w:ascii="GHEA Grapalat" w:hAnsi="GHEA Grapalat"/>
                <w:lang w:eastAsia="en-US"/>
              </w:rPr>
            </w:pPr>
            <w:r>
              <w:rPr>
                <w:rFonts w:ascii="GHEA Grapalat" w:hAnsi="GHEA Grapalat"/>
                <w:lang w:eastAsia="en-US"/>
              </w:rPr>
              <w:t>М. П.</w:t>
            </w:r>
          </w:p>
        </w:tc>
        <w:tc>
          <w:tcPr>
            <w:tcW w:w="760" w:type="dxa"/>
          </w:tcPr>
          <w:p w14:paraId="2FE9249D" w14:textId="77777777" w:rsidR="0098246F" w:rsidRDefault="0098246F">
            <w:pPr>
              <w:widowControl w:val="0"/>
              <w:spacing w:line="256" w:lineRule="auto"/>
              <w:jc w:val="center"/>
              <w:rPr>
                <w:rFonts w:ascii="GHEA Grapalat" w:hAnsi="GHEA Grapalat"/>
                <w:lang w:eastAsia="en-US"/>
              </w:rPr>
            </w:pPr>
          </w:p>
        </w:tc>
        <w:tc>
          <w:tcPr>
            <w:tcW w:w="4343" w:type="dxa"/>
            <w:hideMark/>
          </w:tcPr>
          <w:p w14:paraId="1E2E5AE0" w14:textId="77777777" w:rsidR="0098246F" w:rsidRDefault="0098246F">
            <w:pPr>
              <w:widowControl w:val="0"/>
              <w:spacing w:line="256" w:lineRule="auto"/>
              <w:jc w:val="center"/>
              <w:rPr>
                <w:rFonts w:ascii="GHEA Grapalat" w:hAnsi="GHEA Grapalat" w:cs="Sylfaen"/>
                <w:b/>
                <w:bCs/>
                <w:lang w:eastAsia="en-US"/>
              </w:rPr>
            </w:pPr>
            <w:r>
              <w:rPr>
                <w:rFonts w:ascii="GHEA Grapalat" w:hAnsi="GHEA Grapalat"/>
                <w:b/>
                <w:lang w:eastAsia="en-US"/>
              </w:rPr>
              <w:t>ПРОДАВЕЦ</w:t>
            </w:r>
          </w:p>
          <w:p w14:paraId="736113EC" w14:textId="77777777" w:rsidR="0098246F" w:rsidRDefault="0098246F">
            <w:pPr>
              <w:widowControl w:val="0"/>
              <w:spacing w:line="256" w:lineRule="auto"/>
              <w:jc w:val="center"/>
              <w:rPr>
                <w:rFonts w:ascii="GHEA Grapalat" w:hAnsi="GHEA Grapalat"/>
                <w:lang w:val="en-US" w:eastAsia="en-US"/>
              </w:rPr>
            </w:pPr>
            <w:r>
              <w:rPr>
                <w:rFonts w:ascii="GHEA Grapalat" w:hAnsi="GHEA Grapalat"/>
                <w:lang w:val="en-US" w:eastAsia="en-US"/>
              </w:rPr>
              <w:t>______________________</w:t>
            </w:r>
          </w:p>
          <w:p w14:paraId="6E4628B0" w14:textId="77777777" w:rsidR="0098246F" w:rsidRDefault="0098246F">
            <w:pPr>
              <w:widowControl w:val="0"/>
              <w:spacing w:line="256" w:lineRule="auto"/>
              <w:jc w:val="center"/>
              <w:rPr>
                <w:rFonts w:ascii="GHEA Grapalat" w:hAnsi="GHEA Grapalat"/>
                <w:sz w:val="16"/>
                <w:szCs w:val="16"/>
                <w:lang w:eastAsia="en-US"/>
              </w:rPr>
            </w:pPr>
            <w:r>
              <w:rPr>
                <w:rFonts w:ascii="GHEA Grapalat" w:hAnsi="GHEA Grapalat"/>
                <w:sz w:val="16"/>
                <w:szCs w:val="16"/>
                <w:lang w:eastAsia="en-US"/>
              </w:rPr>
              <w:t>/подпись/</w:t>
            </w:r>
          </w:p>
          <w:p w14:paraId="1493CDC5" w14:textId="77777777" w:rsidR="0098246F" w:rsidRDefault="0098246F">
            <w:pPr>
              <w:widowControl w:val="0"/>
              <w:spacing w:line="256" w:lineRule="auto"/>
              <w:jc w:val="center"/>
              <w:rPr>
                <w:rFonts w:ascii="GHEA Grapalat" w:hAnsi="GHEA Grapalat"/>
                <w:lang w:eastAsia="en-US"/>
              </w:rPr>
            </w:pPr>
            <w:r>
              <w:rPr>
                <w:rFonts w:ascii="GHEA Grapalat" w:hAnsi="GHEA Grapalat"/>
                <w:lang w:eastAsia="en-US"/>
              </w:rPr>
              <w:t>М. П.</w:t>
            </w:r>
          </w:p>
        </w:tc>
      </w:tr>
    </w:tbl>
    <w:p w14:paraId="7665AB7E"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i/>
        </w:rPr>
      </w:pPr>
      <w:r>
        <w:rPr>
          <w:rFonts w:ascii="GHEA Grapalat" w:hAnsi="GHEA Grapalat"/>
        </w:rPr>
        <w:br w:type="page"/>
      </w:r>
      <w:r>
        <w:rPr>
          <w:rFonts w:ascii="GHEA Grapalat" w:hAnsi="GHEA Grapalat"/>
          <w:i/>
        </w:rPr>
        <w:lastRenderedPageBreak/>
        <w:t>Приложение № 2</w:t>
      </w:r>
    </w:p>
    <w:p w14:paraId="357106D2" w14:textId="77777777" w:rsidR="0098246F" w:rsidRDefault="0098246F" w:rsidP="0098246F">
      <w:pPr>
        <w:tabs>
          <w:tab w:val="left" w:pos="9540"/>
        </w:tabs>
        <w:rPr>
          <w:rFonts w:ascii="GHEA Grapalat" w:hAnsi="GHEA Grapalat"/>
          <w:sz w:val="20"/>
          <w:lang w:eastAsia="en-US" w:bidi="ar-SA"/>
        </w:rPr>
      </w:pPr>
      <w:r>
        <w:rPr>
          <w:rFonts w:ascii="GHEA Grapalat" w:hAnsi="GHEA Grapalat"/>
          <w:i/>
        </w:rPr>
        <w:t xml:space="preserve">к Договору под кодом </w:t>
      </w:r>
      <w:r>
        <w:rPr>
          <w:rFonts w:ascii="GHEA Grapalat" w:hAnsi="GHEA Grapalat"/>
          <w:i/>
        </w:rPr>
        <w:br/>
      </w:r>
    </w:p>
    <w:p w14:paraId="4C1F7E7B" w14:textId="77777777" w:rsidR="0098246F" w:rsidRDefault="0098246F" w:rsidP="0098246F">
      <w:pPr>
        <w:tabs>
          <w:tab w:val="left" w:pos="708"/>
        </w:tabs>
        <w:jc w:val="center"/>
        <w:rPr>
          <w:rFonts w:ascii="GHEA Grapalat" w:hAnsi="GHEA Grapalat"/>
          <w:sz w:val="20"/>
          <w:szCs w:val="20"/>
          <w:lang w:val="en-US" w:eastAsia="en-US" w:bidi="ar-SA"/>
        </w:rPr>
      </w:pPr>
      <w:r>
        <w:rPr>
          <w:rFonts w:ascii="GHEA Grapalat" w:hAnsi="GHEA Grapalat" w:cs="Sylfaen"/>
          <w:b/>
          <w:sz w:val="20"/>
          <w:szCs w:val="20"/>
          <w:lang w:val="en-US" w:eastAsia="en-US" w:bidi="ar-SA"/>
        </w:rPr>
        <w:softHyphen/>
      </w:r>
      <w:r>
        <w:rPr>
          <w:rFonts w:ascii="GHEA Grapalat" w:hAnsi="GHEA Grapalat" w:cs="Sylfaen"/>
          <w:b/>
          <w:sz w:val="20"/>
          <w:szCs w:val="20"/>
          <w:lang w:val="en-US" w:eastAsia="en-US" w:bidi="ar-SA"/>
        </w:rPr>
        <w:softHyphen/>
      </w:r>
      <w:r>
        <w:rPr>
          <w:rFonts w:ascii="GHEA Grapalat" w:hAnsi="GHEA Grapalat" w:cs="Sylfaen"/>
          <w:b/>
          <w:sz w:val="20"/>
          <w:szCs w:val="20"/>
          <w:lang w:val="en-US" w:eastAsia="en-US" w:bidi="ar-SA"/>
        </w:rPr>
        <w:softHyphen/>
      </w:r>
      <w:r>
        <w:rPr>
          <w:rFonts w:ascii="GHEA Grapalat" w:hAnsi="GHEA Grapalat" w:cs="Sylfaen"/>
          <w:b/>
          <w:sz w:val="20"/>
          <w:szCs w:val="20"/>
          <w:lang w:val="en-US" w:eastAsia="en-US" w:bidi="ar-SA"/>
        </w:rPr>
        <w:softHyphen/>
      </w:r>
      <w:r>
        <w:rPr>
          <w:rFonts w:ascii="GHEA Grapalat" w:hAnsi="GHEA Grapalat" w:cs="Sylfaen"/>
          <w:b/>
          <w:sz w:val="20"/>
          <w:szCs w:val="20"/>
          <w:lang w:val="en-US" w:eastAsia="en-US" w:bidi="ar-SA"/>
        </w:rPr>
        <w:softHyphen/>
      </w:r>
      <w:r>
        <w:rPr>
          <w:rFonts w:ascii="GHEA Grapalat" w:hAnsi="GHEA Grapalat" w:cs="Sylfaen"/>
          <w:b/>
          <w:sz w:val="20"/>
          <w:szCs w:val="20"/>
          <w:lang w:val="en-US" w:eastAsia="en-US" w:bidi="ar-SA"/>
        </w:rPr>
        <w:softHyphen/>
      </w:r>
      <w:r>
        <w:rPr>
          <w:rFonts w:ascii="GHEA Grapalat" w:hAnsi="GHEA Grapalat" w:cs="Sylfaen"/>
          <w:b/>
          <w:sz w:val="20"/>
          <w:szCs w:val="20"/>
          <w:lang w:val="en-US" w:eastAsia="en-US" w:bidi="ar-SA"/>
        </w:rPr>
        <w:softHyphen/>
      </w:r>
      <w:r>
        <w:rPr>
          <w:rFonts w:ascii="GHEA Grapalat" w:hAnsi="GHEA Grapalat" w:cs="Sylfaen"/>
          <w:b/>
          <w:sz w:val="20"/>
          <w:szCs w:val="20"/>
          <w:lang w:val="en-US" w:eastAsia="en-US" w:bidi="ar-SA"/>
        </w:rPr>
        <w:softHyphen/>
      </w:r>
      <w:r>
        <w:rPr>
          <w:rFonts w:ascii="GHEA Grapalat" w:hAnsi="GHEA Grapalat" w:cs="Sylfaen"/>
          <w:b/>
          <w:sz w:val="20"/>
          <w:szCs w:val="20"/>
          <w:lang w:val="en-US" w:eastAsia="en-US" w:bidi="ar-SA"/>
        </w:rPr>
        <w:softHyphen/>
      </w:r>
      <w:r>
        <w:rPr>
          <w:rFonts w:ascii="GHEA Grapalat" w:hAnsi="GHEA Grapalat" w:cs="Sylfaen"/>
          <w:b/>
          <w:sz w:val="20"/>
          <w:szCs w:val="20"/>
          <w:lang w:val="en-US" w:eastAsia="en-US" w:bidi="ar-SA"/>
        </w:rPr>
        <w:softHyphen/>
      </w:r>
      <w:r>
        <w:rPr>
          <w:rFonts w:ascii="GHEA Grapalat" w:hAnsi="GHEA Grapalat" w:cs="Sylfaen"/>
          <w:b/>
          <w:sz w:val="20"/>
          <w:szCs w:val="20"/>
          <w:lang w:val="en-US" w:eastAsia="en-US" w:bidi="ar-SA"/>
        </w:rPr>
        <w:softHyphen/>
      </w:r>
      <w:r>
        <w:rPr>
          <w:rFonts w:ascii="GHEA Grapalat" w:hAnsi="GHEA Grapalat" w:cs="Sylfaen"/>
          <w:b/>
          <w:sz w:val="20"/>
          <w:szCs w:val="20"/>
          <w:lang w:val="en-US" w:eastAsia="en-US" w:bidi="ar-SA"/>
        </w:rPr>
        <w:softHyphen/>
      </w:r>
      <w:r>
        <w:rPr>
          <w:rFonts w:ascii="GHEA Grapalat" w:hAnsi="GHEA Grapalat" w:cs="Sylfaen"/>
          <w:b/>
          <w:sz w:val="20"/>
          <w:szCs w:val="20"/>
          <w:lang w:val="en-US" w:eastAsia="en-US" w:bidi="ar-SA"/>
        </w:rPr>
        <w:softHyphen/>
      </w:r>
      <w:r>
        <w:rPr>
          <w:rFonts w:ascii="GHEA Grapalat" w:hAnsi="GHEA Grapalat" w:cs="Sylfaen"/>
          <w:b/>
          <w:sz w:val="20"/>
          <w:szCs w:val="20"/>
          <w:lang w:val="en-US" w:eastAsia="en-US" w:bidi="ar-SA"/>
        </w:rPr>
        <w:softHyphen/>
      </w:r>
      <w:r>
        <w:rPr>
          <w:rFonts w:ascii="GHEA Grapalat" w:hAnsi="GHEA Grapalat"/>
          <w:sz w:val="20"/>
          <w:szCs w:val="20"/>
          <w:lang w:val="en-US" w:eastAsia="en-US" w:bidi="ar-SA"/>
        </w:rPr>
        <w:t>ГРАФИК ПЛАТЕЖЕЙ *</w:t>
      </w:r>
    </w:p>
    <w:p w14:paraId="6F440681" w14:textId="77777777" w:rsidR="0098246F" w:rsidRDefault="0098246F" w:rsidP="0098246F">
      <w:pPr>
        <w:tabs>
          <w:tab w:val="left" w:pos="708"/>
        </w:tabs>
        <w:rPr>
          <w:rFonts w:ascii="GHEA Grapalat" w:hAnsi="GHEA Grapalat" w:cs="Sylfaen"/>
          <w:sz w:val="20"/>
          <w:szCs w:val="20"/>
          <w:lang w:val="en-US" w:eastAsia="en-US" w:bidi="ar-SA"/>
        </w:rPr>
      </w:pPr>
    </w:p>
    <w:tbl>
      <w:tblPr>
        <w:tblW w:w="1057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6318"/>
      </w:tblGrid>
      <w:tr w:rsidR="0098246F" w14:paraId="0D698E65" w14:textId="77777777" w:rsidTr="0098246F">
        <w:trPr>
          <w:trHeight w:val="1812"/>
        </w:trPr>
        <w:tc>
          <w:tcPr>
            <w:tcW w:w="4253" w:type="dxa"/>
            <w:tcBorders>
              <w:top w:val="single" w:sz="4" w:space="0" w:color="auto"/>
              <w:left w:val="single" w:sz="4" w:space="0" w:color="auto"/>
              <w:bottom w:val="single" w:sz="4" w:space="0" w:color="auto"/>
              <w:right w:val="single" w:sz="4" w:space="0" w:color="auto"/>
            </w:tcBorders>
            <w:vAlign w:val="center"/>
            <w:hideMark/>
          </w:tcPr>
          <w:p w14:paraId="1FBA6A31" w14:textId="77777777" w:rsidR="0098246F" w:rsidRDefault="0098246F">
            <w:pPr>
              <w:spacing w:line="276" w:lineRule="auto"/>
              <w:rPr>
                <w:rFonts w:ascii="GHEA Grapalat" w:hAnsi="GHEA Grapalat"/>
                <w:sz w:val="20"/>
                <w:szCs w:val="20"/>
                <w:lang w:eastAsia="en-US" w:bidi="ar-SA"/>
              </w:rPr>
            </w:pPr>
            <w:r>
              <w:rPr>
                <w:rFonts w:ascii="GHEA Grapalat" w:hAnsi="GHEA Grapalat"/>
                <w:sz w:val="20"/>
                <w:szCs w:val="20"/>
                <w:lang w:eastAsia="en-US" w:bidi="ar-SA"/>
              </w:rPr>
              <w:t>Срок оплаты / график платежей</w:t>
            </w:r>
          </w:p>
        </w:tc>
        <w:tc>
          <w:tcPr>
            <w:tcW w:w="6318" w:type="dxa"/>
            <w:tcBorders>
              <w:top w:val="single" w:sz="4" w:space="0" w:color="auto"/>
              <w:left w:val="single" w:sz="4" w:space="0" w:color="auto"/>
              <w:bottom w:val="single" w:sz="4" w:space="0" w:color="auto"/>
              <w:right w:val="single" w:sz="4" w:space="0" w:color="auto"/>
            </w:tcBorders>
            <w:vAlign w:val="center"/>
            <w:hideMark/>
          </w:tcPr>
          <w:p w14:paraId="4D889FDC" w14:textId="77777777" w:rsidR="0098246F" w:rsidRDefault="0098246F">
            <w:pPr>
              <w:spacing w:line="276" w:lineRule="auto"/>
              <w:rPr>
                <w:rFonts w:ascii="GHEA Grapalat" w:hAnsi="GHEA Grapalat" w:cs="Sylfaen"/>
                <w:sz w:val="20"/>
                <w:lang w:eastAsia="en-US" w:bidi="ar-SA"/>
              </w:rPr>
            </w:pPr>
            <w:r>
              <w:rPr>
                <w:rFonts w:ascii="GHEA Grapalat" w:hAnsi="GHEA Grapalat" w:cs="Sylfaen"/>
                <w:sz w:val="20"/>
                <w:lang w:eastAsia="en-US" w:bidi="ar-SA"/>
              </w:rPr>
              <w:t>Период оплаты/график оплаты Платежи будут производиться в рамках Договора до 15-го банковского дня каждого месяца в размере 100% от стоимости товаров, фактически поставленных в течение предыдущего месяца, на основании подтверждения выставленных счетов-фактур. получения.</w:t>
            </w:r>
          </w:p>
        </w:tc>
      </w:tr>
    </w:tbl>
    <w:p w14:paraId="25887982"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i/>
        </w:rPr>
      </w:pPr>
    </w:p>
    <w:tbl>
      <w:tblPr>
        <w:tblW w:w="9645" w:type="dxa"/>
        <w:jc w:val="center"/>
        <w:tblLayout w:type="fixed"/>
        <w:tblLook w:val="04A0" w:firstRow="1" w:lastRow="0" w:firstColumn="1" w:lastColumn="0" w:noHBand="0" w:noVBand="1"/>
      </w:tblPr>
      <w:tblGrid>
        <w:gridCol w:w="4539"/>
        <w:gridCol w:w="760"/>
        <w:gridCol w:w="4346"/>
      </w:tblGrid>
      <w:tr w:rsidR="0098246F" w14:paraId="020105ED" w14:textId="77777777" w:rsidTr="0098246F">
        <w:trPr>
          <w:jc w:val="center"/>
        </w:trPr>
        <w:tc>
          <w:tcPr>
            <w:tcW w:w="4536" w:type="dxa"/>
            <w:hideMark/>
          </w:tcPr>
          <w:p w14:paraId="7FAA2845" w14:textId="77777777" w:rsidR="0098246F" w:rsidRDefault="0098246F">
            <w:pPr>
              <w:widowControl w:val="0"/>
              <w:spacing w:after="160" w:line="256" w:lineRule="auto"/>
              <w:jc w:val="center"/>
              <w:rPr>
                <w:rFonts w:ascii="GHEA Grapalat" w:hAnsi="GHEA Grapalat" w:cs="Sylfaen"/>
                <w:b/>
                <w:bCs/>
                <w:lang w:eastAsia="en-US"/>
              </w:rPr>
            </w:pPr>
            <w:r>
              <w:rPr>
                <w:rFonts w:ascii="GHEA Grapalat" w:hAnsi="GHEA Grapalat"/>
                <w:b/>
                <w:lang w:eastAsia="en-US"/>
              </w:rPr>
              <w:t>ПОКУПАТЕЛЬ</w:t>
            </w:r>
          </w:p>
          <w:p w14:paraId="3DD7DA2D" w14:textId="77777777" w:rsidR="0098246F" w:rsidRDefault="0098246F">
            <w:pPr>
              <w:widowControl w:val="0"/>
              <w:spacing w:line="256" w:lineRule="auto"/>
              <w:jc w:val="center"/>
              <w:rPr>
                <w:rFonts w:ascii="GHEA Grapalat" w:hAnsi="GHEA Grapalat"/>
                <w:lang w:val="en-US" w:eastAsia="en-US"/>
              </w:rPr>
            </w:pPr>
            <w:r>
              <w:rPr>
                <w:rFonts w:ascii="GHEA Grapalat" w:hAnsi="GHEA Grapalat"/>
                <w:lang w:val="en-US" w:eastAsia="en-US"/>
              </w:rPr>
              <w:t>______________________</w:t>
            </w:r>
          </w:p>
          <w:p w14:paraId="1CD9B49C" w14:textId="77777777" w:rsidR="0098246F" w:rsidRDefault="0098246F">
            <w:pPr>
              <w:widowControl w:val="0"/>
              <w:spacing w:after="160" w:line="256" w:lineRule="auto"/>
              <w:jc w:val="center"/>
              <w:rPr>
                <w:rFonts w:ascii="GHEA Grapalat" w:hAnsi="GHEA Grapalat"/>
                <w:sz w:val="20"/>
                <w:szCs w:val="20"/>
                <w:lang w:eastAsia="en-US"/>
              </w:rPr>
            </w:pPr>
            <w:r>
              <w:rPr>
                <w:rFonts w:ascii="GHEA Grapalat" w:hAnsi="GHEA Grapalat"/>
                <w:sz w:val="20"/>
                <w:szCs w:val="20"/>
                <w:lang w:eastAsia="en-US"/>
              </w:rPr>
              <w:t>/подпись/</w:t>
            </w:r>
          </w:p>
          <w:p w14:paraId="66F28A5A" w14:textId="77777777" w:rsidR="0098246F" w:rsidRDefault="0098246F">
            <w:pPr>
              <w:widowControl w:val="0"/>
              <w:spacing w:after="160" w:line="256" w:lineRule="auto"/>
              <w:jc w:val="center"/>
              <w:rPr>
                <w:rFonts w:ascii="GHEA Grapalat" w:hAnsi="GHEA Grapalat"/>
                <w:lang w:eastAsia="en-US"/>
              </w:rPr>
            </w:pPr>
            <w:r>
              <w:rPr>
                <w:rFonts w:ascii="GHEA Grapalat" w:hAnsi="GHEA Grapalat"/>
                <w:lang w:eastAsia="en-US"/>
              </w:rPr>
              <w:t>М. П.</w:t>
            </w:r>
          </w:p>
        </w:tc>
        <w:tc>
          <w:tcPr>
            <w:tcW w:w="760" w:type="dxa"/>
          </w:tcPr>
          <w:p w14:paraId="01B29C0E" w14:textId="77777777" w:rsidR="0098246F" w:rsidRDefault="0098246F">
            <w:pPr>
              <w:widowControl w:val="0"/>
              <w:spacing w:after="160" w:line="256" w:lineRule="auto"/>
              <w:jc w:val="center"/>
              <w:rPr>
                <w:rFonts w:ascii="GHEA Grapalat" w:hAnsi="GHEA Grapalat"/>
                <w:lang w:eastAsia="en-US"/>
              </w:rPr>
            </w:pPr>
          </w:p>
        </w:tc>
        <w:tc>
          <w:tcPr>
            <w:tcW w:w="4343" w:type="dxa"/>
            <w:hideMark/>
          </w:tcPr>
          <w:p w14:paraId="3C197424" w14:textId="77777777" w:rsidR="0098246F" w:rsidRDefault="0098246F">
            <w:pPr>
              <w:widowControl w:val="0"/>
              <w:spacing w:after="160" w:line="256" w:lineRule="auto"/>
              <w:jc w:val="center"/>
              <w:rPr>
                <w:rFonts w:ascii="GHEA Grapalat" w:hAnsi="GHEA Grapalat" w:cs="Sylfaen"/>
                <w:b/>
                <w:bCs/>
                <w:lang w:eastAsia="en-US"/>
              </w:rPr>
            </w:pPr>
            <w:r>
              <w:rPr>
                <w:rFonts w:ascii="GHEA Grapalat" w:hAnsi="GHEA Grapalat"/>
                <w:b/>
                <w:lang w:eastAsia="en-US"/>
              </w:rPr>
              <w:t>ПРОДАВЕЦ</w:t>
            </w:r>
          </w:p>
          <w:p w14:paraId="3789659E" w14:textId="77777777" w:rsidR="0098246F" w:rsidRDefault="0098246F">
            <w:pPr>
              <w:widowControl w:val="0"/>
              <w:spacing w:line="256" w:lineRule="auto"/>
              <w:jc w:val="center"/>
              <w:rPr>
                <w:rFonts w:ascii="GHEA Grapalat" w:hAnsi="GHEA Grapalat"/>
                <w:lang w:val="en-US" w:eastAsia="en-US"/>
              </w:rPr>
            </w:pPr>
            <w:r>
              <w:rPr>
                <w:rFonts w:ascii="GHEA Grapalat" w:hAnsi="GHEA Grapalat"/>
                <w:lang w:val="en-US" w:eastAsia="en-US"/>
              </w:rPr>
              <w:t>______________________</w:t>
            </w:r>
          </w:p>
          <w:p w14:paraId="2D0C3564" w14:textId="77777777" w:rsidR="0098246F" w:rsidRDefault="0098246F">
            <w:pPr>
              <w:widowControl w:val="0"/>
              <w:spacing w:after="160" w:line="256" w:lineRule="auto"/>
              <w:jc w:val="center"/>
              <w:rPr>
                <w:rFonts w:ascii="GHEA Grapalat" w:hAnsi="GHEA Grapalat"/>
                <w:sz w:val="20"/>
                <w:szCs w:val="20"/>
                <w:lang w:eastAsia="en-US"/>
              </w:rPr>
            </w:pPr>
            <w:r>
              <w:rPr>
                <w:rFonts w:ascii="GHEA Grapalat" w:hAnsi="GHEA Grapalat"/>
                <w:sz w:val="20"/>
                <w:szCs w:val="20"/>
                <w:lang w:eastAsia="en-US"/>
              </w:rPr>
              <w:t>/подпись/</w:t>
            </w:r>
          </w:p>
          <w:p w14:paraId="486912BF" w14:textId="77777777" w:rsidR="0098246F" w:rsidRDefault="0098246F">
            <w:pPr>
              <w:widowControl w:val="0"/>
              <w:spacing w:after="160" w:line="256" w:lineRule="auto"/>
              <w:jc w:val="center"/>
              <w:rPr>
                <w:rFonts w:ascii="GHEA Grapalat" w:hAnsi="GHEA Grapalat"/>
                <w:lang w:eastAsia="en-US"/>
              </w:rPr>
            </w:pPr>
            <w:r>
              <w:rPr>
                <w:rFonts w:ascii="GHEA Grapalat" w:hAnsi="GHEA Grapalat"/>
                <w:lang w:eastAsia="en-US"/>
              </w:rPr>
              <w:t>М. П.</w:t>
            </w:r>
          </w:p>
        </w:tc>
      </w:tr>
    </w:tbl>
    <w:p w14:paraId="7C4D1515"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rPr>
        <w:sectPr w:rsidR="0098246F">
          <w:footnotePr>
            <w:pos w:val="beneathText"/>
          </w:footnotePr>
          <w:pgSz w:w="16838" w:h="11906" w:orient="landscape"/>
          <w:pgMar w:top="1418" w:right="1418" w:bottom="1418" w:left="1418" w:header="561" w:footer="561" w:gutter="0"/>
          <w:cols w:space="720"/>
        </w:sectPr>
      </w:pPr>
    </w:p>
    <w:p w14:paraId="342ECB7B"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i/>
        </w:rPr>
      </w:pPr>
      <w:r>
        <w:rPr>
          <w:rFonts w:ascii="GHEA Grapalat" w:hAnsi="GHEA Grapalat"/>
          <w:i/>
        </w:rPr>
        <w:lastRenderedPageBreak/>
        <w:t>Приложение № 3</w:t>
      </w:r>
    </w:p>
    <w:p w14:paraId="0240FA0A"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Pr>
          <w:rFonts w:ascii="GHEA Grapalat" w:hAnsi="GHEA Grapalat"/>
          <w:i/>
        </w:rPr>
        <w:tab/>
        <w:t>г.</w:t>
      </w:r>
    </w:p>
    <w:p w14:paraId="11C508A2"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4A0" w:firstRow="1" w:lastRow="0" w:firstColumn="1" w:lastColumn="0" w:noHBand="0" w:noVBand="1"/>
      </w:tblPr>
      <w:tblGrid>
        <w:gridCol w:w="4690"/>
        <w:gridCol w:w="5060"/>
      </w:tblGrid>
      <w:tr w:rsidR="0098246F" w14:paraId="7E007251" w14:textId="77777777" w:rsidTr="0098246F">
        <w:trPr>
          <w:tblCellSpacing w:w="7" w:type="dxa"/>
          <w:jc w:val="center"/>
        </w:trPr>
        <w:tc>
          <w:tcPr>
            <w:tcW w:w="0" w:type="auto"/>
            <w:vAlign w:val="center"/>
            <w:hideMark/>
          </w:tcPr>
          <w:p w14:paraId="4EE8EEC4" w14:textId="77777777" w:rsidR="0098246F" w:rsidRDefault="0098246F">
            <w:pPr>
              <w:widowControl w:val="0"/>
              <w:spacing w:after="160" w:line="256" w:lineRule="auto"/>
              <w:jc w:val="center"/>
              <w:rPr>
                <w:rFonts w:ascii="GHEA Grapalat" w:hAnsi="GHEA Grapalat"/>
                <w:iCs/>
                <w:lang w:eastAsia="en-US"/>
              </w:rPr>
            </w:pPr>
            <w:r>
              <w:rPr>
                <w:rFonts w:ascii="GHEA Grapalat" w:hAnsi="GHEA Grapalat"/>
                <w:lang w:eastAsia="en-US"/>
              </w:rPr>
              <w:t xml:space="preserve">Сторона договора </w:t>
            </w:r>
          </w:p>
          <w:p w14:paraId="591CC3B9" w14:textId="77777777" w:rsidR="0098246F" w:rsidRDefault="0098246F">
            <w:pPr>
              <w:widowControl w:val="0"/>
              <w:spacing w:after="160" w:line="256" w:lineRule="auto"/>
              <w:jc w:val="center"/>
              <w:rPr>
                <w:rFonts w:ascii="GHEA Grapalat" w:hAnsi="GHEA Grapalat"/>
                <w:iCs/>
                <w:lang w:eastAsia="en-US"/>
              </w:rPr>
            </w:pPr>
            <w:r>
              <w:rPr>
                <w:rFonts w:ascii="GHEA Grapalat" w:hAnsi="GHEA Grapalat"/>
                <w:lang w:eastAsia="en-US"/>
              </w:rPr>
              <w:t>_______________________________</w:t>
            </w:r>
          </w:p>
          <w:p w14:paraId="3F8D66F9" w14:textId="77777777" w:rsidR="0098246F" w:rsidRDefault="0098246F">
            <w:pPr>
              <w:widowControl w:val="0"/>
              <w:spacing w:after="160" w:line="256" w:lineRule="auto"/>
              <w:jc w:val="center"/>
              <w:rPr>
                <w:rFonts w:ascii="GHEA Grapalat" w:hAnsi="GHEA Grapalat"/>
                <w:iCs/>
                <w:lang w:eastAsia="en-US"/>
              </w:rPr>
            </w:pPr>
            <w:r>
              <w:rPr>
                <w:rFonts w:ascii="GHEA Grapalat" w:hAnsi="GHEA Grapalat"/>
                <w:lang w:eastAsia="en-US"/>
              </w:rPr>
              <w:t>_______________________________</w:t>
            </w:r>
          </w:p>
          <w:p w14:paraId="2EB44556" w14:textId="77777777" w:rsidR="0098246F" w:rsidRDefault="0098246F">
            <w:pPr>
              <w:widowControl w:val="0"/>
              <w:spacing w:after="160" w:line="256" w:lineRule="auto"/>
              <w:jc w:val="center"/>
              <w:rPr>
                <w:rFonts w:ascii="GHEA Grapalat" w:hAnsi="GHEA Grapalat"/>
                <w:iCs/>
                <w:lang w:eastAsia="en-US"/>
              </w:rPr>
            </w:pPr>
            <w:r>
              <w:rPr>
                <w:rFonts w:ascii="GHEA Grapalat" w:hAnsi="GHEA Grapalat"/>
                <w:lang w:eastAsia="en-US"/>
              </w:rPr>
              <w:t>место нахождения _______________</w:t>
            </w:r>
          </w:p>
          <w:p w14:paraId="54D4B6C7" w14:textId="77777777" w:rsidR="0098246F" w:rsidRDefault="0098246F">
            <w:pPr>
              <w:widowControl w:val="0"/>
              <w:spacing w:after="160" w:line="256" w:lineRule="auto"/>
              <w:jc w:val="center"/>
              <w:rPr>
                <w:rFonts w:ascii="GHEA Grapalat" w:hAnsi="GHEA Grapalat"/>
                <w:iCs/>
                <w:lang w:eastAsia="en-US"/>
              </w:rPr>
            </w:pPr>
            <w:r>
              <w:rPr>
                <w:rFonts w:ascii="GHEA Grapalat" w:hAnsi="GHEA Grapalat"/>
                <w:lang w:eastAsia="en-US"/>
              </w:rPr>
              <w:t>Р/С____________________________</w:t>
            </w:r>
          </w:p>
          <w:p w14:paraId="7F74D584" w14:textId="77777777" w:rsidR="0098246F" w:rsidRDefault="0098246F">
            <w:pPr>
              <w:widowControl w:val="0"/>
              <w:spacing w:after="160" w:line="256" w:lineRule="auto"/>
              <w:jc w:val="center"/>
              <w:rPr>
                <w:rFonts w:ascii="GHEA Grapalat" w:hAnsi="GHEA Grapalat"/>
                <w:iCs/>
                <w:lang w:eastAsia="en-US"/>
              </w:rPr>
            </w:pPr>
            <w:r>
              <w:rPr>
                <w:rFonts w:ascii="GHEA Grapalat" w:hAnsi="GHEA Grapalat"/>
                <w:lang w:eastAsia="en-US"/>
              </w:rPr>
              <w:t>УНН___________________________</w:t>
            </w:r>
          </w:p>
        </w:tc>
        <w:tc>
          <w:tcPr>
            <w:tcW w:w="0" w:type="auto"/>
            <w:vAlign w:val="center"/>
            <w:hideMark/>
          </w:tcPr>
          <w:p w14:paraId="4030385E" w14:textId="77777777" w:rsidR="0098246F" w:rsidRDefault="0098246F">
            <w:pPr>
              <w:widowControl w:val="0"/>
              <w:spacing w:after="160" w:line="256" w:lineRule="auto"/>
              <w:jc w:val="center"/>
              <w:rPr>
                <w:rFonts w:ascii="GHEA Grapalat" w:hAnsi="GHEA Grapalat"/>
                <w:iCs/>
                <w:lang w:eastAsia="en-US"/>
              </w:rPr>
            </w:pPr>
            <w:r>
              <w:rPr>
                <w:rFonts w:ascii="GHEA Grapalat" w:hAnsi="GHEA Grapalat"/>
                <w:lang w:eastAsia="en-US"/>
              </w:rPr>
              <w:t xml:space="preserve">Заказчик </w:t>
            </w:r>
          </w:p>
          <w:p w14:paraId="14EF3B1A" w14:textId="77777777" w:rsidR="0098246F" w:rsidRDefault="0098246F">
            <w:pPr>
              <w:widowControl w:val="0"/>
              <w:spacing w:after="160" w:line="256" w:lineRule="auto"/>
              <w:jc w:val="center"/>
              <w:rPr>
                <w:rFonts w:ascii="GHEA Grapalat" w:hAnsi="GHEA Grapalat"/>
                <w:iCs/>
                <w:lang w:eastAsia="en-US"/>
              </w:rPr>
            </w:pPr>
            <w:r>
              <w:rPr>
                <w:rFonts w:ascii="GHEA Grapalat" w:hAnsi="GHEA Grapalat"/>
                <w:lang w:eastAsia="en-US"/>
              </w:rPr>
              <w:t>__________________________________</w:t>
            </w:r>
          </w:p>
          <w:p w14:paraId="38BB1CD4" w14:textId="77777777" w:rsidR="0098246F" w:rsidRDefault="0098246F">
            <w:pPr>
              <w:widowControl w:val="0"/>
              <w:spacing w:after="160" w:line="256" w:lineRule="auto"/>
              <w:jc w:val="center"/>
              <w:rPr>
                <w:rFonts w:ascii="GHEA Grapalat" w:hAnsi="GHEA Grapalat"/>
                <w:iCs/>
                <w:lang w:eastAsia="en-US"/>
              </w:rPr>
            </w:pPr>
            <w:r>
              <w:rPr>
                <w:rFonts w:ascii="GHEA Grapalat" w:hAnsi="GHEA Grapalat"/>
                <w:lang w:eastAsia="en-US"/>
              </w:rPr>
              <w:t>__________________________________</w:t>
            </w:r>
          </w:p>
          <w:p w14:paraId="7D4DB652" w14:textId="77777777" w:rsidR="0098246F" w:rsidRDefault="0098246F">
            <w:pPr>
              <w:widowControl w:val="0"/>
              <w:spacing w:after="160" w:line="256" w:lineRule="auto"/>
              <w:jc w:val="center"/>
              <w:rPr>
                <w:rFonts w:ascii="GHEA Grapalat" w:hAnsi="GHEA Grapalat"/>
                <w:iCs/>
                <w:lang w:eastAsia="en-US"/>
              </w:rPr>
            </w:pPr>
            <w:r>
              <w:rPr>
                <w:rFonts w:ascii="GHEA Grapalat" w:hAnsi="GHEA Grapalat"/>
                <w:lang w:eastAsia="en-US"/>
              </w:rPr>
              <w:t>место нахождения _________________</w:t>
            </w:r>
          </w:p>
          <w:p w14:paraId="295868AB" w14:textId="77777777" w:rsidR="0098246F" w:rsidRDefault="0098246F">
            <w:pPr>
              <w:widowControl w:val="0"/>
              <w:spacing w:after="160" w:line="256" w:lineRule="auto"/>
              <w:jc w:val="center"/>
              <w:rPr>
                <w:rFonts w:ascii="GHEA Grapalat" w:hAnsi="GHEA Grapalat"/>
                <w:iCs/>
                <w:lang w:eastAsia="en-US"/>
              </w:rPr>
            </w:pPr>
            <w:r>
              <w:rPr>
                <w:rFonts w:ascii="GHEA Grapalat" w:hAnsi="GHEA Grapalat"/>
                <w:lang w:eastAsia="en-US"/>
              </w:rPr>
              <w:t>Р/С_______________________________</w:t>
            </w:r>
          </w:p>
          <w:p w14:paraId="3FB42BC8" w14:textId="77777777" w:rsidR="0098246F" w:rsidRDefault="0098246F">
            <w:pPr>
              <w:widowControl w:val="0"/>
              <w:spacing w:after="160" w:line="256" w:lineRule="auto"/>
              <w:jc w:val="center"/>
              <w:rPr>
                <w:rFonts w:ascii="GHEA Grapalat" w:hAnsi="GHEA Grapalat"/>
                <w:iCs/>
                <w:lang w:eastAsia="en-US"/>
              </w:rPr>
            </w:pPr>
            <w:r>
              <w:rPr>
                <w:rFonts w:ascii="GHEA Grapalat" w:hAnsi="GHEA Grapalat"/>
                <w:lang w:eastAsia="en-US"/>
              </w:rPr>
              <w:t>УНН______________________________</w:t>
            </w:r>
          </w:p>
        </w:tc>
      </w:tr>
    </w:tbl>
    <w:p w14:paraId="722E8562"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375"/>
        <w:rPr>
          <w:rFonts w:ascii="GHEA Grapalat" w:hAnsi="GHEA Grapalat"/>
          <w:iCs/>
        </w:rPr>
      </w:pPr>
    </w:p>
    <w:p w14:paraId="7DBFF975"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467"/>
        <w:jc w:val="center"/>
        <w:rPr>
          <w:rFonts w:ascii="GHEA Grapalat" w:hAnsi="GHEA Grapalat"/>
          <w:iCs/>
        </w:rPr>
      </w:pPr>
      <w:r>
        <w:rPr>
          <w:rFonts w:ascii="GHEA Grapalat" w:hAnsi="GHEA Grapalat"/>
          <w:b/>
        </w:rPr>
        <w:t>АКТ №</w:t>
      </w:r>
    </w:p>
    <w:p w14:paraId="48D1FD42"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567" w:right="467"/>
        <w:jc w:val="center"/>
        <w:rPr>
          <w:rFonts w:ascii="GHEA Grapalat" w:hAnsi="GHEA Grapalat"/>
          <w:b/>
          <w:bCs/>
          <w:iCs/>
        </w:rPr>
      </w:pPr>
      <w:r>
        <w:rPr>
          <w:rFonts w:ascii="GHEA Grapalat" w:hAnsi="GHEA Grapalat"/>
          <w:b/>
        </w:rPr>
        <w:t xml:space="preserve">ПРИЕМА-ПЕРЕДАЧИ РЕЗУЛЬТАТОВ </w:t>
      </w:r>
      <w:r>
        <w:rPr>
          <w:rFonts w:ascii="GHEA Grapalat" w:hAnsi="GHEA Grapalat"/>
          <w:b/>
        </w:rPr>
        <w:br/>
        <w:t>ИСПОЛНЕНИЯ ДОГОВОРАИЛИ ЕГО ЧАСТИ</w:t>
      </w:r>
    </w:p>
    <w:p w14:paraId="3AED9B47" w14:textId="77777777" w:rsidR="0098246F" w:rsidRDefault="0098246F" w:rsidP="0098246F">
      <w:pPr>
        <w:pStyle w:val="af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ascii="GHEA Grapalat" w:hAnsi="GHEA Grapalat" w:cs="Times New Roman"/>
          <w:b/>
          <w:bCs/>
          <w:i/>
          <w:iCs/>
          <w:sz w:val="24"/>
          <w:szCs w:val="24"/>
        </w:rPr>
      </w:pPr>
    </w:p>
    <w:p w14:paraId="486AC583" w14:textId="77777777" w:rsidR="0098246F" w:rsidRDefault="0098246F" w:rsidP="0098246F">
      <w:pPr>
        <w:pStyle w:val="af5"/>
        <w:widowControl w:val="0"/>
        <w:tabs>
          <w:tab w:val="left" w:pos="1134"/>
          <w:tab w:val="left" w:pos="1843"/>
        </w:tabs>
        <w:spacing w:line="240" w:lineRule="auto"/>
        <w:ind w:firstLine="540"/>
        <w:rPr>
          <w:rFonts w:ascii="GHEA Grapalat" w:hAnsi="GHEA Grapalat" w:cs="Times New Roman"/>
          <w:i/>
          <w:iCs/>
          <w:sz w:val="24"/>
          <w:szCs w:val="24"/>
        </w:rPr>
      </w:pPr>
      <w:r>
        <w:rPr>
          <w:rFonts w:ascii="GHEA Grapalat" w:hAnsi="GHEA Grapalat" w:cs="Times New Roman"/>
          <w:i/>
          <w:sz w:val="24"/>
          <w:szCs w:val="24"/>
        </w:rPr>
        <w:t>"</w:t>
      </w:r>
      <w:r>
        <w:rPr>
          <w:rFonts w:ascii="GHEA Grapalat" w:hAnsi="GHEA Grapalat" w:cs="Times New Roman"/>
          <w:i/>
          <w:sz w:val="24"/>
          <w:szCs w:val="24"/>
        </w:rPr>
        <w:tab/>
        <w:t>" "</w:t>
      </w:r>
      <w:r>
        <w:rPr>
          <w:rFonts w:ascii="GHEA Grapalat" w:hAnsi="GHEA Grapalat" w:cs="Times New Roman"/>
          <w:i/>
          <w:sz w:val="24"/>
          <w:szCs w:val="24"/>
        </w:rPr>
        <w:tab/>
        <w:t>" 20</w:t>
      </w:r>
      <w:r>
        <w:rPr>
          <w:rFonts w:ascii="GHEA Grapalat" w:hAnsi="GHEA Grapalat" w:cs="Times New Roman"/>
          <w:i/>
          <w:sz w:val="24"/>
          <w:szCs w:val="24"/>
        </w:rPr>
        <w:tab/>
        <w:t>г.</w:t>
      </w:r>
    </w:p>
    <w:p w14:paraId="432820CF" w14:textId="77777777" w:rsidR="0098246F" w:rsidRDefault="0098246F" w:rsidP="0098246F">
      <w:pPr>
        <w:pStyle w:val="a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60" w:afterAutospacing="0"/>
        <w:rPr>
          <w:rFonts w:ascii="GHEA Grapalat" w:hAnsi="GHEA Grapalat"/>
        </w:rPr>
      </w:pPr>
      <w:r>
        <w:rPr>
          <w:rFonts w:ascii="GHEA Grapalat" w:hAnsi="GHEA Grapalat"/>
        </w:rPr>
        <w:t>Наименование договора (далее — Договор) __________________________________</w:t>
      </w:r>
    </w:p>
    <w:p w14:paraId="757F8674" w14:textId="77777777" w:rsidR="0098246F" w:rsidRDefault="0098246F" w:rsidP="0098246F">
      <w:pPr>
        <w:pStyle w:val="a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60" w:afterAutospacing="0"/>
        <w:rPr>
          <w:rFonts w:ascii="GHEA Grapalat" w:hAnsi="GHEA Grapalat"/>
        </w:rPr>
      </w:pPr>
      <w:r>
        <w:rPr>
          <w:rFonts w:ascii="GHEA Grapalat" w:hAnsi="GHEA Grapalat"/>
        </w:rPr>
        <w:t>Дата заключения Договора "__________" "_______________________" 20 ______ г.</w:t>
      </w:r>
    </w:p>
    <w:p w14:paraId="38560781" w14:textId="77777777" w:rsidR="0098246F" w:rsidRDefault="0098246F" w:rsidP="0098246F">
      <w:pPr>
        <w:pStyle w:val="a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60" w:afterAutospacing="0"/>
        <w:rPr>
          <w:rFonts w:ascii="GHEA Grapalat" w:hAnsi="GHEA Grapalat"/>
        </w:rPr>
      </w:pPr>
      <w:r>
        <w:rPr>
          <w:rFonts w:ascii="GHEA Grapalat" w:hAnsi="GHEA Grapalat"/>
        </w:rPr>
        <w:t>Номер Договора __________________________________________________________</w:t>
      </w:r>
    </w:p>
    <w:p w14:paraId="576AA0FA" w14:textId="77777777" w:rsidR="0098246F" w:rsidRDefault="0098246F" w:rsidP="0098246F">
      <w:pPr>
        <w:widowControl w:val="0"/>
        <w:tabs>
          <w:tab w:val="left" w:pos="5954"/>
          <w:tab w:val="left" w:pos="6663"/>
          <w:tab w:val="left" w:pos="7513"/>
        </w:tabs>
        <w:spacing w:after="160"/>
        <w:jc w:val="both"/>
        <w:rPr>
          <w:rFonts w:ascii="GHEA Grapalat" w:hAnsi="GHEA Grapalat"/>
        </w:rPr>
      </w:pPr>
      <w:r>
        <w:rPr>
          <w:rFonts w:ascii="GHEA Grapalat" w:hAnsi="GHEA Grapalat"/>
        </w:rPr>
        <w:t>Заказчик и сторона Договора, принимая за основание относящийся к исполнению договора счет-фактуру N _______</w:t>
      </w:r>
      <w:proofErr w:type="gramStart"/>
      <w:r>
        <w:rPr>
          <w:rFonts w:ascii="GHEA Grapalat" w:hAnsi="GHEA Grapalat"/>
        </w:rPr>
        <w:t>_ ,</w:t>
      </w:r>
      <w:proofErr w:type="gramEnd"/>
      <w:r>
        <w:rPr>
          <w:rFonts w:ascii="GHEA Grapalat" w:hAnsi="GHEA Grapalat"/>
        </w:rPr>
        <w:t xml:space="preserve"> выписанный "</w:t>
      </w:r>
      <w:r>
        <w:rPr>
          <w:rFonts w:ascii="GHEA Grapalat" w:hAnsi="GHEA Grapalat"/>
        </w:rPr>
        <w:tab/>
        <w:t>" "</w:t>
      </w:r>
      <w:r>
        <w:rPr>
          <w:rFonts w:ascii="GHEA Grapalat" w:hAnsi="GHEA Grapalat"/>
        </w:rPr>
        <w:tab/>
        <w:t>" 20</w:t>
      </w:r>
      <w:r>
        <w:rPr>
          <w:rFonts w:ascii="GHEA Grapalat" w:hAnsi="GHEA Grapalat"/>
        </w:rPr>
        <w:tab/>
        <w:t>г., составили настоящий акт о следующем:</w:t>
      </w:r>
      <w:r>
        <w:rPr>
          <w:rFonts w:ascii="GHEA Grapalat" w:hAnsi="GHEA Grapalat"/>
        </w:rPr>
        <w:br w:type="page"/>
      </w:r>
    </w:p>
    <w:p w14:paraId="30AE6ABE"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iCs/>
        </w:rPr>
      </w:pPr>
      <w:r>
        <w:rPr>
          <w:rFonts w:ascii="GHEA Grapalat" w:hAnsi="GHEA Grapalat"/>
        </w:rPr>
        <w:lastRenderedPageBreak/>
        <w:t>В рамках Договора сторона Договора поставила следующие товары:</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98246F" w14:paraId="5457B6E2" w14:textId="77777777" w:rsidTr="0098246F">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14:paraId="2E41BF49"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r>
              <w:rPr>
                <w:rFonts w:ascii="GHEA Grapalat" w:hAnsi="GHEA Grapalat"/>
                <w:sz w:val="16"/>
                <w:szCs w:val="16"/>
                <w:lang w:eastAsia="en-US"/>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14:paraId="2B541934" w14:textId="77777777" w:rsidR="0098246F" w:rsidRDefault="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56" w:lineRule="auto"/>
              <w:jc w:val="center"/>
              <w:rPr>
                <w:rFonts w:ascii="GHEA Grapalat" w:hAnsi="GHEA Grapalat"/>
                <w:sz w:val="16"/>
                <w:szCs w:val="16"/>
                <w:lang w:eastAsia="en-US"/>
              </w:rPr>
            </w:pPr>
            <w:r>
              <w:rPr>
                <w:rFonts w:ascii="GHEA Grapalat" w:hAnsi="GHEA Grapalat"/>
                <w:sz w:val="16"/>
                <w:szCs w:val="16"/>
                <w:lang w:eastAsia="en-US"/>
              </w:rPr>
              <w:t>Поставленные товары</w:t>
            </w:r>
          </w:p>
        </w:tc>
      </w:tr>
      <w:tr w:rsidR="0098246F" w14:paraId="17253EDD" w14:textId="77777777" w:rsidTr="0098246F">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14:paraId="440FD185" w14:textId="77777777" w:rsidR="0098246F" w:rsidRDefault="0098246F">
            <w:pPr>
              <w:spacing w:line="256" w:lineRule="auto"/>
              <w:rPr>
                <w:rFonts w:ascii="GHEA Grapalat" w:hAnsi="GHEA Grapalat"/>
                <w:sz w:val="16"/>
                <w:szCs w:val="16"/>
                <w:lang w:eastAsia="en-US"/>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14:paraId="2DE5B7DB"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r>
              <w:rPr>
                <w:rFonts w:ascii="GHEA Grapalat" w:hAnsi="GHEA Grapalat"/>
                <w:sz w:val="16"/>
                <w:szCs w:val="16"/>
                <w:lang w:eastAsia="en-US"/>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14:paraId="60CB0C8C"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r>
              <w:rPr>
                <w:rFonts w:ascii="GHEA Grapalat" w:hAnsi="GHEA Grapalat"/>
                <w:sz w:val="16"/>
                <w:szCs w:val="16"/>
                <w:lang w:eastAsia="en-US"/>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14:paraId="68AD3557"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r>
              <w:rPr>
                <w:rFonts w:ascii="GHEA Grapalat" w:hAnsi="GHEA Grapalat"/>
                <w:sz w:val="16"/>
                <w:szCs w:val="16"/>
                <w:lang w:eastAsia="en-US"/>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57E44CAE"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r>
              <w:rPr>
                <w:rFonts w:ascii="GHEA Grapalat" w:hAnsi="GHEA Grapalat"/>
                <w:sz w:val="16"/>
                <w:szCs w:val="16"/>
                <w:lang w:eastAsia="en-US"/>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5E95A3"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r>
              <w:rPr>
                <w:rFonts w:ascii="GHEA Grapalat" w:hAnsi="GHEA Grapalat"/>
                <w:sz w:val="16"/>
                <w:szCs w:val="16"/>
                <w:lang w:eastAsia="en-US"/>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14:paraId="039F73AC"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r>
              <w:rPr>
                <w:rFonts w:ascii="GHEA Grapalat" w:hAnsi="GHEA Grapalat"/>
                <w:sz w:val="16"/>
                <w:szCs w:val="16"/>
                <w:lang w:eastAsia="en-US"/>
              </w:rPr>
              <w:t>срок оплаты (по графику оплаты)</w:t>
            </w:r>
          </w:p>
        </w:tc>
      </w:tr>
      <w:tr w:rsidR="0098246F" w14:paraId="6748644D" w14:textId="77777777" w:rsidTr="0098246F">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14:paraId="0AE972AA" w14:textId="77777777" w:rsidR="0098246F" w:rsidRDefault="0098246F">
            <w:pPr>
              <w:spacing w:line="256" w:lineRule="auto"/>
              <w:rPr>
                <w:rFonts w:ascii="GHEA Grapalat" w:hAnsi="GHEA Grapalat"/>
                <w:sz w:val="16"/>
                <w:szCs w:val="16"/>
                <w:lang w:eastAsia="en-US"/>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14:paraId="38E09716" w14:textId="77777777" w:rsidR="0098246F" w:rsidRDefault="0098246F">
            <w:pPr>
              <w:spacing w:line="256" w:lineRule="auto"/>
              <w:rPr>
                <w:rFonts w:ascii="GHEA Grapalat" w:hAnsi="GHEA Grapalat"/>
                <w:sz w:val="16"/>
                <w:szCs w:val="16"/>
                <w:lang w:eastAsia="en-US"/>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1B10EABB" w14:textId="77777777" w:rsidR="0098246F" w:rsidRDefault="0098246F">
            <w:pPr>
              <w:spacing w:line="256" w:lineRule="auto"/>
              <w:rPr>
                <w:rFonts w:ascii="GHEA Grapalat" w:hAnsi="GHEA Grapalat"/>
                <w:sz w:val="16"/>
                <w:szCs w:val="16"/>
                <w:lang w:eastAsia="en-US"/>
              </w:rPr>
            </w:pPr>
          </w:p>
        </w:tc>
        <w:tc>
          <w:tcPr>
            <w:tcW w:w="1299" w:type="dxa"/>
            <w:tcBorders>
              <w:top w:val="single" w:sz="4" w:space="0" w:color="auto"/>
              <w:left w:val="single" w:sz="4" w:space="0" w:color="auto"/>
              <w:bottom w:val="single" w:sz="4" w:space="0" w:color="auto"/>
              <w:right w:val="single" w:sz="4" w:space="0" w:color="auto"/>
            </w:tcBorders>
            <w:vAlign w:val="center"/>
            <w:hideMark/>
          </w:tcPr>
          <w:p w14:paraId="7309C333"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r>
              <w:rPr>
                <w:rFonts w:ascii="GHEA Grapalat" w:hAnsi="GHEA Grapalat"/>
                <w:sz w:val="16"/>
                <w:szCs w:val="16"/>
                <w:lang w:eastAsia="en-US"/>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8926F5E"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r>
              <w:rPr>
                <w:rFonts w:ascii="GHEA Grapalat" w:hAnsi="GHEA Grapalat"/>
                <w:sz w:val="16"/>
                <w:szCs w:val="16"/>
                <w:lang w:eastAsia="en-US"/>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4C73C19"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r>
              <w:rPr>
                <w:rFonts w:ascii="GHEA Grapalat" w:hAnsi="GHEA Grapalat"/>
                <w:sz w:val="16"/>
                <w:szCs w:val="16"/>
                <w:lang w:eastAsia="en-US"/>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A59417A"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r>
              <w:rPr>
                <w:rFonts w:ascii="GHEA Grapalat" w:hAnsi="GHEA Grapalat"/>
                <w:sz w:val="16"/>
                <w:szCs w:val="16"/>
                <w:lang w:eastAsia="en-US"/>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D31E093" w14:textId="77777777" w:rsidR="0098246F" w:rsidRDefault="0098246F">
            <w:pPr>
              <w:spacing w:line="256" w:lineRule="auto"/>
              <w:rPr>
                <w:rFonts w:ascii="GHEA Grapalat" w:hAnsi="GHEA Grapalat"/>
                <w:sz w:val="16"/>
                <w:szCs w:val="16"/>
                <w:lang w:eastAsia="en-US"/>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14:paraId="7D815FE2" w14:textId="77777777" w:rsidR="0098246F" w:rsidRDefault="0098246F">
            <w:pPr>
              <w:spacing w:line="256" w:lineRule="auto"/>
              <w:rPr>
                <w:rFonts w:ascii="GHEA Grapalat" w:hAnsi="GHEA Grapalat"/>
                <w:sz w:val="16"/>
                <w:szCs w:val="16"/>
                <w:lang w:eastAsia="en-US"/>
              </w:rPr>
            </w:pPr>
          </w:p>
        </w:tc>
      </w:tr>
      <w:tr w:rsidR="0098246F" w14:paraId="39E1F28D" w14:textId="77777777" w:rsidTr="0098246F">
        <w:trPr>
          <w:jc w:val="center"/>
        </w:trPr>
        <w:tc>
          <w:tcPr>
            <w:tcW w:w="442" w:type="dxa"/>
            <w:tcBorders>
              <w:top w:val="single" w:sz="4" w:space="0" w:color="auto"/>
              <w:left w:val="single" w:sz="4" w:space="0" w:color="auto"/>
              <w:bottom w:val="single" w:sz="4" w:space="0" w:color="auto"/>
              <w:right w:val="single" w:sz="4" w:space="0" w:color="auto"/>
            </w:tcBorders>
            <w:vAlign w:val="center"/>
          </w:tcPr>
          <w:p w14:paraId="5F3CB9E8"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p>
        </w:tc>
        <w:tc>
          <w:tcPr>
            <w:tcW w:w="1088" w:type="dxa"/>
            <w:tcBorders>
              <w:top w:val="single" w:sz="4" w:space="0" w:color="auto"/>
              <w:left w:val="single" w:sz="4" w:space="0" w:color="auto"/>
              <w:bottom w:val="single" w:sz="4" w:space="0" w:color="auto"/>
              <w:right w:val="single" w:sz="4" w:space="0" w:color="auto"/>
            </w:tcBorders>
            <w:vAlign w:val="center"/>
          </w:tcPr>
          <w:p w14:paraId="37B4F49D"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14:paraId="34190420"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p>
        </w:tc>
        <w:tc>
          <w:tcPr>
            <w:tcW w:w="1299" w:type="dxa"/>
            <w:tcBorders>
              <w:top w:val="single" w:sz="4" w:space="0" w:color="auto"/>
              <w:left w:val="single" w:sz="4" w:space="0" w:color="auto"/>
              <w:bottom w:val="single" w:sz="4" w:space="0" w:color="auto"/>
              <w:right w:val="single" w:sz="4" w:space="0" w:color="auto"/>
            </w:tcBorders>
            <w:vAlign w:val="center"/>
          </w:tcPr>
          <w:p w14:paraId="3EC01857"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6A729DD7"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14:paraId="4A1E31F2"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14:paraId="036EFFE3"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545B5B50"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p>
        </w:tc>
        <w:tc>
          <w:tcPr>
            <w:tcW w:w="1333" w:type="dxa"/>
            <w:tcBorders>
              <w:top w:val="single" w:sz="4" w:space="0" w:color="auto"/>
              <w:left w:val="single" w:sz="4" w:space="0" w:color="auto"/>
              <w:bottom w:val="single" w:sz="4" w:space="0" w:color="auto"/>
              <w:right w:val="single" w:sz="4" w:space="0" w:color="auto"/>
            </w:tcBorders>
            <w:vAlign w:val="center"/>
          </w:tcPr>
          <w:p w14:paraId="4FCB0093"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p>
        </w:tc>
      </w:tr>
      <w:tr w:rsidR="0098246F" w14:paraId="08A6BDA6" w14:textId="77777777" w:rsidTr="0098246F">
        <w:trPr>
          <w:jc w:val="center"/>
        </w:trPr>
        <w:tc>
          <w:tcPr>
            <w:tcW w:w="442" w:type="dxa"/>
            <w:tcBorders>
              <w:top w:val="single" w:sz="4" w:space="0" w:color="auto"/>
              <w:left w:val="single" w:sz="4" w:space="0" w:color="auto"/>
              <w:bottom w:val="single" w:sz="4" w:space="0" w:color="auto"/>
              <w:right w:val="single" w:sz="4" w:space="0" w:color="auto"/>
            </w:tcBorders>
          </w:tcPr>
          <w:p w14:paraId="2C22DB53"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p>
        </w:tc>
        <w:tc>
          <w:tcPr>
            <w:tcW w:w="1088" w:type="dxa"/>
            <w:tcBorders>
              <w:top w:val="single" w:sz="4" w:space="0" w:color="auto"/>
              <w:left w:val="single" w:sz="4" w:space="0" w:color="auto"/>
              <w:bottom w:val="single" w:sz="4" w:space="0" w:color="auto"/>
              <w:right w:val="single" w:sz="4" w:space="0" w:color="auto"/>
            </w:tcBorders>
          </w:tcPr>
          <w:p w14:paraId="5044B94C"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p>
        </w:tc>
        <w:tc>
          <w:tcPr>
            <w:tcW w:w="1440" w:type="dxa"/>
            <w:tcBorders>
              <w:top w:val="single" w:sz="4" w:space="0" w:color="auto"/>
              <w:left w:val="single" w:sz="4" w:space="0" w:color="auto"/>
              <w:bottom w:val="single" w:sz="4" w:space="0" w:color="auto"/>
              <w:right w:val="single" w:sz="4" w:space="0" w:color="auto"/>
            </w:tcBorders>
          </w:tcPr>
          <w:p w14:paraId="778570A6"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p>
        </w:tc>
        <w:tc>
          <w:tcPr>
            <w:tcW w:w="1299" w:type="dxa"/>
            <w:tcBorders>
              <w:top w:val="single" w:sz="4" w:space="0" w:color="auto"/>
              <w:left w:val="single" w:sz="4" w:space="0" w:color="auto"/>
              <w:bottom w:val="single" w:sz="4" w:space="0" w:color="auto"/>
              <w:right w:val="single" w:sz="4" w:space="0" w:color="auto"/>
            </w:tcBorders>
          </w:tcPr>
          <w:p w14:paraId="553F7A8D"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p>
        </w:tc>
        <w:tc>
          <w:tcPr>
            <w:tcW w:w="1276" w:type="dxa"/>
            <w:tcBorders>
              <w:top w:val="single" w:sz="4" w:space="0" w:color="auto"/>
              <w:left w:val="single" w:sz="4" w:space="0" w:color="auto"/>
              <w:bottom w:val="single" w:sz="4" w:space="0" w:color="auto"/>
              <w:right w:val="single" w:sz="4" w:space="0" w:color="auto"/>
            </w:tcBorders>
          </w:tcPr>
          <w:p w14:paraId="7F4D62F0"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p>
        </w:tc>
        <w:tc>
          <w:tcPr>
            <w:tcW w:w="1418" w:type="dxa"/>
            <w:tcBorders>
              <w:top w:val="single" w:sz="4" w:space="0" w:color="auto"/>
              <w:left w:val="single" w:sz="4" w:space="0" w:color="auto"/>
              <w:bottom w:val="single" w:sz="4" w:space="0" w:color="auto"/>
              <w:right w:val="single" w:sz="4" w:space="0" w:color="auto"/>
            </w:tcBorders>
          </w:tcPr>
          <w:p w14:paraId="56D98AB8"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tcPr>
          <w:p w14:paraId="72ABA6A8"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14:paraId="3E2577DD"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p>
        </w:tc>
        <w:tc>
          <w:tcPr>
            <w:tcW w:w="1333" w:type="dxa"/>
            <w:tcBorders>
              <w:top w:val="single" w:sz="4" w:space="0" w:color="auto"/>
              <w:left w:val="single" w:sz="4" w:space="0" w:color="auto"/>
              <w:bottom w:val="single" w:sz="4" w:space="0" w:color="auto"/>
              <w:right w:val="single" w:sz="4" w:space="0" w:color="auto"/>
            </w:tcBorders>
          </w:tcPr>
          <w:p w14:paraId="3E742470" w14:textId="77777777" w:rsidR="0098246F" w:rsidRDefault="0098246F">
            <w:pPr>
              <w:pStyle w:val="a5"/>
              <w:widowControl w:val="0"/>
              <w:spacing w:before="0" w:beforeAutospacing="0" w:after="120" w:afterAutospacing="0" w:line="256" w:lineRule="auto"/>
              <w:jc w:val="center"/>
              <w:rPr>
                <w:rFonts w:ascii="GHEA Grapalat" w:hAnsi="GHEA Grapalat"/>
                <w:sz w:val="16"/>
                <w:szCs w:val="16"/>
                <w:lang w:eastAsia="en-US"/>
              </w:rPr>
            </w:pPr>
          </w:p>
        </w:tc>
      </w:tr>
    </w:tbl>
    <w:p w14:paraId="7FC63E6D"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375"/>
        <w:jc w:val="both"/>
        <w:rPr>
          <w:rFonts w:ascii="GHEA Grapalat" w:hAnsi="GHEA Grapalat" w:cs="Arial"/>
          <w:iCs/>
          <w:lang w:val="en-US"/>
        </w:rPr>
      </w:pPr>
    </w:p>
    <w:p w14:paraId="7355D37B"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iCs/>
          <w:snapToGrid w:val="0"/>
        </w:rPr>
      </w:pPr>
      <w:r>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gramStart"/>
      <w:r>
        <w:rPr>
          <w:rFonts w:ascii="GHEA Grapalat" w:hAnsi="GHEA Grapalat"/>
          <w:snapToGrid w:val="0"/>
        </w:rPr>
        <w:t>Акта,</w:t>
      </w:r>
      <w:r>
        <w:rPr>
          <w:rFonts w:ascii="GHEA Grapalat" w:hAnsi="GHEA Grapalat"/>
        </w:rPr>
        <w:t>являются</w:t>
      </w:r>
      <w:proofErr w:type="gramEnd"/>
      <w:r>
        <w:rPr>
          <w:rFonts w:ascii="GHEA Grapalat" w:hAnsi="GHEA Grapalat"/>
        </w:rPr>
        <w:t xml:space="preserve"> составляющей частью настоящего Акта и прилагаются.</w:t>
      </w:r>
    </w:p>
    <w:p w14:paraId="3E9F0780"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98246F" w14:paraId="7B854424" w14:textId="77777777" w:rsidTr="0098246F">
        <w:trPr>
          <w:trHeight w:val="266"/>
          <w:tblCellSpacing w:w="7" w:type="dxa"/>
          <w:jc w:val="center"/>
        </w:trPr>
        <w:tc>
          <w:tcPr>
            <w:tcW w:w="0" w:type="auto"/>
            <w:vAlign w:val="center"/>
            <w:hideMark/>
          </w:tcPr>
          <w:p w14:paraId="75EF900A" w14:textId="77777777" w:rsidR="0098246F" w:rsidRDefault="0098246F">
            <w:pPr>
              <w:widowControl w:val="0"/>
              <w:spacing w:after="160" w:line="256" w:lineRule="auto"/>
              <w:jc w:val="center"/>
              <w:rPr>
                <w:rFonts w:ascii="GHEA Grapalat" w:hAnsi="GHEA Grapalat"/>
                <w:iCs/>
                <w:lang w:eastAsia="en-US"/>
              </w:rPr>
            </w:pPr>
            <w:r>
              <w:rPr>
                <w:rFonts w:ascii="GHEA Grapalat" w:hAnsi="GHEA Grapalat"/>
                <w:lang w:eastAsia="en-US"/>
              </w:rPr>
              <w:t xml:space="preserve">Товар передал </w:t>
            </w:r>
          </w:p>
        </w:tc>
        <w:tc>
          <w:tcPr>
            <w:tcW w:w="0" w:type="auto"/>
            <w:vAlign w:val="center"/>
            <w:hideMark/>
          </w:tcPr>
          <w:p w14:paraId="0275C7F9" w14:textId="77777777" w:rsidR="0098246F" w:rsidRDefault="0098246F">
            <w:pPr>
              <w:widowControl w:val="0"/>
              <w:spacing w:after="160" w:line="256" w:lineRule="auto"/>
              <w:jc w:val="center"/>
              <w:rPr>
                <w:rFonts w:ascii="GHEA Grapalat" w:hAnsi="GHEA Grapalat"/>
                <w:iCs/>
                <w:lang w:eastAsia="en-US"/>
              </w:rPr>
            </w:pPr>
            <w:r>
              <w:rPr>
                <w:rFonts w:ascii="GHEA Grapalat" w:hAnsi="GHEA Grapalat"/>
                <w:lang w:eastAsia="en-US"/>
              </w:rPr>
              <w:t>Товар принят</w:t>
            </w:r>
          </w:p>
        </w:tc>
      </w:tr>
      <w:tr w:rsidR="0098246F" w14:paraId="317A6831" w14:textId="77777777" w:rsidTr="0098246F">
        <w:trPr>
          <w:trHeight w:val="473"/>
          <w:tblCellSpacing w:w="7" w:type="dxa"/>
          <w:jc w:val="center"/>
        </w:trPr>
        <w:tc>
          <w:tcPr>
            <w:tcW w:w="0" w:type="auto"/>
            <w:vAlign w:val="center"/>
            <w:hideMark/>
          </w:tcPr>
          <w:p w14:paraId="42940B1F" w14:textId="77777777" w:rsidR="0098246F" w:rsidRDefault="0098246F">
            <w:pPr>
              <w:widowControl w:val="0"/>
              <w:spacing w:line="256" w:lineRule="auto"/>
              <w:jc w:val="center"/>
              <w:rPr>
                <w:rFonts w:ascii="GHEA Grapalat" w:hAnsi="GHEA Grapalat"/>
                <w:iCs/>
                <w:lang w:eastAsia="en-US"/>
              </w:rPr>
            </w:pPr>
            <w:r>
              <w:rPr>
                <w:rFonts w:ascii="GHEA Grapalat" w:hAnsi="GHEA Grapalat"/>
                <w:lang w:eastAsia="en-US"/>
              </w:rPr>
              <w:t xml:space="preserve">_______________________ </w:t>
            </w:r>
          </w:p>
          <w:p w14:paraId="447B8059" w14:textId="77777777" w:rsidR="0098246F" w:rsidRDefault="0098246F">
            <w:pPr>
              <w:widowControl w:val="0"/>
              <w:spacing w:after="160" w:line="256" w:lineRule="auto"/>
              <w:jc w:val="center"/>
              <w:rPr>
                <w:rFonts w:ascii="GHEA Grapalat" w:hAnsi="GHEA Grapalat"/>
                <w:iCs/>
                <w:vertAlign w:val="superscript"/>
                <w:lang w:val="en-US" w:eastAsia="en-US"/>
              </w:rPr>
            </w:pPr>
            <w:r>
              <w:rPr>
                <w:rFonts w:ascii="GHEA Grapalat" w:hAnsi="GHEA Grapalat"/>
                <w:vertAlign w:val="superscript"/>
                <w:lang w:eastAsia="en-US"/>
              </w:rPr>
              <w:t xml:space="preserve">подпись </w:t>
            </w:r>
          </w:p>
        </w:tc>
        <w:tc>
          <w:tcPr>
            <w:tcW w:w="0" w:type="auto"/>
            <w:vAlign w:val="center"/>
            <w:hideMark/>
          </w:tcPr>
          <w:p w14:paraId="50F7B93D" w14:textId="77777777" w:rsidR="0098246F" w:rsidRDefault="0098246F">
            <w:pPr>
              <w:widowControl w:val="0"/>
              <w:spacing w:line="256" w:lineRule="auto"/>
              <w:jc w:val="center"/>
              <w:rPr>
                <w:rFonts w:ascii="GHEA Grapalat" w:hAnsi="GHEA Grapalat"/>
                <w:iCs/>
                <w:lang w:eastAsia="en-US"/>
              </w:rPr>
            </w:pPr>
            <w:r>
              <w:rPr>
                <w:rFonts w:ascii="GHEA Grapalat" w:hAnsi="GHEA Grapalat"/>
                <w:lang w:eastAsia="en-US"/>
              </w:rPr>
              <w:t>_______________________</w:t>
            </w:r>
          </w:p>
          <w:p w14:paraId="4A8A2A02" w14:textId="77777777" w:rsidR="0098246F" w:rsidRDefault="0098246F">
            <w:pPr>
              <w:widowControl w:val="0"/>
              <w:spacing w:after="160" w:line="256" w:lineRule="auto"/>
              <w:jc w:val="center"/>
              <w:rPr>
                <w:rFonts w:ascii="GHEA Grapalat" w:hAnsi="GHEA Grapalat"/>
                <w:iCs/>
                <w:vertAlign w:val="superscript"/>
                <w:lang w:eastAsia="en-US"/>
              </w:rPr>
            </w:pPr>
            <w:r>
              <w:rPr>
                <w:rFonts w:ascii="GHEA Grapalat" w:hAnsi="GHEA Grapalat"/>
                <w:vertAlign w:val="superscript"/>
                <w:lang w:eastAsia="en-US"/>
              </w:rPr>
              <w:t xml:space="preserve">подпись </w:t>
            </w:r>
          </w:p>
        </w:tc>
      </w:tr>
      <w:tr w:rsidR="0098246F" w14:paraId="0A07F0B7" w14:textId="77777777" w:rsidTr="0098246F">
        <w:trPr>
          <w:trHeight w:val="503"/>
          <w:tblCellSpacing w:w="7" w:type="dxa"/>
          <w:jc w:val="center"/>
        </w:trPr>
        <w:tc>
          <w:tcPr>
            <w:tcW w:w="0" w:type="auto"/>
            <w:vAlign w:val="center"/>
            <w:hideMark/>
          </w:tcPr>
          <w:p w14:paraId="3FFBF4FF" w14:textId="77777777" w:rsidR="0098246F" w:rsidRDefault="0098246F">
            <w:pPr>
              <w:widowControl w:val="0"/>
              <w:spacing w:line="256" w:lineRule="auto"/>
              <w:jc w:val="center"/>
              <w:rPr>
                <w:rFonts w:ascii="GHEA Grapalat" w:hAnsi="GHEA Grapalat"/>
                <w:iCs/>
                <w:lang w:eastAsia="en-US"/>
              </w:rPr>
            </w:pPr>
            <w:r>
              <w:rPr>
                <w:rFonts w:ascii="GHEA Grapalat" w:hAnsi="GHEA Grapalat"/>
                <w:lang w:eastAsia="en-US"/>
              </w:rPr>
              <w:t xml:space="preserve">______________________ </w:t>
            </w:r>
          </w:p>
          <w:p w14:paraId="3FF2A245" w14:textId="77777777" w:rsidR="0098246F" w:rsidRDefault="0098246F">
            <w:pPr>
              <w:widowControl w:val="0"/>
              <w:spacing w:after="160" w:line="256" w:lineRule="auto"/>
              <w:jc w:val="center"/>
              <w:rPr>
                <w:rFonts w:ascii="GHEA Grapalat" w:hAnsi="GHEA Grapalat"/>
                <w:iCs/>
                <w:vertAlign w:val="superscript"/>
                <w:lang w:val="en-US" w:eastAsia="en-US"/>
              </w:rPr>
            </w:pPr>
            <w:r>
              <w:rPr>
                <w:rFonts w:ascii="GHEA Grapalat" w:hAnsi="GHEA Grapalat"/>
                <w:vertAlign w:val="superscript"/>
                <w:lang w:eastAsia="en-US"/>
              </w:rPr>
              <w:t>фамилия, имя</w:t>
            </w:r>
          </w:p>
        </w:tc>
        <w:tc>
          <w:tcPr>
            <w:tcW w:w="0" w:type="auto"/>
            <w:vAlign w:val="center"/>
            <w:hideMark/>
          </w:tcPr>
          <w:p w14:paraId="5A47FD6B" w14:textId="77777777" w:rsidR="0098246F" w:rsidRDefault="0098246F">
            <w:pPr>
              <w:widowControl w:val="0"/>
              <w:spacing w:line="256" w:lineRule="auto"/>
              <w:jc w:val="center"/>
              <w:rPr>
                <w:rFonts w:ascii="GHEA Grapalat" w:hAnsi="GHEA Grapalat"/>
                <w:iCs/>
                <w:lang w:eastAsia="en-US"/>
              </w:rPr>
            </w:pPr>
            <w:r>
              <w:rPr>
                <w:rFonts w:ascii="GHEA Grapalat" w:hAnsi="GHEA Grapalat"/>
                <w:lang w:eastAsia="en-US"/>
              </w:rPr>
              <w:t>_______________________</w:t>
            </w:r>
          </w:p>
          <w:p w14:paraId="16D1CF3C" w14:textId="77777777" w:rsidR="0098246F" w:rsidRDefault="0098246F">
            <w:pPr>
              <w:widowControl w:val="0"/>
              <w:spacing w:after="160" w:line="256" w:lineRule="auto"/>
              <w:jc w:val="center"/>
              <w:rPr>
                <w:rFonts w:ascii="GHEA Grapalat" w:hAnsi="GHEA Grapalat"/>
                <w:iCs/>
                <w:vertAlign w:val="superscript"/>
                <w:lang w:eastAsia="en-US"/>
              </w:rPr>
            </w:pPr>
            <w:r>
              <w:rPr>
                <w:rFonts w:ascii="GHEA Grapalat" w:hAnsi="GHEA Grapalat"/>
                <w:vertAlign w:val="superscript"/>
                <w:lang w:eastAsia="en-US"/>
              </w:rPr>
              <w:t>фамилия, имя</w:t>
            </w:r>
          </w:p>
        </w:tc>
      </w:tr>
      <w:tr w:rsidR="0098246F" w14:paraId="43D962B4" w14:textId="77777777" w:rsidTr="0098246F">
        <w:trPr>
          <w:trHeight w:val="281"/>
          <w:tblCellSpacing w:w="7" w:type="dxa"/>
          <w:jc w:val="center"/>
        </w:trPr>
        <w:tc>
          <w:tcPr>
            <w:tcW w:w="0" w:type="auto"/>
            <w:vAlign w:val="center"/>
            <w:hideMark/>
          </w:tcPr>
          <w:p w14:paraId="6DAA4DA2" w14:textId="77777777" w:rsidR="0098246F" w:rsidRDefault="0098246F">
            <w:pPr>
              <w:widowControl w:val="0"/>
              <w:spacing w:after="160" w:line="256" w:lineRule="auto"/>
              <w:jc w:val="center"/>
              <w:rPr>
                <w:rFonts w:ascii="GHEA Grapalat" w:hAnsi="GHEA Grapalat"/>
                <w:iCs/>
                <w:lang w:eastAsia="en-US"/>
              </w:rPr>
            </w:pPr>
            <w:r>
              <w:rPr>
                <w:rFonts w:ascii="GHEA Grapalat" w:hAnsi="GHEA Grapalat"/>
                <w:lang w:eastAsia="en-US"/>
              </w:rPr>
              <w:t>М. П.</w:t>
            </w:r>
          </w:p>
        </w:tc>
        <w:tc>
          <w:tcPr>
            <w:tcW w:w="0" w:type="auto"/>
            <w:vAlign w:val="center"/>
            <w:hideMark/>
          </w:tcPr>
          <w:p w14:paraId="39711FB0" w14:textId="77777777" w:rsidR="0098246F" w:rsidRDefault="0098246F">
            <w:pPr>
              <w:widowControl w:val="0"/>
              <w:spacing w:after="160" w:line="256" w:lineRule="auto"/>
              <w:jc w:val="center"/>
              <w:rPr>
                <w:rFonts w:ascii="GHEA Grapalat" w:hAnsi="GHEA Grapalat"/>
                <w:iCs/>
                <w:lang w:eastAsia="en-US"/>
              </w:rPr>
            </w:pPr>
            <w:r>
              <w:rPr>
                <w:rFonts w:ascii="GHEA Grapalat" w:hAnsi="GHEA Grapalat"/>
                <w:lang w:eastAsia="en-US"/>
              </w:rPr>
              <w:t>М. П.</w:t>
            </w:r>
          </w:p>
        </w:tc>
      </w:tr>
    </w:tbl>
    <w:p w14:paraId="05AC5CF9"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cs="Sylfaen"/>
          <w:b/>
        </w:rPr>
      </w:pPr>
    </w:p>
    <w:p w14:paraId="40777E2B"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Sylfaen"/>
          <w:b/>
        </w:rPr>
      </w:pPr>
      <w:r>
        <w:rPr>
          <w:rFonts w:ascii="GHEA Grapalat" w:hAnsi="GHEA Grapalat" w:cs="Sylfaen"/>
          <w:b/>
        </w:rPr>
        <w:br w:type="page"/>
      </w:r>
    </w:p>
    <w:p w14:paraId="43301CED"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cs="Sylfaen"/>
          <w:i/>
        </w:rPr>
      </w:pPr>
      <w:r>
        <w:rPr>
          <w:rFonts w:ascii="GHEA Grapalat" w:hAnsi="GHEA Grapalat"/>
          <w:i/>
        </w:rPr>
        <w:lastRenderedPageBreak/>
        <w:t>Приложение № 3.1</w:t>
      </w:r>
    </w:p>
    <w:p w14:paraId="27D279C1"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right"/>
        <w:rPr>
          <w:rFonts w:ascii="GHEA Grapalat" w:hAnsi="GHEA Grapalat" w:cs="Sylfaen"/>
          <w:i/>
        </w:rPr>
      </w:pPr>
      <w:r>
        <w:rPr>
          <w:rFonts w:ascii="GHEA Grapalat" w:hAnsi="GHEA Grapalat"/>
          <w:i/>
        </w:rPr>
        <w:t xml:space="preserve">к Договору под кодом </w:t>
      </w:r>
      <w:r>
        <w:rPr>
          <w:rFonts w:ascii="GHEA Grapalat" w:hAnsi="GHEA Grapalat" w:cs="Sylfaen"/>
          <w:i/>
        </w:rPr>
        <w:br/>
      </w:r>
      <w:r>
        <w:rPr>
          <w:rFonts w:ascii="GHEA Grapalat" w:hAnsi="GHEA Grapalat"/>
          <w:i/>
        </w:rPr>
        <w:t>заключенному "</w:t>
      </w:r>
      <w:r>
        <w:rPr>
          <w:rFonts w:ascii="GHEA Grapalat" w:hAnsi="GHEA Grapalat"/>
          <w:i/>
        </w:rPr>
        <w:tab/>
        <w:t xml:space="preserve">" </w:t>
      </w:r>
      <w:r>
        <w:rPr>
          <w:rFonts w:ascii="GHEA Grapalat" w:hAnsi="GHEA Grapalat"/>
          <w:i/>
        </w:rPr>
        <w:tab/>
        <w:t xml:space="preserve">20 </w:t>
      </w:r>
      <w:r>
        <w:rPr>
          <w:rFonts w:ascii="GHEA Grapalat" w:hAnsi="GHEA Grapalat"/>
          <w:i/>
        </w:rPr>
        <w:tab/>
        <w:t>г.</w:t>
      </w:r>
    </w:p>
    <w:p w14:paraId="5095A9CB" w14:textId="77777777" w:rsidR="0098246F" w:rsidRDefault="0098246F" w:rsidP="0098246F">
      <w:pPr>
        <w:widowControl w:val="0"/>
        <w:tabs>
          <w:tab w:val="left" w:pos="360"/>
          <w:tab w:val="left" w:pos="540"/>
        </w:tabs>
        <w:spacing w:after="160"/>
        <w:jc w:val="center"/>
        <w:rPr>
          <w:rFonts w:ascii="GHEA Grapalat" w:hAnsi="GHEA Grapalat" w:cs="Sylfaen"/>
          <w:b/>
          <w:bCs/>
        </w:rPr>
      </w:pPr>
    </w:p>
    <w:p w14:paraId="189FB1EE"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Sylfaen"/>
          <w:bCs/>
        </w:rPr>
      </w:pPr>
      <w:r>
        <w:rPr>
          <w:rFonts w:ascii="GHEA Grapalat" w:hAnsi="GHEA Grapalat"/>
        </w:rPr>
        <w:t>АКТ №———</w:t>
      </w:r>
    </w:p>
    <w:p w14:paraId="4179C17E"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Sylfaen"/>
          <w:b/>
          <w:bCs/>
        </w:rPr>
      </w:pPr>
      <w:r>
        <w:rPr>
          <w:rFonts w:ascii="GHEA Grapalat" w:hAnsi="GHEA Grapalat"/>
        </w:rPr>
        <w:t xml:space="preserve">относительно фиксирования факта передачи Покупателю результата договора </w:t>
      </w:r>
    </w:p>
    <w:p w14:paraId="7700C3EE" w14:textId="77777777" w:rsidR="0098246F" w:rsidRDefault="0098246F" w:rsidP="0098246F">
      <w:pPr>
        <w:widowControl w:val="0"/>
        <w:tabs>
          <w:tab w:val="left" w:pos="360"/>
          <w:tab w:val="left" w:pos="540"/>
        </w:tabs>
        <w:spacing w:after="160"/>
        <w:jc w:val="center"/>
        <w:rPr>
          <w:rFonts w:ascii="GHEA Grapalat" w:hAnsi="GHEA Grapalat" w:cs="Sylfaen"/>
        </w:rPr>
      </w:pPr>
    </w:p>
    <w:p w14:paraId="73697466"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GHEA Grapalat" w:hAnsi="GHEA Grapalat"/>
        </w:rPr>
      </w:pPr>
      <w:r>
        <w:rPr>
          <w:rFonts w:ascii="GHEA Grapalat" w:hAnsi="GHEA Grapalat"/>
        </w:rPr>
        <w:t>Настоящим фиксируется, что в рамках договора закупки № ______________,</w:t>
      </w:r>
    </w:p>
    <w:p w14:paraId="2FA35F79"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7371" w:hanging="141"/>
        <w:jc w:val="both"/>
        <w:rPr>
          <w:rFonts w:ascii="GHEA Grapalat" w:hAnsi="GHEA Grapalat"/>
          <w:sz w:val="16"/>
        </w:rPr>
      </w:pPr>
      <w:r>
        <w:rPr>
          <w:rFonts w:ascii="GHEA Grapalat" w:hAnsi="GHEA Grapalat"/>
          <w:sz w:val="16"/>
        </w:rPr>
        <w:t>номер договора</w:t>
      </w:r>
    </w:p>
    <w:p w14:paraId="29926685" w14:textId="77777777" w:rsidR="0098246F" w:rsidRDefault="0098246F" w:rsidP="0098246F">
      <w:pPr>
        <w:widowControl w:val="0"/>
        <w:tabs>
          <w:tab w:val="left" w:pos="4480"/>
        </w:tabs>
        <w:jc w:val="both"/>
        <w:rPr>
          <w:rFonts w:ascii="GHEA Grapalat" w:hAnsi="GHEA Grapalat" w:cs="Sylfaen"/>
        </w:rPr>
      </w:pPr>
      <w:r>
        <w:rPr>
          <w:rFonts w:ascii="GHEA Grapalat" w:hAnsi="GHEA Grapalat"/>
        </w:rPr>
        <w:t>заключенного __________________ 20</w:t>
      </w:r>
      <w:r>
        <w:rPr>
          <w:rFonts w:ascii="GHEA Grapalat" w:hAnsi="GHEA Grapalat"/>
        </w:rPr>
        <w:tab/>
        <w:t>г. между _____________________________</w:t>
      </w:r>
    </w:p>
    <w:p w14:paraId="7073D3AE" w14:textId="77777777" w:rsidR="0098246F" w:rsidRDefault="0098246F" w:rsidP="0098246F">
      <w:pPr>
        <w:widowControl w:val="0"/>
        <w:tabs>
          <w:tab w:val="left" w:pos="6379"/>
        </w:tabs>
        <w:spacing w:after="120"/>
        <w:ind w:left="1701" w:right="-360"/>
        <w:jc w:val="both"/>
        <w:rPr>
          <w:rFonts w:ascii="GHEA Grapalat" w:hAnsi="GHEA Grapalat" w:cs="Sylfaen"/>
          <w:sz w:val="8"/>
        </w:rPr>
      </w:pPr>
      <w:r>
        <w:rPr>
          <w:rFonts w:ascii="GHEA Grapalat" w:hAnsi="GHEA Grapalat"/>
          <w:sz w:val="16"/>
        </w:rPr>
        <w:t xml:space="preserve">дата заключения договора </w:t>
      </w:r>
      <w:r>
        <w:rPr>
          <w:rFonts w:ascii="GHEA Grapalat" w:hAnsi="GHEA Grapalat"/>
          <w:sz w:val="16"/>
        </w:rPr>
        <w:tab/>
        <w:t>наименование Покупателя</w:t>
      </w:r>
    </w:p>
    <w:p w14:paraId="268CB279" w14:textId="77777777" w:rsidR="0098246F" w:rsidRDefault="0098246F" w:rsidP="0098246F">
      <w:pPr>
        <w:widowControl w:val="0"/>
        <w:tabs>
          <w:tab w:val="left" w:pos="360"/>
          <w:tab w:val="left" w:pos="540"/>
        </w:tabs>
        <w:ind w:right="-2"/>
        <w:jc w:val="both"/>
        <w:rPr>
          <w:rFonts w:ascii="GHEA Grapalat" w:hAnsi="GHEA Grapalat"/>
        </w:rPr>
      </w:pPr>
      <w:r>
        <w:rPr>
          <w:rFonts w:ascii="GHEA Grapalat" w:hAnsi="GHEA Grapalat"/>
        </w:rPr>
        <w:t xml:space="preserve">(далее — Покупатель) и ________________________________ (далее — Продавец), </w:t>
      </w:r>
    </w:p>
    <w:p w14:paraId="7EA793F6"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544" w:right="-360"/>
        <w:jc w:val="both"/>
        <w:rPr>
          <w:rFonts w:ascii="GHEA Grapalat" w:hAnsi="GHEA Grapalat"/>
          <w:sz w:val="16"/>
        </w:rPr>
      </w:pPr>
      <w:r>
        <w:rPr>
          <w:rFonts w:ascii="GHEA Grapalat" w:hAnsi="GHEA Grapalat"/>
          <w:sz w:val="16"/>
        </w:rPr>
        <w:t>наименование Продавца</w:t>
      </w:r>
    </w:p>
    <w:p w14:paraId="7DE4338F" w14:textId="77777777" w:rsidR="0098246F" w:rsidRDefault="0098246F" w:rsidP="0098246F">
      <w:pPr>
        <w:widowControl w:val="0"/>
        <w:tabs>
          <w:tab w:val="left" w:pos="360"/>
          <w:tab w:val="left" w:pos="540"/>
        </w:tabs>
        <w:spacing w:after="160"/>
        <w:jc w:val="both"/>
        <w:rPr>
          <w:rFonts w:ascii="GHEA Grapalat" w:hAnsi="GHEA Grapalat" w:cs="Sylfaen"/>
        </w:rPr>
      </w:pPr>
      <w:r>
        <w:rPr>
          <w:rFonts w:ascii="GHEA Grapalat" w:hAnsi="GHEA Grapalat"/>
        </w:rPr>
        <w:t>Продавец _______ 20</w:t>
      </w:r>
      <w:r>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98246F" w14:paraId="6F2C4866" w14:textId="77777777" w:rsidTr="0098246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14:paraId="369AE412" w14:textId="77777777" w:rsidR="0098246F" w:rsidRDefault="0098246F">
            <w:pPr>
              <w:widowControl w:val="0"/>
              <w:spacing w:after="120" w:line="256" w:lineRule="auto"/>
              <w:jc w:val="center"/>
              <w:rPr>
                <w:rFonts w:ascii="GHEA Grapalat" w:hAnsi="GHEA Grapalat" w:cs="Sylfaen"/>
                <w:bCs/>
                <w:sz w:val="20"/>
                <w:szCs w:val="20"/>
                <w:lang w:eastAsia="en-US"/>
              </w:rPr>
            </w:pPr>
            <w:r>
              <w:rPr>
                <w:rFonts w:ascii="GHEA Grapalat" w:hAnsi="GHEA Grapalat"/>
                <w:sz w:val="20"/>
                <w:szCs w:val="20"/>
                <w:lang w:eastAsia="en-US"/>
              </w:rPr>
              <w:t>Товар</w:t>
            </w:r>
          </w:p>
        </w:tc>
      </w:tr>
      <w:tr w:rsidR="0098246F" w14:paraId="2675A298" w14:textId="77777777" w:rsidTr="0098246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14:paraId="10E2644C" w14:textId="77777777" w:rsidR="0098246F" w:rsidRDefault="0098246F">
            <w:pPr>
              <w:widowControl w:val="0"/>
              <w:spacing w:after="120" w:line="256" w:lineRule="auto"/>
              <w:jc w:val="center"/>
              <w:rPr>
                <w:rFonts w:ascii="GHEA Grapalat" w:hAnsi="GHEA Grapalat"/>
                <w:sz w:val="20"/>
                <w:szCs w:val="20"/>
                <w:lang w:eastAsia="en-US"/>
              </w:rPr>
            </w:pPr>
            <w:r>
              <w:rPr>
                <w:rFonts w:ascii="GHEA Grapalat" w:hAnsi="GHEA Grapalat"/>
                <w:sz w:val="20"/>
                <w:szCs w:val="20"/>
                <w:lang w:eastAsia="en-US"/>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14:paraId="582E792C" w14:textId="77777777" w:rsidR="0098246F" w:rsidRDefault="0098246F">
            <w:pPr>
              <w:widowControl w:val="0"/>
              <w:spacing w:after="120" w:line="256" w:lineRule="auto"/>
              <w:jc w:val="center"/>
              <w:rPr>
                <w:rFonts w:ascii="GHEA Grapalat" w:hAnsi="GHEA Grapalat"/>
                <w:sz w:val="20"/>
                <w:szCs w:val="20"/>
                <w:lang w:eastAsia="en-US"/>
              </w:rPr>
            </w:pPr>
            <w:r>
              <w:rPr>
                <w:rFonts w:ascii="GHEA Grapalat" w:hAnsi="GHEA Grapalat"/>
                <w:sz w:val="20"/>
                <w:szCs w:val="20"/>
                <w:lang w:eastAsia="en-US"/>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14:paraId="09EB645B" w14:textId="77777777" w:rsidR="0098246F" w:rsidRDefault="0098246F">
            <w:pPr>
              <w:widowControl w:val="0"/>
              <w:spacing w:after="120" w:line="256" w:lineRule="auto"/>
              <w:jc w:val="center"/>
              <w:rPr>
                <w:rFonts w:ascii="GHEA Grapalat" w:hAnsi="GHEA Grapalat"/>
                <w:sz w:val="20"/>
                <w:szCs w:val="20"/>
                <w:lang w:eastAsia="en-US"/>
              </w:rPr>
            </w:pPr>
            <w:r>
              <w:rPr>
                <w:rFonts w:ascii="GHEA Grapalat" w:hAnsi="GHEA Grapalat"/>
                <w:sz w:val="20"/>
                <w:szCs w:val="20"/>
                <w:lang w:eastAsia="en-US"/>
              </w:rPr>
              <w:t>объем (фактический)</w:t>
            </w:r>
          </w:p>
        </w:tc>
      </w:tr>
      <w:tr w:rsidR="0098246F" w14:paraId="0D087A6F" w14:textId="77777777" w:rsidTr="0098246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9EB6927" w14:textId="77777777" w:rsidR="0098246F" w:rsidRDefault="0098246F">
            <w:pPr>
              <w:widowControl w:val="0"/>
              <w:spacing w:after="120" w:line="256" w:lineRule="auto"/>
              <w:jc w:val="center"/>
              <w:rPr>
                <w:rFonts w:ascii="GHEA Grapalat" w:hAnsi="GHEA Grapalat" w:cs="Sylfaen"/>
                <w:sz w:val="20"/>
                <w:szCs w:val="20"/>
                <w:lang w:eastAsia="en-US"/>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72DBF08" w14:textId="77777777" w:rsidR="0098246F" w:rsidRDefault="0098246F">
            <w:pPr>
              <w:widowControl w:val="0"/>
              <w:spacing w:after="120" w:line="256" w:lineRule="auto"/>
              <w:jc w:val="center"/>
              <w:rPr>
                <w:rFonts w:ascii="GHEA Grapalat" w:hAnsi="GHEA Grapalat" w:cs="Sylfaen"/>
                <w:sz w:val="20"/>
                <w:szCs w:val="20"/>
                <w:lang w:eastAsia="en-US"/>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10662C9" w14:textId="77777777" w:rsidR="0098246F" w:rsidRDefault="0098246F">
            <w:pPr>
              <w:widowControl w:val="0"/>
              <w:spacing w:after="120" w:line="256" w:lineRule="auto"/>
              <w:jc w:val="center"/>
              <w:rPr>
                <w:rFonts w:ascii="GHEA Grapalat" w:hAnsi="GHEA Grapalat" w:cs="Sylfaen"/>
                <w:sz w:val="20"/>
                <w:szCs w:val="20"/>
                <w:lang w:eastAsia="en-US"/>
              </w:rPr>
            </w:pPr>
          </w:p>
        </w:tc>
      </w:tr>
      <w:tr w:rsidR="0098246F" w14:paraId="30187604" w14:textId="77777777" w:rsidTr="0098246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94DBDC2" w14:textId="77777777" w:rsidR="0098246F" w:rsidRDefault="0098246F">
            <w:pPr>
              <w:widowControl w:val="0"/>
              <w:spacing w:after="120" w:line="256" w:lineRule="auto"/>
              <w:jc w:val="center"/>
              <w:rPr>
                <w:rFonts w:ascii="GHEA Grapalat" w:hAnsi="GHEA Grapalat" w:cs="Sylfaen"/>
                <w:sz w:val="20"/>
                <w:szCs w:val="20"/>
                <w:lang w:eastAsia="en-US"/>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6756F40" w14:textId="77777777" w:rsidR="0098246F" w:rsidRDefault="0098246F">
            <w:pPr>
              <w:widowControl w:val="0"/>
              <w:spacing w:after="120" w:line="256" w:lineRule="auto"/>
              <w:jc w:val="center"/>
              <w:rPr>
                <w:rFonts w:ascii="GHEA Grapalat" w:hAnsi="GHEA Grapalat" w:cs="Sylfaen"/>
                <w:sz w:val="20"/>
                <w:szCs w:val="20"/>
                <w:lang w:eastAsia="en-US"/>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239D7CB" w14:textId="77777777" w:rsidR="0098246F" w:rsidRDefault="0098246F">
            <w:pPr>
              <w:widowControl w:val="0"/>
              <w:spacing w:after="120" w:line="256" w:lineRule="auto"/>
              <w:jc w:val="center"/>
              <w:rPr>
                <w:rFonts w:ascii="GHEA Grapalat" w:hAnsi="GHEA Grapalat" w:cs="Sylfaen"/>
                <w:sz w:val="20"/>
                <w:szCs w:val="20"/>
                <w:lang w:eastAsia="en-US"/>
              </w:rPr>
            </w:pPr>
          </w:p>
        </w:tc>
      </w:tr>
    </w:tbl>
    <w:p w14:paraId="35744741" w14:textId="77777777" w:rsidR="0098246F" w:rsidRDefault="0098246F" w:rsidP="0098246F">
      <w:pPr>
        <w:widowControl w:val="0"/>
        <w:tabs>
          <w:tab w:val="left" w:pos="360"/>
          <w:tab w:val="left" w:pos="540"/>
        </w:tabs>
        <w:spacing w:after="160"/>
        <w:jc w:val="both"/>
        <w:rPr>
          <w:rFonts w:ascii="GHEA Grapalat" w:hAnsi="GHEA Grapalat" w:cs="Sylfaen"/>
        </w:rPr>
      </w:pPr>
    </w:p>
    <w:p w14:paraId="48DE4D3F"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567"/>
        <w:jc w:val="both"/>
        <w:rPr>
          <w:rFonts w:ascii="GHEA Grapalat" w:hAnsi="GHEA Grapalat" w:cs="Sylfaen"/>
        </w:rPr>
      </w:pPr>
      <w:r>
        <w:rPr>
          <w:rFonts w:ascii="GHEA Grapalat" w:hAnsi="GHEA Grapalat"/>
        </w:rPr>
        <w:t>Настоящий акт составлен в 2 экземплярах, каждой из сторон предоставляется по одному экземпляру.</w:t>
      </w:r>
    </w:p>
    <w:p w14:paraId="1346526A"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rPr>
      </w:pPr>
      <w:r>
        <w:rPr>
          <w:rFonts w:ascii="GHEA Grapalat" w:hAnsi="GHEA Grapalat"/>
        </w:rPr>
        <w:t xml:space="preserve">                                                       </w:t>
      </w:r>
    </w:p>
    <w:p w14:paraId="0BD46EE6"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lang w:val="en-US"/>
        </w:rPr>
      </w:pPr>
      <w:r>
        <w:rPr>
          <w:rFonts w:ascii="GHEA Grapalat" w:hAnsi="GHEA Grapalat"/>
        </w:rPr>
        <w:t xml:space="preserve">                                                          СТОРОНЫ</w:t>
      </w:r>
    </w:p>
    <w:p w14:paraId="6FAF1E7B"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jc w:val="center"/>
        <w:rPr>
          <w:rFonts w:ascii="GHEA Grapalat" w:hAnsi="GHEA Grapalat" w:cs="Sylfaen"/>
          <w:lang w:val="en-US"/>
        </w:rPr>
      </w:pPr>
    </w:p>
    <w:tbl>
      <w:tblPr>
        <w:tblW w:w="0" w:type="auto"/>
        <w:tblLook w:val="00A0" w:firstRow="1" w:lastRow="0" w:firstColumn="1" w:lastColumn="0" w:noHBand="0" w:noVBand="0"/>
      </w:tblPr>
      <w:tblGrid>
        <w:gridCol w:w="4330"/>
        <w:gridCol w:w="4696"/>
      </w:tblGrid>
      <w:tr w:rsidR="0098246F" w14:paraId="7FDC79DC" w14:textId="77777777" w:rsidTr="0098246F">
        <w:tc>
          <w:tcPr>
            <w:tcW w:w="4450" w:type="dxa"/>
            <w:hideMark/>
          </w:tcPr>
          <w:p w14:paraId="2C3145FA" w14:textId="77777777" w:rsidR="0098246F" w:rsidRDefault="0098246F">
            <w:pPr>
              <w:widowControl w:val="0"/>
              <w:tabs>
                <w:tab w:val="left" w:pos="360"/>
                <w:tab w:val="left" w:pos="540"/>
              </w:tabs>
              <w:spacing w:after="160" w:line="256" w:lineRule="auto"/>
              <w:jc w:val="center"/>
              <w:rPr>
                <w:rFonts w:ascii="GHEA Grapalat" w:hAnsi="GHEA Grapalat" w:cs="Sylfaen"/>
                <w:b/>
                <w:bCs/>
                <w:lang w:eastAsia="en-US"/>
              </w:rPr>
            </w:pPr>
            <w:r>
              <w:rPr>
                <w:rFonts w:ascii="GHEA Grapalat" w:hAnsi="GHEA Grapalat"/>
                <w:b/>
                <w:lang w:eastAsia="en-US"/>
              </w:rPr>
              <w:t>Передал</w:t>
            </w:r>
          </w:p>
        </w:tc>
        <w:tc>
          <w:tcPr>
            <w:tcW w:w="4836" w:type="dxa"/>
            <w:hideMark/>
          </w:tcPr>
          <w:p w14:paraId="795653DF" w14:textId="77777777" w:rsidR="0098246F" w:rsidRDefault="0098246F">
            <w:pPr>
              <w:widowControl w:val="0"/>
              <w:tabs>
                <w:tab w:val="left" w:pos="360"/>
                <w:tab w:val="left" w:pos="540"/>
              </w:tabs>
              <w:spacing w:after="160" w:line="256" w:lineRule="auto"/>
              <w:jc w:val="center"/>
              <w:rPr>
                <w:rFonts w:ascii="GHEA Grapalat" w:hAnsi="GHEA Grapalat" w:cs="Sylfaen"/>
                <w:b/>
                <w:bCs/>
                <w:lang w:eastAsia="en-US"/>
              </w:rPr>
            </w:pPr>
            <w:r>
              <w:rPr>
                <w:rFonts w:ascii="GHEA Grapalat" w:hAnsi="GHEA Grapalat"/>
                <w:b/>
                <w:lang w:eastAsia="en-US"/>
              </w:rPr>
              <w:t>Принял</w:t>
            </w:r>
          </w:p>
        </w:tc>
      </w:tr>
    </w:tbl>
    <w:p w14:paraId="483BE3D5" w14:textId="77777777" w:rsidR="0098246F" w:rsidRDefault="0098246F" w:rsidP="0098246F">
      <w:pPr>
        <w:widowControl w:val="0"/>
        <w:tabs>
          <w:tab w:val="left" w:pos="360"/>
          <w:tab w:val="left" w:pos="540"/>
        </w:tabs>
        <w:spacing w:after="160"/>
        <w:jc w:val="right"/>
        <w:rPr>
          <w:rFonts w:ascii="GHEA Grapalat" w:hAnsi="GHEA Grapalat" w:cs="Sylfaen"/>
        </w:rPr>
      </w:pPr>
      <w:r>
        <w:rPr>
          <w:rFonts w:ascii="GHEA Grapalat" w:hAnsi="GHEA Grapalat"/>
        </w:rPr>
        <w:t>представитель, спроектировавший заявку:</w:t>
      </w:r>
    </w:p>
    <w:p w14:paraId="3CA04669" w14:textId="77777777" w:rsidR="0098246F" w:rsidRDefault="0098246F" w:rsidP="0098246F">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98246F" w14:paraId="3496CA04" w14:textId="77777777" w:rsidTr="0098246F">
        <w:trPr>
          <w:tblCellSpacing w:w="7" w:type="dxa"/>
          <w:jc w:val="center"/>
        </w:trPr>
        <w:tc>
          <w:tcPr>
            <w:tcW w:w="0" w:type="auto"/>
            <w:vAlign w:val="center"/>
            <w:hideMark/>
          </w:tcPr>
          <w:p w14:paraId="6BB9F06D" w14:textId="77777777" w:rsidR="0098246F" w:rsidRDefault="0098246F">
            <w:pPr>
              <w:widowControl w:val="0"/>
              <w:spacing w:line="256" w:lineRule="auto"/>
              <w:jc w:val="center"/>
              <w:rPr>
                <w:rFonts w:ascii="GHEA Grapalat" w:hAnsi="GHEA Grapalat" w:cs="GHEA Grapalat"/>
                <w:lang w:eastAsia="en-US"/>
              </w:rPr>
            </w:pPr>
            <w:r>
              <w:rPr>
                <w:rFonts w:ascii="GHEA Grapalat" w:hAnsi="GHEA Grapalat"/>
                <w:lang w:eastAsia="en-US"/>
              </w:rPr>
              <w:t xml:space="preserve">___________________________ </w:t>
            </w:r>
          </w:p>
          <w:p w14:paraId="57496DF9" w14:textId="77777777" w:rsidR="0098246F" w:rsidRDefault="0098246F">
            <w:pPr>
              <w:widowControl w:val="0"/>
              <w:spacing w:after="160" w:line="256" w:lineRule="auto"/>
              <w:jc w:val="center"/>
              <w:rPr>
                <w:rFonts w:ascii="GHEA Grapalat" w:hAnsi="GHEA Grapalat" w:cs="GHEA Grapalat"/>
                <w:vertAlign w:val="superscript"/>
                <w:lang w:eastAsia="en-US"/>
              </w:rPr>
            </w:pPr>
            <w:r>
              <w:rPr>
                <w:rFonts w:ascii="GHEA Grapalat" w:hAnsi="GHEA Grapalat"/>
                <w:vertAlign w:val="superscript"/>
                <w:lang w:eastAsia="en-US"/>
              </w:rPr>
              <w:t>фамилия, имя</w:t>
            </w:r>
          </w:p>
        </w:tc>
        <w:tc>
          <w:tcPr>
            <w:tcW w:w="0" w:type="auto"/>
            <w:vAlign w:val="center"/>
            <w:hideMark/>
          </w:tcPr>
          <w:p w14:paraId="370CC459" w14:textId="77777777" w:rsidR="0098246F" w:rsidRDefault="0098246F">
            <w:pPr>
              <w:widowControl w:val="0"/>
              <w:spacing w:line="256" w:lineRule="auto"/>
              <w:jc w:val="center"/>
              <w:rPr>
                <w:rFonts w:ascii="GHEA Grapalat" w:hAnsi="GHEA Grapalat" w:cs="GHEA Grapalat"/>
                <w:lang w:eastAsia="en-US"/>
              </w:rPr>
            </w:pPr>
            <w:r>
              <w:rPr>
                <w:rFonts w:ascii="GHEA Grapalat" w:hAnsi="GHEA Grapalat"/>
                <w:lang w:eastAsia="en-US"/>
              </w:rPr>
              <w:t>___________________________</w:t>
            </w:r>
          </w:p>
          <w:p w14:paraId="7FD54A78" w14:textId="77777777" w:rsidR="0098246F" w:rsidRDefault="0098246F">
            <w:pPr>
              <w:widowControl w:val="0"/>
              <w:spacing w:after="160" w:line="256" w:lineRule="auto"/>
              <w:jc w:val="center"/>
              <w:rPr>
                <w:rFonts w:ascii="GHEA Grapalat" w:hAnsi="GHEA Grapalat" w:cs="GHEA Grapalat"/>
                <w:vertAlign w:val="superscript"/>
                <w:lang w:eastAsia="en-US"/>
              </w:rPr>
            </w:pPr>
            <w:r>
              <w:rPr>
                <w:rFonts w:ascii="GHEA Grapalat" w:hAnsi="GHEA Grapalat"/>
                <w:vertAlign w:val="superscript"/>
                <w:lang w:eastAsia="en-US"/>
              </w:rPr>
              <w:t>фамилия, имя</w:t>
            </w:r>
          </w:p>
        </w:tc>
      </w:tr>
      <w:tr w:rsidR="0098246F" w14:paraId="41BCF2EF" w14:textId="77777777" w:rsidTr="0098246F">
        <w:trPr>
          <w:tblCellSpacing w:w="7" w:type="dxa"/>
          <w:jc w:val="center"/>
        </w:trPr>
        <w:tc>
          <w:tcPr>
            <w:tcW w:w="0" w:type="auto"/>
            <w:vAlign w:val="center"/>
            <w:hideMark/>
          </w:tcPr>
          <w:p w14:paraId="17D0CF00" w14:textId="77777777" w:rsidR="0098246F" w:rsidRDefault="0098246F">
            <w:pPr>
              <w:widowControl w:val="0"/>
              <w:spacing w:line="256" w:lineRule="auto"/>
              <w:jc w:val="center"/>
              <w:rPr>
                <w:rFonts w:ascii="GHEA Grapalat" w:hAnsi="GHEA Grapalat" w:cs="GHEA Grapalat"/>
                <w:lang w:eastAsia="en-US"/>
              </w:rPr>
            </w:pPr>
            <w:r>
              <w:rPr>
                <w:rFonts w:ascii="GHEA Grapalat" w:hAnsi="GHEA Grapalat"/>
                <w:lang w:eastAsia="en-US"/>
              </w:rPr>
              <w:t xml:space="preserve">___________________________ </w:t>
            </w:r>
          </w:p>
          <w:p w14:paraId="40A1FAC8" w14:textId="77777777" w:rsidR="0098246F" w:rsidRDefault="0098246F">
            <w:pPr>
              <w:widowControl w:val="0"/>
              <w:spacing w:after="160" w:line="256" w:lineRule="auto"/>
              <w:jc w:val="center"/>
              <w:rPr>
                <w:rFonts w:ascii="GHEA Grapalat" w:hAnsi="GHEA Grapalat" w:cs="GHEA Grapalat"/>
                <w:vertAlign w:val="superscript"/>
                <w:lang w:eastAsia="en-US"/>
              </w:rPr>
            </w:pPr>
            <w:r>
              <w:rPr>
                <w:rFonts w:ascii="GHEA Grapalat" w:hAnsi="GHEA Grapalat"/>
                <w:vertAlign w:val="superscript"/>
                <w:lang w:eastAsia="en-US"/>
              </w:rPr>
              <w:t>подпись</w:t>
            </w:r>
          </w:p>
        </w:tc>
        <w:tc>
          <w:tcPr>
            <w:tcW w:w="0" w:type="auto"/>
            <w:vAlign w:val="center"/>
            <w:hideMark/>
          </w:tcPr>
          <w:p w14:paraId="211EA4F2" w14:textId="77777777" w:rsidR="0098246F" w:rsidRDefault="0098246F">
            <w:pPr>
              <w:widowControl w:val="0"/>
              <w:spacing w:line="256" w:lineRule="auto"/>
              <w:jc w:val="center"/>
              <w:rPr>
                <w:rFonts w:ascii="GHEA Grapalat" w:hAnsi="GHEA Grapalat" w:cs="GHEA Grapalat"/>
                <w:lang w:eastAsia="en-US"/>
              </w:rPr>
            </w:pPr>
            <w:r>
              <w:rPr>
                <w:rFonts w:ascii="GHEA Grapalat" w:hAnsi="GHEA Grapalat"/>
                <w:lang w:eastAsia="en-US"/>
              </w:rPr>
              <w:t>___________________________</w:t>
            </w:r>
          </w:p>
          <w:p w14:paraId="2FAAAD09" w14:textId="77777777" w:rsidR="0098246F" w:rsidRDefault="0098246F">
            <w:pPr>
              <w:widowControl w:val="0"/>
              <w:spacing w:after="160" w:line="256" w:lineRule="auto"/>
              <w:jc w:val="center"/>
              <w:rPr>
                <w:rFonts w:ascii="GHEA Grapalat" w:hAnsi="GHEA Grapalat" w:cs="GHEA Grapalat"/>
                <w:vertAlign w:val="superscript"/>
                <w:lang w:eastAsia="en-US"/>
              </w:rPr>
            </w:pPr>
            <w:r>
              <w:rPr>
                <w:rFonts w:ascii="GHEA Grapalat" w:hAnsi="GHEA Grapalat"/>
                <w:vertAlign w:val="superscript"/>
                <w:lang w:eastAsia="en-US"/>
              </w:rPr>
              <w:t>подпись</w:t>
            </w:r>
          </w:p>
        </w:tc>
      </w:tr>
    </w:tbl>
    <w:p w14:paraId="08C08B4D"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142" w:firstLine="142"/>
        <w:jc w:val="center"/>
        <w:rPr>
          <w:rFonts w:ascii="GHEA Grapalat" w:hAnsi="GHEA Grapalat" w:cs="Sylfaen"/>
          <w:b/>
        </w:rPr>
      </w:pPr>
    </w:p>
    <w:p w14:paraId="5DACBF98"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Sylfaen"/>
          <w:i/>
        </w:rPr>
      </w:pPr>
      <w:r>
        <w:rPr>
          <w:rFonts w:ascii="GHEA Grapalat" w:hAnsi="GHEA Grapalat"/>
          <w:i/>
        </w:rPr>
        <w:lastRenderedPageBreak/>
        <w:t>Пиложение № 4</w:t>
      </w:r>
    </w:p>
    <w:p w14:paraId="473F1404"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Sylfaen"/>
          <w:i/>
        </w:rPr>
      </w:pPr>
      <w:r>
        <w:rPr>
          <w:rFonts w:ascii="GHEA Grapalat" w:hAnsi="GHEA Grapalat"/>
          <w:i/>
        </w:rPr>
        <w:t>к Договору под кодом</w:t>
      </w:r>
      <w:r>
        <w:rPr>
          <w:rFonts w:ascii="GHEA Grapalat" w:hAnsi="GHEA Grapalat"/>
          <w:i/>
          <w:lang w:val="hy-AM"/>
        </w:rPr>
        <w:t xml:space="preserve"> </w:t>
      </w:r>
      <w:proofErr w:type="gramStart"/>
      <w:r>
        <w:rPr>
          <w:rFonts w:ascii="GHEA Grapalat" w:hAnsi="GHEA Grapalat"/>
          <w:i/>
          <w:lang w:val="hy-AM"/>
        </w:rPr>
        <w:t xml:space="preserve">«  </w:t>
      </w:r>
      <w:proofErr w:type="gramEnd"/>
      <w:r>
        <w:rPr>
          <w:rFonts w:ascii="GHEA Grapalat" w:hAnsi="GHEA Grapalat"/>
          <w:i/>
          <w:lang w:val="hy-AM"/>
        </w:rPr>
        <w:t xml:space="preserve">    » </w:t>
      </w:r>
      <w:r>
        <w:rPr>
          <w:rFonts w:ascii="GHEA Grapalat" w:hAnsi="GHEA Grapalat" w:cs="Sylfaen"/>
          <w:i/>
        </w:rPr>
        <w:br/>
      </w:r>
      <w:r>
        <w:rPr>
          <w:rFonts w:ascii="GHEA Grapalat" w:hAnsi="GHEA Grapalat"/>
          <w:i/>
        </w:rPr>
        <w:t>заключенному "</w:t>
      </w:r>
      <w:r>
        <w:rPr>
          <w:rFonts w:ascii="GHEA Grapalat" w:hAnsi="GHEA Grapalat"/>
          <w:i/>
        </w:rPr>
        <w:tab/>
        <w:t xml:space="preserve"> "</w:t>
      </w:r>
      <w:r>
        <w:rPr>
          <w:rFonts w:ascii="GHEA Grapalat" w:hAnsi="GHEA Grapalat"/>
          <w:i/>
        </w:rPr>
        <w:tab/>
        <w:t>20</w:t>
      </w:r>
      <w:r>
        <w:rPr>
          <w:rFonts w:ascii="GHEA Grapalat" w:hAnsi="GHEA Grapalat"/>
          <w:i/>
        </w:rPr>
        <w:tab/>
        <w:t xml:space="preserve">  г.</w:t>
      </w:r>
    </w:p>
    <w:p w14:paraId="59EFC993"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GHEA Grapalat"/>
        </w:rPr>
      </w:pPr>
    </w:p>
    <w:p w14:paraId="5F14EA5C"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GHEA Grapalat"/>
        </w:rPr>
      </w:pPr>
      <w:r>
        <w:rPr>
          <w:rFonts w:ascii="GHEA Grapalat" w:hAnsi="GHEA Grapalat" w:cs="GHEA Grapalat"/>
        </w:rPr>
        <w:t>УВЕДОМЛЕНИЕ</w:t>
      </w:r>
    </w:p>
    <w:p w14:paraId="406FC315"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GHEA Grapalat"/>
          <w:lang w:val="hy-AM"/>
        </w:rPr>
      </w:pPr>
    </w:p>
    <w:p w14:paraId="1A9BD98B"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Arial"/>
          <w:sz w:val="20"/>
          <w:szCs w:val="20"/>
          <w:lang w:val="es-ES"/>
        </w:rPr>
      </w:pPr>
      <w:r>
        <w:rPr>
          <w:rFonts w:ascii="GHEA Grapalat" w:hAnsi="GHEA Grapalat"/>
          <w:u w:val="single"/>
          <w:lang w:val="es-ES"/>
        </w:rPr>
        <w:t xml:space="preserve">                                                             </w:t>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lang w:val="es-ES"/>
        </w:rPr>
        <w:t xml:space="preserve"> </w:t>
      </w:r>
      <w:r>
        <w:rPr>
          <w:rFonts w:ascii="GHEA Grapalat" w:hAnsi="GHEA Grapalat"/>
        </w:rPr>
        <w:t>з</w:t>
      </w:r>
      <w:r>
        <w:rPr>
          <w:rFonts w:ascii="GHEA Grapalat" w:hAnsi="GHEA Grapalat" w:cs="Sylfaen"/>
          <w:sz w:val="20"/>
          <w:szCs w:val="20"/>
        </w:rPr>
        <w:t>аявляет, что</w:t>
      </w:r>
      <w:r>
        <w:rPr>
          <w:rFonts w:ascii="GHEA Grapalat" w:hAnsi="GHEA Grapalat" w:cs="Arial"/>
          <w:sz w:val="20"/>
          <w:szCs w:val="20"/>
        </w:rPr>
        <w:t>:</w:t>
      </w:r>
      <w:r>
        <w:rPr>
          <w:rFonts w:ascii="GHEA Grapalat" w:hAnsi="GHEA Grapalat" w:cs="Arial"/>
          <w:sz w:val="20"/>
          <w:szCs w:val="20"/>
          <w:lang w:val="es-ES"/>
        </w:rPr>
        <w:t xml:space="preserve">  </w:t>
      </w:r>
    </w:p>
    <w:p w14:paraId="67F565F6"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Arial"/>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финансового агента</w:t>
      </w:r>
    </w:p>
    <w:p w14:paraId="4C557E9C"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vertAlign w:val="superscript"/>
          <w:lang w:val="es-ES"/>
        </w:rPr>
      </w:pPr>
    </w:p>
    <w:p w14:paraId="06E70443" w14:textId="77777777" w:rsidR="0098246F" w:rsidRDefault="0098246F" w:rsidP="0098246F">
      <w:pPr>
        <w:pStyle w:val="aff1"/>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u w:val="single"/>
          <w:lang w:val="es-ES"/>
        </w:rPr>
      </w:pPr>
      <w:r>
        <w:rPr>
          <w:rFonts w:ascii="GHEA Grapalat" w:hAnsi="GHEA Grapalat"/>
          <w:sz w:val="20"/>
          <w:szCs w:val="20"/>
        </w:rPr>
        <w:t>В рамках заключенного между</w:t>
      </w:r>
      <w:r>
        <w:rPr>
          <w:rFonts w:ascii="GHEA Grapalat" w:hAnsi="GHEA Grapalat"/>
        </w:rPr>
        <w:t xml:space="preserve">   ----------------------</w:t>
      </w:r>
      <w:r>
        <w:rPr>
          <w:rFonts w:ascii="GHEA Grapalat" w:hAnsi="GHEA Grapalat"/>
          <w:lang w:val="hy-AM"/>
        </w:rPr>
        <w:t xml:space="preserve"> </w:t>
      </w:r>
      <w:r>
        <w:rPr>
          <w:rFonts w:ascii="GHEA Grapalat" w:hAnsi="GHEA Grapalat"/>
          <w:sz w:val="20"/>
          <w:szCs w:val="20"/>
        </w:rPr>
        <w:t>- ом   и</w:t>
      </w:r>
      <w:r>
        <w:rPr>
          <w:rFonts w:ascii="GHEA Grapalat" w:hAnsi="GHEA Grapalat"/>
        </w:rPr>
        <w:t xml:space="preserve"> ---------------------------- </w:t>
      </w:r>
      <w:r>
        <w:rPr>
          <w:rFonts w:ascii="GHEA Grapalat" w:hAnsi="GHEA Grapalat"/>
          <w:sz w:val="20"/>
          <w:szCs w:val="20"/>
        </w:rPr>
        <w:t>-ом</w:t>
      </w:r>
      <w:r>
        <w:rPr>
          <w:rFonts w:ascii="GHEA Grapalat" w:hAnsi="GHEA Grapalat"/>
        </w:rPr>
        <w:t xml:space="preserve">                              </w:t>
      </w:r>
    </w:p>
    <w:p w14:paraId="679B2CCB"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Sylfaen"/>
          <w:vertAlign w:val="superscript"/>
        </w:rPr>
      </w:pPr>
      <w:r>
        <w:rPr>
          <w:rFonts w:ascii="GHEA Grapalat" w:hAnsi="GHEA Grapalat" w:cs="Sylfaen"/>
          <w:vertAlign w:val="superscript"/>
          <w:lang w:val="es-ES"/>
        </w:rPr>
        <w:t xml:space="preserve">                                                                                     </w:t>
      </w:r>
      <w:r>
        <w:rPr>
          <w:rFonts w:ascii="GHEA Grapalat" w:hAnsi="GHEA Grapalat" w:cs="Sylfaen"/>
          <w:vertAlign w:val="superscript"/>
        </w:rPr>
        <w:t xml:space="preserve">      название</w:t>
      </w:r>
      <w:r>
        <w:rPr>
          <w:rFonts w:ascii="GHEA Grapalat" w:hAnsi="GHEA Grapalat" w:cs="Sylfaen"/>
          <w:vertAlign w:val="superscript"/>
          <w:lang w:val="es-ES"/>
        </w:rPr>
        <w:t xml:space="preserve"> </w:t>
      </w:r>
      <w:r>
        <w:rPr>
          <w:rFonts w:ascii="GHEA Grapalat" w:hAnsi="GHEA Grapalat" w:cs="Sylfaen"/>
          <w:vertAlign w:val="superscript"/>
        </w:rPr>
        <w:t>покупателя</w:t>
      </w:r>
      <w:r>
        <w:rPr>
          <w:rFonts w:ascii="GHEA Grapalat" w:hAnsi="GHEA Grapalat" w:cs="Sylfaen"/>
          <w:vertAlign w:val="superscript"/>
          <w:lang w:val="es-ES"/>
        </w:rPr>
        <w:t xml:space="preserve"> </w:t>
      </w:r>
      <w:r>
        <w:rPr>
          <w:rFonts w:ascii="GHEA Grapalat" w:hAnsi="GHEA Grapalat" w:cs="Sylfaen"/>
          <w:vertAlign w:val="superscript"/>
        </w:rPr>
        <w:t xml:space="preserve">                      </w:t>
      </w:r>
      <w:r>
        <w:rPr>
          <w:rFonts w:ascii="GHEA Grapalat" w:hAnsi="GHEA Grapalat" w:cs="Sylfaen"/>
          <w:vertAlign w:val="superscript"/>
          <w:lang w:val="hy-AM"/>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r>
        <w:rPr>
          <w:rFonts w:ascii="GHEA Grapalat" w:hAnsi="GHEA Grapalat" w:cs="Sylfaen"/>
          <w:vertAlign w:val="superscript"/>
        </w:rPr>
        <w:t>продавца</w:t>
      </w:r>
    </w:p>
    <w:p w14:paraId="47125943"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Sylfaen"/>
          <w:vertAlign w:val="superscript"/>
        </w:rPr>
      </w:pPr>
      <w:r>
        <w:rPr>
          <w:rFonts w:ascii="GHEA Grapalat" w:hAnsi="GHEA Grapalat" w:cs="Sylfaen"/>
          <w:sz w:val="20"/>
          <w:szCs w:val="20"/>
          <w:lang w:val="es-ES"/>
        </w:rPr>
        <w:t xml:space="preserve">   «--» 20</w:t>
      </w:r>
      <w:r>
        <w:rPr>
          <w:rFonts w:ascii="GHEA Grapalat" w:hAnsi="GHEA Grapalat" w:cs="Sylfaen"/>
          <w:sz w:val="20"/>
          <w:szCs w:val="20"/>
        </w:rPr>
        <w:t>г</w:t>
      </w:r>
      <w:r>
        <w:rPr>
          <w:rFonts w:ascii="GHEA Grapalat" w:hAnsi="GHEA Grapalat" w:cs="Sylfaen"/>
          <w:sz w:val="20"/>
          <w:szCs w:val="20"/>
          <w:lang w:val="es-ES"/>
        </w:rPr>
        <w:t>.</w:t>
      </w:r>
      <w:r>
        <w:rPr>
          <w:rFonts w:ascii="GHEA Grapalat" w:hAnsi="GHEA Grapalat" w:cs="Sylfaen"/>
          <w:sz w:val="20"/>
          <w:szCs w:val="20"/>
        </w:rPr>
        <w:t xml:space="preserve">договора под кодом </w:t>
      </w:r>
      <w:r>
        <w:rPr>
          <w:rFonts w:ascii="GHEA Grapalat" w:hAnsi="GHEA Grapalat" w:cs="Sylfaen"/>
          <w:sz w:val="20"/>
          <w:szCs w:val="20"/>
          <w:lang w:val="es-ES"/>
        </w:rPr>
        <w:t xml:space="preserve"> </w:t>
      </w:r>
      <w:r>
        <w:rPr>
          <w:rFonts w:ascii="GHEA Grapalat" w:hAnsi="GHEA Grapalat"/>
          <w:i/>
          <w:sz w:val="20"/>
          <w:szCs w:val="20"/>
          <w:lang w:val="af-ZA"/>
        </w:rPr>
        <w:t>___</w:t>
      </w:r>
      <w:r>
        <w:rPr>
          <w:rFonts w:ascii="GHEA Grapalat" w:hAnsi="GHEA Grapalat" w:cs="Arial"/>
          <w:i/>
          <w:sz w:val="20"/>
          <w:szCs w:val="20"/>
          <w:shd w:val="clear" w:color="auto" w:fill="FFFFFF"/>
          <w:lang w:val="hy-AM"/>
        </w:rPr>
        <w:t>«________»</w:t>
      </w:r>
      <w:r>
        <w:rPr>
          <w:rFonts w:ascii="GHEA Grapalat" w:hAnsi="GHEA Grapalat"/>
          <w:i/>
          <w:sz w:val="20"/>
          <w:szCs w:val="20"/>
          <w:u w:val="single"/>
        </w:rPr>
        <w:t xml:space="preserve">__ </w:t>
      </w:r>
      <w:r>
        <w:rPr>
          <w:rFonts w:ascii="GHEA Grapalat" w:hAnsi="GHEA Grapalat"/>
          <w:sz w:val="20"/>
          <w:szCs w:val="20"/>
        </w:rPr>
        <w:t>(</w:t>
      </w:r>
      <w:r>
        <w:rPr>
          <w:rFonts w:ascii="GHEA Grapalat" w:hAnsi="GHEA Grapalat" w:cs="Sylfaen"/>
          <w:sz w:val="20"/>
          <w:szCs w:val="20"/>
        </w:rPr>
        <w:t>далее-Договор</w:t>
      </w:r>
      <w:r>
        <w:rPr>
          <w:rFonts w:ascii="GHEA Grapalat" w:hAnsi="GHEA Grapalat" w:cs="Sylfaen"/>
          <w:sz w:val="20"/>
          <w:szCs w:val="20"/>
          <w:lang w:val="es-ES"/>
        </w:rPr>
        <w:t>)</w:t>
      </w:r>
      <w:r>
        <w:rPr>
          <w:rFonts w:ascii="GHEA Grapalat" w:hAnsi="GHEA Grapalat" w:cs="Sylfaen"/>
          <w:sz w:val="20"/>
          <w:szCs w:val="20"/>
        </w:rPr>
        <w:t xml:space="preserve">, между мной </w:t>
      </w:r>
      <w:r>
        <w:rPr>
          <w:rFonts w:ascii="GHEA Grapalat" w:hAnsi="GHEA Grapalat" w:cs="Sylfaen"/>
          <w:sz w:val="20"/>
          <w:szCs w:val="20"/>
          <w:lang w:val="hy-AM"/>
        </w:rPr>
        <w:t xml:space="preserve"> </w:t>
      </w:r>
      <w:r>
        <w:rPr>
          <w:rFonts w:ascii="GHEA Grapalat" w:hAnsi="GHEA Grapalat" w:cs="Sylfaen"/>
          <w:sz w:val="20"/>
          <w:szCs w:val="20"/>
        </w:rPr>
        <w:t>и ------------------------- - ом</w:t>
      </w:r>
    </w:p>
    <w:p w14:paraId="25F7404D"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u w:val="single"/>
          <w:lang w:val="es-ES"/>
        </w:rPr>
      </w:pPr>
      <w:r>
        <w:rPr>
          <w:rFonts w:ascii="GHEA Grapalat" w:hAnsi="GHEA Grapalat" w:cs="Sylfaen"/>
          <w:vertAlign w:val="superscript"/>
        </w:rPr>
        <w:t xml:space="preserve">                                                                                                                                                               </w:t>
      </w:r>
      <w:r>
        <w:rPr>
          <w:rFonts w:ascii="GHEA Grapalat" w:hAnsi="GHEA Grapalat" w:cs="Sylfaen"/>
          <w:vertAlign w:val="superscript"/>
          <w:lang w:val="hy-AM"/>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r>
        <w:rPr>
          <w:rFonts w:ascii="GHEA Grapalat" w:hAnsi="GHEA Grapalat" w:cs="Sylfaen"/>
          <w:vertAlign w:val="superscript"/>
        </w:rPr>
        <w:t>продавца</w:t>
      </w:r>
    </w:p>
    <w:p w14:paraId="196A7F19"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GHEA Grapalat" w:hAnsi="GHEA Grapalat" w:cs="Sylfaen"/>
          <w:sz w:val="20"/>
          <w:szCs w:val="20"/>
          <w:lang w:val="es-ES"/>
        </w:rPr>
      </w:pPr>
      <w:r>
        <w:rPr>
          <w:rFonts w:ascii="GHEA Grapalat" w:hAnsi="GHEA Grapalat"/>
          <w:u w:val="single"/>
          <w:lang w:val="es-ES"/>
        </w:rPr>
        <w:tab/>
      </w:r>
      <w:r>
        <w:rPr>
          <w:rFonts w:ascii="GHEA Grapalat" w:hAnsi="GHEA Grapalat" w:cs="Sylfaen"/>
          <w:sz w:val="20"/>
          <w:szCs w:val="20"/>
          <w:lang w:val="es-ES"/>
        </w:rPr>
        <w:t xml:space="preserve"> «--»   20  </w:t>
      </w:r>
      <w:r>
        <w:rPr>
          <w:rFonts w:ascii="GHEA Grapalat" w:hAnsi="GHEA Grapalat" w:cs="Sylfaen"/>
          <w:sz w:val="20"/>
          <w:szCs w:val="20"/>
        </w:rPr>
        <w:t xml:space="preserve">года </w:t>
      </w:r>
      <w:r>
        <w:rPr>
          <w:rFonts w:ascii="GHEA Grapalat" w:hAnsi="GHEA Grapalat" w:cs="Sylfaen"/>
          <w:sz w:val="20"/>
          <w:szCs w:val="20"/>
          <w:lang w:val="es-ES"/>
        </w:rPr>
        <w:t xml:space="preserve"> </w:t>
      </w:r>
      <w:r>
        <w:rPr>
          <w:rFonts w:ascii="GHEA Grapalat" w:hAnsi="GHEA Grapalat"/>
          <w:sz w:val="20"/>
          <w:szCs w:val="20"/>
        </w:rPr>
        <w:t>заключен</w:t>
      </w:r>
      <w:r>
        <w:rPr>
          <w:rFonts w:ascii="GHEA Grapalat" w:hAnsi="GHEA Grapalat" w:cs="Sylfaen"/>
          <w:sz w:val="20"/>
          <w:szCs w:val="20"/>
          <w:lang w:val="es-ES"/>
        </w:rPr>
        <w:t xml:space="preserve"> </w:t>
      </w:r>
      <w:r>
        <w:rPr>
          <w:rFonts w:ascii="GHEA Grapalat" w:hAnsi="GHEA Grapalat" w:cs="Sylfaen"/>
          <w:sz w:val="20"/>
          <w:szCs w:val="20"/>
        </w:rPr>
        <w:t xml:space="preserve">договор факторинга под кодом </w:t>
      </w:r>
      <w:r>
        <w:rPr>
          <w:rFonts w:ascii="GHEA Grapalat" w:hAnsi="GHEA Grapalat"/>
          <w:lang w:val="es-ES"/>
        </w:rPr>
        <w:t>«</w:t>
      </w:r>
      <w:r>
        <w:rPr>
          <w:rFonts w:ascii="GHEA Grapalat" w:hAnsi="GHEA Grapalat"/>
          <w:sz w:val="20"/>
          <w:szCs w:val="20"/>
          <w:lang w:val="es-ES"/>
        </w:rPr>
        <w:t>---</w:t>
      </w:r>
      <w:r>
        <w:rPr>
          <w:rFonts w:ascii="GHEA Grapalat" w:hAnsi="GHEA Grapalat" w:cs="Sylfaen"/>
          <w:sz w:val="20"/>
          <w:szCs w:val="20"/>
          <w:lang w:val="es-ES"/>
        </w:rPr>
        <w:t>------------------</w:t>
      </w:r>
      <w:r>
        <w:rPr>
          <w:rFonts w:ascii="GHEA Grapalat" w:hAnsi="GHEA Grapalat"/>
          <w:lang w:val="es-ES"/>
        </w:rPr>
        <w:t>»</w:t>
      </w:r>
      <w:r>
        <w:rPr>
          <w:rFonts w:ascii="GHEA Grapalat" w:hAnsi="GHEA Grapalat"/>
        </w:rPr>
        <w:t>.</w:t>
      </w:r>
      <w:r>
        <w:rPr>
          <w:rFonts w:ascii="GHEA Grapalat" w:hAnsi="GHEA Grapalat" w:cs="Sylfaen"/>
          <w:sz w:val="20"/>
          <w:szCs w:val="20"/>
          <w:lang w:val="es-ES"/>
        </w:rPr>
        <w:t xml:space="preserve"> </w:t>
      </w:r>
    </w:p>
    <w:p w14:paraId="259AB39B"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Sylfaen"/>
          <w:sz w:val="20"/>
          <w:szCs w:val="20"/>
          <w:lang w:val="es-ES"/>
        </w:rPr>
      </w:pPr>
    </w:p>
    <w:p w14:paraId="3AE90CC3" w14:textId="77777777" w:rsidR="0098246F" w:rsidRDefault="0098246F" w:rsidP="0098246F">
      <w:pPr>
        <w:pStyle w:val="aff1"/>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sz w:val="20"/>
          <w:szCs w:val="20"/>
        </w:rPr>
      </w:pPr>
      <w:r>
        <w:rPr>
          <w:rFonts w:ascii="GHEA Grapalat" w:hAnsi="GHEA Grapalat" w:cs="Sylfaen"/>
          <w:sz w:val="20"/>
          <w:szCs w:val="20"/>
        </w:rPr>
        <w:t xml:space="preserve">Согласен с условиями изложенными в пункте </w:t>
      </w:r>
      <w:proofErr w:type="gramStart"/>
      <w:r>
        <w:rPr>
          <w:rFonts w:ascii="GHEA Grapalat" w:hAnsi="GHEA Grapalat" w:cs="Sylfaen"/>
          <w:sz w:val="20"/>
          <w:szCs w:val="20"/>
        </w:rPr>
        <w:t>8.12 .</w:t>
      </w:r>
      <w:proofErr w:type="gramEnd"/>
    </w:p>
    <w:p w14:paraId="199B6B4F"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GHEA Grapalat"/>
          <w:lang w:val="es-ES"/>
        </w:rPr>
      </w:pPr>
    </w:p>
    <w:p w14:paraId="7A7080B3"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Sylfaen"/>
          <w:b/>
          <w:lang w:val="es-ES"/>
        </w:rPr>
      </w:pPr>
    </w:p>
    <w:p w14:paraId="49064C69"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firstLine="720"/>
        <w:rPr>
          <w:rFonts w:ascii="GHEA Grapalat" w:hAnsi="GHEA Grapalat"/>
          <w:sz w:val="20"/>
          <w:lang w:val="hy-AM"/>
        </w:rPr>
      </w:pPr>
      <w:r>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lang w:val="es-ES"/>
        </w:rPr>
        <w:t xml:space="preserve">      </w:t>
      </w:r>
      <w:r>
        <w:rPr>
          <w:rFonts w:ascii="GHEA Grapalat" w:hAnsi="GHEA Grapalat"/>
          <w:sz w:val="20"/>
          <w:lang w:val="hy-AM"/>
        </w:rPr>
        <w:t xml:space="preserve">_____________ </w:t>
      </w:r>
    </w:p>
    <w:p w14:paraId="11AE3BE1"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0"/>
          <w:vertAlign w:val="superscript"/>
          <w:lang w:val="hy-AM"/>
        </w:rPr>
      </w:pPr>
      <w:r>
        <w:rPr>
          <w:rFonts w:ascii="GHEA Grapalat" w:hAnsi="GHEA Grapalat"/>
          <w:sz w:val="20"/>
          <w:vertAlign w:val="superscript"/>
        </w:rPr>
        <w:t xml:space="preserve">                                                </w:t>
      </w:r>
      <w:r>
        <w:rPr>
          <w:rFonts w:ascii="GHEA Grapalat" w:hAnsi="GHEA Grapalat"/>
          <w:sz w:val="20"/>
          <w:vertAlign w:val="superscript"/>
          <w:lang w:val="hy-AM"/>
        </w:rPr>
        <w:t>название финансового агента (должность руководителя, имя, фамилия)</w:t>
      </w:r>
      <w:r>
        <w:rPr>
          <w:rFonts w:ascii="GHEA Grapalat" w:hAnsi="GHEA Grapalat"/>
          <w:sz w:val="20"/>
          <w:vertAlign w:val="superscript"/>
        </w:rPr>
        <w:t xml:space="preserve">                                                         подпись</w:t>
      </w:r>
      <w:r>
        <w:rPr>
          <w:rFonts w:ascii="GHEA Grapalat" w:hAnsi="GHEA Grapalat"/>
          <w:sz w:val="20"/>
          <w:vertAlign w:val="superscript"/>
          <w:lang w:val="hy-AM"/>
        </w:rPr>
        <w:t xml:space="preserve">                                                                                                                                                                                                                       </w:t>
      </w:r>
    </w:p>
    <w:p w14:paraId="643BD125"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sz w:val="20"/>
          <w:lang w:val="hy-AM"/>
        </w:rPr>
      </w:pPr>
      <w:r>
        <w:rPr>
          <w:rFonts w:ascii="GHEA Grapalat" w:hAnsi="GHEA Grapalat"/>
          <w:sz w:val="20"/>
          <w:lang w:val="hy-AM"/>
        </w:rPr>
        <w:t xml:space="preserve">    </w:t>
      </w:r>
    </w:p>
    <w:p w14:paraId="65D3714C"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Sylfaen"/>
          <w:sz w:val="16"/>
          <w:szCs w:val="16"/>
          <w:lang w:val="es-ES"/>
        </w:rPr>
      </w:pPr>
      <w:r>
        <w:rPr>
          <w:rFonts w:ascii="GHEA Grapalat" w:hAnsi="GHEA Grapalat"/>
          <w:sz w:val="16"/>
          <w:szCs w:val="16"/>
        </w:rPr>
        <w:t xml:space="preserve">                                                                                                      М. П.</w:t>
      </w:r>
      <w:r>
        <w:rPr>
          <w:rFonts w:ascii="GHEA Grapalat" w:hAnsi="GHEA Grapalat" w:cs="Sylfaen"/>
          <w:sz w:val="16"/>
          <w:szCs w:val="16"/>
          <w:lang w:val="es-ES"/>
        </w:rPr>
        <w:t xml:space="preserve"> (</w:t>
      </w:r>
      <w:r>
        <w:rPr>
          <w:rFonts w:ascii="GHEA Grapalat" w:hAnsi="GHEA Grapalat" w:cs="Sylfaen"/>
          <w:sz w:val="16"/>
          <w:szCs w:val="16"/>
        </w:rPr>
        <w:t>при наличии</w:t>
      </w:r>
      <w:r>
        <w:rPr>
          <w:rFonts w:ascii="GHEA Grapalat" w:hAnsi="GHEA Grapalat" w:cs="Sylfaen"/>
          <w:sz w:val="16"/>
          <w:szCs w:val="16"/>
          <w:lang w:val="es-ES"/>
        </w:rPr>
        <w:t>)</w:t>
      </w:r>
    </w:p>
    <w:p w14:paraId="7BAE7049"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6E168E23"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Sylfaen"/>
          <w:sz w:val="16"/>
          <w:szCs w:val="16"/>
          <w:lang w:val="es-ES"/>
        </w:rPr>
      </w:pPr>
    </w:p>
    <w:p w14:paraId="7257CB06"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sz w:val="20"/>
          <w:lang w:val="hy-AM"/>
        </w:rPr>
      </w:pPr>
      <w:r>
        <w:rPr>
          <w:rFonts w:ascii="GHEA Grapalat" w:hAnsi="GHEA Grapalat" w:cs="Sylfaen"/>
          <w:sz w:val="20"/>
          <w:szCs w:val="20"/>
          <w:lang w:val="es-ES"/>
        </w:rPr>
        <w:t xml:space="preserve">«--»         20  </w:t>
      </w:r>
      <w:r>
        <w:rPr>
          <w:rFonts w:ascii="GHEA Grapalat" w:hAnsi="GHEA Grapalat" w:cs="Sylfaen"/>
          <w:sz w:val="20"/>
          <w:szCs w:val="20"/>
        </w:rPr>
        <w:t>г.</w:t>
      </w:r>
      <w:r>
        <w:rPr>
          <w:rFonts w:ascii="GHEA Grapalat" w:hAnsi="GHEA Grapalat"/>
          <w:sz w:val="20"/>
          <w:lang w:val="hy-AM"/>
        </w:rPr>
        <w:tab/>
        <w:t xml:space="preserve"> </w:t>
      </w:r>
    </w:p>
    <w:p w14:paraId="2D149E31"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ns w:id="20" w:author="Inesa Kocharyan" w:date="2025-02-19T10:39:00Z"/>
          <w:rFonts w:ascii="GHEA Grapalat" w:hAnsi="GHEA Grapalat" w:cs="Sylfaen"/>
          <w:b/>
          <w:lang w:val="es-ES"/>
        </w:rPr>
      </w:pPr>
    </w:p>
    <w:p w14:paraId="0B057EC4"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142" w:firstLine="142"/>
        <w:jc w:val="center"/>
        <w:rPr>
          <w:rFonts w:ascii="GHEA Grapalat" w:hAnsi="GHEA Grapalat" w:cs="Sylfaen"/>
          <w:b/>
        </w:rPr>
      </w:pPr>
    </w:p>
    <w:p w14:paraId="6CDCEB2F"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378CA9CC" w14:textId="77777777" w:rsidR="005A781C" w:rsidRDefault="005A781C"/>
    <w:sectPr w:rsidR="005A781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BD61D" w14:textId="77777777" w:rsidR="00DB2AD6" w:rsidRDefault="00DB2AD6" w:rsidP="0098246F">
      <w:r>
        <w:separator/>
      </w:r>
    </w:p>
  </w:endnote>
  <w:endnote w:type="continuationSeparator" w:id="0">
    <w:p w14:paraId="34EBAD07" w14:textId="77777777" w:rsidR="00DB2AD6" w:rsidRDefault="00DB2AD6" w:rsidP="00982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w:panose1 w:val="020B0604020202020204"/>
    <w:charset w:val="00"/>
    <w:family w:val="swiss"/>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Armenian">
    <w:altName w:val="Arial"/>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Arial AMU">
    <w:altName w:val="Arial"/>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Baltica">
    <w:altName w:val="Calibri"/>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6A0FE" w14:textId="77777777" w:rsidR="00DB2AD6" w:rsidRDefault="00DB2AD6" w:rsidP="0098246F">
      <w:r>
        <w:separator/>
      </w:r>
    </w:p>
  </w:footnote>
  <w:footnote w:type="continuationSeparator" w:id="0">
    <w:p w14:paraId="55C68ADB" w14:textId="77777777" w:rsidR="00DB2AD6" w:rsidRDefault="00DB2AD6" w:rsidP="0098246F">
      <w:r>
        <w:continuationSeparator/>
      </w:r>
    </w:p>
  </w:footnote>
  <w:footnote w:id="1">
    <w:p w14:paraId="72375CF0"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i/>
          <w:lang w:val="hy-AM"/>
        </w:rPr>
      </w:pPr>
      <w:r>
        <w:rPr>
          <w:rFonts w:ascii="GHEA Grapalat" w:hAnsi="GHEA Grapalat"/>
        </w:rPr>
        <w:t xml:space="preserve">* </w:t>
      </w:r>
      <w:r>
        <w:rPr>
          <w:rFonts w:ascii="GHEA Grapalat" w:hAnsi="GHEA Grapalat"/>
          <w:i/>
        </w:rPr>
        <w:t>Если закупка осуществляется в форме запроса котировок или закупок у одного лица,</w:t>
      </w:r>
      <w:r>
        <w:rPr>
          <w:i/>
        </w:rPr>
        <w:t xml:space="preserve"> </w:t>
      </w:r>
      <w:r>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14:paraId="50F54E8F" w14:textId="77777777" w:rsidR="0098246F" w:rsidRDefault="0098246F" w:rsidP="0098246F">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lang w:val="af-ZA"/>
        </w:rPr>
      </w:pPr>
      <w:r>
        <w:rPr>
          <w:rStyle w:val="aff2"/>
          <w:rFonts w:ascii="GHEA Grapalat" w:hAnsi="GHEA Grapalat"/>
        </w:rPr>
        <w:footnoteRef/>
      </w:r>
      <w:r>
        <w:rPr>
          <w:rFonts w:ascii="GHEA Grapalat" w:hAnsi="GHEA Grapalat"/>
        </w:rPr>
        <w:t xml:space="preserve"> </w:t>
      </w:r>
      <w:r>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6DD3A906"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rPr>
      </w:pPr>
      <w:r>
        <w:rPr>
          <w:rStyle w:val="aff2"/>
        </w:rPr>
        <w:t>5</w:t>
      </w:r>
      <w:r>
        <w:t xml:space="preserve"> </w:t>
      </w:r>
      <w:r>
        <w:rPr>
          <w:rFonts w:ascii="GHEA Grapalat" w:hAnsi="GHEA Grapalat"/>
          <w:i/>
        </w:rPr>
        <w:t>Если закупка осуществляется в форме закупки у одного лица, обусловленная безотлагательностью, то</w:t>
      </w:r>
    </w:p>
    <w:p w14:paraId="6C084CA7" w14:textId="77777777" w:rsidR="0098246F" w:rsidRDefault="0098246F" w:rsidP="0098246F">
      <w:pPr>
        <w:widowControl w:val="0"/>
        <w:tabs>
          <w:tab w:val="left" w:pos="1134"/>
        </w:tabs>
        <w:spacing w:after="160"/>
        <w:ind w:firstLine="142"/>
        <w:jc w:val="both"/>
        <w:rPr>
          <w:rFonts w:ascii="GHEA Grapalat" w:hAnsi="GHEA Grapalat"/>
          <w:i/>
          <w:sz w:val="20"/>
          <w:szCs w:val="20"/>
        </w:rPr>
      </w:pPr>
      <w:r>
        <w:rPr>
          <w:rFonts w:ascii="GHEA Grapalat" w:hAnsi="GHEA Grapalat"/>
          <w:i/>
          <w:sz w:val="20"/>
          <w:szCs w:val="20"/>
        </w:rPr>
        <w:t xml:space="preserve">- 2-ой </w:t>
      </w:r>
      <w:proofErr w:type="gramStart"/>
      <w:r>
        <w:rPr>
          <w:rFonts w:ascii="GHEA Grapalat" w:hAnsi="GHEA Grapalat"/>
          <w:i/>
          <w:sz w:val="20"/>
          <w:szCs w:val="20"/>
        </w:rPr>
        <w:t>абзац  пункта</w:t>
      </w:r>
      <w:proofErr w:type="gramEnd"/>
      <w:r>
        <w:rPr>
          <w:rFonts w:ascii="GHEA Grapalat" w:hAnsi="GHEA Grapalat"/>
          <w:i/>
          <w:sz w:val="20"/>
          <w:szCs w:val="20"/>
        </w:rPr>
        <w:t xml:space="preserve"> 3.1 излагается в следующей редакции: "Участник имеет право требовать от комиссии разъяснения приглашения  как минимум за один календарный день до истечения окончательного срока подачи заявок. При этом, разъяснение </w:t>
      </w:r>
      <w:proofErr w:type="gramStart"/>
      <w:r>
        <w:rPr>
          <w:rFonts w:ascii="GHEA Grapalat" w:hAnsi="GHEA Grapalat"/>
          <w:i/>
          <w:sz w:val="20"/>
          <w:szCs w:val="20"/>
        </w:rPr>
        <w:t>может  быть</w:t>
      </w:r>
      <w:proofErr w:type="gramEnd"/>
      <w:r>
        <w:rPr>
          <w:rFonts w:ascii="GHEA Grapalat" w:hAnsi="GHEA Grapalat"/>
          <w:i/>
          <w:sz w:val="20"/>
          <w:szCs w:val="20"/>
        </w:rPr>
        <w:t xml:space="preserve"> потребовано до 17:00 (по ереванскому времени), указанного в настоящем пункте дня. Участник представляет указанный в настоящем пункте запрос посредством его отправки на электронную почту секретаря комиссии.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окончательного срока подачи заявок на </w:t>
      </w:r>
      <w:proofErr w:type="gramStart"/>
      <w:r>
        <w:rPr>
          <w:rFonts w:ascii="GHEA Grapalat" w:hAnsi="GHEA Grapalat"/>
          <w:i/>
          <w:sz w:val="20"/>
          <w:szCs w:val="20"/>
        </w:rPr>
        <w:t>процедуру.Разъяснение</w:t>
      </w:r>
      <w:proofErr w:type="gramEnd"/>
      <w:r>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5719E14" w14:textId="77777777" w:rsidR="0098246F" w:rsidRDefault="0098246F" w:rsidP="0098246F">
      <w:pPr>
        <w:widowControl w:val="0"/>
        <w:tabs>
          <w:tab w:val="left" w:pos="1134"/>
        </w:tabs>
        <w:spacing w:after="160"/>
        <w:ind w:firstLine="142"/>
        <w:jc w:val="both"/>
        <w:rPr>
          <w:rFonts w:ascii="GHEA Grapalat" w:hAnsi="GHEA Grapalat"/>
          <w:i/>
          <w:sz w:val="20"/>
          <w:szCs w:val="20"/>
        </w:rPr>
      </w:pPr>
      <w:r>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42CA1F09"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rPr>
      </w:pPr>
      <w:r>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5F1577D5"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sz w:val="20"/>
          <w:szCs w:val="20"/>
        </w:rPr>
      </w:pPr>
      <w:r>
        <w:rPr>
          <w:rStyle w:val="aff2"/>
          <w:rFonts w:ascii="Times Armenian" w:hAnsi="Times Armenian"/>
          <w:sz w:val="20"/>
          <w:szCs w:val="20"/>
        </w:rPr>
        <w:t>6</w:t>
      </w:r>
      <w:r>
        <w:rPr>
          <w:rFonts w:ascii="Times Armenian" w:hAnsi="Times Armenian"/>
          <w:sz w:val="20"/>
          <w:szCs w:val="20"/>
        </w:rPr>
        <w:t xml:space="preserve"> </w:t>
      </w:r>
      <w:r>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55A2FEDE"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sz w:val="20"/>
          <w:szCs w:val="20"/>
        </w:rPr>
      </w:pPr>
      <w:r>
        <w:rPr>
          <w:rFonts w:ascii="GHEA Grapalat" w:hAnsi="GHEA Grapalat"/>
          <w:i/>
          <w:sz w:val="20"/>
          <w:szCs w:val="20"/>
        </w:rPr>
        <w:t xml:space="preserve">- процедура закупки организована на основании 1-ого пункта части 6 статьи 15 Закона, </w:t>
      </w:r>
    </w:p>
    <w:p w14:paraId="69187857" w14:textId="77777777" w:rsidR="0098246F" w:rsidRDefault="0098246F" w:rsidP="0098246F">
      <w:pPr>
        <w:widowControl w:val="0"/>
        <w:tabs>
          <w:tab w:val="left" w:pos="142"/>
        </w:tabs>
        <w:ind w:left="142" w:hanging="142"/>
        <w:jc w:val="both"/>
        <w:rPr>
          <w:rFonts w:ascii="GHEA Grapalat" w:hAnsi="GHEA Grapalat"/>
          <w:i/>
          <w:sz w:val="20"/>
          <w:szCs w:val="20"/>
        </w:rPr>
      </w:pPr>
      <w:r>
        <w:rPr>
          <w:rFonts w:ascii="GHEA Grapalat" w:hAnsi="GHEA Grapalat"/>
          <w:i/>
          <w:sz w:val="20"/>
          <w:szCs w:val="20"/>
        </w:rPr>
        <w:t>- запланированная (прогнозируемая) общая цена закупаемого товара по заявке на закупку в рамках данной процедуры не превышает 25 млн. драмов РА</w:t>
      </w:r>
    </w:p>
  </w:footnote>
  <w:footnote w:id="5">
    <w:p w14:paraId="6ACD9ECF" w14:textId="77777777" w:rsidR="0098246F" w:rsidRDefault="0098246F" w:rsidP="0098246F">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lang w:val="hy-AM"/>
        </w:rPr>
      </w:pPr>
      <w:r>
        <w:rPr>
          <w:rFonts w:ascii="GHEA Grapalat" w:hAnsi="GHEA Grapalat"/>
          <w:i/>
          <w:vertAlign w:val="superscript"/>
          <w:lang w:val="hy-AM"/>
        </w:rPr>
        <w:t>6.1</w:t>
      </w:r>
      <w:r>
        <w:rPr>
          <w:rFonts w:ascii="GHEA Grapalat" w:hAnsi="GHEA Grapalat"/>
          <w:i/>
          <w:lang w:val="hy-AM"/>
        </w:rPr>
        <w:t xml:space="preserve"> </w:t>
      </w:r>
      <w:r>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6D52590B"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del w:id="2" w:author="Inesa Kocharyan" w:date="2019-10-29T12:18:00Z"/>
        </w:rPr>
      </w:pPr>
      <w:r>
        <w:rPr>
          <w:rStyle w:val="aff2"/>
        </w:rPr>
        <w:t>7</w:t>
      </w:r>
      <w:r>
        <w:t xml:space="preserve"> </w:t>
      </w:r>
      <w:r>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Pr>
          <w:rFonts w:ascii="GHEA Grapalat" w:hAnsi="GHEA Grapalat"/>
          <w:i/>
        </w:rPr>
        <w:t>, ,</w:t>
      </w:r>
      <w:proofErr w:type="gramEnd"/>
      <w:r>
        <w:rPr>
          <w:rFonts w:ascii="GHEA Grapalat" w:hAnsi="GHEA Grapalat"/>
          <w:i/>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w:t>
      </w:r>
      <w:r>
        <w:rPr>
          <w:rFonts w:ascii="GHEA Grapalat" w:hAnsi="GHEA Grapalat"/>
        </w:rPr>
        <w:t xml:space="preserve">, </w:t>
      </w:r>
      <w:r>
        <w:rPr>
          <w:rFonts w:ascii="GHEA Grapalat" w:hAnsi="GHEA Grapalat"/>
          <w:i/>
        </w:rPr>
        <w:t>если не применяется условие, установленное последним предложением пункта 1.1 настоящей части ".</w:t>
      </w:r>
    </w:p>
  </w:footnote>
  <w:footnote w:id="6">
    <w:p w14:paraId="0B2EDFEE"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rPr>
      </w:pPr>
      <w:r>
        <w:rPr>
          <w:rStyle w:val="aff2"/>
        </w:rPr>
        <w:t>8</w:t>
      </w:r>
      <w:r>
        <w:t xml:space="preserve"> </w:t>
      </w:r>
      <w:r>
        <w:rPr>
          <w:rFonts w:ascii="GHEA Grapalat" w:hAnsi="GHEA Grapalat"/>
          <w:i/>
        </w:rPr>
        <w:t>Подпункт исключается из приглашения, если требование об обеспечении заявки не установлено</w:t>
      </w:r>
    </w:p>
    <w:p w14:paraId="2051545A"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rPr>
      </w:pPr>
    </w:p>
  </w:footnote>
  <w:footnote w:id="7">
    <w:p w14:paraId="6B1DBE95"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4" w:author="Vardan" w:date="2022-10-29T23:53:00Z"/>
          <w:rFonts w:ascii="GHEA Grapalat" w:hAnsi="GHEA Grapalat"/>
          <w:i/>
        </w:rPr>
      </w:pPr>
      <w:r>
        <w:rPr>
          <w:rStyle w:val="aff2"/>
        </w:rPr>
        <w:t>9</w:t>
      </w:r>
      <w:r>
        <w:t xml:space="preserve"> </w:t>
      </w:r>
      <w:r>
        <w:rPr>
          <w:rFonts w:ascii="GHEA Grapalat" w:hAnsi="GHEA Grapalat"/>
          <w:i/>
        </w:rPr>
        <w:t>Настоящий пункт исключается из приглашения, если процедура закупки не организуется по лотам</w:t>
      </w:r>
    </w:p>
    <w:p w14:paraId="6F255BAD"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sz w:val="18"/>
          <w:szCs w:val="18"/>
        </w:rPr>
      </w:pPr>
      <w:r>
        <w:rPr>
          <w:rFonts w:ascii="GHEA Grapalat" w:hAnsi="GHEA Grapalat"/>
          <w:i/>
          <w:sz w:val="18"/>
          <w:szCs w:val="18"/>
          <w:vertAlign w:val="superscript"/>
        </w:rPr>
        <w:t>9.1</w:t>
      </w:r>
      <w:r>
        <w:rPr>
          <w:rFonts w:ascii="GHEA Grapalat" w:hAnsi="GHEA Grapalat"/>
          <w:i/>
          <w:sz w:val="18"/>
          <w:szCs w:val="18"/>
        </w:rPr>
        <w:t>Предп</w:t>
      </w:r>
      <w:r>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073AFE4D"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vertAlign w:val="superscript"/>
        </w:rPr>
      </w:pPr>
      <w:r>
        <w:rPr>
          <w:rFonts w:ascii="GHEA Grapalat" w:hAnsi="GHEA Grapalat"/>
          <w:i/>
          <w:sz w:val="18"/>
          <w:szCs w:val="18"/>
          <w:vertAlign w:val="superscript"/>
        </w:rPr>
        <w:t xml:space="preserve">9.2 </w:t>
      </w:r>
      <w:r>
        <w:rPr>
          <w:rFonts w:ascii="GHEA Grapalat" w:hAnsi="GHEA Grapalat"/>
          <w:i/>
        </w:rPr>
        <w:t>Если процедура организуется на основании пункта 2 части 6 статьи 15 Закона "О закупках "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"90 (девяноста) рабочих дней" заменяются на слова "120 (сто двадцати) рабочих дней".</w:t>
      </w:r>
    </w:p>
    <w:p w14:paraId="7D3A8C96"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4A3054AC"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rPr>
      </w:pPr>
    </w:p>
  </w:footnote>
  <w:footnote w:id="8">
    <w:p w14:paraId="3B2D1FD4"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i/>
        </w:rPr>
      </w:pPr>
      <w:r>
        <w:rPr>
          <w:rStyle w:val="aff2"/>
        </w:rPr>
        <w:t>10</w:t>
      </w:r>
      <w:r>
        <w:rPr>
          <w:i/>
        </w:rPr>
        <w:t xml:space="preserve"> </w:t>
      </w:r>
      <w:r>
        <w:rPr>
          <w:rFonts w:asciiTheme="minorHAnsi" w:hAnsiTheme="minorHAnsi"/>
          <w:i/>
        </w:rPr>
        <w:t>Устанавливается заказчиком.</w:t>
      </w:r>
    </w:p>
  </w:footnote>
  <w:footnote w:id="9">
    <w:p w14:paraId="4D2ADD95" w14:textId="77777777" w:rsidR="0098246F" w:rsidRDefault="0098246F" w:rsidP="0098246F">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af-ZA"/>
        </w:rPr>
      </w:pPr>
      <w:r>
        <w:rPr>
          <w:rStyle w:val="aff2"/>
        </w:rPr>
        <w:t>11</w:t>
      </w:r>
      <w:r>
        <w:t xml:space="preserve"> </w:t>
      </w:r>
      <w:r>
        <w:rPr>
          <w:rFonts w:ascii="GHEA Grapalat" w:hAnsi="GHEA Grapalat"/>
          <w:i/>
        </w:rPr>
        <w:t>Настоящее предложение исключается из приглашения, если процедура закупки не организуется по лотам.</w:t>
      </w:r>
    </w:p>
    <w:p w14:paraId="0083879B"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af-ZA"/>
        </w:rPr>
      </w:pPr>
    </w:p>
  </w:footnote>
  <w:footnote w:id="10">
    <w:p w14:paraId="50F5FD0E"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lang w:val="hy-AM"/>
        </w:rPr>
      </w:pPr>
    </w:p>
    <w:p w14:paraId="07F9E153"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rPr>
      </w:pPr>
      <w:r>
        <w:rPr>
          <w:rStyle w:val="aff2"/>
          <w:rFonts w:ascii="GHEA Grapalat" w:hAnsi="GHEA Grapalat"/>
          <w:i/>
        </w:rPr>
        <w:t>12</w:t>
      </w:r>
      <w:r>
        <w:rPr>
          <w:rFonts w:ascii="GHEA Grapalat" w:hAnsi="GHEA Grapalat"/>
          <w:i/>
        </w:rPr>
        <w:t xml:space="preserve"> Если </w:t>
      </w:r>
    </w:p>
    <w:p w14:paraId="1845E6ED"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rPr>
      </w:pPr>
      <w:r>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4CB8C74C"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rPr>
      </w:pPr>
      <w:r>
        <w:rPr>
          <w:rFonts w:ascii="GHEA Grapalat" w:hAnsi="GHEA Grapalat"/>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w:t>
      </w:r>
      <w:r>
        <w:t xml:space="preserve"> </w:t>
      </w:r>
      <w:r>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67C28719"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rPr>
      </w:pPr>
    </w:p>
  </w:footnote>
  <w:footnote w:id="11">
    <w:p w14:paraId="2CC5B7C7"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lang w:val="hy-AM"/>
        </w:rPr>
      </w:pPr>
      <w:r>
        <w:rPr>
          <w:rStyle w:val="aff2"/>
          <w:rFonts w:ascii="GHEA Grapalat" w:hAnsi="GHEA Grapalat"/>
          <w:i/>
        </w:rPr>
        <w:t>13</w:t>
      </w:r>
      <w:r>
        <w:rPr>
          <w:rFonts w:ascii="GHEA Grapalat" w:hAnsi="GHEA Grapalat"/>
          <w:i/>
        </w:rPr>
        <w:t xml:space="preserve"> Если цена закупаемого по заявке на закупку товара не превышает </w:t>
      </w:r>
      <w:r>
        <w:rPr>
          <w:rFonts w:ascii="GHEA Grapalat" w:hAnsi="GHEA Grapalat"/>
          <w:i/>
          <w:lang w:val="hy-AM"/>
        </w:rPr>
        <w:t>25</w:t>
      </w:r>
      <w:r>
        <w:rPr>
          <w:rFonts w:ascii="GHEA Grapalat" w:hAnsi="GHEA Grapalat"/>
          <w:i/>
        </w:rPr>
        <w:t xml:space="preserve"> млн. драмов РА, то слова </w:t>
      </w:r>
      <w:r>
        <w:rPr>
          <w:rFonts w:ascii="GHEA Grapalat" w:hAnsi="GHEA Grapalat" w:cs="Times Armenian"/>
          <w:i/>
        </w:rPr>
        <w:t>”</w:t>
      </w:r>
      <w:r>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Pr>
          <w:rFonts w:ascii="GHEA Grapalat" w:hAnsi="GHEA Grapalat" w:cs="Sylfaen"/>
          <w:i/>
          <w:sz w:val="16"/>
          <w:szCs w:val="16"/>
        </w:rPr>
        <w:t>”</w:t>
      </w:r>
      <w:r>
        <w:rPr>
          <w:rFonts w:ascii="GHEA Grapalat" w:hAnsi="GHEA Grapalat" w:cs="Sylfaen"/>
          <w:i/>
          <w:sz w:val="16"/>
          <w:szCs w:val="16"/>
          <w:lang w:val="hy-AM"/>
        </w:rPr>
        <w:t xml:space="preserve">, </w:t>
      </w:r>
      <w:r>
        <w:rPr>
          <w:rFonts w:ascii="GHEA Grapalat" w:hAnsi="GHEA Grapalat" w:cs="Sylfaen"/>
          <w:i/>
          <w:sz w:val="16"/>
          <w:szCs w:val="16"/>
        </w:rPr>
        <w:t xml:space="preserve">а </w:t>
      </w:r>
      <w:r>
        <w:rPr>
          <w:rFonts w:ascii="GHEA Grapalat" w:hAnsi="GHEA Grapalat"/>
          <w:i/>
        </w:rPr>
        <w:t>число "90", указанное в абзаце 3, заменяется числом " 20".</w:t>
      </w:r>
    </w:p>
  </w:footnote>
  <w:footnote w:id="12">
    <w:p w14:paraId="38282423" w14:textId="77777777" w:rsidR="0098246F" w:rsidRDefault="0098246F" w:rsidP="0098246F">
      <w:pPr>
        <w:pStyle w:val="af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GHEA Grapalat" w:hAnsi="GHEA Grapalat" w:cs="Times New Roman"/>
          <w:i/>
          <w:sz w:val="20"/>
          <w:u w:val="single"/>
        </w:rPr>
      </w:pPr>
      <w:r>
        <w:rPr>
          <w:rStyle w:val="aff2"/>
          <w:rFonts w:ascii="Arial LatArm" w:hAnsi="Arial LatArm" w:cs="Times New Roman"/>
          <w:i/>
          <w:sz w:val="20"/>
        </w:rPr>
        <w:t>14</w:t>
      </w:r>
      <w:r>
        <w:rPr>
          <w:rFonts w:ascii="Arial LatArm" w:hAnsi="Arial LatArm" w:cs="Times New Roman"/>
          <w:i/>
          <w:sz w:val="20"/>
        </w:rPr>
        <w:t xml:space="preserve"> </w:t>
      </w:r>
      <w:r>
        <w:rPr>
          <w:rFonts w:ascii="GHEA Grapalat" w:hAnsi="GHEA Grapalat" w:cs="Times New Roman"/>
          <w:i/>
          <w:sz w:val="20"/>
        </w:rPr>
        <w:t>Настоящий пункт редактируется согласно соответствующему заказчику</w:t>
      </w:r>
    </w:p>
    <w:p w14:paraId="76FF1A32"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18"/>
          <w:szCs w:val="18"/>
        </w:rPr>
      </w:pPr>
    </w:p>
  </w:footnote>
  <w:footnote w:id="13">
    <w:p w14:paraId="339CD4F2"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ff2"/>
        </w:rPr>
        <w:t>15</w:t>
      </w:r>
      <w:r>
        <w:t xml:space="preserve"> </w:t>
      </w:r>
      <w:r>
        <w:rPr>
          <w:rFonts w:ascii="GHEA Grapalat" w:hAnsi="GHEA Grapalat"/>
          <w:i/>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14">
    <w:p w14:paraId="22A2073B"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ff2"/>
        </w:rPr>
        <w:t>16</w:t>
      </w:r>
      <w:r>
        <w:t xml:space="preserve"> </w:t>
      </w:r>
      <w:r>
        <w:rPr>
          <w:rFonts w:ascii="GHEA Grapalat" w:hAnsi="GHEA Grapalat"/>
          <w:i/>
        </w:rPr>
        <w:t>Если приглашением не устанавливается требование обеспечение заявки, то настоящий пункт исключается из приглашения</w:t>
      </w:r>
    </w:p>
  </w:footnote>
  <w:footnote w:id="15">
    <w:p w14:paraId="3CFC2891"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rPr>
      </w:pPr>
      <w:r>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30AD1D1E"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7C42C496"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sz w:val="20"/>
          <w:szCs w:val="20"/>
        </w:rPr>
      </w:pPr>
      <w:r>
        <w:rPr>
          <w:rFonts w:ascii="GHEA Grapalat" w:hAnsi="GHEA Grapalat"/>
          <w:i/>
          <w:sz w:val="20"/>
          <w:szCs w:val="20"/>
        </w:rPr>
        <w:t>** -участник</w:t>
      </w:r>
      <w:r>
        <w:rPr>
          <w:rFonts w:asciiTheme="minorHAnsi" w:hAnsiTheme="minorHAnsi"/>
          <w:sz w:val="20"/>
          <w:szCs w:val="20"/>
          <w:lang w:val="af-ZA"/>
        </w:rPr>
        <w:t xml:space="preserve"> </w:t>
      </w:r>
      <w:r>
        <w:rPr>
          <w:rFonts w:ascii="GHEA Grapalat" w:hAnsi="GHEA Grapalat"/>
          <w:i/>
          <w:sz w:val="20"/>
          <w:szCs w:val="20"/>
        </w:rPr>
        <w:t>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287CB3A4"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53046BE0"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sz w:val="20"/>
          <w:szCs w:val="20"/>
        </w:rPr>
      </w:pPr>
      <w:r>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6BAB4D49" w14:textId="77777777" w:rsidR="0098246F" w:rsidRDefault="0098246F" w:rsidP="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lang w:val="af-ZA"/>
        </w:rPr>
      </w:pPr>
    </w:p>
  </w:footnote>
  <w:footnote w:id="16">
    <w:p w14:paraId="25C0CC5A"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309"/>
        <w:jc w:val="both"/>
        <w:rPr>
          <w:rFonts w:ascii="GHEA Grapalat" w:hAnsi="GHEA Grapalat"/>
          <w:i/>
          <w:sz w:val="20"/>
          <w:szCs w:val="20"/>
          <w:lang w:val="es-ES"/>
        </w:rPr>
      </w:pPr>
      <w:r>
        <w:rPr>
          <w:rStyle w:val="aff2"/>
        </w:rPr>
        <w:t>**</w:t>
      </w:r>
      <w:r>
        <w:t xml:space="preserve"> </w:t>
      </w:r>
      <w:r>
        <w:rPr>
          <w:rFonts w:ascii="GHEA Grapalat" w:hAnsi="GHEA Grapalat"/>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706C62A6"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s-ES"/>
        </w:rPr>
      </w:pPr>
    </w:p>
  </w:footnote>
  <w:footnote w:id="17">
    <w:p w14:paraId="09115EDD"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footnote>
  <w:footnote w:id="18">
    <w:p w14:paraId="7A70EEC4"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footnote>
  <w:footnote w:id="19">
    <w:p w14:paraId="5984D508" w14:textId="77777777" w:rsidR="0098246F" w:rsidRDefault="0098246F" w:rsidP="0098246F">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14" w:author="Vardan" w:date="2022-03-24T23:31:00Z"/>
          <w:rFonts w:ascii="GHEA Grapalat" w:hAnsi="GHEA Grapalat"/>
          <w:i/>
          <w:lang w:val="hy-AM"/>
        </w:rPr>
      </w:pPr>
      <w:r>
        <w:rPr>
          <w:rStyle w:val="aff2"/>
        </w:rPr>
        <w:t>17</w:t>
      </w:r>
      <w:r>
        <w:t xml:space="preserve"> </w:t>
      </w:r>
      <w:r>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57ED6940" w14:textId="77777777" w:rsidR="0098246F" w:rsidRDefault="0098246F" w:rsidP="0098246F">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hy-AM"/>
        </w:rPr>
      </w:pPr>
    </w:p>
  </w:footnote>
  <w:footnote w:id="20">
    <w:p w14:paraId="49EB91D1" w14:textId="77777777" w:rsidR="0098246F" w:rsidRDefault="0098246F" w:rsidP="0098246F">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rPr>
      </w:pPr>
      <w:r>
        <w:rPr>
          <w:rStyle w:val="aff2"/>
        </w:rPr>
        <w:t>18</w:t>
      </w:r>
      <w:r>
        <w:t xml:space="preserve"> </w:t>
      </w:r>
      <w:r>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6D45E965" w14:textId="77777777" w:rsidR="0098246F" w:rsidRDefault="0098246F" w:rsidP="0098246F">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rPr>
      </w:pPr>
    </w:p>
    <w:p w14:paraId="2E17CC2B" w14:textId="77777777" w:rsidR="0098246F" w:rsidRDefault="0098246F" w:rsidP="0098246F">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rPr>
      </w:pPr>
    </w:p>
    <w:p w14:paraId="6200467D" w14:textId="77777777" w:rsidR="0098246F" w:rsidRDefault="0098246F" w:rsidP="0098246F">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В случае заказчиков, не имеющих счета в казначействе, последний абзац настоящего пункта редактируется следующим содержанием:</w:t>
      </w:r>
      <w:r>
        <w:rPr>
          <w:lang w:val="hy-AM"/>
        </w:rPr>
        <w:t xml:space="preserve"> </w:t>
      </w:r>
      <w:r>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Pr>
          <w:rFonts w:ascii="GHEA Grapalat" w:hAnsi="GHEA Grapalat"/>
          <w:sz w:val="18"/>
          <w:szCs w:val="18"/>
          <w:lang w:val="hy-AM"/>
        </w:rPr>
        <w:t>платы настоящего Договора, в течение пяти рабочих дней.»</w:t>
      </w:r>
    </w:p>
    <w:p w14:paraId="3F9D2471"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hy-AM"/>
        </w:rPr>
      </w:pPr>
    </w:p>
  </w:footnote>
  <w:footnote w:id="21">
    <w:p w14:paraId="0A8BE6A2" w14:textId="77777777" w:rsidR="0098246F" w:rsidRDefault="0098246F" w:rsidP="0098246F">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Pr>
          <w:rStyle w:val="aff2"/>
        </w:rPr>
        <w:t>19</w:t>
      </w:r>
      <w:r>
        <w:t xml:space="preserve"> </w:t>
      </w:r>
      <w:r>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341B97B0" w14:textId="77777777" w:rsidR="0098246F" w:rsidRDefault="0098246F" w:rsidP="00982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709"/>
        <w:jc w:val="both"/>
        <w:rPr>
          <w:rFonts w:ascii="GHEA Grapalat" w:hAnsi="GHEA Grapalat"/>
          <w:lang w:val="hy-AM"/>
        </w:rPr>
      </w:pPr>
    </w:p>
    <w:p w14:paraId="219715AE"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hy-AM"/>
        </w:rPr>
      </w:pPr>
    </w:p>
  </w:footnote>
  <w:footnote w:id="22">
    <w:p w14:paraId="3C27666A"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rPr>
      </w:pPr>
      <w:r>
        <w:rPr>
          <w:rStyle w:val="aff2"/>
        </w:rPr>
        <w:t>20</w:t>
      </w:r>
      <w:r>
        <w:t xml:space="preserve"> </w:t>
      </w:r>
      <w:r>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14:paraId="4E90BECF"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1F4DDEC"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hy-AM"/>
        </w:rPr>
      </w:pPr>
    </w:p>
  </w:footnote>
  <w:footnote w:id="23">
    <w:p w14:paraId="49F26E97" w14:textId="77777777" w:rsidR="0098246F" w:rsidRDefault="0098246F" w:rsidP="0098246F">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Pr>
          <w:rStyle w:val="aff2"/>
        </w:rPr>
        <w:t>21</w:t>
      </w:r>
      <w:r>
        <w:t xml:space="preserve"> </w:t>
      </w:r>
      <w:r>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7489781C"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hy-AM"/>
        </w:rPr>
      </w:pPr>
    </w:p>
  </w:footnote>
  <w:footnote w:id="24">
    <w:p w14:paraId="58D1C188" w14:textId="77777777" w:rsidR="0098246F" w:rsidRDefault="0098246F" w:rsidP="0098246F">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hy-AM"/>
        </w:rPr>
      </w:pPr>
      <w:r>
        <w:rPr>
          <w:rStyle w:val="aff2"/>
        </w:rPr>
        <w:t>22</w:t>
      </w:r>
      <w:r>
        <w:t xml:space="preserve"> </w:t>
      </w:r>
      <w:r>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14:paraId="01FA65E3" w14:textId="77777777" w:rsidR="0098246F" w:rsidRDefault="0098246F" w:rsidP="0098246F">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Pr>
          <w:rStyle w:val="aff2"/>
        </w:rPr>
        <w:t>23</w:t>
      </w:r>
      <w:r>
        <w:t xml:space="preserve"> </w:t>
      </w:r>
      <w:r>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E236305" w14:textId="77777777" w:rsidR="0098246F" w:rsidRDefault="0098246F" w:rsidP="0098246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hy-AM"/>
        </w:rPr>
      </w:pPr>
    </w:p>
  </w:footnote>
  <w:footnote w:id="26">
    <w:p w14:paraId="2E9AA171" w14:textId="77777777" w:rsidR="0098246F" w:rsidRDefault="0098246F" w:rsidP="0098246F">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rPr>
      </w:pPr>
      <w:r>
        <w:rPr>
          <w:rFonts w:ascii="GHEA Grapalat" w:hAnsi="GHEA Grapalat"/>
          <w:i/>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27">
    <w:p w14:paraId="7D3048BC" w14:textId="77777777" w:rsidR="0098246F" w:rsidRDefault="0098246F" w:rsidP="0098246F">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rPr>
      </w:pPr>
      <w:r>
        <w:rPr>
          <w:rFonts w:ascii="GHEA Grapalat" w:hAnsi="GHEA Grapalat"/>
          <w:i/>
        </w:rPr>
        <w:t>*</w:t>
      </w:r>
      <w:proofErr w:type="gramStart"/>
      <w:r>
        <w:rPr>
          <w:rFonts w:ascii="GHEA Grapalat" w:hAnsi="GHEA Grapalat"/>
          <w:i/>
        </w:rPr>
        <w:t>*  Если</w:t>
      </w:r>
      <w:proofErr w:type="gramEnd"/>
      <w:r>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модель, то удовлетворительно оцененные из них включаются в данное приложение.</w:t>
      </w:r>
    </w:p>
    <w:p w14:paraId="40634896" w14:textId="77777777" w:rsidR="0098246F" w:rsidRDefault="0098246F" w:rsidP="0098246F">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rPr>
      </w:pPr>
      <w:r>
        <w:rPr>
          <w:rFonts w:ascii="GHEA Grapalat" w:hAnsi="GHEA Grapalat"/>
          <w:i/>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модель и наименование производителя " исключается.</w:t>
      </w:r>
    </w:p>
    <w:p w14:paraId="3BE478BC" w14:textId="77777777" w:rsidR="0098246F" w:rsidRDefault="0098246F" w:rsidP="0098246F">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rPr>
      </w:pPr>
      <w:r>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8">
    <w:p w14:paraId="46F8A0C2" w14:textId="77777777" w:rsidR="0098246F" w:rsidRDefault="0098246F" w:rsidP="0098246F">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i/>
        </w:rPr>
      </w:pPr>
      <w:r>
        <w:rPr>
          <w:rFonts w:ascii="GHEA Grapalat" w:hAnsi="GHEA Grapalat"/>
          <w:i/>
        </w:rPr>
        <w:t xml:space="preserve">*** Если договор заключается на основании части 6 статьи 15 Закона РА "О закупках", то в графе срок </w:t>
      </w:r>
      <w:r>
        <w:rPr>
          <w:rFonts w:ascii="GHEA Grapalat" w:hAnsi="GHEA Grapalat"/>
          <w:i/>
          <w:color w:val="000000" w:themeColor="text1"/>
          <w:sz w:val="22"/>
          <w:szCs w:val="22"/>
        </w:rPr>
        <w:t xml:space="preserve">устанавливается в календарных днях, а его </w:t>
      </w:r>
      <w:r>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235543C"/>
    <w:multiLevelType w:val="hybridMultilevel"/>
    <w:tmpl w:val="EC9235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6E173C4"/>
    <w:multiLevelType w:val="hybridMultilevel"/>
    <w:tmpl w:val="00EA4CDE"/>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91371E"/>
    <w:multiLevelType w:val="hybridMultilevel"/>
    <w:tmpl w:val="DF30F356"/>
    <w:lvl w:ilvl="0" w:tplc="CF34A5DE">
      <w:start w:val="2"/>
      <w:numFmt w:val="decimal"/>
      <w:lvlText w:val="%1)"/>
      <w:lvlJc w:val="left"/>
      <w:pPr>
        <w:ind w:left="928" w:hanging="360"/>
      </w:pPr>
      <w:rPr>
        <w:rFonts w:cs="Times New Roman"/>
      </w:r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abstractNum w:abstractNumId="8"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start w:val="1"/>
      <w:numFmt w:val="bullet"/>
      <w:lvlText w:val="o"/>
      <w:lvlJc w:val="left"/>
      <w:pPr>
        <w:ind w:left="2085" w:hanging="360"/>
      </w:pPr>
      <w:rPr>
        <w:rFonts w:ascii="Courier New" w:hAnsi="Courier New" w:cs="Courier New" w:hint="default"/>
      </w:rPr>
    </w:lvl>
    <w:lvl w:ilvl="2" w:tplc="04190005">
      <w:start w:val="1"/>
      <w:numFmt w:val="bullet"/>
      <w:lvlText w:val=""/>
      <w:lvlJc w:val="left"/>
      <w:pPr>
        <w:ind w:left="2805" w:hanging="360"/>
      </w:pPr>
      <w:rPr>
        <w:rFonts w:ascii="Wingdings" w:hAnsi="Wingdings" w:hint="default"/>
      </w:rPr>
    </w:lvl>
    <w:lvl w:ilvl="3" w:tplc="04190001">
      <w:start w:val="1"/>
      <w:numFmt w:val="bullet"/>
      <w:lvlText w:val=""/>
      <w:lvlJc w:val="left"/>
      <w:pPr>
        <w:ind w:left="3525" w:hanging="360"/>
      </w:pPr>
      <w:rPr>
        <w:rFonts w:ascii="Symbol" w:hAnsi="Symbol" w:hint="default"/>
      </w:rPr>
    </w:lvl>
    <w:lvl w:ilvl="4" w:tplc="04190003">
      <w:start w:val="1"/>
      <w:numFmt w:val="bullet"/>
      <w:lvlText w:val="o"/>
      <w:lvlJc w:val="left"/>
      <w:pPr>
        <w:ind w:left="4245" w:hanging="360"/>
      </w:pPr>
      <w:rPr>
        <w:rFonts w:ascii="Courier New" w:hAnsi="Courier New" w:cs="Courier New" w:hint="default"/>
      </w:rPr>
    </w:lvl>
    <w:lvl w:ilvl="5" w:tplc="04190005">
      <w:start w:val="1"/>
      <w:numFmt w:val="bullet"/>
      <w:lvlText w:val=""/>
      <w:lvlJc w:val="left"/>
      <w:pPr>
        <w:ind w:left="4965" w:hanging="360"/>
      </w:pPr>
      <w:rPr>
        <w:rFonts w:ascii="Wingdings" w:hAnsi="Wingdings" w:hint="default"/>
      </w:rPr>
    </w:lvl>
    <w:lvl w:ilvl="6" w:tplc="04190001">
      <w:start w:val="1"/>
      <w:numFmt w:val="bullet"/>
      <w:lvlText w:val=""/>
      <w:lvlJc w:val="left"/>
      <w:pPr>
        <w:ind w:left="5685" w:hanging="360"/>
      </w:pPr>
      <w:rPr>
        <w:rFonts w:ascii="Symbol" w:hAnsi="Symbol" w:hint="default"/>
      </w:rPr>
    </w:lvl>
    <w:lvl w:ilvl="7" w:tplc="04190003">
      <w:start w:val="1"/>
      <w:numFmt w:val="bullet"/>
      <w:lvlText w:val="o"/>
      <w:lvlJc w:val="left"/>
      <w:pPr>
        <w:ind w:left="6405" w:hanging="360"/>
      </w:pPr>
      <w:rPr>
        <w:rFonts w:ascii="Courier New" w:hAnsi="Courier New" w:cs="Courier New" w:hint="default"/>
      </w:rPr>
    </w:lvl>
    <w:lvl w:ilvl="8" w:tplc="04190005">
      <w:start w:val="1"/>
      <w:numFmt w:val="bullet"/>
      <w:lvlText w:val=""/>
      <w:lvlJc w:val="left"/>
      <w:pPr>
        <w:ind w:left="7125" w:hanging="360"/>
      </w:pPr>
      <w:rPr>
        <w:rFonts w:ascii="Wingdings" w:hAnsi="Wingdings" w:hint="default"/>
      </w:r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num>
  <w:num w:numId="5">
    <w:abstractNumId w:val="10"/>
  </w:num>
  <w:num w:numId="6">
    <w:abstractNumId w:val="10"/>
  </w:num>
  <w:num w:numId="7">
    <w:abstractNumId w:val="7"/>
  </w:num>
  <w:num w:numId="8">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8"/>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81C"/>
    <w:rsid w:val="002B52C4"/>
    <w:rsid w:val="0054037C"/>
    <w:rsid w:val="005A781C"/>
    <w:rsid w:val="0061542B"/>
    <w:rsid w:val="00673E5F"/>
    <w:rsid w:val="0098246F"/>
    <w:rsid w:val="00C039C0"/>
    <w:rsid w:val="00CE0B62"/>
    <w:rsid w:val="00DB2AD6"/>
    <w:rsid w:val="00DB6DAC"/>
    <w:rsid w:val="00DE60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E44AF"/>
  <w15:chartTrackingRefBased/>
  <w15:docId w15:val="{395130AD-604E-4CE5-BAAD-7D2A20026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246F"/>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98246F"/>
    <w:pPr>
      <w:keepNext/>
      <w:jc w:val="center"/>
      <w:outlineLvl w:val="0"/>
    </w:pPr>
    <w:rPr>
      <w:rFonts w:ascii="Arial Armenian" w:hAnsi="Arial Armenian"/>
      <w:sz w:val="28"/>
      <w:szCs w:val="20"/>
    </w:rPr>
  </w:style>
  <w:style w:type="paragraph" w:styleId="2">
    <w:name w:val="heading 2"/>
    <w:basedOn w:val="a"/>
    <w:next w:val="a"/>
    <w:link w:val="20"/>
    <w:semiHidden/>
    <w:unhideWhenUsed/>
    <w:qFormat/>
    <w:rsid w:val="0098246F"/>
    <w:pPr>
      <w:keepNext/>
      <w:jc w:val="both"/>
      <w:outlineLvl w:val="1"/>
    </w:pPr>
    <w:rPr>
      <w:rFonts w:ascii="Arial LatArm" w:hAnsi="Arial LatArm"/>
      <w:b/>
      <w:color w:val="0000FF"/>
      <w:sz w:val="20"/>
      <w:szCs w:val="20"/>
    </w:rPr>
  </w:style>
  <w:style w:type="paragraph" w:styleId="3">
    <w:name w:val="heading 3"/>
    <w:basedOn w:val="a"/>
    <w:next w:val="a"/>
    <w:link w:val="30"/>
    <w:semiHidden/>
    <w:unhideWhenUsed/>
    <w:qFormat/>
    <w:rsid w:val="0098246F"/>
    <w:pPr>
      <w:keepNext/>
      <w:spacing w:line="360" w:lineRule="auto"/>
      <w:jc w:val="center"/>
      <w:outlineLvl w:val="2"/>
    </w:pPr>
    <w:rPr>
      <w:rFonts w:ascii="Arial LatArm" w:hAnsi="Arial LatArm"/>
      <w:i/>
      <w:sz w:val="20"/>
      <w:szCs w:val="20"/>
    </w:rPr>
  </w:style>
  <w:style w:type="paragraph" w:styleId="4">
    <w:name w:val="heading 4"/>
    <w:basedOn w:val="a"/>
    <w:next w:val="a"/>
    <w:link w:val="40"/>
    <w:semiHidden/>
    <w:unhideWhenUsed/>
    <w:qFormat/>
    <w:rsid w:val="0098246F"/>
    <w:pPr>
      <w:keepNext/>
      <w:outlineLvl w:val="3"/>
    </w:pPr>
    <w:rPr>
      <w:rFonts w:ascii="Arial LatArm" w:hAnsi="Arial LatArm"/>
      <w:i/>
      <w:sz w:val="18"/>
      <w:szCs w:val="20"/>
    </w:rPr>
  </w:style>
  <w:style w:type="paragraph" w:styleId="5">
    <w:name w:val="heading 5"/>
    <w:basedOn w:val="a"/>
    <w:next w:val="a"/>
    <w:link w:val="50"/>
    <w:semiHidden/>
    <w:unhideWhenUsed/>
    <w:qFormat/>
    <w:rsid w:val="0098246F"/>
    <w:pPr>
      <w:keepNext/>
      <w:jc w:val="center"/>
      <w:outlineLvl w:val="4"/>
    </w:pPr>
    <w:rPr>
      <w:rFonts w:ascii="Arial LatArm" w:hAnsi="Arial LatArm"/>
      <w:b/>
      <w:sz w:val="26"/>
      <w:szCs w:val="20"/>
    </w:rPr>
  </w:style>
  <w:style w:type="paragraph" w:styleId="6">
    <w:name w:val="heading 6"/>
    <w:basedOn w:val="a"/>
    <w:next w:val="a"/>
    <w:link w:val="60"/>
    <w:semiHidden/>
    <w:unhideWhenUsed/>
    <w:qFormat/>
    <w:rsid w:val="0098246F"/>
    <w:pPr>
      <w:keepNext/>
      <w:outlineLvl w:val="5"/>
    </w:pPr>
    <w:rPr>
      <w:rFonts w:ascii="Arial LatArm" w:hAnsi="Arial LatArm"/>
      <w:b/>
      <w:color w:val="000000"/>
      <w:sz w:val="22"/>
      <w:szCs w:val="20"/>
    </w:rPr>
  </w:style>
  <w:style w:type="paragraph" w:styleId="7">
    <w:name w:val="heading 7"/>
    <w:basedOn w:val="a"/>
    <w:next w:val="a"/>
    <w:link w:val="70"/>
    <w:semiHidden/>
    <w:unhideWhenUsed/>
    <w:qFormat/>
    <w:rsid w:val="0098246F"/>
    <w:pPr>
      <w:keepNext/>
      <w:ind w:left="-66"/>
      <w:jc w:val="center"/>
      <w:outlineLvl w:val="6"/>
    </w:pPr>
    <w:rPr>
      <w:rFonts w:ascii="Times Armenian" w:hAnsi="Times Armenian"/>
      <w:b/>
      <w:sz w:val="20"/>
      <w:szCs w:val="20"/>
    </w:rPr>
  </w:style>
  <w:style w:type="paragraph" w:styleId="8">
    <w:name w:val="heading 8"/>
    <w:basedOn w:val="a"/>
    <w:next w:val="a"/>
    <w:link w:val="80"/>
    <w:semiHidden/>
    <w:unhideWhenUsed/>
    <w:qFormat/>
    <w:rsid w:val="0098246F"/>
    <w:pPr>
      <w:keepNext/>
      <w:outlineLvl w:val="7"/>
    </w:pPr>
    <w:rPr>
      <w:rFonts w:ascii="Times Armenian" w:hAnsi="Times Armenian"/>
      <w:i/>
      <w:sz w:val="20"/>
      <w:szCs w:val="20"/>
    </w:rPr>
  </w:style>
  <w:style w:type="paragraph" w:styleId="9">
    <w:name w:val="heading 9"/>
    <w:basedOn w:val="a"/>
    <w:next w:val="a"/>
    <w:link w:val="90"/>
    <w:semiHidden/>
    <w:unhideWhenUsed/>
    <w:qFormat/>
    <w:rsid w:val="0098246F"/>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8246F"/>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semiHidden/>
    <w:rsid w:val="0098246F"/>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semiHidden/>
    <w:rsid w:val="0098246F"/>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semiHidden/>
    <w:rsid w:val="0098246F"/>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semiHidden/>
    <w:rsid w:val="0098246F"/>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semiHidden/>
    <w:rsid w:val="0098246F"/>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semiHidden/>
    <w:rsid w:val="0098246F"/>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semiHidden/>
    <w:rsid w:val="0098246F"/>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semiHidden/>
    <w:rsid w:val="0098246F"/>
    <w:rPr>
      <w:rFonts w:ascii="Times Armenian" w:eastAsia="Times New Roman" w:hAnsi="Times Armenian" w:cs="Times New Roman"/>
      <w:b/>
      <w:color w:val="000000"/>
      <w:szCs w:val="20"/>
      <w:lang w:eastAsia="ru-RU" w:bidi="ru-RU"/>
    </w:rPr>
  </w:style>
  <w:style w:type="character" w:styleId="a3">
    <w:name w:val="Hyperlink"/>
    <w:semiHidden/>
    <w:unhideWhenUsed/>
    <w:rsid w:val="0098246F"/>
    <w:rPr>
      <w:color w:val="0000FF"/>
      <w:u w:val="single"/>
    </w:rPr>
  </w:style>
  <w:style w:type="character" w:styleId="a4">
    <w:name w:val="FollowedHyperlink"/>
    <w:semiHidden/>
    <w:unhideWhenUsed/>
    <w:rsid w:val="0098246F"/>
    <w:rPr>
      <w:color w:val="800080"/>
      <w:u w:val="single"/>
    </w:rPr>
  </w:style>
  <w:style w:type="paragraph" w:styleId="HTML">
    <w:name w:val="HTML Preformatted"/>
    <w:basedOn w:val="a"/>
    <w:link w:val="HTML0"/>
    <w:uiPriority w:val="99"/>
    <w:unhideWhenUsed/>
    <w:rsid w:val="00982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98246F"/>
    <w:rPr>
      <w:rFonts w:ascii="Courier New" w:eastAsia="Times New Roman" w:hAnsi="Courier New" w:cs="Courier New"/>
      <w:sz w:val="20"/>
      <w:szCs w:val="20"/>
      <w:lang w:eastAsia="ru-RU"/>
    </w:rPr>
  </w:style>
  <w:style w:type="paragraph" w:customStyle="1" w:styleId="msonormal0">
    <w:name w:val="msonormal"/>
    <w:basedOn w:val="a"/>
    <w:rsid w:val="0098246F"/>
    <w:pPr>
      <w:spacing w:before="100" w:beforeAutospacing="1" w:after="100" w:afterAutospacing="1"/>
    </w:pPr>
  </w:style>
  <w:style w:type="paragraph" w:styleId="a5">
    <w:name w:val="Normal (Web)"/>
    <w:basedOn w:val="a"/>
    <w:semiHidden/>
    <w:unhideWhenUsed/>
    <w:rsid w:val="0098246F"/>
    <w:pPr>
      <w:spacing w:before="100" w:beforeAutospacing="1" w:after="100" w:afterAutospacing="1"/>
    </w:pPr>
  </w:style>
  <w:style w:type="paragraph" w:styleId="11">
    <w:name w:val="index 1"/>
    <w:basedOn w:val="a"/>
    <w:next w:val="a"/>
    <w:autoRedefine/>
    <w:semiHidden/>
    <w:unhideWhenUsed/>
    <w:rsid w:val="0098246F"/>
    <w:pPr>
      <w:ind w:left="240" w:hanging="240"/>
    </w:pPr>
  </w:style>
  <w:style w:type="paragraph" w:styleId="a6">
    <w:name w:val="footnote text"/>
    <w:basedOn w:val="a"/>
    <w:link w:val="a7"/>
    <w:unhideWhenUsed/>
    <w:rsid w:val="0098246F"/>
    <w:rPr>
      <w:rFonts w:ascii="Times Armenian" w:hAnsi="Times Armenian"/>
      <w:sz w:val="20"/>
      <w:szCs w:val="20"/>
    </w:rPr>
  </w:style>
  <w:style w:type="character" w:customStyle="1" w:styleId="a7">
    <w:name w:val="Текст сноски Знак"/>
    <w:basedOn w:val="a0"/>
    <w:link w:val="a6"/>
    <w:rsid w:val="0098246F"/>
    <w:rPr>
      <w:rFonts w:ascii="Times Armenian" w:eastAsia="Times New Roman" w:hAnsi="Times Armenian" w:cs="Times New Roman"/>
      <w:sz w:val="20"/>
      <w:szCs w:val="20"/>
      <w:lang w:eastAsia="ru-RU" w:bidi="ru-RU"/>
    </w:rPr>
  </w:style>
  <w:style w:type="paragraph" w:styleId="a8">
    <w:name w:val="annotation text"/>
    <w:basedOn w:val="a"/>
    <w:link w:val="a9"/>
    <w:semiHidden/>
    <w:unhideWhenUsed/>
    <w:rsid w:val="0098246F"/>
    <w:rPr>
      <w:rFonts w:ascii="Times Armenian" w:hAnsi="Times Armenian"/>
      <w:sz w:val="20"/>
      <w:szCs w:val="20"/>
    </w:rPr>
  </w:style>
  <w:style w:type="character" w:customStyle="1" w:styleId="a9">
    <w:name w:val="Текст примечания Знак"/>
    <w:basedOn w:val="a0"/>
    <w:link w:val="a8"/>
    <w:semiHidden/>
    <w:rsid w:val="0098246F"/>
    <w:rPr>
      <w:rFonts w:ascii="Times Armenian" w:eastAsia="Times New Roman" w:hAnsi="Times Armenian" w:cs="Times New Roman"/>
      <w:sz w:val="20"/>
      <w:szCs w:val="20"/>
      <w:lang w:eastAsia="ru-RU" w:bidi="ru-RU"/>
    </w:rPr>
  </w:style>
  <w:style w:type="paragraph" w:styleId="aa">
    <w:name w:val="header"/>
    <w:basedOn w:val="a"/>
    <w:link w:val="ab"/>
    <w:unhideWhenUsed/>
    <w:rsid w:val="0098246F"/>
    <w:pPr>
      <w:tabs>
        <w:tab w:val="center" w:pos="4153"/>
        <w:tab w:val="right" w:pos="8306"/>
      </w:tabs>
    </w:pPr>
    <w:rPr>
      <w:sz w:val="20"/>
      <w:szCs w:val="20"/>
    </w:rPr>
  </w:style>
  <w:style w:type="character" w:customStyle="1" w:styleId="ab">
    <w:name w:val="Верхний колонтитул Знак"/>
    <w:basedOn w:val="a0"/>
    <w:link w:val="aa"/>
    <w:rsid w:val="0098246F"/>
    <w:rPr>
      <w:rFonts w:ascii="Times New Roman" w:eastAsia="Times New Roman" w:hAnsi="Times New Roman" w:cs="Times New Roman"/>
      <w:sz w:val="20"/>
      <w:szCs w:val="20"/>
      <w:lang w:eastAsia="ru-RU" w:bidi="ru-RU"/>
    </w:rPr>
  </w:style>
  <w:style w:type="paragraph" w:styleId="ac">
    <w:name w:val="footer"/>
    <w:basedOn w:val="a"/>
    <w:link w:val="ad"/>
    <w:uiPriority w:val="99"/>
    <w:unhideWhenUsed/>
    <w:rsid w:val="0098246F"/>
    <w:pPr>
      <w:tabs>
        <w:tab w:val="center" w:pos="4320"/>
        <w:tab w:val="right" w:pos="8640"/>
      </w:tabs>
    </w:pPr>
    <w:rPr>
      <w:sz w:val="20"/>
      <w:szCs w:val="20"/>
    </w:rPr>
  </w:style>
  <w:style w:type="character" w:customStyle="1" w:styleId="ad">
    <w:name w:val="Нижний колонтитул Знак"/>
    <w:basedOn w:val="a0"/>
    <w:link w:val="ac"/>
    <w:uiPriority w:val="99"/>
    <w:rsid w:val="0098246F"/>
    <w:rPr>
      <w:rFonts w:ascii="Times New Roman" w:eastAsia="Times New Roman" w:hAnsi="Times New Roman" w:cs="Times New Roman"/>
      <w:sz w:val="20"/>
      <w:szCs w:val="20"/>
      <w:lang w:eastAsia="ru-RU" w:bidi="ru-RU"/>
    </w:rPr>
  </w:style>
  <w:style w:type="paragraph" w:styleId="ae">
    <w:name w:val="index heading"/>
    <w:basedOn w:val="a"/>
    <w:next w:val="11"/>
    <w:semiHidden/>
    <w:unhideWhenUsed/>
    <w:rsid w:val="0098246F"/>
    <w:rPr>
      <w:sz w:val="20"/>
      <w:szCs w:val="20"/>
    </w:rPr>
  </w:style>
  <w:style w:type="paragraph" w:styleId="af">
    <w:name w:val="endnote text"/>
    <w:basedOn w:val="a"/>
    <w:link w:val="af0"/>
    <w:semiHidden/>
    <w:unhideWhenUsed/>
    <w:rsid w:val="0098246F"/>
    <w:rPr>
      <w:rFonts w:ascii="Times Armenian" w:hAnsi="Times Armenian"/>
      <w:sz w:val="20"/>
      <w:szCs w:val="20"/>
    </w:rPr>
  </w:style>
  <w:style w:type="character" w:customStyle="1" w:styleId="af0">
    <w:name w:val="Текст концевой сноски Знак"/>
    <w:basedOn w:val="a0"/>
    <w:link w:val="af"/>
    <w:semiHidden/>
    <w:rsid w:val="0098246F"/>
    <w:rPr>
      <w:rFonts w:ascii="Times Armenian" w:eastAsia="Times New Roman" w:hAnsi="Times Armenian" w:cs="Times New Roman"/>
      <w:sz w:val="20"/>
      <w:szCs w:val="20"/>
      <w:lang w:eastAsia="ru-RU" w:bidi="ru-RU"/>
    </w:rPr>
  </w:style>
  <w:style w:type="paragraph" w:styleId="af1">
    <w:name w:val="Title"/>
    <w:basedOn w:val="a"/>
    <w:link w:val="af2"/>
    <w:uiPriority w:val="99"/>
    <w:qFormat/>
    <w:rsid w:val="0098246F"/>
    <w:pPr>
      <w:jc w:val="center"/>
    </w:pPr>
    <w:rPr>
      <w:rFonts w:ascii="Arial Armenian" w:hAnsi="Arial Armenian"/>
      <w:szCs w:val="20"/>
    </w:rPr>
  </w:style>
  <w:style w:type="character" w:customStyle="1" w:styleId="af2">
    <w:name w:val="Заголовок Знак"/>
    <w:basedOn w:val="a0"/>
    <w:link w:val="af1"/>
    <w:uiPriority w:val="99"/>
    <w:rsid w:val="0098246F"/>
    <w:rPr>
      <w:rFonts w:ascii="Arial Armenian" w:eastAsia="Times New Roman" w:hAnsi="Arial Armenian" w:cs="Times New Roman"/>
      <w:sz w:val="24"/>
      <w:szCs w:val="20"/>
      <w:lang w:eastAsia="ru-RU" w:bidi="ru-RU"/>
    </w:rPr>
  </w:style>
  <w:style w:type="paragraph" w:styleId="af3">
    <w:name w:val="Body Text"/>
    <w:basedOn w:val="a"/>
    <w:link w:val="af4"/>
    <w:uiPriority w:val="99"/>
    <w:semiHidden/>
    <w:unhideWhenUsed/>
    <w:rsid w:val="0098246F"/>
    <w:pPr>
      <w:spacing w:after="120"/>
    </w:pPr>
  </w:style>
  <w:style w:type="character" w:customStyle="1" w:styleId="af4">
    <w:name w:val="Основной текст Знак"/>
    <w:basedOn w:val="a0"/>
    <w:link w:val="af3"/>
    <w:uiPriority w:val="99"/>
    <w:semiHidden/>
    <w:rsid w:val="0098246F"/>
    <w:rPr>
      <w:rFonts w:ascii="Times New Roman" w:eastAsia="Times New Roman" w:hAnsi="Times New Roman" w:cs="Times New Roman"/>
      <w:sz w:val="24"/>
      <w:szCs w:val="24"/>
      <w:lang w:eastAsia="ru-RU" w:bidi="ru-RU"/>
    </w:rPr>
  </w:style>
  <w:style w:type="character" w:customStyle="1" w:styleId="12">
    <w:name w:val="Основной текст с отступом Знак1"/>
    <w:aliases w:val="Char Знак1"/>
    <w:basedOn w:val="a0"/>
    <w:link w:val="af5"/>
    <w:uiPriority w:val="99"/>
    <w:semiHidden/>
    <w:locked/>
    <w:rsid w:val="0098246F"/>
    <w:rPr>
      <w:rFonts w:ascii="Arial AMU" w:eastAsia="Times New Roman" w:hAnsi="Arial AMU" w:cs="Arial"/>
      <w:szCs w:val="20"/>
      <w:lang w:eastAsia="ru-RU" w:bidi="ru-RU"/>
    </w:rPr>
  </w:style>
  <w:style w:type="paragraph" w:styleId="af5">
    <w:name w:val="Body Text Indent"/>
    <w:aliases w:val="Char"/>
    <w:basedOn w:val="a"/>
    <w:link w:val="12"/>
    <w:uiPriority w:val="99"/>
    <w:semiHidden/>
    <w:unhideWhenUsed/>
    <w:rsid w:val="0098246F"/>
    <w:pPr>
      <w:spacing w:after="160" w:line="360" w:lineRule="auto"/>
      <w:ind w:firstLine="709"/>
      <w:jc w:val="both"/>
    </w:pPr>
    <w:rPr>
      <w:rFonts w:ascii="Arial AMU" w:hAnsi="Arial AMU" w:cs="Arial"/>
      <w:sz w:val="22"/>
      <w:szCs w:val="20"/>
    </w:rPr>
  </w:style>
  <w:style w:type="character" w:customStyle="1" w:styleId="af6">
    <w:name w:val="Основной текст с отступом Знак"/>
    <w:aliases w:val="Char Знак"/>
    <w:basedOn w:val="a0"/>
    <w:uiPriority w:val="99"/>
    <w:semiHidden/>
    <w:rsid w:val="0098246F"/>
    <w:rPr>
      <w:rFonts w:ascii="Times New Roman" w:eastAsia="Times New Roman" w:hAnsi="Times New Roman" w:cs="Times New Roman"/>
      <w:sz w:val="24"/>
      <w:szCs w:val="24"/>
      <w:lang w:eastAsia="ru-RU" w:bidi="ru-RU"/>
    </w:rPr>
  </w:style>
  <w:style w:type="paragraph" w:styleId="21">
    <w:name w:val="Body Text 2"/>
    <w:basedOn w:val="a"/>
    <w:link w:val="22"/>
    <w:semiHidden/>
    <w:unhideWhenUsed/>
    <w:rsid w:val="0098246F"/>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semiHidden/>
    <w:rsid w:val="0098246F"/>
    <w:rPr>
      <w:rFonts w:ascii="Arial LatArm" w:eastAsia="Times New Roman" w:hAnsi="Arial LatArm" w:cs="Times New Roman"/>
      <w:sz w:val="20"/>
      <w:szCs w:val="20"/>
      <w:lang w:eastAsia="ru-RU" w:bidi="ru-RU"/>
    </w:rPr>
  </w:style>
  <w:style w:type="paragraph" w:styleId="31">
    <w:name w:val="Body Text 3"/>
    <w:basedOn w:val="a"/>
    <w:link w:val="32"/>
    <w:semiHidden/>
    <w:unhideWhenUsed/>
    <w:rsid w:val="0098246F"/>
    <w:pPr>
      <w:jc w:val="both"/>
    </w:pPr>
    <w:rPr>
      <w:rFonts w:ascii="Arial LatArm" w:hAnsi="Arial LatArm"/>
      <w:sz w:val="20"/>
      <w:szCs w:val="20"/>
    </w:rPr>
  </w:style>
  <w:style w:type="character" w:customStyle="1" w:styleId="32">
    <w:name w:val="Основной текст 3 Знак"/>
    <w:basedOn w:val="a0"/>
    <w:link w:val="31"/>
    <w:semiHidden/>
    <w:rsid w:val="0098246F"/>
    <w:rPr>
      <w:rFonts w:ascii="Arial LatArm" w:eastAsia="Times New Roman" w:hAnsi="Arial LatArm" w:cs="Times New Roman"/>
      <w:sz w:val="20"/>
      <w:szCs w:val="20"/>
      <w:lang w:eastAsia="ru-RU" w:bidi="ru-RU"/>
    </w:rPr>
  </w:style>
  <w:style w:type="paragraph" w:styleId="23">
    <w:name w:val="Body Text Indent 2"/>
    <w:basedOn w:val="a"/>
    <w:link w:val="24"/>
    <w:uiPriority w:val="99"/>
    <w:semiHidden/>
    <w:unhideWhenUsed/>
    <w:rsid w:val="0098246F"/>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uiPriority w:val="99"/>
    <w:semiHidden/>
    <w:rsid w:val="0098246F"/>
    <w:rPr>
      <w:rFonts w:ascii="Baltica" w:eastAsia="Times New Roman" w:hAnsi="Baltica" w:cs="Times New Roman"/>
      <w:sz w:val="20"/>
      <w:szCs w:val="20"/>
      <w:lang w:eastAsia="ru-RU" w:bidi="ru-RU"/>
    </w:rPr>
  </w:style>
  <w:style w:type="paragraph" w:styleId="33">
    <w:name w:val="Body Text Indent 3"/>
    <w:basedOn w:val="a"/>
    <w:link w:val="34"/>
    <w:semiHidden/>
    <w:unhideWhenUsed/>
    <w:rsid w:val="0098246F"/>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semiHidden/>
    <w:rsid w:val="0098246F"/>
    <w:rPr>
      <w:rFonts w:ascii="Times Armenian" w:eastAsia="Times New Roman" w:hAnsi="Times Armenian" w:cs="Times New Roman"/>
      <w:sz w:val="20"/>
      <w:szCs w:val="20"/>
      <w:lang w:eastAsia="ru-RU" w:bidi="ru-RU"/>
    </w:rPr>
  </w:style>
  <w:style w:type="paragraph" w:styleId="af7">
    <w:name w:val="Block Text"/>
    <w:basedOn w:val="a"/>
    <w:semiHidden/>
    <w:unhideWhenUsed/>
    <w:rsid w:val="0098246F"/>
    <w:pPr>
      <w:overflowPunct w:val="0"/>
      <w:autoSpaceDE w:val="0"/>
      <w:autoSpaceDN w:val="0"/>
      <w:adjustRightInd w:val="0"/>
      <w:ind w:left="4500" w:right="98"/>
      <w:jc w:val="right"/>
    </w:pPr>
    <w:rPr>
      <w:rFonts w:ascii="Arial Armenian" w:hAnsi="Arial Armenian"/>
      <w:sz w:val="28"/>
      <w:szCs w:val="20"/>
    </w:rPr>
  </w:style>
  <w:style w:type="paragraph" w:styleId="af8">
    <w:name w:val="Document Map"/>
    <w:basedOn w:val="a"/>
    <w:link w:val="af9"/>
    <w:semiHidden/>
    <w:unhideWhenUsed/>
    <w:rsid w:val="0098246F"/>
    <w:pPr>
      <w:shd w:val="clear" w:color="auto" w:fill="000080"/>
    </w:pPr>
    <w:rPr>
      <w:rFonts w:ascii="Tahoma" w:hAnsi="Tahoma" w:cs="Tahoma"/>
      <w:sz w:val="20"/>
      <w:szCs w:val="20"/>
    </w:rPr>
  </w:style>
  <w:style w:type="character" w:customStyle="1" w:styleId="af9">
    <w:name w:val="Схема документа Знак"/>
    <w:basedOn w:val="a0"/>
    <w:link w:val="af8"/>
    <w:semiHidden/>
    <w:rsid w:val="0098246F"/>
    <w:rPr>
      <w:rFonts w:ascii="Tahoma" w:eastAsia="Times New Roman" w:hAnsi="Tahoma" w:cs="Tahoma"/>
      <w:sz w:val="20"/>
      <w:szCs w:val="20"/>
      <w:shd w:val="clear" w:color="auto" w:fill="000080"/>
      <w:lang w:eastAsia="ru-RU" w:bidi="ru-RU"/>
    </w:rPr>
  </w:style>
  <w:style w:type="paragraph" w:styleId="afa">
    <w:name w:val="annotation subject"/>
    <w:basedOn w:val="a8"/>
    <w:next w:val="a8"/>
    <w:link w:val="afb"/>
    <w:semiHidden/>
    <w:unhideWhenUsed/>
    <w:rsid w:val="0098246F"/>
    <w:rPr>
      <w:b/>
      <w:bCs/>
    </w:rPr>
  </w:style>
  <w:style w:type="character" w:customStyle="1" w:styleId="afb">
    <w:name w:val="Тема примечания Знак"/>
    <w:basedOn w:val="a9"/>
    <w:link w:val="afa"/>
    <w:semiHidden/>
    <w:rsid w:val="0098246F"/>
    <w:rPr>
      <w:rFonts w:ascii="Times Armenian" w:eastAsia="Times New Roman" w:hAnsi="Times Armenian" w:cs="Times New Roman"/>
      <w:b/>
      <w:bCs/>
      <w:sz w:val="20"/>
      <w:szCs w:val="20"/>
      <w:lang w:eastAsia="ru-RU" w:bidi="ru-RU"/>
    </w:rPr>
  </w:style>
  <w:style w:type="paragraph" w:styleId="afc">
    <w:name w:val="Balloon Text"/>
    <w:basedOn w:val="a"/>
    <w:link w:val="afd"/>
    <w:semiHidden/>
    <w:unhideWhenUsed/>
    <w:rsid w:val="0098246F"/>
    <w:rPr>
      <w:rFonts w:ascii="Tahoma" w:hAnsi="Tahoma"/>
      <w:sz w:val="16"/>
      <w:szCs w:val="16"/>
    </w:rPr>
  </w:style>
  <w:style w:type="character" w:customStyle="1" w:styleId="afd">
    <w:name w:val="Текст выноски Знак"/>
    <w:basedOn w:val="a0"/>
    <w:link w:val="afc"/>
    <w:semiHidden/>
    <w:rsid w:val="0098246F"/>
    <w:rPr>
      <w:rFonts w:ascii="Tahoma" w:eastAsia="Times New Roman" w:hAnsi="Tahoma" w:cs="Times New Roman"/>
      <w:sz w:val="16"/>
      <w:szCs w:val="16"/>
      <w:lang w:eastAsia="ru-RU" w:bidi="ru-RU"/>
    </w:rPr>
  </w:style>
  <w:style w:type="paragraph" w:styleId="afe">
    <w:name w:val="No Spacing"/>
    <w:uiPriority w:val="1"/>
    <w:qFormat/>
    <w:rsid w:val="0098246F"/>
    <w:pPr>
      <w:spacing w:after="0" w:line="240" w:lineRule="auto"/>
    </w:pPr>
    <w:rPr>
      <w:rFonts w:ascii="Calibri" w:eastAsia="Times New Roman" w:hAnsi="Calibri" w:cs="Calibri"/>
    </w:rPr>
  </w:style>
  <w:style w:type="paragraph" w:styleId="aff">
    <w:name w:val="Revision"/>
    <w:semiHidden/>
    <w:rsid w:val="0098246F"/>
    <w:pPr>
      <w:spacing w:after="0" w:line="240" w:lineRule="auto"/>
    </w:pPr>
    <w:rPr>
      <w:rFonts w:ascii="Times Armenian" w:eastAsia="Times New Roman" w:hAnsi="Times Armenian" w:cs="Times New Roman"/>
      <w:sz w:val="24"/>
      <w:szCs w:val="20"/>
      <w:lang w:eastAsia="ru-RU" w:bidi="ru-RU"/>
    </w:rPr>
  </w:style>
  <w:style w:type="character" w:customStyle="1" w:styleId="aff0">
    <w:name w:val="Абзац списка Знак"/>
    <w:link w:val="aff1"/>
    <w:uiPriority w:val="34"/>
    <w:locked/>
    <w:rsid w:val="0098246F"/>
    <w:rPr>
      <w:rFonts w:ascii="Times Armenian" w:hAnsi="Times Armenian"/>
      <w:sz w:val="24"/>
      <w:szCs w:val="24"/>
    </w:rPr>
  </w:style>
  <w:style w:type="paragraph" w:styleId="aff1">
    <w:name w:val="List Paragraph"/>
    <w:basedOn w:val="a"/>
    <w:link w:val="aff0"/>
    <w:uiPriority w:val="34"/>
    <w:qFormat/>
    <w:rsid w:val="0098246F"/>
    <w:pPr>
      <w:ind w:left="720"/>
    </w:pPr>
    <w:rPr>
      <w:rFonts w:ascii="Times Armenian" w:eastAsiaTheme="minorHAnsi" w:hAnsi="Times Armenian" w:cstheme="minorBidi"/>
      <w:lang w:eastAsia="en-US" w:bidi="ar-SA"/>
    </w:rPr>
  </w:style>
  <w:style w:type="paragraph" w:customStyle="1" w:styleId="Default">
    <w:name w:val="Default"/>
    <w:rsid w:val="0098246F"/>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customStyle="1" w:styleId="CharCharCharCharCharCharCharCharCharCharCharChar">
    <w:name w:val="Char Char Char Char Char Char Char Char Char Char Char Char"/>
    <w:basedOn w:val="a"/>
    <w:rsid w:val="0098246F"/>
    <w:pPr>
      <w:spacing w:after="160" w:line="240" w:lineRule="exact"/>
    </w:pPr>
    <w:rPr>
      <w:rFonts w:ascii="Arial" w:hAnsi="Arial" w:cs="Arial"/>
      <w:sz w:val="20"/>
      <w:szCs w:val="20"/>
    </w:rPr>
  </w:style>
  <w:style w:type="paragraph" w:customStyle="1" w:styleId="norm">
    <w:name w:val="norm"/>
    <w:basedOn w:val="a"/>
    <w:rsid w:val="0098246F"/>
    <w:pPr>
      <w:spacing w:line="480" w:lineRule="auto"/>
      <w:ind w:firstLine="709"/>
      <w:jc w:val="both"/>
    </w:pPr>
    <w:rPr>
      <w:rFonts w:ascii="Arial Armenian" w:hAnsi="Arial Armenian"/>
      <w:sz w:val="22"/>
      <w:szCs w:val="20"/>
    </w:rPr>
  </w:style>
  <w:style w:type="paragraph" w:customStyle="1" w:styleId="Char1">
    <w:name w:val="Char1"/>
    <w:basedOn w:val="a"/>
    <w:rsid w:val="0098246F"/>
    <w:pPr>
      <w:spacing w:after="160" w:line="240" w:lineRule="exact"/>
    </w:pPr>
    <w:rPr>
      <w:rFonts w:ascii="Verdana" w:hAnsi="Verdana"/>
      <w:sz w:val="20"/>
      <w:szCs w:val="20"/>
    </w:rPr>
  </w:style>
  <w:style w:type="paragraph" w:customStyle="1" w:styleId="Style2">
    <w:name w:val="Style2"/>
    <w:basedOn w:val="a"/>
    <w:rsid w:val="0098246F"/>
    <w:pPr>
      <w:jc w:val="center"/>
    </w:pPr>
    <w:rPr>
      <w:rFonts w:ascii="Arial Armenian" w:hAnsi="Arial Armenian"/>
      <w:w w:val="90"/>
      <w:sz w:val="22"/>
      <w:szCs w:val="20"/>
    </w:rPr>
  </w:style>
  <w:style w:type="paragraph" w:customStyle="1" w:styleId="BodyTextIndent22">
    <w:name w:val="Body Text Indent 2+2"/>
    <w:basedOn w:val="a"/>
    <w:next w:val="a"/>
    <w:rsid w:val="0098246F"/>
    <w:pPr>
      <w:autoSpaceDE w:val="0"/>
      <w:autoSpaceDN w:val="0"/>
      <w:adjustRightInd w:val="0"/>
    </w:pPr>
    <w:rPr>
      <w:rFonts w:ascii="Times Armenian" w:hAnsi="Times Armenian"/>
    </w:rPr>
  </w:style>
  <w:style w:type="paragraph" w:customStyle="1" w:styleId="Normal2">
    <w:name w:val="Normal+2"/>
    <w:basedOn w:val="a"/>
    <w:next w:val="a"/>
    <w:rsid w:val="0098246F"/>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98246F"/>
    <w:pPr>
      <w:widowControl w:val="0"/>
      <w:adjustRightInd w:val="0"/>
      <w:spacing w:after="160" w:line="240" w:lineRule="exact"/>
    </w:pPr>
    <w:rPr>
      <w:sz w:val="20"/>
      <w:szCs w:val="20"/>
    </w:rPr>
  </w:style>
  <w:style w:type="paragraph" w:customStyle="1" w:styleId="xl63">
    <w:name w:val="xl63"/>
    <w:basedOn w:val="a"/>
    <w:rsid w:val="009824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98246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9824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9824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98246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98246F"/>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98246F"/>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98246F"/>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98246F"/>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98246F"/>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98246F"/>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98246F"/>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98246F"/>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98246F"/>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98246F"/>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98246F"/>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98246F"/>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98246F"/>
    <w:pPr>
      <w:spacing w:before="100" w:beforeAutospacing="1" w:after="100" w:afterAutospacing="1"/>
    </w:pPr>
    <w:rPr>
      <w:rFonts w:eastAsia="Arial Unicode MS"/>
      <w:sz w:val="16"/>
      <w:szCs w:val="16"/>
    </w:rPr>
  </w:style>
  <w:style w:type="paragraph" w:customStyle="1" w:styleId="font13">
    <w:name w:val="font13"/>
    <w:basedOn w:val="a"/>
    <w:rsid w:val="0098246F"/>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98246F"/>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98246F"/>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98246F"/>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Index11">
    <w:name w:val="Index 11"/>
    <w:basedOn w:val="a"/>
    <w:rsid w:val="0098246F"/>
    <w:pPr>
      <w:suppressAutoHyphens/>
      <w:spacing w:line="100" w:lineRule="atLeast"/>
      <w:ind w:left="240" w:hanging="240"/>
    </w:pPr>
    <w:rPr>
      <w:rFonts w:ascii="Times Armenian" w:hAnsi="Times Armenian"/>
      <w:kern w:val="2"/>
      <w:sz w:val="16"/>
      <w:szCs w:val="16"/>
    </w:rPr>
  </w:style>
  <w:style w:type="paragraph" w:customStyle="1" w:styleId="IndexHeading1">
    <w:name w:val="Index Heading1"/>
    <w:basedOn w:val="a"/>
    <w:rsid w:val="0098246F"/>
    <w:pPr>
      <w:suppressAutoHyphens/>
      <w:spacing w:line="100" w:lineRule="atLeast"/>
    </w:pPr>
    <w:rPr>
      <w:kern w:val="2"/>
      <w:sz w:val="20"/>
      <w:szCs w:val="20"/>
    </w:rPr>
  </w:style>
  <w:style w:type="paragraph" w:customStyle="1" w:styleId="Char3CharCharChar">
    <w:name w:val="Char3 Char Char Char"/>
    <w:basedOn w:val="a"/>
    <w:next w:val="a"/>
    <w:semiHidden/>
    <w:rsid w:val="0098246F"/>
    <w:pPr>
      <w:spacing w:after="160" w:line="240" w:lineRule="exact"/>
      <w:jc w:val="both"/>
    </w:pPr>
    <w:rPr>
      <w:rFonts w:ascii="Arial" w:hAnsi="Arial" w:cs="Arial"/>
      <w:b/>
      <w:sz w:val="20"/>
      <w:szCs w:val="20"/>
    </w:rPr>
  </w:style>
  <w:style w:type="character" w:styleId="aff2">
    <w:name w:val="footnote reference"/>
    <w:semiHidden/>
    <w:unhideWhenUsed/>
    <w:rsid w:val="0098246F"/>
    <w:rPr>
      <w:vertAlign w:val="superscript"/>
    </w:rPr>
  </w:style>
  <w:style w:type="character" w:styleId="aff3">
    <w:name w:val="annotation reference"/>
    <w:semiHidden/>
    <w:unhideWhenUsed/>
    <w:rsid w:val="0098246F"/>
    <w:rPr>
      <w:sz w:val="16"/>
      <w:szCs w:val="16"/>
    </w:rPr>
  </w:style>
  <w:style w:type="character" w:styleId="aff4">
    <w:name w:val="endnote reference"/>
    <w:semiHidden/>
    <w:unhideWhenUsed/>
    <w:rsid w:val="0098246F"/>
    <w:rPr>
      <w:vertAlign w:val="superscript"/>
    </w:rPr>
  </w:style>
  <w:style w:type="character" w:customStyle="1" w:styleId="CharChar1">
    <w:name w:val="Char Char1"/>
    <w:locked/>
    <w:rsid w:val="0098246F"/>
    <w:rPr>
      <w:rFonts w:ascii="Arial LatArm" w:hAnsi="Arial LatArm" w:hint="default"/>
      <w:i/>
      <w:iCs w:val="0"/>
      <w:lang w:val="ru-RU" w:eastAsia="ru-RU" w:bidi="ru-RU"/>
    </w:rPr>
  </w:style>
  <w:style w:type="character" w:customStyle="1" w:styleId="normChar">
    <w:name w:val="norm Char"/>
    <w:locked/>
    <w:rsid w:val="0098246F"/>
    <w:rPr>
      <w:rFonts w:ascii="Arial Armenian" w:hAnsi="Arial Armenian" w:hint="default"/>
      <w:sz w:val="22"/>
      <w:lang w:val="ru-RU" w:eastAsia="ru-RU" w:bidi="ru-RU"/>
    </w:rPr>
  </w:style>
  <w:style w:type="character" w:customStyle="1" w:styleId="CharCharChar">
    <w:name w:val="Char Char Char"/>
    <w:rsid w:val="0098246F"/>
    <w:rPr>
      <w:rFonts w:ascii="Arial LatArm" w:hAnsi="Arial LatArm" w:hint="default"/>
      <w:sz w:val="24"/>
      <w:lang w:eastAsia="ru-RU"/>
    </w:rPr>
  </w:style>
  <w:style w:type="character" w:customStyle="1" w:styleId="CharChar22">
    <w:name w:val="Char Char22"/>
    <w:rsid w:val="0098246F"/>
    <w:rPr>
      <w:rFonts w:ascii="Arial Armenian" w:hAnsi="Arial Armenian" w:hint="default"/>
      <w:sz w:val="28"/>
      <w:lang w:val="ru-RU"/>
    </w:rPr>
  </w:style>
  <w:style w:type="character" w:customStyle="1" w:styleId="CharChar20">
    <w:name w:val="Char Char20"/>
    <w:rsid w:val="0098246F"/>
    <w:rPr>
      <w:rFonts w:ascii="Times LatArm" w:hAnsi="Times LatArm" w:hint="default"/>
      <w:b/>
      <w:bCs w:val="0"/>
      <w:sz w:val="28"/>
      <w:lang w:val="ru-RU"/>
    </w:rPr>
  </w:style>
  <w:style w:type="character" w:customStyle="1" w:styleId="CharChar16">
    <w:name w:val="Char Char16"/>
    <w:rsid w:val="0098246F"/>
    <w:rPr>
      <w:rFonts w:ascii="Times Armenian" w:hAnsi="Times Armenian" w:hint="default"/>
      <w:b/>
      <w:bCs w:val="0"/>
      <w:lang w:val="ru-RU"/>
    </w:rPr>
  </w:style>
  <w:style w:type="character" w:customStyle="1" w:styleId="CharChar15">
    <w:name w:val="Char Char15"/>
    <w:rsid w:val="0098246F"/>
    <w:rPr>
      <w:rFonts w:ascii="Times Armenian" w:hAnsi="Times Armenian" w:hint="default"/>
      <w:i/>
      <w:iCs w:val="0"/>
      <w:lang w:val="ru-RU"/>
    </w:rPr>
  </w:style>
  <w:style w:type="character" w:customStyle="1" w:styleId="CharChar13">
    <w:name w:val="Char Char13"/>
    <w:rsid w:val="0098246F"/>
    <w:rPr>
      <w:rFonts w:ascii="Arial Armenian" w:hAnsi="Arial Armenian" w:hint="default"/>
      <w:lang w:val="ru-RU"/>
    </w:rPr>
  </w:style>
  <w:style w:type="character" w:customStyle="1" w:styleId="CharChar23">
    <w:name w:val="Char Char23"/>
    <w:rsid w:val="0098246F"/>
    <w:rPr>
      <w:rFonts w:ascii="Arial Armenian" w:hAnsi="Arial Armenian" w:hint="default"/>
      <w:sz w:val="28"/>
      <w:lang w:val="ru-RU" w:eastAsia="ru-RU" w:bidi="ru-RU"/>
    </w:rPr>
  </w:style>
  <w:style w:type="character" w:customStyle="1" w:styleId="CharChar21">
    <w:name w:val="Char Char21"/>
    <w:rsid w:val="0098246F"/>
    <w:rPr>
      <w:rFonts w:ascii="Arial LatArm" w:hAnsi="Arial LatArm" w:hint="default"/>
      <w:b/>
      <w:bCs w:val="0"/>
      <w:color w:val="0000FF"/>
      <w:lang w:val="ru-RU" w:eastAsia="ru-RU" w:bidi="ru-RU"/>
    </w:rPr>
  </w:style>
  <w:style w:type="character" w:customStyle="1" w:styleId="CharChar25">
    <w:name w:val="Char Char25"/>
    <w:rsid w:val="0098246F"/>
    <w:rPr>
      <w:rFonts w:ascii="Arial Armenian" w:hAnsi="Arial Armenian" w:hint="default"/>
      <w:sz w:val="28"/>
      <w:lang w:val="ru-RU" w:eastAsia="ru-RU" w:bidi="ru-RU"/>
    </w:rPr>
  </w:style>
  <w:style w:type="character" w:customStyle="1" w:styleId="CharChar24">
    <w:name w:val="Char Char24"/>
    <w:rsid w:val="0098246F"/>
    <w:rPr>
      <w:rFonts w:ascii="Arial LatArm" w:hAnsi="Arial LatArm" w:hint="default"/>
      <w:b/>
      <w:bCs w:val="0"/>
      <w:color w:val="0000FF"/>
      <w:lang w:val="ru-RU" w:eastAsia="ru-RU" w:bidi="ru-RU"/>
    </w:rPr>
  </w:style>
  <w:style w:type="character" w:customStyle="1" w:styleId="CharCharCharChar1">
    <w:name w:val="Char Char Char Char1"/>
    <w:aliases w:val="Char Char Char Char Char Char"/>
    <w:rsid w:val="0098246F"/>
    <w:rPr>
      <w:rFonts w:ascii="Arial LatArm" w:hAnsi="Arial LatArm" w:hint="default"/>
      <w:sz w:val="24"/>
      <w:lang w:val="ru-RU" w:eastAsia="ru-RU" w:bidi="ru-RU"/>
    </w:rPr>
  </w:style>
  <w:style w:type="character" w:customStyle="1" w:styleId="CharChar">
    <w:name w:val="Char Char"/>
    <w:locked/>
    <w:rsid w:val="0098246F"/>
    <w:rPr>
      <w:lang w:val="ru-RU" w:eastAsia="ru-RU" w:bidi="ru-RU"/>
    </w:rPr>
  </w:style>
  <w:style w:type="character" w:customStyle="1" w:styleId="ezkurwreuab5ozgtqnkl">
    <w:name w:val="ezkurwreuab5ozgtqnkl"/>
    <w:basedOn w:val="a0"/>
    <w:rsid w:val="0098246F"/>
  </w:style>
  <w:style w:type="character" w:customStyle="1" w:styleId="y2iqfc">
    <w:name w:val="y2iqfc"/>
    <w:rsid w:val="0098246F"/>
  </w:style>
  <w:style w:type="table" w:styleId="aff5">
    <w:name w:val="Table Grid"/>
    <w:basedOn w:val="a1"/>
    <w:uiPriority w:val="39"/>
    <w:rsid w:val="0098246F"/>
    <w:pPr>
      <w:spacing w:after="0" w:line="240" w:lineRule="auto"/>
    </w:pPr>
    <w:rPr>
      <w:rFonts w:ascii="Times New Roman" w:eastAsia="Times New Roman" w:hAnsi="Times New Roman" w:cs="Times New Roman"/>
      <w:sz w:val="20"/>
      <w:szCs w:val="20"/>
      <w:lang w:bidi="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01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98</Pages>
  <Words>22047</Words>
  <Characters>125672</Characters>
  <Application>Microsoft Office Word</Application>
  <DocSecurity>0</DocSecurity>
  <Lines>1047</Lines>
  <Paragraphs>294</Paragraphs>
  <ScaleCrop>false</ScaleCrop>
  <Company/>
  <LinksUpToDate>false</LinksUpToDate>
  <CharactersWithSpaces>147425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31</cp:revision>
  <dcterms:created xsi:type="dcterms:W3CDTF">2025-04-25T12:56:00Z</dcterms:created>
  <dcterms:modified xsi:type="dcterms:W3CDTF">2025-05-08T07:28:00Z</dcterms:modified>
</cp:coreProperties>
</file>