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F4FB3">
        <w:rPr>
          <w:rFonts w:ascii="GHEA Grapalat" w:hAnsi="GHEA Grapalat"/>
          <w:i w:val="0"/>
          <w:sz w:val="24"/>
          <w:szCs w:val="24"/>
        </w:rPr>
        <w:t>07 января</w:t>
      </w:r>
      <w:r w:rsidRPr="009044F1">
        <w:rPr>
          <w:rFonts w:ascii="GHEA Grapalat" w:hAnsi="GHEA Grapalat"/>
          <w:i w:val="0"/>
          <w:sz w:val="24"/>
          <w:szCs w:val="24"/>
        </w:rPr>
        <w:t xml:space="preserve"> 20</w:t>
      </w:r>
      <w:r>
        <w:rPr>
          <w:rFonts w:ascii="GHEA Grapalat" w:hAnsi="GHEA Grapalat"/>
          <w:i w:val="0"/>
          <w:sz w:val="24"/>
          <w:szCs w:val="24"/>
        </w:rPr>
        <w:t>2</w:t>
      </w:r>
      <w:r w:rsidR="005F4FB3">
        <w:rPr>
          <w:rFonts w:ascii="GHEA Grapalat" w:hAnsi="GHEA Grapalat"/>
          <w:i w:val="0"/>
          <w:sz w:val="24"/>
          <w:szCs w:val="24"/>
        </w:rPr>
        <w:t>2</w:t>
      </w:r>
      <w:r>
        <w:rPr>
          <w:rFonts w:ascii="GHEA Grapalat" w:hAnsi="GHEA Grapalat"/>
          <w:i w:val="0"/>
          <w:sz w:val="24"/>
          <w:szCs w:val="24"/>
        </w:rPr>
        <w:t xml:space="preserve">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5F4FB3">
        <w:rPr>
          <w:rFonts w:ascii="GHEA Grapalat" w:hAnsi="GHEA Grapalat"/>
          <w:b/>
          <w:i w:val="0"/>
          <w:sz w:val="24"/>
          <w:szCs w:val="24"/>
        </w:rPr>
        <w:t>GHTsDzB-HVKAK-2022-07</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E86E74" w:rsidRPr="003A1EBB" w:rsidRDefault="00E86E74" w:rsidP="00E86E74">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00EE5669">
        <w:rPr>
          <w:rFonts w:ascii="GHEA Grapalat" w:hAnsi="GHEA Grapalat"/>
          <w:i w:val="0"/>
          <w:spacing w:val="6"/>
          <w:sz w:val="24"/>
          <w:szCs w:val="24"/>
        </w:rPr>
        <w:t xml:space="preserve"> предоставление </w:t>
      </w:r>
      <w:r w:rsidR="005F4FB3" w:rsidRPr="00DB23E1">
        <w:rPr>
          <w:rFonts w:ascii="GHEA Grapalat" w:hAnsi="GHEA Grapalat"/>
          <w:b/>
          <w:i w:val="0"/>
          <w:sz w:val="24"/>
          <w:szCs w:val="24"/>
        </w:rPr>
        <w:t>услуг по ремонту и обслуживанию компьютерной техники</w:t>
      </w:r>
      <w:r w:rsidRPr="009C5B5F">
        <w:rPr>
          <w:rFonts w:ascii="GHEA Grapalat" w:hAnsi="GHEA Grapalat"/>
          <w:b/>
          <w:i w:val="0"/>
          <w:sz w:val="24"/>
          <w:szCs w:val="24"/>
        </w:rPr>
        <w:t>.</w:t>
      </w:r>
    </w:p>
    <w:p w:rsidR="00357D48" w:rsidRPr="009044F1" w:rsidRDefault="00A20B69"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EE5669">
        <w:rPr>
          <w:rFonts w:ascii="GHEA Grapalat" w:hAnsi="GHEA Grapalat"/>
          <w:b/>
          <w:i w:val="0"/>
          <w:sz w:val="24"/>
          <w:szCs w:val="24"/>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434976">
        <w:rPr>
          <w:rFonts w:ascii="GHEA Grapalat" w:hAnsi="GHEA Grapalat"/>
          <w:b/>
          <w:i w:val="0"/>
          <w:sz w:val="24"/>
          <w:szCs w:val="24"/>
        </w:rPr>
        <w:t>7</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434976">
        <w:rPr>
          <w:rFonts w:ascii="GHEA Grapalat" w:hAnsi="GHEA Grapalat"/>
          <w:b/>
          <w:i w:val="0"/>
          <w:sz w:val="24"/>
          <w:szCs w:val="24"/>
        </w:rPr>
        <w:t>14</w:t>
      </w:r>
      <w:r w:rsidR="00BC730A">
        <w:rPr>
          <w:rFonts w:ascii="GHEA Grapalat" w:hAnsi="GHEA Grapalat"/>
          <w:b/>
          <w:i w:val="0"/>
          <w:sz w:val="24"/>
          <w:szCs w:val="24"/>
        </w:rPr>
        <w:t xml:space="preserve"> января</w:t>
      </w:r>
      <w:r>
        <w:rPr>
          <w:rFonts w:ascii="GHEA Grapalat" w:hAnsi="GHEA Grapalat"/>
          <w:b/>
          <w:i w:val="0"/>
          <w:sz w:val="24"/>
          <w:szCs w:val="24"/>
        </w:rPr>
        <w:t xml:space="preserve"> </w:t>
      </w:r>
      <w:r w:rsidRPr="00E6227A">
        <w:rPr>
          <w:rFonts w:ascii="GHEA Grapalat" w:hAnsi="GHEA Grapalat"/>
          <w:b/>
          <w:i w:val="0"/>
          <w:sz w:val="24"/>
          <w:szCs w:val="24"/>
        </w:rPr>
        <w:t>202</w:t>
      </w:r>
      <w:r w:rsidR="00BC730A">
        <w:rPr>
          <w:rFonts w:ascii="GHEA Grapalat" w:hAnsi="GHEA Grapalat"/>
          <w:b/>
          <w:i w:val="0"/>
          <w:sz w:val="24"/>
          <w:szCs w:val="24"/>
        </w:rPr>
        <w:t>2</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5F4FB3">
        <w:rPr>
          <w:rFonts w:ascii="GHEA Grapalat" w:hAnsi="GHEA Grapalat"/>
          <w:sz w:val="22"/>
          <w:szCs w:val="22"/>
        </w:rPr>
        <w:t>GHTsDzB-HVKAK-2022-07</w:t>
      </w:r>
      <w:r w:rsidRPr="00FF5217">
        <w:rPr>
          <w:rFonts w:ascii="GHEA Grapalat" w:hAnsi="GHEA Grapalat"/>
          <w:sz w:val="22"/>
          <w:szCs w:val="22"/>
        </w:rPr>
        <w:t>»</w:t>
      </w:r>
      <w:r w:rsidRPr="00FF5217">
        <w:rPr>
          <w:rFonts w:ascii="GHEA Grapalat" w:hAnsi="GHEA Grapalat"/>
          <w:sz w:val="22"/>
          <w:szCs w:val="22"/>
        </w:rPr>
        <w:br/>
        <w:t xml:space="preserve">  № 1 от </w:t>
      </w:r>
      <w:r w:rsidR="00434976">
        <w:rPr>
          <w:rFonts w:ascii="GHEA Grapalat" w:hAnsi="GHEA Grapalat"/>
          <w:sz w:val="22"/>
          <w:szCs w:val="22"/>
        </w:rPr>
        <w:t>07 января 2022</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Pr="009F7DBD" w:rsidRDefault="00D12E3B" w:rsidP="00B46D58">
      <w:pPr>
        <w:pStyle w:val="aa"/>
        <w:widowControl w:val="0"/>
        <w:spacing w:after="160"/>
        <w:ind w:right="-7" w:firstLine="567"/>
        <w:jc w:val="center"/>
        <w:rPr>
          <w:rFonts w:ascii="GHEA Grapalat" w:hAnsi="GHEA Grapalat"/>
          <w:i/>
        </w:rPr>
      </w:pPr>
    </w:p>
    <w:p w:rsidR="004250E3" w:rsidRPr="009F7DBD"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9F7DBD">
        <w:rPr>
          <w:rFonts w:ascii="GHEA Grapalat" w:hAnsi="GHEA Grapalat"/>
          <w:b/>
          <w:color w:val="0D0D0D" w:themeColor="text1" w:themeTint="F2"/>
          <w:sz w:val="22"/>
          <w:szCs w:val="22"/>
        </w:rPr>
        <w:t>Г</w:t>
      </w:r>
      <w:r w:rsidRPr="009F7DBD">
        <w:rPr>
          <w:rStyle w:val="w"/>
          <w:rFonts w:ascii="GHEA Grapalat" w:hAnsi="GHEA Grapalat"/>
          <w:b/>
          <w:color w:val="0D0D0D" w:themeColor="text1" w:themeTint="F2"/>
          <w:sz w:val="22"/>
          <w:szCs w:val="22"/>
          <w:shd w:val="clear" w:color="auto" w:fill="FFFFFF"/>
        </w:rPr>
        <w:t>ОСУДАРСТВЕННАЯ НЕКОММЕРЧЕСКАЯ</w:t>
      </w:r>
      <w:r w:rsidRPr="009F7DBD">
        <w:rPr>
          <w:rFonts w:ascii="Helvetica" w:hAnsi="Helvetica"/>
          <w:b/>
          <w:color w:val="0D0D0D" w:themeColor="text1" w:themeTint="F2"/>
          <w:sz w:val="22"/>
          <w:szCs w:val="22"/>
          <w:shd w:val="clear" w:color="auto" w:fill="FFFFFF"/>
        </w:rPr>
        <w:t> </w:t>
      </w:r>
      <w:r w:rsidRPr="009F7DBD">
        <w:rPr>
          <w:rStyle w:val="w"/>
          <w:rFonts w:ascii="GHEA Grapalat" w:hAnsi="GHEA Grapalat"/>
          <w:b/>
          <w:color w:val="0D0D0D" w:themeColor="text1" w:themeTint="F2"/>
          <w:sz w:val="22"/>
          <w:szCs w:val="22"/>
          <w:shd w:val="clear" w:color="auto" w:fill="FFFFFF"/>
        </w:rPr>
        <w:t>ОРГАНИЗАЦИЯ</w:t>
      </w:r>
      <w:r w:rsidRPr="009F7DBD">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9F7DBD">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9F7DBD">
        <w:rPr>
          <w:rFonts w:ascii="Arial" w:hAnsi="Arial" w:cs="Arial"/>
          <w:b/>
          <w:i/>
          <w:color w:val="0D0D0D" w:themeColor="text1" w:themeTint="F2"/>
          <w:sz w:val="22"/>
          <w:szCs w:val="22"/>
          <w:shd w:val="clear" w:color="auto" w:fill="FFFFFF"/>
        </w:rPr>
        <w:t> </w:t>
      </w:r>
      <w:r w:rsidRPr="009F7DBD">
        <w:rPr>
          <w:rFonts w:ascii="GHEA Grapalat" w:hAnsi="GHEA Grapalat" w:cs="Arial"/>
          <w:b/>
          <w:color w:val="0D0D0D" w:themeColor="text1" w:themeTint="F2"/>
          <w:sz w:val="22"/>
          <w:szCs w:val="22"/>
          <w:shd w:val="clear" w:color="auto" w:fill="FFFFFF"/>
        </w:rPr>
        <w:t>РЕСПУБЛИКИ АРМЕНИЯ</w:t>
      </w: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cs="Sylfaen"/>
          <w:sz w:val="22"/>
          <w:szCs w:val="22"/>
        </w:rPr>
      </w:pPr>
      <w:r w:rsidRPr="009F7DBD">
        <w:rPr>
          <w:rFonts w:ascii="GHEA Grapalat" w:hAnsi="GHEA Grapalat"/>
          <w:sz w:val="22"/>
          <w:szCs w:val="22"/>
        </w:rPr>
        <w:t>ПРИГЛАШЕНИЕ</w:t>
      </w:r>
    </w:p>
    <w:p w:rsidR="004250E3" w:rsidRPr="009F7DBD" w:rsidRDefault="004250E3" w:rsidP="004250E3">
      <w:pPr>
        <w:pStyle w:val="aa"/>
        <w:widowControl w:val="0"/>
        <w:spacing w:after="160"/>
        <w:ind w:right="-7" w:firstLine="567"/>
        <w:jc w:val="center"/>
        <w:rPr>
          <w:rFonts w:ascii="GHEA Grapalat" w:hAnsi="GHEA Grapalat" w:cs="Sylfaen"/>
          <w:sz w:val="22"/>
          <w:szCs w:val="22"/>
        </w:rPr>
      </w:pPr>
    </w:p>
    <w:p w:rsidR="004250E3" w:rsidRPr="009F7DBD" w:rsidRDefault="004250E3" w:rsidP="004250E3">
      <w:pPr>
        <w:pStyle w:val="aa"/>
        <w:widowControl w:val="0"/>
        <w:spacing w:after="160"/>
        <w:ind w:right="-7" w:firstLine="567"/>
        <w:jc w:val="center"/>
        <w:rPr>
          <w:rFonts w:ascii="GHEA Grapalat" w:hAnsi="GHEA Grapalat" w:cs="Sylfaen"/>
          <w:sz w:val="22"/>
          <w:szCs w:val="22"/>
        </w:rPr>
      </w:pPr>
    </w:p>
    <w:p w:rsidR="009F7DBD" w:rsidRPr="009F7DBD" w:rsidRDefault="004250E3" w:rsidP="009F7DBD">
      <w:pPr>
        <w:pStyle w:val="aa"/>
        <w:spacing w:after="160"/>
        <w:ind w:right="-7"/>
        <w:contextualSpacing/>
        <w:jc w:val="center"/>
        <w:rPr>
          <w:rFonts w:ascii="GHEA Grapalat" w:hAnsi="GHEA Grapalat"/>
          <w:b/>
          <w:sz w:val="22"/>
          <w:szCs w:val="22"/>
        </w:rPr>
      </w:pPr>
      <w:r w:rsidRPr="009F7DBD">
        <w:rPr>
          <w:rFonts w:ascii="GHEA Grapalat" w:hAnsi="GHEA Grapalat"/>
          <w:b/>
          <w:sz w:val="22"/>
          <w:szCs w:val="22"/>
        </w:rPr>
        <w:t xml:space="preserve">НА ЗАПРОС КОТИРОВОК, </w:t>
      </w:r>
      <w:r w:rsidR="00434976" w:rsidRPr="009F7DBD">
        <w:rPr>
          <w:rFonts w:ascii="GHEA Grapalat" w:hAnsi="GHEA Grapalat"/>
          <w:b/>
          <w:sz w:val="22"/>
          <w:szCs w:val="22"/>
        </w:rPr>
        <w:t xml:space="preserve">ОБЪЯВЛЕННЫЙ С ЦЕЛЬЮ ПРИОБРЕТЕНИЯ </w:t>
      </w:r>
      <w:r w:rsidR="00434976" w:rsidRPr="00DB23E1">
        <w:rPr>
          <w:rFonts w:ascii="GHEA Grapalat" w:hAnsi="GHEA Grapalat"/>
          <w:b/>
        </w:rPr>
        <w:t>УСЛУГ ПО РЕМОНТУ И ОБСЛУЖИВАНИЮ КОМПЬЮТЕРНОЙ ТЕХНИКИ</w:t>
      </w:r>
      <w:r w:rsidR="00434976">
        <w:rPr>
          <w:rFonts w:ascii="GHEA Grapalat" w:hAnsi="GHEA Grapalat"/>
          <w:b/>
          <w:sz w:val="22"/>
          <w:szCs w:val="22"/>
        </w:rPr>
        <w:t xml:space="preserve"> </w:t>
      </w:r>
      <w:r w:rsidR="00434976" w:rsidRPr="009F7DBD">
        <w:rPr>
          <w:rFonts w:ascii="GHEA Grapalat" w:hAnsi="GHEA Grapalat"/>
          <w:b/>
          <w:sz w:val="22"/>
          <w:szCs w:val="22"/>
        </w:rPr>
        <w:t xml:space="preserve">ДЛЯ </w:t>
      </w:r>
      <w:r w:rsidR="009F7DBD" w:rsidRPr="009F7DBD">
        <w:rPr>
          <w:rFonts w:ascii="GHEA Grapalat" w:hAnsi="GHEA Grapalat"/>
          <w:b/>
          <w:sz w:val="22"/>
          <w:szCs w:val="22"/>
        </w:rPr>
        <w:t>НУЖД ГНО «НАЦИОНАЛЬНОГО ЦЕНТРА ПО КОНТРОЛЮ И ПРОФИЛАКТИКЕ ЗАБОЛЕВАНИЙ» МЗ РА</w:t>
      </w:r>
    </w:p>
    <w:p w:rsidR="004250E3" w:rsidRPr="009F7DBD" w:rsidRDefault="004250E3" w:rsidP="004250E3">
      <w:pPr>
        <w:pStyle w:val="a3"/>
        <w:widowControl w:val="0"/>
        <w:spacing w:line="240" w:lineRule="auto"/>
        <w:ind w:firstLine="567"/>
        <w:contextualSpacing/>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9F7DBD" w:rsidRPr="009F7DBD" w:rsidRDefault="004B6D4C" w:rsidP="009F7DBD">
      <w:pPr>
        <w:pStyle w:val="aa"/>
        <w:spacing w:after="160"/>
        <w:ind w:right="-7"/>
        <w:contextualSpacing/>
        <w:jc w:val="center"/>
        <w:rPr>
          <w:rFonts w:ascii="GHEA Grapalat" w:hAnsi="GHEA Grapalat"/>
          <w:b/>
          <w:sz w:val="20"/>
          <w:szCs w:val="20"/>
        </w:rPr>
      </w:pPr>
      <w:r w:rsidRPr="009F7DBD">
        <w:rPr>
          <w:rFonts w:ascii="GHEA Grapalat" w:hAnsi="GHEA Grapalat"/>
          <w:b/>
          <w:sz w:val="20"/>
          <w:szCs w:val="20"/>
        </w:rPr>
        <w:t xml:space="preserve">ПРИГЛАШЕНИЯ </w:t>
      </w:r>
      <w:r w:rsidR="009F7DBD" w:rsidRPr="009F7DBD">
        <w:rPr>
          <w:rFonts w:ascii="GHEA Grapalat" w:hAnsi="GHEA Grapalat"/>
          <w:b/>
          <w:sz w:val="20"/>
          <w:szCs w:val="20"/>
        </w:rPr>
        <w:t xml:space="preserve">НА ЗАПРОС </w:t>
      </w:r>
      <w:r w:rsidR="00461613" w:rsidRPr="00461613">
        <w:rPr>
          <w:rFonts w:ascii="GHEA Grapalat" w:hAnsi="GHEA Grapalat"/>
          <w:b/>
          <w:sz w:val="20"/>
          <w:szCs w:val="20"/>
        </w:rPr>
        <w:t>КОТИРОВОК, ОБЪЯВЛЕННЫЙ С ЦЕЛЬЮ ПРИОБРЕТЕНИЯ УСЛУГ ПО РЕМОНТУ И ОБСЛУЖИВАНИЮ КОМПЬЮТЕРНОЙ ТЕХНИКИ ДЛЯ НУЖД</w:t>
      </w:r>
      <w:r w:rsidR="00461613" w:rsidRPr="009F7DBD">
        <w:rPr>
          <w:rFonts w:ascii="GHEA Grapalat" w:hAnsi="GHEA Grapalat"/>
          <w:b/>
          <w:sz w:val="20"/>
          <w:szCs w:val="20"/>
        </w:rPr>
        <w:t xml:space="preserve"> </w:t>
      </w:r>
      <w:r w:rsidR="009F7DBD" w:rsidRPr="009F7DBD">
        <w:rPr>
          <w:rFonts w:ascii="GHEA Grapalat" w:hAnsi="GHEA Grapalat"/>
          <w:b/>
          <w:sz w:val="20"/>
          <w:szCs w:val="20"/>
        </w:rPr>
        <w:t>ГНО «НАЦИОНАЛЬНОГО ЦЕНТРА ПО КОНТРОЛЮ И ПРОФИЛАКТИКЕ ЗАБОЛЕВАНИЙ» МЗ РА</w:t>
      </w:r>
    </w:p>
    <w:p w:rsidR="00C67E80" w:rsidRPr="009044F1" w:rsidRDefault="00C67E80" w:rsidP="009F7DBD">
      <w:pPr>
        <w:widowControl w:val="0"/>
        <w:contextualSpacing/>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5F4FB3">
        <w:rPr>
          <w:rFonts w:ascii="GHEA Grapalat" w:hAnsi="GHEA Grapalat"/>
          <w:b/>
        </w:rPr>
        <w:t>GHTsDzB-HVKAK-2022-07</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461613" w:rsidRPr="00DB23E1">
        <w:rPr>
          <w:rFonts w:ascii="GHEA Grapalat" w:hAnsi="GHEA Grapalat"/>
          <w:b/>
          <w:i w:val="0"/>
          <w:sz w:val="24"/>
          <w:szCs w:val="24"/>
        </w:rPr>
        <w:t>услуг по ремонту и обслуживанию компьютерной техники</w:t>
      </w:r>
      <w:r w:rsidR="00461613" w:rsidRPr="009044F1">
        <w:rPr>
          <w:rFonts w:ascii="GHEA Grapalat" w:hAnsi="GHEA Grapalat"/>
          <w:i w:val="0"/>
          <w:sz w:val="24"/>
          <w:szCs w:val="24"/>
        </w:rPr>
        <w:t xml:space="preserve"> </w:t>
      </w:r>
      <w:r w:rsidR="00EF3673" w:rsidRPr="009044F1">
        <w:rPr>
          <w:rFonts w:ascii="GHEA Grapalat" w:hAnsi="GHEA Grapalat"/>
          <w:i w:val="0"/>
          <w:sz w:val="24"/>
          <w:szCs w:val="24"/>
        </w:rPr>
        <w:t xml:space="preserve">(далее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4B6D4C">
        <w:rPr>
          <w:rFonts w:ascii="GHEA Grapalat" w:hAnsi="GHEA Grapalat"/>
          <w:i w:val="0"/>
          <w:sz w:val="24"/>
          <w:szCs w:val="24"/>
        </w:rPr>
        <w:t>2</w:t>
      </w:r>
      <w:r w:rsidR="00EF3673">
        <w:rPr>
          <w:rFonts w:ascii="GHEA Grapalat" w:hAnsi="GHEA Grapalat"/>
          <w:i w:val="0"/>
          <w:sz w:val="24"/>
          <w:szCs w:val="24"/>
        </w:rPr>
        <w:t xml:space="preserve"> лот</w:t>
      </w:r>
      <w:r w:rsidR="00C16F73">
        <w:rPr>
          <w:rFonts w:ascii="GHEA Grapalat" w:hAnsi="GHEA Grapalat"/>
          <w:i w:val="0"/>
          <w:sz w:val="24"/>
          <w:szCs w:val="24"/>
        </w:rPr>
        <w:t>а</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61613" w:rsidRPr="009044F1" w:rsidTr="00967F94">
        <w:trPr>
          <w:trHeight w:val="405"/>
          <w:jc w:val="center"/>
        </w:trPr>
        <w:tc>
          <w:tcPr>
            <w:tcW w:w="1530" w:type="dxa"/>
            <w:vAlign w:val="center"/>
          </w:tcPr>
          <w:p w:rsidR="00461613" w:rsidRPr="009044F1" w:rsidRDefault="00461613" w:rsidP="00967F94">
            <w:pPr>
              <w:pStyle w:val="23"/>
              <w:widowControl w:val="0"/>
              <w:spacing w:after="120" w:line="240" w:lineRule="auto"/>
              <w:ind w:firstLine="0"/>
              <w:jc w:val="left"/>
              <w:rPr>
                <w:rFonts w:ascii="GHEA Grapalat" w:hAnsi="GHEA Grapalat"/>
                <w:sz w:val="24"/>
                <w:szCs w:val="24"/>
              </w:rPr>
            </w:pPr>
            <w:r w:rsidRPr="009044F1">
              <w:rPr>
                <w:rFonts w:ascii="GHEA Grapalat" w:hAnsi="GHEA Grapalat"/>
                <w:sz w:val="24"/>
                <w:szCs w:val="24"/>
              </w:rPr>
              <w:t>1</w:t>
            </w:r>
          </w:p>
        </w:tc>
        <w:tc>
          <w:tcPr>
            <w:tcW w:w="7704" w:type="dxa"/>
            <w:vAlign w:val="center"/>
          </w:tcPr>
          <w:p w:rsidR="00461613" w:rsidRPr="001A6617" w:rsidRDefault="00461613" w:rsidP="00461613">
            <w:pPr>
              <w:rPr>
                <w:rFonts w:ascii="GHEA Grapalat" w:hAnsi="GHEA Grapalat"/>
                <w:color w:val="000000"/>
              </w:rPr>
            </w:pPr>
            <w:r w:rsidRPr="001A6617">
              <w:rPr>
                <w:rFonts w:ascii="GHEA Grapalat" w:hAnsi="GHEA Grapalat"/>
                <w:color w:val="000000"/>
              </w:rPr>
              <w:t>Услуги по обслуживанию компьютеров, мониторов и UPS</w:t>
            </w:r>
          </w:p>
        </w:tc>
      </w:tr>
      <w:tr w:rsidR="00461613" w:rsidRPr="009044F1" w:rsidTr="00967F94">
        <w:trPr>
          <w:jc w:val="center"/>
        </w:trPr>
        <w:tc>
          <w:tcPr>
            <w:tcW w:w="1530" w:type="dxa"/>
            <w:vAlign w:val="center"/>
          </w:tcPr>
          <w:p w:rsidR="00461613" w:rsidRPr="009044F1" w:rsidRDefault="00461613" w:rsidP="00967F94">
            <w:pPr>
              <w:pStyle w:val="23"/>
              <w:widowControl w:val="0"/>
              <w:spacing w:after="120" w:line="240" w:lineRule="auto"/>
              <w:ind w:firstLine="0"/>
              <w:jc w:val="left"/>
              <w:rPr>
                <w:rFonts w:ascii="GHEA Grapalat" w:hAnsi="GHEA Grapalat"/>
                <w:sz w:val="24"/>
                <w:szCs w:val="24"/>
              </w:rPr>
            </w:pPr>
            <w:r w:rsidRPr="009044F1">
              <w:rPr>
                <w:rFonts w:ascii="GHEA Grapalat" w:hAnsi="GHEA Grapalat"/>
                <w:sz w:val="24"/>
                <w:szCs w:val="24"/>
              </w:rPr>
              <w:t>2</w:t>
            </w:r>
          </w:p>
        </w:tc>
        <w:tc>
          <w:tcPr>
            <w:tcW w:w="7704" w:type="dxa"/>
            <w:vAlign w:val="center"/>
          </w:tcPr>
          <w:p w:rsidR="00461613" w:rsidRPr="001A6617" w:rsidRDefault="00461613" w:rsidP="00461613">
            <w:pPr>
              <w:rPr>
                <w:rFonts w:ascii="GHEA Grapalat" w:hAnsi="GHEA Grapalat"/>
                <w:color w:val="000000"/>
              </w:rPr>
            </w:pPr>
            <w:r w:rsidRPr="001A6617">
              <w:rPr>
                <w:rFonts w:ascii="GHEA Grapalat" w:hAnsi="GHEA Grapalat"/>
                <w:color w:val="000000"/>
              </w:rPr>
              <w:t>Услуги по обслуживанию струйных, лазерных принтеров и копировальных машин</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w:t>
      </w:r>
      <w:r w:rsidRPr="009044F1">
        <w:rPr>
          <w:rFonts w:ascii="GHEA Grapalat" w:hAnsi="GHEA Grapalat"/>
        </w:rPr>
        <w:lastRenderedPageBreak/>
        <w:t>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экономических </w:t>
      </w:r>
      <w:r w:rsidRPr="009044F1">
        <w:rPr>
          <w:rFonts w:ascii="GHEA Grapalat" w:hAnsi="GHEA Grapalat"/>
          <w:color w:val="000000"/>
        </w:rPr>
        <w:lastRenderedPageBreak/>
        <w:t>интересов.</w:t>
      </w:r>
    </w:p>
    <w:p w:rsidR="00D5674E" w:rsidRPr="00982FE3"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w:t>
      </w:r>
      <w:r w:rsidRPr="00982FE3">
        <w:rPr>
          <w:rFonts w:ascii="GHEA Grapalat" w:hAnsi="GHEA Grapalat"/>
          <w:color w:val="000000"/>
        </w:rPr>
        <w:t>родители супруга (супруги), бабушка, дедушка, сестра, брат, дети, супруг сестры или супруга брата и их дети.</w:t>
      </w:r>
      <w:proofErr w:type="gramEnd"/>
    </w:p>
    <w:p w:rsidR="00E67CC4" w:rsidRPr="00982FE3" w:rsidRDefault="00096865" w:rsidP="00CF4F34">
      <w:pPr>
        <w:widowControl w:val="0"/>
        <w:tabs>
          <w:tab w:val="left" w:pos="1134"/>
        </w:tabs>
        <w:ind w:firstLine="1134"/>
        <w:contextualSpacing/>
        <w:jc w:val="both"/>
        <w:rPr>
          <w:rFonts w:ascii="GHEA Grapalat" w:hAnsi="GHEA Grapalat" w:cs="Arial Armenian"/>
        </w:rPr>
      </w:pPr>
      <w:r w:rsidRPr="00982FE3">
        <w:rPr>
          <w:rFonts w:ascii="GHEA Grapalat" w:hAnsi="GHEA Grapalat"/>
        </w:rPr>
        <w:t>2.4</w:t>
      </w:r>
      <w:r w:rsidR="00D13662" w:rsidRPr="00982FE3">
        <w:rPr>
          <w:rFonts w:ascii="GHEA Grapalat" w:hAnsi="GHEA Grapalat"/>
        </w:rPr>
        <w:t>.</w:t>
      </w:r>
      <w:r w:rsidR="00E1385B" w:rsidRPr="00982FE3">
        <w:rPr>
          <w:rFonts w:ascii="GHEA Grapalat" w:hAnsi="GHEA Grapalat"/>
        </w:rPr>
        <w:tab/>
      </w:r>
      <w:r w:rsidR="00982FE3" w:rsidRPr="00982FE3">
        <w:rPr>
          <w:rFonts w:ascii="GHEA Grapalat" w:hAnsi="GHEA Grapalat"/>
          <w:b/>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w:t>
      </w:r>
      <w:r w:rsidR="00982FE3" w:rsidRPr="00982FE3">
        <w:rPr>
          <w:rFonts w:ascii="GHEA Grapalat" w:hAnsi="GHEA Grapalat"/>
        </w:rPr>
        <w:t xml:space="preserve"> </w:t>
      </w:r>
      <w:r w:rsidR="00E67CC4" w:rsidRPr="00982FE3">
        <w:rPr>
          <w:rFonts w:ascii="GHEA Grapalat" w:hAnsi="GHEA Grapalat"/>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982FE3">
        <w:rPr>
          <w:rFonts w:ascii="GHEA Grapalat" w:hAnsi="GHEA Grapalat"/>
        </w:rPr>
        <w:t>Fitch</w:t>
      </w:r>
      <w:proofErr w:type="spellEnd"/>
      <w:r w:rsidR="00E67CC4" w:rsidRPr="00982FE3">
        <w:rPr>
          <w:rFonts w:ascii="GHEA Grapalat" w:hAnsi="GHEA Grapalat"/>
        </w:rPr>
        <w:t xml:space="preserve">, </w:t>
      </w:r>
      <w:proofErr w:type="spellStart"/>
      <w:r w:rsidR="00E67CC4" w:rsidRPr="00982FE3">
        <w:rPr>
          <w:rFonts w:ascii="GHEA Grapalat" w:hAnsi="GHEA Grapalat"/>
        </w:rPr>
        <w:t>Moodys</w:t>
      </w:r>
      <w:proofErr w:type="spellEnd"/>
      <w:r w:rsidR="00E67CC4" w:rsidRPr="00982FE3">
        <w:rPr>
          <w:rFonts w:ascii="GHEA Grapalat" w:hAnsi="GHEA Grapalat"/>
        </w:rPr>
        <w:t xml:space="preserve">, </w:t>
      </w:r>
      <w:proofErr w:type="spellStart"/>
      <w:r w:rsidR="00E67CC4" w:rsidRPr="00982FE3">
        <w:rPr>
          <w:rFonts w:ascii="GHEA Grapalat" w:hAnsi="GHEA Grapalat"/>
        </w:rPr>
        <w:t>Standard</w:t>
      </w:r>
      <w:proofErr w:type="spellEnd"/>
      <w:r w:rsidR="00E67CC4" w:rsidRPr="00982FE3">
        <w:rPr>
          <w:rFonts w:ascii="GHEA Grapalat" w:hAnsi="GHEA Grapalat"/>
        </w:rPr>
        <w:t xml:space="preserve"> &amp; </w:t>
      </w:r>
      <w:proofErr w:type="spellStart"/>
      <w:r w:rsidR="00E67CC4" w:rsidRPr="00982FE3">
        <w:rPr>
          <w:rFonts w:ascii="GHEA Grapalat" w:hAnsi="GHEA Grapalat"/>
        </w:rPr>
        <w:t>Poor's</w:t>
      </w:r>
      <w:proofErr w:type="spellEnd"/>
      <w:r w:rsidR="00E67CC4" w:rsidRPr="00982FE3">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 xml:space="preserve">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0D0B" w:rsidRDefault="00096865" w:rsidP="00430D0B">
      <w:pPr>
        <w:pStyle w:val="23"/>
        <w:widowControl w:val="0"/>
        <w:spacing w:line="240" w:lineRule="auto"/>
        <w:ind w:firstLine="567"/>
        <w:contextualSpacing/>
        <w:rPr>
          <w:rFonts w:ascii="GHEA Grapalat" w:hAnsi="GHEA Grapalat" w:cs="Sylfaen"/>
          <w:b/>
          <w:sz w:val="24"/>
          <w:szCs w:val="24"/>
        </w:rPr>
      </w:pPr>
      <w:r w:rsidRPr="00430D0B">
        <w:rPr>
          <w:rFonts w:ascii="GHEA Grapalat" w:hAnsi="GHEA Grapalat"/>
          <w:b/>
          <w:sz w:val="24"/>
          <w:szCs w:val="24"/>
        </w:rPr>
        <w:t xml:space="preserve">Участник может подать </w:t>
      </w:r>
      <w:proofErr w:type="gramStart"/>
      <w:r w:rsidRPr="00430D0B">
        <w:rPr>
          <w:rFonts w:ascii="GHEA Grapalat" w:hAnsi="GHEA Grapalat"/>
          <w:b/>
          <w:sz w:val="24"/>
          <w:szCs w:val="24"/>
        </w:rPr>
        <w:t>заявку</w:t>
      </w:r>
      <w:proofErr w:type="gramEnd"/>
      <w:r w:rsidRPr="00430D0B">
        <w:rPr>
          <w:rFonts w:ascii="GHEA Grapalat" w:hAnsi="GHEA Grapalat"/>
          <w:b/>
          <w:sz w:val="24"/>
          <w:szCs w:val="24"/>
        </w:rPr>
        <w:t xml:space="preserve"> как для каждого лота, так и для нескольких или всех лотов.</w:t>
      </w:r>
      <w:r w:rsidR="00AA7117" w:rsidRPr="00430D0B">
        <w:rPr>
          <w:rFonts w:ascii="GHEA Grapalat" w:hAnsi="GHEA Grapalat"/>
          <w:b/>
          <w:sz w:val="24"/>
          <w:szCs w:val="24"/>
        </w:rPr>
        <w:t xml:space="preserve"> </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w:t>
      </w:r>
      <w:r w:rsidR="00982FE3">
        <w:rPr>
          <w:rFonts w:ascii="GHEA Grapalat" w:hAnsi="GHEA Grapalat"/>
          <w:b/>
          <w:sz w:val="22"/>
          <w:szCs w:val="22"/>
        </w:rPr>
        <w:t>0</w:t>
      </w:r>
      <w:r w:rsidRPr="00E063D7">
        <w:rPr>
          <w:rFonts w:ascii="GHEA Grapalat" w:hAnsi="GHEA Grapalat"/>
          <w:b/>
          <w:sz w:val="22"/>
          <w:szCs w:val="22"/>
        </w:rPr>
        <w:t>:</w:t>
      </w:r>
      <w:r w:rsidR="00982FE3">
        <w:rPr>
          <w:rFonts w:ascii="GHEA Grapalat" w:hAnsi="GHEA Grapalat"/>
          <w:b/>
          <w:sz w:val="22"/>
          <w:szCs w:val="22"/>
        </w:rPr>
        <w:t>3</w:t>
      </w:r>
      <w:r w:rsidRPr="00E063D7">
        <w:rPr>
          <w:rFonts w:ascii="GHEA Grapalat" w:hAnsi="GHEA Grapalat"/>
          <w:b/>
          <w:sz w:val="22"/>
          <w:szCs w:val="22"/>
        </w:rPr>
        <w:t xml:space="preserve">0 часов </w:t>
      </w:r>
      <w:r w:rsidR="00461613">
        <w:rPr>
          <w:rFonts w:ascii="GHEA Grapalat" w:hAnsi="GHEA Grapalat"/>
          <w:b/>
          <w:sz w:val="22"/>
          <w:szCs w:val="22"/>
        </w:rPr>
        <w:t>7</w:t>
      </w:r>
      <w:r w:rsidRPr="00E063D7">
        <w:rPr>
          <w:rFonts w:ascii="GHEA Grapalat" w:hAnsi="GHEA Grapalat"/>
          <w:b/>
          <w:sz w:val="22"/>
          <w:szCs w:val="22"/>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w:t>
      </w:r>
      <w:r w:rsidR="00AF101C" w:rsidRPr="00985FFB">
        <w:rPr>
          <w:rFonts w:ascii="GHEA Grapalat" w:hAnsi="GHEA Grapalat"/>
          <w:sz w:val="24"/>
          <w:szCs w:val="24"/>
        </w:rPr>
        <w:lastRenderedPageBreak/>
        <w:t>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6161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61613">
        <w:rPr>
          <w:rFonts w:ascii="GHEA Grapalat" w:hAnsi="GHEA Grapalat"/>
          <w:b/>
          <w:sz w:val="24"/>
          <w:szCs w:val="24"/>
          <w:lang w:val="hy-AM"/>
        </w:rPr>
        <w:t xml:space="preserve">, </w:t>
      </w:r>
      <w:r w:rsidRPr="0046161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61613">
        <w:rPr>
          <w:rFonts w:ascii="GHEA Grapalat" w:hAnsi="GHEA Grapalat"/>
          <w:b/>
          <w:sz w:val="24"/>
          <w:szCs w:val="24"/>
        </w:rPr>
        <w:t>ВС</w:t>
      </w:r>
      <w:proofErr w:type="gramEnd"/>
      <w:r w:rsidRPr="00461613">
        <w:rPr>
          <w:rFonts w:ascii="GHEA Grapalat" w:hAnsi="GHEA Grapalat"/>
          <w:b/>
          <w:sz w:val="24"/>
          <w:szCs w:val="24"/>
        </w:rPr>
        <w:t>= ЦУ/</w:t>
      </w:r>
      <w:proofErr w:type="spellStart"/>
      <w:r w:rsidRPr="00461613">
        <w:rPr>
          <w:rFonts w:ascii="GHEA Grapalat" w:hAnsi="GHEA Grapalat"/>
          <w:b/>
          <w:sz w:val="24"/>
          <w:szCs w:val="24"/>
        </w:rPr>
        <w:t>С</w:t>
      </w:r>
      <w:r w:rsidR="007861DD" w:rsidRPr="00461613">
        <w:rPr>
          <w:rFonts w:ascii="GHEA Grapalat" w:hAnsi="GHEA Grapalat"/>
          <w:b/>
          <w:sz w:val="24"/>
          <w:szCs w:val="24"/>
        </w:rPr>
        <w:t>ц</w:t>
      </w:r>
      <w:r w:rsidRPr="00461613">
        <w:rPr>
          <w:rFonts w:ascii="GHEA Grapalat" w:hAnsi="GHEA Grapalat"/>
          <w:b/>
          <w:sz w:val="24"/>
          <w:szCs w:val="24"/>
        </w:rPr>
        <w:t>xУxК</w:t>
      </w:r>
      <w:proofErr w:type="spellEnd"/>
      <w:r w:rsidR="007861DD" w:rsidRPr="00461613">
        <w:rPr>
          <w:rFonts w:ascii="GHEA Grapalat" w:hAnsi="GHEA Grapalat"/>
          <w:b/>
          <w:sz w:val="24"/>
          <w:szCs w:val="24"/>
        </w:rPr>
        <w:t>, где:</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proofErr w:type="spellStart"/>
      <w:r w:rsidRPr="00461613">
        <w:rPr>
          <w:rFonts w:ascii="GHEA Grapalat" w:hAnsi="GHEA Grapalat"/>
          <w:b/>
          <w:sz w:val="24"/>
          <w:szCs w:val="24"/>
        </w:rPr>
        <w:t>ВС-сумма</w:t>
      </w:r>
      <w:proofErr w:type="spellEnd"/>
      <w:r w:rsidRPr="00461613">
        <w:rPr>
          <w:rFonts w:ascii="GHEA Grapalat" w:hAnsi="GHEA Grapalat"/>
          <w:b/>
          <w:sz w:val="24"/>
          <w:szCs w:val="24"/>
        </w:rPr>
        <w:t xml:space="preserve">, </w:t>
      </w:r>
      <w:proofErr w:type="gramStart"/>
      <w:r w:rsidRPr="00461613">
        <w:rPr>
          <w:rFonts w:ascii="GHEA Grapalat" w:hAnsi="GHEA Grapalat"/>
          <w:b/>
          <w:sz w:val="24"/>
          <w:szCs w:val="24"/>
        </w:rPr>
        <w:t>выплачиваемая</w:t>
      </w:r>
      <w:proofErr w:type="gramEnd"/>
      <w:r w:rsidRPr="00461613">
        <w:rPr>
          <w:rFonts w:ascii="GHEA Grapalat" w:hAnsi="GHEA Grapalat"/>
          <w:b/>
          <w:sz w:val="24"/>
          <w:szCs w:val="24"/>
        </w:rPr>
        <w:t xml:space="preserve"> за оказание отдельных видов услуг, установленных договором</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 xml:space="preserve">ЦУ </w:t>
      </w:r>
      <w:proofErr w:type="gramStart"/>
      <w:r w:rsidRPr="00461613">
        <w:rPr>
          <w:rFonts w:ascii="GHEA Grapalat" w:hAnsi="GHEA Grapalat"/>
          <w:b/>
          <w:sz w:val="24"/>
          <w:szCs w:val="24"/>
        </w:rPr>
        <w:t>-и</w:t>
      </w:r>
      <w:proofErr w:type="gramEnd"/>
      <w:r w:rsidRPr="00461613">
        <w:rPr>
          <w:rFonts w:ascii="GHEA Grapalat" w:hAnsi="GHEA Grapalat"/>
          <w:b/>
          <w:sz w:val="24"/>
          <w:szCs w:val="24"/>
        </w:rPr>
        <w:t xml:space="preserve">тоговая цена, предложенная </w:t>
      </w:r>
      <w:r w:rsidR="0038256B" w:rsidRPr="00461613">
        <w:rPr>
          <w:rFonts w:ascii="GHEA Grapalat" w:hAnsi="GHEA Grapalat"/>
          <w:b/>
          <w:sz w:val="24"/>
          <w:szCs w:val="24"/>
        </w:rPr>
        <w:t>ото</w:t>
      </w:r>
      <w:r w:rsidRPr="00461613">
        <w:rPr>
          <w:rFonts w:ascii="GHEA Grapalat" w:hAnsi="GHEA Grapalat"/>
          <w:b/>
          <w:sz w:val="24"/>
          <w:szCs w:val="24"/>
        </w:rPr>
        <w:t>бранным участником</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С</w:t>
      </w:r>
      <w:proofErr w:type="gramStart"/>
      <w:r w:rsidRPr="00461613">
        <w:rPr>
          <w:rFonts w:ascii="GHEA Grapalat" w:hAnsi="GHEA Grapalat"/>
          <w:b/>
          <w:sz w:val="24"/>
          <w:szCs w:val="24"/>
        </w:rPr>
        <w:t>Ц-</w:t>
      </w:r>
      <w:proofErr w:type="gramEnd"/>
      <w:r w:rsidRPr="00461613">
        <w:rPr>
          <w:rFonts w:ascii="GHEA Grapalat" w:hAnsi="GHEA Grapalat"/>
          <w:b/>
          <w:sz w:val="24"/>
          <w:szCs w:val="24"/>
        </w:rPr>
        <w:t xml:space="preserve"> совокупность максимальных единиц цен, установленных для оказания услуги</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proofErr w:type="spellStart"/>
      <w:proofErr w:type="gramStart"/>
      <w:r w:rsidRPr="00461613">
        <w:rPr>
          <w:rFonts w:ascii="GHEA Grapalat" w:hAnsi="GHEA Grapalat"/>
          <w:b/>
          <w:sz w:val="24"/>
          <w:szCs w:val="24"/>
        </w:rPr>
        <w:t>У-цена</w:t>
      </w:r>
      <w:proofErr w:type="spellEnd"/>
      <w:proofErr w:type="gramEnd"/>
      <w:r w:rsidRPr="00461613">
        <w:rPr>
          <w:rFonts w:ascii="GHEA Grapalat" w:hAnsi="GHEA Grapalat"/>
          <w:b/>
          <w:sz w:val="24"/>
          <w:szCs w:val="24"/>
        </w:rPr>
        <w:t xml:space="preserve"> на максимальную единицу предоставленной услуги</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CB7F63">
        <w:rPr>
          <w:rFonts w:ascii="GHEA Grapalat" w:hAnsi="GHEA Grapalat"/>
          <w:b/>
          <w:sz w:val="24"/>
          <w:szCs w:val="24"/>
        </w:rPr>
        <w:t>0:3</w:t>
      </w:r>
      <w:r w:rsidR="00151A32" w:rsidRPr="00E71861">
        <w:rPr>
          <w:rFonts w:ascii="GHEA Grapalat" w:hAnsi="GHEA Grapalat"/>
          <w:b/>
          <w:sz w:val="24"/>
          <w:szCs w:val="24"/>
        </w:rPr>
        <w:t>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lastRenderedPageBreak/>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 xml:space="preserve">Заказчик в течение пяти рабочих дней, следующих за днем возникновения </w:t>
      </w:r>
      <w:r w:rsidRPr="009044F1">
        <w:rPr>
          <w:rFonts w:ascii="GHEA Grapalat" w:hAnsi="GHEA Grapalat"/>
        </w:rPr>
        <w:lastRenderedPageBreak/>
        <w:t>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Оценка заявок и определение отобранного участника осуществляются по отдельным лота</w:t>
      </w:r>
      <w:r w:rsidR="00B84EC1" w:rsidRPr="00B84EC1">
        <w:rPr>
          <w:rFonts w:ascii="GHEA Grapalat" w:hAnsi="GHEA Grapalat"/>
          <w:b/>
          <w:sz w:val="24"/>
          <w:szCs w:val="24"/>
        </w:rPr>
        <w:t>м.</w:t>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w:t>
      </w:r>
      <w:r w:rsidRPr="009044F1">
        <w:rPr>
          <w:rFonts w:ascii="GHEA Grapalat" w:hAnsi="GHEA Grapalat"/>
          <w:sz w:val="24"/>
          <w:szCs w:val="24"/>
        </w:rPr>
        <w:lastRenderedPageBreak/>
        <w:t>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w:t>
      </w:r>
      <w:r w:rsidR="000E4039" w:rsidRPr="000E4039">
        <w:rPr>
          <w:rFonts w:ascii="GHEA Grapalat" w:hAnsi="GHEA Grapalat"/>
        </w:rPr>
        <w:lastRenderedPageBreak/>
        <w:t xml:space="preserve">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CB7F63"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CB7F63" w:rsidRPr="00CB7F63">
        <w:rPr>
          <w:rFonts w:ascii="GHEA Grapalat" w:hAnsi="GHEA Grapalat"/>
          <w:b/>
        </w:rPr>
        <w:t>Размер обеспечения квалификации равен 15 процентам</w:t>
      </w:r>
      <w:r w:rsidR="00CB7F63" w:rsidRPr="00CB7F63">
        <w:rPr>
          <w:rFonts w:ascii="GHEA Grapalat" w:hAnsi="GHEA Grapalat"/>
        </w:rPr>
        <w:t xml:space="preserve"> </w:t>
      </w:r>
      <w:r w:rsidR="00AF6C06" w:rsidRPr="00CB7F63">
        <w:rPr>
          <w:rFonts w:ascii="GHEA Grapalat" w:hAnsi="GHEA Grapalat"/>
          <w:b/>
        </w:rPr>
        <w:t>ценового предложения отобранного участника</w:t>
      </w:r>
      <w:r w:rsidR="008C5F2A" w:rsidRPr="00CB7F63">
        <w:rPr>
          <w:rFonts w:ascii="GHEA Grapalat" w:hAnsi="GHEA Grapalat"/>
          <w:b/>
        </w:rPr>
        <w:t>.</w:t>
      </w:r>
      <w:r w:rsidR="00AF6C06" w:rsidRPr="00CB7F63">
        <w:rPr>
          <w:rFonts w:ascii="GHEA Grapalat" w:hAnsi="GHEA Grapalat"/>
          <w:b/>
        </w:rPr>
        <w:t xml:space="preserve"> </w:t>
      </w:r>
      <w:r w:rsidR="001647D2" w:rsidRPr="00CB7F63">
        <w:rPr>
          <w:rFonts w:ascii="GHEA Grapalat" w:hAnsi="GHEA Grapalat"/>
          <w:b/>
        </w:rPr>
        <w:t xml:space="preserve">Обеспечение квалификации представляется в </w:t>
      </w:r>
      <w:r w:rsidR="004B6A49" w:rsidRPr="00CB7F63">
        <w:rPr>
          <w:rFonts w:ascii="GHEA Grapalat" w:hAnsi="GHEA Grapalat"/>
          <w:b/>
        </w:rPr>
        <w:t>виде</w:t>
      </w:r>
      <w:r w:rsidR="001647D2" w:rsidRPr="00CB7F63">
        <w:rPr>
          <w:rFonts w:ascii="GHEA Grapalat" w:hAnsi="GHEA Grapalat"/>
          <w:b/>
        </w:rPr>
        <w:t xml:space="preserve"> </w:t>
      </w:r>
      <w:r w:rsidR="00BD5554" w:rsidRPr="00CB7F63">
        <w:rPr>
          <w:rFonts w:ascii="GHEA Grapalat" w:hAnsi="GHEA Grapalat"/>
          <w:b/>
        </w:rPr>
        <w:t>соглашения о неустойке (приложение 4. 2) или наличных денег</w:t>
      </w:r>
      <w:r w:rsidR="001C7202" w:rsidRPr="00CB7F63">
        <w:rPr>
          <w:rFonts w:ascii="GHEA Grapalat" w:hAnsi="GHEA Grapalat"/>
        </w:rPr>
        <w:t xml:space="preserve">. </w:t>
      </w:r>
      <w:r w:rsidR="00C77407" w:rsidRPr="00CB7F63">
        <w:rPr>
          <w:rFonts w:ascii="GHEA Grapalat" w:hAnsi="GHEA Grapalat"/>
        </w:rPr>
        <w:t xml:space="preserve">Причем  обеспечение </w:t>
      </w:r>
      <w:r w:rsidR="001647D2" w:rsidRPr="00CB7F63">
        <w:rPr>
          <w:rFonts w:ascii="GHEA Grapalat" w:hAnsi="GHEA Grapalat"/>
        </w:rPr>
        <w:t xml:space="preserve">должно быть действительным как минимум  включительно до </w:t>
      </w:r>
      <w:r w:rsidR="00777665" w:rsidRPr="00CB7F63">
        <w:rPr>
          <w:rFonts w:ascii="GHEA Grapalat" w:hAnsi="GHEA Grapalat"/>
        </w:rPr>
        <w:t>20</w:t>
      </w:r>
      <w:r w:rsidR="0057550D" w:rsidRPr="00CB7F63">
        <w:rPr>
          <w:rFonts w:ascii="GHEA Grapalat" w:hAnsi="GHEA Grapalat"/>
        </w:rPr>
        <w:t>-го рабочего дня, следующего за днем полного принятия заказчиком результата выполнения договора</w:t>
      </w:r>
      <w:r w:rsidR="002F1F3B">
        <w:rPr>
          <w:rFonts w:ascii="GHEA Grapalat" w:hAnsi="GHEA Grapalat"/>
        </w:rPr>
        <w:t>.</w:t>
      </w:r>
    </w:p>
    <w:p w:rsidR="00CD2651" w:rsidRPr="002E6E0C" w:rsidRDefault="00CD2651" w:rsidP="00AF6C06">
      <w:pPr>
        <w:widowControl w:val="0"/>
        <w:tabs>
          <w:tab w:val="left" w:pos="1276"/>
        </w:tabs>
        <w:ind w:firstLine="567"/>
        <w:contextualSpacing/>
        <w:jc w:val="both"/>
        <w:rPr>
          <w:rFonts w:ascii="GHEA Grapalat" w:hAnsi="GHEA Grapalat" w:cs="Sylfaen"/>
        </w:rPr>
      </w:pPr>
      <w:r w:rsidRPr="00CB7F63">
        <w:rPr>
          <w:rFonts w:ascii="GHEA Grapalat" w:hAnsi="GHEA Grapalat" w:cs="Sylfaen"/>
        </w:rPr>
        <w:t xml:space="preserve">Если процедура закупки организована </w:t>
      </w:r>
      <w:r w:rsidR="00611C2E" w:rsidRPr="00CB7F63">
        <w:rPr>
          <w:rFonts w:ascii="GHEA Grapalat" w:hAnsi="GHEA Grapalat" w:cs="Sylfaen"/>
        </w:rPr>
        <w:t>по</w:t>
      </w:r>
      <w:r w:rsidRPr="00CB7F63">
        <w:rPr>
          <w:rFonts w:ascii="GHEA Grapalat" w:hAnsi="GHEA Grapalat" w:cs="Sylfaen"/>
        </w:rPr>
        <w:t xml:space="preserve"> лота</w:t>
      </w:r>
      <w:r w:rsidR="00611C2E" w:rsidRPr="00CB7F63">
        <w:rPr>
          <w:rFonts w:ascii="GHEA Grapalat" w:hAnsi="GHEA Grapalat" w:cs="Sylfaen"/>
        </w:rPr>
        <w:t>м</w:t>
      </w:r>
      <w:r w:rsidRPr="00CB7F63">
        <w:rPr>
          <w:rFonts w:ascii="GHEA Grapalat" w:hAnsi="GHEA Grapalat" w:cs="Sylfaen"/>
        </w:rPr>
        <w:t xml:space="preserve"> и участник</w:t>
      </w:r>
      <w:r w:rsidRPr="002E6E0C">
        <w:rPr>
          <w:rFonts w:ascii="GHEA Grapalat" w:hAnsi="GHEA Grapalat" w:cs="Sylfaen"/>
        </w:rPr>
        <w:t xml:space="preserve">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w:t>
      </w:r>
      <w:r w:rsidR="00A677CD">
        <w:rPr>
          <w:rFonts w:ascii="GHEA Grapalat" w:hAnsi="GHEA Grapalat" w:cs="Sylfaen"/>
        </w:rPr>
        <w:lastRenderedPageBreak/>
        <w:t>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w:t>
      </w:r>
      <w:r w:rsidRPr="009044F1">
        <w:rPr>
          <w:rFonts w:ascii="GHEA Grapalat" w:hAnsi="GHEA Grapalat"/>
        </w:rPr>
        <w:lastRenderedPageBreak/>
        <w:t>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06BC5">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F4FB3">
        <w:rPr>
          <w:rFonts w:ascii="GHEA Grapalat" w:hAnsi="GHEA Grapalat"/>
          <w:b/>
          <w:i/>
          <w:sz w:val="24"/>
          <w:szCs w:val="24"/>
        </w:rPr>
        <w:t>GHTsDzB-HVKAK-2022-07</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5F4FB3">
        <w:rPr>
          <w:rFonts w:ascii="GHEA Grapalat" w:hAnsi="GHEA Grapalat"/>
          <w:b/>
          <w:i/>
        </w:rPr>
        <w:t>GHTsDzB-HVKAK-2022-07</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5F4FB3">
        <w:rPr>
          <w:rFonts w:ascii="GHEA Grapalat" w:hAnsi="GHEA Grapalat"/>
          <w:b/>
          <w:i/>
        </w:rPr>
        <w:t>GHTsDzB-HVKAK-2022-07</w:t>
      </w:r>
      <w:r w:rsidR="00222ED3">
        <w:rPr>
          <w:rFonts w:ascii="GHEA Grapalat" w:hAnsi="GHEA Grapalat"/>
          <w:b/>
          <w:i/>
        </w:rPr>
        <w:t>»</w:t>
      </w:r>
      <w:r w:rsidR="00706BC5">
        <w:rPr>
          <w:rFonts w:ascii="GHEA Grapalat" w:hAnsi="GHEA Grapalat"/>
          <w:b/>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5F4FB3">
        <w:rPr>
          <w:rFonts w:ascii="GHEA Grapalat" w:hAnsi="GHEA Grapalat"/>
          <w:b/>
          <w:i/>
        </w:rPr>
        <w:t>GHTsDzB-HVKAK-2022-07</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F4FB3">
        <w:rPr>
          <w:rFonts w:ascii="GHEA Grapalat" w:hAnsi="GHEA Grapalat"/>
          <w:b/>
          <w:i/>
          <w:sz w:val="24"/>
          <w:szCs w:val="24"/>
        </w:rPr>
        <w:t>GHTsDzB-HVKAK-2022-07</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166CB8"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166CB8"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166CB8"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166CB8"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166CB8"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166CB8"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166CB8"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166CB8"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166CB8"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166CB8"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166CB8"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166CB8"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F4FB3">
        <w:rPr>
          <w:rFonts w:ascii="GHEA Grapalat" w:hAnsi="GHEA Grapalat"/>
          <w:b/>
          <w:i/>
          <w:sz w:val="24"/>
          <w:szCs w:val="24"/>
        </w:rPr>
        <w:t>GHTsDzB-HVKAK-2022-07</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5F4FB3">
        <w:rPr>
          <w:rFonts w:ascii="GHEA Grapalat" w:hAnsi="GHEA Grapalat"/>
          <w:b/>
          <w:i/>
        </w:rPr>
        <w:t>GHTsDzB-HVKAK-2022-07</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2F1F3B" w:rsidRDefault="00B2572B" w:rsidP="002F1F3B">
      <w:pPr>
        <w:widowControl w:val="0"/>
        <w:spacing w:after="160"/>
        <w:jc w:val="right"/>
        <w:rPr>
          <w:rFonts w:ascii="GHEA Grapalat" w:hAnsi="GHEA Grapalat"/>
        </w:rPr>
      </w:pPr>
      <w:r w:rsidRPr="009044F1">
        <w:rPr>
          <w:rFonts w:ascii="GHEA Grapalat" w:hAnsi="GHEA Grapalat"/>
        </w:rPr>
        <w:t>М. П.</w:t>
      </w:r>
    </w:p>
    <w:p w:rsidR="002F1F3B" w:rsidRDefault="002F1F3B" w:rsidP="002F1F3B">
      <w:pPr>
        <w:widowControl w:val="0"/>
        <w:spacing w:after="160"/>
        <w:jc w:val="right"/>
        <w:rPr>
          <w:rFonts w:ascii="GHEA Grapalat" w:hAnsi="GHEA Grapalat"/>
        </w:rPr>
      </w:pPr>
    </w:p>
    <w:p w:rsidR="002F1F3B" w:rsidRDefault="002F1F3B" w:rsidP="002F1F3B">
      <w:pPr>
        <w:widowControl w:val="0"/>
        <w:spacing w:after="160"/>
        <w:jc w:val="right"/>
        <w:rPr>
          <w:rFonts w:ascii="GHEA Grapalat" w:hAnsi="GHEA Grapalat"/>
        </w:rPr>
      </w:pPr>
    </w:p>
    <w:p w:rsidR="002F1F3B" w:rsidRDefault="002F1F3B" w:rsidP="00706BC5">
      <w:pPr>
        <w:widowControl w:val="0"/>
        <w:spacing w:after="160"/>
        <w:jc w:val="both"/>
        <w:rPr>
          <w:rFonts w:ascii="GHEA Grapalat" w:hAnsi="GHEA Grapalat"/>
        </w:rPr>
      </w:pPr>
      <w:r>
        <w:rPr>
          <w:rFonts w:ascii="GHEA Grapalat" w:hAnsi="GHEA Grapalat"/>
        </w:rPr>
        <w:t>*</w:t>
      </w:r>
      <w:r w:rsidR="00847134">
        <w:t xml:space="preserve"> </w:t>
      </w:r>
      <w:r w:rsidR="001D1C22" w:rsidRPr="001D1C22">
        <w:rPr>
          <w:rFonts w:ascii="GHEA Grapalat" w:hAnsi="GHEA Grapalat" w:cs="GHEA Grapalat"/>
          <w:b/>
          <w:color w:val="FF0000"/>
        </w:rPr>
        <w:t xml:space="preserve">Ценовое предложение по 1 лоту представляется одним числом, </w:t>
      </w:r>
      <w:r w:rsidR="00706BC5">
        <w:rPr>
          <w:rFonts w:ascii="GHEA Grapalat" w:hAnsi="GHEA Grapalat" w:cs="GHEA Grapalat"/>
          <w:b/>
          <w:color w:val="FF0000"/>
        </w:rPr>
        <w:t xml:space="preserve">равным сумме </w:t>
      </w:r>
      <w:r w:rsidR="00CF40E1">
        <w:rPr>
          <w:rFonts w:ascii="GHEA Grapalat" w:hAnsi="GHEA Grapalat" w:cs="GHEA Grapalat"/>
          <w:b/>
          <w:color w:val="FF0000"/>
        </w:rPr>
        <w:t>цен услуг строк в Приложении № 1.</w:t>
      </w:r>
    </w:p>
    <w:p w:rsidR="002F1F3B" w:rsidRPr="002F1F3B" w:rsidRDefault="00B217BB" w:rsidP="002F1F3B">
      <w:pPr>
        <w:widowControl w:val="0"/>
        <w:spacing w:after="160"/>
        <w:jc w:val="right"/>
        <w:rPr>
          <w:rFonts w:ascii="GHEA Grapalat" w:hAnsi="GHEA Grapalat"/>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F4FB3">
        <w:rPr>
          <w:rFonts w:ascii="GHEA Grapalat" w:hAnsi="GHEA Grapalat"/>
          <w:b/>
          <w:i/>
          <w:sz w:val="24"/>
          <w:szCs w:val="24"/>
        </w:rPr>
        <w:t>GHTsDzB-HVKAK-2022-07</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5F4FB3">
        <w:rPr>
          <w:rFonts w:ascii="GHEA Grapalat" w:hAnsi="GHEA Grapalat"/>
          <w:b/>
          <w:i/>
        </w:rPr>
        <w:t>GHTsDzB-HVKAK-2022-07</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E752B6" w:rsidRPr="005D24C8" w:rsidRDefault="00E752B6" w:rsidP="005D24C8">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F4FB3">
        <w:rPr>
          <w:rFonts w:ascii="GHEA Grapalat" w:hAnsi="GHEA Grapalat"/>
          <w:b/>
          <w:i/>
          <w:sz w:val="24"/>
          <w:szCs w:val="24"/>
        </w:rPr>
        <w:t>GHTsDzB-HVKAK-2022-07</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5F4FB3">
        <w:rPr>
          <w:rFonts w:ascii="GHEA Grapalat" w:hAnsi="GHEA Grapalat"/>
          <w:b/>
          <w:i/>
        </w:rPr>
        <w:t>GHTsDzB-HVKAK-2022-07</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860EEE">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860EEE">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F4FB3">
        <w:rPr>
          <w:rFonts w:ascii="GHEA Grapalat" w:hAnsi="GHEA Grapalat"/>
          <w:b/>
          <w:i/>
          <w:sz w:val="24"/>
          <w:szCs w:val="24"/>
        </w:rPr>
        <w:t>GHTsDzB-HVKAK-2022-07</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7E589B" w:rsidRPr="00936B04">
        <w:rPr>
          <w:rFonts w:ascii="GHEA Grapalat" w:hAnsi="GHEA Grapalat"/>
          <w:b/>
        </w:rPr>
        <w:t xml:space="preserve">НА </w:t>
      </w:r>
      <w:r w:rsidR="000B288B" w:rsidRPr="00936B04">
        <w:rPr>
          <w:rFonts w:ascii="GHEA Grapalat" w:hAnsi="GHEA Grapalat"/>
          <w:b/>
        </w:rPr>
        <w:t xml:space="preserve">ПРЕДОСТАВЛЕНИЕ </w:t>
      </w:r>
      <w:r w:rsidR="000B288B" w:rsidRPr="00DB23E1">
        <w:rPr>
          <w:rFonts w:ascii="GHEA Grapalat" w:hAnsi="GHEA Grapalat"/>
          <w:b/>
        </w:rPr>
        <w:t>УСЛУГ ПО РЕМОНТУ И ОБСЛУЖИВАНИЮ КОМПЬЮТЕРНОЙ ТЕХНИКИ</w:t>
      </w:r>
      <w:r w:rsidR="000B288B">
        <w:rPr>
          <w:rFonts w:ascii="GHEA Grapalat" w:hAnsi="GHEA Grapalat"/>
        </w:rPr>
        <w:t xml:space="preserve"> </w:t>
      </w:r>
      <w:r w:rsidR="000B288B"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0B288B" w:rsidRPr="00DB23E1">
        <w:rPr>
          <w:rFonts w:ascii="GHEA Grapalat" w:hAnsi="GHEA Grapalat"/>
          <w:b/>
        </w:rPr>
        <w:t>услуг по ремонту и обслуживанию компьютерной техники</w:t>
      </w:r>
      <w:r w:rsidR="000B288B">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 xml:space="preserve">предоставленная услуга не соответствует требованиям, установленным Приложением </w:t>
      </w:r>
      <w:r w:rsidRPr="00AD29CE">
        <w:rPr>
          <w:rFonts w:ascii="GHEA Grapalat" w:hAnsi="GHEA Grapalat"/>
        </w:rPr>
        <w:lastRenderedPageBreak/>
        <w:t>№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4. ЦЕНА ДОГОВОРА</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DC24F1" w:rsidRPr="00681B70" w:rsidTr="009715D4">
        <w:trPr>
          <w:trHeight w:val="604"/>
        </w:trPr>
        <w:tc>
          <w:tcPr>
            <w:tcW w:w="1110" w:type="dxa"/>
            <w:noWrap/>
            <w:vAlign w:val="center"/>
            <w:hideMark/>
          </w:tcPr>
          <w:p w:rsidR="00DC24F1" w:rsidRPr="00054C54" w:rsidRDefault="00DC24F1" w:rsidP="009715D4">
            <w:pPr>
              <w:pStyle w:val="23"/>
              <w:ind w:firstLine="0"/>
              <w:jc w:val="center"/>
              <w:rPr>
                <w:rFonts w:ascii="GHEA Grapalat" w:hAnsi="GHEA Grapalat"/>
              </w:rPr>
            </w:pPr>
            <w:r>
              <w:rPr>
                <w:rFonts w:ascii="GHEA Grapalat" w:hAnsi="GHEA Grapalat"/>
              </w:rPr>
              <w:t>Н/Л</w:t>
            </w:r>
          </w:p>
        </w:tc>
        <w:tc>
          <w:tcPr>
            <w:tcW w:w="4985" w:type="dxa"/>
            <w:vAlign w:val="center"/>
            <w:hideMark/>
          </w:tcPr>
          <w:p w:rsidR="00DC24F1" w:rsidRPr="00054C54" w:rsidRDefault="00DC24F1" w:rsidP="009715D4">
            <w:pPr>
              <w:pStyle w:val="23"/>
              <w:ind w:firstLine="0"/>
              <w:jc w:val="center"/>
              <w:rPr>
                <w:rFonts w:ascii="GHEA Grapalat" w:hAnsi="GHEA Grapalat"/>
              </w:rPr>
            </w:pPr>
            <w:r>
              <w:rPr>
                <w:rFonts w:ascii="GHEA Grapalat" w:hAnsi="GHEA Grapalat"/>
              </w:rPr>
              <w:t>Название</w:t>
            </w:r>
          </w:p>
        </w:tc>
        <w:tc>
          <w:tcPr>
            <w:tcW w:w="3260" w:type="dxa"/>
            <w:hideMark/>
          </w:tcPr>
          <w:p w:rsidR="00DC24F1" w:rsidRPr="00054C54" w:rsidRDefault="00DC24F1" w:rsidP="009715D4">
            <w:pPr>
              <w:jc w:val="center"/>
              <w:rPr>
                <w:rFonts w:ascii="GHEA Grapalat" w:hAnsi="GHEA Grapalat"/>
                <w:bCs/>
                <w:color w:val="000000"/>
                <w:sz w:val="20"/>
                <w:szCs w:val="20"/>
              </w:rPr>
            </w:pPr>
            <w:r>
              <w:rPr>
                <w:rFonts w:ascii="GHEA Grapalat" w:hAnsi="GHEA Grapalat"/>
                <w:bCs/>
                <w:color w:val="000000"/>
                <w:sz w:val="20"/>
                <w:szCs w:val="20"/>
              </w:rPr>
              <w:t>Предусмотренная максимальная сумма</w:t>
            </w:r>
          </w:p>
        </w:tc>
      </w:tr>
      <w:tr w:rsidR="00DC24F1" w:rsidRPr="00681B70" w:rsidTr="009715D4">
        <w:trPr>
          <w:trHeight w:hRule="exact" w:val="567"/>
        </w:trPr>
        <w:tc>
          <w:tcPr>
            <w:tcW w:w="1110" w:type="dxa"/>
            <w:noWrap/>
            <w:vAlign w:val="center"/>
            <w:hideMark/>
          </w:tcPr>
          <w:p w:rsidR="00DC24F1" w:rsidRPr="00681B70" w:rsidRDefault="00DC24F1" w:rsidP="009715D4">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DC24F1" w:rsidRDefault="00DC24F1" w:rsidP="009715D4">
            <w:pPr>
              <w:jc w:val="center"/>
              <w:rPr>
                <w:rFonts w:ascii="GHEA Grapalat" w:hAnsi="GHEA Grapalat"/>
                <w:color w:val="000000"/>
                <w:sz w:val="20"/>
                <w:szCs w:val="20"/>
              </w:rPr>
            </w:pPr>
            <w:r>
              <w:rPr>
                <w:rFonts w:ascii="GHEA Grapalat" w:hAnsi="GHEA Grapalat"/>
                <w:color w:val="000000"/>
                <w:sz w:val="20"/>
                <w:szCs w:val="20"/>
              </w:rPr>
              <w:t>Услуги по обслуживанию компьютеров, мониторов и UPS</w:t>
            </w:r>
          </w:p>
        </w:tc>
        <w:tc>
          <w:tcPr>
            <w:tcW w:w="3260" w:type="dxa"/>
            <w:vAlign w:val="center"/>
            <w:hideMark/>
          </w:tcPr>
          <w:p w:rsidR="00DC24F1" w:rsidRPr="00681B70" w:rsidRDefault="00DC24F1" w:rsidP="009715D4">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DC24F1" w:rsidRPr="000D332A" w:rsidTr="009715D4">
        <w:trPr>
          <w:trHeight w:hRule="exact" w:val="630"/>
        </w:trPr>
        <w:tc>
          <w:tcPr>
            <w:tcW w:w="1110" w:type="dxa"/>
            <w:vAlign w:val="center"/>
            <w:hideMark/>
          </w:tcPr>
          <w:p w:rsidR="00DC24F1" w:rsidRPr="00681B70" w:rsidRDefault="00DC24F1" w:rsidP="009715D4">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vAlign w:val="center"/>
            <w:hideMark/>
          </w:tcPr>
          <w:p w:rsidR="00DC24F1" w:rsidRDefault="00DC24F1" w:rsidP="009715D4">
            <w:pPr>
              <w:jc w:val="center"/>
              <w:rPr>
                <w:rFonts w:ascii="GHEA Grapalat" w:hAnsi="GHEA Grapalat"/>
                <w:color w:val="000000"/>
                <w:sz w:val="20"/>
                <w:szCs w:val="20"/>
              </w:rPr>
            </w:pPr>
            <w:r>
              <w:rPr>
                <w:rFonts w:ascii="GHEA Grapalat" w:hAnsi="GHEA Grapalat"/>
                <w:color w:val="000000"/>
                <w:sz w:val="20"/>
                <w:szCs w:val="20"/>
              </w:rPr>
              <w:t>Услуги по обслуживанию струйных, лазерных принтеров и копировальных машин</w:t>
            </w:r>
          </w:p>
        </w:tc>
        <w:tc>
          <w:tcPr>
            <w:tcW w:w="3260" w:type="dxa"/>
            <w:vAlign w:val="center"/>
            <w:hideMark/>
          </w:tcPr>
          <w:p w:rsidR="00DC24F1" w:rsidRPr="000D332A" w:rsidRDefault="00DC24F1" w:rsidP="009715D4">
            <w:pPr>
              <w:jc w:val="center"/>
              <w:rPr>
                <w:rFonts w:ascii="GHEA Grapalat" w:hAnsi="GHEA Grapalat"/>
                <w:color w:val="000000"/>
                <w:sz w:val="20"/>
                <w:szCs w:val="20"/>
                <w:lang w:val="en-GB"/>
              </w:rPr>
            </w:pPr>
            <w:r>
              <w:rPr>
                <w:rFonts w:ascii="GHEA Grapalat" w:hAnsi="GHEA Grapalat"/>
                <w:color w:val="000000"/>
                <w:sz w:val="20"/>
                <w:szCs w:val="20"/>
                <w:lang w:val="hy-AM"/>
              </w:rPr>
              <w:t>2,</w:t>
            </w:r>
            <w:r>
              <w:rPr>
                <w:rFonts w:ascii="GHEA Grapalat" w:hAnsi="GHEA Grapalat"/>
                <w:color w:val="000000"/>
                <w:sz w:val="20"/>
                <w:szCs w:val="20"/>
                <w:lang w:val="en-GB"/>
              </w:rPr>
              <w:t>500,000</w:t>
            </w:r>
          </w:p>
        </w:tc>
      </w:tr>
    </w:tbl>
    <w:p w:rsidR="00DC24F1" w:rsidRPr="00D04EA3" w:rsidRDefault="00DC24F1" w:rsidP="007F2BF8">
      <w:pPr>
        <w:widowControl w:val="0"/>
        <w:tabs>
          <w:tab w:val="left" w:pos="1134"/>
        </w:tabs>
        <w:ind w:firstLine="709"/>
        <w:contextualSpacing/>
        <w:jc w:val="both"/>
        <w:rPr>
          <w:rFonts w:ascii="GHEA Grapalat" w:hAnsi="GHEA Grapalat" w:cs="Sylfaen"/>
        </w:rPr>
      </w:pP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DC24F1" w:rsidRDefault="00DC24F1" w:rsidP="00DC24F1">
      <w:pPr>
        <w:widowControl w:val="0"/>
        <w:tabs>
          <w:tab w:val="left" w:pos="1134"/>
        </w:tabs>
        <w:ind w:firstLine="709"/>
        <w:contextualSpacing/>
        <w:jc w:val="both"/>
        <w:rPr>
          <w:rFonts w:ascii="GHEA Grapalat" w:hAnsi="GHEA Grapalat"/>
        </w:rPr>
      </w:pPr>
      <w:r w:rsidRPr="00DC24F1">
        <w:rPr>
          <w:rFonts w:ascii="GHEA Grapalat" w:hAnsi="GHEA Grapalat"/>
        </w:rPr>
        <w:t>4.</w:t>
      </w:r>
      <w:r>
        <w:rPr>
          <w:rFonts w:ascii="GHEA Grapalat" w:hAnsi="GHEA Grapalat"/>
        </w:rPr>
        <w:t>2.</w:t>
      </w:r>
      <w:r>
        <w:rPr>
          <w:rFonts w:ascii="GHEA Grapalat" w:hAnsi="GHEA Grapalat"/>
        </w:rPr>
        <w:tab/>
      </w:r>
      <w:r w:rsidR="003B2F27" w:rsidRPr="00DC24F1">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003B2F27" w:rsidRPr="00DC24F1">
        <w:rPr>
          <w:rFonts w:ascii="GHEA Grapalat" w:hAnsi="GHEA Grapalat"/>
        </w:rPr>
        <w:t>дств пр</w:t>
      </w:r>
      <w:proofErr w:type="gramEnd"/>
      <w:r w:rsidR="003B2F27" w:rsidRPr="00DC24F1">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3B2F27" w:rsidRPr="00DC24F1">
        <w:rPr>
          <w:rFonts w:ascii="GHEA Grapalat" w:hAnsi="GHEA Grapalat"/>
        </w:rPr>
        <w:t>позднее</w:t>
      </w:r>
      <w:proofErr w:type="gramEnd"/>
      <w:r w:rsidR="003B2F27" w:rsidRPr="00DC24F1">
        <w:rPr>
          <w:rFonts w:ascii="GHEA Grapalat" w:hAnsi="GHEA Grapalat"/>
        </w:rPr>
        <w:t xml:space="preserve"> чем до 30 декабря данного года. </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054C54">
        <w:rPr>
          <w:rFonts w:ascii="GHEA Grapalat" w:hAnsi="GHEA Grapalat"/>
          <w:b/>
          <w:sz w:val="24"/>
          <w:szCs w:val="24"/>
        </w:rPr>
        <w:t>ВС</w:t>
      </w:r>
      <w:proofErr w:type="gramEnd"/>
      <w:r w:rsidRPr="00054C54">
        <w:rPr>
          <w:rFonts w:ascii="GHEA Grapalat" w:hAnsi="GHEA Grapalat"/>
          <w:b/>
          <w:sz w:val="24"/>
          <w:szCs w:val="24"/>
        </w:rPr>
        <w:t>= ЦУ/</w:t>
      </w:r>
      <w:proofErr w:type="spellStart"/>
      <w:r w:rsidRPr="00054C54">
        <w:rPr>
          <w:rFonts w:ascii="GHEA Grapalat" w:hAnsi="GHEA Grapalat"/>
          <w:b/>
          <w:sz w:val="24"/>
          <w:szCs w:val="24"/>
        </w:rPr>
        <w:t>СЦxУxК</w:t>
      </w:r>
      <w:proofErr w:type="spellEnd"/>
    </w:p>
    <w:p w:rsidR="00DC24F1" w:rsidRPr="00054C54" w:rsidRDefault="00DC24F1" w:rsidP="00DC24F1">
      <w:pPr>
        <w:pStyle w:val="norm"/>
        <w:widowControl w:val="0"/>
        <w:spacing w:line="240" w:lineRule="auto"/>
        <w:contextualSpacing/>
        <w:rPr>
          <w:rFonts w:ascii="GHEA Grapalat" w:hAnsi="GHEA Grapalat"/>
          <w:b/>
          <w:sz w:val="24"/>
          <w:szCs w:val="24"/>
        </w:rPr>
      </w:pPr>
      <w:proofErr w:type="spellStart"/>
      <w:r w:rsidRPr="00054C54">
        <w:rPr>
          <w:rFonts w:ascii="GHEA Grapalat" w:hAnsi="GHEA Grapalat"/>
          <w:b/>
          <w:sz w:val="24"/>
          <w:szCs w:val="24"/>
        </w:rPr>
        <w:t>ВС-сумма</w:t>
      </w:r>
      <w:proofErr w:type="spellEnd"/>
      <w:r w:rsidRPr="00054C54">
        <w:rPr>
          <w:rFonts w:ascii="GHEA Grapalat" w:hAnsi="GHEA Grapalat"/>
          <w:b/>
          <w:sz w:val="24"/>
          <w:szCs w:val="24"/>
        </w:rPr>
        <w:t xml:space="preserve">, </w:t>
      </w:r>
      <w:proofErr w:type="gramStart"/>
      <w:r w:rsidRPr="00054C54">
        <w:rPr>
          <w:rFonts w:ascii="GHEA Grapalat" w:hAnsi="GHEA Grapalat"/>
          <w:b/>
          <w:sz w:val="24"/>
          <w:szCs w:val="24"/>
        </w:rPr>
        <w:t>выплачиваемая</w:t>
      </w:r>
      <w:proofErr w:type="gramEnd"/>
      <w:r w:rsidRPr="00054C54">
        <w:rPr>
          <w:rFonts w:ascii="GHEA Grapalat" w:hAnsi="GHEA Grapalat"/>
          <w:b/>
          <w:sz w:val="24"/>
          <w:szCs w:val="24"/>
        </w:rPr>
        <w:t xml:space="preserve"> за оказание отдельных видов услуг, установленных договором;</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ЦУ </w:t>
      </w:r>
      <w:proofErr w:type="gramStart"/>
      <w:r w:rsidRPr="00054C54">
        <w:rPr>
          <w:rFonts w:ascii="GHEA Grapalat" w:hAnsi="GHEA Grapalat"/>
          <w:b/>
          <w:sz w:val="24"/>
          <w:szCs w:val="24"/>
        </w:rPr>
        <w:t>-и</w:t>
      </w:r>
      <w:proofErr w:type="gramEnd"/>
      <w:r w:rsidRPr="00054C54">
        <w:rPr>
          <w:rFonts w:ascii="GHEA Grapalat" w:hAnsi="GHEA Grapalat"/>
          <w:b/>
          <w:sz w:val="24"/>
          <w:szCs w:val="24"/>
        </w:rPr>
        <w:t>тоговая цена, предложенная отобранным участником:</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С</w:t>
      </w:r>
      <w:proofErr w:type="gramStart"/>
      <w:r w:rsidRPr="00054C54">
        <w:rPr>
          <w:rFonts w:ascii="GHEA Grapalat" w:hAnsi="GHEA Grapalat"/>
          <w:b/>
          <w:sz w:val="24"/>
          <w:szCs w:val="24"/>
        </w:rPr>
        <w:t>Ц-</w:t>
      </w:r>
      <w:proofErr w:type="gramEnd"/>
      <w:r w:rsidRPr="00054C54">
        <w:rPr>
          <w:rFonts w:ascii="GHEA Grapalat" w:hAnsi="GHEA Grapalat"/>
          <w:b/>
          <w:sz w:val="24"/>
          <w:szCs w:val="24"/>
        </w:rPr>
        <w:t xml:space="preserve"> совокупность максимальных единиц цен, установленных для оказания услуги:</w:t>
      </w:r>
    </w:p>
    <w:p w:rsidR="00DC24F1" w:rsidRPr="00054C54" w:rsidRDefault="00DC24F1" w:rsidP="00DC24F1">
      <w:pPr>
        <w:pStyle w:val="norm"/>
        <w:widowControl w:val="0"/>
        <w:spacing w:line="240" w:lineRule="auto"/>
        <w:contextualSpacing/>
        <w:rPr>
          <w:rFonts w:ascii="GHEA Grapalat" w:hAnsi="GHEA Grapalat"/>
          <w:b/>
          <w:sz w:val="24"/>
          <w:szCs w:val="24"/>
        </w:rPr>
      </w:pPr>
      <w:proofErr w:type="spellStart"/>
      <w:proofErr w:type="gramStart"/>
      <w:r w:rsidRPr="00054C54">
        <w:rPr>
          <w:rFonts w:ascii="GHEA Grapalat" w:hAnsi="GHEA Grapalat"/>
          <w:b/>
          <w:sz w:val="24"/>
          <w:szCs w:val="24"/>
        </w:rPr>
        <w:t>У-цена</w:t>
      </w:r>
      <w:proofErr w:type="spellEnd"/>
      <w:proofErr w:type="gramEnd"/>
      <w:r w:rsidRPr="00054C54">
        <w:rPr>
          <w:rFonts w:ascii="GHEA Grapalat" w:hAnsi="GHEA Grapalat"/>
          <w:b/>
          <w:sz w:val="24"/>
          <w:szCs w:val="24"/>
        </w:rPr>
        <w:t xml:space="preserve"> на максимальную единицу предоставленной услуги</w:t>
      </w:r>
    </w:p>
    <w:p w:rsidR="00DC24F1" w:rsidRPr="00054C54" w:rsidRDefault="00DC24F1" w:rsidP="00DC24F1">
      <w:pPr>
        <w:widowControl w:val="0"/>
        <w:ind w:firstLine="709"/>
        <w:contextualSpacing/>
        <w:jc w:val="both"/>
        <w:rPr>
          <w:rFonts w:ascii="GHEA Grapalat" w:hAnsi="GHEA Grapalat" w:cs="Sylfaen"/>
          <w:b/>
        </w:rPr>
      </w:pPr>
      <w:r w:rsidRPr="00054C54">
        <w:rPr>
          <w:rFonts w:ascii="GHEA Grapalat" w:hAnsi="GHEA Grapalat"/>
          <w:b/>
        </w:rPr>
        <w:t>К-количество предоставленных услуг.</w:t>
      </w:r>
    </w:p>
    <w:p w:rsidR="00DC24F1" w:rsidRPr="00DC24F1" w:rsidRDefault="00DC24F1" w:rsidP="00DC24F1">
      <w:pPr>
        <w:ind w:firstLine="709"/>
      </w:pP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 xml:space="preserve">В случае нарушения предусмотренного договором срока предоставления услуги с </w:t>
      </w:r>
      <w:r w:rsidRPr="00AD29CE">
        <w:rPr>
          <w:rFonts w:ascii="GHEA Grapalat" w:hAnsi="GHEA Grapalat"/>
        </w:rPr>
        <w:lastRenderedPageBreak/>
        <w:t>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2635CE" w:rsidRPr="00AD29CE" w:rsidRDefault="002635CE" w:rsidP="007F2BF8">
      <w:pPr>
        <w:widowControl w:val="0"/>
        <w:tabs>
          <w:tab w:val="left" w:pos="1134"/>
        </w:tabs>
        <w:ind w:firstLine="709"/>
        <w:contextualSpacing/>
        <w:jc w:val="both"/>
        <w:rPr>
          <w:rFonts w:ascii="GHEA Grapalat" w:hAnsi="GHEA Grapalat"/>
        </w:rPr>
      </w:pPr>
      <w:r>
        <w:rPr>
          <w:rFonts w:ascii="GHEA Grapalat" w:hAnsi="GHEA Grapalat"/>
        </w:rPr>
        <w:t xml:space="preserve">Предусмотренные данным Договором положения </w:t>
      </w:r>
      <w:proofErr w:type="spellStart"/>
      <w:r w:rsidR="00F63C9B">
        <w:rPr>
          <w:rFonts w:ascii="GHEA Grapalat" w:hAnsi="GHEA Grapalat"/>
        </w:rPr>
        <w:t>распрстраняютая</w:t>
      </w:r>
      <w:proofErr w:type="spellEnd"/>
      <w:r w:rsidR="00F63C9B">
        <w:rPr>
          <w:rFonts w:ascii="GHEA Grapalat" w:hAnsi="GHEA Grapalat"/>
        </w:rPr>
        <w:t xml:space="preserve"> на </w:t>
      </w:r>
      <w:proofErr w:type="spellStart"/>
      <w:r w:rsidR="00F63C9B">
        <w:rPr>
          <w:rFonts w:ascii="GHEA Grapalat" w:hAnsi="GHEA Grapalat"/>
        </w:rPr>
        <w:t>правоотншения</w:t>
      </w:r>
      <w:proofErr w:type="spellEnd"/>
      <w:r w:rsidR="00F63C9B">
        <w:rPr>
          <w:rFonts w:ascii="GHEA Grapalat" w:hAnsi="GHEA Grapalat"/>
        </w:rPr>
        <w:t xml:space="preserve">, возникшие между сторонами </w:t>
      </w:r>
      <w:r w:rsidR="002E2115">
        <w:rPr>
          <w:rFonts w:ascii="GHEA Grapalat" w:hAnsi="GHEA Grapalat"/>
        </w:rPr>
        <w:t>с 01 января 2022 года.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w:t>
      </w:r>
      <w:r w:rsidRPr="00844C3A">
        <w:rPr>
          <w:rFonts w:ascii="GHEA Grapalat" w:hAnsi="GHEA Grapalat"/>
          <w:spacing w:val="-4"/>
        </w:rPr>
        <w:lastRenderedPageBreak/>
        <w:t xml:space="preserve">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w:t>
      </w:r>
      <w:r w:rsidRPr="00AD29CE">
        <w:rPr>
          <w:rFonts w:ascii="GHEA Grapalat" w:hAnsi="GHEA Grapalat"/>
        </w:rPr>
        <w:lastRenderedPageBreak/>
        <w:t xml:space="preserve">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0B288B" w:rsidRPr="00AD29CE">
        <w:rPr>
          <w:rFonts w:ascii="GHEA Grapalat" w:hAnsi="GHEA Grapalat"/>
        </w:rPr>
        <w:t xml:space="preserve">№ </w:t>
      </w:r>
      <w:r w:rsidR="000B288B">
        <w:rPr>
          <w:rFonts w:ascii="GHEA Grapalat" w:hAnsi="GHEA Grapalat"/>
        </w:rPr>
        <w:t>1.1</w:t>
      </w:r>
      <w:r w:rsidR="000B288B" w:rsidRPr="00AD29CE">
        <w:rPr>
          <w:rFonts w:ascii="GHEA Grapalat" w:hAnsi="GHEA Grapalat"/>
        </w:rPr>
        <w:t xml:space="preserve">, </w:t>
      </w:r>
      <w:r w:rsidRPr="00AD29CE">
        <w:rPr>
          <w:rFonts w:ascii="GHEA Grapalat" w:hAnsi="GHEA Grapalat"/>
        </w:rPr>
        <w:t xml:space="preserve">№ 3 и № 3.1 </w:t>
      </w:r>
      <w:r w:rsidR="000B288B">
        <w:rPr>
          <w:rFonts w:ascii="GHEA Grapalat" w:hAnsi="GHEA Grapalat"/>
        </w:rPr>
        <w:t xml:space="preserve">и Таблица </w:t>
      </w:r>
      <w:r w:rsidR="000B288B" w:rsidRPr="00AD29CE">
        <w:rPr>
          <w:rFonts w:ascii="GHEA Grapalat" w:hAnsi="GHEA Grapalat"/>
        </w:rPr>
        <w:t xml:space="preserve">№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0"/>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w:t>
            </w:r>
            <w:r>
              <w:rPr>
                <w:rFonts w:ascii="GHEA Grapalat" w:hAnsi="GHEA Grapalat"/>
                <w:lang w:val="en-US"/>
              </w:rPr>
              <w:lastRenderedPageBreak/>
              <w:t>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CF7331" w:rsidRDefault="00CF7331">
      <w:pPr>
        <w:rPr>
          <w:rFonts w:ascii="GHEA Grapalat" w:hAnsi="GHEA Grapalat"/>
          <w:i/>
        </w:rPr>
      </w:pPr>
      <w:r>
        <w:rPr>
          <w:rFonts w:ascii="GHEA Grapalat" w:hAnsi="GHEA Grapalat"/>
          <w:i/>
        </w:rPr>
        <w:br w:type="page"/>
      </w: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0E1" w:rsidRDefault="00CF40E1">
      <w:r>
        <w:separator/>
      </w:r>
    </w:p>
  </w:endnote>
  <w:endnote w:type="continuationSeparator" w:id="0">
    <w:p w:rsidR="00CF40E1" w:rsidRDefault="00CF4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CF40E1" w:rsidRPr="00305BEC" w:rsidRDefault="00CF40E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C24F1">
          <w:rPr>
            <w:rFonts w:ascii="GHEA Grapalat" w:hAnsi="GHEA Grapalat"/>
            <w:noProof/>
            <w:sz w:val="24"/>
            <w:szCs w:val="24"/>
          </w:rPr>
          <w:t>63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0E1" w:rsidRDefault="00CF40E1">
      <w:r>
        <w:separator/>
      </w:r>
    </w:p>
  </w:footnote>
  <w:footnote w:type="continuationSeparator" w:id="0">
    <w:p w:rsidR="00CF40E1" w:rsidRDefault="00CF40E1">
      <w:r>
        <w:continuationSeparator/>
      </w:r>
    </w:p>
  </w:footnote>
  <w:footnote w:id="1">
    <w:p w:rsidR="00CF40E1" w:rsidRPr="00A31673" w:rsidRDefault="00CF40E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F40E1" w:rsidRPr="005D119D" w:rsidRDefault="00CF40E1"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CF40E1" w:rsidRDefault="00CF40E1" w:rsidP="006B3E56">
      <w:pPr>
        <w:jc w:val="both"/>
      </w:pPr>
    </w:p>
    <w:p w:rsidR="00CF40E1" w:rsidRPr="00503980" w:rsidRDefault="00CF40E1"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F40E1" w:rsidRPr="00503980" w:rsidRDefault="00CF40E1"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CF40E1" w:rsidRPr="00503980" w:rsidRDefault="00CF40E1"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CF40E1" w:rsidRDefault="00CF40E1" w:rsidP="006B3E56">
      <w:pPr>
        <w:pStyle w:val="af2"/>
        <w:rPr>
          <w:rFonts w:asciiTheme="minorHAnsi" w:hAnsiTheme="minorHAnsi"/>
          <w:lang w:val="af-ZA"/>
        </w:rPr>
      </w:pPr>
    </w:p>
  </w:footnote>
  <w:footnote w:id="3">
    <w:p w:rsidR="00CF40E1" w:rsidRPr="002F1F3B" w:rsidRDefault="00CF40E1" w:rsidP="002F1F3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p>
  </w:footnote>
  <w:footnote w:id="4">
    <w:p w:rsidR="00CF40E1" w:rsidRPr="008842CE" w:rsidRDefault="00CF40E1" w:rsidP="003D2FE2">
      <w:pPr>
        <w:pStyle w:val="af2"/>
        <w:jc w:val="both"/>
      </w:pPr>
    </w:p>
  </w:footnote>
  <w:footnote w:id="5">
    <w:p w:rsidR="00CF40E1" w:rsidRPr="008842CE" w:rsidRDefault="00CF40E1" w:rsidP="000A214C">
      <w:pPr>
        <w:pStyle w:val="af2"/>
        <w:jc w:val="both"/>
      </w:pPr>
    </w:p>
  </w:footnote>
  <w:footnote w:id="6">
    <w:p w:rsidR="00CF40E1" w:rsidRPr="006F5F33" w:rsidRDefault="00CF40E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CF40E1" w:rsidRPr="00892F7F" w:rsidRDefault="00CF40E1"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CF40E1" w:rsidRPr="00552088" w:rsidRDefault="00CF40E1"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CF40E1" w:rsidRPr="006F5F33" w:rsidRDefault="00CF40E1" w:rsidP="003B2F27">
      <w:pPr>
        <w:pStyle w:val="af2"/>
        <w:jc w:val="both"/>
        <w:rPr>
          <w:rFonts w:ascii="GHEA Grapalat" w:hAnsi="GHEA Grapalat"/>
          <w:lang w:val="hy-AM"/>
        </w:rPr>
      </w:pPr>
      <w:r w:rsidRPr="006F5F33">
        <w:rPr>
          <w:rFonts w:ascii="GHEA Grapalat" w:hAnsi="GHEA Grapalat"/>
          <w:i/>
        </w:rPr>
        <w:t>.</w:t>
      </w:r>
    </w:p>
    <w:p w:rsidR="00CF40E1" w:rsidRPr="00576D9C" w:rsidRDefault="00CF40E1" w:rsidP="003B2F27">
      <w:pPr>
        <w:pStyle w:val="af2"/>
        <w:jc w:val="both"/>
        <w:rPr>
          <w:rFonts w:ascii="GHEA Grapalat" w:hAnsi="GHEA Grapalat"/>
          <w:lang w:val="hy-AM"/>
        </w:rPr>
      </w:pPr>
    </w:p>
  </w:footnote>
  <w:footnote w:id="8">
    <w:p w:rsidR="00CF40E1" w:rsidRPr="006F5F33" w:rsidRDefault="00CF40E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CF40E1" w:rsidRPr="006F5F33" w:rsidRDefault="00CF40E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CF40E1" w:rsidRPr="006F5F33" w:rsidRDefault="00CF40E1"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CF40E1" w:rsidRPr="009E00B3" w:rsidRDefault="00CF40E1"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CF40E1" w:rsidRPr="00A47171" w:rsidRDefault="00CF40E1"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CF40E1" w:rsidRPr="00E40AC8" w:rsidRDefault="00CF40E1"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E39EA02E"/>
    <w:lvl w:ilvl="0">
      <w:start w:val="1"/>
      <w:numFmt w:val="decimal"/>
      <w:lvlText w:val="%1."/>
      <w:lvlJc w:val="left"/>
      <w:pPr>
        <w:ind w:left="720" w:hanging="360"/>
      </w:pPr>
      <w:rPr>
        <w:rFonts w:ascii="Arial Unicode" w:hAnsi="Arial Unicode" w:cstheme="minorBidi" w:hint="default"/>
      </w:rPr>
    </w:lvl>
    <w:lvl w:ilvl="1">
      <w:start w:val="2"/>
      <w:numFmt w:val="decimal"/>
      <w:isLgl/>
      <w:lvlText w:val="%1.%2."/>
      <w:lvlJc w:val="left"/>
      <w:pPr>
        <w:ind w:left="1849" w:hanging="1140"/>
      </w:pPr>
      <w:rPr>
        <w:rFonts w:hint="default"/>
      </w:rPr>
    </w:lvl>
    <w:lvl w:ilvl="2">
      <w:start w:val="1"/>
      <w:numFmt w:val="decimal"/>
      <w:isLgl/>
      <w:lvlText w:val="%1.%2.%3."/>
      <w:lvlJc w:val="left"/>
      <w:pPr>
        <w:ind w:left="2198" w:hanging="1140"/>
      </w:pPr>
      <w:rPr>
        <w:rFonts w:hint="default"/>
      </w:rPr>
    </w:lvl>
    <w:lvl w:ilvl="3">
      <w:start w:val="1"/>
      <w:numFmt w:val="decimal"/>
      <w:isLgl/>
      <w:lvlText w:val="%1.%2.%3.%4."/>
      <w:lvlJc w:val="left"/>
      <w:pPr>
        <w:ind w:left="2547" w:hanging="1140"/>
      </w:pPr>
      <w:rPr>
        <w:rFonts w:hint="default"/>
      </w:rPr>
    </w:lvl>
    <w:lvl w:ilvl="4">
      <w:start w:val="1"/>
      <w:numFmt w:val="decimal"/>
      <w:isLgl/>
      <w:lvlText w:val="%1.%2.%3.%4.%5."/>
      <w:lvlJc w:val="left"/>
      <w:pPr>
        <w:ind w:left="2896" w:hanging="11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4868"/>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88B"/>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0D"/>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6CB8"/>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6F7"/>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C22"/>
    <w:rsid w:val="001D1D00"/>
    <w:rsid w:val="001D209D"/>
    <w:rsid w:val="001D2AA3"/>
    <w:rsid w:val="001D2D62"/>
    <w:rsid w:val="001D421C"/>
    <w:rsid w:val="001D4AC7"/>
    <w:rsid w:val="001D545F"/>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CD3"/>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4DBB"/>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5CE"/>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6FD"/>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2115"/>
    <w:rsid w:val="002E3165"/>
    <w:rsid w:val="002E4305"/>
    <w:rsid w:val="002E4AEB"/>
    <w:rsid w:val="002E530A"/>
    <w:rsid w:val="002E531D"/>
    <w:rsid w:val="002E5BF4"/>
    <w:rsid w:val="002E5FDA"/>
    <w:rsid w:val="002E6E0C"/>
    <w:rsid w:val="002E7097"/>
    <w:rsid w:val="002E727E"/>
    <w:rsid w:val="002E7EE1"/>
    <w:rsid w:val="002F0989"/>
    <w:rsid w:val="002F1AB3"/>
    <w:rsid w:val="002F1F3B"/>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30"/>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976"/>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13"/>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29F4"/>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4C"/>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48EB"/>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1C6A"/>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4C8"/>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4FB3"/>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061"/>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6BC5"/>
    <w:rsid w:val="007072C5"/>
    <w:rsid w:val="0070731F"/>
    <w:rsid w:val="00707948"/>
    <w:rsid w:val="00707B86"/>
    <w:rsid w:val="00707D70"/>
    <w:rsid w:val="0071138B"/>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589B"/>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134"/>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0EEE"/>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F94"/>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2FE3"/>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6B77"/>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5D9"/>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9F7DBD"/>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79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6E66"/>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30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37F61"/>
    <w:rsid w:val="00C4095B"/>
    <w:rsid w:val="00C410E6"/>
    <w:rsid w:val="00C42879"/>
    <w:rsid w:val="00C430E0"/>
    <w:rsid w:val="00C43213"/>
    <w:rsid w:val="00C43524"/>
    <w:rsid w:val="00C435DD"/>
    <w:rsid w:val="00C4487D"/>
    <w:rsid w:val="00C45620"/>
    <w:rsid w:val="00C45778"/>
    <w:rsid w:val="00C45B20"/>
    <w:rsid w:val="00C4616D"/>
    <w:rsid w:val="00C464BA"/>
    <w:rsid w:val="00C465FB"/>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6F3"/>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3BE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B7F63"/>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0E1"/>
    <w:rsid w:val="00CF4F34"/>
    <w:rsid w:val="00CF5B98"/>
    <w:rsid w:val="00CF6889"/>
    <w:rsid w:val="00CF6899"/>
    <w:rsid w:val="00CF6DB0"/>
    <w:rsid w:val="00CF7331"/>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66C"/>
    <w:rsid w:val="00DB6D02"/>
    <w:rsid w:val="00DB7289"/>
    <w:rsid w:val="00DB7B2F"/>
    <w:rsid w:val="00DC1223"/>
    <w:rsid w:val="00DC14CE"/>
    <w:rsid w:val="00DC1B3F"/>
    <w:rsid w:val="00DC24F1"/>
    <w:rsid w:val="00DC30CC"/>
    <w:rsid w:val="00DC41F1"/>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5A9"/>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4820"/>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669"/>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EF798D"/>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3C9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C76"/>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49C"/>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64DE0-3FBE-42E4-AB01-72A87CCC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2193</TotalTime>
  <Pages>66</Pages>
  <Words>15523</Words>
  <Characters>112280</Characters>
  <Application>Microsoft Office Word</Application>
  <DocSecurity>0</DocSecurity>
  <Lines>935</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127548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1308</cp:revision>
  <cp:lastPrinted>2018-02-16T07:12:00Z</cp:lastPrinted>
  <dcterms:created xsi:type="dcterms:W3CDTF">2019-10-28T07:04:00Z</dcterms:created>
  <dcterms:modified xsi:type="dcterms:W3CDTF">2022-01-07T10:53:00Z</dcterms:modified>
</cp:coreProperties>
</file>