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ՀՀ ֆինանսների նախարարի 2022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bookmarkStart w:id="0" w:name="_GoBack"/>
      <w:bookmarkEnd w:id="0"/>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5A4065" w:rsidRPr="00344665" w:rsidRDefault="005A4065" w:rsidP="005A4065">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7E0347"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w:t>
      </w:r>
      <w:r w:rsidRPr="007E0347">
        <w:rPr>
          <w:rFonts w:ascii="GHEA Grapalat" w:hAnsi="GHEA Grapalat"/>
          <w:i w:val="0"/>
          <w:lang w:val="af-ZA"/>
        </w:rPr>
        <w:t xml:space="preserve">հաստատված է </w:t>
      </w:r>
      <w:r w:rsidR="00C0193C" w:rsidRPr="007E0347">
        <w:rPr>
          <w:rFonts w:ascii="GHEA Grapalat" w:hAnsi="GHEA Grapalat"/>
          <w:i w:val="0"/>
          <w:lang w:val="af-ZA"/>
        </w:rPr>
        <w:t xml:space="preserve">գնահատող </w:t>
      </w:r>
      <w:r w:rsidRPr="007E0347">
        <w:rPr>
          <w:rFonts w:ascii="GHEA Grapalat" w:hAnsi="GHEA Grapalat"/>
          <w:i w:val="0"/>
          <w:lang w:val="af-ZA"/>
        </w:rPr>
        <w:t>հանձնաժողովի</w:t>
      </w:r>
    </w:p>
    <w:p w:rsidR="00F47D96" w:rsidRPr="00344665" w:rsidRDefault="00F47D96" w:rsidP="00F47D96">
      <w:pPr>
        <w:pStyle w:val="BodyTextIndent"/>
        <w:spacing w:line="240" w:lineRule="auto"/>
        <w:jc w:val="center"/>
        <w:rPr>
          <w:rFonts w:ascii="GHEA Grapalat" w:hAnsi="GHEA Grapalat"/>
          <w:i w:val="0"/>
          <w:color w:val="000000"/>
          <w:lang w:val="af-ZA"/>
        </w:rPr>
      </w:pPr>
      <w:r w:rsidRPr="007E0347">
        <w:rPr>
          <w:rFonts w:ascii="GHEA Grapalat" w:hAnsi="GHEA Grapalat"/>
          <w:i w:val="0"/>
          <w:color w:val="000000"/>
          <w:lang w:val="af-ZA"/>
        </w:rPr>
        <w:t>2022 թվականի</w:t>
      </w:r>
      <w:r w:rsidRPr="007E0347">
        <w:rPr>
          <w:rFonts w:ascii="GHEA Grapalat" w:hAnsi="GHEA Grapalat"/>
          <w:i w:val="0"/>
          <w:color w:val="000000"/>
          <w:lang w:val="hy-AM"/>
        </w:rPr>
        <w:t xml:space="preserve"> </w:t>
      </w:r>
      <w:r w:rsidR="00880354" w:rsidRPr="007E0347">
        <w:rPr>
          <w:rFonts w:ascii="GHEA Grapalat" w:hAnsi="GHEA Grapalat"/>
          <w:i w:val="0"/>
          <w:color w:val="000000"/>
          <w:lang w:val="en-US"/>
        </w:rPr>
        <w:t>նոյեմբերի</w:t>
      </w:r>
      <w:r w:rsidRPr="007E0347">
        <w:rPr>
          <w:rFonts w:ascii="GHEA Grapalat" w:hAnsi="GHEA Grapalat"/>
          <w:i w:val="0"/>
          <w:color w:val="000000"/>
          <w:lang w:val="hy-AM"/>
        </w:rPr>
        <w:t xml:space="preserve"> </w:t>
      </w:r>
      <w:r w:rsidR="00880354" w:rsidRPr="007E0347">
        <w:rPr>
          <w:rFonts w:ascii="GHEA Grapalat" w:hAnsi="GHEA Grapalat"/>
          <w:i w:val="0"/>
          <w:color w:val="000000"/>
          <w:lang w:val="af-ZA"/>
        </w:rPr>
        <w:t>1</w:t>
      </w:r>
      <w:r w:rsidR="007E0347" w:rsidRPr="007E0347">
        <w:rPr>
          <w:rFonts w:ascii="GHEA Grapalat" w:hAnsi="GHEA Grapalat"/>
          <w:i w:val="0"/>
          <w:color w:val="000000"/>
          <w:lang w:val="af-ZA"/>
        </w:rPr>
        <w:t>6</w:t>
      </w:r>
      <w:r w:rsidRPr="007E0347">
        <w:rPr>
          <w:rFonts w:ascii="GHEA Grapalat" w:hAnsi="GHEA Grapalat"/>
          <w:i w:val="0"/>
          <w:color w:val="000000"/>
          <w:lang w:val="hy-AM"/>
        </w:rPr>
        <w:t>-ի թիվ 1</w:t>
      </w:r>
      <w:r w:rsidRPr="007E0347">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A71D81" w:rsidRDefault="0091042F" w:rsidP="00EF3662">
      <w:pPr>
        <w:pStyle w:val="BodyTextIndent"/>
        <w:spacing w:line="240" w:lineRule="auto"/>
        <w:jc w:val="center"/>
        <w:rPr>
          <w:rFonts w:ascii="GHEA Grapalat" w:hAnsi="GHEA Grapalat"/>
          <w:i w:val="0"/>
          <w:lang w:val="af-ZA"/>
        </w:rPr>
      </w:pPr>
    </w:p>
    <w:p w:rsidR="0091042F" w:rsidRPr="00880354" w:rsidRDefault="00496E18" w:rsidP="00EF3662">
      <w:pPr>
        <w:pStyle w:val="BodyTextIndent"/>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BC0BB4" w:rsidRPr="00344665">
        <w:rPr>
          <w:rFonts w:ascii="GHEA Grapalat" w:hAnsi="GHEA Grapalat"/>
          <w:b/>
          <w:i w:val="0"/>
          <w:lang w:val="hy-AM"/>
        </w:rPr>
        <w:t>«</w:t>
      </w:r>
      <w:r w:rsidR="00BC0BB4">
        <w:rPr>
          <w:rFonts w:ascii="GHEA Grapalat" w:hAnsi="GHEA Grapalat"/>
          <w:b/>
          <w:i w:val="0"/>
          <w:lang w:val="af-ZA"/>
        </w:rPr>
        <w:t>ԳՀԱՊՁԲ-ՀՎԿԱԿ-2022-</w:t>
      </w:r>
      <w:r w:rsidR="00BB1A9A">
        <w:rPr>
          <w:rFonts w:ascii="GHEA Grapalat" w:hAnsi="GHEA Grapalat"/>
          <w:b/>
          <w:i w:val="0"/>
          <w:lang w:val="af-ZA"/>
        </w:rPr>
        <w:t>88</w:t>
      </w:r>
      <w:r w:rsidR="00BC0BB4" w:rsidRPr="00344665">
        <w:rPr>
          <w:rFonts w:ascii="GHEA Grapalat" w:hAnsi="GHEA Grapalat"/>
          <w:b/>
          <w:i w:val="0"/>
          <w:lang w:val="hy-AM"/>
        </w:rPr>
        <w:t>»</w:t>
      </w:r>
    </w:p>
    <w:p w:rsidR="00864FF0" w:rsidRPr="00880354" w:rsidRDefault="00864FF0" w:rsidP="00EF3662">
      <w:pPr>
        <w:pStyle w:val="BodyTextIndent"/>
        <w:spacing w:line="240" w:lineRule="auto"/>
        <w:jc w:val="center"/>
        <w:rPr>
          <w:rFonts w:ascii="GHEA Grapalat" w:hAnsi="GHEA Grapalat"/>
          <w:i w:val="0"/>
          <w:lang w:val="af-ZA"/>
        </w:rPr>
      </w:pPr>
    </w:p>
    <w:p w:rsidR="00864FF0" w:rsidRPr="00A71D81" w:rsidRDefault="00864FF0" w:rsidP="00864FF0">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 xml:space="preserve">Պատվիրատուն` </w:t>
      </w:r>
      <w:r w:rsidRPr="00344665">
        <w:rPr>
          <w:rFonts w:ascii="GHEA Grapalat" w:hAnsi="GHEA Grapalat"/>
          <w:b/>
          <w:i w:val="0"/>
          <w:lang w:val="af-ZA"/>
        </w:rPr>
        <w:t xml:space="preserve">«Հիվանդությունների վերահսկման և կանխարգելման ազգային կենտրոն» ՊՈԱԿ-ը, </w:t>
      </w:r>
      <w:r w:rsidRPr="00344665">
        <w:rPr>
          <w:rFonts w:ascii="GHEA Grapalat" w:hAnsi="GHEA Grapalat"/>
          <w:i w:val="0"/>
          <w:lang w:val="af-ZA"/>
        </w:rPr>
        <w:t>որը գտնվում է Մ.Հերացի 12 հասցեում հայտարարում է գնանշման հարցում, որն</w:t>
      </w:r>
      <w:r w:rsidRPr="00A71D81">
        <w:rPr>
          <w:rFonts w:ascii="GHEA Grapalat" w:hAnsi="GHEA Grapalat"/>
          <w:i w:val="0"/>
          <w:lang w:val="af-ZA"/>
        </w:rPr>
        <w:t xml:space="preserve"> իրականացվում է մեկ փուլով:</w:t>
      </w:r>
    </w:p>
    <w:p w:rsidR="004E3234" w:rsidRDefault="00864FF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Pr="00A71D81">
        <w:rPr>
          <w:rFonts w:ascii="GHEA Grapalat" w:hAnsi="GHEA Grapalat"/>
          <w:i w:val="0"/>
          <w:lang w:val="af-ZA"/>
        </w:rPr>
        <w:t>Սույն ընթացակարգի</w:t>
      </w:r>
      <w:bookmarkEnd w:id="1"/>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GHEA Grapalat" w:hAnsi="GHEA Grapalat"/>
          <w:b/>
          <w:i w:val="0"/>
          <w:lang w:val="af-ZA"/>
        </w:rPr>
        <w:t>քիմիական նյութերի</w:t>
      </w:r>
      <w:r w:rsidRPr="00A71D81">
        <w:rPr>
          <w:rFonts w:ascii="GHEA Grapalat" w:hAnsi="GHEA Grapalat"/>
          <w:i w:val="0"/>
          <w:lang w:val="af-ZA"/>
        </w:rPr>
        <w:t xml:space="preserve"> </w:t>
      </w:r>
      <w:r w:rsidRPr="00B633A6">
        <w:rPr>
          <w:rFonts w:ascii="GHEA Grapalat" w:hAnsi="GHEA Grapalat"/>
          <w:b/>
          <w:i w:val="0"/>
          <w:lang w:val="af-ZA"/>
        </w:rPr>
        <w:t>և լաբորատոր պարագաների</w:t>
      </w:r>
      <w:r>
        <w:rPr>
          <w:rFonts w:ascii="GHEA Grapalat" w:hAnsi="GHEA Grapalat"/>
          <w:i w:val="0"/>
          <w:lang w:val="af-ZA"/>
        </w:rPr>
        <w:t xml:space="preserve"> </w:t>
      </w:r>
      <w:r w:rsidRPr="00A71D81">
        <w:rPr>
          <w:rFonts w:ascii="GHEA Grapalat" w:hAnsi="GHEA Grapalat"/>
          <w:i w:val="0"/>
          <w:lang w:val="af-ZA"/>
        </w:rPr>
        <w:t>մատակարարման պայ</w:t>
      </w:r>
      <w:r w:rsidR="004E3234">
        <w:rPr>
          <w:rFonts w:ascii="GHEA Grapalat" w:hAnsi="GHEA Grapalat"/>
          <w:i w:val="0"/>
          <w:lang w:val="af-ZA"/>
        </w:rPr>
        <w:t>մանագիր (այսուհետ` պայմանագիր)։</w:t>
      </w:r>
    </w:p>
    <w:p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4E3234"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0A128D" w:rsidRPr="00826F08" w:rsidRDefault="000A128D" w:rsidP="000A128D">
      <w:pPr>
        <w:pStyle w:val="BodyTextIndent"/>
        <w:spacing w:line="240" w:lineRule="auto"/>
        <w:rPr>
          <w:rFonts w:ascii="GHEA Grapalat" w:hAnsi="GHEA Grapalat"/>
          <w:i w:val="0"/>
          <w:lang w:val="af-ZA"/>
        </w:rPr>
      </w:pPr>
      <w:r w:rsidRPr="00826F08">
        <w:rPr>
          <w:rFonts w:ascii="GHEA Grapalat" w:hAnsi="GHEA Grapalat"/>
          <w:i w:val="0"/>
          <w:lang w:val="af-ZA"/>
        </w:rPr>
        <w:t>Սույն ընթացակարգին մասնակցության հայտերն անհրաժեշտ է ներկայացնել</w:t>
      </w:r>
      <w:r w:rsidRPr="00826F08">
        <w:rPr>
          <w:rFonts w:ascii="GHEA Grapalat" w:hAnsi="GHEA Grapalat"/>
          <w:i w:val="0"/>
          <w:lang w:val="af-ZA" w:eastAsia="ru-RU"/>
        </w:rPr>
        <w:t xml:space="preserve"> </w:t>
      </w:r>
      <w:r w:rsidRPr="00826F08">
        <w:rPr>
          <w:rFonts w:ascii="GHEA Grapalat" w:hAnsi="GHEA Grapalat"/>
          <w:b/>
          <w:i w:val="0"/>
          <w:lang w:val="af-ZA"/>
        </w:rPr>
        <w:t>ք.Երևան,</w:t>
      </w:r>
      <w:r w:rsidRPr="00826F08">
        <w:rPr>
          <w:rFonts w:ascii="GHEA Grapalat" w:hAnsi="GHEA Grapalat"/>
          <w:i w:val="0"/>
          <w:lang w:val="af-ZA"/>
        </w:rPr>
        <w:t xml:space="preserve"> </w:t>
      </w:r>
      <w:r w:rsidRPr="00826F08">
        <w:rPr>
          <w:rFonts w:ascii="GHEA Grapalat" w:hAnsi="GHEA Grapalat"/>
          <w:b/>
          <w:i w:val="0"/>
          <w:lang w:val="hy-AM"/>
        </w:rPr>
        <w:t xml:space="preserve">Մ.Հերացի 12 </w:t>
      </w:r>
      <w:r w:rsidRPr="00826F08">
        <w:rPr>
          <w:rFonts w:ascii="GHEA Grapalat" w:hAnsi="GHEA Grapalat"/>
          <w:i w:val="0"/>
          <w:lang w:val="af-ZA"/>
        </w:rPr>
        <w:t>հասցեով, փաստաթղթային ձևով</w:t>
      </w:r>
      <w:r w:rsidRPr="00826F08">
        <w:rPr>
          <w:rFonts w:ascii="GHEA Grapalat" w:hAnsi="GHEA Grapalat"/>
          <w:i w:val="0"/>
          <w:lang w:val="af-ZA" w:eastAsia="ru-RU"/>
        </w:rPr>
        <w:t xml:space="preserve"> </w:t>
      </w:r>
      <w:r w:rsidRPr="00826F08">
        <w:rPr>
          <w:rFonts w:ascii="GHEA Grapalat" w:hAnsi="GHEA Grapalat"/>
          <w:i w:val="0"/>
          <w:lang w:val="af-ZA"/>
        </w:rPr>
        <w:t>մինչև սույն հայտարարության հրապարակման օրվանից հաշված</w:t>
      </w:r>
      <w:r w:rsidRPr="00826F08">
        <w:rPr>
          <w:rFonts w:ascii="GHEA Grapalat" w:hAnsi="GHEA Grapalat"/>
          <w:b/>
          <w:i w:val="0"/>
          <w:lang w:val="af-ZA"/>
        </w:rPr>
        <w:t xml:space="preserve"> 8-րդ օրվա ժամը </w:t>
      </w:r>
      <w:r w:rsidRPr="00826F08">
        <w:rPr>
          <w:rFonts w:ascii="GHEA Grapalat" w:hAnsi="GHEA Grapalat"/>
          <w:b/>
          <w:i w:val="0"/>
          <w:lang w:val="hy-AM"/>
        </w:rPr>
        <w:t>11:30</w:t>
      </w:r>
      <w:r w:rsidRPr="00826F08">
        <w:rPr>
          <w:rFonts w:ascii="GHEA Grapalat" w:hAnsi="GHEA Grapalat"/>
          <w:b/>
          <w:i w:val="0"/>
          <w:lang w:val="af-ZA"/>
        </w:rPr>
        <w:t>-ը:</w:t>
      </w:r>
      <w:r w:rsidRPr="00826F08">
        <w:rPr>
          <w:rFonts w:ascii="GHEA Grapalat" w:hAnsi="GHEA Grapalat"/>
          <w:i w:val="0"/>
          <w:lang w:val="af-ZA"/>
        </w:rPr>
        <w:t xml:space="preserve"> </w:t>
      </w:r>
    </w:p>
    <w:p w:rsidR="000A128D" w:rsidRPr="00826F08" w:rsidRDefault="000A128D" w:rsidP="000A128D">
      <w:pPr>
        <w:pStyle w:val="BodyTextIndent"/>
        <w:spacing w:line="240" w:lineRule="auto"/>
        <w:rPr>
          <w:rFonts w:ascii="GHEA Grapalat" w:hAnsi="GHEA Grapalat"/>
          <w:i w:val="0"/>
          <w:lang w:val="af-ZA"/>
        </w:rPr>
      </w:pPr>
      <w:r w:rsidRPr="00826F08">
        <w:rPr>
          <w:rFonts w:ascii="GHEA Grapalat" w:hAnsi="GHEA Grapalat"/>
          <w:i w:val="0"/>
          <w:lang w:val="af-ZA"/>
        </w:rPr>
        <w:t xml:space="preserve">Հայտերը, հայերենից բացի, կարող են ներկայացվել նաև անգլերեն կամ ռուսերեն: </w:t>
      </w:r>
    </w:p>
    <w:p w:rsidR="000A128D" w:rsidRPr="00826F08" w:rsidRDefault="000A128D" w:rsidP="000A128D">
      <w:pPr>
        <w:pStyle w:val="BodyTextIndent"/>
        <w:spacing w:line="240" w:lineRule="auto"/>
        <w:ind w:firstLine="708"/>
        <w:rPr>
          <w:rFonts w:ascii="GHEA Grapalat" w:hAnsi="GHEA Grapalat"/>
          <w:i w:val="0"/>
          <w:lang w:val="af-ZA"/>
        </w:rPr>
      </w:pPr>
      <w:r w:rsidRPr="00826F08">
        <w:rPr>
          <w:rFonts w:ascii="GHEA Grapalat" w:hAnsi="GHEA Grapalat"/>
          <w:i w:val="0"/>
          <w:color w:val="000000"/>
          <w:lang w:val="af-ZA"/>
        </w:rPr>
        <w:t xml:space="preserve">Հայտերի բացումը տեղի կունենա </w:t>
      </w:r>
      <w:r w:rsidRPr="00826F08">
        <w:rPr>
          <w:rFonts w:ascii="GHEA Grapalat" w:hAnsi="GHEA Grapalat"/>
          <w:b/>
          <w:i w:val="0"/>
          <w:color w:val="000000"/>
          <w:lang w:val="af-ZA"/>
        </w:rPr>
        <w:t>ք.Երևան,</w:t>
      </w:r>
      <w:r w:rsidRPr="00826F08">
        <w:rPr>
          <w:rFonts w:ascii="GHEA Grapalat" w:hAnsi="GHEA Grapalat"/>
          <w:i w:val="0"/>
          <w:color w:val="000000"/>
          <w:lang w:val="af-ZA"/>
        </w:rPr>
        <w:t xml:space="preserve"> </w:t>
      </w:r>
      <w:r w:rsidRPr="00826F08">
        <w:rPr>
          <w:rFonts w:ascii="GHEA Grapalat" w:hAnsi="GHEA Grapalat"/>
          <w:b/>
          <w:i w:val="0"/>
          <w:color w:val="000000"/>
          <w:lang w:val="hy-AM"/>
        </w:rPr>
        <w:t>Մ.Հերացի 12</w:t>
      </w:r>
      <w:r w:rsidRPr="00826F08">
        <w:rPr>
          <w:rFonts w:ascii="GHEA Grapalat" w:hAnsi="GHEA Grapalat"/>
          <w:i w:val="0"/>
          <w:color w:val="000000"/>
          <w:lang w:val="af-ZA"/>
        </w:rPr>
        <w:t xml:space="preserve"> հասցեում,</w:t>
      </w:r>
      <w:r w:rsidRPr="00826F08">
        <w:rPr>
          <w:rFonts w:ascii="GHEA Grapalat" w:hAnsi="GHEA Grapalat"/>
          <w:i w:val="0"/>
          <w:color w:val="000000"/>
          <w:lang w:val="hy-AM"/>
        </w:rPr>
        <w:t xml:space="preserve"> </w:t>
      </w:r>
      <w:r w:rsidRPr="007E0347">
        <w:rPr>
          <w:rFonts w:ascii="GHEA Grapalat" w:hAnsi="GHEA Grapalat"/>
          <w:b/>
          <w:i w:val="0"/>
          <w:color w:val="000000"/>
          <w:lang w:val="hy-AM"/>
        </w:rPr>
        <w:t>202</w:t>
      </w:r>
      <w:r w:rsidRPr="007E0347">
        <w:rPr>
          <w:rFonts w:ascii="GHEA Grapalat" w:hAnsi="GHEA Grapalat"/>
          <w:b/>
          <w:i w:val="0"/>
          <w:color w:val="000000"/>
          <w:lang w:val="af-ZA"/>
        </w:rPr>
        <w:t>2-</w:t>
      </w:r>
      <w:r w:rsidRPr="007E0347">
        <w:rPr>
          <w:rFonts w:ascii="GHEA Grapalat" w:hAnsi="GHEA Grapalat"/>
          <w:b/>
          <w:i w:val="0"/>
          <w:color w:val="000000"/>
          <w:lang w:val="hy-AM"/>
        </w:rPr>
        <w:t xml:space="preserve">ի </w:t>
      </w:r>
      <w:r w:rsidR="00880354" w:rsidRPr="007E0347">
        <w:rPr>
          <w:rFonts w:ascii="GHEA Grapalat" w:hAnsi="GHEA Grapalat"/>
          <w:b/>
          <w:i w:val="0"/>
          <w:color w:val="000000"/>
          <w:lang w:val="en-US"/>
        </w:rPr>
        <w:t>նոյեմբերի</w:t>
      </w:r>
      <w:r w:rsidRPr="007E0347">
        <w:rPr>
          <w:rFonts w:ascii="GHEA Grapalat" w:hAnsi="GHEA Grapalat"/>
          <w:b/>
          <w:i w:val="0"/>
          <w:color w:val="000000"/>
          <w:lang w:val="af-ZA"/>
        </w:rPr>
        <w:t xml:space="preserve"> </w:t>
      </w:r>
      <w:r w:rsidR="007E0347" w:rsidRPr="007E0347">
        <w:rPr>
          <w:rFonts w:ascii="GHEA Grapalat" w:hAnsi="GHEA Grapalat"/>
          <w:b/>
          <w:i w:val="0"/>
          <w:color w:val="000000"/>
          <w:lang w:val="af-ZA"/>
        </w:rPr>
        <w:t>24</w:t>
      </w:r>
      <w:r w:rsidRPr="007E0347">
        <w:rPr>
          <w:rFonts w:ascii="GHEA Grapalat" w:hAnsi="GHEA Grapalat"/>
          <w:b/>
          <w:i w:val="0"/>
          <w:color w:val="000000"/>
          <w:lang w:val="hy-AM"/>
        </w:rPr>
        <w:t>-</w:t>
      </w:r>
      <w:r w:rsidRPr="007E0347">
        <w:rPr>
          <w:rFonts w:ascii="GHEA Grapalat" w:hAnsi="GHEA Grapalat"/>
          <w:b/>
          <w:i w:val="0"/>
          <w:color w:val="000000"/>
          <w:lang w:val="af-ZA"/>
        </w:rPr>
        <w:t>ին ժամը</w:t>
      </w:r>
      <w:r w:rsidRPr="00826F08">
        <w:rPr>
          <w:rFonts w:ascii="GHEA Grapalat" w:hAnsi="GHEA Grapalat"/>
          <w:b/>
          <w:i w:val="0"/>
          <w:color w:val="000000"/>
          <w:lang w:val="af-ZA"/>
        </w:rPr>
        <w:t xml:space="preserve"> </w:t>
      </w:r>
      <w:r w:rsidRPr="00826F08">
        <w:rPr>
          <w:rFonts w:ascii="GHEA Grapalat" w:hAnsi="GHEA Grapalat"/>
          <w:b/>
          <w:i w:val="0"/>
          <w:color w:val="000000"/>
          <w:lang w:val="hy-AM"/>
        </w:rPr>
        <w:t>11:</w:t>
      </w:r>
      <w:r w:rsidRPr="00826F08">
        <w:rPr>
          <w:rFonts w:ascii="GHEA Grapalat" w:hAnsi="GHEA Grapalat"/>
          <w:b/>
          <w:i w:val="0"/>
          <w:color w:val="000000"/>
          <w:lang w:val="af-ZA"/>
        </w:rPr>
        <w:t>3</w:t>
      </w:r>
      <w:r w:rsidRPr="00826F08">
        <w:rPr>
          <w:rFonts w:ascii="GHEA Grapalat" w:hAnsi="GHEA Grapalat"/>
          <w:b/>
          <w:i w:val="0"/>
          <w:color w:val="000000"/>
          <w:lang w:val="hy-AM"/>
        </w:rPr>
        <w:t>0</w:t>
      </w:r>
      <w:r w:rsidRPr="00826F08">
        <w:rPr>
          <w:rFonts w:ascii="GHEA Grapalat" w:hAnsi="GHEA Grapalat"/>
          <w:b/>
          <w:i w:val="0"/>
          <w:color w:val="000000"/>
          <w:lang w:val="af-ZA"/>
        </w:rPr>
        <w:t>-</w:t>
      </w:r>
      <w:r w:rsidRPr="00826F08">
        <w:rPr>
          <w:rFonts w:ascii="GHEA Grapalat" w:hAnsi="GHEA Grapalat"/>
          <w:b/>
          <w:i w:val="0"/>
          <w:lang w:val="af-ZA"/>
        </w:rPr>
        <w:t>ին։</w:t>
      </w:r>
      <w:r w:rsidRPr="00826F08">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BodyTextIndent"/>
        <w:spacing w:line="240" w:lineRule="auto"/>
        <w:rPr>
          <w:rFonts w:ascii="GHEA Grapalat" w:hAnsi="GHEA Grapalat"/>
          <w:i w:val="0"/>
          <w:lang w:val="hy-AM"/>
        </w:rPr>
      </w:pPr>
    </w:p>
    <w:p w:rsidR="003F0853" w:rsidRPr="00E5082A" w:rsidRDefault="00754697" w:rsidP="003F0853">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3F0853">
        <w:rPr>
          <w:rFonts w:ascii="GHEA Grapalat" w:hAnsi="GHEA Grapalat"/>
          <w:i w:val="0"/>
          <w:lang w:val="af-ZA"/>
        </w:rPr>
        <w:t>գնահատող հանձնաժողովի քարտուղար</w:t>
      </w:r>
      <w:r w:rsidRPr="00A71D81">
        <w:rPr>
          <w:rFonts w:ascii="GHEA Grapalat" w:hAnsi="GHEA Grapalat"/>
          <w:i w:val="0"/>
          <w:lang w:val="af-ZA"/>
        </w:rPr>
        <w:t>`</w:t>
      </w:r>
      <w:r w:rsidR="003F0853" w:rsidRPr="003F0853">
        <w:rPr>
          <w:rFonts w:ascii="GHEA Grapalat" w:hAnsi="GHEA Grapalat"/>
          <w:b/>
          <w:i w:val="0"/>
          <w:lang w:val="hy-AM"/>
        </w:rPr>
        <w:t xml:space="preserve"> </w:t>
      </w:r>
      <w:r w:rsidR="003F0853" w:rsidRPr="00334AC2">
        <w:rPr>
          <w:rFonts w:ascii="GHEA Grapalat" w:hAnsi="GHEA Grapalat"/>
          <w:b/>
          <w:i w:val="0"/>
          <w:lang w:val="hy-AM"/>
        </w:rPr>
        <w:t>Սիրանուշ</w:t>
      </w:r>
      <w:r w:rsidR="003F0853" w:rsidRPr="00E12742">
        <w:rPr>
          <w:rFonts w:ascii="GHEA Grapalat" w:hAnsi="GHEA Grapalat"/>
          <w:b/>
          <w:i w:val="0"/>
          <w:lang w:val="af-ZA"/>
        </w:rPr>
        <w:t xml:space="preserve"> </w:t>
      </w:r>
      <w:r w:rsidR="003F0853" w:rsidRPr="00334AC2">
        <w:rPr>
          <w:rFonts w:ascii="GHEA Grapalat" w:hAnsi="GHEA Grapalat"/>
          <w:b/>
          <w:i w:val="0"/>
          <w:lang w:val="hy-AM"/>
        </w:rPr>
        <w:t>Պապիկյան</w:t>
      </w:r>
      <w:r w:rsidR="003F0853">
        <w:rPr>
          <w:rFonts w:ascii="GHEA Grapalat" w:hAnsi="GHEA Grapalat"/>
          <w:b/>
          <w:i w:val="0"/>
          <w:lang w:val="hy-AM"/>
        </w:rPr>
        <w:t>ին</w:t>
      </w:r>
      <w:r w:rsidR="003F0853" w:rsidRPr="00E5082A">
        <w:rPr>
          <w:rFonts w:ascii="GHEA Grapalat" w:hAnsi="GHEA Grapalat"/>
          <w:b/>
          <w:i w:val="0"/>
          <w:lang w:val="hy-AM"/>
        </w:rPr>
        <w:t>:</w:t>
      </w:r>
    </w:p>
    <w:p w:rsidR="003F0853" w:rsidRDefault="003F0853" w:rsidP="003F0853">
      <w:pPr>
        <w:pStyle w:val="BodyTextIndent"/>
        <w:spacing w:line="240" w:lineRule="auto"/>
        <w:ind w:left="709" w:firstLine="0"/>
        <w:contextualSpacing/>
        <w:jc w:val="left"/>
        <w:rPr>
          <w:rFonts w:ascii="GHEA Grapalat" w:hAnsi="GHEA Grapalat"/>
          <w:i w:val="0"/>
          <w:lang w:val="hy-AM"/>
        </w:rPr>
      </w:pPr>
    </w:p>
    <w:p w:rsidR="003F0853" w:rsidRPr="00955658" w:rsidRDefault="003F0853" w:rsidP="003F0853">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Pr="00306EF3">
        <w:rPr>
          <w:rFonts w:ascii="GHEA Grapalat" w:hAnsi="GHEA Grapalat"/>
          <w:b/>
          <w:i w:val="0"/>
          <w:lang w:val="hy-AM"/>
        </w:rPr>
        <w:t>50 44 88</w:t>
      </w:r>
      <w:r w:rsidRPr="00955658">
        <w:rPr>
          <w:rFonts w:ascii="GHEA Grapalat" w:hAnsi="GHEA Grapalat"/>
          <w:i w:val="0"/>
          <w:lang w:val="af-ZA"/>
        </w:rPr>
        <w:tab/>
      </w:r>
    </w:p>
    <w:p w:rsidR="003F0853" w:rsidRPr="00955658" w:rsidRDefault="003F0853" w:rsidP="003F0853">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F0853" w:rsidRPr="00955658" w:rsidRDefault="003F0853" w:rsidP="003F0853">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754697" w:rsidRPr="003F0853" w:rsidRDefault="00754697" w:rsidP="003F0853">
      <w:pPr>
        <w:pStyle w:val="BodyTextIndent"/>
        <w:spacing w:line="240" w:lineRule="auto"/>
        <w:rPr>
          <w:rFonts w:ascii="GHEA Grapalat" w:hAnsi="GHEA Grapalat" w:cs="Sylfaen"/>
          <w:b/>
          <w:lang w:val="af-ZA"/>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027371" w:rsidRPr="00A71D81" w:rsidRDefault="00027371" w:rsidP="00027371">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C62751" w:rsidRPr="00880354" w:rsidRDefault="00C62751">
      <w:pPr>
        <w:rPr>
          <w:rFonts w:ascii="GHEA Grapalat" w:hAnsi="GHEA Grapalat" w:cs="Sylfaen"/>
          <w:i/>
          <w:sz w:val="20"/>
          <w:szCs w:val="20"/>
          <w:lang w:val="af-ZA"/>
        </w:rPr>
      </w:pPr>
      <w:r w:rsidRPr="00880354">
        <w:rPr>
          <w:rFonts w:ascii="GHEA Grapalat" w:hAnsi="GHEA Grapalat" w:cs="Sylfaen"/>
          <w:i/>
          <w:sz w:val="20"/>
          <w:szCs w:val="20"/>
          <w:lang w:val="af-ZA"/>
        </w:rPr>
        <w:br w:type="page"/>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w:t>
      </w:r>
      <w:r w:rsidRPr="009E7E0A">
        <w:rPr>
          <w:rFonts w:ascii="Times New Roman" w:hAnsi="Times New Roman"/>
          <w:i w:val="0"/>
          <w:sz w:val="24"/>
          <w:szCs w:val="24"/>
        </w:rPr>
        <w:t xml:space="preserve">text of the </w:t>
      </w:r>
      <w:r w:rsidRPr="007E0347">
        <w:rPr>
          <w:rFonts w:ascii="Times New Roman" w:hAnsi="Times New Roman"/>
          <w:i w:val="0"/>
          <w:sz w:val="24"/>
          <w:szCs w:val="24"/>
        </w:rPr>
        <w:t xml:space="preserve">notice is approved by decision of the Price Quotation Commission number 1 of </w:t>
      </w:r>
      <w:r w:rsidR="00E5398F" w:rsidRPr="007E0347">
        <w:rPr>
          <w:rFonts w:ascii="Times New Roman" w:hAnsi="Times New Roman"/>
          <w:i w:val="0"/>
          <w:sz w:val="24"/>
          <w:szCs w:val="24"/>
        </w:rPr>
        <w:t>November</w:t>
      </w:r>
      <w:r w:rsidRPr="007E0347">
        <w:rPr>
          <w:rFonts w:ascii="Times New Roman" w:hAnsi="Times New Roman"/>
          <w:i w:val="0"/>
          <w:sz w:val="24"/>
          <w:szCs w:val="24"/>
        </w:rPr>
        <w:t xml:space="preserve"> </w:t>
      </w:r>
      <w:r w:rsidR="00E5398F" w:rsidRPr="007E0347">
        <w:rPr>
          <w:rFonts w:ascii="Times New Roman" w:hAnsi="Times New Roman"/>
          <w:i w:val="0"/>
          <w:sz w:val="24"/>
          <w:szCs w:val="24"/>
        </w:rPr>
        <w:t>1</w:t>
      </w:r>
      <w:r w:rsidR="007E0347" w:rsidRPr="007E0347">
        <w:rPr>
          <w:rFonts w:ascii="Times New Roman" w:hAnsi="Times New Roman"/>
          <w:i w:val="0"/>
          <w:sz w:val="24"/>
          <w:szCs w:val="24"/>
        </w:rPr>
        <w:t>6</w:t>
      </w:r>
      <w:r w:rsidR="00E5398F" w:rsidRPr="007E0347">
        <w:rPr>
          <w:rFonts w:ascii="Times New Roman" w:hAnsi="Times New Roman"/>
          <w:i w:val="0"/>
          <w:sz w:val="24"/>
          <w:szCs w:val="24"/>
          <w:vertAlign w:val="superscript"/>
        </w:rPr>
        <w:t>th</w:t>
      </w:r>
      <w:r w:rsidRPr="007E0347">
        <w:rPr>
          <w:rFonts w:ascii="Times New Roman" w:hAnsi="Times New Roman"/>
          <w:i w:val="0"/>
          <w:sz w:val="24"/>
          <w:szCs w:val="24"/>
        </w:rPr>
        <w:t xml:space="preserve"> of 2022 and is</w:t>
      </w:r>
      <w:r w:rsidRPr="007E0347">
        <w:rPr>
          <w:rFonts w:ascii="Times New Roman" w:hAnsi="Times New Roman"/>
          <w:i w:val="0"/>
          <w:sz w:val="24"/>
          <w:szCs w:val="24"/>
          <w:lang w:val="en-US"/>
        </w:rPr>
        <w:t> </w:t>
      </w:r>
      <w:r w:rsidRPr="007E0347">
        <w:rPr>
          <w:rFonts w:ascii="Times New Roman" w:hAnsi="Times New Roman"/>
          <w:i w:val="0"/>
          <w:sz w:val="24"/>
          <w:szCs w:val="24"/>
        </w:rPr>
        <w:t>published pursuant to Article 27 of the Law of the Republic of Armenia "On procurement</w:t>
      </w:r>
      <w:r w:rsidRPr="007D2576">
        <w:rPr>
          <w:rFonts w:ascii="Times New Roman" w:hAnsi="Times New Roman"/>
          <w:i w:val="0"/>
          <w:sz w:val="24"/>
          <w:szCs w:val="24"/>
        </w:rPr>
        <w:t>"</w:t>
      </w:r>
    </w:p>
    <w:p w:rsidR="00C62751" w:rsidRPr="007D2576" w:rsidRDefault="00C62751" w:rsidP="00C62751">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Pr>
          <w:rFonts w:ascii="Times New Roman" w:hAnsi="Times New Roman"/>
          <w:b/>
          <w:i w:val="0"/>
          <w:sz w:val="24"/>
          <w:szCs w:val="24"/>
        </w:rPr>
        <w:t>-2022-</w:t>
      </w:r>
      <w:r w:rsidR="00CA518A">
        <w:rPr>
          <w:rFonts w:ascii="Times New Roman" w:hAnsi="Times New Roman"/>
          <w:b/>
          <w:i w:val="0"/>
          <w:sz w:val="24"/>
          <w:szCs w:val="24"/>
        </w:rPr>
        <w:t>88</w:t>
      </w:r>
    </w:p>
    <w:p w:rsidR="00C62751" w:rsidRPr="007D2576"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C62751" w:rsidRPr="007D2576" w:rsidRDefault="00C62751" w:rsidP="00C62751">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Pr>
          <w:rFonts w:ascii="Times New Roman" w:hAnsi="Times New Roman"/>
          <w:b/>
          <w:i w:val="0"/>
          <w:sz w:val="24"/>
          <w:szCs w:val="24"/>
        </w:rPr>
        <w:t>reagents</w:t>
      </w:r>
      <w:r w:rsidRPr="007D2576">
        <w:rPr>
          <w:rFonts w:ascii="Times New Roman" w:hAnsi="Times New Roman"/>
          <w:b/>
          <w:i w:val="0"/>
          <w:sz w:val="24"/>
          <w:szCs w:val="24"/>
        </w:rPr>
        <w:t xml:space="preserve"> </w:t>
      </w:r>
      <w:r>
        <w:rPr>
          <w:rFonts w:ascii="Times New Roman" w:hAnsi="Times New Roman"/>
          <w:b/>
          <w:i w:val="0"/>
          <w:sz w:val="24"/>
          <w:szCs w:val="24"/>
        </w:rPr>
        <w:t xml:space="preserve">&amp; laboratorial devices </w:t>
      </w:r>
      <w:r w:rsidRPr="007D2576">
        <w:rPr>
          <w:rFonts w:ascii="Times New Roman" w:hAnsi="Times New Roman"/>
          <w:i w:val="0"/>
          <w:sz w:val="24"/>
          <w:szCs w:val="24"/>
        </w:rPr>
        <w:t xml:space="preserve">(hereinafter referred to as "the contract"). </w:t>
      </w:r>
    </w:p>
    <w:p w:rsidR="00C62751" w:rsidRPr="007D2576"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C62751" w:rsidRPr="007D2576" w:rsidRDefault="00C62751" w:rsidP="00C62751">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C62751" w:rsidRPr="008A6AF5" w:rsidRDefault="00C62751" w:rsidP="00C62751">
      <w:pPr>
        <w:spacing w:after="160" w:line="360" w:lineRule="auto"/>
        <w:jc w:val="both"/>
        <w:rPr>
          <w:i/>
        </w:rPr>
      </w:pPr>
      <w:r w:rsidRPr="008A6AF5">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62751" w:rsidRPr="008A6AF5"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w:t>
      </w:r>
      <w:r w:rsidRPr="008A6AF5">
        <w:rPr>
          <w:rFonts w:ascii="Times New Roman" w:hAnsi="Times New Roman"/>
          <w:i w:val="0"/>
          <w:sz w:val="24"/>
          <w:szCs w:val="24"/>
        </w:rPr>
        <w:t xml:space="preserve">receive the invitation shall not limit the bidder's right to participate in this procedure. </w:t>
      </w:r>
    </w:p>
    <w:p w:rsidR="00C62751" w:rsidRPr="007D2576" w:rsidRDefault="00C62751" w:rsidP="00C62751">
      <w:pPr>
        <w:pStyle w:val="BodyTextIndent"/>
        <w:ind w:firstLine="0"/>
        <w:rPr>
          <w:rFonts w:ascii="Times New Roman" w:hAnsi="Times New Roman"/>
          <w:i w:val="0"/>
          <w:sz w:val="24"/>
          <w:szCs w:val="24"/>
        </w:rPr>
      </w:pPr>
      <w:r w:rsidRPr="008A6AF5">
        <w:rPr>
          <w:rFonts w:ascii="Times New Roman" w:hAnsi="Times New Roman"/>
          <w:i w:val="0"/>
          <w:sz w:val="24"/>
          <w:szCs w:val="24"/>
        </w:rPr>
        <w:t xml:space="preserve">The bids for the price quotation must be submitted to the following address: 12 M.Heratsi str., Yerevan in hard copy, by </w:t>
      </w:r>
      <w:r w:rsidRPr="008A6AF5">
        <w:rPr>
          <w:rFonts w:ascii="Times New Roman" w:hAnsi="Times New Roman"/>
          <w:i w:val="0"/>
          <w:sz w:val="24"/>
          <w:szCs w:val="24"/>
          <w:lang w:val="en-US"/>
        </w:rPr>
        <w:t>11</w:t>
      </w:r>
      <w:r w:rsidRPr="008A6AF5">
        <w:rPr>
          <w:rFonts w:ascii="Times New Roman" w:hAnsi="Times New Roman"/>
          <w:i w:val="0"/>
          <w:sz w:val="24"/>
          <w:szCs w:val="24"/>
        </w:rPr>
        <w:t>:30 o'clock of the 8</w:t>
      </w:r>
      <w:r w:rsidRPr="008A6AF5">
        <w:rPr>
          <w:rFonts w:ascii="Times New Roman" w:hAnsi="Times New Roman"/>
          <w:i w:val="0"/>
          <w:sz w:val="24"/>
          <w:szCs w:val="24"/>
          <w:u w:val="single"/>
          <w:vertAlign w:val="superscript"/>
        </w:rPr>
        <w:t>th</w:t>
      </w:r>
      <w:r w:rsidRPr="008A6AF5">
        <w:rPr>
          <w:rFonts w:ascii="Times New Roman" w:hAnsi="Times New Roman"/>
          <w:i w:val="0"/>
          <w:sz w:val="24"/>
          <w:szCs w:val="24"/>
        </w:rPr>
        <w:t xml:space="preserve"> day from the date of publication of this notice. The bids may, in addition to Armenian, also be submitted in English or Russian.</w:t>
      </w:r>
      <w:r w:rsidRPr="007D2576">
        <w:rPr>
          <w:rFonts w:ascii="Times New Roman" w:hAnsi="Times New Roman"/>
          <w:i w:val="0"/>
          <w:sz w:val="24"/>
          <w:szCs w:val="24"/>
        </w:rPr>
        <w:t xml:space="preserve"> </w:t>
      </w:r>
    </w:p>
    <w:p w:rsidR="00C62751" w:rsidRPr="008A6AF5"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The bid opening will take place at the </w:t>
      </w:r>
      <w:r w:rsidRPr="008A6AF5">
        <w:rPr>
          <w:rFonts w:ascii="Times New Roman" w:hAnsi="Times New Roman"/>
          <w:i w:val="0"/>
          <w:sz w:val="24"/>
          <w:szCs w:val="24"/>
        </w:rPr>
        <w:t>following address: 12 M.Heratsi str</w:t>
      </w:r>
      <w:r w:rsidRPr="007E0347">
        <w:rPr>
          <w:rFonts w:ascii="Times New Roman" w:hAnsi="Times New Roman"/>
          <w:i w:val="0"/>
          <w:sz w:val="24"/>
          <w:szCs w:val="24"/>
        </w:rPr>
        <w:t xml:space="preserve">., on the </w:t>
      </w:r>
      <w:r w:rsidR="007E0347" w:rsidRPr="007E0347">
        <w:rPr>
          <w:rFonts w:ascii="Times New Roman" w:hAnsi="Times New Roman"/>
          <w:i w:val="0"/>
          <w:sz w:val="24"/>
          <w:szCs w:val="24"/>
        </w:rPr>
        <w:t>24</w:t>
      </w:r>
      <w:r w:rsidRPr="007E0347">
        <w:rPr>
          <w:rFonts w:ascii="Times New Roman" w:hAnsi="Times New Roman"/>
          <w:i w:val="0"/>
          <w:sz w:val="24"/>
          <w:szCs w:val="24"/>
          <w:vertAlign w:val="superscript"/>
        </w:rPr>
        <w:t>th</w:t>
      </w:r>
      <w:r w:rsidRPr="007E0347">
        <w:rPr>
          <w:rFonts w:ascii="Times New Roman" w:hAnsi="Times New Roman"/>
          <w:i w:val="0"/>
          <w:sz w:val="24"/>
          <w:szCs w:val="24"/>
        </w:rPr>
        <w:t xml:space="preserve"> of </w:t>
      </w:r>
      <w:r w:rsidR="00594E8A" w:rsidRPr="007E0347">
        <w:rPr>
          <w:rFonts w:ascii="Times New Roman" w:hAnsi="Times New Roman"/>
          <w:i w:val="0"/>
          <w:sz w:val="24"/>
          <w:szCs w:val="24"/>
        </w:rPr>
        <w:t>November</w:t>
      </w:r>
      <w:r w:rsidRPr="007E0347">
        <w:rPr>
          <w:rFonts w:ascii="Times New Roman" w:hAnsi="Times New Roman"/>
          <w:i w:val="0"/>
          <w:sz w:val="24"/>
          <w:szCs w:val="24"/>
        </w:rPr>
        <w:t xml:space="preserve"> 2022, at </w:t>
      </w:r>
      <w:r w:rsidRPr="007E0347">
        <w:rPr>
          <w:rFonts w:ascii="Times New Roman" w:hAnsi="Times New Roman"/>
          <w:i w:val="0"/>
          <w:sz w:val="24"/>
          <w:szCs w:val="24"/>
          <w:lang w:val="en-US"/>
        </w:rPr>
        <w:t>11</w:t>
      </w:r>
      <w:r w:rsidRPr="007E0347">
        <w:rPr>
          <w:rFonts w:ascii="Times New Roman" w:hAnsi="Times New Roman"/>
          <w:i w:val="0"/>
          <w:sz w:val="24"/>
          <w:szCs w:val="24"/>
        </w:rPr>
        <w:t>:30 o'clock.</w:t>
      </w:r>
    </w:p>
    <w:p w:rsidR="00C62751" w:rsidRPr="007D2576" w:rsidRDefault="00C62751" w:rsidP="00C62751">
      <w:pPr>
        <w:pStyle w:val="BodyTextIndent"/>
        <w:ind w:firstLine="0"/>
        <w:rPr>
          <w:rFonts w:ascii="Times New Roman" w:hAnsi="Times New Roman"/>
          <w:i w:val="0"/>
          <w:sz w:val="24"/>
          <w:szCs w:val="24"/>
        </w:rPr>
      </w:pPr>
      <w:r w:rsidRPr="008A6AF5">
        <w:rPr>
          <w:rFonts w:ascii="Times New Roman" w:hAnsi="Times New Roman"/>
          <w:i w:val="0"/>
          <w:sz w:val="24"/>
          <w:szCs w:val="24"/>
        </w:rPr>
        <w:t>For receiving additional information concerning this notice, you</w:t>
      </w:r>
      <w:r w:rsidRPr="007D2576">
        <w:rPr>
          <w:rFonts w:ascii="Times New Roman" w:hAnsi="Times New Roman"/>
          <w:i w:val="0"/>
          <w:sz w:val="24"/>
          <w:szCs w:val="24"/>
        </w:rPr>
        <w:t xml:space="preserve"> may apply to Siranoush Papikyan, Secretary of the Evaluation Commission.</w:t>
      </w:r>
    </w:p>
    <w:p w:rsidR="00C62751" w:rsidRPr="007D2576" w:rsidRDefault="00C62751" w:rsidP="00C62751">
      <w:pPr>
        <w:pStyle w:val="BodyTextIndent"/>
        <w:spacing w:after="160"/>
        <w:ind w:firstLine="2694"/>
        <w:rPr>
          <w:rFonts w:ascii="Times New Roman" w:hAnsi="Times New Roman"/>
          <w:i w:val="0"/>
          <w:sz w:val="24"/>
          <w:szCs w:val="24"/>
        </w:rPr>
      </w:pPr>
    </w:p>
    <w:p w:rsidR="00C62751" w:rsidRPr="007D2576" w:rsidRDefault="00C62751" w:rsidP="00C62751">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C62751" w:rsidRPr="00820D9C" w:rsidRDefault="00C62751" w:rsidP="00C62751">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C62751" w:rsidRDefault="00C62751" w:rsidP="00C62751">
      <w:pPr>
        <w:rPr>
          <w:rFonts w:ascii="GHEA Grapalat" w:hAnsi="GHEA Grapalat" w:cs="Sylfaen"/>
          <w:i/>
          <w:sz w:val="20"/>
          <w:szCs w:val="20"/>
        </w:rPr>
      </w:pPr>
      <w:r>
        <w:rPr>
          <w:rFonts w:ascii="GHEA Grapalat" w:hAnsi="GHEA Grapalat" w:cs="Sylfaen"/>
          <w:i/>
          <w:sz w:val="20"/>
          <w:szCs w:val="20"/>
        </w:rPr>
        <w:br w:type="page"/>
      </w:r>
    </w:p>
    <w:p w:rsidR="00C62751" w:rsidRDefault="00C62751" w:rsidP="00EF3662">
      <w:pPr>
        <w:pStyle w:val="BodyText"/>
        <w:spacing w:after="0"/>
        <w:ind w:firstLine="567"/>
        <w:jc w:val="right"/>
        <w:rPr>
          <w:rFonts w:ascii="GHEA Grapalat" w:hAnsi="GHEA Grapalat" w:cs="Sylfaen"/>
          <w:i/>
          <w:sz w:val="20"/>
          <w:szCs w:val="20"/>
        </w:rPr>
      </w:pPr>
    </w:p>
    <w:p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rsidR="00763E59" w:rsidRPr="005E294D" w:rsidRDefault="00763E59" w:rsidP="00763E59">
      <w:pPr>
        <w:pStyle w:val="BodyText"/>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Pr="002E1B5B">
        <w:rPr>
          <w:rFonts w:ascii="GHEA Grapalat" w:hAnsi="GHEA Grapalat"/>
          <w:b/>
          <w:sz w:val="20"/>
          <w:szCs w:val="20"/>
          <w:lang w:val="af-ZA"/>
        </w:rPr>
        <w:t>ԳՀԱՊՁԲ-ՀՎԿԱԿ-2022-</w:t>
      </w:r>
      <w:r>
        <w:rPr>
          <w:rFonts w:ascii="GHEA Grapalat" w:hAnsi="GHEA Grapalat"/>
          <w:b/>
          <w:sz w:val="20"/>
          <w:szCs w:val="20"/>
          <w:lang w:val="af-ZA"/>
        </w:rPr>
        <w:t>88</w:t>
      </w:r>
      <w:r w:rsidRPr="005E294D">
        <w:rPr>
          <w:rFonts w:ascii="GHEA Grapalat" w:hAnsi="GHEA Grapalat"/>
          <w:b/>
          <w:sz w:val="20"/>
          <w:szCs w:val="20"/>
          <w:lang w:val="hy-AM"/>
        </w:rPr>
        <w:t>»</w:t>
      </w:r>
      <w:r w:rsidRPr="005E294D">
        <w:rPr>
          <w:rFonts w:ascii="GHEA Grapalat" w:hAnsi="GHEA Grapalat"/>
          <w:b/>
          <w:sz w:val="20"/>
          <w:szCs w:val="20"/>
          <w:lang w:val="af-ZA"/>
        </w:rPr>
        <w:t xml:space="preserve"> </w:t>
      </w:r>
      <w:r w:rsidRPr="005E294D">
        <w:rPr>
          <w:rFonts w:ascii="GHEA Grapalat" w:hAnsi="GHEA Grapalat" w:cs="Sylfaen"/>
          <w:sz w:val="20"/>
          <w:szCs w:val="20"/>
          <w:lang w:val="hy-AM"/>
        </w:rPr>
        <w:t>ծածկագրով</w:t>
      </w:r>
      <w:r w:rsidRPr="005E294D">
        <w:rPr>
          <w:rFonts w:ascii="GHEA Grapalat" w:hAnsi="GHEA Grapalat" w:cs="Sylfaen"/>
          <w:sz w:val="20"/>
          <w:szCs w:val="20"/>
          <w:lang w:val="af-ZA"/>
        </w:rPr>
        <w:t xml:space="preserve"> </w:t>
      </w:r>
    </w:p>
    <w:p w:rsidR="00763E59" w:rsidRPr="005E294D" w:rsidRDefault="00763E59" w:rsidP="00763E59">
      <w:pPr>
        <w:pStyle w:val="BodyText"/>
        <w:spacing w:after="0"/>
        <w:ind w:right="-6" w:firstLine="567"/>
        <w:contextualSpacing/>
        <w:jc w:val="right"/>
        <w:rPr>
          <w:rFonts w:ascii="GHEA Grapalat" w:hAnsi="GHEA Grapalat" w:cs="Sylfaen"/>
          <w:color w:val="000000"/>
          <w:sz w:val="20"/>
          <w:szCs w:val="20"/>
          <w:lang w:val="af-ZA"/>
        </w:rPr>
      </w:pPr>
      <w:r w:rsidRPr="005E294D">
        <w:rPr>
          <w:rFonts w:ascii="GHEA Grapalat" w:hAnsi="GHEA Grapalat" w:cs="Sylfaen"/>
          <w:color w:val="000000"/>
          <w:sz w:val="20"/>
          <w:szCs w:val="20"/>
          <w:lang w:val="hy-AM"/>
        </w:rPr>
        <w:t>գնանշման</w:t>
      </w:r>
      <w:r w:rsidRPr="005E294D">
        <w:rPr>
          <w:rFonts w:ascii="GHEA Grapalat" w:hAnsi="GHEA Grapalat" w:cs="Sylfaen"/>
          <w:color w:val="000000"/>
          <w:sz w:val="20"/>
          <w:szCs w:val="20"/>
          <w:lang w:val="af-ZA"/>
        </w:rPr>
        <w:t xml:space="preserve"> </w:t>
      </w:r>
      <w:r w:rsidRPr="005E294D">
        <w:rPr>
          <w:rFonts w:ascii="GHEA Grapalat" w:hAnsi="GHEA Grapalat" w:cs="Sylfaen"/>
          <w:color w:val="000000"/>
          <w:sz w:val="20"/>
          <w:szCs w:val="20"/>
          <w:lang w:val="hy-AM"/>
        </w:rPr>
        <w:t>հարցման</w:t>
      </w:r>
      <w:r w:rsidRPr="005E294D">
        <w:rPr>
          <w:rFonts w:ascii="GHEA Grapalat" w:hAnsi="GHEA Grapalat" w:cs="Sylfaen"/>
          <w:color w:val="000000"/>
          <w:sz w:val="20"/>
          <w:szCs w:val="20"/>
          <w:lang w:val="af-ZA"/>
        </w:rPr>
        <w:t xml:space="preserve"> </w:t>
      </w:r>
      <w:r w:rsidRPr="005E294D">
        <w:rPr>
          <w:rFonts w:ascii="GHEA Grapalat" w:hAnsi="GHEA Grapalat" w:cs="Sylfaen"/>
          <w:color w:val="000000"/>
          <w:sz w:val="20"/>
          <w:szCs w:val="20"/>
          <w:lang w:val="hy-AM"/>
        </w:rPr>
        <w:t>գնահատող</w:t>
      </w:r>
      <w:r w:rsidRPr="005E294D">
        <w:rPr>
          <w:rFonts w:ascii="GHEA Grapalat" w:hAnsi="GHEA Grapalat" w:cs="Sylfaen"/>
          <w:color w:val="000000"/>
          <w:sz w:val="20"/>
          <w:szCs w:val="20"/>
          <w:lang w:val="af-ZA"/>
        </w:rPr>
        <w:t xml:space="preserve"> </w:t>
      </w:r>
      <w:r w:rsidRPr="005E294D">
        <w:rPr>
          <w:rFonts w:ascii="GHEA Grapalat" w:hAnsi="GHEA Grapalat" w:cs="Sylfaen"/>
          <w:color w:val="000000"/>
          <w:sz w:val="20"/>
          <w:szCs w:val="20"/>
          <w:lang w:val="hy-AM"/>
        </w:rPr>
        <w:t>հանձնաժողովի</w:t>
      </w:r>
    </w:p>
    <w:p w:rsidR="00763E59" w:rsidRPr="00907C59" w:rsidRDefault="00763E59" w:rsidP="00763E59">
      <w:pPr>
        <w:pStyle w:val="BodyText"/>
        <w:spacing w:after="0"/>
        <w:ind w:right="-6" w:firstLine="567"/>
        <w:contextualSpacing/>
        <w:jc w:val="right"/>
        <w:rPr>
          <w:rFonts w:ascii="GHEA Grapalat" w:hAnsi="GHEA Grapalat"/>
          <w:color w:val="000000"/>
          <w:sz w:val="22"/>
          <w:lang w:val="af-ZA"/>
        </w:rPr>
      </w:pPr>
      <w:r w:rsidRPr="005E294D">
        <w:rPr>
          <w:rFonts w:ascii="GHEA Grapalat" w:hAnsi="GHEA Grapalat" w:cs="Sylfaen"/>
          <w:color w:val="000000"/>
          <w:sz w:val="22"/>
          <w:lang w:val="af-ZA"/>
        </w:rPr>
        <w:t xml:space="preserve"> </w:t>
      </w:r>
      <w:r w:rsidRPr="005E294D">
        <w:rPr>
          <w:rFonts w:ascii="GHEA Grapalat" w:hAnsi="GHEA Grapalat" w:cs="Sylfaen"/>
          <w:color w:val="000000"/>
          <w:sz w:val="20"/>
          <w:szCs w:val="20"/>
          <w:lang w:val="af-ZA"/>
        </w:rPr>
        <w:t>202</w:t>
      </w:r>
      <w:r w:rsidRPr="005E294D">
        <w:rPr>
          <w:rFonts w:ascii="GHEA Grapalat" w:hAnsi="GHEA Grapalat" w:cs="Sylfaen"/>
          <w:color w:val="000000"/>
          <w:sz w:val="20"/>
          <w:szCs w:val="20"/>
          <w:lang w:val="hy-AM"/>
        </w:rPr>
        <w:t>2</w:t>
      </w:r>
      <w:r w:rsidRPr="005E294D">
        <w:rPr>
          <w:rFonts w:ascii="GHEA Grapalat" w:hAnsi="GHEA Grapalat" w:cs="Sylfaen"/>
          <w:color w:val="000000"/>
          <w:sz w:val="20"/>
          <w:szCs w:val="20"/>
        </w:rPr>
        <w:t>թ</w:t>
      </w:r>
      <w:r w:rsidRPr="005E294D">
        <w:rPr>
          <w:rFonts w:ascii="GHEA Grapalat" w:hAnsi="GHEA Grapalat" w:cs="Times Armenian"/>
          <w:color w:val="000000"/>
          <w:sz w:val="20"/>
          <w:szCs w:val="20"/>
          <w:lang w:val="af-ZA"/>
        </w:rPr>
        <w:t>.</w:t>
      </w:r>
      <w:r w:rsidRPr="005E294D">
        <w:rPr>
          <w:rFonts w:ascii="GHEA Grapalat" w:hAnsi="GHEA Grapalat" w:cs="Times Armenian"/>
          <w:color w:val="000000"/>
          <w:sz w:val="20"/>
          <w:szCs w:val="20"/>
          <w:lang w:val="hy-AM"/>
        </w:rPr>
        <w:t xml:space="preserve"> </w:t>
      </w:r>
      <w:proofErr w:type="gramStart"/>
      <w:r w:rsidR="000A525A" w:rsidRPr="005E294D">
        <w:rPr>
          <w:rFonts w:ascii="GHEA Grapalat" w:hAnsi="GHEA Grapalat" w:cs="Times Armenian"/>
          <w:color w:val="000000"/>
          <w:sz w:val="20"/>
          <w:szCs w:val="20"/>
        </w:rPr>
        <w:t>նոյեմբերի</w:t>
      </w:r>
      <w:proofErr w:type="gramEnd"/>
      <w:r w:rsidRPr="005E294D">
        <w:rPr>
          <w:rFonts w:ascii="GHEA Grapalat" w:hAnsi="GHEA Grapalat" w:cs="Times Armenian"/>
          <w:color w:val="000000"/>
          <w:sz w:val="20"/>
          <w:szCs w:val="20"/>
          <w:lang w:val="hy-AM"/>
        </w:rPr>
        <w:t xml:space="preserve"> </w:t>
      </w:r>
      <w:r w:rsidR="000A525A" w:rsidRPr="005E294D">
        <w:rPr>
          <w:rFonts w:ascii="GHEA Grapalat" w:hAnsi="GHEA Grapalat" w:cs="Times Armenian"/>
          <w:color w:val="000000"/>
          <w:sz w:val="20"/>
          <w:szCs w:val="20"/>
          <w:lang w:val="af-ZA"/>
        </w:rPr>
        <w:t>1</w:t>
      </w:r>
      <w:r w:rsidR="005E294D" w:rsidRPr="005E294D">
        <w:rPr>
          <w:rFonts w:ascii="GHEA Grapalat" w:hAnsi="GHEA Grapalat" w:cs="Times Armenian"/>
          <w:color w:val="000000"/>
          <w:sz w:val="20"/>
          <w:szCs w:val="20"/>
          <w:lang w:val="af-ZA"/>
        </w:rPr>
        <w:t>6</w:t>
      </w:r>
      <w:r w:rsidRPr="005E294D">
        <w:rPr>
          <w:rFonts w:ascii="GHEA Grapalat" w:hAnsi="GHEA Grapalat" w:cs="Times Armenian"/>
          <w:color w:val="000000"/>
          <w:sz w:val="20"/>
          <w:szCs w:val="20"/>
          <w:lang w:val="hy-AM"/>
        </w:rPr>
        <w:t>-ի</w:t>
      </w:r>
      <w:r w:rsidRPr="005E294D">
        <w:rPr>
          <w:rFonts w:ascii="GHEA Grapalat" w:hAnsi="GHEA Grapalat" w:cs="Times Armenian"/>
          <w:color w:val="000000"/>
          <w:sz w:val="20"/>
          <w:szCs w:val="20"/>
          <w:vertAlign w:val="subscript"/>
          <w:lang w:val="af-ZA"/>
        </w:rPr>
        <w:t xml:space="preserve"> </w:t>
      </w:r>
      <w:r w:rsidRPr="005E294D">
        <w:rPr>
          <w:rFonts w:ascii="GHEA Grapalat" w:hAnsi="GHEA Grapalat" w:cs="Times Armenian"/>
          <w:color w:val="000000"/>
          <w:sz w:val="20"/>
          <w:szCs w:val="20"/>
          <w:lang w:val="af-ZA"/>
        </w:rPr>
        <w:t xml:space="preserve">N 1 </w:t>
      </w:r>
      <w:r w:rsidRPr="005E294D">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1B6B33" w:rsidRPr="002C2BE0" w:rsidRDefault="001B6B33" w:rsidP="001B6B33">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F0277" w:rsidRPr="00916E26" w:rsidRDefault="000F0277" w:rsidP="000F0277">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Pr>
          <w:rFonts w:ascii="GHEA Grapalat" w:hAnsi="GHEA Grapalat"/>
          <w:b/>
        </w:rPr>
        <w:t>ՔԻՄԻԱԿԱՆ</w:t>
      </w:r>
      <w:r w:rsidRPr="00663B00">
        <w:rPr>
          <w:rFonts w:ascii="GHEA Grapalat" w:hAnsi="GHEA Grapalat"/>
          <w:b/>
          <w:lang w:val="af-ZA"/>
        </w:rPr>
        <w:t xml:space="preserve"> </w:t>
      </w:r>
      <w:r>
        <w:rPr>
          <w:rFonts w:ascii="GHEA Grapalat" w:hAnsi="GHEA Grapalat"/>
          <w:b/>
        </w:rPr>
        <w:t>ՆՅՈՒԹԵՐԻ</w:t>
      </w:r>
      <w:r w:rsidRPr="00EF067A">
        <w:rPr>
          <w:rFonts w:ascii="GHEA Grapalat" w:hAnsi="GHEA Grapalat"/>
          <w:b/>
          <w:lang w:val="af-ZA"/>
        </w:rPr>
        <w:t xml:space="preserve"> </w:t>
      </w:r>
      <w:r>
        <w:rPr>
          <w:rFonts w:ascii="GHEA Grapalat" w:hAnsi="GHEA Grapalat"/>
          <w:b/>
          <w:lang w:val="af-ZA"/>
        </w:rPr>
        <w:t xml:space="preserve">ԵՎ ԼԱԲՈՐԱՏՈՐ ՊԱՐԱԳԱՆԵՐԻ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Pr="00D774E2" w:rsidRDefault="00096865" w:rsidP="00EF3662">
      <w:pPr>
        <w:ind w:firstLine="567"/>
        <w:jc w:val="both"/>
        <w:rPr>
          <w:rFonts w:ascii="GHEA Grapalat" w:hAnsi="GHEA Grapalat" w:cs="Sylfaen"/>
          <w:b/>
          <w:i/>
          <w:color w:val="FF0000"/>
          <w:sz w:val="22"/>
          <w:szCs w:val="22"/>
          <w:lang w:val="af-ZA"/>
        </w:rPr>
      </w:pPr>
      <w:r w:rsidRPr="00D774E2">
        <w:rPr>
          <w:rFonts w:ascii="GHEA Grapalat" w:hAnsi="GHEA Grapalat" w:cs="Sylfaen"/>
          <w:b/>
          <w:i/>
          <w:color w:val="FF0000"/>
          <w:sz w:val="22"/>
          <w:szCs w:val="22"/>
        </w:rPr>
        <w:t>Հարգելի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մասնակից</w:t>
      </w:r>
      <w:r w:rsidR="00677658" w:rsidRPr="00D774E2">
        <w:rPr>
          <w:rFonts w:ascii="GHEA Grapalat" w:hAnsi="GHEA Grapalat" w:cs="Sylfaen"/>
          <w:b/>
          <w:i/>
          <w:color w:val="FF0000"/>
          <w:sz w:val="22"/>
          <w:szCs w:val="22"/>
          <w:lang w:val="af-ZA"/>
        </w:rPr>
        <w:t xml:space="preserve"> </w:t>
      </w:r>
      <w:r w:rsidR="00884204" w:rsidRPr="00D774E2">
        <w:rPr>
          <w:rFonts w:ascii="GHEA Grapalat" w:hAnsi="GHEA Grapalat" w:cs="Sylfaen"/>
          <w:b/>
          <w:i/>
          <w:color w:val="FF0000"/>
          <w:sz w:val="22"/>
          <w:szCs w:val="22"/>
        </w:rPr>
        <w:t>ն</w:t>
      </w:r>
      <w:r w:rsidRPr="00D774E2">
        <w:rPr>
          <w:rFonts w:ascii="GHEA Grapalat" w:hAnsi="GHEA Grapalat" w:cs="Sylfaen"/>
          <w:b/>
          <w:i/>
          <w:color w:val="FF0000"/>
          <w:sz w:val="22"/>
          <w:szCs w:val="22"/>
        </w:rPr>
        <w:t>ախքան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կազմելը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և</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ներկայացնելը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խնդրում</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ենք</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մանրամասնորեն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ուսումնասիրել</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սույն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քանի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որ</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հրավերին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չհամապատասխանող</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ենթակա</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մերժման</w:t>
      </w:r>
      <w:r w:rsidR="0046586E" w:rsidRPr="00D774E2">
        <w:rPr>
          <w:rFonts w:ascii="GHEA Grapalat" w:hAnsi="GHEA Grapalat" w:cs="Sylfaen"/>
          <w:b/>
          <w:i/>
          <w:color w:val="FF0000"/>
          <w:sz w:val="22"/>
          <w:szCs w:val="22"/>
          <w:lang w:val="af-ZA"/>
        </w:rPr>
        <w:t xml:space="preserve">: </w:t>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76B57" w:rsidRPr="00692902" w:rsidRDefault="00C76B57" w:rsidP="00C76B57">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Pr>
          <w:rFonts w:ascii="GHEA Grapalat" w:hAnsi="GHEA Grapalat" w:cs="Sylfaen"/>
          <w:b/>
          <w:sz w:val="20"/>
          <w:szCs w:val="20"/>
          <w:lang w:val="af-ZA"/>
        </w:rPr>
        <w:t>ՔԻՄԻԱԿԱՆ ՆՅՈՒԹԵՐԻ ԵՎ ԼԱԲՈՐԱՏՈՐ ՊԱՐԱԳԱՆԵՐԻ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D03375"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D51291">
        <w:rPr>
          <w:rFonts w:ascii="GHEA Grapalat" w:hAnsi="GHEA Grapalat" w:cs="Sylfaen"/>
          <w:b/>
          <w:sz w:val="20"/>
          <w:lang w:val="hy-AM"/>
        </w:rPr>
        <w:t>ԳՆԱՆՇՄԱՆ ՀԱՐՑՄԱՆ</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ՀԱՅՏԸ</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ՊԱՏՐԱՍՏԵԼՈՒ</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B17F56" w:rsidRDefault="00B17F56" w:rsidP="00EF3662">
      <w:pPr>
        <w:jc w:val="both"/>
        <w:rPr>
          <w:rFonts w:ascii="GHEA Grapalat" w:hAnsi="GHEA Grapalat"/>
          <w:sz w:val="20"/>
          <w:lang w:val="af-ZA"/>
        </w:rPr>
      </w:pPr>
    </w:p>
    <w:p w:rsidR="00B17F56" w:rsidRDefault="00096865" w:rsidP="00B17F56">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17F56" w:rsidRPr="006E356D">
        <w:rPr>
          <w:rFonts w:ascii="GHEA Grapalat" w:hAnsi="GHEA Grapalat"/>
          <w:b/>
          <w:sz w:val="20"/>
          <w:szCs w:val="20"/>
          <w:lang w:val="hy-AM"/>
        </w:rPr>
        <w:t>«</w:t>
      </w:r>
      <w:r w:rsidR="00B17F56">
        <w:rPr>
          <w:rFonts w:ascii="GHEA Grapalat" w:hAnsi="GHEA Grapalat"/>
          <w:b/>
          <w:sz w:val="20"/>
          <w:szCs w:val="20"/>
          <w:lang w:val="af-ZA"/>
        </w:rPr>
        <w:t>ԳՀԱՊՁԲ-ՀՎԿԱԿ-2022-88</w:t>
      </w:r>
      <w:r w:rsidR="00B17F56" w:rsidRPr="006E356D">
        <w:rPr>
          <w:rFonts w:ascii="GHEA Grapalat" w:hAnsi="GHEA Grapalat"/>
          <w:b/>
          <w:sz w:val="20"/>
          <w:szCs w:val="20"/>
          <w:lang w:val="hy-AM"/>
        </w:rPr>
        <w:t xml:space="preserve">» </w:t>
      </w:r>
      <w:r w:rsidR="00B17F56" w:rsidRPr="006E356D">
        <w:rPr>
          <w:rFonts w:ascii="GHEA Grapalat" w:hAnsi="GHEA Grapalat" w:cs="Sylfaen"/>
          <w:sz w:val="20"/>
        </w:rPr>
        <w:t>ծածկա</w:t>
      </w:r>
      <w:r w:rsidR="00B17F56" w:rsidRPr="006E356D">
        <w:rPr>
          <w:rFonts w:ascii="GHEA Grapalat" w:hAnsi="GHEA Grapalat" w:cs="Times Armenian"/>
          <w:sz w:val="20"/>
        </w:rPr>
        <w:t>գ</w:t>
      </w:r>
      <w:r w:rsidR="00B17F56" w:rsidRPr="006E356D">
        <w:rPr>
          <w:rFonts w:ascii="GHEA Grapalat" w:hAnsi="GHEA Grapalat" w:cs="Sylfaen"/>
          <w:sz w:val="20"/>
        </w:rPr>
        <w:t>րով</w:t>
      </w:r>
      <w:r w:rsidR="00B17F56" w:rsidRPr="00A71D81">
        <w:rPr>
          <w:rFonts w:ascii="GHEA Grapalat" w:hAnsi="GHEA Grapalat"/>
          <w:sz w:val="20"/>
          <w:lang w:val="af-ZA"/>
        </w:rPr>
        <w:t xml:space="preserve"> </w:t>
      </w:r>
      <w:r w:rsidR="00B17F56" w:rsidRPr="00A71D81">
        <w:rPr>
          <w:rFonts w:ascii="GHEA Grapalat" w:hAnsi="GHEA Grapalat" w:cs="Sylfaen"/>
          <w:sz w:val="20"/>
        </w:rPr>
        <w:t>անցկացվող</w:t>
      </w:r>
      <w:r w:rsidR="00B17F56" w:rsidRPr="00A71D81">
        <w:rPr>
          <w:rFonts w:ascii="GHEA Grapalat" w:hAnsi="GHEA Grapalat" w:cs="Times Armenian"/>
          <w:sz w:val="20"/>
          <w:lang w:val="af-ZA"/>
        </w:rPr>
        <w:t xml:space="preserve"> </w:t>
      </w:r>
      <w:r w:rsidR="00B17F56">
        <w:rPr>
          <w:rFonts w:ascii="GHEA Grapalat" w:hAnsi="GHEA Grapalat" w:cs="Sylfaen"/>
          <w:sz w:val="20"/>
          <w:lang w:val="hy-AM"/>
        </w:rPr>
        <w:t>գնանշման հարցման</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այսուհետև</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ընթացակար</w:t>
      </w:r>
      <w:r w:rsidR="00B17F56" w:rsidRPr="00A71D81">
        <w:rPr>
          <w:rFonts w:ascii="GHEA Grapalat" w:hAnsi="GHEA Grapalat" w:cs="Times Armenian"/>
          <w:sz w:val="20"/>
        </w:rPr>
        <w:t>գ</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հայտարարության</w:t>
      </w:r>
      <w:r w:rsidR="00B17F56" w:rsidRPr="00A71D81">
        <w:rPr>
          <w:rFonts w:ascii="GHEA Grapalat" w:hAnsi="GHEA Grapalat" w:cs="Times Armenian"/>
          <w:sz w:val="20"/>
          <w:lang w:val="af-ZA"/>
        </w:rPr>
        <w:t>։</w:t>
      </w:r>
    </w:p>
    <w:p w:rsidR="00096865" w:rsidRPr="00A71D81" w:rsidRDefault="00096865" w:rsidP="00B17F56">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B5F97" w:rsidRPr="00A71D81">
        <w:rPr>
          <w:rFonts w:ascii="GHEA Grapalat" w:hAnsi="GHEA Grapalat" w:cs="Sylfaen"/>
          <w:sz w:val="20"/>
        </w:rPr>
        <w:t>ունի</w:t>
      </w:r>
      <w:r w:rsidR="008B5F97" w:rsidRPr="00A71D81">
        <w:rPr>
          <w:rFonts w:ascii="GHEA Grapalat" w:hAnsi="GHEA Grapalat" w:cs="Times Armenian"/>
          <w:sz w:val="20"/>
          <w:lang w:val="af-ZA"/>
        </w:rPr>
        <w:t xml:space="preserve"> </w:t>
      </w:r>
      <w:r w:rsidR="008B5F97" w:rsidRPr="00D86B1F">
        <w:rPr>
          <w:rFonts w:ascii="GHEA Grapalat" w:hAnsi="GHEA Grapalat"/>
          <w:b/>
          <w:sz w:val="20"/>
          <w:szCs w:val="20"/>
          <w:lang w:val="af-ZA"/>
        </w:rPr>
        <w:t>«Հիվանդությունների վերահսկման և կանխարգելման ազգային կենտրոն» ՊՈԱԿ</w:t>
      </w:r>
      <w:r w:rsidR="008B5F97">
        <w:rPr>
          <w:rFonts w:ascii="GHEA Grapalat" w:hAnsi="GHEA Grapalat"/>
          <w:sz w:val="20"/>
          <w:lang w:val="hy-AM"/>
        </w:rPr>
        <w:t>-</w:t>
      </w:r>
      <w:r w:rsidR="008B5F97" w:rsidRPr="00AE2768">
        <w:rPr>
          <w:rFonts w:ascii="GHEA Grapalat" w:hAnsi="GHEA Grapalat"/>
          <w:sz w:val="20"/>
        </w:rPr>
        <w:t>ի</w:t>
      </w:r>
      <w:r w:rsidR="008B5F97"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D45A7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D45A73" w:rsidRPr="00D86B1F">
        <w:rPr>
          <w:rFonts w:ascii="GHEA Grapalat" w:hAnsi="GHEA Grapalat"/>
          <w:b/>
          <w:color w:val="000000"/>
        </w:rPr>
        <w:t>procurement@ncdc.am</w:t>
      </w:r>
      <w:r w:rsidR="00D45A7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9D6E58" w:rsidRPr="00325E88" w:rsidRDefault="009D6E58" w:rsidP="00325E88">
      <w:pPr>
        <w:pStyle w:val="ListParagraph"/>
        <w:numPr>
          <w:ilvl w:val="1"/>
          <w:numId w:val="32"/>
        </w:numPr>
        <w:ind w:left="0" w:firstLine="284"/>
        <w:rPr>
          <w:sz w:val="20"/>
          <w:szCs w:val="20"/>
          <w:lang w:val="af-ZA"/>
        </w:rPr>
      </w:pPr>
      <w:r w:rsidRPr="00325E88">
        <w:rPr>
          <w:rFonts w:ascii="GHEA Grapalat" w:hAnsi="GHEA Grapalat" w:cs="Sylfaen"/>
          <w:sz w:val="20"/>
          <w:szCs w:val="20"/>
        </w:rPr>
        <w:t>Գնման</w:t>
      </w:r>
      <w:r w:rsidRPr="00325E88">
        <w:rPr>
          <w:rFonts w:ascii="GHEA Grapalat" w:hAnsi="GHEA Grapalat" w:cs="Sylfaen"/>
          <w:sz w:val="20"/>
          <w:szCs w:val="20"/>
          <w:lang w:val="af-ZA"/>
        </w:rPr>
        <w:t xml:space="preserve"> </w:t>
      </w:r>
      <w:r w:rsidRPr="00325E88">
        <w:rPr>
          <w:rFonts w:ascii="GHEA Grapalat" w:hAnsi="GHEA Grapalat" w:cs="Sylfaen"/>
          <w:sz w:val="20"/>
          <w:szCs w:val="20"/>
        </w:rPr>
        <w:t>առարկա</w:t>
      </w:r>
      <w:r w:rsidRPr="00325E88">
        <w:rPr>
          <w:rFonts w:ascii="GHEA Grapalat" w:hAnsi="GHEA Grapalat" w:cs="Sylfaen"/>
          <w:sz w:val="20"/>
          <w:szCs w:val="20"/>
          <w:lang w:val="af-ZA"/>
        </w:rPr>
        <w:t xml:space="preserve"> </w:t>
      </w:r>
      <w:r w:rsidRPr="00325E88">
        <w:rPr>
          <w:rFonts w:ascii="GHEA Grapalat" w:hAnsi="GHEA Grapalat" w:cs="Sylfaen"/>
          <w:sz w:val="20"/>
          <w:szCs w:val="20"/>
        </w:rPr>
        <w:t>է</w:t>
      </w:r>
      <w:r w:rsidRPr="00325E88">
        <w:rPr>
          <w:rFonts w:ascii="GHEA Grapalat" w:hAnsi="GHEA Grapalat" w:cs="Sylfaen"/>
          <w:sz w:val="20"/>
          <w:szCs w:val="20"/>
          <w:lang w:val="af-ZA"/>
        </w:rPr>
        <w:t xml:space="preserve"> </w:t>
      </w:r>
      <w:r w:rsidRPr="00325E88">
        <w:rPr>
          <w:rFonts w:ascii="GHEA Grapalat" w:hAnsi="GHEA Grapalat" w:cs="Sylfaen"/>
          <w:sz w:val="20"/>
          <w:szCs w:val="20"/>
        </w:rPr>
        <w:t>հանդիսանում</w:t>
      </w:r>
      <w:r w:rsidRPr="00325E88">
        <w:rPr>
          <w:rFonts w:ascii="GHEA Grapalat" w:hAnsi="GHEA Grapalat" w:cs="Sylfaen"/>
          <w:sz w:val="20"/>
          <w:szCs w:val="20"/>
          <w:lang w:val="af-ZA"/>
        </w:rPr>
        <w:t xml:space="preserve"> </w:t>
      </w:r>
      <w:r w:rsidRPr="00325E88">
        <w:rPr>
          <w:rFonts w:ascii="GHEA Grapalat" w:hAnsi="GHEA Grapalat"/>
          <w:b/>
          <w:sz w:val="20"/>
          <w:szCs w:val="20"/>
          <w:lang w:val="af-ZA"/>
        </w:rPr>
        <w:t>«Հիվանդությունների վերահսկման և կանխարգելման ազգային կենտրոն» ՊՈԱԿ</w:t>
      </w:r>
      <w:r w:rsidRPr="00325E88">
        <w:rPr>
          <w:rFonts w:ascii="GHEA Grapalat" w:hAnsi="GHEA Grapalat"/>
          <w:sz w:val="20"/>
          <w:szCs w:val="20"/>
          <w:lang w:val="hy-AM"/>
        </w:rPr>
        <w:t>-</w:t>
      </w:r>
      <w:r w:rsidRPr="00325E88">
        <w:rPr>
          <w:rFonts w:ascii="GHEA Grapalat" w:hAnsi="GHEA Grapalat"/>
          <w:sz w:val="20"/>
          <w:szCs w:val="20"/>
        </w:rPr>
        <w:t>ի</w:t>
      </w:r>
      <w:r w:rsidRPr="00325E88">
        <w:rPr>
          <w:rFonts w:ascii="GHEA Grapalat" w:hAnsi="GHEA Grapalat" w:cs="Sylfaen"/>
          <w:sz w:val="20"/>
          <w:szCs w:val="20"/>
          <w:lang w:val="af-ZA"/>
        </w:rPr>
        <w:t xml:space="preserve"> </w:t>
      </w:r>
      <w:r w:rsidRPr="00325E88">
        <w:rPr>
          <w:rFonts w:ascii="GHEA Grapalat" w:hAnsi="GHEA Grapalat" w:cs="Sylfaen"/>
          <w:sz w:val="20"/>
          <w:szCs w:val="20"/>
        </w:rPr>
        <w:t>կարիքների</w:t>
      </w:r>
      <w:r w:rsidRPr="00325E88">
        <w:rPr>
          <w:rFonts w:ascii="GHEA Grapalat" w:hAnsi="GHEA Grapalat" w:cs="Times Armenian"/>
          <w:sz w:val="20"/>
          <w:szCs w:val="20"/>
          <w:lang w:val="af-ZA"/>
        </w:rPr>
        <w:t xml:space="preserve"> </w:t>
      </w:r>
      <w:r w:rsidRPr="00325E88">
        <w:rPr>
          <w:rFonts w:ascii="GHEA Grapalat" w:hAnsi="GHEA Grapalat" w:cs="Sylfaen"/>
          <w:sz w:val="20"/>
          <w:szCs w:val="20"/>
        </w:rPr>
        <w:t>համար</w:t>
      </w:r>
      <w:r w:rsidRPr="00325E88">
        <w:rPr>
          <w:rFonts w:ascii="GHEA Grapalat" w:hAnsi="GHEA Grapalat" w:cs="Times Armenian"/>
          <w:sz w:val="20"/>
          <w:szCs w:val="20"/>
          <w:lang w:val="af-ZA"/>
        </w:rPr>
        <w:t xml:space="preserve">` </w:t>
      </w:r>
      <w:r w:rsidRPr="00325E88">
        <w:rPr>
          <w:rFonts w:ascii="GHEA Grapalat" w:hAnsi="GHEA Grapalat"/>
          <w:b/>
          <w:sz w:val="20"/>
          <w:szCs w:val="20"/>
          <w:lang w:val="af-ZA"/>
        </w:rPr>
        <w:t xml:space="preserve">քիմիական նյութերի և լաբորատոր պարագաների </w:t>
      </w:r>
      <w:r w:rsidRPr="00325E88">
        <w:rPr>
          <w:rFonts w:ascii="GHEA Grapalat" w:hAnsi="GHEA Grapalat"/>
          <w:sz w:val="20"/>
          <w:szCs w:val="20"/>
        </w:rPr>
        <w:t>ձեռքբերումը</w:t>
      </w:r>
      <w:r w:rsidRPr="00325E88">
        <w:rPr>
          <w:rFonts w:ascii="GHEA Grapalat" w:hAnsi="GHEA Grapalat"/>
          <w:sz w:val="20"/>
          <w:szCs w:val="20"/>
          <w:lang w:val="af-ZA"/>
        </w:rPr>
        <w:t xml:space="preserve"> (</w:t>
      </w:r>
      <w:r w:rsidRPr="00325E88">
        <w:rPr>
          <w:rFonts w:ascii="GHEA Grapalat" w:hAnsi="GHEA Grapalat"/>
          <w:sz w:val="20"/>
          <w:szCs w:val="20"/>
        </w:rPr>
        <w:t>այսուհետ</w:t>
      </w:r>
      <w:r w:rsidRPr="00325E88">
        <w:rPr>
          <w:rFonts w:ascii="GHEA Grapalat" w:hAnsi="GHEA Grapalat"/>
          <w:sz w:val="20"/>
          <w:szCs w:val="20"/>
          <w:lang w:val="af-ZA"/>
        </w:rPr>
        <w:t xml:space="preserve">` </w:t>
      </w:r>
      <w:r w:rsidRPr="00325E88">
        <w:rPr>
          <w:rFonts w:ascii="GHEA Grapalat" w:hAnsi="GHEA Grapalat"/>
          <w:sz w:val="20"/>
          <w:szCs w:val="20"/>
        </w:rPr>
        <w:t>նաև</w:t>
      </w:r>
      <w:r w:rsidRPr="00325E88">
        <w:rPr>
          <w:rFonts w:ascii="GHEA Grapalat" w:hAnsi="GHEA Grapalat"/>
          <w:sz w:val="20"/>
          <w:szCs w:val="20"/>
          <w:lang w:val="af-ZA"/>
        </w:rPr>
        <w:t xml:space="preserve"> </w:t>
      </w:r>
      <w:r w:rsidRPr="00325E88">
        <w:rPr>
          <w:rFonts w:ascii="GHEA Grapalat" w:hAnsi="GHEA Grapalat"/>
          <w:sz w:val="20"/>
          <w:szCs w:val="20"/>
        </w:rPr>
        <w:t>ապրանք</w:t>
      </w:r>
      <w:r w:rsidRPr="00325E88">
        <w:rPr>
          <w:rFonts w:ascii="GHEA Grapalat" w:hAnsi="GHEA Grapalat"/>
          <w:sz w:val="20"/>
          <w:szCs w:val="20"/>
          <w:lang w:val="af-ZA"/>
        </w:rPr>
        <w:t xml:space="preserve">), </w:t>
      </w:r>
      <w:r w:rsidRPr="00325E88">
        <w:rPr>
          <w:rFonts w:ascii="GHEA Grapalat" w:hAnsi="GHEA Grapalat"/>
          <w:sz w:val="20"/>
          <w:szCs w:val="20"/>
        </w:rPr>
        <w:t>որոնք</w:t>
      </w:r>
      <w:r w:rsidRPr="00325E88">
        <w:rPr>
          <w:rFonts w:ascii="GHEA Grapalat" w:hAnsi="GHEA Grapalat"/>
          <w:sz w:val="20"/>
          <w:szCs w:val="20"/>
          <w:lang w:val="af-ZA"/>
        </w:rPr>
        <w:t xml:space="preserve"> </w:t>
      </w:r>
      <w:r w:rsidRPr="00325E88">
        <w:rPr>
          <w:rFonts w:ascii="GHEA Grapalat" w:hAnsi="GHEA Grapalat"/>
          <w:sz w:val="20"/>
          <w:szCs w:val="20"/>
        </w:rPr>
        <w:t>խմբավորված</w:t>
      </w:r>
      <w:r w:rsidRPr="00325E88">
        <w:rPr>
          <w:rFonts w:ascii="GHEA Grapalat" w:hAnsi="GHEA Grapalat"/>
          <w:sz w:val="20"/>
          <w:szCs w:val="20"/>
          <w:lang w:val="af-ZA"/>
        </w:rPr>
        <w:t xml:space="preserve"> </w:t>
      </w:r>
      <w:r w:rsidRPr="00325E88">
        <w:rPr>
          <w:rFonts w:ascii="GHEA Grapalat" w:hAnsi="GHEA Grapalat"/>
          <w:b/>
          <w:sz w:val="20"/>
          <w:szCs w:val="20"/>
        </w:rPr>
        <w:t>են</w:t>
      </w:r>
      <w:r w:rsidRPr="00325E88">
        <w:rPr>
          <w:rFonts w:ascii="GHEA Grapalat" w:hAnsi="GHEA Grapalat"/>
          <w:b/>
          <w:sz w:val="20"/>
          <w:szCs w:val="20"/>
          <w:lang w:val="af-ZA"/>
        </w:rPr>
        <w:t xml:space="preserve"> 41</w:t>
      </w:r>
      <w:r w:rsidRPr="00325E88">
        <w:rPr>
          <w:rFonts w:ascii="GHEA Grapalat" w:hAnsi="GHEA Grapalat"/>
          <w:b/>
          <w:sz w:val="20"/>
          <w:szCs w:val="20"/>
          <w:lang w:val="hy-AM"/>
        </w:rPr>
        <w:t xml:space="preserve"> </w:t>
      </w:r>
      <w:r w:rsidRPr="00325E88">
        <w:rPr>
          <w:rFonts w:ascii="GHEA Grapalat" w:hAnsi="GHEA Grapalat" w:cs="Sylfaen"/>
          <w:b/>
          <w:sz w:val="20"/>
          <w:szCs w:val="20"/>
        </w:rPr>
        <w:t>չափաբաժին</w:t>
      </w:r>
      <w:r w:rsidRPr="00325E88">
        <w:rPr>
          <w:rFonts w:ascii="GHEA Grapalat" w:hAnsi="GHEA Grapalat" w:cs="Sylfaen"/>
          <w:b/>
          <w:sz w:val="20"/>
          <w:szCs w:val="20"/>
          <w:lang w:val="hy-AM"/>
        </w:rPr>
        <w:t>ն</w:t>
      </w:r>
      <w:r w:rsidRPr="00325E88">
        <w:rPr>
          <w:rFonts w:ascii="GHEA Grapalat" w:hAnsi="GHEA Grapalat" w:cs="Sylfaen"/>
          <w:b/>
          <w:sz w:val="20"/>
          <w:szCs w:val="20"/>
        </w:rPr>
        <w:t>երում</w:t>
      </w:r>
    </w:p>
    <w:p w:rsidR="009D6E58" w:rsidRPr="009D6E58" w:rsidRDefault="009D6E58" w:rsidP="009D6E58">
      <w:pPr>
        <w:ind w:left="567"/>
        <w:rPr>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341B41" w:rsidRPr="008F04EA" w:rsidTr="00EF4524">
        <w:trPr>
          <w:trHeight w:val="480"/>
        </w:trPr>
        <w:tc>
          <w:tcPr>
            <w:tcW w:w="1985" w:type="dxa"/>
            <w:gridSpan w:val="2"/>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341B41" w:rsidRPr="008F04EA" w:rsidTr="00EF4524">
        <w:trPr>
          <w:trHeight w:val="292"/>
        </w:trPr>
        <w:tc>
          <w:tcPr>
            <w:tcW w:w="426" w:type="dxa"/>
            <w:vAlign w:val="center"/>
          </w:tcPr>
          <w:p w:rsidR="00341B41" w:rsidRPr="008F04EA" w:rsidRDefault="00341B41" w:rsidP="00EF4524">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341B41" w:rsidRPr="008F04EA" w:rsidRDefault="00341B41" w:rsidP="00EF4524">
            <w:pPr>
              <w:pStyle w:val="BodyTextIndent2"/>
              <w:spacing w:line="240" w:lineRule="auto"/>
              <w:ind w:firstLine="0"/>
              <w:jc w:val="center"/>
              <w:rPr>
                <w:rFonts w:ascii="GHEA Grapalat" w:hAnsi="GHEA Grapalat"/>
                <w:b/>
                <w:bCs/>
                <w:iCs/>
              </w:rPr>
            </w:pP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Բլաուրոկի միջավայր` բիֆիդոբակտերիաների աճեցման համար</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27</w:t>
            </w:r>
            <w:r>
              <w:rPr>
                <w:rFonts w:ascii="GHEA Grapalat" w:hAnsi="GHEA Grapalat" w:cs="Calibri"/>
                <w:sz w:val="20"/>
                <w:szCs w:val="20"/>
              </w:rPr>
              <w:t xml:space="preserve"> </w:t>
            </w:r>
            <w:r w:rsidRPr="008F04EA">
              <w:rPr>
                <w:rFonts w:ascii="GHEA Grapalat" w:hAnsi="GHEA Grapalat" w:cs="Calibri"/>
                <w:sz w:val="20"/>
                <w:szCs w:val="20"/>
              </w:rPr>
              <w:t>500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Միջավայր մանրէների շարժունակությունը որոշելու համար՝ Motility medium</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B. cereus-ի աճեցման PEMBA միջավայր՝ բացիլուս ցերեուս ագարի համար հավելումով</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Կորինեբակտերիաների աճեցման և հայտնաբերման Հոյլի միջավայրի հիմք</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 xml:space="preserve">Դիֆթերիայի հարուցիչների թունածնության որոշման ագարի հիմք (Էլեկի թեստի իրականացման համար) </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180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Մենինգակոկային ագար՝ լինկոմիցին հիդրոքլորիդի հակամանրէային դեղի սրվակների հավելումով</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80</w:t>
            </w:r>
            <w:r>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Յերսինիոզային սելեկտիվ արգանակի հիմք՝ հավելումով</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OXFORD ագարի հիմք լիստերիաների աճեցման համար՝ հավելումով</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PALCAM ագարի հիմք լիստերիաների աճեցման համար՝ հավելումով</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ALOA քրոմոգեն ագարի հիմք  լիստերիաների աճեցման համար (ագարի հիմք ըստ Օտավիանի-Ագոստիի)` հավելումներով</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SCDLP արգանակ՝ Տրիպտիկ սոյայի լեցիտինով և տվինով արգանակ</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12 </w:t>
            </w:r>
            <w:r w:rsidRPr="008F04EA">
              <w:rPr>
                <w:rFonts w:ascii="GHEA Grapalat" w:hAnsi="GHEA Grapalat" w:cs="Calibri"/>
                <w:sz w:val="20"/>
                <w:szCs w:val="20"/>
              </w:rPr>
              <w:t>750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TCBS ագար</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130</w:t>
            </w:r>
            <w:r>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Լեգիոնելաների աճեցման համար բուֆերացված ածխա-դրոժային ագարի և աճի ու ընտրողական հավելումների լրակազմ</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40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Enterobacter sakazakii տարբերակման (ESIA) ագար</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890</w:t>
            </w:r>
            <w:r>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BSC - պրոպիոնատ ագարի հիմք՝ հավելումով</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16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V և X գործոններով սկավառակների լրակազմ</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10 </w:t>
            </w:r>
            <w:r w:rsidRPr="008F04EA">
              <w:rPr>
                <w:rFonts w:ascii="GHEA Grapalat" w:hAnsi="GHEA Grapalat" w:cs="Calibri"/>
                <w:sz w:val="20"/>
                <w:szCs w:val="20"/>
              </w:rPr>
              <w:t>800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Ձիու շիճուկ նորմալ</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DD7E97" w:rsidP="00DD7E97">
            <w:pPr>
              <w:jc w:val="center"/>
              <w:rPr>
                <w:rFonts w:ascii="GHEA Grapalat" w:hAnsi="GHEA Grapalat" w:cs="Calibri"/>
                <w:sz w:val="20"/>
                <w:szCs w:val="20"/>
              </w:rPr>
            </w:pPr>
            <w:r>
              <w:rPr>
                <w:rFonts w:ascii="GHEA Grapalat" w:hAnsi="GHEA Grapalat" w:cs="Calibri"/>
                <w:sz w:val="20"/>
                <w:szCs w:val="20"/>
              </w:rPr>
              <w:t>4</w:t>
            </w:r>
            <w:r w:rsidR="00341B41">
              <w:rPr>
                <w:rFonts w:ascii="GHEA Grapalat" w:hAnsi="GHEA Grapalat" w:cs="Calibri"/>
                <w:sz w:val="20"/>
                <w:szCs w:val="20"/>
              </w:rPr>
              <w:t xml:space="preserve"> </w:t>
            </w:r>
            <w:r>
              <w:rPr>
                <w:rFonts w:ascii="GHEA Grapalat" w:hAnsi="GHEA Grapalat" w:cs="Calibri"/>
                <w:sz w:val="20"/>
                <w:szCs w:val="20"/>
              </w:rPr>
              <w:t>0</w:t>
            </w:r>
            <w:r w:rsidR="00341B41" w:rsidRPr="008F04EA">
              <w:rPr>
                <w:rFonts w:ascii="GHEA Grapalat" w:hAnsi="GHEA Grapalat" w:cs="Calibri"/>
                <w:sz w:val="20"/>
                <w:szCs w:val="20"/>
              </w:rPr>
              <w:t>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Հեղուկ վազելին</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Legionella pneumophila serogroup 1 լիոֆիլիզացված շտամ</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260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Լատեքս ռեագենտների հավաքածու Լեգիոնելա պնևմաֆիլայի շճատարբերակման / նույնականացման համար</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2 </w:t>
            </w:r>
            <w:r w:rsidRPr="008F04EA">
              <w:rPr>
                <w:rFonts w:ascii="GHEA Grapalat" w:hAnsi="GHEA Grapalat" w:cs="Calibri"/>
                <w:sz w:val="20"/>
                <w:szCs w:val="20"/>
              </w:rPr>
              <w:t>800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L-տրիպտոֆան</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sidRPr="008F04EA">
              <w:rPr>
                <w:rFonts w:ascii="GHEA Grapalat" w:hAnsi="GHEA Grapalat" w:cs="Calibri"/>
                <w:sz w:val="20"/>
                <w:szCs w:val="20"/>
              </w:rPr>
              <w:t>130</w:t>
            </w:r>
            <w:r>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Էսկուլին հիդրատ</w:t>
            </w: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341B41" w:rsidP="00EF4524">
            <w:pPr>
              <w:jc w:val="center"/>
              <w:rPr>
                <w:rFonts w:ascii="GHEA Grapalat" w:hAnsi="GHEA Grapalat" w:cs="Calibri"/>
                <w:sz w:val="20"/>
                <w:szCs w:val="20"/>
              </w:rPr>
            </w:pPr>
            <w:r>
              <w:rPr>
                <w:rFonts w:ascii="GHEA Grapalat" w:hAnsi="GHEA Grapalat" w:cs="Calibri"/>
                <w:sz w:val="20"/>
                <w:szCs w:val="20"/>
              </w:rPr>
              <w:t xml:space="preserve">240 </w:t>
            </w:r>
            <w:r w:rsidRPr="008F04EA">
              <w:rPr>
                <w:rFonts w:ascii="GHEA Grapalat" w:hAnsi="GHEA Grapalat" w:cs="Calibri"/>
                <w:sz w:val="20"/>
                <w:szCs w:val="20"/>
              </w:rPr>
              <w:t>000</w:t>
            </w:r>
          </w:p>
        </w:tc>
        <w:tc>
          <w:tcPr>
            <w:tcW w:w="8221" w:type="dxa"/>
            <w:vAlign w:val="center"/>
          </w:tcPr>
          <w:p w:rsidR="00341B41" w:rsidRPr="008F04EA" w:rsidRDefault="00341B41" w:rsidP="00EF4524">
            <w:pPr>
              <w:rPr>
                <w:rFonts w:ascii="GHEA Grapalat" w:hAnsi="GHEA Grapalat" w:cs="Calibri"/>
                <w:sz w:val="20"/>
                <w:szCs w:val="20"/>
              </w:rPr>
            </w:pPr>
            <w:r w:rsidRPr="008F04EA">
              <w:rPr>
                <w:rFonts w:ascii="GHEA Grapalat" w:hAnsi="GHEA Grapalat" w:cs="Calibri"/>
                <w:sz w:val="20"/>
                <w:szCs w:val="20"/>
              </w:rPr>
              <w:t>PYR-թեստ - հավաքածու</w:t>
            </w:r>
          </w:p>
        </w:tc>
      </w:tr>
      <w:tr w:rsidR="00341B41" w:rsidRPr="002E1B5B"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Default="00341B41" w:rsidP="00EF4524">
            <w:pPr>
              <w:jc w:val="center"/>
              <w:rPr>
                <w:rFonts w:ascii="GHEA Grapalat" w:hAnsi="GHEA Grapalat" w:cs="Calibri"/>
                <w:sz w:val="20"/>
                <w:szCs w:val="20"/>
              </w:rPr>
            </w:pPr>
            <w:r>
              <w:rPr>
                <w:rFonts w:ascii="GHEA Grapalat" w:hAnsi="GHEA Grapalat" w:cs="Calibri"/>
                <w:sz w:val="20"/>
                <w:szCs w:val="20"/>
              </w:rPr>
              <w:t>0</w:t>
            </w:r>
          </w:p>
        </w:tc>
        <w:tc>
          <w:tcPr>
            <w:tcW w:w="8221" w:type="dxa"/>
          </w:tcPr>
          <w:p w:rsidR="00341B41" w:rsidRPr="002E1B5B" w:rsidRDefault="00341B41" w:rsidP="00EF4524">
            <w:pPr>
              <w:rPr>
                <w:rFonts w:ascii="GHEA Grapalat" w:hAnsi="GHEA Grapalat" w:cs="Calibri"/>
                <w:sz w:val="20"/>
                <w:szCs w:val="20"/>
              </w:rPr>
            </w:pPr>
            <w:r w:rsidRPr="002E1B5B">
              <w:rPr>
                <w:rFonts w:ascii="GHEA Grapalat" w:hAnsi="GHEA Grapalat" w:cs="Calibri"/>
                <w:sz w:val="20"/>
                <w:szCs w:val="20"/>
              </w:rPr>
              <w:t>Candida քրոմոգեն ագարի հիմք</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906D05" w:rsidP="00EF4524">
            <w:pPr>
              <w:jc w:val="center"/>
              <w:rPr>
                <w:rFonts w:ascii="GHEA Grapalat" w:hAnsi="GHEA Grapalat" w:cs="Calibri"/>
                <w:sz w:val="20"/>
                <w:szCs w:val="20"/>
              </w:rPr>
            </w:pPr>
            <w:r>
              <w:rPr>
                <w:rFonts w:ascii="GHEA Grapalat" w:hAnsi="GHEA Grapalat" w:cs="Calibri"/>
                <w:sz w:val="20"/>
                <w:szCs w:val="20"/>
              </w:rPr>
              <w:t>50 000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Կենսաբանական ինդիկատոր «БиоТЕСТ-П2-ВИНАР» կամ համարժեք՝ շոգեգոլորշային մանրէազերծման ռեժիմի ստուգման համար</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906D05" w:rsidP="00EF4524">
            <w:pPr>
              <w:jc w:val="center"/>
              <w:rPr>
                <w:rFonts w:ascii="GHEA Grapalat" w:hAnsi="GHEA Grapalat" w:cs="Calibri"/>
                <w:sz w:val="20"/>
                <w:szCs w:val="20"/>
              </w:rPr>
            </w:pPr>
            <w:r>
              <w:rPr>
                <w:rFonts w:ascii="GHEA Grapalat" w:hAnsi="GHEA Grapalat" w:cs="Calibri"/>
                <w:sz w:val="20"/>
                <w:szCs w:val="20"/>
              </w:rPr>
              <w:t>50 000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Կենսաբանական ինդիկատոր «БиоТЕСТ-В1-ВИНАР» կամ համարժեք՝չորացնող պահարանի աշխատանքային  ռեժիմի ստուգման համար</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17 400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Ֆիլտրի թուղթ` տրամագիծը 12,5 սմ</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Պոլիստիրենային մածկաթիակ՝ բկանցքի քսուկի նմուշառման համար՝ մանրէազերծ</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75 000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 xml:space="preserve">Միանվագ օգտագործման </w:t>
            </w:r>
            <w:r w:rsidRPr="00025467">
              <w:rPr>
                <w:rFonts w:ascii="GHEA Grapalat" w:hAnsi="GHEA Grapalat" w:cs="Calibri"/>
                <w:b/>
                <w:bCs/>
                <w:sz w:val="20"/>
                <w:szCs w:val="20"/>
              </w:rPr>
              <w:t xml:space="preserve">մանրէազերծ </w:t>
            </w:r>
            <w:r w:rsidRPr="00025467">
              <w:rPr>
                <w:rFonts w:ascii="GHEA Grapalat" w:hAnsi="GHEA Grapalat" w:cs="Calibri"/>
                <w:sz w:val="20"/>
                <w:szCs w:val="20"/>
              </w:rPr>
              <w:t xml:space="preserve">մածկաթիակ (շպատել) բկանցքի քսուկի նմուշառման համար </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60 000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Պտուտակավոր կափարիչով պլաստիկե տարա 250 - 500 մլ</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300 000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Կաթոցիկներ միանվագ օգտագործման, մանրէազերծ 1 մլ</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117 000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Թաղանթներ «Վլադիպոր» N 35 մմ տրամագծով</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7829AA" w:rsidP="00EF4524">
            <w:pPr>
              <w:jc w:val="center"/>
              <w:rPr>
                <w:rFonts w:ascii="GHEA Grapalat" w:hAnsi="GHEA Grapalat" w:cs="Calibri"/>
                <w:sz w:val="20"/>
                <w:szCs w:val="20"/>
              </w:rPr>
            </w:pPr>
            <w:r>
              <w:rPr>
                <w:rFonts w:ascii="GHEA Grapalat" w:hAnsi="GHEA Grapalat" w:cs="Calibri"/>
                <w:sz w:val="20"/>
                <w:szCs w:val="20"/>
              </w:rPr>
              <w:t xml:space="preserve">75 </w:t>
            </w:r>
            <w:r w:rsidR="00341B41" w:rsidRPr="00025467">
              <w:rPr>
                <w:rFonts w:ascii="GHEA Grapalat" w:hAnsi="GHEA Grapalat" w:cs="Calibri"/>
                <w:sz w:val="20"/>
                <w:szCs w:val="20"/>
              </w:rPr>
              <w:t>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Ձեռնոց բժշկական մանրէազերծ</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Ջերմաչափ գերցածր ջերմաստիճան ապահովող սառցարաններում ջերմային ռեժիմի հսկողության համար</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50 000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Ձեռքի չափաբաժանիչ (դոզատոր)</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Մանրէազերծ պոլիէթիլենային տոպրակներ նմուշներ վերցնելու համար_1</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Մանրէազերծ պոլիէթիլենային տոպրակներ նմուշներ վերցնելու համար_2</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67 200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 xml:space="preserve">Տրանսպորտային միջավայր վերին շնչուղիներից նմուշառված քսուկների պահպանման ու տեղափոխման համար </w:t>
            </w:r>
          </w:p>
        </w:tc>
      </w:tr>
      <w:tr w:rsidR="00341B41" w:rsidRPr="00FE0A29"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Արտակարգ իրավիճակներում թափված նյութի հավաքման հավաքածու</w:t>
            </w:r>
          </w:p>
        </w:tc>
      </w:tr>
      <w:tr w:rsidR="00341B41" w:rsidRPr="008F04EA"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341B41" w:rsidP="00EF4524">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341B41" w:rsidRPr="00025467" w:rsidRDefault="00341B41" w:rsidP="00EF4524">
            <w:pPr>
              <w:rPr>
                <w:rFonts w:ascii="GHEA Grapalat" w:hAnsi="GHEA Grapalat" w:cs="Calibri"/>
                <w:sz w:val="20"/>
                <w:szCs w:val="20"/>
              </w:rPr>
            </w:pPr>
            <w:r w:rsidRPr="00025467">
              <w:rPr>
                <w:rFonts w:ascii="GHEA Grapalat" w:hAnsi="GHEA Grapalat" w:cs="Calibri"/>
                <w:sz w:val="20"/>
                <w:szCs w:val="20"/>
              </w:rPr>
              <w:t>Շտատիվ 0.2 մլ ծավալով Էպպենդորֆ միկրոփորձանոթների համար՝ 50 տեղ</w:t>
            </w:r>
          </w:p>
        </w:tc>
      </w:tr>
      <w:tr w:rsidR="00341B41" w:rsidRPr="008F04EA" w:rsidTr="00EF4524">
        <w:tc>
          <w:tcPr>
            <w:tcW w:w="426" w:type="dxa"/>
            <w:vAlign w:val="center"/>
          </w:tcPr>
          <w:p w:rsidR="00341B41" w:rsidRPr="00025467"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025467" w:rsidRDefault="002B0F31" w:rsidP="00EF4524">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341B41" w:rsidRPr="00025467" w:rsidRDefault="00341B41" w:rsidP="00EF4524">
            <w:pPr>
              <w:rPr>
                <w:rFonts w:ascii="GHEA Grapalat" w:hAnsi="GHEA Grapalat" w:cs="Calibri"/>
                <w:sz w:val="20"/>
                <w:szCs w:val="20"/>
              </w:rPr>
            </w:pPr>
            <w:r w:rsidRPr="002E11EE">
              <w:rPr>
                <w:rFonts w:ascii="GHEA Grapalat" w:hAnsi="GHEA Grapalat" w:cs="Calibri"/>
                <w:sz w:val="20"/>
                <w:szCs w:val="20"/>
              </w:rPr>
              <w:t>pH-ի որոշման ինդիկատորային թղթիկներ` ունիվերսալ</w:t>
            </w:r>
          </w:p>
        </w:tc>
      </w:tr>
    </w:tbl>
    <w:p w:rsidR="00096865" w:rsidRPr="0042511C" w:rsidRDefault="00816505" w:rsidP="00EF3662">
      <w:pPr>
        <w:pStyle w:val="BodyTextIndent2"/>
        <w:spacing w:line="240" w:lineRule="auto"/>
        <w:ind w:firstLine="567"/>
        <w:rPr>
          <w:rFonts w:ascii="GHEA Grapalat" w:hAnsi="GHEA Grapalat"/>
        </w:rPr>
      </w:pPr>
      <w:r w:rsidRPr="0042511C">
        <w:rPr>
          <w:rFonts w:ascii="GHEA Grapalat" w:hAnsi="GHEA Grapalat"/>
        </w:rPr>
        <w:t xml:space="preserve">Ապրանքի </w:t>
      </w:r>
      <w:r w:rsidR="00096865" w:rsidRPr="0042511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2511C">
        <w:rPr>
          <w:rFonts w:ascii="GHEA Grapalat" w:hAnsi="GHEA Grapalat"/>
        </w:rPr>
        <w:t xml:space="preserve">կնքվելիք </w:t>
      </w:r>
      <w:r w:rsidR="00096865" w:rsidRPr="0042511C">
        <w:rPr>
          <w:rFonts w:ascii="GHEA Grapalat" w:hAnsi="GHEA Grapalat"/>
        </w:rPr>
        <w:t xml:space="preserve">պայմանագրի անբաժանելի մասը, որի նախագիծը ներկայացված է սույն հրավերի N </w:t>
      </w:r>
      <w:r w:rsidR="00177245" w:rsidRPr="0042511C">
        <w:rPr>
          <w:rFonts w:ascii="GHEA Grapalat" w:hAnsi="GHEA Grapalat"/>
        </w:rPr>
        <w:t>6</w:t>
      </w:r>
      <w:r w:rsidR="00096865" w:rsidRPr="0042511C">
        <w:rPr>
          <w:rFonts w:ascii="GHEA Grapalat" w:hAnsi="GHEA Grapalat"/>
        </w:rPr>
        <w:t xml:space="preserve"> հավելվածում</w:t>
      </w:r>
      <w:r w:rsidR="004D5671" w:rsidRPr="0042511C">
        <w:rPr>
          <w:rFonts w:ascii="GHEA Grapalat" w:hAnsi="GHEA Grapalat"/>
        </w:rPr>
        <w:t>։</w:t>
      </w:r>
    </w:p>
    <w:p w:rsidR="00CC049D" w:rsidRPr="0042511C" w:rsidRDefault="00CC049D" w:rsidP="00CC049D">
      <w:pPr>
        <w:pStyle w:val="BodyTextIndent2"/>
        <w:spacing w:line="240" w:lineRule="auto"/>
        <w:ind w:firstLine="567"/>
        <w:rPr>
          <w:rFonts w:ascii="GHEA Grapalat" w:hAnsi="GHEA Grapalat"/>
        </w:rPr>
      </w:pPr>
      <w:r w:rsidRPr="0042511C">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CC049D" w:rsidRPr="00E31E2B" w:rsidRDefault="00CC049D" w:rsidP="00EF3662">
      <w:pPr>
        <w:pStyle w:val="BodyTextIndent2"/>
        <w:spacing w:line="240" w:lineRule="auto"/>
        <w:ind w:firstLine="567"/>
        <w:rPr>
          <w:rFonts w:ascii="GHEA Grapalat" w:hAnsi="GHEA Grapalat"/>
          <w:highlight w:val="yellow"/>
        </w:rPr>
      </w:pPr>
    </w:p>
    <w:p w:rsidR="00845AA5" w:rsidRPr="00E31E2B" w:rsidRDefault="00845AA5" w:rsidP="00EF3662">
      <w:pPr>
        <w:ind w:firstLine="567"/>
        <w:rPr>
          <w:rFonts w:ascii="GHEA Grapalat" w:hAnsi="GHEA Grapalat" w:cs="Sylfaen"/>
          <w:i/>
          <w:sz w:val="20"/>
          <w:highlight w:val="yellow"/>
          <w:lang w:val="es-ES"/>
        </w:rPr>
      </w:pPr>
    </w:p>
    <w:p w:rsidR="00096865" w:rsidRPr="0042511C" w:rsidRDefault="002B32D6" w:rsidP="00EF3662">
      <w:pPr>
        <w:jc w:val="center"/>
        <w:rPr>
          <w:rFonts w:ascii="GHEA Grapalat" w:hAnsi="GHEA Grapalat"/>
          <w:b/>
          <w:sz w:val="20"/>
          <w:lang w:val="es-ES"/>
        </w:rPr>
      </w:pPr>
      <w:r w:rsidRPr="0042511C">
        <w:rPr>
          <w:rFonts w:ascii="GHEA Grapalat" w:hAnsi="GHEA Grapalat"/>
          <w:b/>
          <w:sz w:val="20"/>
          <w:lang w:val="es-ES"/>
        </w:rPr>
        <w:t xml:space="preserve">2.  </w:t>
      </w:r>
      <w:r w:rsidRPr="0042511C">
        <w:rPr>
          <w:rFonts w:ascii="GHEA Grapalat" w:hAnsi="GHEA Grapalat" w:cs="Sylfaen"/>
          <w:b/>
          <w:sz w:val="20"/>
        </w:rPr>
        <w:t>ՄԱՍՆԱԿՑԻ</w:t>
      </w:r>
      <w:r w:rsidRPr="0042511C">
        <w:rPr>
          <w:rFonts w:ascii="GHEA Grapalat" w:hAnsi="GHEA Grapalat"/>
          <w:b/>
          <w:sz w:val="20"/>
          <w:lang w:val="es-ES"/>
        </w:rPr>
        <w:t xml:space="preserve"> </w:t>
      </w:r>
      <w:r w:rsidRPr="0042511C">
        <w:rPr>
          <w:rFonts w:ascii="GHEA Grapalat" w:hAnsi="GHEA Grapalat" w:cs="Sylfaen"/>
          <w:b/>
          <w:sz w:val="20"/>
        </w:rPr>
        <w:t>ՄԱՍՆԱԿՑՈՒԹՅԱՆ</w:t>
      </w:r>
      <w:r w:rsidRPr="0042511C">
        <w:rPr>
          <w:rFonts w:ascii="GHEA Grapalat" w:hAnsi="GHEA Grapalat"/>
          <w:b/>
          <w:sz w:val="20"/>
          <w:lang w:val="es-ES"/>
        </w:rPr>
        <w:t xml:space="preserve"> </w:t>
      </w:r>
      <w:r w:rsidRPr="0042511C">
        <w:rPr>
          <w:rFonts w:ascii="GHEA Grapalat" w:hAnsi="GHEA Grapalat" w:cs="Sylfaen"/>
          <w:b/>
          <w:sz w:val="20"/>
        </w:rPr>
        <w:t>ԻՐԱՎՈՒՆՔԻ</w:t>
      </w:r>
      <w:r w:rsidRPr="0042511C">
        <w:rPr>
          <w:rFonts w:ascii="GHEA Grapalat" w:hAnsi="GHEA Grapalat"/>
          <w:b/>
          <w:sz w:val="20"/>
          <w:lang w:val="es-ES"/>
        </w:rPr>
        <w:t xml:space="preserve"> </w:t>
      </w:r>
      <w:r w:rsidRPr="0042511C">
        <w:rPr>
          <w:rFonts w:ascii="GHEA Grapalat" w:hAnsi="GHEA Grapalat" w:cs="Sylfaen"/>
          <w:b/>
          <w:sz w:val="20"/>
        </w:rPr>
        <w:t>ՊԱՀԱՆՋՆԵՐԸ</w:t>
      </w:r>
      <w:r w:rsidRPr="0042511C">
        <w:rPr>
          <w:rFonts w:ascii="GHEA Grapalat" w:hAnsi="GHEA Grapalat"/>
          <w:b/>
          <w:sz w:val="20"/>
          <w:lang w:val="es-ES"/>
        </w:rPr>
        <w:t xml:space="preserve">, </w:t>
      </w:r>
      <w:r w:rsidRPr="0042511C">
        <w:rPr>
          <w:rFonts w:ascii="GHEA Grapalat" w:hAnsi="GHEA Grapalat" w:cs="Sylfaen"/>
          <w:b/>
          <w:sz w:val="20"/>
        </w:rPr>
        <w:t>ՈՐԱԿԱՎՈՐՄԱՆ</w:t>
      </w:r>
      <w:r w:rsidRPr="0042511C">
        <w:rPr>
          <w:rFonts w:ascii="GHEA Grapalat" w:hAnsi="GHEA Grapalat"/>
          <w:b/>
          <w:sz w:val="20"/>
          <w:lang w:val="es-ES"/>
        </w:rPr>
        <w:t xml:space="preserve"> </w:t>
      </w:r>
      <w:r w:rsidRPr="0042511C">
        <w:rPr>
          <w:rFonts w:ascii="GHEA Grapalat" w:hAnsi="GHEA Grapalat" w:cs="Sylfaen"/>
          <w:b/>
          <w:sz w:val="20"/>
        </w:rPr>
        <w:t>ՉԱՓԱՆԻՇՆԵՐԸ</w:t>
      </w:r>
      <w:r w:rsidRPr="0042511C">
        <w:rPr>
          <w:rFonts w:ascii="GHEA Grapalat" w:hAnsi="GHEA Grapalat"/>
          <w:b/>
          <w:sz w:val="20"/>
          <w:lang w:val="es-ES"/>
        </w:rPr>
        <w:t xml:space="preserve">  ԵՎ </w:t>
      </w:r>
      <w:r w:rsidRPr="0042511C">
        <w:rPr>
          <w:rFonts w:ascii="GHEA Grapalat" w:hAnsi="GHEA Grapalat" w:cs="Sylfaen"/>
          <w:b/>
          <w:sz w:val="20"/>
        </w:rPr>
        <w:t>ԴՐԱՆՑ</w:t>
      </w:r>
      <w:r w:rsidRPr="0042511C">
        <w:rPr>
          <w:rFonts w:ascii="GHEA Grapalat" w:hAnsi="GHEA Grapalat"/>
          <w:b/>
          <w:sz w:val="20"/>
          <w:lang w:val="es-ES"/>
        </w:rPr>
        <w:t xml:space="preserve"> </w:t>
      </w:r>
      <w:r w:rsidRPr="0042511C">
        <w:rPr>
          <w:rFonts w:ascii="GHEA Grapalat" w:hAnsi="GHEA Grapalat" w:cs="Sylfaen"/>
          <w:b/>
          <w:sz w:val="20"/>
          <w:lang w:val="es-ES"/>
        </w:rPr>
        <w:t>Գ</w:t>
      </w:r>
      <w:r w:rsidRPr="0042511C">
        <w:rPr>
          <w:rFonts w:ascii="GHEA Grapalat" w:hAnsi="GHEA Grapalat" w:cs="Sylfaen"/>
          <w:b/>
          <w:sz w:val="20"/>
        </w:rPr>
        <w:t>ՆԱՀԱՏՄԱՆ</w:t>
      </w:r>
      <w:r w:rsidRPr="0042511C">
        <w:rPr>
          <w:rFonts w:ascii="GHEA Grapalat" w:hAnsi="GHEA Grapalat"/>
          <w:b/>
          <w:sz w:val="20"/>
          <w:lang w:val="es-ES"/>
        </w:rPr>
        <w:t xml:space="preserve"> </w:t>
      </w:r>
      <w:r w:rsidRPr="0042511C">
        <w:rPr>
          <w:rFonts w:ascii="GHEA Grapalat" w:hAnsi="GHEA Grapalat" w:cs="Sylfaen"/>
          <w:b/>
          <w:sz w:val="20"/>
        </w:rPr>
        <w:t>ԿԱՐ</w:t>
      </w:r>
      <w:r w:rsidRPr="0042511C">
        <w:rPr>
          <w:rFonts w:ascii="GHEA Grapalat" w:hAnsi="GHEA Grapalat" w:cs="Sylfaen"/>
          <w:b/>
          <w:sz w:val="20"/>
          <w:lang w:val="es-ES"/>
        </w:rPr>
        <w:t>Գ</w:t>
      </w:r>
      <w:r w:rsidRPr="0042511C">
        <w:rPr>
          <w:rFonts w:ascii="GHEA Grapalat" w:hAnsi="GHEA Grapalat" w:cs="Sylfaen"/>
          <w:b/>
          <w:sz w:val="20"/>
        </w:rPr>
        <w:t>Ը</w:t>
      </w:r>
      <w:r w:rsidRPr="0042511C">
        <w:rPr>
          <w:rFonts w:ascii="GHEA Grapalat" w:hAnsi="GHEA Grapalat"/>
          <w:b/>
          <w:sz w:val="20"/>
          <w:lang w:val="es-ES"/>
        </w:rPr>
        <w:t xml:space="preserve"> </w:t>
      </w:r>
    </w:p>
    <w:p w:rsidR="00096865" w:rsidRPr="0042511C" w:rsidRDefault="00096865" w:rsidP="00EF3662">
      <w:pPr>
        <w:ind w:firstLine="567"/>
        <w:jc w:val="both"/>
        <w:rPr>
          <w:rFonts w:ascii="GHEA Grapalat" w:hAnsi="GHEA Grapalat"/>
          <w:szCs w:val="22"/>
          <w:lang w:val="es-ES"/>
        </w:rPr>
      </w:pPr>
    </w:p>
    <w:p w:rsidR="00753E6E" w:rsidRPr="0042511C" w:rsidRDefault="00096865" w:rsidP="00EF3662">
      <w:pPr>
        <w:ind w:firstLine="567"/>
        <w:jc w:val="both"/>
        <w:rPr>
          <w:rFonts w:ascii="GHEA Grapalat" w:hAnsi="GHEA Grapalat" w:cs="Arial Armenian"/>
          <w:sz w:val="20"/>
          <w:lang w:val="es-ES"/>
        </w:rPr>
      </w:pPr>
      <w:r w:rsidRPr="0042511C">
        <w:rPr>
          <w:rFonts w:ascii="GHEA Grapalat" w:hAnsi="GHEA Grapalat" w:cs="Arial Armenian"/>
          <w:sz w:val="20"/>
          <w:lang w:val="es-ES"/>
        </w:rPr>
        <w:t xml:space="preserve">2.1 </w:t>
      </w:r>
      <w:r w:rsidR="00753E6E" w:rsidRPr="0042511C">
        <w:rPr>
          <w:rFonts w:ascii="GHEA Grapalat" w:hAnsi="GHEA Grapalat" w:cs="Sylfaen"/>
          <w:sz w:val="20"/>
          <w:lang w:val="ru-RU"/>
        </w:rPr>
        <w:t>Սույն</w:t>
      </w:r>
      <w:r w:rsidR="00753E6E" w:rsidRPr="0042511C">
        <w:rPr>
          <w:rFonts w:ascii="GHEA Grapalat" w:hAnsi="GHEA Grapalat" w:cs="Arial Armenian"/>
          <w:sz w:val="20"/>
          <w:lang w:val="es-ES"/>
        </w:rPr>
        <w:t xml:space="preserve"> </w:t>
      </w:r>
      <w:r w:rsidR="00EB487B" w:rsidRPr="0042511C">
        <w:rPr>
          <w:rFonts w:ascii="GHEA Grapalat" w:hAnsi="GHEA Grapalat" w:cs="Arial Armenian"/>
          <w:sz w:val="20"/>
          <w:lang w:val="es-ES"/>
        </w:rPr>
        <w:t xml:space="preserve"> </w:t>
      </w:r>
      <w:r w:rsidR="006F49AA" w:rsidRPr="0042511C">
        <w:rPr>
          <w:rFonts w:ascii="GHEA Grapalat" w:hAnsi="GHEA Grapalat" w:cs="Arial Armenian"/>
          <w:sz w:val="20"/>
          <w:lang w:val="es-ES"/>
        </w:rPr>
        <w:t xml:space="preserve">ընթացակարգին </w:t>
      </w:r>
      <w:r w:rsidR="00753E6E" w:rsidRPr="0042511C">
        <w:rPr>
          <w:rFonts w:ascii="GHEA Grapalat" w:hAnsi="GHEA Grapalat" w:cs="Sylfaen"/>
          <w:sz w:val="20"/>
          <w:lang w:val="ru-RU"/>
        </w:rPr>
        <w:t>մասնակցելու</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իրավունք</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չունեն</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անձինք</w:t>
      </w:r>
      <w:r w:rsidR="00753E6E" w:rsidRPr="0042511C">
        <w:rPr>
          <w:rFonts w:ascii="GHEA Grapalat" w:hAnsi="GHEA Grapalat" w:cs="Sylfaen"/>
          <w:sz w:val="20"/>
          <w:lang w:val="es-ES"/>
        </w:rPr>
        <w:t>.</w:t>
      </w:r>
    </w:p>
    <w:p w:rsidR="00753E6E" w:rsidRPr="0042511C" w:rsidRDefault="00753E6E" w:rsidP="00EF3662">
      <w:pPr>
        <w:ind w:firstLine="720"/>
        <w:jc w:val="both"/>
        <w:rPr>
          <w:rFonts w:ascii="GHEA Grapalat" w:hAnsi="GHEA Grapalat"/>
          <w:sz w:val="20"/>
          <w:szCs w:val="20"/>
          <w:lang w:val="es-ES"/>
        </w:rPr>
      </w:pPr>
      <w:r w:rsidRPr="0042511C">
        <w:rPr>
          <w:rFonts w:ascii="GHEA Grapalat" w:hAnsi="GHEA Grapalat"/>
          <w:sz w:val="20"/>
          <w:szCs w:val="20"/>
          <w:lang w:val="es-ES"/>
        </w:rPr>
        <w:t xml:space="preserve">1) </w:t>
      </w:r>
      <w:r w:rsidRPr="0042511C">
        <w:rPr>
          <w:rFonts w:ascii="GHEA Grapalat" w:hAnsi="GHEA Grapalat" w:cs="Sylfaen"/>
          <w:sz w:val="20"/>
          <w:szCs w:val="20"/>
        </w:rPr>
        <w:t>որոնք</w:t>
      </w:r>
      <w:r w:rsidRPr="0042511C">
        <w:rPr>
          <w:rFonts w:ascii="GHEA Grapalat" w:hAnsi="GHEA Grapalat" w:cs="Sylfaen"/>
          <w:sz w:val="20"/>
          <w:szCs w:val="20"/>
          <w:lang w:val="es-ES"/>
        </w:rPr>
        <w:t xml:space="preserve"> </w:t>
      </w:r>
      <w:r w:rsidRPr="0042511C">
        <w:rPr>
          <w:rFonts w:ascii="GHEA Grapalat" w:hAnsi="GHEA Grapalat" w:cs="Sylfaen"/>
          <w:sz w:val="20"/>
          <w:szCs w:val="20"/>
        </w:rPr>
        <w:t>հայտը</w:t>
      </w:r>
      <w:r w:rsidRPr="0042511C">
        <w:rPr>
          <w:rFonts w:ascii="GHEA Grapalat" w:hAnsi="GHEA Grapalat" w:cs="Sylfaen"/>
          <w:sz w:val="20"/>
          <w:szCs w:val="20"/>
          <w:lang w:val="es-ES"/>
        </w:rPr>
        <w:t xml:space="preserve"> </w:t>
      </w:r>
      <w:r w:rsidRPr="0042511C">
        <w:rPr>
          <w:rFonts w:ascii="GHEA Grapalat" w:hAnsi="GHEA Grapalat" w:cs="Sylfaen"/>
          <w:sz w:val="20"/>
          <w:szCs w:val="20"/>
        </w:rPr>
        <w:t>ներկայացնելու</w:t>
      </w:r>
      <w:r w:rsidRPr="0042511C">
        <w:rPr>
          <w:rFonts w:ascii="GHEA Grapalat" w:hAnsi="GHEA Grapalat" w:cs="Sylfaen"/>
          <w:sz w:val="20"/>
          <w:szCs w:val="20"/>
          <w:lang w:val="es-ES"/>
        </w:rPr>
        <w:t xml:space="preserve"> </w:t>
      </w:r>
      <w:r w:rsidRPr="0042511C">
        <w:rPr>
          <w:rFonts w:ascii="GHEA Grapalat" w:hAnsi="GHEA Grapalat" w:cs="Sylfaen"/>
          <w:sz w:val="20"/>
          <w:szCs w:val="20"/>
        </w:rPr>
        <w:t>օրվա</w:t>
      </w:r>
      <w:r w:rsidRPr="0042511C">
        <w:rPr>
          <w:rFonts w:ascii="GHEA Grapalat" w:hAnsi="GHEA Grapalat" w:cs="Sylfaen"/>
          <w:sz w:val="20"/>
          <w:szCs w:val="20"/>
          <w:lang w:val="es-ES"/>
        </w:rPr>
        <w:t xml:space="preserve"> </w:t>
      </w:r>
      <w:r w:rsidRPr="0042511C">
        <w:rPr>
          <w:rFonts w:ascii="GHEA Grapalat" w:hAnsi="GHEA Grapalat" w:cs="Sylfaen"/>
          <w:sz w:val="20"/>
          <w:szCs w:val="20"/>
        </w:rPr>
        <w:t>դրությամբ</w:t>
      </w:r>
      <w:r w:rsidRPr="0042511C">
        <w:rPr>
          <w:rFonts w:ascii="GHEA Grapalat" w:hAnsi="GHEA Grapalat" w:cs="Sylfaen"/>
          <w:sz w:val="20"/>
          <w:szCs w:val="20"/>
          <w:lang w:val="es-ES"/>
        </w:rPr>
        <w:t xml:space="preserve"> </w:t>
      </w:r>
      <w:r w:rsidRPr="0042511C">
        <w:rPr>
          <w:rFonts w:ascii="GHEA Grapalat" w:hAnsi="GHEA Grapalat" w:cs="Sylfaen"/>
          <w:sz w:val="20"/>
          <w:szCs w:val="20"/>
        </w:rPr>
        <w:t>դատական</w:t>
      </w:r>
      <w:r w:rsidRPr="0042511C">
        <w:rPr>
          <w:rFonts w:ascii="GHEA Grapalat" w:hAnsi="GHEA Grapalat"/>
          <w:sz w:val="20"/>
          <w:szCs w:val="20"/>
          <w:lang w:val="es-ES"/>
        </w:rPr>
        <w:t xml:space="preserve"> </w:t>
      </w:r>
      <w:r w:rsidRPr="0042511C">
        <w:rPr>
          <w:rFonts w:ascii="GHEA Grapalat" w:hAnsi="GHEA Grapalat" w:cs="Sylfaen"/>
          <w:sz w:val="20"/>
          <w:szCs w:val="20"/>
        </w:rPr>
        <w:t>կարգով</w:t>
      </w:r>
      <w:r w:rsidRPr="0042511C">
        <w:rPr>
          <w:rFonts w:ascii="GHEA Grapalat" w:hAnsi="GHEA Grapalat"/>
          <w:sz w:val="20"/>
          <w:szCs w:val="20"/>
          <w:lang w:val="es-ES"/>
        </w:rPr>
        <w:t xml:space="preserve"> </w:t>
      </w:r>
      <w:r w:rsidRPr="0042511C">
        <w:rPr>
          <w:rFonts w:ascii="GHEA Grapalat" w:hAnsi="GHEA Grapalat" w:cs="Sylfaen"/>
          <w:sz w:val="20"/>
          <w:szCs w:val="20"/>
        </w:rPr>
        <w:t>ճանաչվել</w:t>
      </w:r>
      <w:r w:rsidRPr="0042511C">
        <w:rPr>
          <w:rFonts w:ascii="GHEA Grapalat" w:hAnsi="GHEA Grapalat"/>
          <w:sz w:val="20"/>
          <w:szCs w:val="20"/>
          <w:lang w:val="es-ES"/>
        </w:rPr>
        <w:t xml:space="preserve"> </w:t>
      </w:r>
      <w:r w:rsidRPr="0042511C">
        <w:rPr>
          <w:rFonts w:ascii="GHEA Grapalat" w:hAnsi="GHEA Grapalat" w:cs="Sylfaen"/>
          <w:sz w:val="20"/>
          <w:szCs w:val="20"/>
        </w:rPr>
        <w:t>են</w:t>
      </w:r>
      <w:r w:rsidRPr="0042511C">
        <w:rPr>
          <w:rFonts w:ascii="GHEA Grapalat" w:hAnsi="GHEA Grapalat"/>
          <w:sz w:val="20"/>
          <w:szCs w:val="20"/>
          <w:lang w:val="es-ES"/>
        </w:rPr>
        <w:t xml:space="preserve"> </w:t>
      </w:r>
      <w:r w:rsidRPr="0042511C">
        <w:rPr>
          <w:rFonts w:ascii="GHEA Grapalat" w:hAnsi="GHEA Grapalat" w:cs="Sylfaen"/>
          <w:sz w:val="20"/>
          <w:szCs w:val="20"/>
        </w:rPr>
        <w:t>սնանկ</w:t>
      </w:r>
      <w:r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sz w:val="20"/>
          <w:szCs w:val="20"/>
          <w:lang w:val="es-ES"/>
        </w:rPr>
        <w:t>2</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որոնց</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գործադիր</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մարմնի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ներկայացուցիչը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օրվան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նախորդող</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lang w:val="hy-AM"/>
        </w:rPr>
        <w:t>հինգ</w:t>
      </w:r>
      <w:r w:rsidR="00D30C7A" w:rsidRPr="0042511C">
        <w:rPr>
          <w:rFonts w:ascii="GHEA Grapalat" w:hAnsi="GHEA Grapalat"/>
          <w:sz w:val="20"/>
          <w:szCs w:val="20"/>
          <w:lang w:val="es-ES"/>
        </w:rPr>
        <w:t xml:space="preserve"> </w:t>
      </w:r>
      <w:r w:rsidR="00753E6E" w:rsidRPr="0042511C">
        <w:rPr>
          <w:rFonts w:ascii="GHEA Grapalat" w:hAnsi="GHEA Grapalat" w:cs="Sylfaen"/>
          <w:sz w:val="20"/>
          <w:szCs w:val="20"/>
        </w:rPr>
        <w:t>տարիների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ընթացքում</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դատապարտված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եղել</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ահաբեկչության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ֆինանսավորման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երեխայի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շահագործման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մարդկային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թրաֆիքինգ</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ներառող</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հանցավոր</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համագործակցություն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ստեղծելու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կամ</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կաշառք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ստանալու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միջնորդության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և</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նախատեսված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տնտեսական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գործունեության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դեմ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ուղղված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հանցագործությունների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համար</w:t>
      </w:r>
      <w:r w:rsidR="00753E6E" w:rsidRPr="0042511C">
        <w:rPr>
          <w:rFonts w:ascii="GHEA Grapalat" w:hAnsi="GHEA Grapalat"/>
          <w:sz w:val="20"/>
          <w:szCs w:val="20"/>
          <w:lang w:val="es-ES"/>
        </w:rPr>
        <w:t>,</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բացառությամբ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այն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դեպքերի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երբ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դատվածությունը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սահմանված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կարգով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E56508" w:rsidRPr="0042511C">
        <w:rPr>
          <w:rFonts w:ascii="GHEA Grapalat" w:hAnsi="GHEA Grapalat" w:cs="Sylfaen"/>
          <w:sz w:val="20"/>
          <w:szCs w:val="20"/>
          <w:lang w:val="hy-AM"/>
        </w:rPr>
        <w:t xml:space="preserve"> կամ վերացված է</w:t>
      </w:r>
      <w:r w:rsidR="00753E6E" w:rsidRPr="0042511C">
        <w:rPr>
          <w:rFonts w:ascii="GHEA Grapalat" w:hAnsi="GHEA Grapalat"/>
          <w:sz w:val="20"/>
          <w:szCs w:val="20"/>
          <w:lang w:val="es-ES"/>
        </w:rPr>
        <w:t xml:space="preserve">.  </w:t>
      </w:r>
    </w:p>
    <w:p w:rsidR="00A63D20"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3</w:t>
      </w:r>
      <w:r w:rsidR="00753E6E" w:rsidRPr="0042511C">
        <w:rPr>
          <w:rFonts w:ascii="GHEA Grapalat" w:hAnsi="GHEA Grapalat" w:cs="Sylfaen"/>
          <w:sz w:val="20"/>
          <w:szCs w:val="20"/>
          <w:lang w:val="es-ES"/>
        </w:rPr>
        <w:t>)</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rPr>
        <w:t>որոնց</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վերաբերյալ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գնումների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ոլորտում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հակամրցակցային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համաձայնության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գերիշխող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դիրքի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չարաշահման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կամ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անբարեխիղճ</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մրցակցության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համար</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պատասխանատվություն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սահմանող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վարչական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ակտը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հայտը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ներկայացվելու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օրվան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նախորդող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երեք</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տարվա</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ընթացքում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դարձել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անբողոքարկելի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իսկ</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բողոքարկված</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լինելու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դեպքում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թողնվել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անփոփոխ</w:t>
      </w:r>
      <w:r w:rsidR="00D30C7A" w:rsidRPr="0042511C">
        <w:rPr>
          <w:rFonts w:ascii="Cambria Math" w:hAnsi="Cambria Math" w:cs="Cambria Math"/>
          <w:sz w:val="20"/>
          <w:szCs w:val="20"/>
          <w:lang w:val="es-ES"/>
        </w:rPr>
        <w:t>․</w:t>
      </w:r>
      <w:r w:rsidR="00D30C7A"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4</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որոնք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օրվա</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դրությամբ</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ներառված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Եվրասիական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տնտեսական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միությանն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անդամակցող</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երկրների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մասին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օրենսդրության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համաձայն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հրապարակված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գործընթացին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իրավունք</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չունեցող</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մասնակիցների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ցուցակում</w:t>
      </w:r>
      <w:r w:rsidR="00753E6E" w:rsidRPr="0042511C">
        <w:rPr>
          <w:rFonts w:ascii="GHEA Grapalat" w:hAnsi="GHEA Grapalat" w:cs="Sylfaen"/>
          <w:sz w:val="20"/>
          <w:szCs w:val="20"/>
          <w:lang w:val="es-ES"/>
        </w:rPr>
        <w:t xml:space="preserve">. </w:t>
      </w:r>
    </w:p>
    <w:p w:rsidR="00753E6E" w:rsidRPr="00A63D20" w:rsidRDefault="00753E6E" w:rsidP="00EF3662">
      <w:pPr>
        <w:ind w:firstLine="567"/>
        <w:jc w:val="both"/>
        <w:rPr>
          <w:rFonts w:ascii="GHEA Grapalat" w:hAnsi="GHEA Grapalat"/>
          <w:sz w:val="20"/>
          <w:szCs w:val="20"/>
          <w:lang w:val="es-ES"/>
        </w:rPr>
      </w:pPr>
      <w:r w:rsidRPr="00A63D20">
        <w:rPr>
          <w:rFonts w:ascii="GHEA Grapalat" w:hAnsi="GHEA Grapalat"/>
          <w:sz w:val="20"/>
          <w:szCs w:val="20"/>
          <w:lang w:val="es-ES"/>
        </w:rPr>
        <w:t xml:space="preserve">   </w:t>
      </w:r>
      <w:r w:rsidR="00A63D20" w:rsidRPr="00A63D20">
        <w:rPr>
          <w:rFonts w:ascii="GHEA Grapalat" w:hAnsi="GHEA Grapalat"/>
          <w:sz w:val="20"/>
          <w:szCs w:val="20"/>
          <w:lang w:val="es-ES"/>
        </w:rPr>
        <w:t>5</w:t>
      </w:r>
      <w:r w:rsidRPr="00A63D20">
        <w:rPr>
          <w:rFonts w:ascii="GHEA Grapalat" w:hAnsi="GHEA Grapalat"/>
          <w:sz w:val="20"/>
          <w:szCs w:val="20"/>
          <w:lang w:val="es-ES"/>
        </w:rPr>
        <w:t xml:space="preserve">) </w:t>
      </w:r>
      <w:r w:rsidRPr="00A63D20">
        <w:rPr>
          <w:rFonts w:ascii="GHEA Grapalat" w:hAnsi="GHEA Grapalat"/>
          <w:sz w:val="20"/>
          <w:szCs w:val="20"/>
        </w:rPr>
        <w:t>որոնք</w:t>
      </w:r>
      <w:r w:rsidRPr="00A63D20">
        <w:rPr>
          <w:rFonts w:ascii="GHEA Grapalat" w:hAnsi="GHEA Grapalat"/>
          <w:sz w:val="20"/>
          <w:szCs w:val="20"/>
          <w:lang w:val="es-ES"/>
        </w:rPr>
        <w:t xml:space="preserve"> </w:t>
      </w:r>
      <w:r w:rsidRPr="00A63D20">
        <w:rPr>
          <w:rFonts w:ascii="GHEA Grapalat" w:hAnsi="GHEA Grapalat"/>
          <w:sz w:val="20"/>
          <w:szCs w:val="20"/>
        </w:rPr>
        <w:t>հայտը</w:t>
      </w:r>
      <w:r w:rsidRPr="00A63D20">
        <w:rPr>
          <w:rFonts w:ascii="GHEA Grapalat" w:hAnsi="GHEA Grapalat"/>
          <w:sz w:val="20"/>
          <w:szCs w:val="20"/>
          <w:lang w:val="es-ES"/>
        </w:rPr>
        <w:t xml:space="preserve"> </w:t>
      </w:r>
      <w:r w:rsidRPr="00A63D20">
        <w:rPr>
          <w:rFonts w:ascii="GHEA Grapalat" w:hAnsi="GHEA Grapalat"/>
          <w:sz w:val="20"/>
          <w:szCs w:val="20"/>
        </w:rPr>
        <w:t>ներկայացնելու</w:t>
      </w:r>
      <w:r w:rsidRPr="00A63D20">
        <w:rPr>
          <w:rFonts w:ascii="GHEA Grapalat" w:hAnsi="GHEA Grapalat"/>
          <w:sz w:val="20"/>
          <w:szCs w:val="20"/>
          <w:lang w:val="es-ES"/>
        </w:rPr>
        <w:t xml:space="preserve"> </w:t>
      </w:r>
      <w:r w:rsidRPr="00A63D20">
        <w:rPr>
          <w:rFonts w:ascii="GHEA Grapalat" w:hAnsi="GHEA Grapalat"/>
          <w:sz w:val="20"/>
          <w:szCs w:val="20"/>
        </w:rPr>
        <w:t>օրվա</w:t>
      </w:r>
      <w:r w:rsidRPr="00A63D20">
        <w:rPr>
          <w:rFonts w:ascii="GHEA Grapalat" w:hAnsi="GHEA Grapalat"/>
          <w:sz w:val="20"/>
          <w:szCs w:val="20"/>
          <w:lang w:val="es-ES"/>
        </w:rPr>
        <w:t xml:space="preserve"> </w:t>
      </w:r>
      <w:r w:rsidRPr="00A63D20">
        <w:rPr>
          <w:rFonts w:ascii="GHEA Grapalat" w:hAnsi="GHEA Grapalat"/>
          <w:sz w:val="20"/>
          <w:szCs w:val="20"/>
        </w:rPr>
        <w:t>դրությամբ</w:t>
      </w:r>
      <w:r w:rsidRPr="00A63D20">
        <w:rPr>
          <w:rFonts w:ascii="GHEA Grapalat" w:hAnsi="GHEA Grapalat"/>
          <w:sz w:val="20"/>
          <w:szCs w:val="20"/>
          <w:lang w:val="es-ES"/>
        </w:rPr>
        <w:t xml:space="preserve"> </w:t>
      </w:r>
      <w:r w:rsidRPr="00A63D20">
        <w:rPr>
          <w:rFonts w:ascii="GHEA Grapalat" w:hAnsi="GHEA Grapalat" w:cs="Sylfaen"/>
          <w:sz w:val="20"/>
          <w:szCs w:val="20"/>
        </w:rPr>
        <w:t>ներառված</w:t>
      </w:r>
      <w:r w:rsidRPr="00A63D20">
        <w:rPr>
          <w:rFonts w:ascii="GHEA Grapalat" w:hAnsi="GHEA Grapalat"/>
          <w:sz w:val="20"/>
          <w:szCs w:val="20"/>
          <w:lang w:val="es-ES"/>
        </w:rPr>
        <w:t xml:space="preserve"> </w:t>
      </w:r>
      <w:r w:rsidRPr="00A63D20">
        <w:rPr>
          <w:rFonts w:ascii="GHEA Grapalat" w:hAnsi="GHEA Grapalat" w:cs="Sylfaen"/>
          <w:sz w:val="20"/>
          <w:szCs w:val="20"/>
        </w:rPr>
        <w:t>են</w:t>
      </w:r>
      <w:r w:rsidRPr="00A63D20">
        <w:rPr>
          <w:rFonts w:ascii="GHEA Grapalat" w:hAnsi="GHEA Grapalat"/>
          <w:sz w:val="20"/>
          <w:szCs w:val="20"/>
          <w:lang w:val="es-ES"/>
        </w:rPr>
        <w:t xml:space="preserve"> </w:t>
      </w:r>
      <w:r w:rsidRPr="00A63D20">
        <w:rPr>
          <w:rFonts w:ascii="GHEA Grapalat" w:hAnsi="GHEA Grapalat" w:cs="Sylfaen"/>
          <w:sz w:val="20"/>
          <w:szCs w:val="20"/>
        </w:rPr>
        <w:t>գնումների</w:t>
      </w:r>
      <w:r w:rsidRPr="00A63D20">
        <w:rPr>
          <w:rFonts w:ascii="GHEA Grapalat" w:hAnsi="GHEA Grapalat" w:cs="Sylfaen"/>
          <w:sz w:val="20"/>
          <w:szCs w:val="20"/>
          <w:lang w:val="es-ES"/>
        </w:rPr>
        <w:t xml:space="preserve"> </w:t>
      </w:r>
      <w:r w:rsidRPr="00A63D20">
        <w:rPr>
          <w:rFonts w:ascii="GHEA Grapalat" w:hAnsi="GHEA Grapalat" w:cs="Sylfaen"/>
          <w:sz w:val="20"/>
          <w:szCs w:val="20"/>
        </w:rPr>
        <w:t>գործընթացին</w:t>
      </w:r>
      <w:r w:rsidRPr="00A63D20">
        <w:rPr>
          <w:rFonts w:ascii="GHEA Grapalat" w:hAnsi="GHEA Grapalat"/>
          <w:sz w:val="20"/>
          <w:szCs w:val="20"/>
          <w:lang w:val="es-ES"/>
        </w:rPr>
        <w:t xml:space="preserve"> </w:t>
      </w:r>
      <w:r w:rsidRPr="00A63D20">
        <w:rPr>
          <w:rFonts w:ascii="GHEA Grapalat" w:hAnsi="GHEA Grapalat" w:cs="Sylfaen"/>
          <w:sz w:val="20"/>
          <w:szCs w:val="20"/>
        </w:rPr>
        <w:t>մասնակցելու</w:t>
      </w:r>
      <w:r w:rsidRPr="00A63D20">
        <w:rPr>
          <w:rFonts w:ascii="GHEA Grapalat" w:hAnsi="GHEA Grapalat"/>
          <w:sz w:val="20"/>
          <w:szCs w:val="20"/>
          <w:lang w:val="es-ES"/>
        </w:rPr>
        <w:t xml:space="preserve"> </w:t>
      </w:r>
      <w:r w:rsidRPr="00A63D20">
        <w:rPr>
          <w:rFonts w:ascii="GHEA Grapalat" w:hAnsi="GHEA Grapalat" w:cs="Sylfaen"/>
          <w:sz w:val="20"/>
          <w:szCs w:val="20"/>
        </w:rPr>
        <w:t>իրավունք</w:t>
      </w:r>
      <w:r w:rsidRPr="00A63D20">
        <w:rPr>
          <w:rFonts w:ascii="GHEA Grapalat" w:hAnsi="GHEA Grapalat"/>
          <w:sz w:val="20"/>
          <w:szCs w:val="20"/>
          <w:lang w:val="es-ES"/>
        </w:rPr>
        <w:t xml:space="preserve"> </w:t>
      </w:r>
      <w:r w:rsidRPr="00A63D20">
        <w:rPr>
          <w:rFonts w:ascii="GHEA Grapalat" w:hAnsi="GHEA Grapalat" w:cs="Sylfaen"/>
          <w:sz w:val="20"/>
          <w:szCs w:val="20"/>
        </w:rPr>
        <w:t>չունեցող</w:t>
      </w:r>
      <w:r w:rsidRPr="00A63D20">
        <w:rPr>
          <w:rFonts w:ascii="GHEA Grapalat" w:hAnsi="GHEA Grapalat"/>
          <w:sz w:val="20"/>
          <w:szCs w:val="20"/>
          <w:lang w:val="es-ES"/>
        </w:rPr>
        <w:t xml:space="preserve"> </w:t>
      </w:r>
      <w:r w:rsidRPr="00A63D20">
        <w:rPr>
          <w:rFonts w:ascii="GHEA Grapalat" w:hAnsi="GHEA Grapalat" w:cs="Sylfaen"/>
          <w:sz w:val="20"/>
          <w:szCs w:val="20"/>
        </w:rPr>
        <w:t>մասնակիցների</w:t>
      </w:r>
      <w:r w:rsidRPr="00A63D20">
        <w:rPr>
          <w:rFonts w:ascii="GHEA Grapalat" w:hAnsi="GHEA Grapalat"/>
          <w:sz w:val="20"/>
          <w:szCs w:val="20"/>
          <w:lang w:val="es-ES"/>
        </w:rPr>
        <w:t xml:space="preserve"> </w:t>
      </w:r>
      <w:r w:rsidRPr="00A63D20">
        <w:rPr>
          <w:rFonts w:ascii="GHEA Grapalat" w:hAnsi="GHEA Grapalat" w:cs="Sylfaen"/>
          <w:sz w:val="20"/>
          <w:szCs w:val="20"/>
        </w:rPr>
        <w:t>ցուցակում</w:t>
      </w:r>
      <w:r w:rsidRPr="00A63D20">
        <w:rPr>
          <w:rFonts w:ascii="GHEA Grapalat" w:hAnsi="GHEA Grapalat"/>
          <w:sz w:val="20"/>
          <w:szCs w:val="20"/>
          <w:lang w:val="es-ES"/>
        </w:rPr>
        <w:t>:</w:t>
      </w:r>
    </w:p>
    <w:p w:rsidR="00990561" w:rsidRPr="00A63D20" w:rsidRDefault="00990561" w:rsidP="00EF3662">
      <w:pPr>
        <w:ind w:firstLine="567"/>
        <w:jc w:val="both"/>
        <w:rPr>
          <w:rFonts w:ascii="GHEA Grapalat" w:hAnsi="GHEA Grapalat" w:cs="Sylfaen"/>
          <w:sz w:val="20"/>
          <w:lang w:val="es-ES"/>
        </w:rPr>
      </w:pPr>
      <w:r w:rsidRPr="00A63D2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A63D20" w:rsidRDefault="00DB4EFF" w:rsidP="00DB4EFF">
      <w:pPr>
        <w:shd w:val="clear" w:color="auto" w:fill="FFFFFF"/>
        <w:ind w:firstLine="375"/>
        <w:jc w:val="both"/>
        <w:rPr>
          <w:rFonts w:ascii="GHEA Grapalat" w:hAnsi="GHEA Grapalat" w:cs="Arial"/>
          <w:sz w:val="20"/>
          <w:lang w:val="es-ES"/>
        </w:rPr>
      </w:pPr>
      <w:r w:rsidRPr="00A63D2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A63D20"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A63D2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A63D20"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A63D20">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lastRenderedPageBreak/>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Default="006265F4" w:rsidP="00EF3662">
      <w:pPr>
        <w:pStyle w:val="BodyTextIndent2"/>
        <w:spacing w:line="240" w:lineRule="auto"/>
        <w:ind w:firstLine="567"/>
        <w:rPr>
          <w:rFonts w:ascii="GHEA Grapalat" w:hAnsi="GHEA Grapalat" w:cs="Sylfaen"/>
          <w:szCs w:val="24"/>
          <w:lang w:val="en-US"/>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A5562D" w:rsidRPr="00A5562D" w:rsidRDefault="00A5562D" w:rsidP="00EF3662">
      <w:pPr>
        <w:pStyle w:val="BodyTextIndent2"/>
        <w:spacing w:line="240" w:lineRule="auto"/>
        <w:ind w:firstLine="567"/>
        <w:rPr>
          <w:rFonts w:ascii="GHEA Grapalat" w:hAnsi="GHEA Grapalat" w:cs="Sylfaen"/>
          <w:szCs w:val="24"/>
          <w:lang w:val="en-US"/>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6F3B04">
        <w:rPr>
          <w:rFonts w:ascii="GHEA Grapalat" w:hAnsi="GHEA Grapalat" w:cs="Sylfaen"/>
          <w:b/>
          <w:sz w:val="20"/>
          <w:lang w:val="hy-AM"/>
        </w:rPr>
        <w:t>ՀՐԱՎԵՐԻ</w:t>
      </w:r>
      <w:r w:rsidRPr="00A71D81">
        <w:rPr>
          <w:rFonts w:ascii="GHEA Grapalat" w:hAnsi="GHEA Grapalat" w:cs="Arial"/>
          <w:b/>
          <w:sz w:val="20"/>
          <w:lang w:val="af-ZA"/>
        </w:rPr>
        <w:t xml:space="preserve">  </w:t>
      </w:r>
      <w:r w:rsidRPr="006F3B04">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6F3B04">
        <w:rPr>
          <w:rFonts w:ascii="GHEA Grapalat" w:hAnsi="GHEA Grapalat" w:cs="Arial"/>
          <w:b/>
          <w:sz w:val="20"/>
          <w:lang w:val="hy-AM"/>
        </w:rPr>
        <w:t>ԵՎ</w:t>
      </w:r>
      <w:r w:rsidRPr="00A71D81">
        <w:rPr>
          <w:rFonts w:ascii="GHEA Grapalat" w:hAnsi="GHEA Grapalat" w:cs="Arial"/>
          <w:b/>
          <w:sz w:val="20"/>
          <w:lang w:val="af-ZA"/>
        </w:rPr>
        <w:t xml:space="preserve"> </w:t>
      </w:r>
      <w:r w:rsidRPr="006F3B04">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6F3B04">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6F3B04">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6F3B04">
        <w:rPr>
          <w:rFonts w:ascii="GHEA Grapalat" w:hAnsi="GHEA Grapalat" w:cs="Sylfaen"/>
          <w:b/>
          <w:sz w:val="20"/>
          <w:lang w:val="hy-AM"/>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6C778B" w:rsidRPr="00A71D81" w:rsidRDefault="00096865" w:rsidP="00165277">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6785D" w:rsidRPr="0006785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2217FD" w:rsidRPr="00E05C83" w:rsidRDefault="00096865" w:rsidP="002217FD">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2217FD" w:rsidRPr="00E05C83">
        <w:rPr>
          <w:rFonts w:ascii="GHEA Grapalat" w:hAnsi="GHEA Grapalat" w:cs="Sylfaen"/>
          <w:b/>
          <w:szCs w:val="24"/>
          <w:lang w:val="hy-AM"/>
        </w:rPr>
        <w:t>8-րդ օրվա ժամը 11:30-ն, ք.Երեան, Մ.Հերացի 12 հասցեով</w:t>
      </w:r>
      <w:r w:rsidR="002217FD" w:rsidRPr="00E05C83">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53729" w:rsidRPr="00E05C83">
        <w:rPr>
          <w:rFonts w:ascii="GHEA Grapalat" w:hAnsi="GHEA Grapalat"/>
          <w:b/>
          <w:lang w:val="hy-AM"/>
        </w:rPr>
        <w:t>Սիրանուշ Պապիկյանը</w:t>
      </w:r>
      <w:r w:rsidR="00B53729" w:rsidRPr="00E05C83">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FootnoteReference"/>
          <w:rFonts w:ascii="GHEA Grapalat" w:hAnsi="GHEA Grapalat" w:cs="Sylfaen"/>
          <w:color w:val="FFFFFF"/>
          <w:sz w:val="20"/>
          <w:szCs w:val="24"/>
          <w:lang w:val="hy-AM" w:eastAsia="en-US"/>
        </w:rPr>
        <w:footnoteReference w:id="1"/>
      </w:r>
    </w:p>
    <w:bookmarkEnd w:id="4"/>
    <w:p w:rsidR="00B67CCD" w:rsidRPr="00A71D81" w:rsidRDefault="00AA67A7" w:rsidP="00EF3662">
      <w:pPr>
        <w:pStyle w:val="norm"/>
        <w:spacing w:line="240" w:lineRule="auto"/>
        <w:rPr>
          <w:rFonts w:ascii="GHEA Grapalat" w:hAnsi="GHEA Grapalat" w:cs="Sylfaen"/>
          <w:sz w:val="20"/>
          <w:szCs w:val="24"/>
          <w:lang w:val="hy-AM" w:eastAsia="en-US"/>
        </w:rPr>
      </w:pPr>
      <w:r w:rsidRPr="00AA67A7">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AA67A7" w:rsidRPr="006F3B04" w:rsidRDefault="00E326DD" w:rsidP="00AA67A7">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AA67A7" w:rsidRPr="00AA67A7">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AA67A7" w:rsidP="00AA67A7">
      <w:pPr>
        <w:ind w:firstLine="567"/>
        <w:jc w:val="both"/>
        <w:rPr>
          <w:rFonts w:ascii="GHEA Grapalat" w:hAnsi="GHEA Grapalat" w:cs="Sylfaen"/>
          <w:sz w:val="20"/>
          <w:lang w:val="hy-AM"/>
        </w:rPr>
      </w:pPr>
      <w:r w:rsidRPr="00AA67A7">
        <w:rPr>
          <w:rFonts w:ascii="GHEA Grapalat" w:hAnsi="GHEA Grapalat" w:cs="Sylfaen"/>
          <w:sz w:val="20"/>
          <w:lang w:val="hy-AM"/>
        </w:rPr>
        <w:t>5</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AA67A7" w:rsidP="00AA67A7">
      <w:pPr>
        <w:pStyle w:val="norm"/>
        <w:spacing w:line="240" w:lineRule="auto"/>
        <w:ind w:firstLine="567"/>
        <w:rPr>
          <w:rFonts w:ascii="GHEA Grapalat" w:hAnsi="GHEA Grapalat" w:cs="Sylfaen"/>
          <w:sz w:val="20"/>
          <w:szCs w:val="24"/>
          <w:lang w:val="hy-AM" w:eastAsia="en-US"/>
        </w:rPr>
      </w:pPr>
      <w:r w:rsidRPr="00AA67A7">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D75135" w:rsidRPr="00144D4F" w:rsidRDefault="00FD2748" w:rsidP="00D75135">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D75135" w:rsidRPr="00144D4F">
        <w:rPr>
          <w:rFonts w:ascii="GHEA Grapalat" w:hAnsi="GHEA Grapalat" w:cs="Sylfaen"/>
          <w:b/>
          <w:szCs w:val="24"/>
        </w:rPr>
        <w:t>8</w:t>
      </w:r>
      <w:r w:rsidR="00D75135" w:rsidRPr="00144D4F">
        <w:rPr>
          <w:rFonts w:ascii="GHEA Grapalat" w:hAnsi="GHEA Grapalat" w:cs="Sylfaen"/>
          <w:b/>
          <w:szCs w:val="24"/>
          <w:lang w:val="hy-AM"/>
        </w:rPr>
        <w:t>-</w:t>
      </w:r>
      <w:r w:rsidR="00D75135" w:rsidRPr="00144D4F">
        <w:rPr>
          <w:rFonts w:ascii="GHEA Grapalat" w:hAnsi="GHEA Grapalat" w:cs="Sylfaen"/>
          <w:b/>
          <w:szCs w:val="24"/>
          <w:lang w:val="ru-RU"/>
        </w:rPr>
        <w:t>րդ</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օրվա</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ժամը</w:t>
      </w:r>
      <w:r w:rsidR="00D75135" w:rsidRPr="00144D4F">
        <w:rPr>
          <w:rFonts w:ascii="GHEA Grapalat" w:hAnsi="GHEA Grapalat" w:cs="Sylfaen"/>
          <w:b/>
          <w:szCs w:val="24"/>
        </w:rPr>
        <w:t xml:space="preserve"> </w:t>
      </w:r>
      <w:r w:rsidR="00D75135" w:rsidRPr="00144D4F">
        <w:rPr>
          <w:rFonts w:ascii="GHEA Grapalat" w:hAnsi="GHEA Grapalat" w:cs="Sylfaen"/>
          <w:b/>
          <w:szCs w:val="24"/>
          <w:lang w:val="hy-AM"/>
        </w:rPr>
        <w:t>11:30-</w:t>
      </w:r>
      <w:r w:rsidR="00D75135" w:rsidRPr="00144D4F">
        <w:rPr>
          <w:rFonts w:ascii="GHEA Grapalat" w:hAnsi="GHEA Grapalat" w:cs="Sylfaen"/>
          <w:b/>
          <w:szCs w:val="24"/>
          <w:lang w:val="en-US"/>
        </w:rPr>
        <w:t>ի</w:t>
      </w:r>
      <w:r w:rsidR="00D75135" w:rsidRPr="00144D4F">
        <w:rPr>
          <w:rFonts w:ascii="GHEA Grapalat" w:hAnsi="GHEA Grapalat" w:cs="Sylfaen"/>
          <w:b/>
          <w:szCs w:val="24"/>
          <w:lang w:val="ru-RU"/>
        </w:rPr>
        <w:t>ն։</w:t>
      </w:r>
      <w:r w:rsidR="00D75135" w:rsidRPr="00144D4F">
        <w:rPr>
          <w:rFonts w:ascii="GHEA Grapalat" w:hAnsi="GHEA Grapalat" w:cs="Sylfaen"/>
          <w:b/>
          <w:szCs w:val="24"/>
        </w:rPr>
        <w:t xml:space="preserve"> </w:t>
      </w:r>
    </w:p>
    <w:p w:rsidR="004348F9" w:rsidRPr="006D2E03" w:rsidRDefault="004348F9" w:rsidP="00D75135">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757DA2" w:rsidRPr="00A71D81" w:rsidRDefault="00FD2748" w:rsidP="00757DA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757DA2" w:rsidRPr="00DE5ED9">
        <w:rPr>
          <w:rFonts w:ascii="GHEA Grapalat" w:hAnsi="GHEA Grapalat" w:cs="Sylfaen"/>
          <w:b/>
          <w:i w:val="0"/>
          <w:szCs w:val="24"/>
          <w:lang w:val="ru-RU"/>
        </w:rPr>
        <w:t>Հայաստանի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Հանրապետության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դրամով</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բացման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նիստի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օրվա</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դրությամբ</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ՀՀ</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կենտրոնական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բանկի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կողմից</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սահմանված</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փոխարժեքով</w:t>
      </w:r>
      <w:r w:rsidR="00757DA2" w:rsidRPr="00712340">
        <w:rPr>
          <w:rFonts w:ascii="GHEA Grapalat" w:hAnsi="GHEA Grapalat" w:cs="Sylfaen"/>
          <w:i w:val="0"/>
          <w:szCs w:val="24"/>
          <w:lang w:val="ru-RU"/>
        </w:rPr>
        <w:t>։</w:t>
      </w:r>
    </w:p>
    <w:p w:rsidR="009B6D58" w:rsidRPr="0022699D" w:rsidRDefault="00FD2748" w:rsidP="00757DA2">
      <w:pPr>
        <w:pStyle w:val="BodyTextIndent"/>
        <w:spacing w:line="240" w:lineRule="auto"/>
        <w:ind w:firstLine="567"/>
        <w:rPr>
          <w:rFonts w:ascii="GHEA Grapalat" w:hAnsi="GHEA Grapalat" w:cs="Sylfaen"/>
          <w:i w:val="0"/>
          <w:szCs w:val="24"/>
          <w:lang w:val="af-ZA"/>
        </w:rPr>
      </w:pPr>
      <w:r w:rsidRPr="0022699D">
        <w:rPr>
          <w:rFonts w:ascii="GHEA Grapalat" w:hAnsi="GHEA Grapalat"/>
          <w:i w:val="0"/>
          <w:lang w:val="af-ZA"/>
        </w:rPr>
        <w:t>8</w:t>
      </w:r>
      <w:r w:rsidR="00633389" w:rsidRPr="0022699D">
        <w:rPr>
          <w:rFonts w:ascii="GHEA Grapalat" w:hAnsi="GHEA Grapalat"/>
          <w:i w:val="0"/>
          <w:lang w:val="af-ZA"/>
        </w:rPr>
        <w:t>.</w:t>
      </w:r>
      <w:r w:rsidR="00E56508" w:rsidRPr="0022699D">
        <w:rPr>
          <w:rFonts w:ascii="GHEA Grapalat" w:hAnsi="GHEA Grapalat"/>
          <w:i w:val="0"/>
          <w:lang w:val="hy-AM"/>
        </w:rPr>
        <w:t>5</w:t>
      </w:r>
      <w:r w:rsidR="00E56508" w:rsidRPr="0022699D">
        <w:rPr>
          <w:rFonts w:ascii="GHEA Grapalat" w:hAnsi="GHEA Grapalat"/>
          <w:i w:val="0"/>
          <w:lang w:val="af-ZA"/>
        </w:rPr>
        <w:t xml:space="preserve"> </w:t>
      </w:r>
      <w:r w:rsidR="00973FB1" w:rsidRPr="0022699D">
        <w:rPr>
          <w:rFonts w:ascii="GHEA Grapalat" w:hAnsi="GHEA Grapalat"/>
          <w:i w:val="0"/>
          <w:lang w:val="af-ZA"/>
        </w:rPr>
        <w:t>Հ</w:t>
      </w:r>
      <w:r w:rsidR="00973FB1" w:rsidRPr="0022699D">
        <w:rPr>
          <w:rFonts w:ascii="GHEA Grapalat" w:hAnsi="GHEA Grapalat" w:cs="Sylfaen"/>
          <w:i w:val="0"/>
          <w:szCs w:val="24"/>
          <w:lang w:val="ru-RU"/>
        </w:rPr>
        <w:t>անձնաժողովը</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հրավերի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պահանջների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նկատմամբ</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բավարար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գնահատված</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հայտեր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ներկայացրած</w:t>
      </w:r>
      <w:r w:rsidR="00973FB1" w:rsidRPr="0022699D">
        <w:rPr>
          <w:rFonts w:ascii="GHEA Grapalat" w:hAnsi="GHEA Grapalat" w:cs="Sylfaen"/>
          <w:i w:val="0"/>
          <w:szCs w:val="24"/>
          <w:lang w:val="af-ZA"/>
        </w:rPr>
        <w:t xml:space="preserve"> </w:t>
      </w:r>
      <w:r w:rsidRPr="0022699D">
        <w:rPr>
          <w:rFonts w:ascii="GHEA Grapalat" w:hAnsi="GHEA Grapalat" w:cs="Sylfaen"/>
          <w:i w:val="0"/>
          <w:szCs w:val="24"/>
        </w:rPr>
        <w:t>մ</w:t>
      </w:r>
      <w:r w:rsidR="00973FB1" w:rsidRPr="0022699D">
        <w:rPr>
          <w:rFonts w:ascii="GHEA Grapalat" w:hAnsi="GHEA Grapalat" w:cs="Sylfaen"/>
          <w:i w:val="0"/>
          <w:szCs w:val="24"/>
          <w:lang w:val="ru-RU"/>
        </w:rPr>
        <w:t>ասնակիցներից</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որոշում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հայտարարում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է</w:t>
      </w:r>
      <w:r w:rsidR="00973FB1"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hy-AM"/>
        </w:rPr>
        <w:t>ընտրված</w:t>
      </w:r>
      <w:r w:rsidR="00D32414"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880C5E" w:rsidRPr="0022699D">
        <w:rPr>
          <w:rFonts w:ascii="GHEA Grapalat" w:hAnsi="GHEA Grapalat" w:cs="Sylfaen"/>
          <w:i w:val="0"/>
          <w:szCs w:val="24"/>
          <w:lang w:val="hy-AM"/>
        </w:rPr>
        <w:t>այդպիսին չճանաչված</w:t>
      </w:r>
      <w:r w:rsidR="009F3CAE" w:rsidRPr="009F3CAE">
        <w:rPr>
          <w:rFonts w:ascii="GHEA Grapalat" w:hAnsi="GHEA Grapalat" w:cs="Sylfaen"/>
          <w:i w:val="0"/>
          <w:szCs w:val="24"/>
          <w:lang w:val="af-ZA"/>
        </w:rPr>
        <w:t xml:space="preserve"> </w:t>
      </w:r>
      <w:r w:rsidR="00973FB1" w:rsidRPr="0022699D">
        <w:rPr>
          <w:rFonts w:ascii="GHEA Grapalat" w:hAnsi="GHEA Grapalat" w:cs="Sylfaen"/>
          <w:i w:val="0"/>
          <w:szCs w:val="24"/>
          <w:lang w:val="ru-RU"/>
        </w:rPr>
        <w:t>մասնակիցներին</w:t>
      </w:r>
      <w:r w:rsidR="00973FB1" w:rsidRPr="0022699D">
        <w:rPr>
          <w:rFonts w:ascii="GHEA Grapalat" w:hAnsi="GHEA Grapalat" w:cs="Sylfaen"/>
          <w:i w:val="0"/>
          <w:szCs w:val="24"/>
          <w:lang w:val="af-ZA"/>
        </w:rPr>
        <w:t>:</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Ապրանքների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գնման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դեպքում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հանձնաժողովը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գնահատում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է</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նաև</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ներկայացված</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ամբողջական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նկարագրերի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համապատասխանությունը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հրավերի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պահանջներին</w:t>
      </w:r>
      <w:r w:rsidR="00D32414" w:rsidRPr="0022699D">
        <w:rPr>
          <w:rFonts w:ascii="GHEA Grapalat" w:hAnsi="GHEA Grapalat" w:cs="Sylfaen"/>
          <w:i w:val="0"/>
          <w:szCs w:val="24"/>
          <w:lang w:val="af-ZA"/>
        </w:rPr>
        <w:t>:</w:t>
      </w:r>
      <w:r w:rsidR="00973FB1"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Առաջարկված</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նվազագույն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գների</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հավասարության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դեպքում</w:t>
      </w:r>
      <w:r w:rsidR="00AE74A0" w:rsidRPr="0022699D">
        <w:rPr>
          <w:rFonts w:ascii="GHEA Grapalat" w:hAnsi="GHEA Grapalat" w:cs="Sylfaen"/>
          <w:i w:val="0"/>
          <w:szCs w:val="24"/>
          <w:lang w:val="hy-AM"/>
        </w:rPr>
        <w:t>՝</w:t>
      </w:r>
      <w:r w:rsidR="009B6D58" w:rsidRPr="0022699D">
        <w:rPr>
          <w:rFonts w:ascii="GHEA Grapalat" w:hAnsi="GHEA Grapalat" w:cs="Sylfaen"/>
          <w:i w:val="0"/>
          <w:szCs w:val="24"/>
          <w:lang w:val="af-ZA"/>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6D2E03"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w:t>
      </w:r>
      <w:r w:rsidRPr="00880354">
        <w:rPr>
          <w:rFonts w:ascii="GHEA Grapalat" w:hAnsi="GHEA Grapalat" w:cs="Sylfaen"/>
          <w:sz w:val="20"/>
          <w:lang w:val="af-ZA"/>
        </w:rPr>
        <w:t xml:space="preserve"> </w:t>
      </w:r>
      <w:r w:rsidRPr="006D2E03">
        <w:rPr>
          <w:rFonts w:ascii="GHEA Grapalat" w:hAnsi="GHEA Grapalat" w:cs="Sylfaen"/>
          <w:sz w:val="20"/>
        </w:rPr>
        <w:t>օրվա</w:t>
      </w:r>
      <w:r w:rsidRPr="00880354">
        <w:rPr>
          <w:rFonts w:ascii="GHEA Grapalat" w:hAnsi="GHEA Grapalat" w:cs="Sylfaen"/>
          <w:sz w:val="20"/>
          <w:lang w:val="af-ZA"/>
        </w:rPr>
        <w:t xml:space="preserve"> </w:t>
      </w:r>
      <w:r w:rsidRPr="006D2E03">
        <w:rPr>
          <w:rFonts w:ascii="GHEA Grapalat" w:hAnsi="GHEA Grapalat" w:cs="Sylfaen"/>
          <w:sz w:val="20"/>
        </w:rPr>
        <w:t>դրությամբ</w:t>
      </w:r>
      <w:r w:rsidRPr="00880354">
        <w:rPr>
          <w:rFonts w:ascii="GHEA Grapalat" w:hAnsi="GHEA Grapalat" w:cs="Sylfaen"/>
          <w:sz w:val="20"/>
          <w:lang w:val="af-ZA"/>
        </w:rPr>
        <w:t xml:space="preserve"> </w:t>
      </w:r>
      <w:r w:rsidRPr="006D2E03">
        <w:rPr>
          <w:rFonts w:ascii="GHEA Grapalat" w:hAnsi="GHEA Grapalat" w:cs="Sylfaen"/>
          <w:sz w:val="20"/>
        </w:rPr>
        <w:t>մասնակիցը</w:t>
      </w:r>
      <w:r w:rsidRPr="00880354">
        <w:rPr>
          <w:rFonts w:ascii="GHEA Grapalat" w:hAnsi="GHEA Grapalat" w:cs="Sylfaen"/>
          <w:sz w:val="20"/>
          <w:lang w:val="af-ZA"/>
        </w:rPr>
        <w:t xml:space="preserve"> </w:t>
      </w:r>
      <w:r w:rsidRPr="006D2E03">
        <w:rPr>
          <w:rFonts w:ascii="GHEA Grapalat" w:hAnsi="GHEA Grapalat" w:cs="Sylfaen"/>
          <w:sz w:val="20"/>
        </w:rPr>
        <w:t>կամ</w:t>
      </w:r>
      <w:r w:rsidRPr="00880354">
        <w:rPr>
          <w:rFonts w:ascii="GHEA Grapalat" w:hAnsi="GHEA Grapalat" w:cs="Sylfaen"/>
          <w:sz w:val="20"/>
          <w:lang w:val="af-ZA"/>
        </w:rPr>
        <w:t xml:space="preserve"> </w:t>
      </w:r>
      <w:r w:rsidRPr="006D2E03">
        <w:rPr>
          <w:rFonts w:ascii="GHEA Grapalat" w:hAnsi="GHEA Grapalat" w:cs="Sylfaen"/>
          <w:sz w:val="20"/>
        </w:rPr>
        <w:t>պայմանագիրը</w:t>
      </w:r>
      <w:r w:rsidRPr="00880354">
        <w:rPr>
          <w:rFonts w:ascii="GHEA Grapalat" w:hAnsi="GHEA Grapalat" w:cs="Sylfaen"/>
          <w:sz w:val="20"/>
          <w:lang w:val="af-ZA"/>
        </w:rPr>
        <w:t xml:space="preserve"> </w:t>
      </w:r>
      <w:r w:rsidRPr="006D2E03">
        <w:rPr>
          <w:rFonts w:ascii="GHEA Grapalat" w:hAnsi="GHEA Grapalat" w:cs="Sylfaen"/>
          <w:sz w:val="20"/>
        </w:rPr>
        <w:t>կնքած</w:t>
      </w:r>
      <w:r w:rsidRPr="00880354">
        <w:rPr>
          <w:rFonts w:ascii="GHEA Grapalat" w:hAnsi="GHEA Grapalat" w:cs="Sylfaen"/>
          <w:sz w:val="20"/>
          <w:lang w:val="af-ZA"/>
        </w:rPr>
        <w:t xml:space="preserve"> </w:t>
      </w:r>
      <w:r w:rsidRPr="006D2E03">
        <w:rPr>
          <w:rFonts w:ascii="GHEA Grapalat" w:hAnsi="GHEA Grapalat" w:cs="Sylfaen"/>
          <w:sz w:val="20"/>
        </w:rPr>
        <w:t>անձը</w:t>
      </w:r>
      <w:r w:rsidRPr="00880354">
        <w:rPr>
          <w:rFonts w:ascii="GHEA Grapalat" w:hAnsi="GHEA Grapalat" w:cs="Sylfaen"/>
          <w:sz w:val="20"/>
          <w:lang w:val="af-ZA"/>
        </w:rPr>
        <w:t xml:space="preserve"> </w:t>
      </w:r>
      <w:r w:rsidRPr="006D2E03">
        <w:rPr>
          <w:rFonts w:ascii="GHEA Grapalat" w:hAnsi="GHEA Grapalat" w:cs="Sylfaen"/>
          <w:sz w:val="20"/>
        </w:rPr>
        <w:t>վճարել</w:t>
      </w:r>
      <w:r w:rsidRPr="00880354">
        <w:rPr>
          <w:rFonts w:ascii="GHEA Grapalat" w:hAnsi="GHEA Grapalat" w:cs="Sylfaen"/>
          <w:sz w:val="20"/>
          <w:lang w:val="af-ZA"/>
        </w:rPr>
        <w:t xml:space="preserve"> </w:t>
      </w:r>
      <w:r w:rsidRPr="006D2E03">
        <w:rPr>
          <w:rFonts w:ascii="GHEA Grapalat" w:hAnsi="GHEA Grapalat" w:cs="Sylfaen"/>
          <w:sz w:val="20"/>
        </w:rPr>
        <w:t>է</w:t>
      </w:r>
      <w:r w:rsidRPr="00880354">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lastRenderedPageBreak/>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43353" w:rsidRPr="00D4058F" w:rsidRDefault="00543353" w:rsidP="00543353">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lastRenderedPageBreak/>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0412A" w:rsidRPr="003A2550">
        <w:rPr>
          <w:rFonts w:ascii="GHEA Grapalat" w:hAnsi="GHEA Grapalat" w:cs="Sylfaen"/>
          <w:b/>
          <w:lang w:val="es-ES"/>
        </w:rPr>
        <w:t>10 օրացուցային</w:t>
      </w:r>
      <w:r w:rsidR="00B0412A" w:rsidRPr="003A2550">
        <w:rPr>
          <w:rFonts w:ascii="GHEA Grapalat" w:hAnsi="GHEA Grapalat" w:cs="Arial"/>
          <w:b/>
          <w:lang w:val="es-ES"/>
        </w:rPr>
        <w:t xml:space="preserve"> </w:t>
      </w:r>
      <w:r w:rsidR="00B0412A" w:rsidRPr="003A2550">
        <w:rPr>
          <w:rFonts w:ascii="GHEA Grapalat" w:hAnsi="GHEA Grapalat" w:cs="Sylfaen"/>
          <w:b/>
          <w:lang w:val="es-ES"/>
        </w:rPr>
        <w:t>օր</w:t>
      </w:r>
      <w:r w:rsidR="00B0412A" w:rsidRPr="003A2550">
        <w:rPr>
          <w:rFonts w:ascii="GHEA Grapalat" w:hAnsi="GHEA Grapalat" w:cs="Arial"/>
          <w:b/>
          <w:lang w:val="es-ES"/>
        </w:rPr>
        <w:t xml:space="preserve"> </w:t>
      </w:r>
      <w:r w:rsidR="00B0412A" w:rsidRPr="003A2550">
        <w:rPr>
          <w:rFonts w:ascii="GHEA Grapalat" w:hAnsi="GHEA Grapalat" w:cs="Sylfaen"/>
          <w:b/>
          <w:lang w:val="es-ES"/>
        </w:rPr>
        <w:t>է</w:t>
      </w:r>
      <w:r w:rsidR="00B0412A" w:rsidRPr="003A2550">
        <w:rPr>
          <w:rFonts w:ascii="GHEA Grapalat" w:hAnsi="GHEA Grapalat" w:cs="Tahoma"/>
          <w:b/>
          <w:lang w:val="es-ES"/>
        </w:rPr>
        <w:t>։</w:t>
      </w:r>
      <w:r w:rsidR="00B0412A"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32AA8" w:rsidRPr="00A71D81" w:rsidRDefault="00096865" w:rsidP="00032AA8">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2</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դադարում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գոյություն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ունենալ</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պահանջը</w:t>
      </w:r>
      <w:r w:rsidR="00032AA8" w:rsidRPr="00A71D81">
        <w:rPr>
          <w:rFonts w:ascii="GHEA Grapalat" w:hAnsi="GHEA Grapalat" w:cs="Sylfaen"/>
          <w:sz w:val="20"/>
          <w:lang w:val="hy-AM"/>
        </w:rPr>
        <w:t>: Ընդ որում պ</w:t>
      </w:r>
      <w:r w:rsidR="00032AA8" w:rsidRPr="00A71D81">
        <w:rPr>
          <w:rFonts w:ascii="GHEA Grapalat" w:hAnsi="GHEA Grapalat" w:cs="Sylfaen"/>
          <w:sz w:val="20"/>
          <w:lang w:val="ru-RU"/>
        </w:rPr>
        <w:t>ետության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համայնքների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կարիքների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համար</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կազմակերպված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ընթացակարգը</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կարող</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ամբողջությամբ</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մասնակի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չկայացած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հայտարարվել</w:t>
      </w:r>
      <w:r w:rsidR="00032AA8" w:rsidRPr="00A71D81">
        <w:rPr>
          <w:rFonts w:ascii="GHEA Grapalat" w:hAnsi="GHEA Grapalat" w:cs="Sylfaen"/>
          <w:sz w:val="20"/>
          <w:lang w:val="af-ZA"/>
        </w:rPr>
        <w:t xml:space="preserve"> </w:t>
      </w:r>
      <w:r w:rsidR="00032AA8">
        <w:rPr>
          <w:rFonts w:ascii="GHEA Grapalat" w:hAnsi="GHEA Grapalat" w:cs="Sylfaen"/>
          <w:sz w:val="20"/>
          <w:lang w:val="hy-AM"/>
        </w:rPr>
        <w:t xml:space="preserve">կազմակերպության </w:t>
      </w:r>
      <w:r w:rsidR="00032AA8" w:rsidRPr="00A71D81">
        <w:rPr>
          <w:rFonts w:ascii="GHEA Grapalat" w:hAnsi="GHEA Grapalat" w:cs="Sylfaen"/>
          <w:sz w:val="20"/>
          <w:lang w:val="ru-RU"/>
        </w:rPr>
        <w:t>ղեկավարի</w:t>
      </w:r>
      <w:r w:rsidR="00032AA8">
        <w:rPr>
          <w:rFonts w:ascii="GHEA Grapalat" w:hAnsi="GHEA Grapalat" w:cs="Sylfaen"/>
          <w:sz w:val="20"/>
          <w:lang w:val="hy-AM"/>
        </w:rPr>
        <w:t xml:space="preserve"> </w:t>
      </w:r>
      <w:r w:rsidR="00032AA8" w:rsidRPr="001031FD">
        <w:rPr>
          <w:rFonts w:ascii="GHEA Grapalat" w:hAnsi="GHEA Grapalat" w:cs="Sylfaen"/>
          <w:sz w:val="20"/>
        </w:rPr>
        <w:t>որոշման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հիման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վրա</w:t>
      </w:r>
      <w:r w:rsidR="00032AA8">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AC74FF"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w:t>
      </w:r>
      <w:r w:rsidR="00096865" w:rsidRPr="00A71D81">
        <w:rPr>
          <w:rFonts w:ascii="GHEA Grapalat" w:hAnsi="GHEA Grapalat"/>
          <w:b/>
          <w:szCs w:val="22"/>
          <w:lang w:val="af-ZA"/>
        </w:rPr>
        <w:t xml:space="preserve"> </w:t>
      </w:r>
      <w:r>
        <w:rPr>
          <w:rFonts w:ascii="GHEA Grapalat" w:hAnsi="GHEA Grapalat"/>
          <w:b/>
          <w:szCs w:val="22"/>
          <w:lang w:val="af-ZA"/>
        </w:rPr>
        <w:t xml:space="preserve">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FootnoteReference"/>
          <w:rFonts w:ascii="GHEA Grapalat" w:hAnsi="GHEA Grapalat"/>
          <w:color w:val="FFFFFF"/>
          <w:sz w:val="20"/>
          <w:lang w:val="hy-AM"/>
        </w:rPr>
        <w:footnoteReference w:id="5"/>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005D76F5" w:rsidRPr="00A71D81">
        <w:rPr>
          <w:rFonts w:ascii="GHEA Grapalat" w:hAnsi="GHEA Grapalat" w:cs="Sylfaen"/>
          <w:sz w:val="20"/>
          <w:szCs w:val="20"/>
        </w:rPr>
        <w:t>և</w:t>
      </w:r>
      <w:r w:rsidR="005D76F5" w:rsidRPr="00A71D81">
        <w:rPr>
          <w:rFonts w:ascii="GHEA Grapalat" w:hAnsi="GHEA Grapalat"/>
          <w:sz w:val="20"/>
          <w:szCs w:val="20"/>
          <w:lang w:val="es-ES"/>
        </w:rPr>
        <w:t xml:space="preserve"> </w:t>
      </w:r>
      <w:r w:rsidR="005D76F5" w:rsidRPr="00D81042">
        <w:rPr>
          <w:rFonts w:ascii="GHEA Grapalat" w:hAnsi="GHEA Grapalat"/>
          <w:b/>
          <w:sz w:val="20"/>
          <w:szCs w:val="20"/>
          <w:lang w:val="es-ES"/>
        </w:rPr>
        <w:t xml:space="preserve">1 </w:t>
      </w:r>
      <w:r w:rsidR="005D76F5" w:rsidRPr="00D81042">
        <w:rPr>
          <w:rFonts w:ascii="GHEA Grapalat" w:hAnsi="GHEA Grapalat"/>
          <w:b/>
          <w:sz w:val="20"/>
          <w:szCs w:val="20"/>
        </w:rPr>
        <w:t>օրինակ</w:t>
      </w:r>
      <w:r w:rsidR="005D76F5" w:rsidRPr="002466BB">
        <w:rPr>
          <w:rFonts w:ascii="GHEA Grapalat" w:hAnsi="GHEA Grapalat"/>
          <w:b/>
          <w:sz w:val="20"/>
          <w:szCs w:val="20"/>
          <w:lang w:val="es-ES"/>
        </w:rPr>
        <w:t xml:space="preserve"> </w:t>
      </w:r>
      <w:r w:rsidR="005D76F5" w:rsidRPr="002466BB">
        <w:rPr>
          <w:rFonts w:ascii="GHEA Grapalat" w:hAnsi="GHEA Grapalat" w:cs="Sylfaen"/>
          <w:b/>
          <w:sz w:val="20"/>
          <w:szCs w:val="20"/>
        </w:rPr>
        <w:t>պատճենից</w:t>
      </w:r>
      <w:r w:rsidR="005D76F5" w:rsidRPr="00A71D81">
        <w:rPr>
          <w:rFonts w:ascii="GHEA Grapalat" w:hAnsi="GHEA Grapalat"/>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244A8E" w:rsidRDefault="009247B8" w:rsidP="009247B8">
      <w:pPr>
        <w:ind w:firstLine="720"/>
        <w:jc w:val="both"/>
        <w:rPr>
          <w:rFonts w:ascii="GHEA Grapalat" w:hAnsi="GHEA Grapalat"/>
          <w:b/>
          <w:sz w:val="20"/>
          <w:szCs w:val="20"/>
          <w:lang w:val="af-ZA"/>
        </w:rPr>
      </w:pPr>
      <w:r w:rsidRPr="00244A8E">
        <w:rPr>
          <w:rFonts w:ascii="GHEA Grapalat" w:hAnsi="GHEA Grapalat"/>
          <w:b/>
          <w:sz w:val="20"/>
          <w:szCs w:val="20"/>
          <w:lang w:val="af-ZA"/>
        </w:rPr>
        <w:t xml:space="preserve">3.2 </w:t>
      </w:r>
      <w:r w:rsidRPr="00244A8E">
        <w:rPr>
          <w:rFonts w:ascii="GHEA Grapalat" w:hAnsi="GHEA Grapalat" w:cs="Sylfaen"/>
          <w:b/>
          <w:sz w:val="20"/>
          <w:szCs w:val="20"/>
        </w:rPr>
        <w:t>Սույն</w:t>
      </w:r>
      <w:r w:rsidRPr="00244A8E">
        <w:rPr>
          <w:rFonts w:ascii="GHEA Grapalat" w:hAnsi="GHEA Grapalat"/>
          <w:b/>
          <w:sz w:val="20"/>
          <w:szCs w:val="20"/>
          <w:lang w:val="af-ZA"/>
        </w:rPr>
        <w:t xml:space="preserve"> </w:t>
      </w:r>
      <w:r w:rsidRPr="00244A8E">
        <w:rPr>
          <w:rFonts w:ascii="GHEA Grapalat" w:hAnsi="GHEA Grapalat"/>
          <w:b/>
          <w:sz w:val="20"/>
          <w:szCs w:val="20"/>
        </w:rPr>
        <w:t>հրահանգի</w:t>
      </w:r>
      <w:r w:rsidRPr="00244A8E">
        <w:rPr>
          <w:rFonts w:ascii="GHEA Grapalat" w:hAnsi="GHEA Grapalat"/>
          <w:b/>
          <w:sz w:val="20"/>
          <w:szCs w:val="20"/>
          <w:lang w:val="af-ZA"/>
        </w:rPr>
        <w:t xml:space="preserve"> 3.1 </w:t>
      </w:r>
      <w:r w:rsidRPr="00244A8E">
        <w:rPr>
          <w:rFonts w:ascii="GHEA Grapalat" w:hAnsi="GHEA Grapalat"/>
          <w:b/>
          <w:sz w:val="20"/>
          <w:szCs w:val="20"/>
        </w:rPr>
        <w:t>կետում</w:t>
      </w:r>
      <w:r w:rsidRPr="00244A8E">
        <w:rPr>
          <w:rFonts w:ascii="GHEA Grapalat" w:hAnsi="GHEA Grapalat"/>
          <w:b/>
          <w:sz w:val="20"/>
          <w:szCs w:val="20"/>
          <w:lang w:val="af-ZA"/>
        </w:rPr>
        <w:t xml:space="preserve"> </w:t>
      </w:r>
      <w:r w:rsidRPr="00244A8E">
        <w:rPr>
          <w:rFonts w:ascii="GHEA Grapalat" w:hAnsi="GHEA Grapalat" w:cs="Sylfaen"/>
          <w:b/>
          <w:sz w:val="20"/>
          <w:szCs w:val="20"/>
        </w:rPr>
        <w:t>նշված</w:t>
      </w:r>
      <w:r w:rsidRPr="00244A8E">
        <w:rPr>
          <w:rFonts w:ascii="GHEA Grapalat" w:hAnsi="GHEA Grapalat"/>
          <w:b/>
          <w:sz w:val="20"/>
          <w:szCs w:val="20"/>
          <w:lang w:val="af-ZA"/>
        </w:rPr>
        <w:t xml:space="preserve"> </w:t>
      </w:r>
      <w:r w:rsidRPr="00244A8E">
        <w:rPr>
          <w:rFonts w:ascii="GHEA Grapalat" w:hAnsi="GHEA Grapalat" w:cs="Sylfaen"/>
          <w:b/>
          <w:sz w:val="20"/>
          <w:szCs w:val="20"/>
        </w:rPr>
        <w:t>ծրարի</w:t>
      </w:r>
      <w:r w:rsidRPr="00244A8E">
        <w:rPr>
          <w:rFonts w:ascii="GHEA Grapalat" w:hAnsi="GHEA Grapalat"/>
          <w:b/>
          <w:sz w:val="20"/>
          <w:szCs w:val="20"/>
          <w:lang w:val="af-ZA"/>
        </w:rPr>
        <w:t xml:space="preserve"> </w:t>
      </w:r>
      <w:r w:rsidRPr="00244A8E">
        <w:rPr>
          <w:rFonts w:ascii="GHEA Grapalat" w:hAnsi="GHEA Grapalat" w:cs="Sylfaen"/>
          <w:b/>
          <w:sz w:val="20"/>
          <w:szCs w:val="20"/>
        </w:rPr>
        <w:t>վրա</w:t>
      </w:r>
      <w:r w:rsidRPr="00244A8E">
        <w:rPr>
          <w:rFonts w:ascii="GHEA Grapalat" w:hAnsi="GHEA Grapalat"/>
          <w:b/>
          <w:sz w:val="20"/>
          <w:szCs w:val="20"/>
          <w:lang w:val="af-ZA"/>
        </w:rPr>
        <w:t xml:space="preserve"> </w:t>
      </w:r>
      <w:r w:rsidRPr="00244A8E">
        <w:rPr>
          <w:rFonts w:ascii="GHEA Grapalat" w:hAnsi="GHEA Grapalat" w:cs="Sylfaen"/>
          <w:b/>
          <w:sz w:val="20"/>
          <w:szCs w:val="20"/>
        </w:rPr>
        <w:t>հայտը</w:t>
      </w:r>
      <w:r w:rsidRPr="00244A8E">
        <w:rPr>
          <w:rFonts w:ascii="GHEA Grapalat" w:hAnsi="GHEA Grapalat"/>
          <w:b/>
          <w:sz w:val="20"/>
          <w:szCs w:val="20"/>
          <w:lang w:val="af-ZA"/>
        </w:rPr>
        <w:t xml:space="preserve"> </w:t>
      </w:r>
      <w:r w:rsidRPr="00244A8E">
        <w:rPr>
          <w:rFonts w:ascii="GHEA Grapalat" w:hAnsi="GHEA Grapalat" w:cs="Sylfaen"/>
          <w:b/>
          <w:sz w:val="20"/>
          <w:szCs w:val="20"/>
        </w:rPr>
        <w:t>կազմելու</w:t>
      </w:r>
      <w:r w:rsidRPr="00244A8E">
        <w:rPr>
          <w:rFonts w:ascii="GHEA Grapalat" w:hAnsi="GHEA Grapalat"/>
          <w:b/>
          <w:sz w:val="20"/>
          <w:szCs w:val="20"/>
          <w:lang w:val="af-ZA"/>
        </w:rPr>
        <w:t xml:space="preserve"> </w:t>
      </w:r>
      <w:r w:rsidRPr="00244A8E">
        <w:rPr>
          <w:rFonts w:ascii="GHEA Grapalat" w:hAnsi="GHEA Grapalat" w:cs="Sylfaen"/>
          <w:b/>
          <w:sz w:val="20"/>
          <w:szCs w:val="20"/>
        </w:rPr>
        <w:t>լեզվով</w:t>
      </w:r>
      <w:r w:rsidRPr="00244A8E">
        <w:rPr>
          <w:rFonts w:ascii="GHEA Grapalat" w:hAnsi="GHEA Grapalat"/>
          <w:b/>
          <w:sz w:val="20"/>
          <w:szCs w:val="20"/>
          <w:lang w:val="af-ZA"/>
        </w:rPr>
        <w:t xml:space="preserve"> </w:t>
      </w:r>
      <w:r w:rsidRPr="00244A8E">
        <w:rPr>
          <w:rFonts w:ascii="GHEA Grapalat" w:hAnsi="GHEA Grapalat" w:cs="Sylfaen"/>
          <w:b/>
          <w:sz w:val="20"/>
          <w:szCs w:val="20"/>
        </w:rPr>
        <w:t>նշվում</w:t>
      </w:r>
      <w:r w:rsidRPr="00244A8E">
        <w:rPr>
          <w:rFonts w:ascii="GHEA Grapalat" w:hAnsi="GHEA Grapalat"/>
          <w:b/>
          <w:sz w:val="20"/>
          <w:szCs w:val="20"/>
          <w:lang w:val="af-ZA"/>
        </w:rPr>
        <w:t xml:space="preserve"> </w:t>
      </w:r>
      <w:r w:rsidRPr="00244A8E">
        <w:rPr>
          <w:rFonts w:ascii="GHEA Grapalat" w:hAnsi="GHEA Grapalat" w:cs="Sylfaen"/>
          <w:b/>
          <w:sz w:val="20"/>
          <w:szCs w:val="20"/>
        </w:rPr>
        <w:t>են</w:t>
      </w:r>
      <w:r w:rsidRPr="00244A8E">
        <w:rPr>
          <w:rFonts w:ascii="GHEA Grapalat" w:hAnsi="GHEA Grapalat"/>
          <w:b/>
          <w:sz w:val="20"/>
          <w:szCs w:val="20"/>
          <w:lang w:val="af-ZA"/>
        </w:rPr>
        <w:t xml:space="preserve">` </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1) </w:t>
      </w:r>
      <w:r w:rsidRPr="00244A8E">
        <w:rPr>
          <w:rFonts w:ascii="GHEA Grapalat" w:hAnsi="GHEA Grapalat"/>
          <w:b/>
          <w:sz w:val="20"/>
          <w:szCs w:val="20"/>
        </w:rPr>
        <w:t>պ</w:t>
      </w:r>
      <w:r w:rsidRPr="00244A8E">
        <w:rPr>
          <w:rFonts w:ascii="GHEA Grapalat" w:hAnsi="GHEA Grapalat" w:cs="Sylfaen"/>
          <w:b/>
          <w:sz w:val="20"/>
          <w:szCs w:val="20"/>
        </w:rPr>
        <w:t>ատվիրատուի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հայտի</w:t>
      </w:r>
      <w:r w:rsidRPr="00244A8E">
        <w:rPr>
          <w:rFonts w:ascii="GHEA Grapalat" w:hAnsi="GHEA Grapalat"/>
          <w:b/>
          <w:sz w:val="20"/>
          <w:szCs w:val="20"/>
          <w:lang w:val="af-ZA"/>
        </w:rPr>
        <w:t xml:space="preserve"> </w:t>
      </w:r>
      <w:r w:rsidRPr="00244A8E">
        <w:rPr>
          <w:rFonts w:ascii="GHEA Grapalat" w:hAnsi="GHEA Grapalat" w:cs="Sylfaen"/>
          <w:b/>
          <w:sz w:val="20"/>
          <w:szCs w:val="20"/>
        </w:rPr>
        <w:t>ներկայացման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հասցեն</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2) </w:t>
      </w:r>
      <w:r w:rsidR="00A47A4E" w:rsidRPr="00244A8E">
        <w:rPr>
          <w:rFonts w:ascii="GHEA Grapalat" w:hAnsi="GHEA Grapalat"/>
          <w:b/>
          <w:sz w:val="20"/>
          <w:szCs w:val="20"/>
        </w:rPr>
        <w:t>ընթացակարգի</w:t>
      </w:r>
      <w:r w:rsidRPr="00244A8E">
        <w:rPr>
          <w:rFonts w:ascii="GHEA Grapalat" w:hAnsi="GHEA Grapalat" w:cs="Sylfaen"/>
          <w:b/>
          <w:sz w:val="20"/>
          <w:szCs w:val="20"/>
          <w:lang w:val="af-ZA"/>
        </w:rPr>
        <w:t xml:space="preserve"> </w:t>
      </w:r>
      <w:r w:rsidRPr="00244A8E">
        <w:rPr>
          <w:rFonts w:ascii="GHEA Grapalat" w:hAnsi="GHEA Grapalat" w:cs="Sylfaen"/>
          <w:b/>
          <w:sz w:val="20"/>
          <w:szCs w:val="20"/>
        </w:rPr>
        <w:t>ծածկագիրը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3) «</w:t>
      </w:r>
      <w:r w:rsidRPr="00244A8E">
        <w:rPr>
          <w:rFonts w:ascii="GHEA Grapalat" w:hAnsi="GHEA Grapalat" w:cs="Sylfaen"/>
          <w:b/>
          <w:sz w:val="20"/>
          <w:szCs w:val="20"/>
        </w:rPr>
        <w:t>չբացել</w:t>
      </w:r>
      <w:r w:rsidRPr="00244A8E">
        <w:rPr>
          <w:rFonts w:ascii="GHEA Grapalat" w:hAnsi="GHEA Grapalat"/>
          <w:b/>
          <w:sz w:val="20"/>
          <w:szCs w:val="20"/>
          <w:lang w:val="af-ZA"/>
        </w:rPr>
        <w:t xml:space="preserve"> </w:t>
      </w:r>
      <w:r w:rsidRPr="00244A8E">
        <w:rPr>
          <w:rFonts w:ascii="GHEA Grapalat" w:hAnsi="GHEA Grapalat" w:cs="Sylfaen"/>
          <w:b/>
          <w:sz w:val="20"/>
          <w:szCs w:val="20"/>
        </w:rPr>
        <w:t>մինչև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հայտերի</w:t>
      </w:r>
      <w:r w:rsidRPr="00244A8E">
        <w:rPr>
          <w:rFonts w:ascii="GHEA Grapalat" w:hAnsi="GHEA Grapalat"/>
          <w:b/>
          <w:sz w:val="20"/>
          <w:szCs w:val="20"/>
          <w:lang w:val="af-ZA"/>
        </w:rPr>
        <w:t xml:space="preserve"> </w:t>
      </w:r>
      <w:r w:rsidRPr="00244A8E">
        <w:rPr>
          <w:rFonts w:ascii="GHEA Grapalat" w:hAnsi="GHEA Grapalat" w:cs="Sylfaen"/>
          <w:b/>
          <w:sz w:val="20"/>
          <w:szCs w:val="20"/>
        </w:rPr>
        <w:t>բացման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նիստը</w:t>
      </w:r>
      <w:r w:rsidRPr="00244A8E">
        <w:rPr>
          <w:rFonts w:ascii="GHEA Grapalat" w:hAnsi="GHEA Grapalat"/>
          <w:b/>
          <w:sz w:val="20"/>
          <w:szCs w:val="20"/>
          <w:lang w:val="af-ZA"/>
        </w:rPr>
        <w:t xml:space="preserve">» </w:t>
      </w:r>
      <w:r w:rsidRPr="00244A8E">
        <w:rPr>
          <w:rFonts w:ascii="GHEA Grapalat" w:hAnsi="GHEA Grapalat" w:cs="Sylfaen"/>
          <w:b/>
          <w:sz w:val="20"/>
          <w:szCs w:val="20"/>
        </w:rPr>
        <w:t>բառերը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4) </w:t>
      </w:r>
      <w:r w:rsidRPr="00244A8E">
        <w:rPr>
          <w:rFonts w:ascii="GHEA Grapalat" w:hAnsi="GHEA Grapalat"/>
          <w:b/>
          <w:sz w:val="20"/>
          <w:szCs w:val="20"/>
        </w:rPr>
        <w:t>մ</w:t>
      </w:r>
      <w:r w:rsidRPr="00244A8E">
        <w:rPr>
          <w:rFonts w:ascii="GHEA Grapalat" w:hAnsi="GHEA Grapalat" w:cs="Sylfaen"/>
          <w:b/>
          <w:sz w:val="20"/>
          <w:szCs w:val="20"/>
        </w:rPr>
        <w:t>ասնակցի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անունը</w:t>
      </w:r>
      <w:r w:rsidRPr="00244A8E">
        <w:rPr>
          <w:rFonts w:ascii="GHEA Grapalat" w:hAnsi="GHEA Grapalat"/>
          <w:b/>
          <w:sz w:val="20"/>
          <w:szCs w:val="20"/>
          <w:lang w:val="af-ZA"/>
        </w:rPr>
        <w:t xml:space="preserve">), </w:t>
      </w:r>
      <w:r w:rsidRPr="00244A8E">
        <w:rPr>
          <w:rFonts w:ascii="GHEA Grapalat" w:hAnsi="GHEA Grapalat" w:cs="Sylfaen"/>
          <w:b/>
          <w:sz w:val="20"/>
          <w:szCs w:val="20"/>
        </w:rPr>
        <w:t>գտնվելու</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հեռախոսահամարը</w:t>
      </w:r>
      <w:r w:rsidRPr="00244A8E">
        <w:rPr>
          <w:rFonts w:ascii="GHEA Grapalat" w:hAnsi="GHEA Grapalat"/>
          <w:b/>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586C50" w:rsidRPr="00A71D81" w:rsidRDefault="00586C50" w:rsidP="00586C50">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es-ES"/>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586C50" w:rsidRPr="00A71D81" w:rsidRDefault="00586C50" w:rsidP="00586C50">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924060" w:rsidRPr="00A71D81" w:rsidRDefault="00924060" w:rsidP="00924060">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C0035F" w:rsidRPr="00A71D81" w:rsidRDefault="00C0035F" w:rsidP="00C0035F">
      <w:pPr>
        <w:jc w:val="both"/>
        <w:rPr>
          <w:rFonts w:ascii="GHEA Grapalat" w:hAnsi="GHEA Grapalat" w:cs="Sylfaen"/>
          <w:sz w:val="20"/>
          <w:szCs w:val="20"/>
          <w:lang w:val="es-ES"/>
        </w:rPr>
      </w:pPr>
      <w:r w:rsidRPr="008A4318">
        <w:rPr>
          <w:rFonts w:ascii="GHEA Grapalat" w:hAnsi="GHEA Grapalat"/>
          <w:b/>
          <w:sz w:val="20"/>
          <w:szCs w:val="20"/>
          <w:lang w:val="hy-AM"/>
        </w:rPr>
        <w:t>ԱՆ «ՀՎԿ ԱԶԳԱՅԻՆ ԿԵՆՏՐՈՆ» ՊՈԱԿ</w:t>
      </w:r>
      <w:r w:rsidRPr="008A4318">
        <w:rPr>
          <w:rFonts w:ascii="GHEA Grapalat" w:hAnsi="GHEA Grapalat"/>
          <w:b/>
          <w:sz w:val="20"/>
          <w:szCs w:val="20"/>
          <w:lang w:val="es-ES"/>
        </w:rPr>
        <w:t>-</w:t>
      </w:r>
      <w:r w:rsidRPr="008A4318">
        <w:rPr>
          <w:rFonts w:ascii="GHEA Grapalat" w:hAnsi="GHEA Grapalat" w:cs="Sylfaen"/>
          <w:b/>
          <w:sz w:val="20"/>
          <w:szCs w:val="20"/>
          <w:lang w:val="es-ES"/>
        </w:rPr>
        <w:t>ի</w:t>
      </w:r>
      <w:r w:rsidRPr="001F3811">
        <w:rPr>
          <w:rFonts w:ascii="GHEA Grapalat" w:hAnsi="GHEA Grapalat" w:cs="Sylfaen"/>
          <w:sz w:val="20"/>
          <w:szCs w:val="20"/>
          <w:lang w:val="es-ES"/>
        </w:rPr>
        <w:t xml:space="preserve">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Pr>
          <w:rFonts w:ascii="GHEA Grapalat" w:hAnsi="GHEA Grapalat"/>
          <w:b/>
          <w:color w:val="000000"/>
          <w:sz w:val="20"/>
          <w:szCs w:val="20"/>
          <w:lang w:val="hy-AM"/>
        </w:rPr>
        <w:t>ԳՀԱՊՁԲ-ՀՎԿԱԿ-2022-</w:t>
      </w:r>
      <w:r w:rsidR="00931206" w:rsidRPr="00931206">
        <w:rPr>
          <w:rFonts w:ascii="GHEA Grapalat" w:hAnsi="GHEA Grapalat"/>
          <w:b/>
          <w:color w:val="000000"/>
          <w:sz w:val="20"/>
          <w:szCs w:val="20"/>
          <w:lang w:val="es-ES"/>
        </w:rPr>
        <w:t>88</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931206">
        <w:rPr>
          <w:rFonts w:ascii="GHEA Grapalat" w:hAnsi="GHEA Grapalat" w:cs="Sylfaen"/>
          <w:vertAlign w:val="superscript"/>
          <w:lang w:val="es-ES"/>
        </w:rPr>
        <w:t xml:space="preserve">                                  </w:t>
      </w: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00C0035F" w:rsidRPr="00A71D81">
        <w:rPr>
          <w:rFonts w:ascii="GHEA Grapalat" w:hAnsi="GHEA Grapalat" w:cs="Sylfaen"/>
          <w:sz w:val="20"/>
          <w:szCs w:val="20"/>
          <w:lang w:val="es-ES"/>
        </w:rPr>
        <w:t>հրավերի</w:t>
      </w:r>
      <w:proofErr w:type="gramEnd"/>
      <w:r w:rsidR="00C0035F" w:rsidRPr="00A71D81">
        <w:rPr>
          <w:rFonts w:ascii="GHEA Grapalat" w:hAnsi="GHEA Grapalat" w:cs="Sylfaen"/>
          <w:sz w:val="20"/>
          <w:szCs w:val="20"/>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31116" w:rsidRPr="001F3811">
        <w:rPr>
          <w:rFonts w:ascii="GHEA Grapalat" w:hAnsi="GHEA Grapalat"/>
          <w:b/>
          <w:color w:val="000000"/>
          <w:sz w:val="20"/>
          <w:szCs w:val="20"/>
          <w:lang w:val="hy-AM"/>
        </w:rPr>
        <w:t>«</w:t>
      </w:r>
      <w:r w:rsidR="00031116">
        <w:rPr>
          <w:rFonts w:ascii="GHEA Grapalat" w:hAnsi="GHEA Grapalat"/>
          <w:b/>
          <w:color w:val="000000"/>
          <w:sz w:val="20"/>
          <w:szCs w:val="20"/>
          <w:lang w:val="hy-AM"/>
        </w:rPr>
        <w:t>ԳՀԱՊՁԲ-ՀՎԿԱԿ-2022-</w:t>
      </w:r>
      <w:r w:rsidR="00031116" w:rsidRPr="00031116">
        <w:rPr>
          <w:rFonts w:ascii="GHEA Grapalat" w:hAnsi="GHEA Grapalat"/>
          <w:b/>
          <w:color w:val="000000"/>
          <w:sz w:val="20"/>
          <w:szCs w:val="20"/>
          <w:lang w:val="es-ES"/>
        </w:rPr>
        <w:t>88</w:t>
      </w:r>
      <w:r w:rsidR="00031116" w:rsidRPr="001F3811">
        <w:rPr>
          <w:rFonts w:ascii="GHEA Grapalat" w:hAnsi="GHEA Grapalat"/>
          <w:b/>
          <w:color w:val="000000"/>
          <w:sz w:val="20"/>
          <w:szCs w:val="20"/>
          <w:lang w:val="hy-AM"/>
        </w:rPr>
        <w:t>»</w:t>
      </w:r>
      <w:r w:rsidR="00031116">
        <w:rPr>
          <w:rFonts w:ascii="GHEA Grapalat" w:hAnsi="GHEA Grapalat"/>
          <w:b/>
          <w:color w:val="000000"/>
          <w:sz w:val="20"/>
          <w:szCs w:val="20"/>
          <w:lang w:val="hy-AM"/>
        </w:rPr>
        <w:t xml:space="preserve"> </w:t>
      </w:r>
      <w:r w:rsidR="00031116" w:rsidRPr="00A71D81">
        <w:rPr>
          <w:rFonts w:ascii="GHEA Grapalat" w:hAnsi="GHEA Grapalat" w:cs="Arial"/>
          <w:sz w:val="20"/>
          <w:szCs w:val="20"/>
          <w:lang w:val="es-ES"/>
        </w:rPr>
        <w:t xml:space="preserve">ծածկագրով </w:t>
      </w:r>
      <w:r w:rsidR="00031116">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031116">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6"/>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4D4666" w:rsidRPr="001F3811">
        <w:rPr>
          <w:rFonts w:ascii="GHEA Grapalat" w:hAnsi="GHEA Grapalat"/>
          <w:b/>
          <w:color w:val="000000"/>
          <w:sz w:val="20"/>
          <w:szCs w:val="20"/>
          <w:lang w:val="hy-AM"/>
        </w:rPr>
        <w:t>«</w:t>
      </w:r>
      <w:r w:rsidR="004D4666">
        <w:rPr>
          <w:rFonts w:ascii="GHEA Grapalat" w:hAnsi="GHEA Grapalat"/>
          <w:b/>
          <w:color w:val="000000"/>
          <w:sz w:val="20"/>
          <w:szCs w:val="20"/>
          <w:lang w:val="hy-AM"/>
        </w:rPr>
        <w:t>ԳՀԱՊՁԲ-ՀՎԿԱԿ-2022-</w:t>
      </w:r>
      <w:r w:rsidR="004D4666" w:rsidRPr="00F433D4">
        <w:rPr>
          <w:rFonts w:ascii="GHEA Grapalat" w:hAnsi="GHEA Grapalat"/>
          <w:b/>
          <w:color w:val="000000"/>
          <w:sz w:val="20"/>
          <w:szCs w:val="20"/>
          <w:lang w:val="hy-AM"/>
        </w:rPr>
        <w:t>88</w:t>
      </w:r>
      <w:r w:rsidR="004D4666" w:rsidRPr="001F3811">
        <w:rPr>
          <w:rFonts w:ascii="GHEA Grapalat" w:hAnsi="GHEA Grapalat"/>
          <w:b/>
          <w:color w:val="000000"/>
          <w:sz w:val="20"/>
          <w:szCs w:val="20"/>
          <w:lang w:val="hy-AM"/>
        </w:rPr>
        <w:t>»</w:t>
      </w:r>
      <w:r w:rsidR="004D4666" w:rsidRPr="001D18DF">
        <w:rPr>
          <w:rFonts w:ascii="GHEA Grapalat" w:hAnsi="GHEA Grapalat"/>
          <w:sz w:val="20"/>
          <w:szCs w:val="20"/>
          <w:lang w:val="es-ES"/>
        </w:rPr>
        <w:t xml:space="preserve"> </w:t>
      </w:r>
      <w:r w:rsidR="004D4666">
        <w:rPr>
          <w:rFonts w:ascii="GHEA Grapalat" w:hAnsi="GHEA Grapalat"/>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lastRenderedPageBreak/>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7"/>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B91666" w:rsidRPr="00A71D81" w:rsidRDefault="00B91666" w:rsidP="00B91666">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B91666" w:rsidRPr="00A71D81" w:rsidRDefault="00B91666" w:rsidP="00B91666">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91666" w:rsidRPr="00D41357" w:rsidRDefault="00B91666" w:rsidP="00B91666">
      <w:pPr>
        <w:ind w:left="-66"/>
        <w:jc w:val="center"/>
        <w:rPr>
          <w:rFonts w:ascii="GHEA Grapalat" w:hAnsi="GHEA Grapalat"/>
          <w:b/>
          <w:lang w:val="es-ES"/>
        </w:rPr>
      </w:pPr>
    </w:p>
    <w:p w:rsidR="000B1088" w:rsidRPr="00B91666"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91666" w:rsidRPr="00D41357">
        <w:rPr>
          <w:rFonts w:ascii="GHEA Grapalat" w:hAnsi="GHEA Grapalat"/>
          <w:b/>
          <w:color w:val="000000"/>
          <w:sz w:val="20"/>
          <w:szCs w:val="20"/>
          <w:lang w:val="hy-AM"/>
        </w:rPr>
        <w:t>«</w:t>
      </w:r>
      <w:r w:rsidR="00B91666">
        <w:rPr>
          <w:rFonts w:ascii="GHEA Grapalat" w:hAnsi="GHEA Grapalat"/>
          <w:b/>
          <w:color w:val="000000"/>
          <w:sz w:val="20"/>
          <w:szCs w:val="20"/>
          <w:lang w:val="hy-AM"/>
        </w:rPr>
        <w:t>ԳՀԱՊՁԲ-ՀՎԿԱԿ-2022-</w:t>
      </w:r>
      <w:r w:rsidR="00B91666">
        <w:rPr>
          <w:rFonts w:ascii="GHEA Grapalat" w:hAnsi="GHEA Grapalat"/>
          <w:b/>
          <w:color w:val="000000"/>
          <w:sz w:val="20"/>
          <w:szCs w:val="20"/>
        </w:rPr>
        <w:t>88</w:t>
      </w:r>
      <w:r w:rsidR="00B91666" w:rsidRPr="00D41357">
        <w:rPr>
          <w:rFonts w:ascii="GHEA Grapalat" w:hAnsi="GHEA Grapalat"/>
          <w:b/>
          <w:color w:val="000000"/>
          <w:sz w:val="20"/>
          <w:szCs w:val="20"/>
          <w:lang w:val="hy-AM"/>
        </w:rPr>
        <w:t>»</w:t>
      </w:r>
      <w:r w:rsidR="00B91666" w:rsidRPr="00A71D81">
        <w:rPr>
          <w:rFonts w:ascii="GHEA Grapalat" w:hAnsi="GHEA Grapalat"/>
          <w:sz w:val="20"/>
          <w:vertAlign w:val="superscript"/>
          <w:lang w:val="es-ES"/>
        </w:rPr>
        <w:t xml:space="preserve">                                                    </w:t>
      </w:r>
      <w:r w:rsidR="00B91666">
        <w:rPr>
          <w:rFonts w:ascii="GHEA Grapalat" w:hAnsi="GHEA Grapalat"/>
          <w:sz w:val="20"/>
          <w:vertAlign w:val="superscript"/>
          <w:lang w:val="hy-AM"/>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91666">
        <w:rPr>
          <w:rFonts w:ascii="GHEA Grapalat" w:hAnsi="GHEA Grapalat" w:cs="Arial"/>
          <w:sz w:val="20"/>
          <w:szCs w:val="20"/>
          <w:lang w:val="hy-AM"/>
        </w:rPr>
        <w:t>գնանշման հարցման</w:t>
      </w:r>
      <w:r w:rsidR="00B91666"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3C024E" w:rsidRPr="00A71D81" w:rsidRDefault="003C024E" w:rsidP="003C024E">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C024E" w:rsidRPr="00A71D81" w:rsidRDefault="003C024E" w:rsidP="003C024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2C2A59" w:rsidRDefault="002929EF" w:rsidP="002929EF">
      <w:pPr>
        <w:pStyle w:val="BodyTextIndent3"/>
        <w:spacing w:line="240" w:lineRule="auto"/>
        <w:ind w:firstLine="0"/>
        <w:jc w:val="center"/>
        <w:rPr>
          <w:rFonts w:ascii="GHEA Grapalat" w:hAnsi="GHEA Grapalat"/>
          <w:b/>
          <w:lang w:val="hy-AM"/>
        </w:rPr>
      </w:pPr>
      <w:r w:rsidRPr="002C2A59">
        <w:rPr>
          <w:rFonts w:ascii="GHEA Grapalat" w:hAnsi="GHEA Grapalat"/>
          <w:b/>
          <w:lang w:val="hy-AM"/>
        </w:rPr>
        <w:t>ՁԵՎ</w:t>
      </w:r>
    </w:p>
    <w:p w:rsidR="00BF1194" w:rsidRPr="002C2A59" w:rsidRDefault="00BF1194" w:rsidP="00BF1194">
      <w:pPr>
        <w:ind w:left="360" w:hanging="360"/>
        <w:jc w:val="center"/>
        <w:rPr>
          <w:rFonts w:ascii="GHEA Grapalat" w:eastAsia="GHEA Grapalat" w:hAnsi="GHEA Grapalat" w:cs="GHEA Grapalat"/>
          <w:sz w:val="20"/>
          <w:szCs w:val="20"/>
          <w:lang w:val="hy-AM"/>
        </w:rPr>
      </w:pPr>
      <w:r w:rsidRPr="002C2A59">
        <w:rPr>
          <w:rFonts w:ascii="GHEA Grapalat" w:eastAsia="GHEA Grapalat" w:hAnsi="GHEA Grapalat" w:cs="GHEA Grapalat"/>
          <w:sz w:val="20"/>
          <w:szCs w:val="20"/>
          <w:lang w:val="hy-AM"/>
        </w:rPr>
        <w:t xml:space="preserve">ԻՐԱԿԱՆ ՇԱՀԱՌՈՒՆԵՐԻ ՎԵՐԱԲԵՐՅԱԼ </w:t>
      </w:r>
      <w:r w:rsidR="002929EF" w:rsidRPr="002C2A59">
        <w:rPr>
          <w:rFonts w:ascii="GHEA Grapalat" w:eastAsia="GHEA Grapalat" w:hAnsi="GHEA Grapalat" w:cs="GHEA Grapalat"/>
          <w:sz w:val="20"/>
          <w:szCs w:val="20"/>
          <w:lang w:val="hy-AM"/>
        </w:rPr>
        <w:t>ՀԱՅՏԱՐԱՐԱԳՐԻ</w:t>
      </w:r>
    </w:p>
    <w:p w:rsidR="00BF1194" w:rsidRPr="002C2A59" w:rsidRDefault="00BF1194" w:rsidP="00BF1194">
      <w:pPr>
        <w:ind w:left="360" w:hanging="360"/>
        <w:jc w:val="center"/>
        <w:rPr>
          <w:rFonts w:ascii="GHEA Grapalat" w:eastAsia="GHEA Grapalat" w:hAnsi="GHEA Grapalat" w:cs="GHEA Grapalat"/>
          <w:sz w:val="20"/>
          <w:szCs w:val="20"/>
          <w:lang w:val="hy-AM"/>
        </w:rPr>
      </w:pP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Կազմակերպությունը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էջերի քանակը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2C2A59">
        <w:rPr>
          <w:rFonts w:ascii="GHEA Grapalat" w:eastAsia="GHEA Grapalat" w:hAnsi="GHEA Grapalat" w:cs="GHEA Grapalat"/>
          <w:b/>
          <w:color w:val="000000"/>
          <w:sz w:val="20"/>
          <w:szCs w:val="20"/>
        </w:rPr>
        <w:lastRenderedPageBreak/>
        <w:t>Բաժնետոմսերի</w:t>
      </w:r>
      <w:r w:rsidRPr="002C2A59">
        <w:rPr>
          <w:rFonts w:ascii="GHEA Grapalat" w:eastAsia="GHEA Grapalat" w:hAnsi="GHEA Grapalat" w:cs="GHEA Grapalat"/>
          <w:color w:val="000000"/>
          <w:sz w:val="20"/>
          <w:szCs w:val="20"/>
        </w:rPr>
        <w:t xml:space="preserve"> </w:t>
      </w:r>
      <w:r w:rsidRPr="002C2A59">
        <w:rPr>
          <w:rFonts w:ascii="GHEA Grapalat" w:eastAsia="GHEA Grapalat" w:hAnsi="GHEA Grapalat" w:cs="GHEA Grapalat"/>
          <w:b/>
          <w:color w:val="000000"/>
          <w:sz w:val="20"/>
          <w:szCs w:val="20"/>
        </w:rPr>
        <w:t>ցուցակման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2C2A59">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Պետության, համայնքի կամ միջազգային կազմակերպության մասնակցությունը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rPr>
          <w:rFonts w:ascii="GHEA Grapalat" w:eastAsia="GHEA Grapalat" w:hAnsi="GHEA Grapalat" w:cs="GHEA Grapalat"/>
          <w:b/>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Իրական շահառուի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Քաղաքացիությունը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Ծննդյան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Տրամադրման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Տրամադրող մարմինը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ՀԾՀ կամ համարժեք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lastRenderedPageBreak/>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2C2A59">
              <w:rPr>
                <w:rFonts w:ascii="GHEA Grapalat" w:hAnsi="GHEA Grapalat"/>
                <w:sz w:val="20"/>
                <w:szCs w:val="20"/>
              </w:rPr>
              <w:t xml:space="preserve"> </w:t>
            </w:r>
            <w:r w:rsidRPr="002C2A59">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 xml:space="preserve">իրավաբանական անձից անհատույց ստացել է հաշվետու տարվան նախորդող </w:t>
            </w:r>
            <w:r w:rsidRPr="002C2A59">
              <w:rPr>
                <w:rFonts w:ascii="GHEA Grapalat" w:eastAsia="GHEA Grapalat" w:hAnsi="GHEA Grapalat" w:cs="GHEA Grapalat"/>
                <w:sz w:val="20"/>
                <w:szCs w:val="20"/>
              </w:rPr>
              <w:lastRenderedPageBreak/>
              <w:t>տարվա ընթացքում տվյալ իրավաբանական անձի ստացած շահույթի առնվազն 15 տոկոսի չափով օգուտ</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lastRenderedPageBreak/>
              <w:t>☐</w:t>
            </w:r>
            <w:r w:rsidRPr="002C2A59">
              <w:rPr>
                <w:rFonts w:ascii="GHEA Grapalat" w:eastAsia="GHEA Grapalat" w:hAnsi="GHEA Grapalat" w:cs="GHEA Grapalat"/>
                <w:sz w:val="20"/>
                <w:szCs w:val="20"/>
              </w:rPr>
              <w:tab/>
              <w:t>դ</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ե</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 xml:space="preserve">Առանձին </w:t>
            </w:r>
          </w:p>
          <w:p w:rsidR="00BF1194" w:rsidRPr="002C2A59" w:rsidRDefault="00BF1194" w:rsidP="003465D8">
            <w:pPr>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Փոխկապակցված անձանց հետ համատեղ</w:t>
            </w: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Այո</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Ոչ</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Էլ</w:t>
            </w:r>
            <w:r w:rsidRPr="002C2A59">
              <w:rPr>
                <w:rFonts w:ascii="Cambria Math" w:eastAsia="Cambria Math" w:hAnsi="Cambria Math" w:cs="Cambria Math"/>
                <w:color w:val="000000"/>
                <w:sz w:val="20"/>
                <w:szCs w:val="20"/>
              </w:rPr>
              <w:t>․</w:t>
            </w:r>
            <w:r w:rsidRPr="002C2A59">
              <w:rPr>
                <w:rFonts w:ascii="GHEA Grapalat" w:eastAsia="GHEA Grapalat" w:hAnsi="GHEA Grapalat" w:cs="GHEA Grapalat"/>
                <w:color w:val="000000"/>
                <w:sz w:val="20"/>
                <w:szCs w:val="20"/>
              </w:rPr>
              <w:t xml:space="preserve"> փոստի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Հեռախոսահամարը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Միջանկյալ իրավաբանական անձինք</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rPr>
          <w:trHeight w:val="853"/>
        </w:trPr>
        <w:tc>
          <w:tcPr>
            <w:tcW w:w="2835" w:type="dxa"/>
            <w:vMerge w:val="restart"/>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2C2A59">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2C2A59">
        <w:rPr>
          <w:rFonts w:ascii="GHEA Grapalat" w:eastAsia="GHEA Grapalat" w:hAnsi="GHEA Grapalat" w:cs="GHEA Grapalat"/>
          <w:i/>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Լրացուցիչ նշումներ</w:t>
      </w:r>
    </w:p>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2C2A59" w:rsidTr="003465D8">
        <w:tc>
          <w:tcPr>
            <w:tcW w:w="9016" w:type="dxa"/>
            <w:shd w:val="clear" w:color="auto" w:fill="DEEAF6"/>
          </w:tcPr>
          <w:p w:rsidR="00BF1194" w:rsidRPr="002C2A59" w:rsidRDefault="00BF1194" w:rsidP="003465D8">
            <w:pP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C2A59" w:rsidTr="003465D8">
        <w:trPr>
          <w:trHeight w:val="10187"/>
        </w:trPr>
        <w:tc>
          <w:tcPr>
            <w:tcW w:w="9016" w:type="dxa"/>
            <w:shd w:val="clear" w:color="auto" w:fill="auto"/>
          </w:tcPr>
          <w:p w:rsidR="00BF1194" w:rsidRPr="002C2A59" w:rsidRDefault="00BF1194" w:rsidP="003465D8">
            <w:pPr>
              <w:rPr>
                <w:rFonts w:ascii="GHEA Grapalat" w:eastAsia="GHEA Grapalat" w:hAnsi="GHEA Grapalat" w:cs="GHEA Grapalat"/>
                <w:b/>
                <w:color w:val="000000"/>
                <w:sz w:val="20"/>
                <w:szCs w:val="20"/>
              </w:rPr>
            </w:pPr>
          </w:p>
        </w:tc>
      </w:tr>
    </w:tbl>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rsidR="00BF1194" w:rsidRPr="002C2A59" w:rsidRDefault="00BF1194" w:rsidP="00BF1194">
      <w:pPr>
        <w:pStyle w:val="BodyTextIndent3"/>
        <w:spacing w:line="240" w:lineRule="auto"/>
        <w:jc w:val="right"/>
        <w:rPr>
          <w:rFonts w:ascii="GHEA Grapalat" w:hAnsi="GHEA Grapalat" w:cs="Arial"/>
          <w:b/>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spacing w:line="360" w:lineRule="auto"/>
        <w:jc w:val="center"/>
        <w:rPr>
          <w:rFonts w:ascii="GHEA Grapalat" w:eastAsia="GHEA Grapalat" w:hAnsi="GHEA Grapalat" w:cs="GHEA Grapalat"/>
          <w:b/>
          <w:sz w:val="20"/>
          <w:szCs w:val="20"/>
        </w:rPr>
      </w:pPr>
    </w:p>
    <w:p w:rsidR="00BF1194" w:rsidRPr="00A71D81" w:rsidRDefault="00BF1194" w:rsidP="00BF1194">
      <w:pPr>
        <w:spacing w:line="360" w:lineRule="auto"/>
        <w:jc w:val="center"/>
        <w:rPr>
          <w:rFonts w:ascii="GHEA Grapalat" w:eastAsia="GHEA Grapalat" w:hAnsi="GHEA Grapalat" w:cs="GHEA Grapalat"/>
          <w:b/>
        </w:rPr>
      </w:pPr>
    </w:p>
    <w:p w:rsidR="00A94906" w:rsidRDefault="00A94906"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w:t>
      </w:r>
      <w:r w:rsidRPr="00A71D81">
        <w:rPr>
          <w:rFonts w:ascii="GHEA Grapalat" w:eastAsia="GHEA Grapalat" w:hAnsi="GHEA Grapalat" w:cs="GHEA Grapalat"/>
        </w:rPr>
        <w:lastRenderedPageBreak/>
        <w:t>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w:t>
      </w:r>
      <w:r w:rsidRPr="00A71D81">
        <w:rPr>
          <w:rFonts w:ascii="GHEA Grapalat" w:eastAsia="GHEA Grapalat" w:hAnsi="GHEA Grapalat" w:cs="GHEA Grapalat"/>
        </w:rPr>
        <w:lastRenderedPageBreak/>
        <w:t>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 xml:space="preserve">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D14FDA" w:rsidRPr="00A71D81" w:rsidRDefault="00D14FDA" w:rsidP="00D14FDA">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D14FDA" w:rsidRPr="00A71D81" w:rsidRDefault="00D14FDA" w:rsidP="00D14FD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734D49" w:rsidRPr="00A71D81" w:rsidRDefault="00734D49" w:rsidP="00734D49">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Pr>
          <w:rFonts w:ascii="GHEA Grapalat" w:hAnsi="GHEA Grapalat"/>
          <w:b/>
          <w:color w:val="000000"/>
          <w:sz w:val="20"/>
          <w:szCs w:val="20"/>
          <w:lang w:val="hy-AM"/>
        </w:rPr>
        <w:t>ԳՀԱՊՁԲ-ՀՎԿԱԿ-2022-</w:t>
      </w:r>
      <w:r w:rsidRPr="00CC22E9">
        <w:rPr>
          <w:rFonts w:ascii="GHEA Grapalat" w:hAnsi="GHEA Grapalat"/>
          <w:b/>
          <w:color w:val="000000"/>
          <w:sz w:val="20"/>
          <w:szCs w:val="20"/>
          <w:lang w:val="hy-AM"/>
        </w:rPr>
        <w:t>88</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734D49" w:rsidRPr="00A71D81" w:rsidRDefault="00734D49" w:rsidP="00734D49">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734D49" w:rsidRPr="00A71D81" w:rsidRDefault="00734D49" w:rsidP="00734D49">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7E0347"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E034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7E034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7E034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8"/>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CC22E9" w:rsidRPr="00A71D81" w:rsidRDefault="00CC22E9" w:rsidP="00CC22E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C22E9" w:rsidRPr="00A71D81" w:rsidRDefault="00CC22E9" w:rsidP="00CC22E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A397C"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A397C" w:rsidRPr="004B7AF3">
        <w:rPr>
          <w:rFonts w:ascii="GHEA Grapalat" w:hAnsi="GHEA Grapalat"/>
          <w:b/>
          <w:color w:val="000000"/>
          <w:sz w:val="20"/>
          <w:szCs w:val="20"/>
          <w:u w:val="single"/>
          <w:lang w:val="hy-AM"/>
        </w:rPr>
        <w:t>«</w:t>
      </w:r>
      <w:r w:rsidR="009A397C">
        <w:rPr>
          <w:rFonts w:ascii="GHEA Grapalat" w:hAnsi="GHEA Grapalat"/>
          <w:b/>
          <w:color w:val="000000"/>
          <w:sz w:val="20"/>
          <w:szCs w:val="20"/>
          <w:u w:val="single"/>
          <w:lang w:val="hy-AM"/>
        </w:rPr>
        <w:t>ԳՀԱՊՁԲ-ՀՎԿԱԿ-2022-</w:t>
      </w:r>
      <w:r w:rsidR="009A397C" w:rsidRPr="00372CD0">
        <w:rPr>
          <w:rFonts w:ascii="GHEA Grapalat" w:hAnsi="GHEA Grapalat"/>
          <w:b/>
          <w:color w:val="000000"/>
          <w:sz w:val="20"/>
          <w:szCs w:val="20"/>
          <w:u w:val="single"/>
          <w:lang w:val="hy-AM"/>
        </w:rPr>
        <w:t>88</w:t>
      </w:r>
      <w:r w:rsidR="009A397C" w:rsidRPr="004B7AF3">
        <w:rPr>
          <w:rFonts w:ascii="GHEA Grapalat" w:hAnsi="GHEA Grapalat"/>
          <w:b/>
          <w:color w:val="000000"/>
          <w:sz w:val="20"/>
          <w:szCs w:val="20"/>
          <w:u w:val="single"/>
          <w:lang w:val="hy-AM"/>
        </w:rPr>
        <w:t>»</w:t>
      </w:r>
      <w:r w:rsidR="009A397C" w:rsidRPr="004B7AF3">
        <w:rPr>
          <w:rFonts w:ascii="GHEA Grapalat" w:hAnsi="GHEA Grapalat"/>
          <w:b/>
          <w:color w:val="000000"/>
          <w:sz w:val="20"/>
          <w:szCs w:val="20"/>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372CD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0C0396" w:rsidRPr="00A71D81">
        <w:rPr>
          <w:rFonts w:ascii="GHEA Grapalat" w:hAnsi="GHEA Grapalat"/>
          <w:color w:val="000000"/>
          <w:sz w:val="20"/>
          <w:szCs w:val="20"/>
          <w:u w:val="single"/>
          <w:lang w:val="hy-AM"/>
        </w:rPr>
        <w:tab/>
      </w:r>
      <w:r w:rsidR="00E7302A" w:rsidRPr="004B7AF3">
        <w:rPr>
          <w:rFonts w:ascii="GHEA Grapalat" w:hAnsi="GHEA Grapalat"/>
          <w:b/>
          <w:color w:val="000000"/>
          <w:sz w:val="20"/>
          <w:szCs w:val="20"/>
          <w:u w:val="single"/>
          <w:lang w:val="hy-AM"/>
        </w:rPr>
        <w:t>«</w:t>
      </w:r>
      <w:r w:rsidR="00E7302A">
        <w:rPr>
          <w:rFonts w:ascii="GHEA Grapalat" w:hAnsi="GHEA Grapalat"/>
          <w:b/>
          <w:color w:val="000000"/>
          <w:sz w:val="20"/>
          <w:szCs w:val="20"/>
          <w:u w:val="single"/>
          <w:lang w:val="hy-AM"/>
        </w:rPr>
        <w:t>ԳՀԱՊՁԲ-ՀՎԿԱԿ-2022-</w:t>
      </w:r>
      <w:r w:rsidR="00E7302A" w:rsidRPr="00470849">
        <w:rPr>
          <w:rFonts w:ascii="GHEA Grapalat" w:hAnsi="GHEA Grapalat"/>
          <w:b/>
          <w:color w:val="000000"/>
          <w:sz w:val="20"/>
          <w:szCs w:val="20"/>
          <w:u w:val="single"/>
          <w:lang w:val="hy-AM"/>
        </w:rPr>
        <w:t>88</w:t>
      </w:r>
      <w:r w:rsidR="00E7302A" w:rsidRPr="004B7AF3">
        <w:rPr>
          <w:rFonts w:ascii="GHEA Grapalat" w:hAnsi="GHEA Grapalat"/>
          <w:b/>
          <w:color w:val="000000"/>
          <w:sz w:val="20"/>
          <w:szCs w:val="20"/>
          <w:u w:val="single"/>
          <w:lang w:val="hy-AM"/>
        </w:rPr>
        <w:t>»</w:t>
      </w:r>
      <w:r w:rsidR="00E7302A"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ծածկագրով </w:t>
      </w:r>
    </w:p>
    <w:p w:rsidR="000C0396" w:rsidRPr="00A71D81"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470849" w:rsidRPr="00A71D81" w:rsidRDefault="00470849" w:rsidP="0047084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Pr>
          <w:rFonts w:ascii="GHEA Grapalat" w:hAnsi="GHEA Grapalat"/>
          <w:b/>
          <w:color w:val="000000"/>
          <w:lang w:val="hy-AM"/>
        </w:rPr>
        <w:t>ԳՀԱՊՁԲ-ՀՎԿԱԿ-2022-</w:t>
      </w:r>
      <w:r w:rsidR="0036291F" w:rsidRPr="006F3B04">
        <w:rPr>
          <w:rFonts w:ascii="GHEA Grapalat" w:hAnsi="GHEA Grapalat"/>
          <w:b/>
          <w:color w:val="000000"/>
          <w:lang w:val="hy-AM"/>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470849" w:rsidRPr="00A71D81" w:rsidRDefault="00470849" w:rsidP="0047084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6C50"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000D439B" w:rsidRPr="00D41E4E">
        <w:rPr>
          <w:rFonts w:ascii="GHEA Grapalat" w:hAnsi="GHEA Grapalat"/>
          <w:b/>
          <w:color w:val="000000"/>
          <w:sz w:val="20"/>
          <w:szCs w:val="20"/>
          <w:u w:val="single"/>
          <w:lang w:val="hy-AM"/>
        </w:rPr>
        <w:t>«</w:t>
      </w:r>
      <w:r w:rsidR="000D439B">
        <w:rPr>
          <w:rFonts w:ascii="GHEA Grapalat" w:hAnsi="GHEA Grapalat"/>
          <w:b/>
          <w:color w:val="000000"/>
          <w:sz w:val="20"/>
          <w:szCs w:val="20"/>
          <w:u w:val="single"/>
          <w:lang w:val="hy-AM"/>
        </w:rPr>
        <w:t>ԳՀԱՊՁԲ-ՀՎԿԱԿ-2022-</w:t>
      </w:r>
      <w:r w:rsidR="000D439B" w:rsidRPr="000D439B">
        <w:rPr>
          <w:rFonts w:ascii="GHEA Grapalat" w:hAnsi="GHEA Grapalat"/>
          <w:b/>
          <w:color w:val="000000"/>
          <w:sz w:val="20"/>
          <w:szCs w:val="20"/>
          <w:u w:val="single"/>
          <w:lang w:val="hy-AM"/>
        </w:rPr>
        <w:t>88</w:t>
      </w:r>
      <w:r w:rsidR="000D439B" w:rsidRPr="00D41E4E">
        <w:rPr>
          <w:rFonts w:ascii="GHEA Grapalat" w:hAnsi="GHEA Grapalat"/>
          <w:b/>
          <w:color w:val="000000"/>
          <w:sz w:val="20"/>
          <w:szCs w:val="20"/>
          <w:u w:val="single"/>
          <w:lang w:val="hy-AM"/>
        </w:rPr>
        <w:t xml:space="preserve">» </w:t>
      </w:r>
      <w:r w:rsidR="000D439B"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000D439B" w:rsidRPr="00B700E0">
        <w:rPr>
          <w:rFonts w:ascii="GHEA Grapalat" w:hAnsi="GHEA Grapalat" w:cs="Arial"/>
          <w:b/>
          <w:bCs/>
          <w:color w:val="000000"/>
          <w:sz w:val="20"/>
          <w:szCs w:val="20"/>
          <w:u w:val="single"/>
          <w:lang w:val="hy-AM"/>
        </w:rPr>
        <w:t>900018004649</w:t>
      </w:r>
      <w:r w:rsidR="000D439B" w:rsidRPr="000D439B">
        <w:rPr>
          <w:rFonts w:ascii="GHEA Grapalat" w:hAnsi="GHEA Grapalat" w:cs="Arial"/>
          <w:b/>
          <w:bCs/>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0D439B" w:rsidRPr="006F3B04">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5E2284" w:rsidRPr="00A71D81" w:rsidRDefault="005E2284" w:rsidP="005E2284">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5E2284" w:rsidRPr="00A71D81" w:rsidRDefault="005E2284" w:rsidP="005E22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5E2284"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863C22" w:rsidRPr="00D17D8E">
        <w:rPr>
          <w:rFonts w:ascii="GHEA Grapalat" w:hAnsi="GHEA Grapalat"/>
          <w:b/>
          <w:color w:val="000000"/>
          <w:sz w:val="20"/>
          <w:szCs w:val="20"/>
          <w:u w:val="single"/>
          <w:lang w:val="hy-AM"/>
        </w:rPr>
        <w:t>«</w:t>
      </w:r>
      <w:r w:rsidR="00863C22">
        <w:rPr>
          <w:rFonts w:ascii="GHEA Grapalat" w:hAnsi="GHEA Grapalat"/>
          <w:b/>
          <w:color w:val="000000"/>
          <w:sz w:val="20"/>
          <w:szCs w:val="20"/>
          <w:u w:val="single"/>
          <w:lang w:val="hy-AM"/>
        </w:rPr>
        <w:t>ԳՀԱՊՁԲ-ՀՎԿԱԿ-2022-</w:t>
      </w:r>
      <w:r w:rsidR="007B2C64" w:rsidRPr="007B2C64">
        <w:rPr>
          <w:rFonts w:ascii="GHEA Grapalat" w:hAnsi="GHEA Grapalat"/>
          <w:b/>
          <w:color w:val="000000"/>
          <w:sz w:val="20"/>
          <w:szCs w:val="20"/>
          <w:u w:val="single"/>
          <w:lang w:val="hy-AM"/>
        </w:rPr>
        <w:t>88</w:t>
      </w:r>
      <w:r w:rsidR="00863C22" w:rsidRPr="00D17D8E">
        <w:rPr>
          <w:rFonts w:ascii="GHEA Grapalat" w:hAnsi="GHEA Grapalat"/>
          <w:b/>
          <w:color w:val="000000"/>
          <w:sz w:val="20"/>
          <w:szCs w:val="20"/>
          <w:u w:val="single"/>
          <w:lang w:val="hy-AM"/>
        </w:rPr>
        <w:t>»</w:t>
      </w:r>
      <w:r w:rsidR="00863C22"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7F5ECA" w:rsidRPr="0089499B">
        <w:rPr>
          <w:rFonts w:ascii="GHEA Grapalat" w:hAnsi="GHEA Grapalat" w:cs="Arial"/>
          <w:b/>
          <w:bCs/>
          <w:color w:val="000000"/>
          <w:sz w:val="20"/>
          <w:szCs w:val="20"/>
          <w:u w:val="single"/>
          <w:lang w:val="hy-AM"/>
        </w:rPr>
        <w:t>900018004649</w:t>
      </w:r>
      <w:r w:rsidR="007F5ECA" w:rsidRPr="007F5ECA">
        <w:rPr>
          <w:rFonts w:ascii="GHEA Grapalat" w:hAnsi="GHEA Grapalat" w:cs="Arial"/>
          <w:b/>
          <w:bCs/>
          <w:color w:val="000000"/>
          <w:sz w:val="20"/>
          <w:szCs w:val="20"/>
          <w:u w:val="single"/>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7F5ECA" w:rsidRPr="006F3B04">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rsidR="0057276C" w:rsidRPr="00A71D81" w:rsidRDefault="0057276C" w:rsidP="0057276C">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57276C" w:rsidRPr="00A71D81" w:rsidRDefault="0057276C" w:rsidP="0057276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0F650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9249C5" w:rsidRPr="00110BBE">
        <w:rPr>
          <w:rFonts w:ascii="GHEA Grapalat" w:hAnsi="GHEA Grapalat" w:cs="GHEA Grapalat"/>
          <w:b/>
          <w:sz w:val="20"/>
          <w:szCs w:val="20"/>
          <w:lang w:val="hy-AM"/>
        </w:rPr>
        <w:t>ԱՆ «ՀՎԿ ԱԶԳԱՅԻՆ ԿԵՆՏՐՈՆ» ՊՈԱԿ-ի</w:t>
      </w:r>
      <w:r w:rsidR="009249C5"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w:t>
      </w:r>
      <w:r w:rsidRPr="000F650A">
        <w:rPr>
          <w:rFonts w:ascii="GHEA Grapalat" w:hAnsi="GHEA Grapalat" w:cs="GHEA Grapalat"/>
          <w:sz w:val="20"/>
          <w:szCs w:val="20"/>
          <w:lang w:val="pt-BR"/>
        </w:rPr>
        <w:t>կողմից կազմակերպված</w:t>
      </w:r>
      <w:r w:rsidR="009249C5" w:rsidRPr="000F650A">
        <w:rPr>
          <w:rFonts w:ascii="GHEA Grapalat" w:hAnsi="GHEA Grapalat" w:cs="GHEA Grapalat"/>
          <w:sz w:val="20"/>
          <w:szCs w:val="20"/>
          <w:lang w:val="pt-BR"/>
        </w:rPr>
        <w:t xml:space="preserve"> </w:t>
      </w:r>
      <w:r w:rsidR="009249C5" w:rsidRPr="000F650A">
        <w:rPr>
          <w:rFonts w:ascii="GHEA Grapalat" w:hAnsi="GHEA Grapalat"/>
          <w:b/>
          <w:color w:val="000000"/>
          <w:sz w:val="20"/>
          <w:szCs w:val="20"/>
          <w:lang w:val="hy-AM"/>
        </w:rPr>
        <w:t>«ԳՀԱՊՁԲ-ՀՎԿԱԿ-2022-</w:t>
      </w:r>
      <w:r w:rsidR="009249C5" w:rsidRPr="000F650A">
        <w:rPr>
          <w:rFonts w:ascii="GHEA Grapalat" w:hAnsi="GHEA Grapalat"/>
          <w:b/>
          <w:color w:val="000000"/>
          <w:sz w:val="20"/>
          <w:szCs w:val="20"/>
          <w:lang w:val="pt-BR"/>
        </w:rPr>
        <w:t>88</w:t>
      </w:r>
      <w:r w:rsidR="009249C5" w:rsidRPr="000F650A">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001B31D9">
              <w:rPr>
                <w:rFonts w:ascii="GHEA Grapalat" w:hAnsi="GHEA Grapalat" w:cs="Sylfaen"/>
                <w:sz w:val="20"/>
                <w:szCs w:val="20"/>
                <w:lang w:val="hy-AM"/>
              </w:rPr>
              <w:t xml:space="preserve"> կամ անուն ազգանուն</w:t>
            </w:r>
            <w:r w:rsidRPr="00A71D81">
              <w:rPr>
                <w:rFonts w:ascii="GHEA Grapalat" w:hAnsi="GHEA Grapalat" w:cs="Arial"/>
                <w:sz w:val="20"/>
                <w:szCs w:val="20"/>
              </w:rPr>
              <w:t>`</w:t>
            </w:r>
            <w:r w:rsidR="001B31D9" w:rsidRPr="00772E24">
              <w:rPr>
                <w:rFonts w:ascii="GHEA Grapalat" w:hAnsi="GHEA Grapalat" w:cs="GHEA Grapalat"/>
                <w:b/>
                <w:color w:val="000000"/>
                <w:sz w:val="20"/>
                <w:szCs w:val="20"/>
                <w:lang w:val="pt-BR"/>
              </w:rPr>
              <w:t xml:space="preserve"> ԱՆ ՀՎԿ ԱԶԳԱՅԻՆ ԿԵՆՏՐՈՆ ՊՈԱԿ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85F06"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785F06"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E77470" w:rsidP="00CB0ADE">
            <w:pPr>
              <w:rPr>
                <w:rFonts w:ascii="GHEA Grapalat" w:hAnsi="GHEA Grapalat" w:cs="Arial"/>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E034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E034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E034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E034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7E034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0B6BF0" w:rsidRPr="00A71D81" w:rsidRDefault="000B6BF0" w:rsidP="000B6BF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ԳՀԱՊՁԲ-ՀՎԿԱԿ-2022-</w:t>
      </w:r>
      <w:r>
        <w:rPr>
          <w:rFonts w:ascii="GHEA Grapalat" w:hAnsi="GHEA Grapalat"/>
          <w:b/>
          <w:color w:val="000000"/>
        </w:rPr>
        <w:t>88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B6BF0" w:rsidRPr="00A71D81" w:rsidRDefault="000B6BF0" w:rsidP="000B6BF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C6F57" w:rsidRPr="00AB6AE1">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3D51" w:rsidRPr="00B26A30">
        <w:rPr>
          <w:rFonts w:ascii="GHEA Grapalat" w:hAnsi="GHEA Grapalat" w:cs="Arial"/>
          <w:b/>
          <w:bCs/>
          <w:color w:val="000000"/>
          <w:sz w:val="20"/>
          <w:szCs w:val="20"/>
          <w:u w:val="single"/>
          <w:lang w:val="hy-AM"/>
        </w:rPr>
        <w:t>900018004649</w:t>
      </w:r>
      <w:r w:rsidR="009F3D51" w:rsidRPr="009F3D51">
        <w:rPr>
          <w:rFonts w:ascii="GHEA Grapalat" w:hAnsi="GHEA Grapalat" w:cs="Arial"/>
          <w:b/>
          <w:bCs/>
          <w:color w:val="000000"/>
          <w:sz w:val="20"/>
          <w:szCs w:val="20"/>
          <w:u w:val="single"/>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A3505C" w:rsidRPr="00A71D81" w:rsidRDefault="00A3505C" w:rsidP="00A3505C">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3505C" w:rsidRPr="00A71D81" w:rsidRDefault="00A3505C" w:rsidP="00A3505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631658" w:rsidRPr="00A71D81" w:rsidRDefault="00631658" w:rsidP="00631658">
      <w:pPr>
        <w:pStyle w:val="BodyTextIndent3"/>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8F4F6F">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F4F6F" w:rsidRPr="00110BBE">
        <w:rPr>
          <w:rFonts w:ascii="GHEA Grapalat" w:hAnsi="GHEA Grapalat" w:cs="GHEA Grapalat"/>
          <w:b/>
          <w:sz w:val="20"/>
          <w:szCs w:val="20"/>
          <w:lang w:val="hy-AM"/>
        </w:rPr>
        <w:t>ԱՆ «ՀՎԿ ԱԶԳԱՅԻՆ ԿԵՆՏՐՈՆ» ՊՈԱԿ-ի</w:t>
      </w:r>
      <w:r w:rsidR="008F4F6F" w:rsidRPr="00A71D81">
        <w:rPr>
          <w:rFonts w:ascii="GHEA Grapalat" w:hAnsi="GHEA Grapalat" w:cs="GHEA Grapalat"/>
          <w:sz w:val="20"/>
          <w:szCs w:val="20"/>
          <w:lang w:val="pt-BR"/>
        </w:rPr>
        <w:t xml:space="preserve">  (այսուհետ` Պատվիրատու) կողմից </w:t>
      </w:r>
      <w:r w:rsidR="008F4F6F" w:rsidRPr="006F611F">
        <w:rPr>
          <w:rFonts w:ascii="GHEA Grapalat" w:hAnsi="GHEA Grapalat" w:cs="GHEA Grapalat"/>
          <w:sz w:val="20"/>
          <w:szCs w:val="20"/>
          <w:lang w:val="pt-BR"/>
        </w:rPr>
        <w:t xml:space="preserve">կազմակերպված` </w:t>
      </w:r>
      <w:r w:rsidR="008F4F6F" w:rsidRPr="006F611F">
        <w:rPr>
          <w:rFonts w:ascii="GHEA Grapalat" w:hAnsi="GHEA Grapalat"/>
          <w:b/>
          <w:color w:val="000000"/>
          <w:sz w:val="20"/>
          <w:szCs w:val="20"/>
          <w:lang w:val="hy-AM"/>
        </w:rPr>
        <w:t>«</w:t>
      </w:r>
      <w:r w:rsidR="008F4F6F">
        <w:rPr>
          <w:rFonts w:ascii="GHEA Grapalat" w:hAnsi="GHEA Grapalat"/>
          <w:b/>
          <w:color w:val="000000"/>
          <w:sz w:val="20"/>
          <w:szCs w:val="20"/>
          <w:lang w:val="hy-AM"/>
        </w:rPr>
        <w:t>ԳՀԱՊՁԲ-ՀՎԿԱԿ-2022-</w:t>
      </w:r>
      <w:r w:rsidR="008F4F6F" w:rsidRPr="008F4F6F">
        <w:rPr>
          <w:rFonts w:ascii="GHEA Grapalat" w:hAnsi="GHEA Grapalat"/>
          <w:b/>
          <w:color w:val="000000"/>
          <w:sz w:val="20"/>
          <w:szCs w:val="20"/>
          <w:lang w:val="pt-BR"/>
        </w:rPr>
        <w:t>88</w:t>
      </w:r>
      <w:r w:rsidR="008F4F6F"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574A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574A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74A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E034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E034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E034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E034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7E034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9407A8">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9407A8" w:rsidRPr="00A71D81" w:rsidRDefault="009407A8" w:rsidP="009407A8">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ԳՀԱՊՁԲ-ՀՎԿԱԿ-2022-</w:t>
      </w:r>
      <w:r w:rsidRPr="006F3B04">
        <w:rPr>
          <w:rFonts w:ascii="GHEA Grapalat" w:hAnsi="GHEA Grapalat"/>
          <w:b/>
          <w:color w:val="000000"/>
          <w:lang w:val="hy-AM"/>
        </w:rPr>
        <w:t>88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9407A8" w:rsidRPr="00A71D81" w:rsidRDefault="009407A8" w:rsidP="009407A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4F7018"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w:t>
      </w:r>
      <w:r w:rsidRPr="00C12352">
        <w:rPr>
          <w:rFonts w:ascii="GHEA Grapalat" w:hAnsi="GHEA Grapalat" w:cs="Sylfaen"/>
          <w:b/>
          <w:color w:val="000000"/>
          <w:sz w:val="20"/>
          <w:lang w:val="hy-AM"/>
        </w:rPr>
        <w:t>ՎԿ</w:t>
      </w:r>
      <w:r w:rsidRPr="00FA6E8B">
        <w:rPr>
          <w:rFonts w:ascii="GHEA Grapalat" w:hAnsi="GHEA Grapalat" w:cs="Sylfaen"/>
          <w:b/>
          <w:color w:val="000000"/>
          <w:sz w:val="20"/>
          <w:lang w:val="hy-AM"/>
        </w:rPr>
        <w:t xml:space="preserve">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C12352">
        <w:rPr>
          <w:rFonts w:ascii="GHEA Grapalat" w:hAnsi="GHEA Grapalat"/>
          <w:sz w:val="20"/>
          <w:lang w:val="hy-AM"/>
        </w:rPr>
        <w:t xml:space="preserve">խախտվել </w:t>
      </w:r>
      <w:r w:rsidRPr="006477F0">
        <w:rPr>
          <w:rFonts w:ascii="GHEA Grapalat" w:hAnsi="GHEA Grapalat"/>
          <w:b/>
          <w:sz w:val="20"/>
          <w:lang w:val="hy-AM"/>
        </w:rPr>
        <w:t xml:space="preserve">են </w:t>
      </w:r>
      <w:r w:rsidR="00C12352" w:rsidRPr="006477F0">
        <w:rPr>
          <w:rFonts w:ascii="GHEA Grapalat" w:hAnsi="GHEA Grapalat"/>
          <w:b/>
          <w:sz w:val="20"/>
          <w:lang w:val="hy-AM"/>
        </w:rPr>
        <w:t>10</w:t>
      </w:r>
      <w:r w:rsidRPr="006477F0">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w:t>
      </w:r>
      <w:r w:rsidR="0054413E" w:rsidRPr="0054413E">
        <w:rPr>
          <w:rFonts w:ascii="GHEA Grapalat" w:hAnsi="GHEA Grapalat"/>
          <w:sz w:val="20"/>
          <w:lang w:val="hy-AM"/>
        </w:rPr>
        <w:t xml:space="preserve"> </w:t>
      </w:r>
      <w:r w:rsidR="0054413E" w:rsidRPr="0054413E">
        <w:rPr>
          <w:rFonts w:ascii="GHEA Grapalat" w:hAnsi="GHEA Grapalat"/>
          <w:b/>
          <w:sz w:val="20"/>
          <w:lang w:val="hy-AM"/>
        </w:rPr>
        <w:t>10</w:t>
      </w:r>
      <w:r w:rsidRPr="0054413E">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9"/>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10"/>
      </w:r>
      <w:r w:rsidRPr="00A71D81">
        <w:rPr>
          <w:rFonts w:ascii="GHEA Grapalat" w:hAnsi="GHEA Grapalat"/>
          <w:sz w:val="20"/>
          <w:lang w:val="hy-AM"/>
        </w:rPr>
        <w:t xml:space="preserve"> </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C2A8A" w:rsidRPr="006C2A8A">
        <w:rPr>
          <w:rFonts w:ascii="GHEA Grapalat" w:hAnsi="GHEA Grapalat" w:cs="Sylfaen"/>
          <w:b/>
          <w:sz w:val="20"/>
          <w:szCs w:val="20"/>
          <w:lang w:val="hy-AM"/>
        </w:rPr>
        <w:t>2 (երկու)</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1F7359" w:rsidRPr="001F7359">
        <w:rPr>
          <w:rFonts w:ascii="GHEA Grapalat" w:hAnsi="GHEA Grapalat" w:cs="Sylfaen"/>
          <w:b/>
          <w:sz w:val="20"/>
          <w:szCs w:val="20"/>
          <w:lang w:val="hy-AM"/>
        </w:rPr>
        <w:t>15</w:t>
      </w:r>
      <w:r w:rsidR="00A232D9" w:rsidRPr="001F7359">
        <w:rPr>
          <w:rFonts w:ascii="GHEA Grapalat" w:hAnsi="GHEA Grapalat" w:cs="Sylfaen"/>
          <w:b/>
          <w:sz w:val="20"/>
          <w:szCs w:val="20"/>
          <w:lang w:val="hy-AM"/>
        </w:rPr>
        <w:t xml:space="preserve"> 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11"/>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BE3E24" w:rsidRPr="00BE3E24"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71D81">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2"/>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3"/>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w:t>
      </w:r>
      <w:r w:rsidRPr="00A71D81">
        <w:rPr>
          <w:rFonts w:ascii="GHEA Grapalat" w:hAnsi="GHEA Grapalat"/>
          <w:sz w:val="20"/>
          <w:szCs w:val="20"/>
          <w:lang w:val="hy-AM" w:eastAsia="ru-RU"/>
        </w:rPr>
        <w:lastRenderedPageBreak/>
        <w:t xml:space="preserve">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9A1679"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t xml:space="preserve">8.15 </w:t>
      </w:r>
      <w:r w:rsidR="00DC567F" w:rsidRPr="009A1679">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A1679">
        <w:rPr>
          <w:rFonts w:ascii="GHEA Grapalat" w:hAnsi="GHEA Grapalat"/>
          <w:b/>
          <w:sz w:val="20"/>
          <w:szCs w:val="20"/>
          <w:lang w:val="hy-AM" w:eastAsia="ru-RU"/>
        </w:rPr>
        <w:t>խ</w:t>
      </w:r>
      <w:r w:rsidR="00DC567F" w:rsidRPr="009A1679">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9A1679">
        <w:rPr>
          <w:rFonts w:ascii="GHEA Grapalat" w:hAnsi="GHEA Grapalat"/>
          <w:b/>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9A1679">
        <w:rPr>
          <w:rFonts w:ascii="GHEA Grapalat" w:hAnsi="GHEA Grapalat"/>
          <w:b/>
          <w:sz w:val="20"/>
          <w:szCs w:val="20"/>
          <w:lang w:val="hy-AM" w:eastAsia="ru-RU"/>
        </w:rPr>
        <w:t xml:space="preserve">Եթե </w:t>
      </w:r>
      <w:r w:rsidR="00DC567F" w:rsidRPr="009A1679">
        <w:rPr>
          <w:rFonts w:ascii="GHEA Grapalat" w:hAnsi="GHEA Grapalat"/>
          <w:b/>
          <w:sz w:val="20"/>
          <w:szCs w:val="20"/>
          <w:lang w:val="hy-AM" w:eastAsia="ru-RU"/>
        </w:rPr>
        <w:t>պ</w:t>
      </w:r>
      <w:r w:rsidRPr="009A1679">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9A1679">
        <w:rPr>
          <w:rFonts w:ascii="GHEA Grapalat" w:hAnsi="GHEA Grapalat"/>
          <w:b/>
          <w:sz w:val="20"/>
          <w:szCs w:val="20"/>
          <w:lang w:val="hy-AM" w:eastAsia="ru-RU"/>
        </w:rPr>
        <w:t>քսանհինգա</w:t>
      </w:r>
      <w:r w:rsidR="009A1B95" w:rsidRPr="009A1679">
        <w:rPr>
          <w:rFonts w:ascii="GHEA Grapalat" w:hAnsi="GHEA Grapalat"/>
          <w:b/>
          <w:sz w:val="20"/>
          <w:szCs w:val="20"/>
          <w:lang w:val="hy-AM" w:eastAsia="ru-RU"/>
        </w:rPr>
        <w:t>պատիկը</w:t>
      </w:r>
      <w:r w:rsidRPr="009A1679">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9A1679">
        <w:rPr>
          <w:rFonts w:ascii="GHEA Grapalat" w:hAnsi="GHEA Grapalat"/>
          <w:b/>
          <w:sz w:val="20"/>
          <w:szCs w:val="20"/>
          <w:lang w:val="hy-AM" w:eastAsia="ru-RU"/>
        </w:rPr>
        <w:t xml:space="preserve">որակավորման և </w:t>
      </w:r>
      <w:r w:rsidR="00DC567F"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ապահովում</w:t>
      </w:r>
      <w:r w:rsidR="009A1B95" w:rsidRPr="009A1679">
        <w:rPr>
          <w:rFonts w:ascii="GHEA Grapalat" w:hAnsi="GHEA Grapalat"/>
          <w:b/>
          <w:sz w:val="20"/>
          <w:szCs w:val="20"/>
          <w:lang w:val="hy-AM" w:eastAsia="ru-RU"/>
        </w:rPr>
        <w:t>ներ</w:t>
      </w:r>
      <w:r w:rsidRPr="009A1679">
        <w:rPr>
          <w:rFonts w:ascii="GHEA Grapalat" w:hAnsi="GHEA Grapalat"/>
          <w:b/>
          <w:sz w:val="20"/>
          <w:szCs w:val="20"/>
          <w:lang w:val="hy-AM" w:eastAsia="ru-RU"/>
        </w:rPr>
        <w:t>ը</w:t>
      </w:r>
      <w:r w:rsidR="00154FCB"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փոխարինվում </w:t>
      </w:r>
      <w:r w:rsidR="00CC049D" w:rsidRPr="009A1679">
        <w:rPr>
          <w:rFonts w:ascii="GHEA Grapalat" w:hAnsi="GHEA Grapalat"/>
          <w:b/>
          <w:sz w:val="20"/>
          <w:szCs w:val="20"/>
          <w:lang w:val="hy-AM" w:eastAsia="ru-RU"/>
        </w:rPr>
        <w:t>են</w:t>
      </w:r>
      <w:r w:rsidRPr="009A1679">
        <w:rPr>
          <w:rFonts w:ascii="GHEA Grapalat" w:hAnsi="GHEA Grapalat"/>
          <w:b/>
          <w:sz w:val="20"/>
          <w:szCs w:val="20"/>
          <w:lang w:val="hy-AM" w:eastAsia="ru-RU"/>
        </w:rPr>
        <w:t xml:space="preserve">  երաշխիքով կամ կանխիկ փողով</w:t>
      </w:r>
      <w:r w:rsidR="00920009"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հաշվի առնելով </w:t>
      </w:r>
      <w:r w:rsidR="00920009" w:rsidRPr="009A1679">
        <w:rPr>
          <w:rFonts w:ascii="GHEA Grapalat" w:hAnsi="GHEA Grapalat"/>
          <w:b/>
          <w:sz w:val="20"/>
          <w:szCs w:val="20"/>
          <w:lang w:val="hy-AM" w:eastAsia="ru-RU"/>
        </w:rPr>
        <w:t xml:space="preserve">ՀՀ կառավարության 2017 թվականի մայիսի 4-ի N 526-Ն որոշման N 1 հավելվածի </w:t>
      </w:r>
      <w:r w:rsidRPr="009A1679">
        <w:rPr>
          <w:rFonts w:ascii="GHEA Grapalat" w:hAnsi="GHEA Grapalat"/>
          <w:b/>
          <w:sz w:val="20"/>
          <w:szCs w:val="20"/>
          <w:lang w:val="hy-AM" w:eastAsia="ru-RU"/>
        </w:rPr>
        <w:t xml:space="preserve">32-րդ կետի </w:t>
      </w:r>
      <w:r w:rsidR="001A5E16" w:rsidRPr="009A1679">
        <w:rPr>
          <w:rFonts w:ascii="GHEA Grapalat" w:hAnsi="GHEA Grapalat"/>
          <w:b/>
          <w:sz w:val="20"/>
          <w:szCs w:val="20"/>
          <w:lang w:val="hy-AM" w:eastAsia="ru-RU"/>
        </w:rPr>
        <w:t xml:space="preserve">1-ին ենթակետի «գ» և </w:t>
      </w:r>
      <w:r w:rsidR="009A1B95" w:rsidRPr="009A1679">
        <w:rPr>
          <w:rFonts w:ascii="GHEA Grapalat" w:hAnsi="GHEA Grapalat"/>
          <w:b/>
          <w:sz w:val="20"/>
          <w:szCs w:val="20"/>
          <w:lang w:val="hy-AM" w:eastAsia="ru-RU"/>
        </w:rPr>
        <w:t>17</w:t>
      </w:r>
      <w:r w:rsidRPr="009A1679">
        <w:rPr>
          <w:rFonts w:ascii="GHEA Grapalat" w:hAnsi="GHEA Grapalat"/>
          <w:b/>
          <w:sz w:val="20"/>
          <w:szCs w:val="20"/>
          <w:lang w:val="hy-AM" w:eastAsia="ru-RU"/>
        </w:rPr>
        <w:t>-րդ ենթակետի «բ» պարբերությ</w:t>
      </w:r>
      <w:r w:rsidR="001A5E16" w:rsidRPr="009A1679">
        <w:rPr>
          <w:rFonts w:ascii="GHEA Grapalat" w:hAnsi="GHEA Grapalat"/>
          <w:b/>
          <w:sz w:val="20"/>
          <w:szCs w:val="20"/>
          <w:lang w:val="hy-AM" w:eastAsia="ru-RU"/>
        </w:rPr>
        <w:t>ունների</w:t>
      </w:r>
      <w:r w:rsidRPr="009A1679">
        <w:rPr>
          <w:rFonts w:ascii="GHEA Grapalat" w:hAnsi="GHEA Grapalat"/>
          <w:b/>
          <w:sz w:val="20"/>
          <w:szCs w:val="20"/>
          <w:lang w:val="hy-AM" w:eastAsia="ru-RU"/>
        </w:rPr>
        <w:t xml:space="preserve"> պահանջները: Ընդ որում, Վաճառողը համաձայնագիրը կնքում, իսկ</w:t>
      </w:r>
      <w:r w:rsidR="008061D6"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 </w:t>
      </w:r>
      <w:r w:rsidR="00920009" w:rsidRPr="009A1679">
        <w:rPr>
          <w:rFonts w:ascii="GHEA Grapalat" w:hAnsi="GHEA Grapalat"/>
          <w:b/>
          <w:sz w:val="20"/>
          <w:szCs w:val="20"/>
          <w:lang w:val="hy-AM" w:eastAsia="ru-RU"/>
        </w:rPr>
        <w:t xml:space="preserve">տուժանքի ձևով ներկայացված </w:t>
      </w:r>
      <w:r w:rsidR="00B84F37" w:rsidRPr="009A1679">
        <w:rPr>
          <w:rFonts w:ascii="GHEA Grapalat" w:hAnsi="GHEA Grapalat"/>
          <w:b/>
          <w:sz w:val="20"/>
          <w:szCs w:val="20"/>
          <w:lang w:val="hy-AM" w:eastAsia="ru-RU"/>
        </w:rPr>
        <w:t xml:space="preserve">որակավորման և </w:t>
      </w:r>
      <w:r w:rsidR="00920009"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w:t>
      </w:r>
      <w:r w:rsidR="00B84F37" w:rsidRPr="009A1679">
        <w:rPr>
          <w:rFonts w:ascii="GHEA Grapalat" w:hAnsi="GHEA Grapalat"/>
          <w:b/>
          <w:sz w:val="20"/>
          <w:szCs w:val="20"/>
          <w:lang w:val="hy-AM" w:eastAsia="ru-RU"/>
        </w:rPr>
        <w:t>ումների</w:t>
      </w:r>
      <w:r w:rsidRPr="009A1679">
        <w:rPr>
          <w:rFonts w:ascii="GHEA Grapalat" w:hAnsi="GHEA Grapalat"/>
          <w:b/>
          <w:sz w:val="20"/>
          <w:szCs w:val="20"/>
          <w:lang w:val="hy-AM" w:eastAsia="ru-RU"/>
        </w:rPr>
        <w:t xml:space="preserve"> փոխարինման դեպքում նաև նոր ապահով</w:t>
      </w:r>
      <w:r w:rsidR="00B84F37" w:rsidRPr="009A1679">
        <w:rPr>
          <w:rFonts w:ascii="GHEA Grapalat" w:hAnsi="GHEA Grapalat"/>
          <w:b/>
          <w:sz w:val="20"/>
          <w:szCs w:val="20"/>
          <w:lang w:val="hy-AM" w:eastAsia="ru-RU"/>
        </w:rPr>
        <w:t>ներ</w:t>
      </w:r>
      <w:r w:rsidR="00FE2467" w:rsidRPr="009A1679">
        <w:rPr>
          <w:rFonts w:ascii="GHEA Grapalat" w:hAnsi="GHEA Grapalat"/>
          <w:b/>
          <w:sz w:val="20"/>
          <w:szCs w:val="20"/>
          <w:lang w:val="hy-AM" w:eastAsia="ru-RU"/>
        </w:rPr>
        <w:t>ը</w:t>
      </w:r>
      <w:r w:rsidRPr="009A1679">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9A1679">
        <w:rPr>
          <w:rFonts w:ascii="GHEA Grapalat" w:hAnsi="GHEA Grapalat"/>
          <w:b/>
          <w:sz w:val="20"/>
          <w:szCs w:val="20"/>
          <w:lang w:val="hy-AM" w:eastAsia="ru-RU"/>
        </w:rPr>
        <w:t>պ</w:t>
      </w:r>
      <w:r w:rsidRPr="009A1679">
        <w:rPr>
          <w:rFonts w:ascii="GHEA Grapalat" w:hAnsi="GHEA Grapalat"/>
          <w:b/>
          <w:sz w:val="20"/>
          <w:szCs w:val="20"/>
          <w:lang w:val="hy-AM" w:eastAsia="ru-RU"/>
        </w:rPr>
        <w:t>այմանագիրը Գնորդի կողմից միակողմանիորեն լուծվում է:</w:t>
      </w:r>
      <w:r w:rsidR="00383BC3" w:rsidRPr="009A1679">
        <w:rPr>
          <w:rFonts w:ascii="GHEA Grapalat" w:hAnsi="GHEA Grapalat"/>
          <w:b/>
          <w:sz w:val="20"/>
          <w:szCs w:val="20"/>
          <w:vertAlign w:val="superscript"/>
          <w:lang w:val="hy-AM" w:eastAsia="ru-RU"/>
        </w:rPr>
        <w:t>24</w:t>
      </w:r>
      <w:r w:rsidR="004D28BA" w:rsidRPr="009A1679">
        <w:rPr>
          <w:rStyle w:val="FootnoteReference"/>
          <w:rFonts w:ascii="GHEA Grapalat" w:hAnsi="GHEA Grapalat"/>
          <w:b/>
          <w:color w:val="FFFFFF"/>
          <w:sz w:val="20"/>
          <w:szCs w:val="20"/>
          <w:lang w:val="hy-AM" w:eastAsia="ru-RU"/>
        </w:rPr>
        <w:footnoteReference w:id="14"/>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CD5E05">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rPr>
          <w:rFonts w:ascii="GHEA Grapalat" w:hAnsi="GHEA Grapalat"/>
          <w:sz w:val="20"/>
          <w:lang w:val="hy-AM"/>
        </w:rPr>
      </w:pPr>
    </w:p>
    <w:p w:rsidR="00CD5E05" w:rsidRDefault="00CD5E05">
      <w:pPr>
        <w:rPr>
          <w:rFonts w:ascii="GHEA Grapalat" w:hAnsi="GHEA Grapalat"/>
          <w:i/>
          <w:sz w:val="18"/>
          <w:lang w:val="hy-AM"/>
        </w:rPr>
      </w:pPr>
      <w:r>
        <w:rPr>
          <w:rFonts w:ascii="GHEA Grapalat" w:hAnsi="GHEA Grapalat"/>
          <w:i/>
          <w:sz w:val="18"/>
          <w:lang w:val="hy-AM"/>
        </w:rPr>
        <w:br w:type="page"/>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6F3B04" w:rsidRDefault="00071D1C" w:rsidP="00CD5E05">
      <w:pPr>
        <w:tabs>
          <w:tab w:val="center" w:pos="7792"/>
          <w:tab w:val="left" w:pos="11190"/>
        </w:tabs>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C64178" w:rsidRPr="006F3B04" w:rsidRDefault="00C64178" w:rsidP="00C64178">
      <w:pPr>
        <w:tabs>
          <w:tab w:val="center" w:pos="7792"/>
          <w:tab w:val="left" w:pos="11190"/>
        </w:tabs>
        <w:rPr>
          <w:rFonts w:ascii="GHEA Grapalat" w:hAnsi="GHEA Grapalat"/>
          <w:sz w:val="20"/>
          <w:lang w:val="hy-AM"/>
        </w:rPr>
      </w:pPr>
    </w:p>
    <w:p w:rsidR="00C64178" w:rsidRPr="008758E4" w:rsidRDefault="00C64178" w:rsidP="00C64178">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C64178" w:rsidRPr="006F3B04" w:rsidRDefault="00C64178" w:rsidP="00C64178">
      <w:pPr>
        <w:tabs>
          <w:tab w:val="center" w:pos="7792"/>
          <w:tab w:val="left" w:pos="11190"/>
        </w:tabs>
        <w:rPr>
          <w:rFonts w:ascii="GHEA Grapalat" w:hAnsi="GHEA Grapalat"/>
          <w:sz w:val="20"/>
          <w:lang w:val="hy-AM"/>
        </w:rPr>
      </w:pPr>
    </w:p>
    <w:p w:rsidR="00071D1C" w:rsidRPr="006F3B04" w:rsidRDefault="00071D1C" w:rsidP="00C64178">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D10B0C" w:rsidRPr="006F3B04" w:rsidRDefault="00D10B0C" w:rsidP="00D10B0C">
      <w:pPr>
        <w:pStyle w:val="Heading3"/>
        <w:spacing w:line="240" w:lineRule="auto"/>
        <w:ind w:firstLine="567"/>
        <w:jc w:val="left"/>
        <w:rPr>
          <w:rFonts w:ascii="GHEA Grapalat" w:hAnsi="GHEA Grapalat"/>
          <w:b/>
          <w:lang w:val="hy-AM"/>
        </w:rPr>
      </w:pPr>
    </w:p>
    <w:p w:rsidR="00D10B0C" w:rsidRPr="006F3B04" w:rsidRDefault="00D10B0C" w:rsidP="00D10B0C">
      <w:pPr>
        <w:pStyle w:val="Heading3"/>
        <w:spacing w:line="240" w:lineRule="auto"/>
        <w:ind w:firstLine="567"/>
        <w:jc w:val="left"/>
        <w:rPr>
          <w:rFonts w:ascii="GHEA Grapalat" w:hAnsi="GHEA Grapalat"/>
          <w:b/>
          <w:lang w:val="hy-AM"/>
        </w:rPr>
      </w:pPr>
    </w:p>
    <w:p w:rsidR="00D10B0C" w:rsidRPr="006F3B0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6F3B0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8035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7E0347" w:rsidTr="007A2020">
        <w:trPr>
          <w:tblCellSpacing w:w="7" w:type="dxa"/>
          <w:jc w:val="center"/>
        </w:trPr>
        <w:tc>
          <w:tcPr>
            <w:tcW w:w="0" w:type="auto"/>
            <w:vAlign w:val="center"/>
          </w:tcPr>
          <w:p w:rsidR="0038400D" w:rsidRPr="00A71D81" w:rsidRDefault="00DF5AC8" w:rsidP="007A2020">
            <w:pPr>
              <w:jc w:val="center"/>
              <w:rPr>
                <w:rFonts w:ascii="GHEA Grapalat" w:hAnsi="GHEA Grapalat"/>
                <w:iCs/>
                <w:color w:val="000000"/>
                <w:sz w:val="21"/>
                <w:szCs w:val="21"/>
                <w:lang w:val="pt-BR"/>
              </w:rPr>
            </w:pPr>
            <w:r w:rsidRPr="00DF5AC8">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B04" w:rsidRDefault="006F3B04">
      <w:r>
        <w:separator/>
      </w:r>
    </w:p>
  </w:endnote>
  <w:endnote w:type="continuationSeparator" w:id="0">
    <w:p w:rsidR="006F3B04" w:rsidRDefault="006F3B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B04" w:rsidRDefault="006F3B04">
      <w:r>
        <w:separator/>
      </w:r>
    </w:p>
  </w:footnote>
  <w:footnote w:type="continuationSeparator" w:id="0">
    <w:p w:rsidR="006F3B04" w:rsidRDefault="006F3B04">
      <w:r>
        <w:continuationSeparator/>
      </w:r>
    </w:p>
  </w:footnote>
  <w:footnote w:id="1">
    <w:p w:rsidR="006F3B04" w:rsidRPr="00AE74A0" w:rsidRDefault="006F3B04" w:rsidP="003850A0">
      <w:pPr>
        <w:pStyle w:val="FootnoteText"/>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rsidR="006F3B04" w:rsidRPr="004B72E3" w:rsidRDefault="006F3B04"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F3B04" w:rsidRPr="004B72E3" w:rsidRDefault="006F3B04"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6F3B04" w:rsidRPr="004B72E3" w:rsidRDefault="006F3B04"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6F3B04" w:rsidRPr="000B7538" w:rsidRDefault="006F3B04"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80354">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6F3B04" w:rsidRPr="000B7538" w:rsidRDefault="006F3B0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F3B04" w:rsidRPr="000B7538" w:rsidRDefault="006F3B0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6F3B04" w:rsidRPr="00D533CD" w:rsidRDefault="006F3B04"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6F3B04" w:rsidRPr="000B7538" w:rsidRDefault="006F3B04" w:rsidP="002A5BDB">
      <w:pPr>
        <w:pStyle w:val="FootnoteText"/>
        <w:rPr>
          <w:rFonts w:ascii="GHEA Grapalat" w:hAnsi="GHEA Grapalat" w:cs="Sylfaen"/>
          <w:i/>
          <w:sz w:val="16"/>
          <w:szCs w:val="16"/>
          <w:lang w:val="hy-AM"/>
        </w:rPr>
      </w:pPr>
      <w:r w:rsidRPr="00880354">
        <w:rPr>
          <w:rStyle w:val="FootnoteReference"/>
          <w:lang w:val="hy-AM"/>
        </w:rPr>
        <w:t>12</w:t>
      </w:r>
      <w:r w:rsidRPr="00880354">
        <w:rPr>
          <w:lang w:val="hy-AM"/>
        </w:rPr>
        <w:t xml:space="preserve"> </w:t>
      </w:r>
      <w:r w:rsidRPr="000B7538">
        <w:rPr>
          <w:rFonts w:ascii="GHEA Grapalat" w:hAnsi="GHEA Grapalat" w:cs="Sylfaen"/>
          <w:i/>
          <w:sz w:val="16"/>
          <w:szCs w:val="16"/>
          <w:lang w:val="hy-AM"/>
        </w:rPr>
        <w:t>Եթե՝</w:t>
      </w:r>
    </w:p>
    <w:p w:rsidR="006F3B04" w:rsidRPr="00F913EC" w:rsidRDefault="006F3B04"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6F3B04" w:rsidRDefault="006F3B04" w:rsidP="002A5BDB">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6F3B04" w:rsidRDefault="006F3B04" w:rsidP="00501A05">
      <w:pPr>
        <w:pStyle w:val="FootnoteText"/>
        <w:rPr>
          <w:rFonts w:ascii="Sylfaen" w:hAnsi="Sylfaen"/>
          <w:lang w:val="hy-AM"/>
        </w:rPr>
      </w:pPr>
    </w:p>
    <w:p w:rsidR="006F3B04" w:rsidRPr="00B462B5" w:rsidRDefault="006F3B04"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6F3B04" w:rsidRPr="00B462B5" w:rsidRDefault="006F3B04">
      <w:pPr>
        <w:pStyle w:val="FootnoteText"/>
        <w:rPr>
          <w:rFonts w:ascii="Times New Roman" w:hAnsi="Times New Roman"/>
          <w:vertAlign w:val="superscript"/>
          <w:lang w:val="hy-AM"/>
        </w:rPr>
      </w:pPr>
    </w:p>
  </w:footnote>
  <w:footnote w:id="4">
    <w:p w:rsidR="006F3B04" w:rsidRPr="006265F4" w:rsidRDefault="006F3B04"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8035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6F3B04" w:rsidRPr="00AB6289" w:rsidRDefault="006F3B04"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6">
    <w:p w:rsidR="006F3B04" w:rsidRPr="000B7538" w:rsidRDefault="006F3B04"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6F3B04" w:rsidRPr="00880354" w:rsidRDefault="006F3B04"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7">
    <w:p w:rsidR="006F3B04" w:rsidRPr="000D1C4E" w:rsidRDefault="006F3B04" w:rsidP="00B2572B">
      <w:pPr>
        <w:pStyle w:val="FootnoteText"/>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6F3B04" w:rsidRPr="000D1C4E" w:rsidRDefault="006F3B04" w:rsidP="005F1C06">
      <w:pPr>
        <w:pStyle w:val="BodyTextIndent3"/>
        <w:spacing w:line="240" w:lineRule="auto"/>
        <w:ind w:left="142" w:firstLine="0"/>
        <w:rPr>
          <w:rFonts w:ascii="GHEA Grapalat" w:hAnsi="GHEA Grapalat"/>
          <w:i/>
          <w:sz w:val="16"/>
          <w:szCs w:val="16"/>
          <w:lang w:val="hy-AM" w:eastAsia="ru-RU"/>
        </w:rPr>
      </w:pPr>
      <w:r w:rsidRPr="000D1C4E">
        <w:rPr>
          <w:rFonts w:ascii="GHEA Grapalat" w:hAnsi="GHEA Grapalat"/>
          <w:i/>
          <w:sz w:val="16"/>
          <w:szCs w:val="16"/>
          <w:lang w:val="hy-AM" w:eastAsia="ru-RU"/>
        </w:rPr>
        <w:t xml:space="preserve">**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6F3B04" w:rsidRPr="000D1C4E" w:rsidRDefault="006F3B04" w:rsidP="005F1C06">
      <w:pPr>
        <w:pStyle w:val="BodyTextIndent3"/>
        <w:spacing w:line="240" w:lineRule="auto"/>
        <w:ind w:left="142" w:firstLine="0"/>
        <w:rPr>
          <w:rFonts w:ascii="GHEA Grapalat" w:hAnsi="GHEA Grapalat"/>
          <w:i/>
          <w:sz w:val="16"/>
          <w:szCs w:val="16"/>
          <w:lang w:val="hy-AM" w:eastAsia="ru-RU"/>
        </w:rPr>
      </w:pPr>
    </w:p>
    <w:p w:rsidR="006F3B04" w:rsidRPr="000D1C4E" w:rsidRDefault="006F3B04" w:rsidP="005A765C">
      <w:pPr>
        <w:pStyle w:val="BodyTextIndent3"/>
        <w:spacing w:line="240" w:lineRule="auto"/>
        <w:ind w:left="142" w:firstLine="218"/>
        <w:rPr>
          <w:rFonts w:ascii="GHEA Grapalat" w:hAnsi="GHEA Grapalat"/>
          <w:i/>
          <w:sz w:val="16"/>
          <w:szCs w:val="16"/>
          <w:lang w:val="hy-AM" w:eastAsia="ru-RU"/>
        </w:rPr>
      </w:pPr>
      <w:r w:rsidRPr="000D1C4E">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6F3B04" w:rsidRPr="000D1C4E" w:rsidRDefault="006F3B04" w:rsidP="005F1C06">
      <w:pPr>
        <w:pStyle w:val="FootnoteText"/>
        <w:jc w:val="both"/>
        <w:rPr>
          <w:rFonts w:ascii="GHEA Grapalat" w:hAnsi="GHEA Grapalat"/>
          <w:i/>
          <w:sz w:val="16"/>
          <w:szCs w:val="16"/>
          <w:lang w:val="hy-AM"/>
        </w:rPr>
      </w:pPr>
    </w:p>
    <w:p w:rsidR="006F3B04" w:rsidRPr="000D1C4E" w:rsidRDefault="006F3B04" w:rsidP="005F1C06">
      <w:pPr>
        <w:pStyle w:val="FootnoteText"/>
        <w:jc w:val="both"/>
        <w:rPr>
          <w:rFonts w:ascii="GHEA Grapalat" w:hAnsi="GHEA Grapalat"/>
          <w:i/>
          <w:sz w:val="16"/>
          <w:szCs w:val="16"/>
          <w:lang w:val="hy-AM"/>
        </w:rPr>
      </w:pPr>
      <w:r w:rsidRPr="000D1C4E">
        <w:rPr>
          <w:rFonts w:ascii="GHEA Grapalat" w:hAnsi="GHEA Grapalat"/>
          <w:i/>
          <w:sz w:val="16"/>
          <w:szCs w:val="16"/>
          <w:lang w:val="hy-AM"/>
        </w:rPr>
        <w:tab/>
        <w:t>-եթե մասնակիցը անհատ ձեռնարկատեր  է կամ ֆիզիկական անձ, ապա իրական շահառուների վերաբերյալ տեղեկատվություն չի ներկայացնում:</w:t>
      </w:r>
    </w:p>
    <w:p w:rsidR="006F3B04" w:rsidRPr="00BF58CA" w:rsidRDefault="006F3B04" w:rsidP="005F1C06">
      <w:pPr>
        <w:pStyle w:val="FootnoteText"/>
        <w:jc w:val="both"/>
        <w:rPr>
          <w:rFonts w:ascii="GHEA Grapalat" w:hAnsi="GHEA Grapalat"/>
          <w:i/>
          <w:sz w:val="16"/>
          <w:szCs w:val="16"/>
          <w:lang w:val="hy-AM"/>
        </w:rPr>
      </w:pPr>
    </w:p>
    <w:p w:rsidR="006F3B04" w:rsidRPr="00B20703" w:rsidDel="006C3873" w:rsidRDefault="006F3B04" w:rsidP="00CE3A99">
      <w:pPr>
        <w:jc w:val="both"/>
        <w:rPr>
          <w:del w:id="6" w:author="User" w:date="2019-05-26T09:52:00Z"/>
          <w:rFonts w:ascii="GHEA Grapalat" w:hAnsi="GHEA Grapalat" w:cs="Sylfaen"/>
          <w:sz w:val="20"/>
          <w:lang w:val="hy-AM"/>
        </w:rPr>
      </w:pPr>
    </w:p>
  </w:footnote>
  <w:footnote w:id="8">
    <w:p w:rsidR="006F3B04" w:rsidRPr="006265F4" w:rsidRDefault="006F3B04"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6F3B04" w:rsidRPr="006265F4" w:rsidRDefault="006F3B0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6F3B04" w:rsidRPr="006265F4" w:rsidDel="00856FDE" w:rsidRDefault="006F3B04" w:rsidP="00B2572B">
      <w:pPr>
        <w:pStyle w:val="FootnoteText"/>
        <w:rPr>
          <w:del w:id="9" w:author="User" w:date="2019-05-26T09:57:00Z"/>
          <w:i/>
          <w:lang w:val="af-ZA"/>
        </w:rPr>
      </w:pPr>
    </w:p>
  </w:footnote>
  <w:footnote w:id="9">
    <w:p w:rsidR="006F3B04" w:rsidRPr="00C65A05" w:rsidRDefault="006F3B04"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6F3B04" w:rsidRPr="00C65A05" w:rsidRDefault="006F3B04"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rsidR="006F3B04" w:rsidRPr="006265F4" w:rsidDel="007942E8" w:rsidRDefault="006F3B04" w:rsidP="00071D1C">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rsidR="006F3B04" w:rsidRPr="006265F4" w:rsidRDefault="006F3B04"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F3B04" w:rsidRPr="006265F4" w:rsidDel="007942E8" w:rsidRDefault="006F3B04" w:rsidP="009123CA">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6F3B04" w:rsidRPr="006265F4" w:rsidDel="002877FC" w:rsidRDefault="006F3B04" w:rsidP="00071D1C">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rsidR="006F3B04" w:rsidRPr="006265F4" w:rsidDel="002877FC" w:rsidRDefault="006F3B04" w:rsidP="00071D1C">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rsidR="006F3B04" w:rsidRPr="008C7473" w:rsidRDefault="006F3B04">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9"/>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0"/>
  </w:num>
  <w:num w:numId="31">
    <w:abstractNumId w:val="24"/>
  </w:num>
  <w:num w:numId="32">
    <w:abstractNumId w:val="10"/>
  </w:num>
  <w:num w:numId="33">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371"/>
    <w:rsid w:val="000275BF"/>
    <w:rsid w:val="00030D40"/>
    <w:rsid w:val="00031116"/>
    <w:rsid w:val="00031141"/>
    <w:rsid w:val="000312D9"/>
    <w:rsid w:val="000313A6"/>
    <w:rsid w:val="000329AC"/>
    <w:rsid w:val="00032AA8"/>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6785D"/>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128D"/>
    <w:rsid w:val="000A37CE"/>
    <w:rsid w:val="000A525A"/>
    <w:rsid w:val="000A5B16"/>
    <w:rsid w:val="000A6B75"/>
    <w:rsid w:val="000A72AD"/>
    <w:rsid w:val="000A7528"/>
    <w:rsid w:val="000B033F"/>
    <w:rsid w:val="000B1088"/>
    <w:rsid w:val="000B259E"/>
    <w:rsid w:val="000B5AE5"/>
    <w:rsid w:val="000B6BF0"/>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1C4E"/>
    <w:rsid w:val="000D2054"/>
    <w:rsid w:val="000D2527"/>
    <w:rsid w:val="000D3188"/>
    <w:rsid w:val="000D34C8"/>
    <w:rsid w:val="000D3B6D"/>
    <w:rsid w:val="000D439B"/>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0277"/>
    <w:rsid w:val="000F109E"/>
    <w:rsid w:val="000F332D"/>
    <w:rsid w:val="000F338E"/>
    <w:rsid w:val="000F3939"/>
    <w:rsid w:val="000F3B31"/>
    <w:rsid w:val="000F3D76"/>
    <w:rsid w:val="000F494F"/>
    <w:rsid w:val="000F4B86"/>
    <w:rsid w:val="000F4D7B"/>
    <w:rsid w:val="000F5032"/>
    <w:rsid w:val="000F5900"/>
    <w:rsid w:val="000F650A"/>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277"/>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1D9"/>
    <w:rsid w:val="001B37D2"/>
    <w:rsid w:val="001B45A9"/>
    <w:rsid w:val="001B478E"/>
    <w:rsid w:val="001B6B33"/>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359"/>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7FD"/>
    <w:rsid w:val="002218FE"/>
    <w:rsid w:val="00222819"/>
    <w:rsid w:val="002240AB"/>
    <w:rsid w:val="002250D8"/>
    <w:rsid w:val="0022515E"/>
    <w:rsid w:val="002252CD"/>
    <w:rsid w:val="00226412"/>
    <w:rsid w:val="0022699D"/>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A8E"/>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F31"/>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59"/>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5E88"/>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B41"/>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91F"/>
    <w:rsid w:val="00363298"/>
    <w:rsid w:val="00363335"/>
    <w:rsid w:val="00363627"/>
    <w:rsid w:val="00363E98"/>
    <w:rsid w:val="00364E7A"/>
    <w:rsid w:val="003650C5"/>
    <w:rsid w:val="00365FCC"/>
    <w:rsid w:val="003675B2"/>
    <w:rsid w:val="00370ECD"/>
    <w:rsid w:val="0037177E"/>
    <w:rsid w:val="003717D2"/>
    <w:rsid w:val="00372C2B"/>
    <w:rsid w:val="00372C67"/>
    <w:rsid w:val="00372CD0"/>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24E"/>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853"/>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511C"/>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8D9"/>
    <w:rsid w:val="00463B0B"/>
    <w:rsid w:val="0046481A"/>
    <w:rsid w:val="004648BD"/>
    <w:rsid w:val="00464BB8"/>
    <w:rsid w:val="00464D3A"/>
    <w:rsid w:val="00464DA7"/>
    <w:rsid w:val="0046522E"/>
    <w:rsid w:val="0046586E"/>
    <w:rsid w:val="00466714"/>
    <w:rsid w:val="00466BE6"/>
    <w:rsid w:val="004672FC"/>
    <w:rsid w:val="00467B47"/>
    <w:rsid w:val="00470849"/>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4666"/>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234"/>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018"/>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353"/>
    <w:rsid w:val="0054413E"/>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76C"/>
    <w:rsid w:val="005739AB"/>
    <w:rsid w:val="00574AC8"/>
    <w:rsid w:val="005754F7"/>
    <w:rsid w:val="00575C75"/>
    <w:rsid w:val="00577582"/>
    <w:rsid w:val="00581057"/>
    <w:rsid w:val="005812BE"/>
    <w:rsid w:val="00581DC3"/>
    <w:rsid w:val="005821CF"/>
    <w:rsid w:val="0058298C"/>
    <w:rsid w:val="00582FEB"/>
    <w:rsid w:val="00583092"/>
    <w:rsid w:val="00583117"/>
    <w:rsid w:val="00584025"/>
    <w:rsid w:val="005840A7"/>
    <w:rsid w:val="00584A70"/>
    <w:rsid w:val="005856C5"/>
    <w:rsid w:val="00585DD4"/>
    <w:rsid w:val="00585E16"/>
    <w:rsid w:val="0058649C"/>
    <w:rsid w:val="00586C50"/>
    <w:rsid w:val="00586CD2"/>
    <w:rsid w:val="00587072"/>
    <w:rsid w:val="0058792E"/>
    <w:rsid w:val="005900F2"/>
    <w:rsid w:val="00590FBB"/>
    <w:rsid w:val="005918A4"/>
    <w:rsid w:val="00592A50"/>
    <w:rsid w:val="005939DE"/>
    <w:rsid w:val="0059404D"/>
    <w:rsid w:val="00594E8A"/>
    <w:rsid w:val="00594FEE"/>
    <w:rsid w:val="00595213"/>
    <w:rsid w:val="005953F4"/>
    <w:rsid w:val="005960B4"/>
    <w:rsid w:val="0059636E"/>
    <w:rsid w:val="005A1236"/>
    <w:rsid w:val="005A16C6"/>
    <w:rsid w:val="005A1CCB"/>
    <w:rsid w:val="005A1D54"/>
    <w:rsid w:val="005A3A35"/>
    <w:rsid w:val="005A3DC6"/>
    <w:rsid w:val="005A3EB8"/>
    <w:rsid w:val="005A3EDC"/>
    <w:rsid w:val="005A4065"/>
    <w:rsid w:val="005A51C8"/>
    <w:rsid w:val="005A5B64"/>
    <w:rsid w:val="005A64FF"/>
    <w:rsid w:val="005A72DB"/>
    <w:rsid w:val="005A765C"/>
    <w:rsid w:val="005A7FD2"/>
    <w:rsid w:val="005B1797"/>
    <w:rsid w:val="005B18D8"/>
    <w:rsid w:val="005B1CFC"/>
    <w:rsid w:val="005B1DD6"/>
    <w:rsid w:val="005B1E95"/>
    <w:rsid w:val="005B20E7"/>
    <w:rsid w:val="005B3C7C"/>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D76F5"/>
    <w:rsid w:val="005E0E50"/>
    <w:rsid w:val="005E1F72"/>
    <w:rsid w:val="005E2284"/>
    <w:rsid w:val="005E24FD"/>
    <w:rsid w:val="005E2581"/>
    <w:rsid w:val="005E294D"/>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7F0"/>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A8A"/>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D6F9E"/>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04"/>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4D49"/>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57DA2"/>
    <w:rsid w:val="007602A3"/>
    <w:rsid w:val="00760462"/>
    <w:rsid w:val="007607B8"/>
    <w:rsid w:val="00760CCC"/>
    <w:rsid w:val="00760E9B"/>
    <w:rsid w:val="0076352E"/>
    <w:rsid w:val="0076368E"/>
    <w:rsid w:val="0076384C"/>
    <w:rsid w:val="00763E59"/>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9AA"/>
    <w:rsid w:val="00782D3C"/>
    <w:rsid w:val="0078387F"/>
    <w:rsid w:val="007839E7"/>
    <w:rsid w:val="00784B86"/>
    <w:rsid w:val="00784CB7"/>
    <w:rsid w:val="00785F06"/>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C64"/>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34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5ECA"/>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C22"/>
    <w:rsid w:val="00864FF0"/>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35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51F"/>
    <w:rsid w:val="008A0AF2"/>
    <w:rsid w:val="008A120F"/>
    <w:rsid w:val="008A1E8D"/>
    <w:rsid w:val="008A24FA"/>
    <w:rsid w:val="008A2E7F"/>
    <w:rsid w:val="008A2FF1"/>
    <w:rsid w:val="008A345D"/>
    <w:rsid w:val="008A3652"/>
    <w:rsid w:val="008A3C43"/>
    <w:rsid w:val="008A403C"/>
    <w:rsid w:val="008A4318"/>
    <w:rsid w:val="008A4DA3"/>
    <w:rsid w:val="008A511D"/>
    <w:rsid w:val="008A56AD"/>
    <w:rsid w:val="008A5CEA"/>
    <w:rsid w:val="008A73D0"/>
    <w:rsid w:val="008A7905"/>
    <w:rsid w:val="008B12AF"/>
    <w:rsid w:val="008B1605"/>
    <w:rsid w:val="008B1B4F"/>
    <w:rsid w:val="008B4DB1"/>
    <w:rsid w:val="008B4FDA"/>
    <w:rsid w:val="008B5F97"/>
    <w:rsid w:val="008B62C8"/>
    <w:rsid w:val="008B73CD"/>
    <w:rsid w:val="008C0E12"/>
    <w:rsid w:val="008C17DA"/>
    <w:rsid w:val="008C343E"/>
    <w:rsid w:val="008C353D"/>
    <w:rsid w:val="008C417C"/>
    <w:rsid w:val="008C5FC1"/>
    <w:rsid w:val="008C643C"/>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F6F"/>
    <w:rsid w:val="008F527F"/>
    <w:rsid w:val="008F53BC"/>
    <w:rsid w:val="008F6B74"/>
    <w:rsid w:val="00902BB9"/>
    <w:rsid w:val="00902D0C"/>
    <w:rsid w:val="00903898"/>
    <w:rsid w:val="0090481C"/>
    <w:rsid w:val="00904926"/>
    <w:rsid w:val="0090510C"/>
    <w:rsid w:val="00905984"/>
    <w:rsid w:val="00905F57"/>
    <w:rsid w:val="00906104"/>
    <w:rsid w:val="00906204"/>
    <w:rsid w:val="00906D05"/>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060"/>
    <w:rsid w:val="009247B8"/>
    <w:rsid w:val="009249C5"/>
    <w:rsid w:val="00926875"/>
    <w:rsid w:val="00931206"/>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7A8"/>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679"/>
    <w:rsid w:val="009A171D"/>
    <w:rsid w:val="009A1B95"/>
    <w:rsid w:val="009A2FDE"/>
    <w:rsid w:val="009A30B4"/>
    <w:rsid w:val="009A397C"/>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F57"/>
    <w:rsid w:val="009C7DD3"/>
    <w:rsid w:val="009D03A4"/>
    <w:rsid w:val="009D158E"/>
    <w:rsid w:val="009D2415"/>
    <w:rsid w:val="009D2800"/>
    <w:rsid w:val="009D352B"/>
    <w:rsid w:val="009D3747"/>
    <w:rsid w:val="009D47AF"/>
    <w:rsid w:val="009D62B8"/>
    <w:rsid w:val="009D64FE"/>
    <w:rsid w:val="009D6D1A"/>
    <w:rsid w:val="009D6E58"/>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CAE"/>
    <w:rsid w:val="009F3D51"/>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505C"/>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62D"/>
    <w:rsid w:val="00A558B9"/>
    <w:rsid w:val="00A55E59"/>
    <w:rsid w:val="00A55FEE"/>
    <w:rsid w:val="00A572D8"/>
    <w:rsid w:val="00A60BA9"/>
    <w:rsid w:val="00A61746"/>
    <w:rsid w:val="00A619F2"/>
    <w:rsid w:val="00A63118"/>
    <w:rsid w:val="00A63445"/>
    <w:rsid w:val="00A63D20"/>
    <w:rsid w:val="00A63EB8"/>
    <w:rsid w:val="00A64339"/>
    <w:rsid w:val="00A65307"/>
    <w:rsid w:val="00A65C38"/>
    <w:rsid w:val="00A660E4"/>
    <w:rsid w:val="00A66431"/>
    <w:rsid w:val="00A66C50"/>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4906"/>
    <w:rsid w:val="00A95C09"/>
    <w:rsid w:val="00A96293"/>
    <w:rsid w:val="00A96817"/>
    <w:rsid w:val="00AA0AD8"/>
    <w:rsid w:val="00AA0F00"/>
    <w:rsid w:val="00AA13E4"/>
    <w:rsid w:val="00AA1568"/>
    <w:rsid w:val="00AA1BBF"/>
    <w:rsid w:val="00AA5305"/>
    <w:rsid w:val="00AA632C"/>
    <w:rsid w:val="00AA67A7"/>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4FF"/>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12A"/>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17F56"/>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33A"/>
    <w:rsid w:val="00B514E8"/>
    <w:rsid w:val="00B51D9F"/>
    <w:rsid w:val="00B52987"/>
    <w:rsid w:val="00B52C16"/>
    <w:rsid w:val="00B5319F"/>
    <w:rsid w:val="00B53729"/>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77ABA"/>
    <w:rsid w:val="00B81AD3"/>
    <w:rsid w:val="00B82897"/>
    <w:rsid w:val="00B834EF"/>
    <w:rsid w:val="00B83C84"/>
    <w:rsid w:val="00B84F37"/>
    <w:rsid w:val="00B85339"/>
    <w:rsid w:val="00B853BF"/>
    <w:rsid w:val="00B8636F"/>
    <w:rsid w:val="00B86BCB"/>
    <w:rsid w:val="00B9100A"/>
    <w:rsid w:val="00B91666"/>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A9A"/>
    <w:rsid w:val="00BB1C9B"/>
    <w:rsid w:val="00BB3575"/>
    <w:rsid w:val="00BB4ADD"/>
    <w:rsid w:val="00BB500A"/>
    <w:rsid w:val="00BB52F9"/>
    <w:rsid w:val="00BB5B35"/>
    <w:rsid w:val="00BB5B81"/>
    <w:rsid w:val="00BB5F0B"/>
    <w:rsid w:val="00BB682B"/>
    <w:rsid w:val="00BB6EAD"/>
    <w:rsid w:val="00BC0BAC"/>
    <w:rsid w:val="00BC0BB4"/>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E24"/>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35F"/>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35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E1"/>
    <w:rsid w:val="00C25B21"/>
    <w:rsid w:val="00C26B4D"/>
    <w:rsid w:val="00C26CF7"/>
    <w:rsid w:val="00C27455"/>
    <w:rsid w:val="00C3078C"/>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336"/>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2751"/>
    <w:rsid w:val="00C6329E"/>
    <w:rsid w:val="00C63E1C"/>
    <w:rsid w:val="00C64178"/>
    <w:rsid w:val="00C6467B"/>
    <w:rsid w:val="00C647D8"/>
    <w:rsid w:val="00C648B6"/>
    <w:rsid w:val="00C64BF0"/>
    <w:rsid w:val="00C65A05"/>
    <w:rsid w:val="00C66474"/>
    <w:rsid w:val="00C66A65"/>
    <w:rsid w:val="00C66BEE"/>
    <w:rsid w:val="00C67E80"/>
    <w:rsid w:val="00C700FE"/>
    <w:rsid w:val="00C706F4"/>
    <w:rsid w:val="00C71E26"/>
    <w:rsid w:val="00C72606"/>
    <w:rsid w:val="00C727E5"/>
    <w:rsid w:val="00C72D0E"/>
    <w:rsid w:val="00C72E21"/>
    <w:rsid w:val="00C73E62"/>
    <w:rsid w:val="00C752FC"/>
    <w:rsid w:val="00C75A7D"/>
    <w:rsid w:val="00C76B57"/>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18A"/>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2E9"/>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5E05"/>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375"/>
    <w:rsid w:val="00D03E7C"/>
    <w:rsid w:val="00D048EE"/>
    <w:rsid w:val="00D04B17"/>
    <w:rsid w:val="00D05A4D"/>
    <w:rsid w:val="00D05F06"/>
    <w:rsid w:val="00D104E6"/>
    <w:rsid w:val="00D10B0C"/>
    <w:rsid w:val="00D11611"/>
    <w:rsid w:val="00D132BC"/>
    <w:rsid w:val="00D14B02"/>
    <w:rsid w:val="00D14FDA"/>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A73"/>
    <w:rsid w:val="00D463EA"/>
    <w:rsid w:val="00D46D5B"/>
    <w:rsid w:val="00D46FA8"/>
    <w:rsid w:val="00D47316"/>
    <w:rsid w:val="00D47541"/>
    <w:rsid w:val="00D47A5B"/>
    <w:rsid w:val="00D47A9C"/>
    <w:rsid w:val="00D50810"/>
    <w:rsid w:val="00D50B56"/>
    <w:rsid w:val="00D51291"/>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135"/>
    <w:rsid w:val="00D7538E"/>
    <w:rsid w:val="00D758CA"/>
    <w:rsid w:val="00D75F27"/>
    <w:rsid w:val="00D76BBA"/>
    <w:rsid w:val="00D770E9"/>
    <w:rsid w:val="00D774E2"/>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E97"/>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5AC8"/>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E2B"/>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398F"/>
    <w:rsid w:val="00E54297"/>
    <w:rsid w:val="00E54B2C"/>
    <w:rsid w:val="00E5510F"/>
    <w:rsid w:val="00E564F7"/>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02A"/>
    <w:rsid w:val="00E73B1B"/>
    <w:rsid w:val="00E74033"/>
    <w:rsid w:val="00E74264"/>
    <w:rsid w:val="00E749B7"/>
    <w:rsid w:val="00E74BF6"/>
    <w:rsid w:val="00E7522C"/>
    <w:rsid w:val="00E7544B"/>
    <w:rsid w:val="00E765B7"/>
    <w:rsid w:val="00E76F31"/>
    <w:rsid w:val="00E77470"/>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DF3"/>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78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47A"/>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524"/>
    <w:rsid w:val="00EF4630"/>
    <w:rsid w:val="00EF4BBA"/>
    <w:rsid w:val="00EF614F"/>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3D4"/>
    <w:rsid w:val="00F4395E"/>
    <w:rsid w:val="00F449C0"/>
    <w:rsid w:val="00F4506C"/>
    <w:rsid w:val="00F45B4D"/>
    <w:rsid w:val="00F45B8B"/>
    <w:rsid w:val="00F47D9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568"/>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37A7"/>
    <w:rsid w:val="00FE4310"/>
    <w:rsid w:val="00FE54DC"/>
    <w:rsid w:val="00FE5743"/>
    <w:rsid w:val="00FE6887"/>
    <w:rsid w:val="00FE6C2A"/>
    <w:rsid w:val="00FE750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76461-5F66-4443-90FF-A129ED194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70</Pages>
  <Words>17607</Words>
  <Characters>135549</Characters>
  <Application>Microsoft Office Word</Application>
  <DocSecurity>0</DocSecurity>
  <Lines>1129</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152851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114</cp:revision>
  <cp:lastPrinted>2018-02-16T07:12:00Z</cp:lastPrinted>
  <dcterms:created xsi:type="dcterms:W3CDTF">2022-10-31T10:53:00Z</dcterms:created>
  <dcterms:modified xsi:type="dcterms:W3CDTF">2022-11-17T08:57:00Z</dcterms:modified>
</cp:coreProperties>
</file>