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F7EBB" w14:textId="77777777"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Приложение №</w:t>
      </w:r>
      <w:r w:rsidRPr="0064738A">
        <w:rPr>
          <w:rFonts w:ascii="GHEA Grapalat" w:hAnsi="GHEA Grapalat"/>
          <w:i/>
        </w:rPr>
        <w:t>8</w:t>
      </w:r>
    </w:p>
    <w:p w14:paraId="155D87E1" w14:textId="77777777"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 xml:space="preserve">к приказу Министра финансов РА </w:t>
      </w:r>
      <w:r w:rsidRPr="006D6926">
        <w:rPr>
          <w:rFonts w:ascii="GHEA Grapalat" w:hAnsi="GHEA Grapalat" w:cs="Sylfaen"/>
          <w:i/>
        </w:rPr>
        <w:br/>
      </w:r>
      <w:r w:rsidR="0022712B">
        <w:rPr>
          <w:rFonts w:ascii="GHEA Grapalat" w:hAnsi="GHEA Grapalat"/>
          <w:i/>
        </w:rPr>
        <w:t xml:space="preserve">от 1-ого марта 2023 года № </w:t>
      </w:r>
      <w:r w:rsidR="0022712B">
        <w:rPr>
          <w:rFonts w:ascii="GHEA Grapalat" w:hAnsi="GHEA Grapalat"/>
          <w:i/>
          <w:lang w:val="hy-AM"/>
        </w:rPr>
        <w:t>87</w:t>
      </w:r>
      <w:r w:rsidR="0022712B">
        <w:rPr>
          <w:rFonts w:ascii="GHEA Grapalat" w:hAnsi="GHEA Grapalat"/>
          <w:i/>
        </w:rPr>
        <w:t>-A</w:t>
      </w:r>
    </w:p>
    <w:p w14:paraId="40328234"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6CB9D8F5" w14:textId="77777777"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30C52791"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168BA332" w14:textId="2E133255"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D4381" w:rsidRPr="001D4381">
        <w:rPr>
          <w:rFonts w:ascii="GHEA Grapalat" w:hAnsi="GHEA Grapalat"/>
          <w:i w:val="0"/>
          <w:sz w:val="24"/>
          <w:szCs w:val="24"/>
        </w:rPr>
        <w:t>2</w:t>
      </w:r>
      <w:r w:rsidR="00EA15B3">
        <w:rPr>
          <w:rFonts w:ascii="GHEA Grapalat" w:hAnsi="GHEA Grapalat"/>
          <w:i w:val="0"/>
          <w:sz w:val="24"/>
          <w:szCs w:val="24"/>
        </w:rPr>
        <w:t>3</w:t>
      </w:r>
      <w:r w:rsidRPr="009044F1">
        <w:rPr>
          <w:rFonts w:ascii="GHEA Grapalat" w:hAnsi="GHEA Grapalat"/>
          <w:i w:val="0"/>
          <w:sz w:val="24"/>
          <w:szCs w:val="24"/>
        </w:rPr>
        <w:t>" "</w:t>
      </w:r>
      <w:r w:rsidR="001D4381" w:rsidRPr="001D4381">
        <w:t xml:space="preserve"> </w:t>
      </w:r>
      <w:r w:rsidR="001D4381" w:rsidRPr="001D4381">
        <w:rPr>
          <w:rFonts w:ascii="GHEA Grapalat" w:hAnsi="GHEA Grapalat"/>
          <w:i w:val="0"/>
          <w:sz w:val="24"/>
          <w:szCs w:val="24"/>
        </w:rPr>
        <w:t>января</w:t>
      </w:r>
      <w:r w:rsidRPr="009044F1">
        <w:rPr>
          <w:rFonts w:ascii="GHEA Grapalat" w:hAnsi="GHEA Grapalat"/>
          <w:i w:val="0"/>
          <w:sz w:val="24"/>
          <w:szCs w:val="24"/>
        </w:rPr>
        <w:t>" 20</w:t>
      </w:r>
      <w:r w:rsidR="009D375B">
        <w:rPr>
          <w:rFonts w:ascii="GHEA Grapalat" w:hAnsi="GHEA Grapalat"/>
          <w:i w:val="0"/>
          <w:sz w:val="24"/>
          <w:szCs w:val="24"/>
        </w:rPr>
        <w:t>2</w:t>
      </w:r>
      <w:r w:rsidR="001D4381" w:rsidRPr="001D4381">
        <w:rPr>
          <w:rFonts w:ascii="GHEA Grapalat" w:hAnsi="GHEA Grapalat"/>
          <w:i w:val="0"/>
          <w:sz w:val="24"/>
          <w:szCs w:val="24"/>
        </w:rPr>
        <w:t>5</w:t>
      </w:r>
      <w:r w:rsidR="001D4381">
        <w:rPr>
          <w:rFonts w:ascii="GHEA Grapalat" w:hAnsi="GHEA Grapalat"/>
          <w:i w:val="0"/>
          <w:sz w:val="24"/>
          <w:szCs w:val="24"/>
          <w:lang w:val="hy-AM"/>
        </w:rPr>
        <w:t xml:space="preserve"> </w:t>
      </w:r>
      <w:r w:rsidRPr="009044F1">
        <w:rPr>
          <w:rFonts w:ascii="GHEA Grapalat" w:hAnsi="GHEA Grapalat"/>
          <w:i w:val="0"/>
          <w:sz w:val="24"/>
          <w:szCs w:val="24"/>
        </w:rPr>
        <w:t>года "</w:t>
      </w:r>
      <w:r w:rsidR="009D375B">
        <w:rPr>
          <w:rFonts w:ascii="GHEA Grapalat" w:hAnsi="GHEA Grapalat"/>
          <w:i w:val="0"/>
          <w:sz w:val="24"/>
          <w:szCs w:val="24"/>
        </w:rPr>
        <w:t>1</w:t>
      </w:r>
      <w:r w:rsidRPr="009044F1">
        <w:rPr>
          <w:rFonts w:ascii="GHEA Grapalat" w:hAnsi="GHEA Grapalat"/>
          <w:i w:val="0"/>
          <w:sz w:val="24"/>
          <w:szCs w:val="24"/>
        </w:rPr>
        <w:t xml:space="preserve">" </w:t>
      </w:r>
    </w:p>
    <w:p w14:paraId="06006D84" w14:textId="7E4DAF7A"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12677E" w:rsidRPr="0012677E">
        <w:rPr>
          <w:rFonts w:ascii="GHEA Grapalat" w:hAnsi="GHEA Grapalat"/>
          <w:lang w:val="af-ZA"/>
        </w:rPr>
        <w:t xml:space="preserve"> </w:t>
      </w:r>
      <w:r w:rsidR="0012677E">
        <w:rPr>
          <w:rFonts w:ascii="GHEA Grapalat" w:hAnsi="GHEA Grapalat"/>
          <w:lang w:val="af-ZA"/>
        </w:rPr>
        <w:t>ՀՇԱԺԱԹ</w:t>
      </w:r>
      <w:r w:rsidR="0012677E" w:rsidRPr="00EF5D43">
        <w:rPr>
          <w:rFonts w:ascii="GHEA Grapalat" w:hAnsi="GHEA Grapalat"/>
          <w:lang w:val="af-ZA"/>
        </w:rPr>
        <w:t>-ԳՀԱՇ</w:t>
      </w:r>
      <w:r w:rsidR="0012677E">
        <w:rPr>
          <w:rFonts w:ascii="GHEA Grapalat" w:hAnsi="GHEA Grapalat"/>
          <w:lang w:val="af-ZA"/>
        </w:rPr>
        <w:t>ՁԲ</w:t>
      </w:r>
      <w:r w:rsidR="0012677E" w:rsidRPr="00EF5D43">
        <w:rPr>
          <w:rFonts w:ascii="GHEA Grapalat" w:hAnsi="GHEA Grapalat"/>
          <w:lang w:val="af-ZA"/>
        </w:rPr>
        <w:t>-01/202</w:t>
      </w:r>
      <w:r w:rsidR="001D4381">
        <w:rPr>
          <w:rFonts w:ascii="GHEA Grapalat" w:hAnsi="GHEA Grapalat"/>
          <w:lang w:val="af-ZA"/>
        </w:rPr>
        <w:t>5</w:t>
      </w:r>
    </w:p>
    <w:p w14:paraId="597604D8"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1FA4AC89" w14:textId="77777777" w:rsidR="00642EFE" w:rsidRPr="00363D22" w:rsidRDefault="00DE04D0" w:rsidP="00DE04D0">
      <w:pPr>
        <w:pStyle w:val="Heading1"/>
        <w:jc w:val="both"/>
        <w:rPr>
          <w:rFonts w:ascii="GHEA Grapalat" w:hAnsi="GHEA Grapalat"/>
          <w:sz w:val="24"/>
          <w:szCs w:val="24"/>
        </w:rPr>
      </w:pPr>
      <w:r w:rsidRPr="00363D22">
        <w:rPr>
          <w:rFonts w:ascii="GHEA Grapalat" w:hAnsi="GHEA Grapalat"/>
          <w:sz w:val="24"/>
          <w:szCs w:val="24"/>
        </w:rPr>
        <w:t xml:space="preserve">        </w:t>
      </w:r>
      <w:r w:rsidR="00642EFE" w:rsidRPr="00DE04D0">
        <w:rPr>
          <w:rFonts w:ascii="GHEA Grapalat" w:hAnsi="GHEA Grapalat"/>
          <w:sz w:val="24"/>
          <w:szCs w:val="24"/>
        </w:rPr>
        <w:t xml:space="preserve">Заказчик </w:t>
      </w:r>
      <w:r w:rsidR="0012677E" w:rsidRPr="00DE04D0">
        <w:rPr>
          <w:rFonts w:ascii="GHEA Grapalat" w:hAnsi="GHEA Grapalat"/>
          <w:sz w:val="24"/>
          <w:szCs w:val="24"/>
        </w:rPr>
        <w:t xml:space="preserve">МУЗЕЙ НАРОДНЫХ ИСКУССТВ ИМЕНИ ОВАННЕСА ШАРАМБЕЯНА </w:t>
      </w:r>
      <w:r w:rsidRPr="00DE04D0">
        <w:rPr>
          <w:rFonts w:ascii="GHEA Grapalat" w:hAnsi="GHEA Grapalat"/>
          <w:sz w:val="24"/>
          <w:szCs w:val="24"/>
        </w:rPr>
        <w:t>ГНКО</w:t>
      </w:r>
      <w:r w:rsidR="00642EFE" w:rsidRPr="00DE04D0">
        <w:rPr>
          <w:rFonts w:ascii="GHEA Grapalat" w:hAnsi="GHEA Grapalat"/>
          <w:sz w:val="24"/>
          <w:szCs w:val="24"/>
        </w:rPr>
        <w:t xml:space="preserve">, находящийся по </w:t>
      </w:r>
      <w:proofErr w:type="spellStart"/>
      <w:proofErr w:type="gramStart"/>
      <w:r w:rsidR="00642EFE" w:rsidRPr="00DE04D0">
        <w:rPr>
          <w:rFonts w:ascii="GHEA Grapalat" w:hAnsi="GHEA Grapalat"/>
          <w:sz w:val="24"/>
          <w:szCs w:val="24"/>
        </w:rPr>
        <w:t>адресу:</w:t>
      </w:r>
      <w:r w:rsidR="00975B30" w:rsidRPr="00DE04D0">
        <w:rPr>
          <w:rFonts w:ascii="GHEA Grapalat" w:hAnsi="GHEA Grapalat"/>
          <w:sz w:val="24"/>
          <w:szCs w:val="24"/>
        </w:rPr>
        <w:t>Армения</w:t>
      </w:r>
      <w:proofErr w:type="spellEnd"/>
      <w:proofErr w:type="gramEnd"/>
      <w:r w:rsidR="00975B30" w:rsidRPr="00DE04D0">
        <w:rPr>
          <w:rFonts w:ascii="GHEA Grapalat" w:hAnsi="GHEA Grapalat"/>
          <w:sz w:val="24"/>
          <w:szCs w:val="24"/>
        </w:rPr>
        <w:t>, 0010, Ереван</w:t>
      </w:r>
      <w:r w:rsidR="001E7238" w:rsidRPr="00DE04D0">
        <w:rPr>
          <w:rFonts w:ascii="GHEA Grapalat" w:hAnsi="GHEA Grapalat"/>
          <w:sz w:val="24"/>
          <w:szCs w:val="24"/>
        </w:rPr>
        <w:t xml:space="preserve"> Абовян ул., 64 дом </w:t>
      </w:r>
      <w:proofErr w:type="spellStart"/>
      <w:r w:rsidR="00975B30" w:rsidRPr="00DE04D0">
        <w:rPr>
          <w:rFonts w:ascii="GHEA Grapalat" w:hAnsi="GHEA Grapalat"/>
          <w:sz w:val="24"/>
          <w:szCs w:val="24"/>
        </w:rPr>
        <w:t>дом</w:t>
      </w:r>
      <w:r w:rsidR="00642EFE" w:rsidRPr="00DE04D0">
        <w:rPr>
          <w:rFonts w:ascii="GHEA Grapalat" w:hAnsi="GHEA Grapalat"/>
          <w:sz w:val="24"/>
          <w:szCs w:val="24"/>
        </w:rPr>
        <w:t>объявляет</w:t>
      </w:r>
      <w:proofErr w:type="spellEnd"/>
      <w:r w:rsidR="00642EFE" w:rsidRPr="00DE04D0">
        <w:rPr>
          <w:rFonts w:ascii="GHEA Grapalat" w:hAnsi="GHEA Grapalat"/>
          <w:sz w:val="24"/>
          <w:szCs w:val="24"/>
        </w:rPr>
        <w:t xml:space="preserve"> </w:t>
      </w:r>
      <w:r w:rsidR="003C6F9C" w:rsidRPr="00DE04D0">
        <w:rPr>
          <w:rFonts w:ascii="GHEA Grapalat" w:hAnsi="GHEA Grapalat"/>
          <w:sz w:val="24"/>
          <w:szCs w:val="24"/>
        </w:rPr>
        <w:t>запрос котировок</w:t>
      </w:r>
      <w:r w:rsidR="00642EFE" w:rsidRPr="00DE04D0">
        <w:rPr>
          <w:rFonts w:ascii="GHEA Grapalat" w:hAnsi="GHEA Grapalat"/>
          <w:sz w:val="24"/>
          <w:szCs w:val="24"/>
        </w:rPr>
        <w:t>, который проводится одним этапом</w:t>
      </w:r>
      <w:r w:rsidR="00E13BA4" w:rsidRPr="00DE04D0">
        <w:rPr>
          <w:rFonts w:ascii="GHEA Grapalat" w:hAnsi="GHEA Grapalat"/>
          <w:sz w:val="24"/>
          <w:szCs w:val="24"/>
          <w:lang w:val="hy-AM"/>
        </w:rPr>
        <w:t>.</w:t>
      </w:r>
    </w:p>
    <w:p w14:paraId="0B7BC3FD"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61A6793" w14:textId="77777777" w:rsidR="00341A74" w:rsidRPr="003A1EBB" w:rsidRDefault="00975B30" w:rsidP="00B46D58">
      <w:pPr>
        <w:pStyle w:val="BodyTextIndent"/>
        <w:widowControl w:val="0"/>
        <w:spacing w:line="240" w:lineRule="auto"/>
        <w:ind w:firstLine="0"/>
        <w:rPr>
          <w:rFonts w:ascii="GHEA Grapalat" w:hAnsi="GHEA Grapalat"/>
          <w:i w:val="0"/>
          <w:sz w:val="24"/>
          <w:szCs w:val="24"/>
        </w:rPr>
      </w:pPr>
      <w:r w:rsidRPr="00975B30">
        <w:rPr>
          <w:rFonts w:ascii="GHEA Grapalat" w:hAnsi="GHEA Grapalat"/>
          <w:i w:val="0"/>
          <w:sz w:val="24"/>
          <w:szCs w:val="24"/>
        </w:rPr>
        <w:t>текущие ремонтные работы зданий, сооружений</w:t>
      </w:r>
      <w:r w:rsidR="00782D60">
        <w:rPr>
          <w:rFonts w:ascii="GHEA Grapalat" w:hAnsi="GHEA Grapalat"/>
          <w:i w:val="0"/>
          <w:sz w:val="24"/>
          <w:szCs w:val="24"/>
        </w:rPr>
        <w:t xml:space="preserve"> (далее — договор).</w:t>
      </w:r>
    </w:p>
    <w:p w14:paraId="5E0441C0"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proofErr w:type="spellStart"/>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proofErr w:type="spellEnd"/>
      <w:r w:rsidRPr="009044F1">
        <w:rPr>
          <w:rFonts w:ascii="GHEA Grapalat" w:hAnsi="GHEA Grapalat"/>
          <w:i w:val="0"/>
          <w:sz w:val="24"/>
          <w:szCs w:val="24"/>
        </w:rPr>
        <w:t>.</w:t>
      </w:r>
    </w:p>
    <w:p w14:paraId="645B4A4D"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xml:space="preserve">, а также участникам, установлены приглашением на настоящую </w:t>
      </w:r>
      <w:proofErr w:type="spellStart"/>
      <w:r w:rsidR="00677658" w:rsidRPr="000811C1">
        <w:rPr>
          <w:rFonts w:ascii="GHEA Grapalat" w:hAnsi="GHEA Grapalat"/>
          <w:i w:val="0"/>
          <w:sz w:val="24"/>
          <w:szCs w:val="24"/>
        </w:rPr>
        <w:t>процедуру.</w:t>
      </w:r>
      <w:r w:rsidR="00EE73A8" w:rsidRPr="003F762C">
        <w:rPr>
          <w:rFonts w:ascii="GHEA Grapalat" w:hAnsi="GHEA Grapalat"/>
          <w:i w:val="0"/>
          <w:sz w:val="24"/>
          <w:szCs w:val="24"/>
        </w:rPr>
        <w:t>Отобранный</w:t>
      </w:r>
      <w:proofErr w:type="spellEnd"/>
      <w:r w:rsidR="00EE73A8" w:rsidRPr="003F762C">
        <w:rPr>
          <w:rFonts w:ascii="GHEA Grapalat" w:hAnsi="GHEA Grapalat"/>
          <w:i w:val="0"/>
          <w:sz w:val="24"/>
          <w:szCs w:val="24"/>
        </w:rPr>
        <w:t xml:space="preserve"> участник определяется из числа участников, подавших заявки, оцененные </w:t>
      </w:r>
      <w:proofErr w:type="spellStart"/>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ительнопо</w:t>
      </w:r>
      <w:proofErr w:type="spellEnd"/>
      <w:r w:rsidR="007442CF">
        <w:rPr>
          <w:rFonts w:ascii="GHEA Grapalat" w:hAnsi="GHEA Grapalat"/>
          <w:i w:val="0"/>
          <w:sz w:val="24"/>
          <w:szCs w:val="24"/>
        </w:rPr>
        <w:t xml:space="preserve">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D3E46DD"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proofErr w:type="spellStart"/>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w:t>
      </w:r>
      <w:proofErr w:type="spellEnd"/>
      <w:r w:rsidRPr="009044F1">
        <w:rPr>
          <w:rFonts w:ascii="GHEA Grapalat" w:hAnsi="GHEA Grapalat"/>
          <w:i w:val="0"/>
          <w:sz w:val="24"/>
          <w:szCs w:val="24"/>
        </w:rPr>
        <w:t xml:space="preserve"> положения Соглашения </w:t>
      </w:r>
    </w:p>
    <w:p w14:paraId="79314C6C"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34DB7A7" w14:textId="702D142E" w:rsidR="00EF52E4" w:rsidRDefault="00EF52E4" w:rsidP="00975B30">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w:t>
      </w:r>
      <w:proofErr w:type="spellStart"/>
      <w:r w:rsidRPr="000F11E5">
        <w:rPr>
          <w:rFonts w:ascii="GHEA Grapalat" w:hAnsi="GHEA Grapalat"/>
          <w:i w:val="0"/>
          <w:sz w:val="24"/>
          <w:szCs w:val="24"/>
        </w:rPr>
        <w:t>адресу</w:t>
      </w:r>
      <w:r w:rsidR="00975B30" w:rsidRPr="00975B30">
        <w:rPr>
          <w:rFonts w:ascii="GHEA Grapalat" w:hAnsi="GHEA Grapalat"/>
          <w:i w:val="0"/>
          <w:sz w:val="24"/>
          <w:szCs w:val="24"/>
        </w:rPr>
        <w:t>Армения</w:t>
      </w:r>
      <w:proofErr w:type="spellEnd"/>
      <w:r w:rsidR="00975B30" w:rsidRPr="00975B30">
        <w:rPr>
          <w:rFonts w:ascii="GHEA Grapalat" w:hAnsi="GHEA Grapalat"/>
          <w:i w:val="0"/>
          <w:sz w:val="24"/>
          <w:szCs w:val="24"/>
        </w:rPr>
        <w:t>, 0010, Ереван</w:t>
      </w:r>
      <w:r w:rsidR="001E7238" w:rsidRPr="001E7238">
        <w:rPr>
          <w:rFonts w:ascii="regular" w:hAnsi="regular"/>
          <w:color w:val="333333"/>
          <w:sz w:val="14"/>
          <w:szCs w:val="14"/>
          <w:shd w:val="clear" w:color="auto" w:fill="FFFFFF"/>
        </w:rPr>
        <w:t xml:space="preserve"> </w:t>
      </w:r>
      <w:r w:rsidR="001E7238" w:rsidRPr="001E7238">
        <w:rPr>
          <w:rFonts w:ascii="GHEA Grapalat" w:hAnsi="GHEA Grapalat"/>
          <w:i w:val="0"/>
          <w:sz w:val="24"/>
          <w:szCs w:val="24"/>
        </w:rPr>
        <w:t>Абовян ул., 64 дом</w:t>
      </w:r>
      <w:r w:rsidR="001E7238" w:rsidRPr="000F0CA8">
        <w:rPr>
          <w:rFonts w:ascii="GHEA Grapalat" w:hAnsi="GHEA Grapalat"/>
          <w:i w:val="0"/>
          <w:sz w:val="24"/>
          <w:szCs w:val="24"/>
        </w:rPr>
        <w:t xml:space="preserve"> </w:t>
      </w:r>
      <w:r w:rsidRPr="000F0CA8">
        <w:rPr>
          <w:rFonts w:ascii="GHEA Grapalat" w:hAnsi="GHEA Grapalat"/>
          <w:i w:val="0"/>
          <w:sz w:val="24"/>
          <w:szCs w:val="24"/>
        </w:rPr>
        <w:t xml:space="preserve">документарной форме, до </w:t>
      </w:r>
      <w:r w:rsidR="00975B30">
        <w:rPr>
          <w:rFonts w:ascii="GHEA Grapalat" w:hAnsi="GHEA Grapalat"/>
          <w:i w:val="0"/>
          <w:sz w:val="24"/>
          <w:szCs w:val="24"/>
        </w:rPr>
        <w:t>1</w:t>
      </w:r>
      <w:r w:rsidR="001E7238" w:rsidRPr="008C4FA1">
        <w:rPr>
          <w:rFonts w:ascii="GHEA Grapalat" w:hAnsi="GHEA Grapalat"/>
          <w:i w:val="0"/>
          <w:sz w:val="24"/>
          <w:szCs w:val="24"/>
        </w:rPr>
        <w:t>2</w:t>
      </w:r>
      <w:r w:rsidR="00975B30">
        <w:rPr>
          <w:rFonts w:ascii="GHEA Grapalat" w:hAnsi="GHEA Grapalat"/>
          <w:i w:val="0"/>
          <w:sz w:val="24"/>
          <w:szCs w:val="24"/>
        </w:rPr>
        <w:t xml:space="preserve">:00 </w:t>
      </w:r>
      <w:r w:rsidRPr="000F0CA8">
        <w:rPr>
          <w:rFonts w:ascii="GHEA Grapalat" w:hAnsi="GHEA Grapalat"/>
          <w:i w:val="0"/>
          <w:sz w:val="24"/>
          <w:szCs w:val="24"/>
        </w:rPr>
        <w:t xml:space="preserve">часов </w:t>
      </w:r>
      <w:r w:rsidR="00EA15B3">
        <w:rPr>
          <w:rFonts w:ascii="GHEA Grapalat" w:hAnsi="GHEA Grapalat"/>
          <w:i w:val="0"/>
          <w:sz w:val="24"/>
          <w:szCs w:val="24"/>
        </w:rPr>
        <w:t>7</w:t>
      </w:r>
      <w:r w:rsidRPr="000F0CA8">
        <w:rPr>
          <w:rFonts w:ascii="GHEA Grapalat" w:hAnsi="GHEA Grapalat"/>
          <w:i w:val="0"/>
          <w:sz w:val="24"/>
          <w:szCs w:val="24"/>
        </w:rPr>
        <w:t xml:space="preserve">-го дня со дня </w:t>
      </w:r>
      <w:r w:rsidRPr="000F0CA8">
        <w:rPr>
          <w:rFonts w:ascii="GHEA Grapalat" w:hAnsi="GHEA Grapalat"/>
          <w:i w:val="0"/>
          <w:sz w:val="24"/>
          <w:szCs w:val="24"/>
        </w:rPr>
        <w:lastRenderedPageBreak/>
        <w:t>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078B7B94" w14:textId="77777777" w:rsidR="002028BF" w:rsidRPr="001B32D9" w:rsidRDefault="002028BF" w:rsidP="002028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D10A4A0" w14:textId="7EE90EFF" w:rsidR="00BE1C5E" w:rsidRPr="008C4FA1" w:rsidRDefault="00EF52E4" w:rsidP="00975B30">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975B30" w:rsidRPr="00975B30">
        <w:rPr>
          <w:rFonts w:ascii="GHEA Grapalat" w:hAnsi="GHEA Grapalat"/>
          <w:i w:val="0"/>
          <w:sz w:val="24"/>
          <w:szCs w:val="24"/>
        </w:rPr>
        <w:t xml:space="preserve">Армения, 0010, </w:t>
      </w:r>
      <w:proofErr w:type="spellStart"/>
      <w:r w:rsidR="00975B30" w:rsidRPr="00975B30">
        <w:rPr>
          <w:rFonts w:ascii="GHEA Grapalat" w:hAnsi="GHEA Grapalat"/>
          <w:i w:val="0"/>
          <w:sz w:val="24"/>
          <w:szCs w:val="24"/>
        </w:rPr>
        <w:t>ЕреванАрами</w:t>
      </w:r>
      <w:proofErr w:type="spellEnd"/>
      <w:r w:rsidR="00975B30" w:rsidRPr="00975B30">
        <w:rPr>
          <w:rFonts w:ascii="GHEA Grapalat" w:hAnsi="GHEA Grapalat"/>
          <w:i w:val="0"/>
          <w:sz w:val="24"/>
          <w:szCs w:val="24"/>
        </w:rPr>
        <w:t xml:space="preserve"> ул., 1 дом</w:t>
      </w:r>
      <w:r w:rsidRPr="000F0CA8">
        <w:rPr>
          <w:rFonts w:ascii="GHEA Grapalat" w:hAnsi="GHEA Grapalat"/>
          <w:i w:val="0"/>
          <w:sz w:val="24"/>
          <w:szCs w:val="24"/>
        </w:rPr>
        <w:t xml:space="preserve">, в </w:t>
      </w:r>
      <w:r w:rsidR="00975B30">
        <w:rPr>
          <w:rFonts w:ascii="GHEA Grapalat" w:hAnsi="GHEA Grapalat"/>
          <w:i w:val="0"/>
          <w:sz w:val="24"/>
          <w:szCs w:val="24"/>
        </w:rPr>
        <w:t>1</w:t>
      </w:r>
      <w:r w:rsidR="001E7238" w:rsidRPr="008C4FA1">
        <w:rPr>
          <w:rFonts w:ascii="GHEA Grapalat" w:hAnsi="GHEA Grapalat"/>
          <w:i w:val="0"/>
          <w:sz w:val="24"/>
          <w:szCs w:val="24"/>
        </w:rPr>
        <w:t>2</w:t>
      </w:r>
      <w:r w:rsidR="00975B30">
        <w:rPr>
          <w:rFonts w:ascii="GHEA Grapalat" w:hAnsi="GHEA Grapalat"/>
          <w:i w:val="0"/>
          <w:sz w:val="24"/>
          <w:szCs w:val="24"/>
        </w:rPr>
        <w:t>:00</w:t>
      </w:r>
      <w:r>
        <w:rPr>
          <w:rFonts w:ascii="GHEA Grapalat" w:hAnsi="GHEA Grapalat"/>
          <w:i w:val="0"/>
          <w:sz w:val="24"/>
          <w:szCs w:val="24"/>
        </w:rPr>
        <w:t xml:space="preserve"> часов "</w:t>
      </w:r>
      <w:r w:rsidR="001D4381" w:rsidRPr="001D4381">
        <w:rPr>
          <w:rFonts w:ascii="GHEA Grapalat" w:hAnsi="GHEA Grapalat"/>
          <w:i w:val="0"/>
          <w:sz w:val="24"/>
          <w:szCs w:val="24"/>
        </w:rPr>
        <w:t>30</w:t>
      </w:r>
      <w:r>
        <w:rPr>
          <w:rFonts w:ascii="GHEA Grapalat" w:hAnsi="GHEA Grapalat"/>
          <w:i w:val="0"/>
          <w:sz w:val="24"/>
          <w:szCs w:val="24"/>
        </w:rPr>
        <w:t>" "</w:t>
      </w:r>
      <w:r w:rsidR="001D4381" w:rsidRPr="001D4381">
        <w:rPr>
          <w:rFonts w:ascii="GHEA Grapalat" w:hAnsi="GHEA Grapalat"/>
          <w:i w:val="0"/>
          <w:sz w:val="24"/>
          <w:szCs w:val="24"/>
        </w:rPr>
        <w:t xml:space="preserve"> января</w:t>
      </w:r>
      <w:r>
        <w:rPr>
          <w:rFonts w:ascii="GHEA Grapalat" w:hAnsi="GHEA Grapalat"/>
          <w:i w:val="0"/>
          <w:sz w:val="24"/>
          <w:szCs w:val="24"/>
        </w:rPr>
        <w:t>" "</w:t>
      </w:r>
      <w:r w:rsidR="00975B30">
        <w:rPr>
          <w:rFonts w:ascii="GHEA Grapalat" w:hAnsi="GHEA Grapalat"/>
          <w:i w:val="0"/>
          <w:sz w:val="24"/>
          <w:szCs w:val="24"/>
        </w:rPr>
        <w:t>202</w:t>
      </w:r>
      <w:r w:rsidR="001D4381">
        <w:rPr>
          <w:rFonts w:ascii="GHEA Grapalat" w:hAnsi="GHEA Grapalat"/>
          <w:i w:val="0"/>
          <w:sz w:val="24"/>
          <w:szCs w:val="24"/>
          <w:lang w:val="hy-AM"/>
        </w:rPr>
        <w:t>5</w:t>
      </w:r>
      <w:r>
        <w:rPr>
          <w:rFonts w:ascii="GHEA Grapalat" w:hAnsi="GHEA Grapalat"/>
          <w:i w:val="0"/>
          <w:sz w:val="24"/>
          <w:szCs w:val="24"/>
        </w:rPr>
        <w:t>".</w:t>
      </w:r>
    </w:p>
    <w:p w14:paraId="52884905" w14:textId="77777777"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14:paraId="516615D0" w14:textId="77777777" w:rsidR="00754697" w:rsidRPr="003A1EBB" w:rsidRDefault="00975B30"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Сона </w:t>
      </w:r>
      <w:proofErr w:type="spellStart"/>
      <w:r>
        <w:rPr>
          <w:rFonts w:ascii="GHEA Grapalat" w:hAnsi="GHEA Grapalat"/>
          <w:i w:val="0"/>
          <w:sz w:val="24"/>
          <w:szCs w:val="24"/>
        </w:rPr>
        <w:t>Навасардян</w:t>
      </w:r>
      <w:proofErr w:type="spellEnd"/>
    </w:p>
    <w:p w14:paraId="545FB3F6" w14:textId="77777777" w:rsidR="00754697" w:rsidRPr="008C4FA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001E7238" w:rsidRPr="008C4FA1">
        <w:rPr>
          <w:rFonts w:ascii="GHEA Grapalat" w:hAnsi="GHEA Grapalat"/>
          <w:i w:val="0"/>
          <w:sz w:val="24"/>
          <w:szCs w:val="24"/>
        </w:rPr>
        <w:t xml:space="preserve"> </w:t>
      </w:r>
      <w:r w:rsidR="00975B30">
        <w:rPr>
          <w:rFonts w:ascii="GHEA Grapalat" w:hAnsi="GHEA Grapalat"/>
          <w:i w:val="0"/>
          <w:sz w:val="24"/>
          <w:szCs w:val="24"/>
        </w:rPr>
        <w:t>09</w:t>
      </w:r>
      <w:r w:rsidR="001E7238" w:rsidRPr="008C4FA1">
        <w:rPr>
          <w:rFonts w:ascii="GHEA Grapalat" w:hAnsi="GHEA Grapalat"/>
          <w:i w:val="0"/>
          <w:sz w:val="24"/>
          <w:szCs w:val="24"/>
        </w:rPr>
        <w:t>4046961</w:t>
      </w:r>
    </w:p>
    <w:p w14:paraId="7687D7AE" w14:textId="77777777" w:rsidR="00754697" w:rsidRPr="00975B30"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proofErr w:type="spellStart"/>
      <w:r w:rsidR="001E7238">
        <w:rPr>
          <w:rFonts w:ascii="GHEA Grapalat" w:hAnsi="GHEA Grapalat"/>
          <w:i w:val="0"/>
          <w:sz w:val="24"/>
          <w:szCs w:val="24"/>
          <w:lang w:val="en-US"/>
        </w:rPr>
        <w:t>lilitvermishyan</w:t>
      </w:r>
      <w:proofErr w:type="spellEnd"/>
      <w:r w:rsidR="001E7238" w:rsidRPr="008C4FA1">
        <w:rPr>
          <w:rFonts w:ascii="GHEA Grapalat" w:hAnsi="GHEA Grapalat"/>
          <w:i w:val="0"/>
          <w:sz w:val="24"/>
          <w:szCs w:val="24"/>
        </w:rPr>
        <w:t>@</w:t>
      </w:r>
      <w:r w:rsidR="001E7238">
        <w:rPr>
          <w:rFonts w:ascii="GHEA Grapalat" w:hAnsi="GHEA Grapalat"/>
          <w:i w:val="0"/>
          <w:sz w:val="24"/>
          <w:szCs w:val="24"/>
          <w:lang w:val="en-US"/>
        </w:rPr>
        <w:t>yahoo</w:t>
      </w:r>
      <w:r w:rsidR="001E7238" w:rsidRPr="008C4FA1">
        <w:rPr>
          <w:rFonts w:ascii="GHEA Grapalat" w:hAnsi="GHEA Grapalat"/>
          <w:i w:val="0"/>
          <w:sz w:val="24"/>
          <w:szCs w:val="24"/>
        </w:rPr>
        <w:t>.</w:t>
      </w:r>
      <w:r w:rsidR="001E7238">
        <w:rPr>
          <w:rFonts w:ascii="GHEA Grapalat" w:hAnsi="GHEA Grapalat"/>
          <w:i w:val="0"/>
          <w:sz w:val="24"/>
          <w:szCs w:val="24"/>
          <w:lang w:val="en-US"/>
        </w:rPr>
        <w:t>com</w:t>
      </w:r>
    </w:p>
    <w:p w14:paraId="546A1CF4" w14:textId="77777777" w:rsidR="001E7238" w:rsidRPr="001E7238" w:rsidRDefault="00754697" w:rsidP="001E7238">
      <w:pPr>
        <w:pStyle w:val="Heading1"/>
        <w:jc w:val="both"/>
        <w:rPr>
          <w:rFonts w:ascii="GHEA Grapalat" w:hAnsi="GHEA Grapalat"/>
          <w:sz w:val="24"/>
          <w:szCs w:val="24"/>
        </w:rPr>
      </w:pPr>
      <w:r w:rsidRPr="009044F1">
        <w:rPr>
          <w:rFonts w:ascii="GHEA Grapalat" w:hAnsi="GHEA Grapalat"/>
          <w:sz w:val="24"/>
          <w:szCs w:val="24"/>
        </w:rPr>
        <w:t xml:space="preserve">Заказчик </w:t>
      </w:r>
      <w:bookmarkStart w:id="0" w:name="_Hlk158386819"/>
      <w:r w:rsidR="001E7238" w:rsidRPr="001E7238">
        <w:rPr>
          <w:rFonts w:ascii="GHEA Grapalat" w:hAnsi="GHEA Grapalat"/>
          <w:sz w:val="24"/>
          <w:szCs w:val="24"/>
        </w:rPr>
        <w:t>МУЗЕЙ НАРОДНЫХ ИСКУССТВ ИМЕНИ ОВАННЕСА ШАРАМБЕЯНА государственная некоммерческая организация (ГНКО)</w:t>
      </w:r>
    </w:p>
    <w:p w14:paraId="05E5A877" w14:textId="77777777" w:rsidR="00754697" w:rsidRPr="009044F1" w:rsidRDefault="00754697" w:rsidP="00B46D58">
      <w:pPr>
        <w:pStyle w:val="BodyTextIndent"/>
        <w:widowControl w:val="0"/>
        <w:spacing w:line="240" w:lineRule="auto"/>
        <w:ind w:left="1701" w:firstLine="0"/>
        <w:jc w:val="left"/>
        <w:rPr>
          <w:rFonts w:ascii="GHEA Grapalat" w:hAnsi="GHEA Grapalat"/>
          <w:i w:val="0"/>
          <w:sz w:val="24"/>
          <w:szCs w:val="24"/>
          <w:u w:val="single"/>
        </w:rPr>
      </w:pPr>
    </w:p>
    <w:bookmarkEnd w:id="0"/>
    <w:p w14:paraId="567C9F51" w14:textId="77777777"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05F8C836"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342574AB" w14:textId="30CE0FE5"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12677E">
        <w:rPr>
          <w:rFonts w:ascii="GHEA Grapalat" w:hAnsi="GHEA Grapalat"/>
          <w:sz w:val="20"/>
          <w:szCs w:val="20"/>
          <w:lang w:val="af-ZA"/>
        </w:rPr>
        <w:t>ՀՇԱԺԱԹ</w:t>
      </w:r>
      <w:r w:rsidR="0012677E" w:rsidRPr="00EF5D43">
        <w:rPr>
          <w:rFonts w:ascii="GHEA Grapalat" w:hAnsi="GHEA Grapalat"/>
          <w:sz w:val="20"/>
          <w:szCs w:val="20"/>
          <w:lang w:val="af-ZA"/>
        </w:rPr>
        <w:t>-ԳՀԱՇ</w:t>
      </w:r>
      <w:r w:rsidR="0012677E">
        <w:rPr>
          <w:rFonts w:ascii="GHEA Grapalat" w:hAnsi="GHEA Grapalat"/>
          <w:sz w:val="20"/>
          <w:szCs w:val="20"/>
          <w:lang w:val="af-ZA"/>
        </w:rPr>
        <w:t>ՁԲ</w:t>
      </w:r>
      <w:r w:rsidR="0012677E" w:rsidRPr="00EF5D43">
        <w:rPr>
          <w:rFonts w:ascii="GHEA Grapalat" w:hAnsi="GHEA Grapalat"/>
          <w:sz w:val="20"/>
          <w:szCs w:val="20"/>
          <w:lang w:val="af-ZA"/>
        </w:rPr>
        <w:t>-01/202</w:t>
      </w:r>
      <w:r w:rsidR="001D4381">
        <w:rPr>
          <w:rFonts w:ascii="GHEA Grapalat" w:hAnsi="GHEA Grapalat"/>
          <w:sz w:val="20"/>
          <w:szCs w:val="20"/>
          <w:lang w:val="hy-AM"/>
        </w:rPr>
        <w:t>5</w:t>
      </w:r>
      <w:r w:rsidR="001B32D9" w:rsidRPr="001B32D9">
        <w:rPr>
          <w:rFonts w:ascii="GHEA Grapalat" w:hAnsi="GHEA Grapalat" w:cs="Times Armenian"/>
          <w:i/>
        </w:rPr>
        <w:br/>
      </w:r>
      <w:r w:rsidR="00A46F92">
        <w:rPr>
          <w:rFonts w:ascii="GHEA Grapalat" w:hAnsi="GHEA Grapalat"/>
          <w:i/>
        </w:rPr>
        <w:t xml:space="preserve">№ </w:t>
      </w:r>
      <w:r w:rsidR="00975B30" w:rsidRPr="00975B30">
        <w:rPr>
          <w:rFonts w:ascii="GHEA Grapalat" w:hAnsi="GHEA Grapalat"/>
          <w:i/>
        </w:rPr>
        <w:t>1</w:t>
      </w:r>
      <w:r w:rsidR="00096865" w:rsidRPr="009044F1">
        <w:rPr>
          <w:rFonts w:ascii="GHEA Grapalat" w:hAnsi="GHEA Grapalat"/>
          <w:i/>
        </w:rPr>
        <w:t xml:space="preserve"> от </w:t>
      </w:r>
      <w:r w:rsidR="00975B30" w:rsidRPr="009044F1">
        <w:rPr>
          <w:rFonts w:ascii="GHEA Grapalat" w:hAnsi="GHEA Grapalat"/>
        </w:rPr>
        <w:t>"</w:t>
      </w:r>
      <w:r w:rsidR="001D4381">
        <w:rPr>
          <w:rFonts w:ascii="GHEA Grapalat" w:hAnsi="GHEA Grapalat"/>
          <w:i/>
          <w:lang w:val="hy-AM"/>
        </w:rPr>
        <w:t>2</w:t>
      </w:r>
      <w:r w:rsidR="00EA15B3">
        <w:rPr>
          <w:rFonts w:ascii="GHEA Grapalat" w:hAnsi="GHEA Grapalat"/>
          <w:i/>
        </w:rPr>
        <w:t>3</w:t>
      </w:r>
      <w:r w:rsidR="00975B30" w:rsidRPr="009044F1">
        <w:rPr>
          <w:rFonts w:ascii="GHEA Grapalat" w:hAnsi="GHEA Grapalat"/>
        </w:rPr>
        <w:t>" "</w:t>
      </w:r>
      <w:r w:rsidR="005256CE" w:rsidRPr="005256CE">
        <w:t xml:space="preserve"> </w:t>
      </w:r>
      <w:r w:rsidR="001D4381" w:rsidRPr="001D4381">
        <w:rPr>
          <w:rFonts w:ascii="GHEA Grapalat" w:hAnsi="GHEA Grapalat"/>
        </w:rPr>
        <w:t>января</w:t>
      </w:r>
      <w:r w:rsidR="005256CE" w:rsidRPr="005256CE">
        <w:rPr>
          <w:rFonts w:ascii="GHEA Grapalat" w:hAnsi="GHEA Grapalat"/>
        </w:rPr>
        <w:t xml:space="preserve"> </w:t>
      </w:r>
      <w:proofErr w:type="gramStart"/>
      <w:r w:rsidR="00975B30" w:rsidRPr="009044F1">
        <w:rPr>
          <w:rFonts w:ascii="GHEA Grapalat" w:hAnsi="GHEA Grapalat"/>
        </w:rPr>
        <w:t xml:space="preserve">" </w:t>
      </w:r>
      <w:r w:rsidR="00096865" w:rsidRPr="009044F1">
        <w:rPr>
          <w:rFonts w:ascii="GHEA Grapalat" w:hAnsi="GHEA Grapalat"/>
          <w:i/>
        </w:rPr>
        <w:t xml:space="preserve"> 20</w:t>
      </w:r>
      <w:r w:rsidR="00975B30" w:rsidRPr="00975B30">
        <w:rPr>
          <w:rFonts w:ascii="GHEA Grapalat" w:hAnsi="GHEA Grapalat"/>
          <w:i/>
        </w:rPr>
        <w:t>2</w:t>
      </w:r>
      <w:r w:rsidR="001D4381">
        <w:rPr>
          <w:rFonts w:ascii="GHEA Grapalat" w:hAnsi="GHEA Grapalat"/>
          <w:i/>
          <w:lang w:val="hy-AM"/>
        </w:rPr>
        <w:t>5</w:t>
      </w:r>
      <w:proofErr w:type="gramEnd"/>
      <w:r w:rsidR="00096865" w:rsidRPr="009044F1">
        <w:rPr>
          <w:rFonts w:ascii="GHEA Grapalat" w:hAnsi="GHEA Grapalat"/>
          <w:i/>
        </w:rPr>
        <w:t>г.</w:t>
      </w:r>
    </w:p>
    <w:p w14:paraId="1BF98EAD" w14:textId="77777777" w:rsidR="00096865" w:rsidRPr="009044F1" w:rsidRDefault="00096865" w:rsidP="00B46D58">
      <w:pPr>
        <w:pStyle w:val="BodyText"/>
        <w:widowControl w:val="0"/>
        <w:spacing w:after="160"/>
        <w:ind w:right="-7" w:firstLine="567"/>
        <w:jc w:val="center"/>
        <w:rPr>
          <w:rFonts w:ascii="GHEA Grapalat" w:hAnsi="GHEA Grapalat"/>
        </w:rPr>
      </w:pPr>
    </w:p>
    <w:p w14:paraId="4FE3526C" w14:textId="77777777" w:rsidR="00096865" w:rsidRPr="003A1EBB" w:rsidRDefault="00096865" w:rsidP="00B46D58">
      <w:pPr>
        <w:pStyle w:val="BodyText"/>
        <w:widowControl w:val="0"/>
        <w:spacing w:after="160"/>
        <w:ind w:right="-7" w:firstLine="567"/>
        <w:jc w:val="center"/>
        <w:rPr>
          <w:rFonts w:ascii="GHEA Grapalat" w:hAnsi="GHEA Grapalat"/>
        </w:rPr>
      </w:pPr>
    </w:p>
    <w:p w14:paraId="5EDDCF53" w14:textId="77777777" w:rsidR="000763E5" w:rsidRPr="003A1EBB" w:rsidRDefault="000763E5" w:rsidP="00DE04D0">
      <w:pPr>
        <w:pStyle w:val="BodyText"/>
        <w:widowControl w:val="0"/>
        <w:spacing w:after="160"/>
        <w:ind w:right="-7" w:firstLine="567"/>
        <w:jc w:val="center"/>
        <w:rPr>
          <w:rFonts w:ascii="GHEA Grapalat" w:hAnsi="GHEA Grapalat"/>
        </w:rPr>
      </w:pPr>
    </w:p>
    <w:p w14:paraId="7E679809" w14:textId="77777777" w:rsidR="001E7238" w:rsidRPr="008C4FA1" w:rsidRDefault="001E7238" w:rsidP="00DE04D0">
      <w:pPr>
        <w:pStyle w:val="Heading1"/>
        <w:rPr>
          <w:rFonts w:ascii="GHEA Grapalat" w:hAnsi="GHEA Grapalat"/>
          <w:sz w:val="24"/>
          <w:szCs w:val="24"/>
        </w:rPr>
      </w:pPr>
      <w:r w:rsidRPr="001E7238">
        <w:rPr>
          <w:rFonts w:ascii="GHEA Grapalat" w:hAnsi="GHEA Grapalat"/>
          <w:sz w:val="24"/>
          <w:szCs w:val="24"/>
        </w:rPr>
        <w:t xml:space="preserve">МУЗЕЙ НАРОДНЫХ ИСКУССТВ ИМЕНИ </w:t>
      </w:r>
      <w:r>
        <w:rPr>
          <w:rFonts w:ascii="GHEA Grapalat" w:hAnsi="GHEA Grapalat"/>
          <w:sz w:val="24"/>
          <w:szCs w:val="24"/>
        </w:rPr>
        <w:t>ОВАННЕСА ШАРАМБЕЯНА ГНКО</w:t>
      </w:r>
    </w:p>
    <w:p w14:paraId="67409F42" w14:textId="77777777" w:rsidR="00975B30" w:rsidRPr="009044F1" w:rsidRDefault="00975B30" w:rsidP="00975B30">
      <w:pPr>
        <w:pStyle w:val="BodyTextIndent"/>
        <w:widowControl w:val="0"/>
        <w:spacing w:line="240" w:lineRule="auto"/>
        <w:ind w:left="1701" w:firstLine="0"/>
        <w:jc w:val="left"/>
        <w:rPr>
          <w:rFonts w:ascii="GHEA Grapalat" w:hAnsi="GHEA Grapalat"/>
          <w:i w:val="0"/>
          <w:sz w:val="24"/>
          <w:szCs w:val="24"/>
          <w:u w:val="single"/>
        </w:rPr>
      </w:pPr>
    </w:p>
    <w:p w14:paraId="352A88E9" w14:textId="77777777" w:rsidR="00096865" w:rsidRPr="003A1EBB" w:rsidRDefault="00096865" w:rsidP="00B46D58">
      <w:pPr>
        <w:pStyle w:val="BodyText"/>
        <w:widowControl w:val="0"/>
        <w:spacing w:after="160"/>
        <w:ind w:right="-7" w:firstLine="567"/>
        <w:jc w:val="center"/>
        <w:rPr>
          <w:rFonts w:ascii="GHEA Grapalat" w:hAnsi="GHEA Grapalat"/>
        </w:rPr>
      </w:pPr>
    </w:p>
    <w:p w14:paraId="3BD315A2" w14:textId="77777777" w:rsidR="000763E5" w:rsidRPr="003A1EBB" w:rsidRDefault="000763E5" w:rsidP="00B46D58">
      <w:pPr>
        <w:pStyle w:val="BodyText"/>
        <w:widowControl w:val="0"/>
        <w:spacing w:after="160"/>
        <w:ind w:right="-7" w:firstLine="567"/>
        <w:jc w:val="center"/>
        <w:rPr>
          <w:rFonts w:ascii="GHEA Grapalat" w:hAnsi="GHEA Grapalat"/>
        </w:rPr>
      </w:pPr>
    </w:p>
    <w:p w14:paraId="2BF1AA2A" w14:textId="77777777" w:rsidR="000763E5" w:rsidRPr="003A1EBB" w:rsidRDefault="000763E5" w:rsidP="00B46D58">
      <w:pPr>
        <w:pStyle w:val="BodyText"/>
        <w:widowControl w:val="0"/>
        <w:spacing w:after="160"/>
        <w:ind w:right="-7" w:firstLine="567"/>
        <w:jc w:val="center"/>
        <w:rPr>
          <w:rFonts w:ascii="GHEA Grapalat" w:hAnsi="GHEA Grapalat"/>
        </w:rPr>
      </w:pPr>
    </w:p>
    <w:p w14:paraId="7119DD94"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08566C2F"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7680EC76"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AFC5D35" w14:textId="77777777" w:rsidR="001E7238" w:rsidRPr="008C4FA1" w:rsidRDefault="002B32D6" w:rsidP="000F6700">
      <w:pPr>
        <w:pStyle w:val="Heading1"/>
        <w:rPr>
          <w:rFonts w:ascii="GHEA Grapalat" w:hAnsi="GHEA Grapalat"/>
          <w:sz w:val="24"/>
          <w:szCs w:val="24"/>
        </w:rPr>
      </w:pPr>
      <w:r w:rsidRPr="000F6700">
        <w:rPr>
          <w:rFonts w:ascii="GHEA Grapalat" w:hAnsi="GHEA Grapalat"/>
          <w:sz w:val="24"/>
          <w:szCs w:val="24"/>
        </w:rPr>
        <w:t xml:space="preserve">НА ОТКРЫТЫЙ КОНКУРС, ОБЪЯВЛЕННЫЙ С ЦЕЛЬЮ ПРИОБРЕТЕНИЯ </w:t>
      </w:r>
      <w:r w:rsidR="000F6700" w:rsidRPr="008C4FA1">
        <w:rPr>
          <w:rFonts w:ascii="GHEA Grapalat" w:hAnsi="GHEA Grapalat"/>
          <w:sz w:val="24"/>
          <w:szCs w:val="24"/>
        </w:rPr>
        <w:t>Т</w:t>
      </w:r>
      <w:r w:rsidR="000F6700" w:rsidRPr="000F6700">
        <w:rPr>
          <w:rFonts w:ascii="GHEA Grapalat" w:hAnsi="GHEA Grapalat"/>
          <w:sz w:val="24"/>
          <w:szCs w:val="24"/>
        </w:rPr>
        <w:t xml:space="preserve">ЕКУЩИЙ РЕМОНТ ЗДАНИЙ И СООРУЖЕНИЙ </w:t>
      </w:r>
      <w:r w:rsidRPr="000F6700">
        <w:rPr>
          <w:rFonts w:ascii="GHEA Grapalat" w:hAnsi="GHEA Grapalat"/>
          <w:sz w:val="24"/>
          <w:szCs w:val="24"/>
        </w:rPr>
        <w:t xml:space="preserve">ДЛЯ НУЖД </w:t>
      </w:r>
      <w:r w:rsidR="001E7238" w:rsidRPr="000F6700">
        <w:rPr>
          <w:rFonts w:ascii="GHEA Grapalat" w:hAnsi="GHEA Grapalat"/>
          <w:sz w:val="24"/>
          <w:szCs w:val="24"/>
        </w:rPr>
        <w:t xml:space="preserve">МУЗЕЙ НАРОДНЫХ ИСКУССТВ ИМЕНИ ОВАННЕСА ШАРАМБЕЯНА </w:t>
      </w:r>
      <w:r w:rsidR="000F6700" w:rsidRPr="000F6700">
        <w:rPr>
          <w:rFonts w:ascii="GHEA Grapalat" w:hAnsi="GHEA Grapalat"/>
          <w:sz w:val="24"/>
          <w:szCs w:val="24"/>
        </w:rPr>
        <w:t>ГНКО</w:t>
      </w:r>
    </w:p>
    <w:p w14:paraId="4E909B49" w14:textId="77777777" w:rsidR="00096865" w:rsidRPr="009044F1" w:rsidRDefault="00096865" w:rsidP="001E7238">
      <w:pPr>
        <w:pStyle w:val="BodyTextIndent"/>
        <w:widowControl w:val="0"/>
        <w:spacing w:line="240" w:lineRule="auto"/>
        <w:ind w:left="1701" w:firstLine="0"/>
        <w:jc w:val="left"/>
        <w:rPr>
          <w:rFonts w:ascii="GHEA Grapalat" w:hAnsi="GHEA Grapalat"/>
        </w:rPr>
      </w:pPr>
    </w:p>
    <w:p w14:paraId="1CA221FA" w14:textId="77777777" w:rsidR="00CE0D95" w:rsidRPr="009044F1" w:rsidRDefault="00CE0D95" w:rsidP="00B46D58">
      <w:pPr>
        <w:pStyle w:val="BodyText"/>
        <w:widowControl w:val="0"/>
        <w:spacing w:after="160"/>
        <w:ind w:right="-7" w:firstLine="567"/>
        <w:jc w:val="center"/>
        <w:rPr>
          <w:rFonts w:ascii="GHEA Grapalat" w:hAnsi="GHEA Grapalat"/>
        </w:rPr>
      </w:pPr>
    </w:p>
    <w:p w14:paraId="12FE4139" w14:textId="77777777" w:rsidR="00CE0D95" w:rsidRPr="009044F1" w:rsidRDefault="00CE0D95" w:rsidP="00B46D58">
      <w:pPr>
        <w:pStyle w:val="BodyText"/>
        <w:widowControl w:val="0"/>
        <w:spacing w:after="160"/>
        <w:ind w:right="-7" w:firstLine="567"/>
        <w:jc w:val="center"/>
        <w:rPr>
          <w:rFonts w:ascii="GHEA Grapalat" w:hAnsi="GHEA Grapalat"/>
        </w:rPr>
      </w:pPr>
    </w:p>
    <w:p w14:paraId="3F18F389" w14:textId="77777777" w:rsidR="000763E5" w:rsidRDefault="000763E5" w:rsidP="00B46D58">
      <w:pPr>
        <w:rPr>
          <w:rFonts w:ascii="GHEA Grapalat" w:hAnsi="GHEA Grapalat"/>
        </w:rPr>
      </w:pPr>
      <w:r>
        <w:rPr>
          <w:rFonts w:ascii="GHEA Grapalat" w:hAnsi="GHEA Grapalat"/>
        </w:rPr>
        <w:br w:type="page"/>
      </w:r>
    </w:p>
    <w:p w14:paraId="3B43A1B7"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C9FC63E" w14:textId="77777777" w:rsidR="00D50690" w:rsidRDefault="00D50690">
      <w:pPr>
        <w:rPr>
          <w:rFonts w:ascii="GHEA Grapalat" w:hAnsi="GHEA Grapalat"/>
          <w:b/>
        </w:rPr>
      </w:pPr>
      <w:r>
        <w:rPr>
          <w:rFonts w:ascii="GHEA Grapalat" w:hAnsi="GHEA Grapalat"/>
          <w:b/>
        </w:rPr>
        <w:br w:type="page"/>
      </w:r>
    </w:p>
    <w:p w14:paraId="08850D6C"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736093FD" w14:textId="77777777" w:rsidR="00160AE4" w:rsidRPr="009044F1" w:rsidRDefault="00160AE4" w:rsidP="00B46D58">
      <w:pPr>
        <w:widowControl w:val="0"/>
        <w:spacing w:after="160"/>
        <w:ind w:firstLine="567"/>
        <w:jc w:val="center"/>
        <w:rPr>
          <w:rFonts w:ascii="GHEA Grapalat" w:hAnsi="GHEA Grapalat"/>
          <w:i/>
        </w:rPr>
      </w:pPr>
    </w:p>
    <w:p w14:paraId="5B1A541C" w14:textId="77777777" w:rsidR="001E7238" w:rsidRPr="008C4FA1" w:rsidRDefault="001E7238" w:rsidP="000F6700">
      <w:pPr>
        <w:pStyle w:val="Heading1"/>
        <w:rPr>
          <w:rFonts w:ascii="GHEA Grapalat" w:hAnsi="GHEA Grapalat"/>
          <w:sz w:val="24"/>
          <w:szCs w:val="24"/>
        </w:rPr>
      </w:pPr>
      <w:r w:rsidRPr="000F6700">
        <w:rPr>
          <w:rFonts w:ascii="GHEA Grapalat" w:hAnsi="GHEA Grapalat"/>
          <w:b/>
          <w:spacing w:val="6"/>
          <w:sz w:val="24"/>
          <w:szCs w:val="24"/>
        </w:rPr>
        <w:t>Т</w:t>
      </w:r>
      <w:r w:rsidR="000F6700" w:rsidRPr="000F6700">
        <w:rPr>
          <w:rFonts w:ascii="GHEA Grapalat" w:hAnsi="GHEA Grapalat"/>
          <w:sz w:val="24"/>
          <w:szCs w:val="24"/>
        </w:rPr>
        <w:t xml:space="preserve">ЕКУЩИЙ РЕМОНТ ЗДАНИЙ И СООРУЖЕНИЙ </w:t>
      </w:r>
      <w:r w:rsidR="005D7731" w:rsidRPr="000F6700">
        <w:rPr>
          <w:rFonts w:ascii="GHEA Grapalat" w:hAnsi="GHEA Grapalat"/>
          <w:sz w:val="24"/>
          <w:szCs w:val="24"/>
        </w:rPr>
        <w:t>ДЛЯ НУЖД</w:t>
      </w:r>
      <w:r w:rsidRPr="000F6700">
        <w:rPr>
          <w:rFonts w:ascii="GHEA Grapalat" w:hAnsi="GHEA Grapalat"/>
          <w:sz w:val="24"/>
          <w:szCs w:val="24"/>
        </w:rPr>
        <w:t xml:space="preserve"> МУЗЕЙ НАРОДНЫХ ИСКУССТВ ИМЕНИ ОВАННЕСА ШАРАМБЕЯНА </w:t>
      </w:r>
      <w:r w:rsidR="000F6700">
        <w:rPr>
          <w:rFonts w:ascii="GHEA Grapalat" w:hAnsi="GHEA Grapalat"/>
          <w:sz w:val="24"/>
          <w:szCs w:val="24"/>
        </w:rPr>
        <w:t>ГНКО</w:t>
      </w:r>
    </w:p>
    <w:p w14:paraId="1C19921D" w14:textId="77777777" w:rsidR="00975B30" w:rsidRPr="009044F1" w:rsidRDefault="00975B30" w:rsidP="00975B30">
      <w:pPr>
        <w:pStyle w:val="BodyTextIndent"/>
        <w:widowControl w:val="0"/>
        <w:spacing w:line="240" w:lineRule="auto"/>
        <w:ind w:left="1701" w:firstLine="0"/>
        <w:jc w:val="left"/>
        <w:rPr>
          <w:rFonts w:ascii="GHEA Grapalat" w:hAnsi="GHEA Grapalat"/>
          <w:i w:val="0"/>
          <w:sz w:val="24"/>
          <w:szCs w:val="24"/>
          <w:u w:val="single"/>
        </w:rPr>
      </w:pPr>
    </w:p>
    <w:p w14:paraId="1C071125"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56296B2B" w14:textId="77777777" w:rsidR="00C67E80" w:rsidRPr="009044F1" w:rsidRDefault="00C67E80" w:rsidP="00B46D58">
      <w:pPr>
        <w:widowControl w:val="0"/>
        <w:spacing w:after="160"/>
        <w:jc w:val="center"/>
        <w:rPr>
          <w:rFonts w:ascii="GHEA Grapalat" w:hAnsi="GHEA Grapalat" w:cs="Sylfaen"/>
          <w:b/>
        </w:rPr>
      </w:pPr>
    </w:p>
    <w:p w14:paraId="0E012957"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D9BA47A" w14:textId="77777777" w:rsidR="002E069D" w:rsidRPr="008842CE" w:rsidRDefault="002E069D" w:rsidP="00B46D58">
      <w:pPr>
        <w:widowControl w:val="0"/>
        <w:spacing w:after="160"/>
        <w:jc w:val="center"/>
        <w:rPr>
          <w:rFonts w:ascii="GHEA Grapalat" w:hAnsi="GHEA Grapalat"/>
        </w:rPr>
      </w:pPr>
    </w:p>
    <w:p w14:paraId="3701CD2A"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14:paraId="5B288CD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DB0D480"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3D500A6"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D86CB73"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14:paraId="1737F13E" w14:textId="77777777" w:rsidR="00096865" w:rsidRPr="008C4FA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582E91AB" w14:textId="77777777" w:rsidR="001E7238" w:rsidRPr="008C4FA1" w:rsidRDefault="001E7238" w:rsidP="00B46D58">
      <w:pPr>
        <w:widowControl w:val="0"/>
        <w:tabs>
          <w:tab w:val="left" w:pos="1134"/>
        </w:tabs>
        <w:spacing w:after="160"/>
        <w:ind w:left="1134" w:hanging="567"/>
        <w:jc w:val="both"/>
        <w:rPr>
          <w:rFonts w:ascii="GHEA Grapalat" w:hAnsi="GHEA Grapalat"/>
        </w:rPr>
      </w:pPr>
      <w:r w:rsidRPr="008C4FA1">
        <w:rPr>
          <w:rFonts w:ascii="GHEA Grapalat" w:hAnsi="GHEA Grapalat"/>
        </w:rPr>
        <w:t>7.</w:t>
      </w:r>
    </w:p>
    <w:p w14:paraId="0D97252A"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7A798024"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235D4A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p>
    <w:p w14:paraId="062BA99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14:paraId="5416C68C"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8CBD2E3" w14:textId="77777777" w:rsidR="00520F57" w:rsidRDefault="00520F57" w:rsidP="00B46D58">
      <w:pPr>
        <w:widowControl w:val="0"/>
        <w:spacing w:after="160"/>
        <w:jc w:val="center"/>
        <w:rPr>
          <w:rFonts w:ascii="GHEA Grapalat" w:hAnsi="GHEA Grapalat"/>
          <w:b/>
        </w:rPr>
      </w:pPr>
    </w:p>
    <w:p w14:paraId="0E6602C5" w14:textId="77777777" w:rsidR="00520F57" w:rsidRDefault="00520F57" w:rsidP="00B46D58">
      <w:pPr>
        <w:widowControl w:val="0"/>
        <w:spacing w:after="160"/>
        <w:jc w:val="center"/>
        <w:rPr>
          <w:rFonts w:ascii="GHEA Grapalat" w:hAnsi="GHEA Grapalat"/>
          <w:b/>
        </w:rPr>
      </w:pPr>
    </w:p>
    <w:p w14:paraId="7A84EACC"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8308CE5" w14:textId="77777777" w:rsidR="008842CE" w:rsidRPr="00374F4A" w:rsidRDefault="008842CE" w:rsidP="00B46D58">
      <w:pPr>
        <w:widowControl w:val="0"/>
        <w:spacing w:after="160"/>
        <w:jc w:val="center"/>
        <w:rPr>
          <w:rFonts w:ascii="GHEA Grapalat" w:hAnsi="GHEA Grapalat"/>
          <w:b/>
        </w:rPr>
      </w:pPr>
    </w:p>
    <w:p w14:paraId="5999FF89"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03ED1C84" w14:textId="77777777" w:rsidR="00520F57" w:rsidRPr="008842CE" w:rsidRDefault="00520F57" w:rsidP="00B46D58">
      <w:pPr>
        <w:widowControl w:val="0"/>
        <w:spacing w:after="160"/>
        <w:jc w:val="center"/>
        <w:rPr>
          <w:rFonts w:ascii="GHEA Grapalat" w:hAnsi="GHEA Grapalat"/>
          <w:b/>
        </w:rPr>
      </w:pPr>
    </w:p>
    <w:p w14:paraId="3A6B9D1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D764A7B"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4E142354"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759C34C4" w14:textId="77777777" w:rsidR="00E17B7F" w:rsidRDefault="00E17B7F">
      <w:pPr>
        <w:rPr>
          <w:rFonts w:ascii="GHEA Grapalat" w:hAnsi="GHEA Grapalat"/>
          <w:spacing w:val="-6"/>
        </w:rPr>
      </w:pPr>
      <w:r>
        <w:rPr>
          <w:rFonts w:ascii="GHEA Grapalat" w:hAnsi="GHEA Grapalat"/>
          <w:spacing w:val="-6"/>
        </w:rPr>
        <w:br w:type="page"/>
      </w:r>
    </w:p>
    <w:p w14:paraId="04A12896" w14:textId="1071E9C2" w:rsidR="00096865" w:rsidRPr="001E7238" w:rsidRDefault="001E7238" w:rsidP="00E17B7F">
      <w:pPr>
        <w:widowControl w:val="0"/>
        <w:spacing w:after="160"/>
        <w:ind w:hanging="567"/>
        <w:jc w:val="both"/>
        <w:rPr>
          <w:rFonts w:ascii="GHEA Grapalat" w:hAnsi="GHEA Grapalat"/>
          <w:spacing w:val="-6"/>
        </w:rPr>
      </w:pPr>
      <w:r w:rsidRPr="008C4FA1">
        <w:rPr>
          <w:rFonts w:ascii="GHEA Grapalat" w:hAnsi="GHEA Grapalat"/>
          <w:spacing w:val="-6"/>
        </w:rPr>
        <w:lastRenderedPageBreak/>
        <w:t xml:space="preserve">                 </w:t>
      </w:r>
      <w:r w:rsidR="00096865" w:rsidRPr="001E7238">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12677E" w:rsidRPr="001E7238">
        <w:rPr>
          <w:rFonts w:ascii="GHEA Grapalat" w:hAnsi="GHEA Grapalat"/>
          <w:lang w:val="af-ZA"/>
        </w:rPr>
        <w:t>ՀՇԱԺԱԹ-ԳՀԱՇՁԲ-01/202</w:t>
      </w:r>
      <w:r w:rsidR="001D4381">
        <w:rPr>
          <w:rFonts w:ascii="GHEA Grapalat" w:hAnsi="GHEA Grapalat"/>
          <w:lang w:val="hy-AM"/>
        </w:rPr>
        <w:t>5</w:t>
      </w:r>
      <w:r w:rsidR="0012677E" w:rsidRPr="001E7238">
        <w:rPr>
          <w:rFonts w:ascii="GHEA Grapalat" w:hAnsi="GHEA Grapalat"/>
          <w:spacing w:val="-6"/>
        </w:rPr>
        <w:t xml:space="preserve"> </w:t>
      </w:r>
      <w:r w:rsidR="00096865" w:rsidRPr="001E7238">
        <w:rPr>
          <w:rFonts w:ascii="GHEA Grapalat" w:hAnsi="GHEA Grapalat"/>
          <w:spacing w:val="-6"/>
        </w:rPr>
        <w:t>(далее — процедура).</w:t>
      </w:r>
    </w:p>
    <w:p w14:paraId="359EACD4" w14:textId="77777777" w:rsidR="001E7238" w:rsidRPr="001E7238" w:rsidRDefault="00096865" w:rsidP="001E7238">
      <w:pPr>
        <w:pStyle w:val="Heading1"/>
        <w:jc w:val="both"/>
        <w:rPr>
          <w:rFonts w:ascii="GHEA Grapalat" w:hAnsi="GHEA Grapalat"/>
          <w:sz w:val="24"/>
          <w:szCs w:val="24"/>
        </w:rPr>
      </w:pPr>
      <w:r w:rsidRPr="001E7238">
        <w:rPr>
          <w:rFonts w:ascii="GHEA Grapalat" w:hAnsi="GHEA Grapalat"/>
          <w:sz w:val="24"/>
          <w:szCs w:val="24"/>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E7238">
        <w:rPr>
          <w:rFonts w:ascii="Courier New" w:hAnsi="Courier New" w:cs="Courier New"/>
          <w:sz w:val="24"/>
          <w:szCs w:val="24"/>
          <w:lang w:val="en-US"/>
        </w:rPr>
        <w:t> </w:t>
      </w:r>
      <w:r w:rsidRPr="001E7238">
        <w:rPr>
          <w:rFonts w:ascii="GHEA Grapalat" w:hAnsi="GHEA Grapalat"/>
          <w:sz w:val="24"/>
          <w:szCs w:val="24"/>
        </w:rPr>
        <w:t>4</w:t>
      </w:r>
      <w:r w:rsidR="006D2DF7" w:rsidRPr="001E7238">
        <w:rPr>
          <w:rFonts w:ascii="Courier New" w:hAnsi="Courier New" w:cs="Courier New"/>
          <w:sz w:val="24"/>
          <w:szCs w:val="24"/>
          <w:lang w:val="en-US"/>
        </w:rPr>
        <w:t> </w:t>
      </w:r>
      <w:r w:rsidRPr="001E7238">
        <w:rPr>
          <w:rFonts w:ascii="GHEA Grapalat" w:hAnsi="GHEA Grapalat"/>
          <w:sz w:val="24"/>
          <w:szCs w:val="24"/>
        </w:rPr>
        <w:t>м</w:t>
      </w:r>
      <w:r w:rsidR="00730989" w:rsidRPr="001E7238">
        <w:rPr>
          <w:rFonts w:ascii="GHEA Grapalat" w:hAnsi="GHEA Grapalat"/>
          <w:sz w:val="24"/>
          <w:szCs w:val="24"/>
        </w:rPr>
        <w:t xml:space="preserve">ая 2017 года (далее — Порядок) </w:t>
      </w:r>
      <w:r w:rsidRPr="001E7238">
        <w:rPr>
          <w:rFonts w:ascii="GHEA Grapalat" w:hAnsi="GHEA Grapalat"/>
          <w:sz w:val="24"/>
          <w:szCs w:val="24"/>
        </w:rPr>
        <w:t xml:space="preserve">и иных правовых актов, и имеет цель информировать лиц (далее — участник), намеренных участвовать в объявленной </w:t>
      </w:r>
      <w:r w:rsidR="001E7238" w:rsidRPr="001E7238">
        <w:rPr>
          <w:rFonts w:ascii="GHEA Grapalat" w:hAnsi="GHEA Grapalat"/>
          <w:sz w:val="24"/>
          <w:szCs w:val="24"/>
        </w:rPr>
        <w:t>МУЗЕЙ НАРОДНЫХ ИСКУССТВ ИМЕНИ ОВАННЕСА ШАРАМБЕЯНА государственная некоммерческая организация (ГНКО)</w:t>
      </w:r>
    </w:p>
    <w:p w14:paraId="23590C8C" w14:textId="77777777" w:rsidR="00096865" w:rsidRPr="001E7238" w:rsidRDefault="001E7238" w:rsidP="001E7238">
      <w:pPr>
        <w:spacing w:after="160"/>
        <w:ind w:firstLine="567"/>
        <w:jc w:val="both"/>
        <w:rPr>
          <w:rFonts w:ascii="GHEA Grapalat" w:hAnsi="GHEA Grapalat"/>
          <w:u w:val="single"/>
        </w:rPr>
      </w:pPr>
      <w:r w:rsidRPr="001E7238">
        <w:rPr>
          <w:rFonts w:ascii="GHEA Grapalat" w:hAnsi="GHEA Grapalat"/>
        </w:rPr>
        <w:t xml:space="preserve"> </w:t>
      </w:r>
      <w:r w:rsidR="00096865" w:rsidRPr="001E7238">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A430DEF" w14:textId="77777777" w:rsidR="00096865" w:rsidRPr="001E7238" w:rsidRDefault="00096865" w:rsidP="00B46D58">
      <w:pPr>
        <w:widowControl w:val="0"/>
        <w:spacing w:after="160"/>
        <w:ind w:firstLine="567"/>
        <w:jc w:val="both"/>
        <w:rPr>
          <w:rFonts w:ascii="GHEA Grapalat" w:hAnsi="GHEA Grapalat"/>
        </w:rPr>
      </w:pPr>
      <w:r w:rsidRPr="001E7238">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97A50B4" w14:textId="77777777" w:rsidR="00096865" w:rsidRPr="001E7238" w:rsidRDefault="00096865" w:rsidP="00B46D58">
      <w:pPr>
        <w:widowControl w:val="0"/>
        <w:spacing w:after="160"/>
        <w:ind w:firstLine="567"/>
        <w:jc w:val="both"/>
        <w:rPr>
          <w:rFonts w:ascii="GHEA Grapalat" w:hAnsi="GHEA Grapalat" w:cs="Times Armenian"/>
        </w:rPr>
      </w:pPr>
      <w:r w:rsidRPr="001E7238">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4770327" w14:textId="77777777" w:rsidR="003E1421" w:rsidRPr="001E7238" w:rsidRDefault="00A81DD5" w:rsidP="00B46D58">
      <w:pPr>
        <w:pStyle w:val="BodyTextIndent2"/>
        <w:widowControl w:val="0"/>
        <w:spacing w:after="160" w:line="240" w:lineRule="auto"/>
        <w:ind w:firstLine="567"/>
        <w:rPr>
          <w:rFonts w:ascii="GHEA Grapalat" w:hAnsi="GHEA Grapalat"/>
          <w:sz w:val="24"/>
          <w:szCs w:val="24"/>
        </w:rPr>
      </w:pPr>
      <w:r w:rsidRPr="001E7238">
        <w:rPr>
          <w:rFonts w:ascii="GHEA Grapalat" w:hAnsi="GHEA Grapalat"/>
          <w:sz w:val="24"/>
          <w:szCs w:val="24"/>
        </w:rPr>
        <w:t xml:space="preserve">Адрес электронной почты секретаря оценочной комиссии </w:t>
      </w:r>
      <w:proofErr w:type="spellStart"/>
      <w:r w:rsidR="001E7238" w:rsidRPr="001E7238">
        <w:rPr>
          <w:rFonts w:ascii="GHEA Grapalat" w:hAnsi="GHEA Grapalat"/>
          <w:sz w:val="24"/>
          <w:szCs w:val="24"/>
          <w:lang w:val="en-US"/>
        </w:rPr>
        <w:t>lilitvermishyan</w:t>
      </w:r>
      <w:proofErr w:type="spellEnd"/>
      <w:r w:rsidR="001E7238" w:rsidRPr="008C4FA1">
        <w:rPr>
          <w:rFonts w:ascii="GHEA Grapalat" w:hAnsi="GHEA Grapalat"/>
          <w:sz w:val="24"/>
          <w:szCs w:val="24"/>
        </w:rPr>
        <w:t>@</w:t>
      </w:r>
      <w:r w:rsidR="001E7238" w:rsidRPr="001E7238">
        <w:rPr>
          <w:rFonts w:ascii="GHEA Grapalat" w:hAnsi="GHEA Grapalat"/>
          <w:sz w:val="24"/>
          <w:szCs w:val="24"/>
          <w:lang w:val="en-US"/>
        </w:rPr>
        <w:t>yahoo</w:t>
      </w:r>
      <w:r w:rsidRPr="001E7238">
        <w:rPr>
          <w:rFonts w:ascii="GHEA Grapalat" w:hAnsi="GHEA Grapalat"/>
          <w:sz w:val="24"/>
          <w:szCs w:val="24"/>
        </w:rPr>
        <w:t>.</w:t>
      </w:r>
    </w:p>
    <w:p w14:paraId="34C0A903" w14:textId="77777777"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E20BA9E"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28A43A22" w14:textId="77777777" w:rsidR="00096865" w:rsidRPr="001E7238" w:rsidRDefault="00845AA5" w:rsidP="001E7238">
      <w:pPr>
        <w:pStyle w:val="Heading1"/>
        <w:jc w:val="both"/>
        <w:rPr>
          <w:rFonts w:ascii="GHEA Grapalat" w:hAnsi="GHEA Grapalat"/>
          <w:sz w:val="24"/>
          <w:szCs w:val="24"/>
        </w:rPr>
      </w:pPr>
      <w:r w:rsidRPr="009044F1">
        <w:rPr>
          <w:rFonts w:ascii="GHEA Grapalat" w:hAnsi="GHEA Grapalat"/>
          <w:sz w:val="24"/>
          <w:szCs w:val="24"/>
        </w:rPr>
        <w:t>1.1</w:t>
      </w:r>
      <w:r w:rsidR="008E6E51" w:rsidRPr="008E6E51">
        <w:rPr>
          <w:rFonts w:ascii="GHEA Grapalat" w:hAnsi="GHEA Grapalat"/>
          <w:sz w:val="24"/>
          <w:szCs w:val="24"/>
        </w:rPr>
        <w:t>.</w:t>
      </w:r>
      <w:r w:rsidR="00F63BBB" w:rsidRPr="00090699">
        <w:rPr>
          <w:rFonts w:ascii="GHEA Grapalat" w:hAnsi="GHEA Grapalat"/>
          <w:sz w:val="24"/>
          <w:szCs w:val="24"/>
        </w:rPr>
        <w:tab/>
      </w:r>
      <w:r w:rsidRPr="009044F1">
        <w:rPr>
          <w:rFonts w:ascii="GHEA Grapalat" w:hAnsi="GHEA Grapalat"/>
          <w:sz w:val="24"/>
          <w:szCs w:val="24"/>
        </w:rPr>
        <w:t xml:space="preserve">Предметом закупки является приобретение "Наименование предмета закупки" (далее — также </w:t>
      </w:r>
      <w:r w:rsidR="00EE6232">
        <w:rPr>
          <w:rFonts w:ascii="GHEA Grapalat" w:hAnsi="GHEA Grapalat"/>
          <w:sz w:val="24"/>
          <w:szCs w:val="24"/>
        </w:rPr>
        <w:t>работа</w:t>
      </w:r>
      <w:r w:rsidRPr="009044F1">
        <w:rPr>
          <w:rFonts w:ascii="GHEA Grapalat" w:hAnsi="GHEA Grapalat"/>
          <w:sz w:val="24"/>
          <w:szCs w:val="24"/>
        </w:rPr>
        <w:t xml:space="preserve">) для нужд </w:t>
      </w:r>
      <w:r w:rsidR="001E7238" w:rsidRPr="001E7238">
        <w:rPr>
          <w:rFonts w:ascii="GHEA Grapalat" w:hAnsi="GHEA Grapalat"/>
          <w:sz w:val="24"/>
          <w:szCs w:val="24"/>
        </w:rPr>
        <w:t xml:space="preserve">МУЗЕЙ НАРОДНЫХ ИСКУССТВ ИМЕНИ ОВАННЕСА ШАРАМБЕЯНА </w:t>
      </w:r>
      <w:r w:rsidR="001E7238">
        <w:rPr>
          <w:rFonts w:ascii="GHEA Grapalat" w:hAnsi="GHEA Grapalat"/>
          <w:sz w:val="24"/>
          <w:szCs w:val="24"/>
        </w:rPr>
        <w:t>ГНКО</w:t>
      </w:r>
      <w:r w:rsidRPr="009044F1">
        <w:rPr>
          <w:rFonts w:ascii="GHEA Grapalat" w:hAnsi="GHEA Grapalat"/>
          <w:sz w:val="24"/>
          <w:szCs w:val="24"/>
        </w:rPr>
        <w:t xml:space="preserve">, которые сгруппированы в лоты </w:t>
      </w:r>
      <w:r w:rsidR="00975B30" w:rsidRPr="00975B30">
        <w:rPr>
          <w:rFonts w:ascii="GHEA Grapalat" w:hAnsi="GHEA Grapalat"/>
          <w:sz w:val="24"/>
          <w:szCs w:val="24"/>
        </w:rPr>
        <w:t>1</w:t>
      </w:r>
      <w:r w:rsidRPr="009044F1">
        <w:rPr>
          <w:rFonts w:ascii="GHEA Grapalat" w:hAnsi="GHEA Grapalat"/>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14:paraId="263DEACF" w14:textId="77777777" w:rsidTr="00FC4AC0">
        <w:trPr>
          <w:jc w:val="center"/>
        </w:trPr>
        <w:tc>
          <w:tcPr>
            <w:tcW w:w="2633" w:type="dxa"/>
            <w:gridSpan w:val="2"/>
            <w:vAlign w:val="center"/>
          </w:tcPr>
          <w:p w14:paraId="3F56F20F" w14:textId="77777777"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14:paraId="0590FCC6" w14:textId="77777777"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14:paraId="6E919BA6" w14:textId="77777777" w:rsidTr="00FC4AC0">
        <w:trPr>
          <w:jc w:val="center"/>
        </w:trPr>
        <w:tc>
          <w:tcPr>
            <w:tcW w:w="1358" w:type="dxa"/>
            <w:vAlign w:val="center"/>
          </w:tcPr>
          <w:p w14:paraId="3065C77D" w14:textId="77777777"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14:paraId="4BA2DA68" w14:textId="77777777"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14:paraId="41A19302" w14:textId="77777777"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9044F1" w14:paraId="4269363B" w14:textId="77777777" w:rsidTr="008C4FA1">
        <w:trPr>
          <w:jc w:val="center"/>
        </w:trPr>
        <w:tc>
          <w:tcPr>
            <w:tcW w:w="1358" w:type="dxa"/>
            <w:vAlign w:val="center"/>
          </w:tcPr>
          <w:p w14:paraId="630D2D08" w14:textId="77777777"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shd w:val="clear" w:color="auto" w:fill="auto"/>
            <w:vAlign w:val="center"/>
          </w:tcPr>
          <w:p w14:paraId="0B858452" w14:textId="1E071A6F" w:rsidR="00FC4AC0" w:rsidRPr="009044F1" w:rsidRDefault="008C4FA1" w:rsidP="00FC4AC0">
            <w:pPr>
              <w:pStyle w:val="BodyTextIndent2"/>
              <w:widowControl w:val="0"/>
              <w:spacing w:after="120" w:line="240" w:lineRule="auto"/>
              <w:ind w:firstLine="0"/>
              <w:jc w:val="center"/>
              <w:rPr>
                <w:rFonts w:ascii="GHEA Grapalat" w:hAnsi="GHEA Grapalat"/>
                <w:sz w:val="24"/>
                <w:szCs w:val="24"/>
              </w:rPr>
            </w:pPr>
            <w:r w:rsidRPr="008C4FA1">
              <w:rPr>
                <w:rFonts w:ascii="GHEA Grapalat" w:hAnsi="GHEA Grapalat"/>
                <w:sz w:val="24"/>
                <w:szCs w:val="24"/>
              </w:rPr>
              <w:t>11306140</w:t>
            </w:r>
          </w:p>
        </w:tc>
        <w:tc>
          <w:tcPr>
            <w:tcW w:w="6601" w:type="dxa"/>
            <w:vAlign w:val="center"/>
          </w:tcPr>
          <w:p w14:paraId="1C31ED4C" w14:textId="77777777" w:rsidR="00FC4AC0" w:rsidRPr="009044F1" w:rsidRDefault="001E7238" w:rsidP="00B46D58">
            <w:pPr>
              <w:pStyle w:val="BodyTextIndent2"/>
              <w:widowControl w:val="0"/>
              <w:spacing w:after="120" w:line="240" w:lineRule="auto"/>
              <w:ind w:firstLine="0"/>
              <w:rPr>
                <w:rFonts w:ascii="GHEA Grapalat" w:hAnsi="GHEA Grapalat"/>
                <w:sz w:val="24"/>
                <w:szCs w:val="24"/>
                <w:u w:val="single"/>
                <w:vertAlign w:val="subscript"/>
              </w:rPr>
            </w:pPr>
            <w:r w:rsidRPr="00C375E9">
              <w:rPr>
                <w:rFonts w:ascii="GHEA Grapalat" w:hAnsi="GHEA Grapalat"/>
                <w:b/>
                <w:spacing w:val="6"/>
                <w:sz w:val="24"/>
                <w:szCs w:val="24"/>
              </w:rPr>
              <w:t>Текущий ремонт зданий и сооружений</w:t>
            </w:r>
          </w:p>
        </w:tc>
      </w:tr>
    </w:tbl>
    <w:p w14:paraId="5952430F"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43E3772F" w14:textId="77777777" w:rsidR="00096865" w:rsidRPr="009044F1" w:rsidRDefault="00096865" w:rsidP="00B46D58">
      <w:pPr>
        <w:widowControl w:val="0"/>
        <w:spacing w:after="160"/>
        <w:ind w:firstLine="567"/>
        <w:jc w:val="center"/>
        <w:rPr>
          <w:rFonts w:ascii="GHEA Grapalat" w:hAnsi="GHEA Grapalat" w:cs="Sylfaen"/>
          <w:i/>
        </w:rPr>
      </w:pPr>
    </w:p>
    <w:p w14:paraId="08600CA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67D266EA"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DC30FB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F3E2710"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14:paraId="5E6D4CE7" w14:textId="77777777"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w:t>
      </w:r>
      <w:proofErr w:type="gramStart"/>
      <w:r w:rsidR="00585E01">
        <w:rPr>
          <w:rFonts w:ascii="GHEA Grapalat" w:hAnsi="GHEA Grapalat"/>
        </w:rPr>
        <w:t>которых  административный</w:t>
      </w:r>
      <w:proofErr w:type="gramEnd"/>
      <w:r w:rsidR="00585E01">
        <w:rPr>
          <w:rFonts w:ascii="GHEA Grapalat" w:hAnsi="GHEA Grapalat"/>
        </w:rPr>
        <w:t xml:space="preserve"> акт, устанавливающий ответственность за </w:t>
      </w:r>
      <w:proofErr w:type="spellStart"/>
      <w:r w:rsidR="00585E01">
        <w:rPr>
          <w:rFonts w:ascii="GHEA Grapalat" w:hAnsi="GHEA Grapalat"/>
        </w:rPr>
        <w:t>антиконкурентное</w:t>
      </w:r>
      <w:proofErr w:type="spellEnd"/>
      <w:r w:rsidR="00585E01">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Pr>
          <w:rFonts w:ascii="GHEA Grapalat" w:hAnsi="GHEA Grapalat"/>
        </w:rPr>
        <w:t>необжалуемым</w:t>
      </w:r>
      <w:proofErr w:type="spellEnd"/>
      <w:r w:rsidR="00585E01">
        <w:rPr>
          <w:rFonts w:ascii="GHEA Grapalat" w:hAnsi="GHEA Grapalat"/>
        </w:rPr>
        <w:t>, а в случае обжалования оставлен без изменений</w:t>
      </w:r>
      <w:r w:rsidR="00585E01" w:rsidRPr="009044F1">
        <w:rPr>
          <w:rFonts w:ascii="GHEA Grapalat" w:hAnsi="GHEA Grapalat"/>
        </w:rPr>
        <w:t>;</w:t>
      </w:r>
    </w:p>
    <w:p w14:paraId="222C2DA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3E15E6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7EF685D"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683948C" w14:textId="77777777"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lastRenderedPageBreak/>
        <w:t>Участник включается в список участников, не имеющих права на участие в процессе закупок (далее также список), если:</w:t>
      </w:r>
    </w:p>
    <w:p w14:paraId="40E693C1" w14:textId="77777777"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8BF253C" w14:textId="77777777"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08044BA3" w14:textId="77777777" w:rsidR="005F5608" w:rsidRPr="009044F1" w:rsidRDefault="005F5608" w:rsidP="00B46D58">
      <w:pPr>
        <w:widowControl w:val="0"/>
        <w:tabs>
          <w:tab w:val="left" w:pos="1134"/>
        </w:tabs>
        <w:spacing w:after="160"/>
        <w:ind w:firstLine="567"/>
        <w:jc w:val="both"/>
        <w:rPr>
          <w:rFonts w:ascii="GHEA Grapalat" w:hAnsi="GHEA Grapalat" w:cs="Sylfaen"/>
        </w:rPr>
      </w:pPr>
    </w:p>
    <w:p w14:paraId="27D661B7"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14:paraId="666F777B" w14:textId="77777777"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14:paraId="5D4786E5"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C0ED789"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06F5C2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4B2F96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BA774B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234EE5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3A7537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w:t>
      </w:r>
      <w:r w:rsidRPr="009044F1">
        <w:rPr>
          <w:rFonts w:ascii="GHEA Grapalat" w:hAnsi="GHEA Grapalat"/>
          <w:color w:val="000000"/>
        </w:rPr>
        <w:lastRenderedPageBreak/>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53B003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383DFA0"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1526C5F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B8510C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AE0CA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CCA486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7483697"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186307EA" w14:textId="77777777"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proofErr w:type="spellStart"/>
      <w:proofErr w:type="gramStart"/>
      <w:r w:rsidRPr="008C6669">
        <w:rPr>
          <w:rFonts w:ascii="GHEA Grapalat" w:hAnsi="GHEA Grapalat"/>
        </w:rPr>
        <w:t>Участник</w:t>
      </w:r>
      <w:r w:rsidR="000C3F69" w:rsidRPr="008C6669">
        <w:rPr>
          <w:rFonts w:ascii="GHEA Grapalat" w:hAnsi="GHEA Grapalat"/>
        </w:rPr>
        <w:t>,</w:t>
      </w:r>
      <w:r w:rsidR="002C1D72" w:rsidRPr="008C6669">
        <w:rPr>
          <w:rFonts w:ascii="GHEA Grapalat" w:hAnsi="GHEA Grapalat"/>
        </w:rPr>
        <w:t>в</w:t>
      </w:r>
      <w:proofErr w:type="spellEnd"/>
      <w:proofErr w:type="gramEnd"/>
      <w:r w:rsidR="002C1D72" w:rsidRPr="008C6669">
        <w:rPr>
          <w:rFonts w:ascii="GHEA Grapalat" w:hAnsi="GHEA Grapalat"/>
        </w:rPr>
        <w:t xml:space="preserve"> случае признания </w:t>
      </w:r>
      <w:r w:rsidR="00876D7D" w:rsidRPr="008C6669">
        <w:rPr>
          <w:rFonts w:ascii="GHEA Grapalat" w:hAnsi="GHEA Grapalat"/>
        </w:rPr>
        <w:t>ото</w:t>
      </w:r>
      <w:r w:rsidR="002C1D72" w:rsidRPr="008C6669">
        <w:rPr>
          <w:rFonts w:ascii="GHEA Grapalat" w:hAnsi="GHEA Grapalat"/>
        </w:rPr>
        <w:t xml:space="preserve">бранным </w:t>
      </w:r>
      <w:proofErr w:type="spellStart"/>
      <w:r w:rsidR="002C1D72" w:rsidRPr="008C6669">
        <w:rPr>
          <w:rFonts w:ascii="GHEA Grapalat" w:hAnsi="GHEA Grapalat"/>
        </w:rPr>
        <w:t>участником</w:t>
      </w:r>
      <w:r w:rsidR="000C3F69" w:rsidRPr="008C6669">
        <w:rPr>
          <w:rFonts w:ascii="GHEA Grapalat" w:hAnsi="GHEA Grapalat"/>
        </w:rPr>
        <w:t>,</w:t>
      </w:r>
      <w:r w:rsidR="004575B1" w:rsidRPr="00AC3C74">
        <w:rPr>
          <w:rFonts w:ascii="GHEA Grapalat" w:hAnsi="GHEA Grapalat"/>
        </w:rPr>
        <w:t>представляет</w:t>
      </w:r>
      <w:proofErr w:type="spellEnd"/>
      <w:r w:rsidR="004575B1" w:rsidRPr="00AC3C74">
        <w:rPr>
          <w:rFonts w:ascii="GHEA Grapalat" w:hAnsi="GHEA Grapalat"/>
        </w:rPr>
        <w:t xml:space="preserve">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14:paraId="2A33534E"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w:t>
      </w:r>
      <w:proofErr w:type="gramStart"/>
      <w:r w:rsidRPr="009044F1">
        <w:rPr>
          <w:rFonts w:ascii="GHEA Grapalat" w:hAnsi="GHEA Grapalat"/>
          <w:sz w:val="24"/>
          <w:szCs w:val="24"/>
        </w:rPr>
        <w:t>процедуре</w:t>
      </w:r>
      <w:r w:rsidR="00C366B6">
        <w:rPr>
          <w:rFonts w:ascii="GHEA Grapalat" w:hAnsi="GHEA Grapalat"/>
        </w:rPr>
        <w:t>(</w:t>
      </w:r>
      <w:proofErr w:type="gramEnd"/>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E0FB320"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B5799A9"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14:paraId="3AAEA35D"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подать отдельную заявку на одну и ту же </w:t>
      </w:r>
      <w:proofErr w:type="gramStart"/>
      <w:r w:rsidR="000A6B75" w:rsidRPr="009044F1">
        <w:rPr>
          <w:rFonts w:ascii="GHEA Grapalat" w:hAnsi="GHEA Grapalat"/>
          <w:sz w:val="24"/>
          <w:szCs w:val="24"/>
        </w:rPr>
        <w:t>процедуру</w:t>
      </w:r>
      <w:r w:rsidR="00796D4A">
        <w:rPr>
          <w:rFonts w:ascii="GHEA Grapalat" w:hAnsi="GHEA Grapalat"/>
        </w:rPr>
        <w:t>(</w:t>
      </w:r>
      <w:proofErr w:type="gramEnd"/>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8BDFEC0"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BE2EF09" w14:textId="77777777" w:rsidR="00AE3715" w:rsidRPr="002E4BC5" w:rsidRDefault="00AE3715" w:rsidP="00B46D58">
      <w:pPr>
        <w:widowControl w:val="0"/>
        <w:spacing w:after="160"/>
        <w:jc w:val="center"/>
        <w:rPr>
          <w:rFonts w:ascii="GHEA Grapalat" w:hAnsi="GHEA Grapalat"/>
          <w:b/>
        </w:rPr>
      </w:pPr>
    </w:p>
    <w:p w14:paraId="1BF8D33C"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3CC69A8"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3FE291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87B8079"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proofErr w:type="spellStart"/>
      <w:r w:rsidR="00791FE4" w:rsidRPr="007D4470">
        <w:rPr>
          <w:rFonts w:ascii="GHEA Grapalat" w:hAnsi="GHEA Grapalat"/>
        </w:rPr>
        <w:t>настоящимприглашением</w:t>
      </w:r>
      <w:proofErr w:type="spellEnd"/>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4FC5403"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F2FB77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449DB81B"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w:t>
      </w:r>
      <w:r w:rsidRPr="009044F1">
        <w:rPr>
          <w:rFonts w:ascii="GHEA Grapalat" w:hAnsi="GHEA Grapalat"/>
        </w:rPr>
        <w:lastRenderedPageBreak/>
        <w:t>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14:paraId="71ACAAEA" w14:textId="77777777" w:rsidR="00B051BE" w:rsidRPr="002E4BC5" w:rsidRDefault="00B051BE" w:rsidP="00B46D58">
      <w:pPr>
        <w:widowControl w:val="0"/>
        <w:spacing w:after="160"/>
        <w:jc w:val="center"/>
        <w:rPr>
          <w:rFonts w:ascii="GHEA Grapalat" w:hAnsi="GHEA Grapalat"/>
          <w:b/>
        </w:rPr>
      </w:pPr>
    </w:p>
    <w:p w14:paraId="0825BB50" w14:textId="77777777" w:rsidR="00C65202" w:rsidRPr="002E4BC5" w:rsidRDefault="00C65202" w:rsidP="00B46D58">
      <w:pPr>
        <w:widowControl w:val="0"/>
        <w:spacing w:after="160"/>
        <w:jc w:val="center"/>
        <w:rPr>
          <w:rFonts w:ascii="GHEA Grapalat" w:hAnsi="GHEA Grapalat"/>
          <w:b/>
        </w:rPr>
      </w:pPr>
    </w:p>
    <w:p w14:paraId="2A8F998C" w14:textId="77777777"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2024D26"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D569AFA"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14:paraId="4E841913"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CC2C6D8"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7531740" w14:textId="154AE25C" w:rsidR="00BA4929" w:rsidRDefault="00BA4929" w:rsidP="007B10C0">
      <w:pPr>
        <w:pStyle w:val="BodyTextIndent2"/>
        <w:widowControl w:val="0"/>
        <w:tabs>
          <w:tab w:val="left" w:pos="1134"/>
        </w:tabs>
        <w:spacing w:after="160"/>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7B10C0" w:rsidRPr="007B10C0">
        <w:rPr>
          <w:rFonts w:ascii="GHEA Grapalat" w:hAnsi="GHEA Grapalat"/>
          <w:sz w:val="24"/>
          <w:szCs w:val="24"/>
        </w:rPr>
        <w:t xml:space="preserve">Армения, 0010, Ереван </w:t>
      </w:r>
      <w:r w:rsidR="001E7238" w:rsidRPr="001E7238">
        <w:rPr>
          <w:rFonts w:ascii="GHEA Grapalat" w:hAnsi="GHEA Grapalat"/>
          <w:sz w:val="24"/>
          <w:szCs w:val="24"/>
        </w:rPr>
        <w:t>Абовян ул., 64 дом</w:t>
      </w:r>
      <w:r w:rsidR="007B10C0" w:rsidRPr="007B10C0">
        <w:rPr>
          <w:rFonts w:ascii="GHEA Grapalat" w:hAnsi="GHEA Grapalat"/>
          <w:sz w:val="24"/>
          <w:szCs w:val="24"/>
        </w:rPr>
        <w:t xml:space="preserve"> </w:t>
      </w:r>
      <w:r>
        <w:rPr>
          <w:rFonts w:ascii="GHEA Grapalat" w:hAnsi="GHEA Grapalat"/>
          <w:sz w:val="24"/>
          <w:szCs w:val="24"/>
        </w:rPr>
        <w:t>не позднее, чем "</w:t>
      </w:r>
      <w:r w:rsidR="007B10C0" w:rsidRPr="007B10C0">
        <w:rPr>
          <w:rFonts w:ascii="GHEA Grapalat" w:hAnsi="GHEA Grapalat"/>
          <w:sz w:val="24"/>
          <w:szCs w:val="24"/>
        </w:rPr>
        <w:t>1</w:t>
      </w:r>
      <w:r w:rsidR="001E7238" w:rsidRPr="008C4FA1">
        <w:rPr>
          <w:rFonts w:ascii="GHEA Grapalat" w:hAnsi="GHEA Grapalat"/>
          <w:sz w:val="24"/>
          <w:szCs w:val="24"/>
        </w:rPr>
        <w:t>2</w:t>
      </w:r>
      <w:r w:rsidR="007B10C0" w:rsidRPr="007B10C0">
        <w:rPr>
          <w:rFonts w:ascii="GHEA Grapalat" w:hAnsi="GHEA Grapalat"/>
          <w:sz w:val="24"/>
          <w:szCs w:val="24"/>
        </w:rPr>
        <w:t>:00</w:t>
      </w:r>
      <w:r>
        <w:rPr>
          <w:rFonts w:ascii="GHEA Grapalat" w:hAnsi="GHEA Grapalat"/>
          <w:sz w:val="24"/>
          <w:szCs w:val="24"/>
        </w:rPr>
        <w:t>" часов "</w:t>
      </w:r>
      <w:r w:rsidR="002A2E0A" w:rsidRPr="002A2E0A">
        <w:rPr>
          <w:rFonts w:ascii="GHEA Grapalat" w:hAnsi="GHEA Grapalat"/>
          <w:sz w:val="24"/>
          <w:szCs w:val="24"/>
        </w:rPr>
        <w:t>8</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9AFB05D" w14:textId="77777777"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 xml:space="preserve">Заявки на процедуру получает и в журнале регистрации заявок регистрирует секретарь </w:t>
      </w:r>
      <w:proofErr w:type="spellStart"/>
      <w:r w:rsidRPr="006259BB">
        <w:rPr>
          <w:rFonts w:ascii="GHEA Grapalat" w:hAnsi="GHEA Grapalat"/>
          <w:sz w:val="24"/>
          <w:szCs w:val="24"/>
        </w:rPr>
        <w:t>комиссии</w:t>
      </w:r>
      <w:r w:rsidR="007B10C0">
        <w:rPr>
          <w:rFonts w:ascii="GHEA Grapalat" w:hAnsi="GHEA Grapalat"/>
        </w:rPr>
        <w:t>Сона</w:t>
      </w:r>
      <w:proofErr w:type="spellEnd"/>
      <w:r w:rsidR="007B10C0">
        <w:rPr>
          <w:rFonts w:ascii="GHEA Grapalat" w:hAnsi="GHEA Grapalat"/>
        </w:rPr>
        <w:t xml:space="preserve"> </w:t>
      </w:r>
      <w:proofErr w:type="spellStart"/>
      <w:r w:rsidR="007B10C0">
        <w:rPr>
          <w:rFonts w:ascii="GHEA Grapalat" w:hAnsi="GHEA Grapalat"/>
        </w:rPr>
        <w:t>Навасардян</w:t>
      </w:r>
      <w:proofErr w:type="spellEnd"/>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40DCFE2" w14:textId="77777777"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14:paraId="70ECBA62"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4B74507" w14:textId="77777777" w:rsidR="005F25EF" w:rsidRDefault="005F25EF" w:rsidP="00B46D58">
      <w:pPr>
        <w:jc w:val="both"/>
        <w:rPr>
          <w:rFonts w:ascii="GHEA Grapalat" w:hAnsi="GHEA Grapalat"/>
        </w:rPr>
      </w:pPr>
      <w:r>
        <w:rPr>
          <w:rFonts w:ascii="GHEA Grapalat" w:hAnsi="GHEA Grapalat"/>
        </w:rPr>
        <w:t xml:space="preserve">1) утвержденное им заявление-объявление, предусмотренное пунктом 2.1 части 2 настоящего </w:t>
      </w:r>
      <w:proofErr w:type="spellStart"/>
      <w:r>
        <w:rPr>
          <w:rFonts w:ascii="GHEA Grapalat" w:hAnsi="GHEA Grapalat"/>
        </w:rPr>
        <w:t>приглашения</w:t>
      </w:r>
      <w:r w:rsidR="003C5795">
        <w:rPr>
          <w:rFonts w:ascii="GHEA Grapalat" w:hAnsi="GHEA Grapalat"/>
        </w:rPr>
        <w:t>указав</w:t>
      </w:r>
      <w:proofErr w:type="spellEnd"/>
      <w:r w:rsidR="003C5795">
        <w:rPr>
          <w:rFonts w:ascii="GHEA Grapalat" w:hAnsi="GHEA Grapalat"/>
        </w:rPr>
        <w:t xml:space="preserve">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45DFE819" w14:textId="77777777"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14:paraId="39D7D6A8" w14:textId="77777777" w:rsidR="00C648DF" w:rsidRDefault="005F25EF" w:rsidP="00B46D58">
      <w:pPr>
        <w:jc w:val="both"/>
        <w:rPr>
          <w:rFonts w:ascii="GHEA Grapalat" w:hAnsi="GHEA Grapalat"/>
        </w:rPr>
      </w:pPr>
      <w:r>
        <w:rPr>
          <w:rFonts w:ascii="GHEA Grapalat" w:hAnsi="GHEA Grapalat"/>
        </w:rPr>
        <w:lastRenderedPageBreak/>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w:t>
      </w:r>
      <w:proofErr w:type="gramStart"/>
      <w:r w:rsidR="003C5795" w:rsidRPr="003C5795">
        <w:rPr>
          <w:rFonts w:ascii="GHEA Grapalat" w:hAnsi="GHEA Grapalat"/>
        </w:rPr>
        <w:t xml:space="preserve">в </w:t>
      </w:r>
      <w:proofErr w:type="spellStart"/>
      <w:r w:rsidR="003C5795" w:rsidRPr="003C5795">
        <w:rPr>
          <w:rFonts w:ascii="GHEA Grapalat" w:hAnsi="GHEA Grapalat"/>
        </w:rPr>
        <w:t>в</w:t>
      </w:r>
      <w:proofErr w:type="spellEnd"/>
      <w:proofErr w:type="gram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p>
    <w:p w14:paraId="2852C120"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09C7B72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4DCA146E"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C7EA1D1" w14:textId="77777777"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0112B150" w14:textId="77777777"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 xml:space="preserve">с </w:t>
      </w:r>
      <w:proofErr w:type="spellStart"/>
      <w:r w:rsidR="00F57E8E" w:rsidRPr="00F04430">
        <w:rPr>
          <w:rFonts w:ascii="GHEA Grapalat" w:hAnsi="GHEA Grapalat"/>
        </w:rPr>
        <w:t>учетом</w:t>
      </w:r>
      <w:r w:rsidR="00424E1F" w:rsidRPr="00F04430">
        <w:rPr>
          <w:rFonts w:ascii="GHEA Grapalat" w:hAnsi="GHEA Grapalat"/>
        </w:rPr>
        <w:t>приложенной</w:t>
      </w:r>
      <w:proofErr w:type="spellEnd"/>
      <w:r w:rsidR="00424E1F" w:rsidRPr="00F04430">
        <w:rPr>
          <w:rFonts w:ascii="GHEA Grapalat" w:hAnsi="GHEA Grapalat"/>
        </w:rPr>
        <w:t xml:space="preserve">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4528EA22" w14:textId="77777777" w:rsidR="00BA6FB2" w:rsidRPr="00F04430" w:rsidRDefault="00BA6FB2" w:rsidP="008404E2">
      <w:pPr>
        <w:ind w:firstLine="567"/>
        <w:jc w:val="both"/>
        <w:rPr>
          <w:rFonts w:ascii="GHEA Grapalat" w:hAnsi="GHEA Grapalat"/>
        </w:rPr>
      </w:pPr>
    </w:p>
    <w:p w14:paraId="4DAAEA4D" w14:textId="77777777"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w:t>
      </w:r>
      <w:r w:rsidR="00AA0E41" w:rsidRPr="00332D6F">
        <w:rPr>
          <w:rFonts w:ascii="GHEA Grapalat" w:hAnsi="GHEA Grapalat"/>
          <w:sz w:val="24"/>
          <w:szCs w:val="24"/>
        </w:rPr>
        <w:t>, марки,</w:t>
      </w:r>
      <w:r w:rsidR="00AA0E41" w:rsidRPr="00F04430">
        <w:rPr>
          <w:rFonts w:ascii="GHEA Grapalat" w:hAnsi="GHEA Grapalat"/>
          <w:sz w:val="24"/>
          <w:szCs w:val="24"/>
        </w:rPr>
        <w:t xml:space="preserve">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3"/>
        <w:t>8</w:t>
      </w:r>
    </w:p>
    <w:p w14:paraId="30EB6A02"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524EA6FE"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2E693711"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5724405"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BA83A2C"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99F90EA" w14:textId="77777777"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398745DD" w14:textId="77777777" w:rsidR="00787A1B" w:rsidRPr="002E4BC5" w:rsidRDefault="00787A1B" w:rsidP="00B46D58">
      <w:pPr>
        <w:widowControl w:val="0"/>
        <w:spacing w:after="160"/>
        <w:jc w:val="center"/>
        <w:rPr>
          <w:rFonts w:ascii="GHEA Grapalat" w:hAnsi="GHEA Grapalat" w:cs="Arial"/>
          <w:b/>
        </w:rPr>
      </w:pPr>
    </w:p>
    <w:p w14:paraId="158FF57F"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EC9C42E"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proofErr w:type="gramStart"/>
      <w:r w:rsidR="00443317" w:rsidRPr="009044F1">
        <w:rPr>
          <w:rFonts w:ascii="GHEA Grapalat" w:hAnsi="GHEA Grapalat"/>
          <w:sz w:val="24"/>
          <w:szCs w:val="24"/>
        </w:rPr>
        <w:t>стоимост</w:t>
      </w:r>
      <w:r w:rsidR="00443317">
        <w:rPr>
          <w:rFonts w:ascii="GHEA Grapalat" w:hAnsi="GHEA Grapalat"/>
          <w:sz w:val="24"/>
          <w:szCs w:val="24"/>
        </w:rPr>
        <w:t>ь</w:t>
      </w:r>
      <w:r w:rsidR="004E68E0">
        <w:rPr>
          <w:rFonts w:ascii="GHEA Grapalat" w:hAnsi="GHEA Grapalat"/>
          <w:sz w:val="24"/>
          <w:szCs w:val="24"/>
        </w:rPr>
        <w:t>(</w:t>
      </w:r>
      <w:proofErr w:type="gramEnd"/>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D77F7A6"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E64541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proofErr w:type="spellStart"/>
      <w:r w:rsidRPr="009044F1">
        <w:rPr>
          <w:rFonts w:ascii="GHEA Grapalat" w:hAnsi="GHEA Grapalat"/>
          <w:sz w:val="24"/>
          <w:szCs w:val="24"/>
        </w:rPr>
        <w:t>стоимость</w:t>
      </w:r>
      <w:r w:rsidR="00DF3688" w:rsidRPr="009044F1">
        <w:rPr>
          <w:rFonts w:ascii="GHEA Grapalat" w:hAnsi="GHEA Grapalat"/>
          <w:sz w:val="24"/>
          <w:szCs w:val="24"/>
        </w:rPr>
        <w:t>"</w:t>
      </w:r>
      <w:r w:rsidRPr="009044F1">
        <w:rPr>
          <w:rFonts w:ascii="GHEA Grapalat" w:hAnsi="GHEA Grapalat"/>
          <w:sz w:val="24"/>
          <w:szCs w:val="24"/>
        </w:rPr>
        <w:t>и</w:t>
      </w:r>
      <w:proofErr w:type="spellEnd"/>
      <w:r w:rsidRPr="009044F1">
        <w:rPr>
          <w:rFonts w:ascii="GHEA Grapalat" w:hAnsi="GHEA Grapalat"/>
          <w:sz w:val="24"/>
          <w:szCs w:val="24"/>
        </w:rPr>
        <w:t xml:space="preserve">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9FB372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proofErr w:type="spellStart"/>
      <w:r w:rsidR="00A60D60" w:rsidRPr="009044F1">
        <w:rPr>
          <w:rFonts w:ascii="GHEA Grapalat" w:hAnsi="GHEA Grapalat"/>
          <w:sz w:val="24"/>
          <w:szCs w:val="24"/>
        </w:rPr>
        <w:t>стоимость"</w:t>
      </w:r>
      <w:r w:rsidRPr="009044F1">
        <w:rPr>
          <w:rFonts w:ascii="GHEA Grapalat" w:hAnsi="GHEA Grapalat"/>
          <w:sz w:val="24"/>
          <w:szCs w:val="24"/>
        </w:rPr>
        <w:t>и</w:t>
      </w:r>
      <w:proofErr w:type="spell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57F6E37"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4B423C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proofErr w:type="spellStart"/>
      <w:proofErr w:type="gramStart"/>
      <w:r>
        <w:rPr>
          <w:rFonts w:ascii="GHEA Grapalat" w:hAnsi="GHEA Grapalat"/>
          <w:sz w:val="24"/>
          <w:szCs w:val="24"/>
        </w:rPr>
        <w:t>г.</w:t>
      </w:r>
      <w:r w:rsidRPr="00B9778A">
        <w:rPr>
          <w:rFonts w:ascii="GHEA Grapalat" w:hAnsi="GHEA Grapalat"/>
          <w:sz w:val="24"/>
          <w:szCs w:val="24"/>
        </w:rPr>
        <w:t>стоимость</w:t>
      </w:r>
      <w:proofErr w:type="spellEnd"/>
      <w:proofErr w:type="gramEnd"/>
      <w:r w:rsidRPr="00B9778A">
        <w:rPr>
          <w:rFonts w:ascii="GHEA Grapalat" w:hAnsi="GHEA Grapalat"/>
          <w:sz w:val="24"/>
          <w:szCs w:val="24"/>
        </w:rPr>
        <w:t xml:space="preserve">, налог на добавленную стоимость и общая </w:t>
      </w:r>
      <w:proofErr w:type="spellStart"/>
      <w:r w:rsidRPr="00B9778A">
        <w:rPr>
          <w:rFonts w:ascii="GHEA Grapalat" w:hAnsi="GHEA Grapalat"/>
          <w:sz w:val="24"/>
          <w:szCs w:val="24"/>
        </w:rPr>
        <w:t>сумма</w:t>
      </w:r>
      <w:r w:rsidR="00910938" w:rsidRPr="00B9778A">
        <w:rPr>
          <w:rFonts w:ascii="GHEA Grapalat" w:hAnsi="GHEA Grapalat"/>
          <w:sz w:val="24"/>
          <w:szCs w:val="24"/>
        </w:rPr>
        <w:t>ценового</w:t>
      </w:r>
      <w:proofErr w:type="spellEnd"/>
      <w:r w:rsidR="00910938" w:rsidRPr="00B9778A">
        <w:rPr>
          <w:rFonts w:ascii="GHEA Grapalat" w:hAnsi="GHEA Grapalat"/>
          <w:sz w:val="24"/>
          <w:szCs w:val="24"/>
        </w:rPr>
        <w:t xml:space="preserve">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DCD3D11"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proofErr w:type="spellStart"/>
      <w:r>
        <w:rPr>
          <w:rFonts w:ascii="GHEA Grapalat" w:hAnsi="GHEA Grapalat"/>
          <w:sz w:val="24"/>
          <w:szCs w:val="24"/>
        </w:rPr>
        <w:t>д.</w:t>
      </w:r>
      <w:r w:rsidRPr="00A14685">
        <w:rPr>
          <w:rFonts w:ascii="GHEA Grapalat" w:hAnsi="GHEA Grapalat"/>
          <w:sz w:val="24"/>
          <w:szCs w:val="24"/>
        </w:rPr>
        <w:t>в</w:t>
      </w:r>
      <w:proofErr w:type="spellEnd"/>
      <w:r w:rsidRPr="00A14685">
        <w:rPr>
          <w:rFonts w:ascii="GHEA Grapalat" w:hAnsi="GHEA Grapalat"/>
          <w:sz w:val="24"/>
          <w:szCs w:val="24"/>
        </w:rPr>
        <w:t xml:space="preserve">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A14685">
        <w:rPr>
          <w:rFonts w:ascii="GHEA Grapalat" w:hAnsi="GHEA Grapalat"/>
          <w:sz w:val="24"/>
          <w:szCs w:val="24"/>
        </w:rPr>
        <w:t>цифра.</w:t>
      </w:r>
      <w:r w:rsidR="00260739" w:rsidRPr="00147FD7">
        <w:rPr>
          <w:rFonts w:ascii="GHEA Grapalat" w:hAnsi="GHEA Grapalat"/>
          <w:sz w:val="24"/>
          <w:szCs w:val="24"/>
        </w:rPr>
        <w:t>При</w:t>
      </w:r>
      <w:proofErr w:type="spellEnd"/>
      <w:r w:rsidR="00260739" w:rsidRPr="00147FD7">
        <w:rPr>
          <w:rFonts w:ascii="GHEA Grapalat" w:hAnsi="GHEA Grapalat"/>
          <w:sz w:val="24"/>
          <w:szCs w:val="24"/>
        </w:rPr>
        <w:t xml:space="preserve">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25ACA2B9"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spellStart"/>
      <w:r>
        <w:rPr>
          <w:rFonts w:ascii="GHEA Grapalat" w:hAnsi="GHEA Grapalat"/>
          <w:sz w:val="24"/>
          <w:szCs w:val="24"/>
        </w:rPr>
        <w:t>е.</w:t>
      </w:r>
      <w:r w:rsidRPr="0048059F">
        <w:rPr>
          <w:rFonts w:ascii="GHEA Grapalat" w:hAnsi="GHEA Grapalat"/>
          <w:sz w:val="24"/>
          <w:szCs w:val="24"/>
        </w:rPr>
        <w:t>в</w:t>
      </w:r>
      <w:proofErr w:type="spellEnd"/>
      <w:r w:rsidRPr="0048059F">
        <w:rPr>
          <w:rFonts w:ascii="GHEA Grapalat" w:hAnsi="GHEA Grapalat"/>
          <w:sz w:val="24"/>
          <w:szCs w:val="24"/>
        </w:rPr>
        <w:t xml:space="preserve">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AEB5C1C"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w:t>
      </w:r>
      <w:r w:rsidRPr="009044F1">
        <w:rPr>
          <w:rFonts w:ascii="GHEA Grapalat" w:hAnsi="GHEA Grapalat"/>
          <w:sz w:val="24"/>
          <w:szCs w:val="24"/>
        </w:rPr>
        <w:lastRenderedPageBreak/>
        <w:t>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14:paraId="62399442" w14:textId="77777777" w:rsidR="00873D42" w:rsidRPr="00230D36" w:rsidRDefault="00873D42" w:rsidP="00873D42">
      <w:pPr>
        <w:jc w:val="center"/>
        <w:rPr>
          <w:rFonts w:ascii="GHEA Grapalat" w:hAnsi="GHEA Grapalat"/>
          <w:b/>
        </w:rPr>
      </w:pPr>
    </w:p>
    <w:p w14:paraId="55F98C01"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14:paraId="617CEF02" w14:textId="77777777" w:rsidR="00873D42" w:rsidRPr="00230D36" w:rsidRDefault="00873D42" w:rsidP="00873D42">
      <w:pPr>
        <w:jc w:val="center"/>
        <w:rPr>
          <w:rFonts w:ascii="GHEA Grapalat" w:hAnsi="GHEA Grapalat"/>
          <w:b/>
        </w:rPr>
      </w:pPr>
    </w:p>
    <w:p w14:paraId="10EA081B"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D45A841"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454CB82" w14:textId="77777777" w:rsidR="00FA0E41" w:rsidRPr="009044F1" w:rsidRDefault="00FA0E41" w:rsidP="00B46D58">
      <w:pPr>
        <w:widowControl w:val="0"/>
        <w:spacing w:after="160"/>
        <w:ind w:firstLine="567"/>
        <w:jc w:val="center"/>
        <w:rPr>
          <w:rFonts w:ascii="GHEA Grapalat" w:hAnsi="GHEA Grapalat"/>
          <w:b/>
        </w:rPr>
      </w:pPr>
    </w:p>
    <w:p w14:paraId="74102AD7"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B487A9C" w14:textId="2A479C02"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744280" w:rsidRPr="00744280">
        <w:rPr>
          <w:rFonts w:ascii="GHEA Grapalat" w:hAnsi="GHEA Grapalat"/>
          <w:sz w:val="24"/>
          <w:szCs w:val="24"/>
        </w:rPr>
        <w:t>7</w:t>
      </w:r>
      <w:r w:rsidR="000E21F2" w:rsidRPr="009F3DC7">
        <w:rPr>
          <w:rFonts w:ascii="GHEA Grapalat" w:hAnsi="GHEA Grapalat"/>
          <w:sz w:val="24"/>
          <w:szCs w:val="24"/>
        </w:rPr>
        <w:t>"-ый день в "</w:t>
      </w:r>
      <w:r w:rsidR="00744280" w:rsidRPr="00744280">
        <w:rPr>
          <w:rFonts w:ascii="GHEA Grapalat" w:hAnsi="GHEA Grapalat"/>
          <w:sz w:val="24"/>
          <w:szCs w:val="24"/>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 xml:space="preserve">в </w:t>
      </w:r>
      <w:proofErr w:type="spellStart"/>
      <w:r w:rsidR="000E21F2" w:rsidRPr="00C765E3">
        <w:rPr>
          <w:rFonts w:ascii="GHEA Grapalat" w:hAnsi="GHEA Grapalat"/>
          <w:sz w:val="24"/>
          <w:szCs w:val="24"/>
        </w:rPr>
        <w:t>бюллетене</w:t>
      </w:r>
      <w:r w:rsidR="000E21F2" w:rsidRPr="009F3DC7">
        <w:rPr>
          <w:rFonts w:ascii="GHEA Grapalat" w:hAnsi="GHEA Grapalat"/>
          <w:sz w:val="24"/>
          <w:szCs w:val="24"/>
        </w:rPr>
        <w:t>объявления</w:t>
      </w:r>
      <w:proofErr w:type="spellEnd"/>
      <w:r w:rsidR="000E21F2" w:rsidRPr="009F3DC7">
        <w:rPr>
          <w:rFonts w:ascii="GHEA Grapalat" w:hAnsi="GHEA Grapalat"/>
          <w:sz w:val="24"/>
          <w:szCs w:val="24"/>
        </w:rPr>
        <w:t xml:space="preserve"> и приг</w:t>
      </w:r>
      <w:r w:rsidR="000E21F2">
        <w:rPr>
          <w:rFonts w:ascii="GHEA Grapalat" w:hAnsi="GHEA Grapalat"/>
          <w:sz w:val="24"/>
          <w:szCs w:val="24"/>
        </w:rPr>
        <w:t>лашения на настоящую процедуру.</w:t>
      </w:r>
    </w:p>
    <w:p w14:paraId="169479EE" w14:textId="77777777"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14:paraId="59166F55" w14:textId="77777777"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4CBA01D8"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6E59FE0"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2331724"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D0B6D7B" w14:textId="77777777"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A740ABC" w14:textId="77777777"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14:paraId="10CCB33A"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proofErr w:type="spellStart"/>
      <w:r w:rsidR="00E43288">
        <w:rPr>
          <w:rFonts w:ascii="GHEA Grapalat" w:hAnsi="GHEA Grapalat"/>
        </w:rPr>
        <w:t>двадцати</w:t>
      </w:r>
      <w:r w:rsidR="009A796C" w:rsidRPr="009044F1">
        <w:rPr>
          <w:rFonts w:ascii="GHEA Grapalat" w:hAnsi="GHEA Grapalat"/>
        </w:rPr>
        <w:t>рабочих</w:t>
      </w:r>
      <w:proofErr w:type="spellEnd"/>
      <w:r w:rsidR="009A796C" w:rsidRPr="009044F1">
        <w:rPr>
          <w:rFonts w:ascii="GHEA Grapalat" w:hAnsi="GHEA Grapalat"/>
        </w:rPr>
        <w:t xml:space="preserve"> дней.</w:t>
      </w:r>
    </w:p>
    <w:p w14:paraId="1804854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w:t>
      </w:r>
      <w:proofErr w:type="spellStart"/>
      <w:r w:rsidRPr="009044F1">
        <w:rPr>
          <w:rFonts w:ascii="GHEA Grapalat" w:hAnsi="GHEA Grapalat"/>
        </w:rPr>
        <w:t>предложение</w:t>
      </w:r>
      <w:r w:rsidR="006C0B68">
        <w:rPr>
          <w:rFonts w:ascii="GHEA Grapalat" w:hAnsi="GHEA Grapalat"/>
        </w:rPr>
        <w:t>и</w:t>
      </w:r>
      <w:proofErr w:type="spellEnd"/>
      <w:r w:rsidR="006C0B68">
        <w:rPr>
          <w:rFonts w:ascii="GHEA Grapalat" w:hAnsi="GHEA Grapalat"/>
        </w:rPr>
        <w:t xml:space="preserve">/или </w:t>
      </w:r>
      <w:r w:rsidR="00110433">
        <w:rPr>
          <w:rFonts w:ascii="GHEA Grapalat" w:hAnsi="GHEA Grapalat"/>
        </w:rPr>
        <w:t xml:space="preserve">обеспечение </w:t>
      </w:r>
      <w:proofErr w:type="spellStart"/>
      <w:proofErr w:type="gramStart"/>
      <w:r w:rsidR="00110433">
        <w:rPr>
          <w:rFonts w:ascii="GHEA Grapalat" w:hAnsi="GHEA Grapalat"/>
        </w:rPr>
        <w:t>заявки,</w:t>
      </w:r>
      <w:r w:rsidRPr="009044F1">
        <w:rPr>
          <w:rFonts w:ascii="GHEA Grapalat" w:hAnsi="GHEA Grapalat"/>
        </w:rPr>
        <w:t>либо</w:t>
      </w:r>
      <w:proofErr w:type="spellEnd"/>
      <w:proofErr w:type="gramEnd"/>
      <w:r w:rsidRPr="009044F1">
        <w:rPr>
          <w:rFonts w:ascii="GHEA Grapalat" w:hAnsi="GHEA Grapalat"/>
        </w:rPr>
        <w:t xml:space="preserve"> те, которые не соответствуют требованиям приглашения</w:t>
      </w:r>
      <w:r w:rsidR="001151FB">
        <w:rPr>
          <w:rFonts w:ascii="GHEA Grapalat" w:hAnsi="GHEA Grapalat"/>
        </w:rPr>
        <w:t>.</w:t>
      </w:r>
    </w:p>
    <w:p w14:paraId="00789F2D"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 xml:space="preserve">Отобранный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proofErr w:type="spellStart"/>
      <w:r w:rsidR="009A0BDF">
        <w:rPr>
          <w:rFonts w:ascii="GHEA Grapalat" w:hAnsi="GHEA Grapalat"/>
          <w:sz w:val="24"/>
          <w:szCs w:val="24"/>
        </w:rPr>
        <w:t>отобранногои</w:t>
      </w:r>
      <w:r w:rsidR="00072575" w:rsidRPr="003F64C5">
        <w:rPr>
          <w:rFonts w:ascii="GHEA Grapalat" w:hAnsi="GHEA Grapalat"/>
          <w:sz w:val="24"/>
          <w:szCs w:val="24"/>
        </w:rPr>
        <w:t>непризнанны</w:t>
      </w:r>
      <w:r w:rsidR="00072575">
        <w:rPr>
          <w:rFonts w:ascii="GHEA Grapalat" w:hAnsi="GHEA Grapalat"/>
          <w:sz w:val="24"/>
          <w:szCs w:val="24"/>
        </w:rPr>
        <w:t>х</w:t>
      </w:r>
      <w:proofErr w:type="spellEnd"/>
      <w:r w:rsidR="00072575">
        <w:rPr>
          <w:rFonts w:ascii="GHEA Grapalat" w:hAnsi="GHEA Grapalat"/>
          <w:sz w:val="24"/>
          <w:szCs w:val="24"/>
        </w:rPr>
        <w:t xml:space="preserve"> </w:t>
      </w:r>
      <w:proofErr w:type="spellStart"/>
      <w:r w:rsidR="00072575">
        <w:rPr>
          <w:rFonts w:ascii="GHEA Grapalat" w:hAnsi="GHEA Grapalat"/>
          <w:sz w:val="24"/>
          <w:szCs w:val="24"/>
        </w:rPr>
        <w:t>таковыми</w:t>
      </w:r>
      <w:r w:rsidRPr="009044F1">
        <w:rPr>
          <w:rFonts w:ascii="GHEA Grapalat" w:hAnsi="GHEA Grapalat"/>
          <w:sz w:val="24"/>
          <w:szCs w:val="24"/>
        </w:rPr>
        <w:t>участников</w:t>
      </w:r>
      <w:proofErr w:type="spellEnd"/>
      <w:r w:rsidRPr="009044F1">
        <w:rPr>
          <w:rFonts w:ascii="GHEA Grapalat" w:hAnsi="GHEA Grapalat"/>
          <w:sz w:val="24"/>
          <w:szCs w:val="24"/>
        </w:rPr>
        <w:t>,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14:paraId="2E7F3A4B"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7B10C0">
        <w:rPr>
          <w:rFonts w:ascii="GHEA Grapalat" w:hAnsi="GHEA Grapalat"/>
          <w:i w:val="0"/>
          <w:sz w:val="24"/>
          <w:szCs w:val="24"/>
        </w:rPr>
        <w:t xml:space="preserve"> ЦБ РА</w:t>
      </w:r>
      <w:r w:rsidR="00A01157">
        <w:rPr>
          <w:rFonts w:ascii="GHEA Grapalat" w:hAnsi="GHEA Grapalat"/>
          <w:i w:val="0"/>
          <w:sz w:val="24"/>
          <w:szCs w:val="24"/>
        </w:rPr>
        <w:t>.</w:t>
      </w:r>
    </w:p>
    <w:p w14:paraId="61EC2AE2" w14:textId="77777777"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3C360B10"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00A00A1F">
        <w:rPr>
          <w:rFonts w:ascii="GHEA Grapalat" w:hAnsi="GHEA Grapalat"/>
          <w:sz w:val="24"/>
          <w:szCs w:val="24"/>
        </w:rPr>
        <w:t>отобранного</w:t>
      </w:r>
      <w:r w:rsidR="00E16286">
        <w:rPr>
          <w:rFonts w:ascii="GHEA Grapalat" w:hAnsi="GHEA Grapalat"/>
          <w:sz w:val="24"/>
          <w:szCs w:val="24"/>
        </w:rPr>
        <w:t>и</w:t>
      </w:r>
      <w:proofErr w:type="spellEnd"/>
      <w:r w:rsidR="00E16286">
        <w:rPr>
          <w:rFonts w:ascii="GHEA Grapalat" w:hAnsi="GHEA Grapalat"/>
          <w:sz w:val="24"/>
          <w:szCs w:val="24"/>
        </w:rPr>
        <w:t xml:space="preserve">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proofErr w:type="spellStart"/>
      <w:proofErr w:type="gramStart"/>
      <w:r w:rsidR="00D877C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proofErr w:type="gramEnd"/>
      <w:r w:rsidRPr="009044F1">
        <w:rPr>
          <w:rFonts w:ascii="GHEA Grapalat" w:hAnsi="GHEA Grapalat"/>
          <w:sz w:val="24"/>
          <w:szCs w:val="24"/>
        </w:rPr>
        <w:t xml:space="preserve"> равенстве предложенных наименьших цен</w:t>
      </w:r>
      <w:r w:rsidR="00186559">
        <w:rPr>
          <w:rFonts w:ascii="GHEA Grapalat" w:hAnsi="GHEA Grapalat"/>
          <w:sz w:val="24"/>
          <w:szCs w:val="24"/>
        </w:rPr>
        <w:t>:</w:t>
      </w:r>
    </w:p>
    <w:p w14:paraId="005336A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proofErr w:type="spellStart"/>
      <w:r w:rsidR="005F09CE">
        <w:rPr>
          <w:rFonts w:ascii="GHEA Grapalat" w:hAnsi="GHEA Grapalat"/>
          <w:sz w:val="24"/>
          <w:szCs w:val="24"/>
        </w:rPr>
        <w:t>отобранного</w:t>
      </w:r>
      <w:r w:rsidR="00F14F37">
        <w:rPr>
          <w:rFonts w:ascii="GHEA Grapalat" w:hAnsi="GHEA Grapalat"/>
          <w:sz w:val="24"/>
          <w:szCs w:val="24"/>
        </w:rPr>
        <w:t>и</w:t>
      </w:r>
      <w:proofErr w:type="spellEnd"/>
      <w:r w:rsidR="00F14F37">
        <w:rPr>
          <w:rFonts w:ascii="GHEA Grapalat" w:hAnsi="GHEA Grapalat"/>
          <w:sz w:val="24"/>
          <w:szCs w:val="24"/>
        </w:rPr>
        <w:t xml:space="preserve">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C666AD">
        <w:rPr>
          <w:rFonts w:ascii="GHEA Grapalat" w:hAnsi="GHEA Grapalat"/>
          <w:sz w:val="24"/>
          <w:szCs w:val="24"/>
        </w:rPr>
        <w:t xml:space="preserve">на  </w:t>
      </w:r>
      <w:proofErr w:type="spellStart"/>
      <w:r w:rsidR="00C666AD">
        <w:rPr>
          <w:rFonts w:ascii="GHEA Grapalat" w:hAnsi="GHEA Grapalat"/>
          <w:sz w:val="24"/>
          <w:szCs w:val="24"/>
        </w:rPr>
        <w:t>заседаниии</w:t>
      </w:r>
      <w:proofErr w:type="spellEnd"/>
      <w:proofErr w:type="gramEnd"/>
      <w:r w:rsidR="00C666AD">
        <w:rPr>
          <w:rFonts w:ascii="GHEA Grapalat" w:hAnsi="GHEA Grapalat"/>
          <w:sz w:val="24"/>
          <w:szCs w:val="24"/>
        </w:rPr>
        <w:t xml:space="preserve"> </w:t>
      </w:r>
      <w:proofErr w:type="spellStart"/>
      <w:r w:rsidR="00C666AD">
        <w:rPr>
          <w:rFonts w:ascii="GHEA Grapalat" w:hAnsi="GHEA Grapalat"/>
          <w:sz w:val="24"/>
          <w:szCs w:val="24"/>
        </w:rPr>
        <w:t>комиссии</w:t>
      </w:r>
      <w:r w:rsidR="00C666AD" w:rsidRPr="00334F26">
        <w:rPr>
          <w:rFonts w:ascii="GHEA Grapalat" w:hAnsi="GHEA Grapalat"/>
          <w:sz w:val="24"/>
          <w:szCs w:val="24"/>
        </w:rPr>
        <w:t>с</w:t>
      </w:r>
      <w:proofErr w:type="spellEnd"/>
      <w:r w:rsidR="00C666AD" w:rsidRPr="00334F26">
        <w:rPr>
          <w:rFonts w:ascii="GHEA Grapalat" w:hAnsi="GHEA Grapalat"/>
          <w:sz w:val="24"/>
          <w:szCs w:val="24"/>
        </w:rPr>
        <w:t xml:space="preserve"> предложившими равные цены </w:t>
      </w:r>
      <w:proofErr w:type="spellStart"/>
      <w:r w:rsidR="00C666AD" w:rsidRPr="00334F26">
        <w:rPr>
          <w:rFonts w:ascii="GHEA Grapalat" w:hAnsi="GHEA Grapalat"/>
          <w:sz w:val="24"/>
          <w:szCs w:val="24"/>
        </w:rPr>
        <w:t>участниками,</w:t>
      </w:r>
      <w:r w:rsidRPr="009044F1">
        <w:rPr>
          <w:rFonts w:ascii="GHEA Grapalat" w:hAnsi="GHEA Grapalat"/>
          <w:sz w:val="24"/>
          <w:szCs w:val="24"/>
        </w:rPr>
        <w:t>проводятся</w:t>
      </w:r>
      <w:proofErr w:type="spellEnd"/>
      <w:r w:rsidRPr="009044F1">
        <w:rPr>
          <w:rFonts w:ascii="GHEA Grapalat" w:hAnsi="GHEA Grapalat"/>
          <w:sz w:val="24"/>
          <w:szCs w:val="24"/>
        </w:rPr>
        <w:t xml:space="preserve">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proofErr w:type="spellStart"/>
      <w:r w:rsidR="00B34CEA" w:rsidRPr="009044F1">
        <w:rPr>
          <w:rFonts w:ascii="GHEA Grapalat" w:hAnsi="GHEA Grapalat"/>
          <w:sz w:val="24"/>
          <w:szCs w:val="24"/>
        </w:rPr>
        <w:t>присутствуютна</w:t>
      </w:r>
      <w:proofErr w:type="spellEnd"/>
      <w:r w:rsidR="00B34CEA" w:rsidRPr="009044F1">
        <w:rPr>
          <w:rFonts w:ascii="GHEA Grapalat" w:hAnsi="GHEA Grapalat"/>
          <w:sz w:val="24"/>
          <w:szCs w:val="24"/>
        </w:rPr>
        <w:t xml:space="preserve"> заседании</w:t>
      </w:r>
      <w:r w:rsidRPr="009044F1">
        <w:rPr>
          <w:rFonts w:ascii="GHEA Grapalat" w:hAnsi="GHEA Grapalat"/>
          <w:sz w:val="24"/>
          <w:szCs w:val="24"/>
        </w:rPr>
        <w:t>,</w:t>
      </w:r>
    </w:p>
    <w:p w14:paraId="1363CC2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 xml:space="preserve">представивших равные </w:t>
      </w:r>
      <w:proofErr w:type="spellStart"/>
      <w:r w:rsidR="001C57A6">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9D54D5">
        <w:rPr>
          <w:rFonts w:ascii="GHEA Grapalat" w:hAnsi="GHEA Grapalat"/>
          <w:sz w:val="24"/>
          <w:szCs w:val="24"/>
        </w:rPr>
        <w:t>об условиях, продолжительности,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69CC6B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proofErr w:type="spellStart"/>
      <w:r w:rsidR="00996FDC">
        <w:rPr>
          <w:rFonts w:ascii="GHEA Grapalat" w:hAnsi="GHEA Grapalat"/>
          <w:sz w:val="24"/>
          <w:szCs w:val="24"/>
        </w:rPr>
        <w:t>пятый</w:t>
      </w:r>
      <w:r w:rsidRPr="009044F1">
        <w:rPr>
          <w:rFonts w:ascii="GHEA Grapalat" w:hAnsi="GHEA Grapalat"/>
          <w:sz w:val="24"/>
          <w:szCs w:val="24"/>
        </w:rPr>
        <w:t>рабочий</w:t>
      </w:r>
      <w:proofErr w:type="spellEnd"/>
      <w:r w:rsidRPr="009044F1">
        <w:rPr>
          <w:rFonts w:ascii="GHEA Grapalat" w:hAnsi="GHEA Grapalat"/>
          <w:sz w:val="24"/>
          <w:szCs w:val="24"/>
        </w:rPr>
        <w:t xml:space="preserve"> день со дня отправки извещения</w:t>
      </w:r>
      <w:r w:rsidR="00A50C53">
        <w:rPr>
          <w:rFonts w:ascii="GHEA Grapalat" w:hAnsi="GHEA Grapalat"/>
          <w:sz w:val="24"/>
          <w:szCs w:val="24"/>
        </w:rPr>
        <w:t>,</w:t>
      </w:r>
    </w:p>
    <w:p w14:paraId="777F758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proofErr w:type="spellStart"/>
      <w:r w:rsidR="00D11351">
        <w:rPr>
          <w:rFonts w:ascii="GHEA Grapalat" w:hAnsi="GHEA Grapalat"/>
          <w:sz w:val="24"/>
          <w:szCs w:val="24"/>
        </w:rPr>
        <w:t>другого</w:t>
      </w:r>
      <w:r w:rsidRPr="009044F1">
        <w:rPr>
          <w:rFonts w:ascii="GHEA Grapalat" w:hAnsi="GHEA Grapalat"/>
          <w:sz w:val="24"/>
          <w:szCs w:val="24"/>
        </w:rPr>
        <w:t>участник</w:t>
      </w:r>
      <w:r w:rsidR="00D11351">
        <w:rPr>
          <w:rFonts w:ascii="GHEA Grapalat" w:hAnsi="GHEA Grapalat"/>
          <w:sz w:val="24"/>
          <w:szCs w:val="24"/>
        </w:rPr>
        <w:t>а</w:t>
      </w:r>
      <w:proofErr w:type="spellEnd"/>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FCCD0C6" w14:textId="77777777"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 xml:space="preserve">присутствующим на </w:t>
      </w:r>
      <w:proofErr w:type="spellStart"/>
      <w:r w:rsidR="001D129F">
        <w:rPr>
          <w:rFonts w:ascii="GHEA Grapalat" w:hAnsi="GHEA Grapalat"/>
          <w:sz w:val="24"/>
          <w:szCs w:val="24"/>
        </w:rPr>
        <w:t>переговорах</w:t>
      </w:r>
      <w:r w:rsidRPr="009044F1">
        <w:rPr>
          <w:rFonts w:ascii="GHEA Grapalat" w:hAnsi="GHEA Grapalat"/>
          <w:sz w:val="24"/>
          <w:szCs w:val="24"/>
        </w:rPr>
        <w:t>участникамиценам</w:t>
      </w:r>
      <w:proofErr w:type="spellEnd"/>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w:t>
      </w:r>
      <w:proofErr w:type="spellStart"/>
      <w:r w:rsidR="00A134CC">
        <w:rPr>
          <w:rFonts w:ascii="GHEA Grapalat" w:hAnsi="GHEA Grapalat"/>
          <w:sz w:val="24"/>
          <w:szCs w:val="24"/>
        </w:rPr>
        <w:t>и</w:t>
      </w:r>
      <w:r w:rsidR="00A975F3" w:rsidRPr="003F64C5">
        <w:rPr>
          <w:rFonts w:ascii="GHEA Grapalat" w:hAnsi="GHEA Grapalat"/>
          <w:sz w:val="24"/>
          <w:szCs w:val="24"/>
        </w:rPr>
        <w:t>непризнанны</w:t>
      </w:r>
      <w:r w:rsidR="00A975F3">
        <w:rPr>
          <w:rFonts w:ascii="GHEA Grapalat" w:hAnsi="GHEA Grapalat"/>
          <w:sz w:val="24"/>
          <w:szCs w:val="24"/>
        </w:rPr>
        <w:t>е</w:t>
      </w:r>
      <w:proofErr w:type="spellEnd"/>
      <w:r w:rsidR="00A975F3">
        <w:rPr>
          <w:rFonts w:ascii="GHEA Grapalat" w:hAnsi="GHEA Grapalat"/>
          <w:sz w:val="24"/>
          <w:szCs w:val="24"/>
        </w:rPr>
        <w:t xml:space="preserve"> таковыми </w:t>
      </w:r>
      <w:proofErr w:type="spellStart"/>
      <w:r w:rsidRPr="009044F1">
        <w:rPr>
          <w:rFonts w:ascii="GHEA Grapalat" w:hAnsi="GHEA Grapalat"/>
          <w:sz w:val="24"/>
          <w:szCs w:val="24"/>
        </w:rPr>
        <w:t>участники</w:t>
      </w:r>
      <w:r w:rsidR="00A975F3">
        <w:rPr>
          <w:rFonts w:ascii="GHEA Grapalat" w:hAnsi="GHEA Grapalat"/>
          <w:sz w:val="24"/>
          <w:szCs w:val="24"/>
        </w:rPr>
        <w:t>.</w:t>
      </w:r>
      <w:r w:rsidR="00802408" w:rsidRPr="00CA3860">
        <w:rPr>
          <w:rFonts w:ascii="GHEA Grapalat" w:hAnsi="GHEA Grapalat"/>
          <w:sz w:val="24"/>
          <w:szCs w:val="24"/>
        </w:rPr>
        <w:t>Если</w:t>
      </w:r>
      <w:proofErr w:type="spellEnd"/>
      <w:r w:rsidR="00802408" w:rsidRPr="00CA3860">
        <w:rPr>
          <w:rFonts w:ascii="GHEA Grapalat" w:hAnsi="GHEA Grapalat"/>
          <w:sz w:val="24"/>
          <w:szCs w:val="24"/>
        </w:rPr>
        <w:t xml:space="preserve">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14:paraId="1F722B3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14:paraId="79F01353" w14:textId="77777777"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 xml:space="preserve">купки, и заключения соглашения между сторонами на его </w:t>
      </w:r>
      <w:proofErr w:type="spellStart"/>
      <w:r w:rsidRPr="009775E8">
        <w:rPr>
          <w:rFonts w:ascii="GHEA Grapalat" w:hAnsi="GHEA Grapalat"/>
          <w:sz w:val="24"/>
          <w:szCs w:val="24"/>
        </w:rPr>
        <w:t>основании</w:t>
      </w:r>
      <w:r>
        <w:rPr>
          <w:rFonts w:ascii="GHEA Grapalat" w:hAnsi="GHEA Grapalat"/>
          <w:sz w:val="24"/>
          <w:szCs w:val="24"/>
        </w:rPr>
        <w:t>.</w:t>
      </w:r>
      <w:r w:rsidRPr="002F249D">
        <w:rPr>
          <w:rFonts w:ascii="GHEA Grapalat" w:hAnsi="GHEA Grapalat"/>
          <w:sz w:val="24"/>
          <w:szCs w:val="24"/>
        </w:rPr>
        <w:t>При</w:t>
      </w:r>
      <w:proofErr w:type="spellEnd"/>
      <w:r w:rsidRPr="002F249D">
        <w:rPr>
          <w:rFonts w:ascii="GHEA Grapalat" w:hAnsi="GHEA Grapalat"/>
          <w:sz w:val="24"/>
          <w:szCs w:val="24"/>
        </w:rPr>
        <w:t xml:space="preserve">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w:t>
      </w:r>
      <w:proofErr w:type="spellStart"/>
      <w:r w:rsidRPr="002F249D">
        <w:rPr>
          <w:rFonts w:ascii="GHEA Grapalat" w:hAnsi="GHEA Grapalat"/>
          <w:sz w:val="24"/>
          <w:szCs w:val="24"/>
        </w:rPr>
        <w:t>соглашения</w:t>
      </w:r>
      <w:r>
        <w:rPr>
          <w:rFonts w:ascii="GHEA Grapalat" w:hAnsi="GHEA Grapalat"/>
          <w:sz w:val="24"/>
          <w:szCs w:val="24"/>
        </w:rPr>
        <w:t>.</w:t>
      </w:r>
      <w:r w:rsidRPr="002F249D">
        <w:rPr>
          <w:rFonts w:ascii="GHEA Grapalat" w:hAnsi="GHEA Grapalat"/>
          <w:sz w:val="24"/>
          <w:szCs w:val="24"/>
        </w:rPr>
        <w:t>Договор</w:t>
      </w:r>
      <w:proofErr w:type="spellEnd"/>
      <w:r w:rsidRPr="002F249D">
        <w:rPr>
          <w:rFonts w:ascii="GHEA Grapalat" w:hAnsi="GHEA Grapalat"/>
          <w:sz w:val="24"/>
          <w:szCs w:val="24"/>
        </w:rPr>
        <w:t xml:space="preserve">,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w:t>
      </w:r>
      <w:proofErr w:type="spellStart"/>
      <w:r w:rsidRPr="002F249D">
        <w:rPr>
          <w:rFonts w:ascii="GHEA Grapalat" w:hAnsi="GHEA Grapalat"/>
          <w:sz w:val="24"/>
          <w:szCs w:val="24"/>
        </w:rPr>
        <w:t>заключением</w:t>
      </w:r>
      <w:r>
        <w:rPr>
          <w:rFonts w:ascii="GHEA Grapalat" w:hAnsi="GHEA Grapalat"/>
          <w:sz w:val="24"/>
          <w:szCs w:val="24"/>
        </w:rPr>
        <w:t>.</w:t>
      </w:r>
      <w:r w:rsidRPr="00D97055">
        <w:rPr>
          <w:rFonts w:ascii="GHEA Grapalat" w:hAnsi="GHEA Grapalat"/>
          <w:sz w:val="24"/>
          <w:szCs w:val="24"/>
        </w:rPr>
        <w:t>Требования</w:t>
      </w:r>
      <w:proofErr w:type="spellEnd"/>
      <w:r w:rsidRPr="00D97055">
        <w:rPr>
          <w:rFonts w:ascii="GHEA Grapalat" w:hAnsi="GHEA Grapalat"/>
          <w:sz w:val="24"/>
          <w:szCs w:val="24"/>
        </w:rPr>
        <w:t xml:space="preserve">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A224227" w14:textId="77777777"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14:paraId="5F509454" w14:textId="77777777"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522932">
        <w:rPr>
          <w:rFonts w:ascii="GHEA Grapalat" w:hAnsi="GHEA Grapalat"/>
          <w:sz w:val="24"/>
          <w:szCs w:val="24"/>
        </w:rPr>
        <w:t>участника,.</w:t>
      </w:r>
      <w:proofErr w:type="gramEnd"/>
      <w:r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14:paraId="31574344" w14:textId="77777777"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 xml:space="preserve">заявок, в заявке участника фиксируются несоответствия требованиям </w:t>
      </w:r>
      <w:proofErr w:type="spellStart"/>
      <w:proofErr w:type="gramStart"/>
      <w:r w:rsidRPr="00D67FDE">
        <w:rPr>
          <w:rFonts w:ascii="GHEA Grapalat" w:hAnsi="GHEA Grapalat"/>
          <w:sz w:val="24"/>
          <w:szCs w:val="24"/>
        </w:rPr>
        <w:t>приглашения,</w:t>
      </w:r>
      <w:r w:rsidR="00595177" w:rsidRPr="00D67FDE">
        <w:rPr>
          <w:rFonts w:ascii="GHEA Grapalat" w:hAnsi="GHEA Grapalat"/>
          <w:sz w:val="24"/>
          <w:szCs w:val="24"/>
        </w:rPr>
        <w:t>то</w:t>
      </w:r>
      <w:proofErr w:type="spellEnd"/>
      <w:proofErr w:type="gramEnd"/>
      <w:r w:rsidRPr="00D67FDE">
        <w:rPr>
          <w:rFonts w:ascii="GHEA Grapalat" w:hAnsi="GHEA Grapalat"/>
          <w:sz w:val="24"/>
          <w:szCs w:val="24"/>
        </w:rPr>
        <w:t xml:space="preserve"> секретарь комиссии в тот же </w:t>
      </w:r>
      <w:proofErr w:type="spellStart"/>
      <w:r w:rsidRPr="00D67FDE">
        <w:rPr>
          <w:rFonts w:ascii="GHEA Grapalat" w:hAnsi="GHEA Grapalat"/>
          <w:sz w:val="24"/>
          <w:szCs w:val="24"/>
        </w:rPr>
        <w:t>день</w:t>
      </w:r>
      <w:r w:rsidR="00595177" w:rsidRPr="00FB3103">
        <w:rPr>
          <w:rFonts w:ascii="GHEA Grapalat" w:hAnsi="GHEA Grapalat"/>
          <w:sz w:val="24"/>
          <w:szCs w:val="24"/>
        </w:rPr>
        <w:t>в</w:t>
      </w:r>
      <w:proofErr w:type="spellEnd"/>
      <w:r w:rsidR="00595177" w:rsidRPr="00FB3103">
        <w:rPr>
          <w:rFonts w:ascii="GHEA Grapalat" w:hAnsi="GHEA Grapalat"/>
          <w:sz w:val="24"/>
          <w:szCs w:val="24"/>
        </w:rPr>
        <w:t xml:space="preserve"> электронной форме</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BBC5EFE"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0495279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91BB1BA" w14:textId="77777777"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w:t>
      </w:r>
      <w:r w:rsidR="0005196C" w:rsidRPr="00CE18BF">
        <w:rPr>
          <w:rFonts w:ascii="GHEA Grapalat" w:hAnsi="GHEA Grapalat"/>
          <w:sz w:val="24"/>
          <w:szCs w:val="24"/>
        </w:rPr>
        <w:lastRenderedPageBreak/>
        <w:t>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67E146B"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w:t>
      </w:r>
      <w:proofErr w:type="spellStart"/>
      <w:proofErr w:type="gramStart"/>
      <w:r w:rsidRPr="009044F1">
        <w:rPr>
          <w:rFonts w:ascii="GHEA Grapalat" w:hAnsi="GHEA Grapalat"/>
          <w:sz w:val="24"/>
          <w:szCs w:val="24"/>
        </w:rPr>
        <w:t>закупках.</w:t>
      </w:r>
      <w:r w:rsidR="00895E05" w:rsidRPr="00895E05">
        <w:rPr>
          <w:rFonts w:ascii="GHEA Grapalat" w:hAnsi="GHEA Grapalat"/>
          <w:sz w:val="24"/>
          <w:szCs w:val="24"/>
        </w:rPr>
        <w:t>При</w:t>
      </w:r>
      <w:proofErr w:type="spellEnd"/>
      <w:proofErr w:type="gramEnd"/>
      <w:r w:rsidR="00895E05" w:rsidRPr="00895E05">
        <w:rPr>
          <w:rFonts w:ascii="GHEA Grapalat" w:hAnsi="GHEA Grapalat"/>
          <w:sz w:val="24"/>
          <w:szCs w:val="24"/>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DE243A3"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C4973DF"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spellStart"/>
      <w:r w:rsidRPr="009044F1">
        <w:rPr>
          <w:rFonts w:ascii="GHEA Grapalat" w:hAnsi="GHEA Grapalat"/>
          <w:sz w:val="24"/>
          <w:szCs w:val="24"/>
        </w:rPr>
        <w:t>заявок</w:t>
      </w:r>
      <w:r w:rsidR="001E4A24" w:rsidRPr="001E4A24">
        <w:rPr>
          <w:rFonts w:ascii="GHEA Grapalat" w:hAnsi="GHEA Grapalat"/>
          <w:sz w:val="24"/>
          <w:szCs w:val="24"/>
        </w:rPr>
        <w:t>и</w:t>
      </w:r>
      <w:proofErr w:type="spell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электронной </w:t>
      </w:r>
      <w:proofErr w:type="spellStart"/>
      <w:proofErr w:type="gramStart"/>
      <w:r w:rsidR="001E4A24">
        <w:rPr>
          <w:rFonts w:ascii="GHEA Grapalat" w:hAnsi="GHEA Grapalat"/>
          <w:sz w:val="24"/>
          <w:szCs w:val="24"/>
        </w:rPr>
        <w:t>почты.</w:t>
      </w:r>
      <w:r w:rsidR="001E4A24" w:rsidRPr="001E4A24">
        <w:rPr>
          <w:rFonts w:ascii="GHEA Grapalat" w:hAnsi="GHEA Grapalat"/>
          <w:sz w:val="24"/>
          <w:szCs w:val="24"/>
        </w:rPr>
        <w:t>Если</w:t>
      </w:r>
      <w:proofErr w:type="spellEnd"/>
      <w:proofErr w:type="gramEnd"/>
      <w:r w:rsidR="001E4A24" w:rsidRPr="001E4A24">
        <w:rPr>
          <w:rFonts w:ascii="GHEA Grapalat" w:hAnsi="GHEA Grapalat"/>
          <w:sz w:val="24"/>
          <w:szCs w:val="24"/>
        </w:rPr>
        <w:t xml:space="preserve">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8EEF991"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2E91B6C" w14:textId="77777777"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w:t>
      </w:r>
      <w:proofErr w:type="spellStart"/>
      <w:r w:rsidR="00875295" w:rsidRPr="00110330">
        <w:rPr>
          <w:rFonts w:ascii="GHEA Grapalat" w:hAnsi="GHEA Grapalat"/>
        </w:rPr>
        <w:t>закупок</w:t>
      </w:r>
      <w:r w:rsidR="004A3453" w:rsidRPr="00BE1110">
        <w:rPr>
          <w:rFonts w:ascii="GHEA Grapalat" w:hAnsi="GHEA Grapalat"/>
        </w:rPr>
        <w:t>.Мотивированное</w:t>
      </w:r>
      <w:proofErr w:type="spellEnd"/>
      <w:r w:rsidR="004A3453" w:rsidRPr="00BE1110">
        <w:rPr>
          <w:rFonts w:ascii="GHEA Grapalat" w:hAnsi="GHEA Grapalat"/>
        </w:rPr>
        <w:t xml:space="preserve"> решение руководителя заказчика уполномоченный орган публикует в </w:t>
      </w:r>
      <w:proofErr w:type="spellStart"/>
      <w:r w:rsidR="004A3453" w:rsidRPr="00BE1110">
        <w:rPr>
          <w:rFonts w:ascii="GHEA Grapalat" w:hAnsi="GHEA Grapalat"/>
        </w:rPr>
        <w:t>бюллетене.</w:t>
      </w:r>
      <w:r w:rsidR="00875295" w:rsidRPr="00110330">
        <w:rPr>
          <w:rFonts w:ascii="GHEA Grapalat" w:hAnsi="GHEA Grapalat"/>
        </w:rPr>
        <w:t>При</w:t>
      </w:r>
      <w:proofErr w:type="spellEnd"/>
      <w:r w:rsidR="00875295" w:rsidRPr="00110330">
        <w:rPr>
          <w:rFonts w:ascii="GHEA Grapalat" w:hAnsi="GHEA Grapalat"/>
        </w:rPr>
        <w:t xml:space="preserve">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w:t>
      </w:r>
      <w:proofErr w:type="spellStart"/>
      <w:r w:rsidR="00875295" w:rsidRPr="00110330">
        <w:rPr>
          <w:rFonts w:ascii="GHEA Grapalat" w:hAnsi="GHEA Grapalat"/>
        </w:rPr>
        <w:t>делу,если</w:t>
      </w:r>
      <w:proofErr w:type="spellEnd"/>
      <w:r w:rsidR="00875295" w:rsidRPr="00110330">
        <w:rPr>
          <w:rFonts w:ascii="GHEA Grapalat" w:hAnsi="GHEA Grapalat"/>
        </w:rPr>
        <w:t xml:space="preserve"> по результатам судебного разбирательства возможность исполнения решения не исчезла.</w:t>
      </w:r>
    </w:p>
    <w:p w14:paraId="33CDDFB8" w14:textId="77777777" w:rsidR="00875295" w:rsidRPr="00110330" w:rsidRDefault="004A5D87" w:rsidP="00875295">
      <w:pPr>
        <w:widowControl w:val="0"/>
        <w:tabs>
          <w:tab w:val="left" w:pos="1276"/>
        </w:tabs>
        <w:rPr>
          <w:rFonts w:ascii="GHEA Grapalat" w:hAnsi="GHEA Grapalat"/>
        </w:rPr>
      </w:pPr>
      <w:r>
        <w:rPr>
          <w:rFonts w:ascii="GHEA Grapalat" w:hAnsi="GHEA Grapalat"/>
        </w:rPr>
        <w:lastRenderedPageBreak/>
        <w:t>Е</w:t>
      </w:r>
      <w:r w:rsidR="00875295" w:rsidRPr="00110330">
        <w:rPr>
          <w:rFonts w:ascii="GHEA Grapalat" w:hAnsi="GHEA Grapalat"/>
        </w:rPr>
        <w:t>сли:</w:t>
      </w:r>
    </w:p>
    <w:p w14:paraId="7C0C5561" w14:textId="77777777"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0346BA5" w14:textId="77777777" w:rsidR="00875295" w:rsidRDefault="00875295" w:rsidP="00875295">
      <w:pPr>
        <w:pStyle w:val="ListParagraph"/>
        <w:widowControl w:val="0"/>
        <w:numPr>
          <w:ilvl w:val="0"/>
          <w:numId w:val="34"/>
        </w:numPr>
        <w:ind w:left="0" w:firstLine="284"/>
        <w:contextualSpacing/>
        <w:jc w:val="both"/>
        <w:rPr>
          <w:ins w:id="1"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proofErr w:type="spellStart"/>
      <w:r w:rsidR="00F84E6B" w:rsidRPr="00B51C5B">
        <w:rPr>
          <w:rFonts w:ascii="GHEA Grapalat" w:hAnsi="GHEA Grapalat"/>
        </w:rPr>
        <w:t>сорокодневного</w:t>
      </w:r>
      <w:proofErr w:type="spellEnd"/>
      <w:r w:rsidR="00F84E6B" w:rsidRPr="00B51C5B">
        <w:rPr>
          <w:rFonts w:ascii="GHEA Grapalat" w:hAnsi="GHEA Grapalat"/>
        </w:rPr>
        <w:t xml:space="preserve"> </w:t>
      </w:r>
      <w:proofErr w:type="spellStart"/>
      <w:r w:rsidR="00F84E6B" w:rsidRPr="00B51C5B">
        <w:rPr>
          <w:rFonts w:ascii="GHEA Grapalat" w:hAnsi="GHEA Grapalat"/>
        </w:rPr>
        <w:t>срокаустановленного</w:t>
      </w:r>
      <w:proofErr w:type="spellEnd"/>
      <w:r w:rsidR="00F84E6B" w:rsidRPr="00B51C5B">
        <w:rPr>
          <w:rFonts w:ascii="GHEA Grapalat" w:hAnsi="GHEA Grapalat"/>
        </w:rPr>
        <w:t xml:space="preserve">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 xml:space="preserve">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w:t>
      </w:r>
      <w:proofErr w:type="spellStart"/>
      <w:r w:rsidR="002E2964" w:rsidRPr="002F37FB">
        <w:rPr>
          <w:rFonts w:ascii="GHEA Grapalat" w:hAnsi="GHEA Grapalat"/>
        </w:rPr>
        <w:t>делу,</w:t>
      </w:r>
      <w:r w:rsidRPr="00110330">
        <w:rPr>
          <w:rFonts w:ascii="GHEA Grapalat" w:hAnsi="GHEA Grapalat"/>
        </w:rPr>
        <w:t>то</w:t>
      </w:r>
      <w:proofErr w:type="spellEnd"/>
      <w:r w:rsidRPr="00110330">
        <w:rPr>
          <w:rFonts w:ascii="GHEA Grapalat" w:hAnsi="GHEA Grapalat"/>
        </w:rPr>
        <w:t xml:space="preserve"> заказчик письменно уведомляет об этом уполномоченный орган, на основании которого участник не включается в список.</w:t>
      </w:r>
    </w:p>
    <w:p w14:paraId="761240BA" w14:textId="77777777" w:rsidR="00904B1C" w:rsidRPr="00EB2758" w:rsidRDefault="00904B1C" w:rsidP="00330E00">
      <w:pPr>
        <w:widowControl w:val="0"/>
        <w:tabs>
          <w:tab w:val="left" w:pos="1134"/>
        </w:tabs>
        <w:ind w:left="-360"/>
        <w:jc w:val="both"/>
        <w:rPr>
          <w:rFonts w:ascii="GHEA Grapalat" w:hAnsi="GHEA Grapalat" w:cs="Sylfaen"/>
        </w:rPr>
      </w:pPr>
      <w:r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54A0AB8" w14:textId="77777777" w:rsidR="00330E00" w:rsidRPr="00330E00" w:rsidRDefault="00330E00" w:rsidP="00330E00">
      <w:pPr>
        <w:widowControl w:val="0"/>
        <w:tabs>
          <w:tab w:val="left" w:pos="1134"/>
        </w:tabs>
        <w:ind w:left="-360"/>
        <w:jc w:val="both"/>
        <w:rPr>
          <w:rFonts w:ascii="GHEA Grapalat" w:hAnsi="GHEA Grapalat"/>
        </w:rPr>
      </w:pPr>
    </w:p>
    <w:p w14:paraId="748A1353"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014593A"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7AFEC7F"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310A9AB" w14:textId="77777777"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149BD52" w14:textId="77777777"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4F0AF1C"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spellStart"/>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ым</w:t>
      </w:r>
      <w:proofErr w:type="spellEnd"/>
      <w:r w:rsidR="005F2F3B">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признается участник занявший следующее </w:t>
      </w:r>
      <w:proofErr w:type="spellStart"/>
      <w:r w:rsidR="005F2F3B">
        <w:rPr>
          <w:rFonts w:ascii="GHEA Grapalat" w:hAnsi="GHEA Grapalat"/>
        </w:rPr>
        <w:t>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proofErr w:type="spellEnd"/>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14:paraId="207A811E"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B826DD"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1B7A100"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CA83B60"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CFAC72E"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proofErr w:type="gramStart"/>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w:t>
      </w:r>
      <w:proofErr w:type="gramEnd"/>
      <w:r w:rsidRPr="009044F1">
        <w:rPr>
          <w:rFonts w:ascii="GHEA Grapalat" w:hAnsi="GHEA Grapalat"/>
          <w:sz w:val="24"/>
          <w:szCs w:val="24"/>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BB7DDCC" w14:textId="77777777"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7B10C0">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27C4836C"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38F2956F"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xml:space="preserve">- применим также в том случае, когда заявку подал только один участник и она </w:t>
      </w:r>
      <w:proofErr w:type="spellStart"/>
      <w:r w:rsidRPr="00A835E3">
        <w:rPr>
          <w:rFonts w:ascii="GHEA Grapalat" w:hAnsi="GHEA Grapalat"/>
          <w:sz w:val="24"/>
          <w:szCs w:val="24"/>
        </w:rPr>
        <w:t>былаотклонена</w:t>
      </w:r>
      <w:proofErr w:type="spellEnd"/>
      <w:r w:rsidRPr="00A835E3">
        <w:rPr>
          <w:rFonts w:ascii="GHEA Grapalat" w:hAnsi="GHEA Grapalat"/>
          <w:sz w:val="24"/>
          <w:szCs w:val="24"/>
        </w:rPr>
        <w:t>. В случае применения настоящего пункта срок ожидания устанавливается объявлением о несостоявшейся процедуре закупки.</w:t>
      </w:r>
    </w:p>
    <w:p w14:paraId="4D5B9CF0"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EA08651"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14:paraId="7F4DB72D"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63792CCF"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AB8FDF5"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Pr="009044F1">
        <w:rPr>
          <w:rFonts w:ascii="GHEA Grapalat" w:hAnsi="GHEA Grapalat"/>
        </w:rPr>
        <w:t>части 1 настоящего Приглашения.</w:t>
      </w:r>
    </w:p>
    <w:p w14:paraId="65F36409"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4551AAC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 xml:space="preserve">срок, предусмотренный пунктом 10.1 настоящего </w:t>
      </w:r>
      <w:proofErr w:type="spellStart"/>
      <w:r w:rsidR="00A65116" w:rsidRPr="00C61190">
        <w:rPr>
          <w:rFonts w:ascii="GHEA Grapalat" w:hAnsi="GHEA Grapalat"/>
        </w:rPr>
        <w:t>приглашения</w:t>
      </w:r>
      <w:r w:rsidR="00A65116">
        <w:rPr>
          <w:rFonts w:ascii="GHEA Grapalat" w:hAnsi="GHEA Grapalat"/>
        </w:rPr>
        <w:t>,</w:t>
      </w:r>
      <w:r w:rsidR="00A65116" w:rsidRPr="00C61190">
        <w:rPr>
          <w:rFonts w:ascii="GHEA Grapalat" w:hAnsi="GHEA Grapalat"/>
        </w:rPr>
        <w:t>а</w:t>
      </w:r>
      <w:proofErr w:type="spellEnd"/>
      <w:r w:rsidR="00A65116" w:rsidRPr="00C61190">
        <w:rPr>
          <w:rFonts w:ascii="GHEA Grapalat" w:hAnsi="GHEA Grapalat"/>
        </w:rPr>
        <w:t xml:space="preserve">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 xml:space="preserve">в течение 10 </w:t>
      </w:r>
      <w:proofErr w:type="spellStart"/>
      <w:r w:rsidR="00A65116" w:rsidRPr="00DF59E9">
        <w:rPr>
          <w:rFonts w:ascii="GHEA Grapalat" w:hAnsi="GHEA Grapalat"/>
        </w:rPr>
        <w:t>рабочихдней</w:t>
      </w:r>
      <w:proofErr w:type="spellEnd"/>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 xml:space="preserve">квалификации и </w:t>
      </w:r>
      <w:proofErr w:type="spellStart"/>
      <w:r w:rsidR="00A65116" w:rsidRPr="00DF59E9">
        <w:rPr>
          <w:rFonts w:ascii="GHEA Grapalat" w:hAnsi="GHEA Grapalat"/>
        </w:rPr>
        <w:t>договора</w:t>
      </w:r>
      <w:r w:rsidR="00A65116">
        <w:rPr>
          <w:rFonts w:ascii="GHEA Grapalat" w:hAnsi="GHEA Grapalat"/>
        </w:rPr>
        <w:t>,</w:t>
      </w:r>
      <w:r w:rsidR="00A65116" w:rsidRPr="00106011">
        <w:rPr>
          <w:rFonts w:ascii="GHEA Grapalat" w:hAnsi="GHEA Grapalat"/>
        </w:rPr>
        <w:t>а</w:t>
      </w:r>
      <w:proofErr w:type="spellEnd"/>
      <w:r w:rsidR="00A65116" w:rsidRPr="00106011">
        <w:rPr>
          <w:rFonts w:ascii="GHEA Grapalat" w:hAnsi="GHEA Grapalat"/>
        </w:rPr>
        <w:t xml:space="preserve">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w:t>
      </w:r>
      <w:proofErr w:type="spellStart"/>
      <w:r w:rsidR="00A65116" w:rsidRPr="00106011">
        <w:rPr>
          <w:rFonts w:ascii="GHEA Grapalat" w:hAnsi="GHEA Grapalat"/>
        </w:rPr>
        <w:t>услови</w:t>
      </w:r>
      <w:r w:rsidR="00A65116">
        <w:rPr>
          <w:rFonts w:ascii="GHEA Grapalat" w:hAnsi="GHEA Grapalat"/>
        </w:rPr>
        <w:t>яото</w:t>
      </w:r>
      <w:r w:rsidR="00A65116" w:rsidRPr="00106011">
        <w:rPr>
          <w:rFonts w:ascii="GHEA Grapalat" w:hAnsi="GHEA Grapalat"/>
        </w:rPr>
        <w:t>бранным</w:t>
      </w:r>
      <w:proofErr w:type="spellEnd"/>
      <w:r w:rsidR="00A65116" w:rsidRPr="00106011">
        <w:rPr>
          <w:rFonts w:ascii="GHEA Grapalat" w:hAnsi="GHEA Grapalat"/>
        </w:rPr>
        <w:t xml:space="preserve"> участником</w:t>
      </w:r>
      <w:r w:rsidR="00A65116">
        <w:rPr>
          <w:rFonts w:ascii="GHEA Grapalat" w:hAnsi="GHEA Grapalat"/>
        </w:rPr>
        <w:t xml:space="preserve"> не представляется также обеспечение </w:t>
      </w:r>
      <w:proofErr w:type="spellStart"/>
      <w:r w:rsidR="00A65116">
        <w:rPr>
          <w:rFonts w:ascii="GHEA Grapalat" w:hAnsi="GHEA Grapalat"/>
        </w:rPr>
        <w:t>предоплаты,</w:t>
      </w:r>
      <w:r w:rsidR="00A65116" w:rsidRPr="00681C1F">
        <w:rPr>
          <w:rFonts w:ascii="GHEA Grapalat" w:hAnsi="GHEA Grapalat"/>
          <w:color w:val="000000" w:themeColor="text1"/>
        </w:rPr>
        <w:t>то</w:t>
      </w:r>
      <w:proofErr w:type="spellEnd"/>
      <w:r w:rsidR="00A65116" w:rsidRPr="00681C1F">
        <w:rPr>
          <w:rFonts w:ascii="GHEA Grapalat" w:hAnsi="GHEA Grapalat"/>
          <w:color w:val="000000" w:themeColor="text1"/>
        </w:rPr>
        <w:t xml:space="preserve"> он лишается права подписания договора. </w:t>
      </w:r>
    </w:p>
    <w:p w14:paraId="69115148"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proofErr w:type="gramStart"/>
      <w:r w:rsidRPr="009044F1">
        <w:rPr>
          <w:rFonts w:ascii="GHEA Grapalat" w:hAnsi="GHEA Grapalat"/>
        </w:rPr>
        <w:t>заказчика.Проект</w:t>
      </w:r>
      <w:proofErr w:type="spellEnd"/>
      <w:proofErr w:type="gramEnd"/>
      <w:r w:rsidRPr="009044F1">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86831D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p>
    <w:p w14:paraId="304BDFAA"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14:paraId="69D05432"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 xml:space="preserve">На основании требования о предоставлении </w:t>
      </w:r>
      <w:proofErr w:type="spellStart"/>
      <w:r w:rsidR="00813D84" w:rsidRPr="00681C1F">
        <w:rPr>
          <w:rFonts w:ascii="GHEA Grapalat" w:hAnsi="GHEA Grapalat"/>
          <w:color w:val="000000" w:themeColor="text1"/>
        </w:rPr>
        <w:t>обеспеченийквалификации</w:t>
      </w:r>
      <w:proofErr w:type="spellEnd"/>
      <w:r w:rsidR="00813D84" w:rsidRPr="00681C1F">
        <w:rPr>
          <w:rFonts w:ascii="GHEA Grapalat" w:hAnsi="GHEA Grapalat"/>
          <w:color w:val="000000" w:themeColor="text1"/>
        </w:rPr>
        <w:t xml:space="preserve">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proofErr w:type="spellStart"/>
      <w:r w:rsidR="00A21601">
        <w:rPr>
          <w:rFonts w:ascii="GHEA Grapalat" w:hAnsi="GHEA Grapalat"/>
          <w:color w:val="000000" w:themeColor="text1"/>
        </w:rPr>
        <w:t>после</w:t>
      </w:r>
      <w:r w:rsidR="00813D84" w:rsidRPr="00681C1F">
        <w:rPr>
          <w:rFonts w:ascii="GHEA Grapalat" w:hAnsi="GHEA Grapalat"/>
          <w:color w:val="000000" w:themeColor="text1"/>
        </w:rPr>
        <w:t>дня</w:t>
      </w:r>
      <w:proofErr w:type="spellEnd"/>
      <w:r w:rsidR="00813D84" w:rsidRPr="00681C1F">
        <w:rPr>
          <w:rFonts w:ascii="GHEA Grapalat" w:hAnsi="GHEA Grapalat"/>
          <w:color w:val="000000" w:themeColor="text1"/>
        </w:rPr>
        <w:t xml:space="preserve"> его получения, обязан представить обеспечения квалификации и </w:t>
      </w:r>
      <w:proofErr w:type="spellStart"/>
      <w:r w:rsidR="00813D84" w:rsidRPr="00681C1F">
        <w:rPr>
          <w:rFonts w:ascii="GHEA Grapalat" w:hAnsi="GHEA Grapalat"/>
          <w:color w:val="000000" w:themeColor="text1"/>
        </w:rPr>
        <w:t>договора.</w:t>
      </w:r>
      <w:r w:rsidR="00813D84" w:rsidRPr="00F818E0">
        <w:rPr>
          <w:rFonts w:ascii="GHEA Grapalat" w:hAnsi="GHEA Grapalat"/>
        </w:rPr>
        <w:t>Если</w:t>
      </w:r>
      <w:proofErr w:type="spellEnd"/>
      <w:r w:rsidR="00813D84" w:rsidRPr="00F818E0">
        <w:rPr>
          <w:rFonts w:ascii="GHEA Grapalat" w:hAnsi="GHEA Grapalat"/>
        </w:rPr>
        <w:t xml:space="preserve">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proofErr w:type="spellStart"/>
      <w:r w:rsidR="00813D84" w:rsidRPr="00681C1F">
        <w:rPr>
          <w:rFonts w:ascii="GHEA Grapalat" w:hAnsi="GHEA Grapalat"/>
          <w:color w:val="000000" w:themeColor="text1"/>
        </w:rPr>
        <w:t>квалификациии</w:t>
      </w:r>
      <w:proofErr w:type="spellEnd"/>
      <w:r w:rsidR="00813D84" w:rsidRPr="00681C1F">
        <w:rPr>
          <w:rFonts w:ascii="GHEA Grapalat" w:hAnsi="GHEA Grapalat"/>
          <w:color w:val="000000" w:themeColor="text1"/>
        </w:rPr>
        <w:t xml:space="preserve">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14:paraId="783B0164" w14:textId="77777777"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w:t>
      </w:r>
      <w:proofErr w:type="gramStart"/>
      <w:r w:rsidR="00FC01CE" w:rsidRPr="00123A23">
        <w:rPr>
          <w:rFonts w:ascii="GHEA Grapalat" w:hAnsi="GHEA Grapalat"/>
        </w:rPr>
        <w:t>закупки работ</w:t>
      </w:r>
      <w:proofErr w:type="gramEnd"/>
      <w:r w:rsidR="00FC01CE" w:rsidRPr="00123A23">
        <w:rPr>
          <w:rFonts w:ascii="GHEA Grapalat" w:hAnsi="GHEA Grapalat"/>
        </w:rPr>
        <w:t xml:space="preserve">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w:t>
      </w:r>
      <w:r w:rsidR="00FC01CE" w:rsidRPr="002C42AD">
        <w:rPr>
          <w:rFonts w:ascii="GHEA Grapalat" w:hAnsi="GHEA Grapalat"/>
        </w:rPr>
        <w:lastRenderedPageBreak/>
        <w:t xml:space="preserve">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w:t>
      </w:r>
      <w:proofErr w:type="gramStart"/>
      <w:r w:rsidR="00FC01CE" w:rsidRPr="002C42AD">
        <w:rPr>
          <w:rFonts w:ascii="GHEA Grapalat" w:hAnsi="GHEA Grapalat"/>
        </w:rPr>
        <w:t>договора</w:t>
      </w:r>
      <w:r w:rsidR="00FC01CE">
        <w:rPr>
          <w:rFonts w:ascii="GHEA Grapalat" w:hAnsi="GHEA Grapalat"/>
          <w:lang w:val="hy-AM"/>
        </w:rPr>
        <w:t>.</w:t>
      </w:r>
      <w:r w:rsidR="008A3CE7" w:rsidRPr="003B6812">
        <w:rPr>
          <w:rFonts w:ascii="GHEA Grapalat" w:hAnsi="GHEA Grapalat"/>
        </w:rPr>
        <w:t>Обеспечение</w:t>
      </w:r>
      <w:proofErr w:type="gramEnd"/>
      <w:r w:rsidR="008A3CE7" w:rsidRPr="003B6812">
        <w:rPr>
          <w:rFonts w:ascii="GHEA Grapalat" w:hAnsi="GHEA Grapalat"/>
        </w:rPr>
        <w:t xml:space="preserve"> квалификации представляется в виде соглашения о неустойке (приложение 4.2) или наличных денег. </w:t>
      </w:r>
    </w:p>
    <w:p w14:paraId="0AB14381" w14:textId="77777777"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xml:space="preserve">, </w:t>
      </w:r>
      <w:proofErr w:type="spellStart"/>
      <w:r w:rsidR="00477F1C" w:rsidRPr="00E62C19">
        <w:rPr>
          <w:rFonts w:ascii="GHEA Grapalat" w:hAnsi="GHEA Grapalat" w:cs="Sylfaen"/>
        </w:rPr>
        <w:t>то</w:t>
      </w:r>
      <w:r w:rsidR="003642DD" w:rsidRPr="00E62C19">
        <w:rPr>
          <w:rFonts w:ascii="GHEA Grapalat" w:hAnsi="GHEA Grapalat" w:cs="Sylfaen"/>
        </w:rPr>
        <w:t>он</w:t>
      </w:r>
      <w:proofErr w:type="spellEnd"/>
      <w:r w:rsidR="003642DD" w:rsidRPr="00E62C19">
        <w:rPr>
          <w:rFonts w:ascii="GHEA Grapalat" w:hAnsi="GHEA Grapalat" w:cs="Sylfaen"/>
        </w:rPr>
        <w:t xml:space="preserve">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D776E2D" w14:textId="77777777"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9CA84AB" w14:textId="77777777"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14:paraId="69508988" w14:textId="77777777" w:rsidR="00FF145F" w:rsidRPr="0001217D" w:rsidRDefault="00FF145F" w:rsidP="00FF145F">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 xml:space="preserve">о </w:t>
      </w:r>
      <w:proofErr w:type="spellStart"/>
      <w:r>
        <w:rPr>
          <w:rFonts w:ascii="GHEA Grapalat" w:hAnsi="GHEA Grapalat" w:cs="Sylfaen"/>
        </w:rPr>
        <w:t>закупкеработ</w:t>
      </w:r>
      <w:proofErr w:type="spellEnd"/>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51B91885" w14:textId="77777777" w:rsidR="00FF145F" w:rsidRDefault="00FF145F" w:rsidP="00D2548C">
      <w:pPr>
        <w:widowControl w:val="0"/>
        <w:tabs>
          <w:tab w:val="left" w:pos="1276"/>
        </w:tabs>
        <w:spacing w:after="160"/>
        <w:ind w:firstLine="567"/>
        <w:jc w:val="both"/>
        <w:rPr>
          <w:rFonts w:ascii="GHEA Grapalat" w:hAnsi="GHEA Grapalat"/>
        </w:rPr>
      </w:pPr>
    </w:p>
    <w:p w14:paraId="44EE98A8"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106345EB"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p>
    <w:p w14:paraId="4B7DF687" w14:textId="77777777"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w:t>
      </w:r>
      <w:proofErr w:type="spellStart"/>
      <w:r w:rsidR="005F3820" w:rsidRPr="0032634E">
        <w:rPr>
          <w:rFonts w:ascii="GHEA Grapalat" w:hAnsi="GHEA Grapalat" w:cs="Sylfaen"/>
        </w:rPr>
        <w:t>лотов</w:t>
      </w:r>
      <w:r w:rsidR="005F3820" w:rsidRPr="000B15AE">
        <w:rPr>
          <w:rFonts w:ascii="GHEA Grapalat" w:hAnsi="GHEA Grapalat"/>
          <w:color w:val="000000" w:themeColor="text1"/>
        </w:rPr>
        <w:t>с</w:t>
      </w:r>
      <w:proofErr w:type="spellEnd"/>
      <w:r w:rsidR="005F3820" w:rsidRPr="000B15AE">
        <w:rPr>
          <w:rFonts w:ascii="GHEA Grapalat" w:hAnsi="GHEA Grapalat"/>
          <w:color w:val="000000" w:themeColor="text1"/>
        </w:rPr>
        <w:t xml:space="preserve"> учетом требований 9-ого подпункта 32-ого пункта Порядка</w:t>
      </w:r>
      <w:r w:rsidR="005F3820">
        <w:rPr>
          <w:rFonts w:ascii="GHEA Grapalat" w:hAnsi="GHEA Grapalat"/>
          <w:color w:val="000000" w:themeColor="text1"/>
        </w:rPr>
        <w:t>.</w:t>
      </w:r>
    </w:p>
    <w:p w14:paraId="3A676EB0" w14:textId="7777777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w:t>
      </w:r>
      <w:r w:rsidRPr="009044F1">
        <w:rPr>
          <w:rFonts w:ascii="GHEA Grapalat" w:hAnsi="GHEA Grapalat"/>
        </w:rPr>
        <w:lastRenderedPageBreak/>
        <w:t xml:space="preserve">подлежит возврату представившему его участнику в течение </w:t>
      </w:r>
      <w:proofErr w:type="spellStart"/>
      <w:r w:rsidR="00594C31">
        <w:rPr>
          <w:rFonts w:ascii="GHEA Grapalat" w:hAnsi="GHEA Grapalat"/>
        </w:rPr>
        <w:t>пяти</w:t>
      </w:r>
      <w:r w:rsidRPr="009044F1">
        <w:rPr>
          <w:rFonts w:ascii="GHEA Grapalat" w:hAnsi="GHEA Grapalat"/>
        </w:rPr>
        <w:t>рабочих</w:t>
      </w:r>
      <w:proofErr w:type="spellEnd"/>
      <w:r w:rsidRPr="009044F1">
        <w:rPr>
          <w:rFonts w:ascii="GHEA Grapalat" w:hAnsi="GHEA Grapalat"/>
        </w:rPr>
        <w:t xml:space="preserve">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D0E2104"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2157072" w14:textId="77777777"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xml:space="preserve">. Если на момент возникновения правомочия по заключению </w:t>
      </w:r>
      <w:proofErr w:type="spellStart"/>
      <w:r w:rsidR="006D7219" w:rsidRPr="00E43087">
        <w:rPr>
          <w:rFonts w:ascii="GHEA Grapalat" w:hAnsi="GHEA Grapalat"/>
        </w:rPr>
        <w:t>договора</w:t>
      </w:r>
      <w:r w:rsidR="00D32092" w:rsidRPr="00E43087">
        <w:rPr>
          <w:rFonts w:ascii="GHEA Grapalat" w:hAnsi="GHEA Grapalat" w:cs="Sylfaen"/>
        </w:rPr>
        <w:t>предусмотренные</w:t>
      </w:r>
      <w:proofErr w:type="spellEnd"/>
      <w:r w:rsidR="00D32092" w:rsidRPr="00E43087">
        <w:rPr>
          <w:rFonts w:ascii="GHEA Grapalat" w:hAnsi="GHEA Grapalat" w:cs="Sylfaen"/>
        </w:rPr>
        <w:t xml:space="preserve">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14:paraId="5B877EA8"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w:t>
      </w:r>
      <w:proofErr w:type="gramStart"/>
      <w:r w:rsidRPr="009044F1">
        <w:rPr>
          <w:rFonts w:ascii="GHEA Grapalat" w:hAnsi="GHEA Grapalat"/>
        </w:rPr>
        <w:t>гарантии</w:t>
      </w:r>
      <w:r w:rsidR="00C8509E" w:rsidRPr="00CB4F11">
        <w:rPr>
          <w:rFonts w:ascii="GHEA Grapalat" w:hAnsi="GHEA Grapalat"/>
        </w:rPr>
        <w:t>(</w:t>
      </w:r>
      <w:proofErr w:type="gramEnd"/>
      <w:r w:rsidR="00C8509E" w:rsidRPr="00CB4F11">
        <w:rPr>
          <w:rFonts w:ascii="GHEA Grapalat" w:hAnsi="GHEA Grapalat"/>
        </w:rPr>
        <w:t>Приложение 5.2)</w:t>
      </w:r>
      <w:r w:rsidRPr="009044F1">
        <w:rPr>
          <w:rFonts w:ascii="GHEA Grapalat" w:hAnsi="GHEA Grapalat"/>
        </w:rPr>
        <w:t>.</w:t>
      </w:r>
    </w:p>
    <w:p w14:paraId="7812EA8A"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proofErr w:type="gramStart"/>
      <w:r w:rsidR="00401B30">
        <w:rPr>
          <w:rFonts w:ascii="GHEA Grapalat" w:hAnsi="GHEA Grapalat"/>
        </w:rPr>
        <w:t>6</w:t>
      </w:r>
      <w:r w:rsidR="003E194D" w:rsidRPr="003E194D">
        <w:rPr>
          <w:rFonts w:ascii="GHEA Grapalat" w:hAnsi="GHEA Grapalat"/>
        </w:rPr>
        <w:t>.</w:t>
      </w:r>
      <w:r w:rsidRPr="009044F1">
        <w:rPr>
          <w:rFonts w:ascii="GHEA Grapalat" w:hAnsi="GHEA Grapalat"/>
        </w:rPr>
        <w:t>Если</w:t>
      </w:r>
      <w:proofErr w:type="gramEnd"/>
      <w:r w:rsidRPr="009044F1">
        <w:rPr>
          <w:rFonts w:ascii="GHEA Grapalat" w:hAnsi="GHEA Grapalat"/>
        </w:rPr>
        <w:t xml:space="preserve"> в рамках процедуры закупки, организованной по </w:t>
      </w:r>
      <w:proofErr w:type="spellStart"/>
      <w:r w:rsidRPr="009044F1">
        <w:rPr>
          <w:rFonts w:ascii="GHEA Grapalat" w:hAnsi="GHEA Grapalat"/>
        </w:rPr>
        <w:t>лотам</w:t>
      </w:r>
      <w:r w:rsidR="00125AA6" w:rsidRPr="009044F1">
        <w:rPr>
          <w:rFonts w:ascii="GHEA Grapalat" w:hAnsi="GHEA Grapalat"/>
        </w:rPr>
        <w:t>заключенный</w:t>
      </w:r>
      <w:proofErr w:type="spellEnd"/>
      <w:r w:rsidR="00125AA6" w:rsidRPr="009044F1">
        <w:rPr>
          <w:rFonts w:ascii="GHEA Grapalat" w:hAnsi="GHEA Grapalat"/>
        </w:rPr>
        <w:t xml:space="preserve">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08BCA579" w14:textId="77777777"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 xml:space="preserve">представляет требование о выплате обеспечения </w:t>
      </w:r>
      <w:proofErr w:type="gramStart"/>
      <w:r w:rsidRPr="0012082E">
        <w:rPr>
          <w:rFonts w:ascii="GHEA Grapalat" w:hAnsi="GHEA Grapalat"/>
        </w:rPr>
        <w:t>договора  и</w:t>
      </w:r>
      <w:proofErr w:type="gramEnd"/>
      <w:r w:rsidRPr="0012082E">
        <w:rPr>
          <w:rFonts w:ascii="GHEA Grapalat" w:hAnsi="GHEA Grapalat"/>
        </w:rPr>
        <w:t xml:space="preserve"> квалификации банку, а в случае обеспечения, представленного в виде наличных денег</w:t>
      </w:r>
      <w:r w:rsidRPr="0012082E">
        <w:rPr>
          <w:rFonts w:ascii="GHEA Grapalat" w:hAnsi="GHEA Grapalat"/>
          <w:lang w:val="hy-AM"/>
        </w:rPr>
        <w:t>-</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 xml:space="preserve">рабочих дней, следующих за днем возникновения основания для </w:t>
      </w:r>
      <w:proofErr w:type="spellStart"/>
      <w:r w:rsidRPr="0012082E">
        <w:rPr>
          <w:rFonts w:ascii="GHEA Grapalat" w:hAnsi="GHEA Grapalat"/>
        </w:rPr>
        <w:t>вылаты</w:t>
      </w:r>
      <w:proofErr w:type="spellEnd"/>
      <w:r w:rsidRPr="0012082E">
        <w:rPr>
          <w:rFonts w:ascii="GHEA Grapalat" w:hAnsi="GHEA Grapalat"/>
        </w:rPr>
        <w:t xml:space="preserve">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12082E">
        <w:rPr>
          <w:rFonts w:ascii="GHEA Grapalat" w:hAnsi="GHEA Grapalat"/>
        </w:rPr>
        <w:t>письменно</w:t>
      </w:r>
      <w:r w:rsidRPr="0012082E">
        <w:rPr>
          <w:rFonts w:ascii="GHEA Grapalat" w:hAnsi="GHEA Grapalat"/>
        </w:rPr>
        <w:t>в</w:t>
      </w:r>
      <w:proofErr w:type="spellEnd"/>
      <w:r w:rsidRPr="0012082E">
        <w:rPr>
          <w:rFonts w:ascii="GHEA Grapalat" w:hAnsi="GHEA Grapalat"/>
        </w:rPr>
        <w:t xml:space="preserve"> течение двух рабочих дней после получения отказа</w:t>
      </w:r>
      <w:r>
        <w:rPr>
          <w:rFonts w:ascii="GHEA Grapalat" w:hAnsi="GHEA Grapalat"/>
        </w:rPr>
        <w:t>.</w:t>
      </w:r>
    </w:p>
    <w:p w14:paraId="4824D7D1"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Овозвратеобеспечениядоговораи</w:t>
      </w:r>
      <w:r w:rsidRPr="0012082E">
        <w:rPr>
          <w:rFonts w:ascii="GHEA Grapalat" w:hAnsi="GHEA Grapalat"/>
        </w:rPr>
        <w:t>/</w:t>
      </w:r>
      <w:r w:rsidRPr="0012082E">
        <w:rPr>
          <w:rFonts w:ascii="GHEA Grapalat" w:hAnsi="GHEA Grapalat" w:hint="eastAsia"/>
        </w:rPr>
        <w:t>иликвалификациируководительзаказчикавписьменнойформевтечениепятирабочихдней</w:t>
      </w:r>
      <w:r w:rsidRPr="0012082E">
        <w:rPr>
          <w:rFonts w:ascii="GHEA Grapalat" w:hAnsi="GHEA Grapalat"/>
        </w:rPr>
        <w:t xml:space="preserve">, </w:t>
      </w:r>
      <w:proofErr w:type="spellStart"/>
      <w:r w:rsidRPr="0012082E">
        <w:rPr>
          <w:rFonts w:ascii="GHEA Grapalat" w:hAnsi="GHEA Grapalat" w:hint="eastAsia"/>
        </w:rPr>
        <w:t>следующихза</w:t>
      </w:r>
      <w:r w:rsidR="00BF3134" w:rsidRPr="0012082E">
        <w:rPr>
          <w:rFonts w:ascii="GHEA Grapalat" w:hAnsi="GHEA Grapalat"/>
        </w:rPr>
        <w:t>днем</w:t>
      </w:r>
      <w:proofErr w:type="spellEnd"/>
      <w:r w:rsidR="00BF3134" w:rsidRPr="0012082E">
        <w:rPr>
          <w:rFonts w:ascii="GHEA Grapalat" w:hAnsi="GHEA Grapalat"/>
        </w:rPr>
        <w:t xml:space="preserve"> возникновения основания возврата </w:t>
      </w:r>
      <w:proofErr w:type="spellStart"/>
      <w:r w:rsidR="00BF3134" w:rsidRPr="0012082E">
        <w:rPr>
          <w:rFonts w:ascii="GHEA Grapalat" w:hAnsi="GHEA Grapalat"/>
        </w:rPr>
        <w:t>обеспеченияуведомляет</w:t>
      </w:r>
      <w:proofErr w:type="spellEnd"/>
      <w:r w:rsidR="0012082E">
        <w:rPr>
          <w:rFonts w:ascii="GHEA Grapalat" w:hAnsi="GHEA Grapalat"/>
          <w:lang w:val="hy-AM"/>
        </w:rPr>
        <w:t>:</w:t>
      </w:r>
    </w:p>
    <w:p w14:paraId="487843FE"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proofErr w:type="spellStart"/>
      <w:r w:rsidRPr="0012082E">
        <w:rPr>
          <w:rFonts w:ascii="GHEA Grapalat" w:hAnsi="GHEA Grapalat" w:hint="eastAsia"/>
        </w:rPr>
        <w:t>вслучаеобеспечения</w:t>
      </w:r>
      <w:r w:rsidR="009603C1" w:rsidRPr="0012082E">
        <w:rPr>
          <w:rFonts w:ascii="GHEA Grapalat" w:hAnsi="GHEA Grapalat" w:hint="eastAsia"/>
        </w:rPr>
        <w:t>представлен</w:t>
      </w:r>
      <w:r w:rsidR="009603C1" w:rsidRPr="0012082E">
        <w:rPr>
          <w:rFonts w:ascii="GHEA Grapalat" w:hAnsi="GHEA Grapalat"/>
        </w:rPr>
        <w:t>ного</w:t>
      </w:r>
      <w:proofErr w:type="spellEnd"/>
      <w:r w:rsidR="009603C1" w:rsidRPr="0012082E">
        <w:rPr>
          <w:rFonts w:ascii="GHEA Grapalat" w:hAnsi="GHEA Grapalat"/>
        </w:rPr>
        <w:t xml:space="preserve"> </w:t>
      </w:r>
      <w:proofErr w:type="spellStart"/>
      <w:r w:rsidRPr="0012082E">
        <w:rPr>
          <w:rFonts w:ascii="GHEA Grapalat" w:hAnsi="GHEA Grapalat" w:hint="eastAsia"/>
        </w:rPr>
        <w:t>вформе</w:t>
      </w:r>
      <w:proofErr w:type="spellEnd"/>
      <w:r w:rsidRPr="0012082E">
        <w:rPr>
          <w:rFonts w:ascii="GHEA Grapalat" w:hAnsi="GHEA Grapalat"/>
        </w:rPr>
        <w:t xml:space="preserve"> наличных денег - </w:t>
      </w:r>
      <w:proofErr w:type="spellStart"/>
      <w:r w:rsidRPr="0012082E">
        <w:rPr>
          <w:rFonts w:ascii="GHEA Grapalat" w:hAnsi="GHEA Grapalat" w:hint="eastAsia"/>
        </w:rPr>
        <w:t>МинистерствофинансовРАсприложениемкопии</w:t>
      </w:r>
      <w:proofErr w:type="spellEnd"/>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proofErr w:type="spellStart"/>
      <w:r w:rsidRPr="0012082E">
        <w:rPr>
          <w:rFonts w:ascii="GHEA Grapalat" w:hAnsi="GHEA Grapalat" w:hint="eastAsia"/>
        </w:rPr>
        <w:t>обобоснованииплатежа</w:t>
      </w:r>
      <w:proofErr w:type="spellEnd"/>
      <w:r w:rsidRPr="0012082E">
        <w:rPr>
          <w:rFonts w:ascii="GHEA Grapalat" w:hAnsi="GHEA Grapalat"/>
        </w:rPr>
        <w:t>,</w:t>
      </w:r>
    </w:p>
    <w:p w14:paraId="48D543A9"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lastRenderedPageBreak/>
        <w:t xml:space="preserve">- </w:t>
      </w:r>
      <w:proofErr w:type="spellStart"/>
      <w:r w:rsidRPr="0012082E">
        <w:rPr>
          <w:rFonts w:ascii="GHEA Grapalat" w:hAnsi="GHEA Grapalat" w:hint="eastAsia"/>
        </w:rPr>
        <w:t>вслучаеобеспечения</w:t>
      </w:r>
      <w:proofErr w:type="spellEnd"/>
      <w:r w:rsidRPr="0012082E">
        <w:rPr>
          <w:rFonts w:ascii="GHEA Grapalat" w:hAnsi="GHEA Grapalat"/>
        </w:rPr>
        <w:t xml:space="preserve">, </w:t>
      </w:r>
      <w:proofErr w:type="spellStart"/>
      <w:r w:rsidRPr="0012082E">
        <w:rPr>
          <w:rFonts w:ascii="GHEA Grapalat" w:hAnsi="GHEA Grapalat" w:hint="eastAsia"/>
        </w:rPr>
        <w:t>представленноговвидебанковскойгарантии</w:t>
      </w:r>
      <w:proofErr w:type="spellEnd"/>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proofErr w:type="spellStart"/>
      <w:r w:rsidRPr="0012082E">
        <w:rPr>
          <w:rFonts w:ascii="GHEA Grapalat" w:hAnsi="GHEA Grapalat" w:hint="eastAsia"/>
        </w:rPr>
        <w:t>выдавшийгарантию</w:t>
      </w:r>
      <w:proofErr w:type="spellEnd"/>
      <w:r w:rsidRPr="0012082E">
        <w:rPr>
          <w:rFonts w:ascii="GHEA Grapalat" w:hAnsi="GHEA Grapalat"/>
        </w:rPr>
        <w:t>;</w:t>
      </w:r>
    </w:p>
    <w:p w14:paraId="389182D0" w14:textId="77777777"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2" w:author="Inesa Kocharyan" w:date="2023-07-07T17:20:00Z"/>
          <w:rFonts w:ascii="GHEA Grapalat" w:hAnsi="GHEA Grapalat"/>
        </w:rPr>
      </w:pPr>
      <w:r w:rsidRPr="0012082E">
        <w:rPr>
          <w:rFonts w:ascii="GHEA Grapalat" w:hAnsi="GHEA Grapalat"/>
        </w:rPr>
        <w:t xml:space="preserve">- </w:t>
      </w:r>
      <w:proofErr w:type="spellStart"/>
      <w:r w:rsidRPr="0012082E">
        <w:rPr>
          <w:rFonts w:ascii="GHEA Grapalat" w:hAnsi="GHEA Grapalat" w:hint="eastAsia"/>
        </w:rPr>
        <w:t>вслучаеобеспечения</w:t>
      </w:r>
      <w:proofErr w:type="spellEnd"/>
      <w:r w:rsidRPr="0012082E">
        <w:rPr>
          <w:rFonts w:ascii="GHEA Grapalat" w:hAnsi="GHEA Grapalat"/>
        </w:rPr>
        <w:t xml:space="preserve">, </w:t>
      </w:r>
      <w:proofErr w:type="spellStart"/>
      <w:r w:rsidRPr="0012082E">
        <w:rPr>
          <w:rFonts w:ascii="GHEA Grapalat" w:hAnsi="GHEA Grapalat" w:hint="eastAsia"/>
        </w:rPr>
        <w:t>представленноговвиде</w:t>
      </w:r>
      <w:proofErr w:type="spellEnd"/>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3" w:author="Inesa Kocharyan" w:date="2023-07-07T17:20:00Z">
        <w:r w:rsidRPr="00541249">
          <w:rPr>
            <w:rFonts w:ascii="GHEA Grapalat" w:hAnsi="GHEA Grapalat"/>
          </w:rPr>
          <w:t>.</w:t>
        </w:r>
      </w:ins>
    </w:p>
    <w:p w14:paraId="415425ED" w14:textId="77777777"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14:paraId="543FD00F"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2F1DBCEC"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2E56BA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660795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4"/>
        <w:t>14</w:t>
      </w:r>
      <w:r w:rsidRPr="009044F1">
        <w:rPr>
          <w:rFonts w:ascii="GHEA Grapalat" w:hAnsi="GHEA Grapalat"/>
        </w:rPr>
        <w:t>.</w:t>
      </w:r>
    </w:p>
    <w:p w14:paraId="4E1B6F2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D84B4CB"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7188000"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1F358F1"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FA7E055" w14:textId="77777777"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5655DAFE" w14:textId="77777777"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6BF325E" w14:textId="77777777"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и они регулируются законодательством Республики Армения, регулирующим гражданско-правовые отношения</w:t>
      </w:r>
      <w:r>
        <w:rPr>
          <w:rFonts w:ascii="GHEA Grapalat" w:hAnsi="GHEA Grapalat"/>
        </w:rPr>
        <w:t>.</w:t>
      </w:r>
    </w:p>
    <w:p w14:paraId="5FFC0FCC" w14:textId="77777777"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3F6E22B" w14:textId="77777777"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 xml:space="preserve">настоящим приглашением, является сроком исковой давности для обжалования действий (бездействия) заказчика, оценочной </w:t>
      </w:r>
      <w:r w:rsidRPr="000B56C9">
        <w:rPr>
          <w:rFonts w:ascii="GHEA Grapalat" w:hAnsi="GHEA Grapalat"/>
        </w:rPr>
        <w:lastRenderedPageBreak/>
        <w:t>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14F7C64" w14:textId="77777777" w:rsidR="000E1E78" w:rsidRPr="00570BBD" w:rsidRDefault="000E1E78" w:rsidP="000E1E78">
      <w:pPr>
        <w:jc w:val="both"/>
        <w:rPr>
          <w:rFonts w:ascii="GHEA Grapalat" w:hAnsi="GHEA Grapalat"/>
        </w:rPr>
      </w:pP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163C9F7" w14:textId="77777777" w:rsidR="000E1E78" w:rsidRPr="00570BBD" w:rsidRDefault="000E1E78" w:rsidP="000E1E78">
      <w:pPr>
        <w:jc w:val="both"/>
        <w:rPr>
          <w:rFonts w:ascii="GHEA Grapalat" w:hAnsi="GHEA Grapalat"/>
        </w:rPr>
      </w:pP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C47E710" w14:textId="77777777" w:rsidR="000E1E78" w:rsidRPr="00570BBD" w:rsidRDefault="000E1E78" w:rsidP="000E1E78">
      <w:pPr>
        <w:jc w:val="both"/>
        <w:rPr>
          <w:rFonts w:ascii="GHEA Grapalat" w:hAnsi="GHEA Grapalat"/>
        </w:rPr>
      </w:pP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D7844F3"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9FA0CF3" w14:textId="77777777"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8CF849F" w14:textId="77777777"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C1F8009" w14:textId="77777777"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F7F9C8F"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DA5D1C4" w14:textId="77777777"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D6D58C4" w14:textId="77777777"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14:paraId="46F34E1D" w14:textId="77777777"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F08927C" w14:textId="77777777"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6E8AB17" w14:textId="77777777" w:rsidR="000E1E78" w:rsidRPr="00570BBD" w:rsidRDefault="000E1E78" w:rsidP="000E1E7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6F85791" w14:textId="77777777"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04410B9" w14:textId="77777777"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E4241C7" w14:textId="77777777" w:rsidR="000E1E78" w:rsidRPr="00570BBD" w:rsidRDefault="000E1E78" w:rsidP="000E1E7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7EE24E73" w14:textId="77777777" w:rsidR="000E1E78" w:rsidRPr="00570BBD" w:rsidRDefault="000E1E78" w:rsidP="000E1E78">
      <w:pPr>
        <w:jc w:val="both"/>
        <w:rPr>
          <w:rFonts w:ascii="GHEA Grapalat" w:hAnsi="GHEA Grapalat"/>
        </w:rPr>
      </w:pP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4AE885FE" w14:textId="77777777" w:rsidR="000E1E78" w:rsidRPr="00570BBD" w:rsidRDefault="000E1E78" w:rsidP="000E1E78">
      <w:pPr>
        <w:jc w:val="both"/>
        <w:rPr>
          <w:rFonts w:ascii="GHEA Grapalat" w:hAnsi="GHEA Grapalat"/>
        </w:rPr>
      </w:pP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569309F" w14:textId="77777777" w:rsidR="000E1E78" w:rsidRPr="00570BBD" w:rsidRDefault="000E1E78" w:rsidP="000E1E78">
      <w:pPr>
        <w:jc w:val="both"/>
        <w:rPr>
          <w:rFonts w:ascii="GHEA Grapalat" w:hAnsi="GHEA Grapalat"/>
        </w:rPr>
      </w:pP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F7B2B50" w14:textId="77777777"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33976F3" w14:textId="77777777"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7E952EC7" w14:textId="77777777" w:rsidR="00AE679C" w:rsidRPr="009044F1" w:rsidRDefault="00AE679C" w:rsidP="000E1E78">
      <w:pPr>
        <w:widowControl w:val="0"/>
        <w:spacing w:after="160"/>
        <w:jc w:val="center"/>
        <w:rPr>
          <w:rFonts w:ascii="GHEA Grapalat" w:hAnsi="GHEA Grapalat" w:cs="Sylfaen"/>
          <w:b/>
        </w:rPr>
      </w:pPr>
    </w:p>
    <w:p w14:paraId="3C3074B7" w14:textId="77777777" w:rsidR="006356C0" w:rsidRDefault="006356C0">
      <w:pPr>
        <w:rPr>
          <w:rFonts w:ascii="GHEA Grapalat" w:hAnsi="GHEA Grapalat"/>
          <w:b/>
        </w:rPr>
      </w:pPr>
      <w:r>
        <w:rPr>
          <w:rFonts w:ascii="GHEA Grapalat" w:hAnsi="GHEA Grapalat"/>
          <w:b/>
        </w:rPr>
        <w:br w:type="page"/>
      </w:r>
    </w:p>
    <w:p w14:paraId="29FA6407" w14:textId="77777777"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14:paraId="05DC2854" w14:textId="77777777" w:rsidR="008842CE" w:rsidRPr="00374F4A" w:rsidRDefault="008842CE" w:rsidP="00B46D58">
      <w:pPr>
        <w:widowControl w:val="0"/>
        <w:spacing w:after="160"/>
        <w:jc w:val="center"/>
        <w:rPr>
          <w:rFonts w:ascii="GHEA Grapalat" w:hAnsi="GHEA Grapalat"/>
          <w:b/>
        </w:rPr>
      </w:pPr>
    </w:p>
    <w:p w14:paraId="6A03D270"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14:paraId="2FAD0E2C" w14:textId="77777777" w:rsidR="00096865" w:rsidRPr="009044F1" w:rsidRDefault="00096865" w:rsidP="00B46D58">
      <w:pPr>
        <w:widowControl w:val="0"/>
        <w:spacing w:after="160"/>
        <w:jc w:val="center"/>
        <w:rPr>
          <w:rFonts w:ascii="GHEA Grapalat" w:hAnsi="GHEA Grapalat"/>
        </w:rPr>
      </w:pPr>
    </w:p>
    <w:p w14:paraId="1D056EA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472A6C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D74FD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C2576A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4464A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7B5208B" w14:textId="77777777"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1AAE420D"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14:paraId="2A28A020"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7393B65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04C6920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5"/>
        <w:t>15</w:t>
      </w:r>
    </w:p>
    <w:p w14:paraId="50DCE465"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4" w:author="Vardan" w:date="2020-06-03T18:32:00Z">
        <w:r w:rsidR="002C0665" w:rsidDel="00C14716">
          <w:rPr>
            <w:rFonts w:ascii="GHEA Grapalat" w:hAnsi="GHEA Grapalat"/>
          </w:rPr>
          <w:delText>,</w:delText>
        </w:r>
      </w:del>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532C5F7" w14:textId="77777777"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47E17550" w14:textId="77777777"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6F2D9C" w:rsidRPr="00FF3E38">
        <w:rPr>
          <w:rFonts w:ascii="GHEA Grapalat" w:hAnsi="GHEA Grapalat"/>
        </w:rPr>
        <w:lastRenderedPageBreak/>
        <w:t>спецификации, приложенной к настоящей конкурсной документации. Разделы работ не могут быть искусственно объединены или разъедены.</w:t>
      </w:r>
    </w:p>
    <w:p w14:paraId="2F5E5D13" w14:textId="77777777" w:rsidR="006F2D9C" w:rsidRPr="00FF3E38" w:rsidRDefault="006F2D9C" w:rsidP="006F2D9C">
      <w:pPr>
        <w:ind w:firstLine="567"/>
        <w:jc w:val="both"/>
        <w:rPr>
          <w:rFonts w:ascii="GHEA Grapalat" w:hAnsi="GHEA Grapalat"/>
        </w:rPr>
      </w:pPr>
    </w:p>
    <w:p w14:paraId="522561AA" w14:textId="77777777"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6"/>
        <w:t>17</w:t>
      </w:r>
      <w:r w:rsidR="00284C6E" w:rsidRPr="00FF3E38">
        <w:rPr>
          <w:rFonts w:ascii="GHEA Grapalat" w:hAnsi="GHEA Grapalat"/>
          <w:sz w:val="24"/>
          <w:szCs w:val="24"/>
        </w:rPr>
        <w:t>.</w:t>
      </w:r>
    </w:p>
    <w:p w14:paraId="7F20A6B2" w14:textId="77777777" w:rsidR="008B1F31" w:rsidRDefault="008B1F31" w:rsidP="008B1F31">
      <w:pPr>
        <w:widowControl w:val="0"/>
        <w:spacing w:after="160" w:line="360" w:lineRule="auto"/>
        <w:jc w:val="center"/>
        <w:rPr>
          <w:rFonts w:ascii="GHEA Grapalat" w:hAnsi="GHEA Grapalat"/>
          <w:b/>
        </w:rPr>
      </w:pPr>
    </w:p>
    <w:p w14:paraId="22A8091B" w14:textId="77777777"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3720FD3" w14:textId="77777777"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69D5E246" w14:textId="77777777"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22844">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D56825A" w14:textId="77777777"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AD39841" w14:textId="77777777"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7284BC1E" w14:textId="77777777"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931C82D" w14:textId="77777777"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14:paraId="35D95B29"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E8B148D"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68A04B33" w14:textId="77777777"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52978886" w14:textId="77777777" w:rsidR="00744280" w:rsidRDefault="00744280">
      <w:pPr>
        <w:rPr>
          <w:rFonts w:ascii="GHEA Grapalat" w:hAnsi="GHEA Grapalat"/>
          <w:b/>
        </w:rPr>
      </w:pPr>
      <w:r>
        <w:rPr>
          <w:rFonts w:ascii="GHEA Grapalat" w:hAnsi="GHEA Grapalat"/>
          <w:b/>
        </w:rPr>
        <w:br w:type="page"/>
      </w:r>
    </w:p>
    <w:p w14:paraId="6871C59B" w14:textId="1838B57F"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FB6C298" w14:textId="060B2493" w:rsidR="00B2572B" w:rsidRPr="001D4381" w:rsidRDefault="00B2572B" w:rsidP="00B46D58">
      <w:pPr>
        <w:pStyle w:val="BodyTextIndent3"/>
        <w:widowControl w:val="0"/>
        <w:spacing w:after="160" w:line="240" w:lineRule="auto"/>
        <w:jc w:val="right"/>
        <w:rPr>
          <w:rFonts w:ascii="GHEA Grapalat" w:hAnsi="GHEA Grapalat" w:cs="Arial"/>
          <w:b/>
          <w:sz w:val="24"/>
          <w:szCs w:val="24"/>
          <w:lang w:val="hy-AM"/>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2677E">
        <w:rPr>
          <w:rFonts w:ascii="GHEA Grapalat" w:hAnsi="GHEA Grapalat"/>
          <w:lang w:val="af-ZA"/>
        </w:rPr>
        <w:t>ՀՇԱԺԱԹ</w:t>
      </w:r>
      <w:r w:rsidR="0012677E" w:rsidRPr="00EF5D43">
        <w:rPr>
          <w:rFonts w:ascii="GHEA Grapalat" w:hAnsi="GHEA Grapalat"/>
          <w:lang w:val="af-ZA"/>
        </w:rPr>
        <w:t>-ԳՀԱՇ</w:t>
      </w:r>
      <w:r w:rsidR="0012677E">
        <w:rPr>
          <w:rFonts w:ascii="GHEA Grapalat" w:hAnsi="GHEA Grapalat"/>
          <w:lang w:val="af-ZA"/>
        </w:rPr>
        <w:t>ՁԲ</w:t>
      </w:r>
      <w:r w:rsidR="0012677E" w:rsidRPr="00EF5D43">
        <w:rPr>
          <w:rFonts w:ascii="GHEA Grapalat" w:hAnsi="GHEA Grapalat"/>
          <w:lang w:val="af-ZA"/>
        </w:rPr>
        <w:t>-01/202</w:t>
      </w:r>
      <w:r w:rsidR="001D4381">
        <w:rPr>
          <w:rFonts w:ascii="GHEA Grapalat" w:hAnsi="GHEA Grapalat"/>
          <w:lang w:val="hy-AM"/>
        </w:rPr>
        <w:t>5</w:t>
      </w:r>
    </w:p>
    <w:p w14:paraId="515421A7" w14:textId="77777777" w:rsidR="00B2572B" w:rsidRPr="00374F4A" w:rsidRDefault="00B2572B" w:rsidP="00B46D58">
      <w:pPr>
        <w:widowControl w:val="0"/>
        <w:spacing w:after="120"/>
        <w:jc w:val="center"/>
        <w:rPr>
          <w:rFonts w:ascii="GHEA Grapalat" w:hAnsi="GHEA Grapalat" w:cs="Sylfaen"/>
          <w:b/>
        </w:rPr>
      </w:pPr>
    </w:p>
    <w:p w14:paraId="239BD4D1"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14:paraId="2C4024E7"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14:paraId="33D476A1" w14:textId="77777777" w:rsidR="00B2572B" w:rsidRPr="00374F4A" w:rsidRDefault="00B2572B" w:rsidP="00B46D58">
      <w:pPr>
        <w:widowControl w:val="0"/>
        <w:spacing w:after="120"/>
        <w:jc w:val="center"/>
        <w:rPr>
          <w:rFonts w:ascii="GHEA Grapalat" w:hAnsi="GHEA Grapalat"/>
        </w:rPr>
      </w:pPr>
    </w:p>
    <w:p w14:paraId="78D7C79D"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911DD08"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D592D4A" w14:textId="77777777" w:rsidR="00374F4A" w:rsidRPr="00DA5EA0" w:rsidRDefault="00374F4A" w:rsidP="00B46D58">
      <w:pPr>
        <w:jc w:val="both"/>
        <w:rPr>
          <w:rFonts w:ascii="GHEA Grapalat" w:hAnsi="GHEA Grapalat"/>
          <w:u w:val="single"/>
        </w:rPr>
      </w:pPr>
      <w:r w:rsidRPr="00DA5EA0">
        <w:rPr>
          <w:rFonts w:ascii="GHEA Grapalat" w:hAnsi="GHEA Grapalat"/>
        </w:rPr>
        <w:t xml:space="preserve">желает участвовать </w:t>
      </w:r>
      <w:proofErr w:type="spellStart"/>
      <w:r w:rsidRPr="00DA5EA0">
        <w:rPr>
          <w:rFonts w:ascii="GHEA Grapalat" w:hAnsi="GHEA Grapalat"/>
        </w:rPr>
        <w:t>влоте</w:t>
      </w:r>
      <w:proofErr w:type="spellEnd"/>
      <w:r w:rsidRPr="00DA5EA0">
        <w:rPr>
          <w:rFonts w:ascii="GHEA Grapalat" w:hAnsi="GHEA Grapalat"/>
        </w:rPr>
        <w:t xml:space="preserve">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14:paraId="312B17E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D4085E1" w14:textId="73E651F5" w:rsidR="00374F4A" w:rsidRPr="001D4381" w:rsidRDefault="00374F4A" w:rsidP="00B46D58">
      <w:pPr>
        <w:jc w:val="both"/>
        <w:rPr>
          <w:rFonts w:ascii="GHEA Grapalat" w:hAnsi="GHEA Grapalat" w:cs="Sylfaen"/>
          <w:lang w:val="hy-AM"/>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12677E" w:rsidRPr="0012677E">
        <w:rPr>
          <w:rFonts w:ascii="GHEA Grapalat" w:hAnsi="GHEA Grapalat"/>
          <w:sz w:val="20"/>
          <w:szCs w:val="20"/>
          <w:lang w:val="af-ZA"/>
        </w:rPr>
        <w:t xml:space="preserve"> </w:t>
      </w:r>
      <w:r w:rsidR="0012677E">
        <w:rPr>
          <w:rFonts w:ascii="GHEA Grapalat" w:hAnsi="GHEA Grapalat"/>
          <w:sz w:val="20"/>
          <w:szCs w:val="20"/>
          <w:lang w:val="af-ZA"/>
        </w:rPr>
        <w:t>ՀՇԱԺԱԹ</w:t>
      </w:r>
      <w:r w:rsidR="0012677E" w:rsidRPr="00EF5D43">
        <w:rPr>
          <w:rFonts w:ascii="GHEA Grapalat" w:hAnsi="GHEA Grapalat"/>
          <w:sz w:val="20"/>
          <w:szCs w:val="20"/>
          <w:lang w:val="af-ZA"/>
        </w:rPr>
        <w:t>-ԳՀԱՇ</w:t>
      </w:r>
      <w:r w:rsidR="0012677E">
        <w:rPr>
          <w:rFonts w:ascii="GHEA Grapalat" w:hAnsi="GHEA Grapalat"/>
          <w:sz w:val="20"/>
          <w:szCs w:val="20"/>
          <w:lang w:val="af-ZA"/>
        </w:rPr>
        <w:t>ՁԲ</w:t>
      </w:r>
      <w:r w:rsidR="0012677E" w:rsidRPr="00EF5D43">
        <w:rPr>
          <w:rFonts w:ascii="GHEA Grapalat" w:hAnsi="GHEA Grapalat"/>
          <w:sz w:val="20"/>
          <w:szCs w:val="20"/>
          <w:lang w:val="af-ZA"/>
        </w:rPr>
        <w:t>-01/202</w:t>
      </w:r>
      <w:r w:rsidR="001D4381">
        <w:rPr>
          <w:rFonts w:ascii="GHEA Grapalat" w:hAnsi="GHEA Grapalat"/>
          <w:sz w:val="20"/>
          <w:szCs w:val="20"/>
          <w:lang w:val="hy-AM"/>
        </w:rPr>
        <w:t>5</w:t>
      </w:r>
    </w:p>
    <w:p w14:paraId="0F5CF2D7"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BDCDD5F" w14:textId="77777777" w:rsidR="00374F4A" w:rsidRPr="00DA5EA0" w:rsidRDefault="00374F4A" w:rsidP="00B46D58">
      <w:pPr>
        <w:spacing w:after="160"/>
        <w:jc w:val="both"/>
        <w:rPr>
          <w:rFonts w:ascii="GHEA Grapalat" w:hAnsi="GHEA Grapalat"/>
        </w:rPr>
      </w:pPr>
      <w:r w:rsidRPr="00DD2B43">
        <w:rPr>
          <w:rFonts w:ascii="GHEA Grapalat" w:hAnsi="GHEA Grapalat"/>
        </w:rPr>
        <w:t xml:space="preserve">открытого </w:t>
      </w:r>
      <w:proofErr w:type="spellStart"/>
      <w:r w:rsidRPr="00DD2B43">
        <w:rPr>
          <w:rFonts w:ascii="GHEA Grapalat" w:hAnsi="GHEA Grapalat"/>
        </w:rPr>
        <w:t>конкурса</w:t>
      </w:r>
      <w:r w:rsidRPr="00DA5EA0">
        <w:rPr>
          <w:rFonts w:ascii="GHEA Grapalat" w:hAnsi="GHEA Grapalat"/>
        </w:rPr>
        <w:t>и</w:t>
      </w:r>
      <w:proofErr w:type="spellEnd"/>
      <w:r w:rsidRPr="00DA5EA0">
        <w:rPr>
          <w:rFonts w:ascii="GHEA Grapalat" w:hAnsi="GHEA Grapalat"/>
        </w:rPr>
        <w:t xml:space="preserve"> в соответствии с требованиями приглашения подает заявку.</w:t>
      </w:r>
    </w:p>
    <w:p w14:paraId="6325795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2FAD44A4"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52F2457" w14:textId="77777777" w:rsidR="00374F4A" w:rsidRPr="00DA5EA0" w:rsidRDefault="00374F4A" w:rsidP="00B46D58">
      <w:pPr>
        <w:jc w:val="both"/>
        <w:rPr>
          <w:rFonts w:ascii="GHEA Grapalat" w:hAnsi="GHEA Grapalat" w:cs="Sylfaen"/>
        </w:rPr>
      </w:pPr>
      <w:proofErr w:type="spellStart"/>
      <w:r w:rsidRPr="00DA5EA0">
        <w:rPr>
          <w:rFonts w:ascii="GHEA Grapalat" w:hAnsi="GHEA Grapalat"/>
        </w:rPr>
        <w:t>являетсярезидентом</w:t>
      </w:r>
      <w:proofErr w:type="spellEnd"/>
      <w:r w:rsidRPr="00DA5EA0">
        <w:rPr>
          <w:rFonts w:ascii="GHEA Grapalat" w:hAnsi="GHEA Grapalat"/>
        </w:rPr>
        <w:t xml:space="preserve">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C91F280"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610EAA0" w14:textId="77777777" w:rsidR="000612B9" w:rsidRDefault="000612B9" w:rsidP="00B46D58">
      <w:pPr>
        <w:jc w:val="both"/>
        <w:rPr>
          <w:rFonts w:ascii="GHEA Grapalat" w:hAnsi="GHEA Grapalat"/>
        </w:rPr>
      </w:pPr>
    </w:p>
    <w:p w14:paraId="7205B298" w14:textId="77777777"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14:paraId="5FA17371"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FD6AA90" w14:textId="77777777" w:rsidR="000612B9" w:rsidRDefault="000612B9" w:rsidP="00B46D58">
      <w:pPr>
        <w:jc w:val="both"/>
        <w:rPr>
          <w:rFonts w:ascii="GHEA Grapalat" w:hAnsi="GHEA Grapalat"/>
        </w:rPr>
      </w:pPr>
    </w:p>
    <w:p w14:paraId="795A4175"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14:paraId="168E1BF8" w14:textId="77777777"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 xml:space="preserve">учетный </w:t>
      </w:r>
      <w:proofErr w:type="spellStart"/>
      <w:r w:rsidRPr="000C1746">
        <w:rPr>
          <w:rFonts w:ascii="GHEA Grapalat" w:hAnsi="GHEA Grapalat"/>
          <w:sz w:val="16"/>
        </w:rPr>
        <w:t>номерналогоплательщика</w:t>
      </w:r>
      <w:proofErr w:type="spellEnd"/>
    </w:p>
    <w:p w14:paraId="64D3B350" w14:textId="77777777" w:rsidR="00B138F3" w:rsidRDefault="00B138F3" w:rsidP="00B46D58">
      <w:pPr>
        <w:jc w:val="both"/>
        <w:rPr>
          <w:rFonts w:ascii="GHEA Grapalat" w:hAnsi="GHEA Grapalat"/>
        </w:rPr>
      </w:pPr>
    </w:p>
    <w:p w14:paraId="2892E31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61E0FAB" w14:textId="77777777"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6A4BDCB3" w14:textId="77777777" w:rsidR="00B138F3" w:rsidRDefault="00B138F3" w:rsidP="00F96993">
      <w:pPr>
        <w:jc w:val="both"/>
        <w:rPr>
          <w:rFonts w:ascii="GHEA Grapalat" w:hAnsi="GHEA Grapalat"/>
        </w:rPr>
      </w:pPr>
    </w:p>
    <w:p w14:paraId="7B5EA719"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793D75BF" w14:textId="77777777"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14:paraId="45DB1068" w14:textId="77777777" w:rsidR="00B16483" w:rsidRDefault="00B16483" w:rsidP="00F96993">
      <w:pPr>
        <w:jc w:val="both"/>
        <w:rPr>
          <w:rFonts w:ascii="GHEA Grapalat" w:hAnsi="GHEA Grapalat"/>
          <w:sz w:val="18"/>
          <w:szCs w:val="18"/>
        </w:rPr>
      </w:pPr>
    </w:p>
    <w:p w14:paraId="00112E8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14:paraId="2E3325EC" w14:textId="77777777"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14:paraId="7B4294A4" w14:textId="77777777" w:rsidR="00B16483" w:rsidRPr="00D3436F" w:rsidRDefault="00B16483" w:rsidP="00B16483">
      <w:pPr>
        <w:tabs>
          <w:tab w:val="left" w:pos="7371"/>
        </w:tabs>
        <w:spacing w:after="160"/>
        <w:ind w:left="3544" w:firstLine="3"/>
        <w:jc w:val="both"/>
        <w:rPr>
          <w:rFonts w:ascii="GHEA Grapalat" w:hAnsi="GHEA Grapalat"/>
          <w:sz w:val="16"/>
        </w:rPr>
      </w:pPr>
    </w:p>
    <w:p w14:paraId="444D511D"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652D90FC"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20201061" w14:textId="77777777"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p>
    <w:p w14:paraId="0921243F" w14:textId="77777777"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14:paraId="5778318B" w14:textId="77777777" w:rsidR="00E1773C" w:rsidRPr="00AD67F0" w:rsidRDefault="00E1773C" w:rsidP="00E1773C">
      <w:pPr>
        <w:rPr>
          <w:rFonts w:ascii="GHEA Grapalat" w:hAnsi="GHEA Grapalat"/>
          <w:i/>
          <w:sz w:val="16"/>
          <w:vertAlign w:val="superscript"/>
          <w:lang w:val="es-ES"/>
        </w:rPr>
      </w:pPr>
    </w:p>
    <w:p w14:paraId="3911853A" w14:textId="5A6EEFDF" w:rsidR="00E1773C" w:rsidRPr="00AD67F0" w:rsidRDefault="00E1773C" w:rsidP="00E1773C">
      <w:pPr>
        <w:rPr>
          <w:rFonts w:ascii="GHEA Grapalat" w:hAnsi="GHEA Grapalat" w:cs="Sylfaen"/>
          <w:sz w:val="20"/>
          <w:lang w:val="hy-AM"/>
        </w:rPr>
      </w:pPr>
      <w:r w:rsidRPr="00AD67F0">
        <w:rPr>
          <w:rFonts w:ascii="GHEA Grapalat" w:hAnsi="GHEA Grapalat"/>
          <w:lang w:val="hy-AM"/>
        </w:rPr>
        <w:t xml:space="preserve">лицаудовлетворяют </w:t>
      </w:r>
      <w:proofErr w:type="spellStart"/>
      <w:r w:rsidRPr="00AD67F0">
        <w:rPr>
          <w:rFonts w:ascii="GHEA Grapalat" w:hAnsi="GHEA Grapalat"/>
          <w:color w:val="000000" w:themeColor="text1"/>
          <w:spacing w:val="-4"/>
        </w:rPr>
        <w:t>требованиямправаучастияустановленнымприглашением</w:t>
      </w:r>
      <w:proofErr w:type="spellEnd"/>
      <w:r w:rsidRPr="00AD67F0">
        <w:rPr>
          <w:rFonts w:ascii="GHEA Grapalat" w:hAnsi="GHEA Grapalat"/>
          <w:color w:val="000000" w:themeColor="text1"/>
          <w:spacing w:val="-4"/>
        </w:rPr>
        <w:t xml:space="preserve"> на </w:t>
      </w:r>
      <w:r w:rsidRPr="00AD67F0">
        <w:rPr>
          <w:rFonts w:ascii="GHEA Grapalat" w:hAnsi="GHEA Grapalat"/>
        </w:rPr>
        <w:t xml:space="preserve">открытый </w:t>
      </w:r>
      <w:proofErr w:type="spellStart"/>
      <w:r w:rsidRPr="00AD67F0">
        <w:rPr>
          <w:rFonts w:ascii="GHEA Grapalat" w:hAnsi="GHEA Grapalat"/>
        </w:rPr>
        <w:t>конкурс</w:t>
      </w:r>
      <w:r w:rsidRPr="00AD67F0">
        <w:rPr>
          <w:rFonts w:ascii="GHEA Grapalat" w:hAnsi="GHEA Grapalat"/>
          <w:color w:val="000000" w:themeColor="text1"/>
        </w:rPr>
        <w:t>под</w:t>
      </w:r>
      <w:proofErr w:type="spellEnd"/>
      <w:r w:rsidR="00D142B3">
        <w:rPr>
          <w:rFonts w:ascii="GHEA Grapalat" w:hAnsi="GHEA Grapalat"/>
          <w:color w:val="000000" w:themeColor="text1"/>
        </w:rPr>
        <w:t xml:space="preserve"> кодом </w:t>
      </w:r>
      <w:r w:rsidR="0012677E">
        <w:rPr>
          <w:rFonts w:ascii="GHEA Grapalat" w:hAnsi="GHEA Grapalat"/>
          <w:sz w:val="20"/>
          <w:szCs w:val="20"/>
          <w:lang w:val="af-ZA"/>
        </w:rPr>
        <w:t>ՀՇԱԺԱԹ</w:t>
      </w:r>
      <w:r w:rsidR="0012677E" w:rsidRPr="00EF5D43">
        <w:rPr>
          <w:rFonts w:ascii="GHEA Grapalat" w:hAnsi="GHEA Grapalat"/>
          <w:sz w:val="20"/>
          <w:szCs w:val="20"/>
          <w:lang w:val="af-ZA"/>
        </w:rPr>
        <w:t>-ԳՀԱՇ</w:t>
      </w:r>
      <w:r w:rsidR="0012677E">
        <w:rPr>
          <w:rFonts w:ascii="GHEA Grapalat" w:hAnsi="GHEA Grapalat"/>
          <w:sz w:val="20"/>
          <w:szCs w:val="20"/>
          <w:lang w:val="af-ZA"/>
        </w:rPr>
        <w:t>ՁԲ</w:t>
      </w:r>
      <w:r w:rsidR="0012677E" w:rsidRPr="00EF5D43">
        <w:rPr>
          <w:rFonts w:ascii="GHEA Grapalat" w:hAnsi="GHEA Grapalat"/>
          <w:sz w:val="20"/>
          <w:szCs w:val="20"/>
          <w:lang w:val="af-ZA"/>
        </w:rPr>
        <w:t>-01/202</w:t>
      </w:r>
      <w:r w:rsidR="001D4381">
        <w:rPr>
          <w:rFonts w:ascii="GHEA Grapalat" w:hAnsi="GHEA Grapalat"/>
          <w:sz w:val="20"/>
          <w:szCs w:val="20"/>
          <w:lang w:val="hy-AM"/>
        </w:rPr>
        <w:t>5</w:t>
      </w:r>
      <w:r w:rsidR="003B0E7B">
        <w:rPr>
          <w:rFonts w:ascii="GHEA Grapalat" w:hAnsi="GHEA Grapalat"/>
          <w:sz w:val="20"/>
          <w:u w:val="single"/>
        </w:rPr>
        <w:t>________________________________</w:t>
      </w:r>
    </w:p>
    <w:p w14:paraId="7030D2D7" w14:textId="77777777" w:rsidR="00E1773C" w:rsidRPr="00AD67F0" w:rsidRDefault="00E1773C" w:rsidP="00E1773C">
      <w:pPr>
        <w:tabs>
          <w:tab w:val="left" w:pos="6450"/>
        </w:tabs>
        <w:rPr>
          <w:rFonts w:ascii="GHEA Grapalat" w:hAnsi="GHEA Grapalat"/>
          <w:sz w:val="16"/>
        </w:rPr>
      </w:pPr>
      <w:r w:rsidRPr="00AD67F0">
        <w:rPr>
          <w:rFonts w:ascii="GHEA Grapalat" w:hAnsi="GHEA Grapalat"/>
          <w:sz w:val="16"/>
        </w:rPr>
        <w:t>наименование участника</w:t>
      </w:r>
    </w:p>
    <w:p w14:paraId="1C157AF8" w14:textId="77777777"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lastRenderedPageBreak/>
        <w:t xml:space="preserve">обязуется в случае признания отобранным участником в порядке и сроки, установленные </w:t>
      </w:r>
      <w:proofErr w:type="gramStart"/>
      <w:r w:rsidRPr="003B0E7B">
        <w:rPr>
          <w:rFonts w:ascii="GHEA Grapalat" w:hAnsi="GHEA Grapalat"/>
          <w:color w:val="000000" w:themeColor="text1"/>
        </w:rPr>
        <w:t>приглашением  представить</w:t>
      </w:r>
      <w:proofErr w:type="gramEnd"/>
      <w:r w:rsidRPr="003B0E7B">
        <w:rPr>
          <w:rFonts w:ascii="GHEA Grapalat" w:hAnsi="GHEA Grapalat"/>
          <w:color w:val="000000" w:themeColor="text1"/>
        </w:rPr>
        <w:t xml:space="preserve"> обеспечение квалификации</w:t>
      </w:r>
      <w:r w:rsidR="00952531" w:rsidRPr="003B0E7B">
        <w:rPr>
          <w:rFonts w:ascii="GHEA Grapalat" w:hAnsi="GHEA Grapalat"/>
        </w:rPr>
        <w:t>,</w:t>
      </w:r>
    </w:p>
    <w:p w14:paraId="7F1B2F1E" w14:textId="54E862E6"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12677E">
        <w:rPr>
          <w:rFonts w:ascii="GHEA Grapalat" w:hAnsi="GHEA Grapalat"/>
          <w:sz w:val="20"/>
          <w:szCs w:val="20"/>
          <w:lang w:val="af-ZA"/>
        </w:rPr>
        <w:t>ՀՇԱԺԱԹ</w:t>
      </w:r>
      <w:r w:rsidR="0012677E" w:rsidRPr="00EF5D43">
        <w:rPr>
          <w:rFonts w:ascii="GHEA Grapalat" w:hAnsi="GHEA Grapalat"/>
          <w:sz w:val="20"/>
          <w:szCs w:val="20"/>
          <w:lang w:val="af-ZA"/>
        </w:rPr>
        <w:t>-ԳՀԱՇ</w:t>
      </w:r>
      <w:r w:rsidR="0012677E">
        <w:rPr>
          <w:rFonts w:ascii="GHEA Grapalat" w:hAnsi="GHEA Grapalat"/>
          <w:sz w:val="20"/>
          <w:szCs w:val="20"/>
          <w:lang w:val="af-ZA"/>
        </w:rPr>
        <w:t>ՁԲ</w:t>
      </w:r>
      <w:r w:rsidR="0012677E" w:rsidRPr="00EF5D43">
        <w:rPr>
          <w:rFonts w:ascii="GHEA Grapalat" w:hAnsi="GHEA Grapalat"/>
          <w:sz w:val="20"/>
          <w:szCs w:val="20"/>
          <w:lang w:val="af-ZA"/>
        </w:rPr>
        <w:t>-01/202</w:t>
      </w:r>
      <w:r w:rsidR="001D4381">
        <w:rPr>
          <w:rFonts w:ascii="GHEA Grapalat" w:hAnsi="GHEA Grapalat"/>
          <w:sz w:val="20"/>
          <w:szCs w:val="20"/>
          <w:lang w:val="hy-AM"/>
        </w:rPr>
        <w:t>5</w:t>
      </w:r>
    </w:p>
    <w:p w14:paraId="50EB867C"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76933529"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086B583D"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924D6D5"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5526579"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350BA05C"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A13B54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11D2B33"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14:paraId="570EF9ED" w14:textId="77777777" w:rsidR="00D4396D" w:rsidRDefault="00D4396D" w:rsidP="00D4396D">
      <w:pPr>
        <w:widowControl w:val="0"/>
        <w:spacing w:after="160"/>
        <w:contextualSpacing/>
        <w:jc w:val="both"/>
        <w:rPr>
          <w:rFonts w:ascii="GHEA Grapalat" w:hAnsi="GHEA Grapalat"/>
        </w:rPr>
      </w:pPr>
      <w:proofErr w:type="gramStart"/>
      <w:r>
        <w:rPr>
          <w:rFonts w:ascii="GHEA Grapalat" w:hAnsi="GHEA Grapalat"/>
        </w:rPr>
        <w:t>Ниже  --------------------------------------------</w:t>
      </w:r>
      <w:r w:rsidR="001849D9">
        <w:rPr>
          <w:rFonts w:ascii="GHEA Grapalat" w:hAnsi="GHEA Grapalat"/>
        </w:rPr>
        <w:t>----------------------</w:t>
      </w:r>
      <w:proofErr w:type="spellStart"/>
      <w:proofErr w:type="gramEnd"/>
      <w:r w:rsidR="00314E49">
        <w:rPr>
          <w:rFonts w:ascii="GHEA Grapalat" w:hAnsi="GHEA Grapalat"/>
        </w:rPr>
        <w:t>представляет</w:t>
      </w:r>
      <w:r w:rsidR="001849D9" w:rsidRPr="006B2B1A">
        <w:rPr>
          <w:rFonts w:ascii="GHEA Grapalat" w:hAnsi="GHEA Grapalat"/>
        </w:rPr>
        <w:t>ссылк</w:t>
      </w:r>
      <w:r w:rsidR="001849D9">
        <w:rPr>
          <w:rFonts w:ascii="GHEA Grapalat" w:hAnsi="GHEA Grapalat"/>
        </w:rPr>
        <w:t>у</w:t>
      </w:r>
      <w:proofErr w:type="spellEnd"/>
      <w:r w:rsidR="001849D9" w:rsidRPr="006B2B1A">
        <w:rPr>
          <w:rFonts w:ascii="GHEA Grapalat" w:hAnsi="GHEA Grapalat"/>
        </w:rPr>
        <w:t xml:space="preserve"> на сайт</w:t>
      </w:r>
      <w:r w:rsidR="001849D9">
        <w:rPr>
          <w:rFonts w:ascii="GHEA Grapalat" w:hAnsi="GHEA Grapalat"/>
        </w:rPr>
        <w:t>,</w:t>
      </w:r>
    </w:p>
    <w:p w14:paraId="7496CDFD" w14:textId="77777777" w:rsidR="00D4396D" w:rsidRDefault="00D4396D" w:rsidP="001849D9">
      <w:pPr>
        <w:widowControl w:val="0"/>
        <w:spacing w:after="160"/>
        <w:ind w:left="2835"/>
        <w:contextualSpacing/>
        <w:jc w:val="both"/>
        <w:rPr>
          <w:rFonts w:ascii="GHEA Grapalat" w:hAnsi="GHEA Grapalat"/>
        </w:rPr>
      </w:pPr>
      <w:r>
        <w:rPr>
          <w:rFonts w:ascii="GHEA Grapalat" w:hAnsi="GHEA Grapalat"/>
          <w:vertAlign w:val="superscript"/>
        </w:rPr>
        <w:t>наименование участника</w:t>
      </w:r>
    </w:p>
    <w:p w14:paraId="586966DC" w14:textId="77777777"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7"/>
        <w:t>**</w:t>
      </w:r>
      <w:r>
        <w:rPr>
          <w:rFonts w:ascii="GHEA Grapalat" w:hAnsi="GHEA Grapalat"/>
        </w:rPr>
        <w:t>.</w:t>
      </w:r>
    </w:p>
    <w:p w14:paraId="5E9BDAD0" w14:textId="77777777" w:rsidR="006B3E56" w:rsidRDefault="006B3E56" w:rsidP="00B46D58">
      <w:pPr>
        <w:jc w:val="both"/>
        <w:rPr>
          <w:rFonts w:ascii="GHEA Grapalat" w:hAnsi="GHEA Grapalat"/>
        </w:rPr>
      </w:pPr>
    </w:p>
    <w:p w14:paraId="1C26560D" w14:textId="77777777" w:rsidR="00923711" w:rsidRDefault="00923711">
      <w:pPr>
        <w:rPr>
          <w:rFonts w:ascii="GHEA Grapalat" w:hAnsi="GHEA Grapalat"/>
        </w:rPr>
      </w:pPr>
    </w:p>
    <w:p w14:paraId="05BFE733" w14:textId="77777777" w:rsidR="00110534" w:rsidRDefault="00110534" w:rsidP="00B46D58">
      <w:pPr>
        <w:jc w:val="both"/>
        <w:rPr>
          <w:rFonts w:ascii="GHEA Grapalat" w:hAnsi="GHEA Grapalat"/>
        </w:rPr>
      </w:pPr>
    </w:p>
    <w:p w14:paraId="2E154507" w14:textId="77777777"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xml:space="preserve">, определенных проектной документацией, приложенной к данному </w:t>
      </w:r>
      <w:proofErr w:type="gramStart"/>
      <w:r w:rsidR="009230C2" w:rsidRPr="000858EB">
        <w:rPr>
          <w:rFonts w:ascii="GHEA Grapalat" w:hAnsi="GHEA Grapalat"/>
        </w:rPr>
        <w:t>приглашению</w:t>
      </w:r>
      <w:r w:rsidR="002B05FA">
        <w:rPr>
          <w:rFonts w:ascii="GHEA Grapalat" w:hAnsi="GHEA Grapalat"/>
        </w:rPr>
        <w:t>.</w:t>
      </w:r>
      <w:r w:rsidR="002B05FA" w:rsidRPr="000858EB">
        <w:footnoteReference w:customMarkFollows="1" w:id="8"/>
        <w:t>*</w:t>
      </w:r>
      <w:proofErr w:type="gramEnd"/>
      <w:r w:rsidR="002B05FA" w:rsidRPr="000858EB">
        <w:t>**</w:t>
      </w:r>
    </w:p>
    <w:p w14:paraId="0105EB8C" w14:textId="77777777" w:rsidR="00F855BB" w:rsidRDefault="00F855BB" w:rsidP="00B46D58">
      <w:pPr>
        <w:tabs>
          <w:tab w:val="left" w:pos="7371"/>
        </w:tabs>
        <w:spacing w:after="160"/>
        <w:ind w:left="3544" w:firstLine="3"/>
        <w:jc w:val="both"/>
        <w:rPr>
          <w:rFonts w:ascii="GHEA Grapalat" w:hAnsi="GHEA Grapalat"/>
          <w:sz w:val="16"/>
          <w:lang w:val="hy-AM"/>
        </w:rPr>
      </w:pPr>
    </w:p>
    <w:p w14:paraId="5B2A10B5"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77CFC818" w14:textId="77777777" w:rsidR="006B3E56" w:rsidRPr="00D3436F" w:rsidRDefault="006B3E56" w:rsidP="00B46D58">
      <w:pPr>
        <w:tabs>
          <w:tab w:val="left" w:pos="7371"/>
        </w:tabs>
        <w:spacing w:after="160"/>
        <w:ind w:left="3544" w:firstLine="3"/>
        <w:jc w:val="both"/>
        <w:rPr>
          <w:rFonts w:ascii="GHEA Grapalat" w:hAnsi="GHEA Grapalat"/>
          <w:sz w:val="16"/>
        </w:rPr>
      </w:pPr>
    </w:p>
    <w:p w14:paraId="793C2BF0" w14:textId="77777777" w:rsidR="006B3E56" w:rsidRPr="00770B03" w:rsidRDefault="006B3E56" w:rsidP="00B46D58">
      <w:pPr>
        <w:tabs>
          <w:tab w:val="left" w:pos="7371"/>
        </w:tabs>
        <w:spacing w:after="160"/>
        <w:ind w:left="3544" w:firstLine="3"/>
        <w:jc w:val="both"/>
        <w:rPr>
          <w:rFonts w:ascii="GHEA Grapalat" w:hAnsi="GHEA Grapalat"/>
          <w:sz w:val="16"/>
        </w:rPr>
      </w:pPr>
    </w:p>
    <w:p w14:paraId="146E93B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124D0BA"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C68713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DCB6E4B"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14:paraId="40531900" w14:textId="77777777" w:rsidR="00123294" w:rsidRDefault="00123294" w:rsidP="00B46D58">
      <w:pPr>
        <w:rPr>
          <w:rFonts w:ascii="GHEA Grapalat" w:hAnsi="GHEA Grapalat"/>
          <w:b/>
        </w:rPr>
      </w:pPr>
      <w:r>
        <w:rPr>
          <w:rFonts w:ascii="GHEA Grapalat" w:hAnsi="GHEA Grapalat"/>
          <w:b/>
        </w:rPr>
        <w:br w:type="page"/>
      </w:r>
    </w:p>
    <w:p w14:paraId="4EF2E21A" w14:textId="77777777" w:rsidR="00B048B2" w:rsidRDefault="00B048B2" w:rsidP="00B46D58">
      <w:pPr>
        <w:rPr>
          <w:rFonts w:ascii="GHEA Grapalat" w:hAnsi="GHEA Grapalat"/>
          <w:b/>
        </w:rPr>
      </w:pPr>
    </w:p>
    <w:p w14:paraId="56D8D5C3"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14:paraId="578D7D45" w14:textId="122511EC" w:rsidR="00D043C1" w:rsidRPr="001D4381" w:rsidRDefault="00D043C1" w:rsidP="00D043C1">
      <w:pPr>
        <w:pStyle w:val="BodyTextIndent3"/>
        <w:widowControl w:val="0"/>
        <w:spacing w:after="160" w:line="240" w:lineRule="auto"/>
        <w:jc w:val="right"/>
        <w:rPr>
          <w:rFonts w:ascii="GHEA Grapalat" w:hAnsi="GHEA Grapalat" w:cs="Arial"/>
          <w:b/>
          <w:sz w:val="24"/>
          <w:szCs w:val="24"/>
          <w:lang w:val="hy-AM"/>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2677E">
        <w:rPr>
          <w:rFonts w:ascii="GHEA Grapalat" w:hAnsi="GHEA Grapalat"/>
          <w:lang w:val="af-ZA"/>
        </w:rPr>
        <w:t>ՀՇԱԺԱԹ</w:t>
      </w:r>
      <w:r w:rsidR="0012677E" w:rsidRPr="00EF5D43">
        <w:rPr>
          <w:rFonts w:ascii="GHEA Grapalat" w:hAnsi="GHEA Grapalat"/>
          <w:lang w:val="af-ZA"/>
        </w:rPr>
        <w:t>-ԳՀԱՇ</w:t>
      </w:r>
      <w:r w:rsidR="0012677E">
        <w:rPr>
          <w:rFonts w:ascii="GHEA Grapalat" w:hAnsi="GHEA Grapalat"/>
          <w:lang w:val="af-ZA"/>
        </w:rPr>
        <w:t>ՁԲ</w:t>
      </w:r>
      <w:r w:rsidR="0012677E" w:rsidRPr="00EF5D43">
        <w:rPr>
          <w:rFonts w:ascii="GHEA Grapalat" w:hAnsi="GHEA Grapalat"/>
          <w:lang w:val="af-ZA"/>
        </w:rPr>
        <w:t>-01/202</w:t>
      </w:r>
      <w:r w:rsidR="001D4381">
        <w:rPr>
          <w:rFonts w:ascii="GHEA Grapalat" w:hAnsi="GHEA Grapalat"/>
          <w:lang w:val="hy-AM"/>
        </w:rPr>
        <w:t>5</w:t>
      </w:r>
    </w:p>
    <w:p w14:paraId="6A0B9B54" w14:textId="77777777" w:rsidR="00D043C1" w:rsidRPr="009044F1" w:rsidRDefault="00D043C1" w:rsidP="00D043C1">
      <w:pPr>
        <w:widowControl w:val="0"/>
        <w:spacing w:after="160"/>
        <w:ind w:left="567" w:right="565"/>
        <w:jc w:val="center"/>
        <w:rPr>
          <w:rFonts w:ascii="GHEA Grapalat" w:hAnsi="GHEA Grapalat"/>
          <w:b/>
        </w:rPr>
      </w:pPr>
    </w:p>
    <w:p w14:paraId="5A52C87F"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14:paraId="34E287F4" w14:textId="77777777"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14:paraId="718670FB"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4DA9491D"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p>
    <w:p w14:paraId="7266C828"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6C199293" w14:textId="3A2C30A6"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0F6700" w:rsidRPr="000F6700">
        <w:rPr>
          <w:rFonts w:ascii="GHEA Grapalat" w:hAnsi="GHEA Grapalat"/>
          <w:lang w:val="af-ZA"/>
        </w:rPr>
        <w:t xml:space="preserve"> </w:t>
      </w:r>
      <w:r w:rsidR="000F6700">
        <w:rPr>
          <w:rFonts w:ascii="GHEA Grapalat" w:hAnsi="GHEA Grapalat"/>
          <w:lang w:val="af-ZA"/>
        </w:rPr>
        <w:t>ՀՇԱԺԱԹ</w:t>
      </w:r>
      <w:r w:rsidR="000F6700" w:rsidRPr="00EF5D43">
        <w:rPr>
          <w:rFonts w:ascii="GHEA Grapalat" w:hAnsi="GHEA Grapalat"/>
          <w:lang w:val="af-ZA"/>
        </w:rPr>
        <w:t>-ԳՀԱՇ</w:t>
      </w:r>
      <w:r w:rsidR="000F6700">
        <w:rPr>
          <w:rFonts w:ascii="GHEA Grapalat" w:hAnsi="GHEA Grapalat"/>
          <w:lang w:val="af-ZA"/>
        </w:rPr>
        <w:t>ՁԲ</w:t>
      </w:r>
      <w:r w:rsidR="000F6700" w:rsidRPr="00EF5D43">
        <w:rPr>
          <w:rFonts w:ascii="GHEA Grapalat" w:hAnsi="GHEA Grapalat"/>
          <w:lang w:val="af-ZA"/>
        </w:rPr>
        <w:t>-01/202</w:t>
      </w:r>
      <w:r w:rsidR="001D4381">
        <w:rPr>
          <w:rFonts w:ascii="GHEA Grapalat" w:hAnsi="GHEA Grapalat"/>
          <w:lang w:val="hy-AM"/>
        </w:rPr>
        <w:t xml:space="preserve">5 </w:t>
      </w:r>
      <w:r w:rsidRPr="009044F1">
        <w:rPr>
          <w:rFonts w:ascii="GHEA Grapalat" w:hAnsi="GHEA Grapalat"/>
        </w:rPr>
        <w:t xml:space="preserve">ниже по лотам </w:t>
      </w:r>
      <w:proofErr w:type="spellStart"/>
      <w:r w:rsidRPr="009044F1">
        <w:rPr>
          <w:rFonts w:ascii="GHEA Grapalat" w:hAnsi="GHEA Grapalat"/>
        </w:rPr>
        <w:t>представляетописани</w:t>
      </w:r>
      <w:r w:rsidR="00BC50BB">
        <w:rPr>
          <w:rFonts w:ascii="GHEA Grapalat" w:hAnsi="GHEA Grapalat"/>
        </w:rPr>
        <w:t>я</w:t>
      </w:r>
      <w:proofErr w:type="spellEnd"/>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14:paraId="06B7CE39" w14:textId="77777777" w:rsidTr="00412165">
        <w:tc>
          <w:tcPr>
            <w:tcW w:w="1242" w:type="dxa"/>
            <w:vMerge w:val="restart"/>
            <w:vAlign w:val="center"/>
          </w:tcPr>
          <w:p w14:paraId="2C190EE9" w14:textId="77777777" w:rsidR="00EE1022" w:rsidRDefault="00EE1022" w:rsidP="00FF3F2A">
            <w:pPr>
              <w:widowControl w:val="0"/>
              <w:jc w:val="center"/>
              <w:rPr>
                <w:rFonts w:ascii="GHEA Grapalat" w:hAnsi="GHEA Grapalat"/>
                <w:b/>
                <w:sz w:val="20"/>
                <w:szCs w:val="20"/>
              </w:rPr>
            </w:pPr>
          </w:p>
          <w:p w14:paraId="585DBDB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14:paraId="1F43CA62" w14:textId="77777777" w:rsidR="00D043C1" w:rsidRPr="00C03625" w:rsidRDefault="00D043C1" w:rsidP="00C03625">
            <w:pPr>
              <w:widowControl w:val="0"/>
              <w:jc w:val="center"/>
              <w:rPr>
                <w:rFonts w:ascii="GHEA Grapalat" w:hAnsi="GHEA Grapalat"/>
                <w:b/>
                <w:bCs/>
                <w:sz w:val="20"/>
                <w:szCs w:val="20"/>
                <w:lang w:val="en-US"/>
              </w:rPr>
            </w:pPr>
            <w:proofErr w:type="spellStart"/>
            <w:r w:rsidRPr="00206AF8">
              <w:rPr>
                <w:rFonts w:ascii="GHEA Grapalat" w:hAnsi="GHEA Grapalat"/>
                <w:b/>
                <w:sz w:val="20"/>
                <w:szCs w:val="20"/>
              </w:rPr>
              <w:t>Предлагаемы</w:t>
            </w:r>
            <w:r w:rsidR="000976D7" w:rsidRPr="00DB2996">
              <w:rPr>
                <w:rFonts w:ascii="GHEA Grapalat" w:hAnsi="GHEA Grapalat"/>
                <w:b/>
                <w:sz w:val="20"/>
                <w:szCs w:val="20"/>
              </w:rPr>
              <w:t>е</w:t>
            </w:r>
            <w:r w:rsidR="00C03625" w:rsidRPr="00DB2996">
              <w:rPr>
                <w:rFonts w:ascii="GHEA Grapalat" w:hAnsi="GHEA Grapalat"/>
                <w:b/>
                <w:sz w:val="20"/>
                <w:szCs w:val="20"/>
              </w:rPr>
              <w:t>приборы</w:t>
            </w:r>
            <w:proofErr w:type="spellEnd"/>
            <w:r w:rsidR="00C03625" w:rsidRPr="00DB2996">
              <w:rPr>
                <w:rFonts w:ascii="GHEA Grapalat" w:hAnsi="GHEA Grapalat"/>
                <w:b/>
                <w:sz w:val="20"/>
                <w:szCs w:val="20"/>
              </w:rPr>
              <w:t xml:space="preserve"> и оборудование</w:t>
            </w:r>
          </w:p>
        </w:tc>
      </w:tr>
      <w:tr w:rsidR="00786EB3" w:rsidRPr="00206AF8" w14:paraId="6B19B8CF" w14:textId="77777777" w:rsidTr="00412165">
        <w:trPr>
          <w:trHeight w:val="696"/>
        </w:trPr>
        <w:tc>
          <w:tcPr>
            <w:tcW w:w="1242" w:type="dxa"/>
            <w:vMerge/>
            <w:vAlign w:val="center"/>
          </w:tcPr>
          <w:p w14:paraId="546F1229" w14:textId="77777777" w:rsidR="00786EB3" w:rsidRPr="00206AF8" w:rsidRDefault="00786EB3" w:rsidP="00FF3F2A">
            <w:pPr>
              <w:widowControl w:val="0"/>
              <w:jc w:val="center"/>
              <w:rPr>
                <w:rFonts w:ascii="GHEA Grapalat" w:hAnsi="GHEA Grapalat"/>
                <w:b/>
                <w:bCs/>
                <w:sz w:val="20"/>
                <w:szCs w:val="20"/>
              </w:rPr>
            </w:pPr>
          </w:p>
        </w:tc>
        <w:tc>
          <w:tcPr>
            <w:tcW w:w="1363" w:type="dxa"/>
            <w:vAlign w:val="center"/>
          </w:tcPr>
          <w:p w14:paraId="4418843D" w14:textId="77777777"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14:paraId="7B95EDBA" w14:textId="77777777"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14:paraId="41CDE30B" w14:textId="77777777"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14:paraId="128BFB2F" w14:textId="77777777" w:rsidR="00786EB3" w:rsidRPr="00BF7253" w:rsidRDefault="00786EB3" w:rsidP="00FF3F2A">
            <w:pPr>
              <w:widowControl w:val="0"/>
              <w:jc w:val="center"/>
              <w:rPr>
                <w:rFonts w:ascii="GHEA Grapalat" w:hAnsi="GHEA Grapalat"/>
                <w:b/>
                <w:bCs/>
                <w:sz w:val="20"/>
                <w:szCs w:val="20"/>
                <w:lang w:val="hy-AM"/>
              </w:rPr>
            </w:pPr>
            <w:r w:rsidRPr="00C0080D">
              <w:rPr>
                <w:rFonts w:ascii="GHEA Grapalat" w:hAnsi="GHEA Grapalat"/>
                <w:b/>
                <w:bCs/>
                <w:sz w:val="20"/>
                <w:szCs w:val="20"/>
              </w:rPr>
              <w:t>марка</w:t>
            </w:r>
          </w:p>
        </w:tc>
        <w:tc>
          <w:tcPr>
            <w:tcW w:w="1716" w:type="dxa"/>
            <w:vAlign w:val="center"/>
          </w:tcPr>
          <w:p w14:paraId="1F2FF9EA" w14:textId="77777777"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14:paraId="0E93568F" w14:textId="77777777"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14:paraId="456C698A" w14:textId="77777777"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14:paraId="46097914" w14:textId="77777777" w:rsidTr="00412165">
        <w:tc>
          <w:tcPr>
            <w:tcW w:w="1242" w:type="dxa"/>
          </w:tcPr>
          <w:p w14:paraId="54D3C9B2"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14:paraId="5BED8C1A"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14:paraId="4324A480"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14:paraId="6FC7A148"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14:paraId="58833EBE"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14:paraId="3E0AD4F7"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14:paraId="4098EEAF" w14:textId="77777777"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14:paraId="2B203312" w14:textId="77777777" w:rsidTr="00412165">
        <w:tc>
          <w:tcPr>
            <w:tcW w:w="1242" w:type="dxa"/>
          </w:tcPr>
          <w:p w14:paraId="7476D55F"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14:paraId="0DE486F0"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14:paraId="13196E8C"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14:paraId="51B29DAA"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14:paraId="4C57746C"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14:paraId="521A4221"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14:paraId="5467BF3C" w14:textId="77777777"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14:paraId="41CD835B" w14:textId="77777777" w:rsidTr="00412165">
        <w:tc>
          <w:tcPr>
            <w:tcW w:w="1242" w:type="dxa"/>
          </w:tcPr>
          <w:p w14:paraId="0D53FDF4"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14:paraId="6A4226E5"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14:paraId="06DB144F"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14:paraId="1DA6CA82"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14:paraId="22B38C5C"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14:paraId="5D1C6290" w14:textId="77777777"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14:paraId="24FE108C" w14:textId="77777777" w:rsidR="00786EB3" w:rsidRPr="00206AF8" w:rsidRDefault="00786EB3" w:rsidP="00FF3F2A">
            <w:pPr>
              <w:pStyle w:val="Heading3"/>
              <w:keepNext w:val="0"/>
              <w:widowControl w:val="0"/>
              <w:spacing w:line="240" w:lineRule="auto"/>
              <w:jc w:val="left"/>
              <w:rPr>
                <w:rFonts w:ascii="GHEA Grapalat" w:hAnsi="GHEA Grapalat"/>
                <w:b/>
              </w:rPr>
            </w:pPr>
          </w:p>
        </w:tc>
      </w:tr>
    </w:tbl>
    <w:p w14:paraId="04351241" w14:textId="77777777" w:rsidR="00D043C1" w:rsidRDefault="00D043C1" w:rsidP="00D043C1">
      <w:pPr>
        <w:widowControl w:val="0"/>
        <w:tabs>
          <w:tab w:val="left" w:pos="6804"/>
        </w:tabs>
        <w:jc w:val="center"/>
        <w:rPr>
          <w:rFonts w:ascii="GHEA Grapalat" w:hAnsi="GHEA Grapalat"/>
          <w:lang w:val="en-US"/>
        </w:rPr>
      </w:pPr>
    </w:p>
    <w:p w14:paraId="0309F313"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FBEE0DE"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48C56AA2" w14:textId="77777777" w:rsidR="00D043C1" w:rsidRPr="008875C7" w:rsidRDefault="00D043C1" w:rsidP="00D043C1">
      <w:pPr>
        <w:widowControl w:val="0"/>
        <w:spacing w:after="160"/>
        <w:jc w:val="right"/>
        <w:rPr>
          <w:rFonts w:ascii="GHEA Grapalat" w:hAnsi="GHEA Grapalat"/>
        </w:rPr>
      </w:pPr>
    </w:p>
    <w:p w14:paraId="5898AC5B"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74190149" w14:textId="77777777" w:rsidR="00D043C1" w:rsidRDefault="00D043C1" w:rsidP="00D043C1">
      <w:pPr>
        <w:rPr>
          <w:rFonts w:ascii="GHEA Grapalat" w:hAnsi="GHEA Grapalat"/>
        </w:rPr>
      </w:pPr>
      <w:r>
        <w:rPr>
          <w:rFonts w:ascii="GHEA Grapalat" w:hAnsi="GHEA Grapalat"/>
        </w:rPr>
        <w:br w:type="page"/>
      </w:r>
    </w:p>
    <w:p w14:paraId="7E5352BD" w14:textId="77777777"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p>
    <w:p w14:paraId="5D9A1B5D" w14:textId="77777777"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14:paraId="7C189E9D" w14:textId="2D2003A4" w:rsidR="00220899" w:rsidRPr="001D4381" w:rsidRDefault="00220899" w:rsidP="00220899">
      <w:pPr>
        <w:pStyle w:val="Heading3"/>
        <w:keepNext w:val="0"/>
        <w:widowControl w:val="0"/>
        <w:spacing w:after="160" w:line="240" w:lineRule="auto"/>
        <w:ind w:firstLine="567"/>
        <w:jc w:val="right"/>
        <w:rPr>
          <w:rFonts w:ascii="GHEA Grapalat" w:hAnsi="GHEA Grapalat" w:cs="Arial"/>
          <w:b/>
          <w:sz w:val="24"/>
          <w:szCs w:val="24"/>
          <w:lang w:val="hy-AM"/>
        </w:rPr>
      </w:pPr>
      <w:r w:rsidRPr="009044F1">
        <w:rPr>
          <w:rFonts w:ascii="GHEA Grapalat" w:hAnsi="GHEA Grapalat"/>
          <w:b/>
          <w:sz w:val="24"/>
          <w:szCs w:val="24"/>
        </w:rPr>
        <w:t xml:space="preserve">под кодом </w:t>
      </w:r>
      <w:r w:rsidR="0012677E">
        <w:rPr>
          <w:rFonts w:ascii="GHEA Grapalat" w:hAnsi="GHEA Grapalat"/>
          <w:lang w:val="af-ZA"/>
        </w:rPr>
        <w:t>ՀՇԱԺԱԹ</w:t>
      </w:r>
      <w:r w:rsidR="0012677E" w:rsidRPr="00EF5D43">
        <w:rPr>
          <w:rFonts w:ascii="GHEA Grapalat" w:hAnsi="GHEA Grapalat"/>
          <w:lang w:val="af-ZA"/>
        </w:rPr>
        <w:t>-ԳՀԱՇ</w:t>
      </w:r>
      <w:r w:rsidR="0012677E">
        <w:rPr>
          <w:rFonts w:ascii="GHEA Grapalat" w:hAnsi="GHEA Grapalat"/>
          <w:lang w:val="af-ZA"/>
        </w:rPr>
        <w:t>ՁԲ</w:t>
      </w:r>
      <w:r w:rsidR="0012677E" w:rsidRPr="00EF5D43">
        <w:rPr>
          <w:rFonts w:ascii="GHEA Grapalat" w:hAnsi="GHEA Grapalat"/>
          <w:lang w:val="af-ZA"/>
        </w:rPr>
        <w:t>-01/202</w:t>
      </w:r>
      <w:r w:rsidR="001D4381">
        <w:rPr>
          <w:rFonts w:ascii="GHEA Grapalat" w:hAnsi="GHEA Grapalat"/>
          <w:lang w:val="hy-AM"/>
        </w:rPr>
        <w:t>5</w:t>
      </w:r>
    </w:p>
    <w:p w14:paraId="5789F973" w14:textId="77777777" w:rsidR="00220899" w:rsidRDefault="00220899" w:rsidP="00220899">
      <w:pPr>
        <w:ind w:left="360" w:hanging="360"/>
        <w:jc w:val="center"/>
        <w:rPr>
          <w:rFonts w:ascii="GHEA Grapalat" w:hAnsi="GHEA Grapalat"/>
          <w:b/>
        </w:rPr>
      </w:pPr>
      <w:r>
        <w:rPr>
          <w:rFonts w:ascii="GHEA Grapalat" w:hAnsi="GHEA Grapalat"/>
          <w:b/>
        </w:rPr>
        <w:t>ФОРМА</w:t>
      </w:r>
    </w:p>
    <w:p w14:paraId="633399E6" w14:textId="77777777"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4DA406B0" w14:textId="77777777" w:rsidR="00220899" w:rsidRPr="00ED3A13" w:rsidRDefault="00220899" w:rsidP="00220899">
      <w:pPr>
        <w:ind w:left="360" w:hanging="360"/>
        <w:jc w:val="center"/>
        <w:rPr>
          <w:rFonts w:ascii="GHEA Grapalat" w:eastAsia="GHEA Grapalat" w:hAnsi="GHEA Grapalat" w:cs="GHEA Grapalat"/>
          <w:b/>
        </w:rPr>
      </w:pPr>
    </w:p>
    <w:p w14:paraId="28A16AA0" w14:textId="77777777"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3844A0D"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14:paraId="3D1B112F" w14:textId="77777777" w:rsidTr="00220899">
        <w:tc>
          <w:tcPr>
            <w:tcW w:w="2836" w:type="dxa"/>
            <w:shd w:val="clear" w:color="auto" w:fill="D9E2F3"/>
            <w:vAlign w:val="center"/>
          </w:tcPr>
          <w:p w14:paraId="1519AAF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4C0A23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507C4CE" w14:textId="77777777" w:rsidTr="00220899">
        <w:tc>
          <w:tcPr>
            <w:tcW w:w="2836" w:type="dxa"/>
            <w:shd w:val="clear" w:color="auto" w:fill="D9E2F3"/>
            <w:vAlign w:val="center"/>
          </w:tcPr>
          <w:p w14:paraId="526F1AA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B5F608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D1FF6B0" w14:textId="77777777" w:rsidTr="00220899">
        <w:tc>
          <w:tcPr>
            <w:tcW w:w="2836" w:type="dxa"/>
            <w:shd w:val="clear" w:color="auto" w:fill="D9E2F3"/>
            <w:vAlign w:val="center"/>
          </w:tcPr>
          <w:p w14:paraId="76160CE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F982E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FD73EC0" w14:textId="77777777" w:rsidTr="00220899">
        <w:tc>
          <w:tcPr>
            <w:tcW w:w="2836" w:type="dxa"/>
            <w:shd w:val="clear" w:color="auto" w:fill="D9E2F3"/>
            <w:vAlign w:val="center"/>
          </w:tcPr>
          <w:p w14:paraId="7E47BA2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0BDE3C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943914E" w14:textId="77777777" w:rsidTr="00220899">
        <w:tc>
          <w:tcPr>
            <w:tcW w:w="2836" w:type="dxa"/>
            <w:shd w:val="clear" w:color="auto" w:fill="D9E2F3"/>
            <w:vAlign w:val="center"/>
          </w:tcPr>
          <w:p w14:paraId="6F8F2B35"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14:paraId="627979D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1608FFB" w14:textId="77777777" w:rsidTr="00220899">
        <w:tc>
          <w:tcPr>
            <w:tcW w:w="2836" w:type="dxa"/>
            <w:shd w:val="clear" w:color="auto" w:fill="D9E2F3"/>
            <w:vAlign w:val="center"/>
          </w:tcPr>
          <w:p w14:paraId="602A4EA0"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Государстворегистрации</w:t>
            </w:r>
            <w:proofErr w:type="spellEnd"/>
          </w:p>
        </w:tc>
        <w:tc>
          <w:tcPr>
            <w:tcW w:w="6180" w:type="dxa"/>
            <w:vAlign w:val="center"/>
          </w:tcPr>
          <w:p w14:paraId="5217428A" w14:textId="77777777"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14:paraId="5793E361" w14:textId="77777777" w:rsidTr="00220899">
        <w:tc>
          <w:tcPr>
            <w:tcW w:w="2836" w:type="dxa"/>
            <w:shd w:val="clear" w:color="auto" w:fill="D9E2F3"/>
            <w:vAlign w:val="center"/>
          </w:tcPr>
          <w:p w14:paraId="508086F2" w14:textId="77777777"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DC5C7EE" w14:textId="77777777" w:rsidR="00220899" w:rsidRPr="00FD1EE4" w:rsidRDefault="00220899" w:rsidP="00220899">
            <w:pPr>
              <w:spacing w:before="240" w:after="240"/>
              <w:ind w:left="993" w:hanging="851"/>
              <w:rPr>
                <w:rFonts w:ascii="GHEA Grapalat" w:eastAsia="GHEA Grapalat" w:hAnsi="GHEA Grapalat" w:cs="GHEA Grapalat"/>
              </w:rPr>
            </w:pPr>
          </w:p>
        </w:tc>
      </w:tr>
    </w:tbl>
    <w:p w14:paraId="5F86EC0F"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54364EA7" w14:textId="77777777" w:rsidTr="00220899">
        <w:tc>
          <w:tcPr>
            <w:tcW w:w="2835" w:type="dxa"/>
            <w:shd w:val="clear" w:color="auto" w:fill="D9E2F3"/>
            <w:vAlign w:val="center"/>
          </w:tcPr>
          <w:p w14:paraId="561AE3E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0A5D05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106B945" w14:textId="77777777" w:rsidTr="00220899">
        <w:trPr>
          <w:trHeight w:val="1487"/>
        </w:trPr>
        <w:tc>
          <w:tcPr>
            <w:tcW w:w="2835" w:type="dxa"/>
            <w:shd w:val="clear" w:color="auto" w:fill="D9E2F3"/>
            <w:vAlign w:val="center"/>
          </w:tcPr>
          <w:p w14:paraId="42744D9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2D14312" w14:textId="77777777" w:rsidR="00220899" w:rsidRPr="00FD1EE4" w:rsidRDefault="00220899" w:rsidP="00220899">
            <w:pPr>
              <w:spacing w:before="240" w:after="240"/>
              <w:rPr>
                <w:rFonts w:ascii="GHEA Grapalat" w:eastAsia="GHEA Grapalat" w:hAnsi="GHEA Grapalat" w:cs="GHEA Grapalat"/>
              </w:rPr>
            </w:pPr>
          </w:p>
        </w:tc>
      </w:tr>
    </w:tbl>
    <w:p w14:paraId="69FE5A97"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526826F2" w14:textId="77777777" w:rsidTr="00220899">
        <w:tc>
          <w:tcPr>
            <w:tcW w:w="2835" w:type="dxa"/>
            <w:shd w:val="clear" w:color="auto" w:fill="D9E2F3"/>
            <w:vAlign w:val="center"/>
          </w:tcPr>
          <w:p w14:paraId="5DE6517C"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67D0DAD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36460DB" w14:textId="77777777" w:rsidTr="00220899">
        <w:tc>
          <w:tcPr>
            <w:tcW w:w="2835" w:type="dxa"/>
            <w:shd w:val="clear" w:color="auto" w:fill="D9E2F3"/>
            <w:vAlign w:val="center"/>
          </w:tcPr>
          <w:p w14:paraId="00AAFEA4"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AF77C3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BA7185F" w14:textId="77777777" w:rsidTr="00220899">
        <w:tc>
          <w:tcPr>
            <w:tcW w:w="2835" w:type="dxa"/>
            <w:shd w:val="clear" w:color="auto" w:fill="D9E2F3"/>
            <w:vAlign w:val="center"/>
          </w:tcPr>
          <w:p w14:paraId="7CE49CED"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9653B76" w14:textId="77777777" w:rsidR="00220899" w:rsidRPr="00FD1EE4" w:rsidRDefault="00220899" w:rsidP="00220899">
            <w:pPr>
              <w:spacing w:before="240" w:after="240"/>
              <w:rPr>
                <w:rFonts w:ascii="GHEA Grapalat" w:eastAsia="GHEA Grapalat" w:hAnsi="GHEA Grapalat" w:cs="GHEA Grapalat"/>
              </w:rPr>
            </w:pPr>
          </w:p>
        </w:tc>
      </w:tr>
    </w:tbl>
    <w:p w14:paraId="045EF40B" w14:textId="77777777" w:rsidR="00220899" w:rsidRPr="00FD1EE4" w:rsidRDefault="00220899" w:rsidP="00220899">
      <w:pPr>
        <w:rPr>
          <w:rFonts w:ascii="GHEA Grapalat" w:eastAsia="GHEA Grapalat" w:hAnsi="GHEA Grapalat" w:cs="GHEA Grapalat"/>
        </w:rPr>
      </w:pPr>
    </w:p>
    <w:p w14:paraId="49C50377" w14:textId="77777777"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14:paraId="2622D249" w14:textId="77777777"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20E9FD22" w14:textId="77777777"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74126289" w14:textId="77777777" w:rsidTr="00220899">
        <w:tc>
          <w:tcPr>
            <w:tcW w:w="2835" w:type="dxa"/>
            <w:shd w:val="clear" w:color="auto" w:fill="D9E2F3"/>
            <w:vAlign w:val="center"/>
          </w:tcPr>
          <w:p w14:paraId="4BA0C72F"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2063B0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874C900" w14:textId="77777777" w:rsidTr="00220899">
        <w:tc>
          <w:tcPr>
            <w:tcW w:w="2835" w:type="dxa"/>
            <w:shd w:val="clear" w:color="auto" w:fill="D9E2F3"/>
            <w:vAlign w:val="center"/>
          </w:tcPr>
          <w:p w14:paraId="005B259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3BD18FF" w14:textId="77777777" w:rsidR="00220899" w:rsidRPr="00FD1EE4" w:rsidRDefault="00220899" w:rsidP="00220899">
            <w:pPr>
              <w:spacing w:before="240" w:after="240"/>
              <w:rPr>
                <w:rFonts w:ascii="GHEA Grapalat" w:eastAsia="GHEA Grapalat" w:hAnsi="GHEA Grapalat" w:cs="GHEA Grapalat"/>
              </w:rPr>
            </w:pPr>
          </w:p>
        </w:tc>
      </w:tr>
    </w:tbl>
    <w:p w14:paraId="434FEF79"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8371AE4" w14:textId="77777777" w:rsidTr="00220899">
        <w:tc>
          <w:tcPr>
            <w:tcW w:w="2835" w:type="dxa"/>
            <w:shd w:val="clear" w:color="auto" w:fill="D9E2F3"/>
            <w:vAlign w:val="center"/>
          </w:tcPr>
          <w:p w14:paraId="6CA2D31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D88126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CAC6DBB" w14:textId="77777777" w:rsidTr="00220899">
        <w:tc>
          <w:tcPr>
            <w:tcW w:w="2835" w:type="dxa"/>
            <w:shd w:val="clear" w:color="auto" w:fill="D9E2F3"/>
            <w:vAlign w:val="center"/>
          </w:tcPr>
          <w:p w14:paraId="650F610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A09952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F9DBD4D" w14:textId="77777777" w:rsidTr="00220899">
        <w:tc>
          <w:tcPr>
            <w:tcW w:w="2835" w:type="dxa"/>
            <w:shd w:val="clear" w:color="auto" w:fill="D9E2F3"/>
            <w:vAlign w:val="center"/>
          </w:tcPr>
          <w:p w14:paraId="7DFA9A5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1FFDBB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86569F9" w14:textId="77777777" w:rsidTr="00220899">
        <w:tc>
          <w:tcPr>
            <w:tcW w:w="2835" w:type="dxa"/>
            <w:shd w:val="clear" w:color="auto" w:fill="D9E2F3"/>
            <w:vAlign w:val="center"/>
          </w:tcPr>
          <w:p w14:paraId="0173EC1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73431C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619A4B9" w14:textId="77777777" w:rsidTr="00220899">
        <w:tc>
          <w:tcPr>
            <w:tcW w:w="2835" w:type="dxa"/>
            <w:shd w:val="clear" w:color="auto" w:fill="D9E2F3"/>
            <w:vAlign w:val="center"/>
          </w:tcPr>
          <w:p w14:paraId="359F1E8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4629C7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5B00A46" w14:textId="77777777" w:rsidTr="00220899">
        <w:trPr>
          <w:trHeight w:val="1361"/>
        </w:trPr>
        <w:tc>
          <w:tcPr>
            <w:tcW w:w="2835" w:type="dxa"/>
            <w:shd w:val="clear" w:color="auto" w:fill="D9E2F3"/>
            <w:vAlign w:val="center"/>
          </w:tcPr>
          <w:p w14:paraId="60D1341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54C7F28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35364D5" w14:textId="77777777" w:rsidTr="00220899">
        <w:tc>
          <w:tcPr>
            <w:tcW w:w="2835" w:type="dxa"/>
            <w:shd w:val="clear" w:color="auto" w:fill="D9E2F3"/>
            <w:vAlign w:val="center"/>
          </w:tcPr>
          <w:p w14:paraId="1D86E21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A9D65B3" w14:textId="77777777" w:rsidR="00220899" w:rsidRPr="00FD1EE4" w:rsidRDefault="00220899" w:rsidP="00220899">
            <w:pPr>
              <w:spacing w:before="240" w:after="240"/>
              <w:rPr>
                <w:rFonts w:ascii="GHEA Grapalat" w:eastAsia="GHEA Grapalat" w:hAnsi="GHEA Grapalat" w:cs="GHEA Grapalat"/>
              </w:rPr>
            </w:pPr>
          </w:p>
        </w:tc>
      </w:tr>
    </w:tbl>
    <w:p w14:paraId="1150334C" w14:textId="77777777"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25568042" w14:textId="77777777" w:rsidTr="00220899">
        <w:tc>
          <w:tcPr>
            <w:tcW w:w="2836" w:type="dxa"/>
            <w:shd w:val="clear" w:color="auto" w:fill="D9E2F3"/>
            <w:vAlign w:val="center"/>
          </w:tcPr>
          <w:p w14:paraId="4CCC9E02" w14:textId="77777777"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0D6A3C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A99AF3F" w14:textId="77777777" w:rsidTr="00220899">
        <w:tc>
          <w:tcPr>
            <w:tcW w:w="2836" w:type="dxa"/>
            <w:shd w:val="clear" w:color="auto" w:fill="D9E2F3"/>
            <w:vAlign w:val="center"/>
          </w:tcPr>
          <w:p w14:paraId="028331D5" w14:textId="77777777"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E1B6149"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7B703477"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14E4BAAA"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5D9B6C5" w14:textId="77777777"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C456116"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5B8B820F" w14:textId="77777777" w:rsidTr="00220899">
        <w:tc>
          <w:tcPr>
            <w:tcW w:w="2837" w:type="dxa"/>
            <w:shd w:val="clear" w:color="auto" w:fill="D9E2F3"/>
            <w:vAlign w:val="center"/>
          </w:tcPr>
          <w:p w14:paraId="7CAA415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2A9970D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2315D38" w14:textId="77777777" w:rsidTr="00220899">
        <w:tc>
          <w:tcPr>
            <w:tcW w:w="2837" w:type="dxa"/>
            <w:shd w:val="clear" w:color="auto" w:fill="D9E2F3"/>
            <w:vAlign w:val="center"/>
          </w:tcPr>
          <w:p w14:paraId="120966F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0DC10D8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083250F" w14:textId="77777777" w:rsidTr="00220899">
        <w:tc>
          <w:tcPr>
            <w:tcW w:w="2837" w:type="dxa"/>
            <w:shd w:val="clear" w:color="auto" w:fill="D9E2F3"/>
            <w:vAlign w:val="center"/>
          </w:tcPr>
          <w:p w14:paraId="7AD2115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7F1562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FDEAF94" w14:textId="77777777" w:rsidTr="00220899">
        <w:tc>
          <w:tcPr>
            <w:tcW w:w="2837" w:type="dxa"/>
            <w:shd w:val="clear" w:color="auto" w:fill="D9E2F3"/>
            <w:vAlign w:val="center"/>
          </w:tcPr>
          <w:p w14:paraId="323172D6"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E0F5309"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1CF14B33"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4D02A89E"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570FC27A" w14:textId="77777777" w:rsidTr="00220899">
        <w:tc>
          <w:tcPr>
            <w:tcW w:w="2837" w:type="dxa"/>
            <w:shd w:val="clear" w:color="auto" w:fill="D9E2F3"/>
            <w:vAlign w:val="center"/>
          </w:tcPr>
          <w:p w14:paraId="7A0B85F1" w14:textId="77777777"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71E78D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4C6947C" w14:textId="77777777" w:rsidTr="00220899">
        <w:tc>
          <w:tcPr>
            <w:tcW w:w="2837" w:type="dxa"/>
            <w:shd w:val="clear" w:color="auto" w:fill="D9E2F3"/>
            <w:vAlign w:val="center"/>
          </w:tcPr>
          <w:p w14:paraId="12A49665"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F2A4C8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88A8351" w14:textId="77777777" w:rsidTr="00220899">
        <w:tc>
          <w:tcPr>
            <w:tcW w:w="2837" w:type="dxa"/>
            <w:shd w:val="clear" w:color="auto" w:fill="D9E2F3"/>
            <w:vAlign w:val="center"/>
          </w:tcPr>
          <w:p w14:paraId="713B30C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06CB83C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EDF1AD4" w14:textId="77777777" w:rsidTr="00220899">
        <w:tc>
          <w:tcPr>
            <w:tcW w:w="2837" w:type="dxa"/>
            <w:shd w:val="clear" w:color="auto" w:fill="D9E2F3"/>
            <w:vAlign w:val="center"/>
          </w:tcPr>
          <w:p w14:paraId="04DC8C1A"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BF77479"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7F3C142E"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10150312" w14:textId="77777777"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14:paraId="11238B08"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B995BF2"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3F974CF7" w14:textId="77777777" w:rsidTr="00220899">
        <w:tc>
          <w:tcPr>
            <w:tcW w:w="2836" w:type="dxa"/>
            <w:shd w:val="clear" w:color="auto" w:fill="D9E2F3"/>
            <w:vAlign w:val="center"/>
          </w:tcPr>
          <w:p w14:paraId="6569029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894629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FE0FB5B" w14:textId="77777777" w:rsidTr="00220899">
        <w:tc>
          <w:tcPr>
            <w:tcW w:w="2836" w:type="dxa"/>
            <w:shd w:val="clear" w:color="auto" w:fill="D9E2F3"/>
            <w:vAlign w:val="center"/>
          </w:tcPr>
          <w:p w14:paraId="2A70813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919DA8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CBE61A0" w14:textId="77777777" w:rsidTr="00220899">
        <w:tc>
          <w:tcPr>
            <w:tcW w:w="2836" w:type="dxa"/>
            <w:shd w:val="clear" w:color="auto" w:fill="D9E2F3"/>
            <w:vAlign w:val="center"/>
          </w:tcPr>
          <w:p w14:paraId="6517A02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6671C8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C1FF8A0" w14:textId="77777777" w:rsidTr="00220899">
        <w:tc>
          <w:tcPr>
            <w:tcW w:w="2836" w:type="dxa"/>
            <w:shd w:val="clear" w:color="auto" w:fill="D9E2F3"/>
            <w:vAlign w:val="center"/>
          </w:tcPr>
          <w:p w14:paraId="3EB4174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DED1A8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6F501D1" w14:textId="77777777" w:rsidTr="00220899">
        <w:tc>
          <w:tcPr>
            <w:tcW w:w="2836" w:type="dxa"/>
            <w:shd w:val="clear" w:color="auto" w:fill="D9E2F3"/>
            <w:vAlign w:val="center"/>
          </w:tcPr>
          <w:p w14:paraId="6191D97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350345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8F43EC9" w14:textId="77777777" w:rsidTr="00220899">
        <w:tc>
          <w:tcPr>
            <w:tcW w:w="2836" w:type="dxa"/>
            <w:shd w:val="clear" w:color="auto" w:fill="D9E2F3"/>
            <w:vAlign w:val="center"/>
          </w:tcPr>
          <w:p w14:paraId="20536D5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B968835" w14:textId="77777777" w:rsidR="00220899" w:rsidRPr="00FD1EE4" w:rsidRDefault="00220899" w:rsidP="00220899">
            <w:pPr>
              <w:spacing w:before="240" w:after="240"/>
              <w:rPr>
                <w:rFonts w:ascii="GHEA Grapalat" w:eastAsia="GHEA Grapalat" w:hAnsi="GHEA Grapalat" w:cs="GHEA Grapalat"/>
              </w:rPr>
            </w:pPr>
          </w:p>
        </w:tc>
      </w:tr>
    </w:tbl>
    <w:p w14:paraId="6D195D37"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14:paraId="7946CAB9" w14:textId="77777777" w:rsidTr="00CF15DB">
        <w:tc>
          <w:tcPr>
            <w:tcW w:w="2977" w:type="dxa"/>
            <w:shd w:val="clear" w:color="auto" w:fill="D9E2F3"/>
            <w:vAlign w:val="center"/>
          </w:tcPr>
          <w:p w14:paraId="0119E9A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A25DAC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2004705" w14:textId="77777777" w:rsidTr="00CF15DB">
        <w:tc>
          <w:tcPr>
            <w:tcW w:w="2977" w:type="dxa"/>
            <w:shd w:val="clear" w:color="auto" w:fill="D9E2F3"/>
            <w:vAlign w:val="center"/>
          </w:tcPr>
          <w:p w14:paraId="2BDC1CF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3650BA1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703EE3F" w14:textId="77777777" w:rsidTr="00CF15DB">
        <w:tc>
          <w:tcPr>
            <w:tcW w:w="2977" w:type="dxa"/>
            <w:shd w:val="clear" w:color="auto" w:fill="D9E2F3"/>
            <w:vAlign w:val="center"/>
          </w:tcPr>
          <w:p w14:paraId="6FB160E8" w14:textId="77777777"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02DF992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C2AEB82" w14:textId="77777777" w:rsidTr="00CF15DB">
        <w:tc>
          <w:tcPr>
            <w:tcW w:w="2977" w:type="dxa"/>
            <w:shd w:val="clear" w:color="auto" w:fill="D9E2F3"/>
            <w:vAlign w:val="center"/>
          </w:tcPr>
          <w:p w14:paraId="4CD7C8BF" w14:textId="77777777"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0D3D1A6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0B3F636" w14:textId="77777777" w:rsidTr="00CF15DB">
        <w:tc>
          <w:tcPr>
            <w:tcW w:w="2977" w:type="dxa"/>
            <w:shd w:val="clear" w:color="auto" w:fill="D9E2F3"/>
            <w:vAlign w:val="center"/>
          </w:tcPr>
          <w:p w14:paraId="1599D15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901AF6E" w14:textId="77777777" w:rsidR="00220899" w:rsidRPr="00FD1EE4" w:rsidRDefault="00220899" w:rsidP="00220899">
            <w:pPr>
              <w:spacing w:before="240" w:after="240"/>
              <w:rPr>
                <w:rFonts w:ascii="GHEA Grapalat" w:eastAsia="GHEA Grapalat" w:hAnsi="GHEA Grapalat" w:cs="GHEA Grapalat"/>
              </w:rPr>
            </w:pPr>
          </w:p>
        </w:tc>
      </w:tr>
    </w:tbl>
    <w:p w14:paraId="72F95AFE"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14:paraId="5076701C" w14:textId="77777777" w:rsidTr="00220899">
        <w:tc>
          <w:tcPr>
            <w:tcW w:w="2943" w:type="dxa"/>
            <w:shd w:val="clear" w:color="auto" w:fill="D9E2F3"/>
            <w:vAlign w:val="center"/>
          </w:tcPr>
          <w:p w14:paraId="6324B94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2E403E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4FF7276" w14:textId="77777777" w:rsidTr="00220899">
        <w:tc>
          <w:tcPr>
            <w:tcW w:w="2943" w:type="dxa"/>
            <w:shd w:val="clear" w:color="auto" w:fill="D9E2F3"/>
            <w:vAlign w:val="center"/>
          </w:tcPr>
          <w:p w14:paraId="6AB7CF0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88EAFE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A079A04" w14:textId="77777777" w:rsidTr="00220899">
        <w:tc>
          <w:tcPr>
            <w:tcW w:w="2943" w:type="dxa"/>
            <w:shd w:val="clear" w:color="auto" w:fill="D9E2F3"/>
            <w:vAlign w:val="center"/>
          </w:tcPr>
          <w:p w14:paraId="56D6D329"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0A6FB1E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8746AD4" w14:textId="77777777" w:rsidTr="00220899">
        <w:tc>
          <w:tcPr>
            <w:tcW w:w="2943" w:type="dxa"/>
            <w:shd w:val="clear" w:color="auto" w:fill="D9E2F3"/>
            <w:vAlign w:val="center"/>
          </w:tcPr>
          <w:p w14:paraId="10AC7BC6" w14:textId="77777777"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4151932" w14:textId="77777777" w:rsidR="00220899" w:rsidRPr="00FD1EE4" w:rsidRDefault="00220899" w:rsidP="00220899">
            <w:pPr>
              <w:spacing w:before="240" w:after="240"/>
              <w:rPr>
                <w:rFonts w:ascii="GHEA Grapalat" w:eastAsia="GHEA Grapalat" w:hAnsi="GHEA Grapalat" w:cs="GHEA Grapalat"/>
              </w:rPr>
            </w:pPr>
          </w:p>
        </w:tc>
      </w:tr>
    </w:tbl>
    <w:p w14:paraId="253334CA"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14:paraId="35EAB7B4" w14:textId="77777777" w:rsidTr="00220899">
        <w:tc>
          <w:tcPr>
            <w:tcW w:w="2837" w:type="dxa"/>
            <w:shd w:val="clear" w:color="auto" w:fill="D9E2F3"/>
            <w:vAlign w:val="center"/>
          </w:tcPr>
          <w:p w14:paraId="387CE0E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9CCEE9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A4019A0" w14:textId="77777777" w:rsidTr="00220899">
        <w:tc>
          <w:tcPr>
            <w:tcW w:w="2837" w:type="dxa"/>
            <w:shd w:val="clear" w:color="auto" w:fill="D9E2F3"/>
            <w:vAlign w:val="center"/>
          </w:tcPr>
          <w:p w14:paraId="089656D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A8E903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EFFC3DD" w14:textId="77777777" w:rsidTr="00220899">
        <w:tc>
          <w:tcPr>
            <w:tcW w:w="2837" w:type="dxa"/>
            <w:shd w:val="clear" w:color="auto" w:fill="D9E2F3"/>
            <w:vAlign w:val="center"/>
          </w:tcPr>
          <w:p w14:paraId="2823E21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3A4A94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FD1FA47" w14:textId="77777777" w:rsidTr="00220899">
        <w:tc>
          <w:tcPr>
            <w:tcW w:w="2837" w:type="dxa"/>
            <w:shd w:val="clear" w:color="auto" w:fill="D9E2F3"/>
            <w:vAlign w:val="center"/>
          </w:tcPr>
          <w:p w14:paraId="1509EDC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8F37B67" w14:textId="77777777" w:rsidR="00220899" w:rsidRPr="00FD1EE4" w:rsidRDefault="00220899" w:rsidP="00220899">
            <w:pPr>
              <w:spacing w:before="240" w:after="240"/>
              <w:rPr>
                <w:rFonts w:ascii="GHEA Grapalat" w:eastAsia="GHEA Grapalat" w:hAnsi="GHEA Grapalat" w:cs="GHEA Grapalat"/>
              </w:rPr>
            </w:pPr>
          </w:p>
        </w:tc>
      </w:tr>
    </w:tbl>
    <w:p w14:paraId="657B6A28" w14:textId="77777777"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 xml:space="preserve">Основания являться реальным </w:t>
      </w:r>
      <w:proofErr w:type="gramStart"/>
      <w:r w:rsidRPr="008C665F">
        <w:rPr>
          <w:rFonts w:ascii="GHEA Grapalat" w:eastAsia="GHEA Grapalat" w:hAnsi="GHEA Grapalat" w:cs="GHEA Grapalat"/>
          <w:i/>
          <w:color w:val="000000"/>
        </w:rPr>
        <w:t>бенефициаром(</w:t>
      </w:r>
      <w:proofErr w:type="gramEnd"/>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1EAFFA3D" w14:textId="77777777" w:rsidTr="00220899">
        <w:trPr>
          <w:trHeight w:val="924"/>
        </w:trPr>
        <w:tc>
          <w:tcPr>
            <w:tcW w:w="9016" w:type="dxa"/>
            <w:gridSpan w:val="2"/>
            <w:vAlign w:val="center"/>
          </w:tcPr>
          <w:p w14:paraId="4AA45DD1" w14:textId="77777777" w:rsidR="00220899" w:rsidRPr="00FD1EE4" w:rsidRDefault="00D0035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C76DD8">
              <w:rPr>
                <w:rFonts w:ascii="GHEA Grapalat" w:eastAsia="GHEA Grapalat" w:hAnsi="GHEA Grapalat" w:cs="GHEA Grapalat"/>
              </w:rPr>
              <w:t>прямо</w:t>
            </w:r>
            <w:proofErr w:type="gramEnd"/>
            <w:r w:rsidR="00220899" w:rsidRPr="00C76DD8">
              <w:rPr>
                <w:rFonts w:ascii="GHEA Grapalat" w:eastAsia="GHEA Grapalat" w:hAnsi="GHEA Grapalat" w:cs="GHEA Grapalat"/>
              </w:rPr>
              <w:t xml:space="preserve">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14:paraId="4525023B" w14:textId="77777777" w:rsidTr="00220899">
        <w:trPr>
          <w:trHeight w:val="684"/>
        </w:trPr>
        <w:tc>
          <w:tcPr>
            <w:tcW w:w="4508" w:type="dxa"/>
            <w:shd w:val="clear" w:color="auto" w:fill="D9E2F3"/>
            <w:vAlign w:val="center"/>
          </w:tcPr>
          <w:p w14:paraId="601FAB6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3A00A0C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8600CDF" w14:textId="77777777" w:rsidTr="00220899">
        <w:trPr>
          <w:trHeight w:val="1282"/>
        </w:trPr>
        <w:tc>
          <w:tcPr>
            <w:tcW w:w="4508" w:type="dxa"/>
            <w:shd w:val="clear" w:color="auto" w:fill="D9E2F3"/>
            <w:vAlign w:val="center"/>
          </w:tcPr>
          <w:p w14:paraId="37D368A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46292A1" w14:textId="77777777" w:rsidR="00220899" w:rsidRPr="006B364D" w:rsidRDefault="00D0035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149FFAAA" w14:textId="77777777" w:rsidR="00220899" w:rsidRPr="00F10CBA" w:rsidRDefault="00D0035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18768716" w14:textId="77777777" w:rsidTr="00220899">
        <w:tc>
          <w:tcPr>
            <w:tcW w:w="9016" w:type="dxa"/>
            <w:gridSpan w:val="2"/>
            <w:vAlign w:val="center"/>
          </w:tcPr>
          <w:p w14:paraId="77DA9AEE"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14:paraId="4240CFB6" w14:textId="77777777" w:rsidTr="00220899">
        <w:tc>
          <w:tcPr>
            <w:tcW w:w="9016" w:type="dxa"/>
            <w:gridSpan w:val="2"/>
            <w:vAlign w:val="center"/>
          </w:tcPr>
          <w:p w14:paraId="16291CC1" w14:textId="77777777" w:rsidR="00220899" w:rsidRPr="00FD1EE4" w:rsidRDefault="00D0035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BA30D4">
              <w:rPr>
                <w:rFonts w:ascii="GHEA Grapalat" w:eastAsia="GHEA Grapalat" w:hAnsi="GHEA Grapalat" w:cs="GHEA Grapalat"/>
              </w:rPr>
              <w:t>лица, в случае, если</w:t>
            </w:r>
            <w:proofErr w:type="gramEnd"/>
            <w:r w:rsidR="00220899" w:rsidRPr="00BA30D4">
              <w:rPr>
                <w:rFonts w:ascii="GHEA Grapalat" w:eastAsia="GHEA Grapalat" w:hAnsi="GHEA Grapalat" w:cs="GHEA Grapalat"/>
              </w:rPr>
              <w:t xml:space="preserve">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14:paraId="4B6D4A6A" w14:textId="77777777"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 xml:space="preserve">Основания являться реальным </w:t>
      </w:r>
      <w:proofErr w:type="gramStart"/>
      <w:r w:rsidRPr="00A5193B">
        <w:rPr>
          <w:rFonts w:ascii="GHEA Grapalat" w:eastAsia="GHEA Grapalat" w:hAnsi="GHEA Grapalat" w:cs="GHEA Grapalat"/>
          <w:i/>
          <w:color w:val="000000"/>
        </w:rPr>
        <w:t>бенефициаром(</w:t>
      </w:r>
      <w:proofErr w:type="gramEnd"/>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575968B3" w14:textId="77777777" w:rsidTr="00220899">
        <w:trPr>
          <w:trHeight w:val="924"/>
        </w:trPr>
        <w:tc>
          <w:tcPr>
            <w:tcW w:w="9016" w:type="dxa"/>
            <w:gridSpan w:val="2"/>
            <w:vAlign w:val="center"/>
          </w:tcPr>
          <w:p w14:paraId="3ACCA16B" w14:textId="77777777" w:rsidR="00220899" w:rsidRPr="00FD1EE4" w:rsidRDefault="00D0035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w:t>
            </w:r>
            <w:proofErr w:type="gramStart"/>
            <w:r w:rsidR="00220899" w:rsidRPr="00C76DD8">
              <w:rPr>
                <w:rFonts w:ascii="GHEA Grapalat" w:eastAsia="GHEA Grapalat" w:hAnsi="GHEA Grapalat" w:cs="GHEA Grapalat"/>
              </w:rPr>
              <w:t xml:space="preserve">паев) </w:t>
            </w:r>
            <w:r w:rsidR="00220899" w:rsidRPr="00BC0F3A">
              <w:rPr>
                <w:rFonts w:ascii="GHEA Grapalat" w:eastAsia="GHEA Grapalat" w:hAnsi="GHEA Grapalat" w:cs="GHEA Grapalat"/>
              </w:rPr>
              <w:t xml:space="preserve"> данного</w:t>
            </w:r>
            <w:proofErr w:type="gramEnd"/>
            <w:r w:rsidR="00220899" w:rsidRPr="00BC0F3A">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220899" w:rsidRPr="00FD1EE4" w14:paraId="5479E27C" w14:textId="77777777" w:rsidTr="00220899">
        <w:trPr>
          <w:trHeight w:val="684"/>
        </w:trPr>
        <w:tc>
          <w:tcPr>
            <w:tcW w:w="4508" w:type="dxa"/>
            <w:shd w:val="clear" w:color="auto" w:fill="D9E2F3"/>
            <w:vAlign w:val="center"/>
          </w:tcPr>
          <w:p w14:paraId="1C128B4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E75B3A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927401C" w14:textId="77777777" w:rsidTr="00220899">
        <w:trPr>
          <w:trHeight w:val="1282"/>
        </w:trPr>
        <w:tc>
          <w:tcPr>
            <w:tcW w:w="4508" w:type="dxa"/>
            <w:shd w:val="clear" w:color="auto" w:fill="D9E2F3"/>
            <w:vAlign w:val="center"/>
          </w:tcPr>
          <w:p w14:paraId="62F2A09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1069546" w14:textId="77777777" w:rsidR="00220899" w:rsidRPr="00C843BA" w:rsidRDefault="00D0035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4499538E" w14:textId="77777777" w:rsidR="00220899" w:rsidRPr="00C843BA" w:rsidRDefault="00D0035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1FEFF998" w14:textId="77777777" w:rsidTr="00220899">
        <w:tc>
          <w:tcPr>
            <w:tcW w:w="9016" w:type="dxa"/>
            <w:gridSpan w:val="2"/>
            <w:vAlign w:val="center"/>
          </w:tcPr>
          <w:p w14:paraId="01D33DA1"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14:paraId="43ECFFBB" w14:textId="77777777" w:rsidTr="00220899">
        <w:tc>
          <w:tcPr>
            <w:tcW w:w="9016" w:type="dxa"/>
            <w:gridSpan w:val="2"/>
            <w:vAlign w:val="center"/>
          </w:tcPr>
          <w:p w14:paraId="54470739"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14:paraId="1894562F" w14:textId="77777777" w:rsidTr="00220899">
        <w:tc>
          <w:tcPr>
            <w:tcW w:w="9016" w:type="dxa"/>
            <w:gridSpan w:val="2"/>
            <w:vAlign w:val="center"/>
          </w:tcPr>
          <w:p w14:paraId="761B8398"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14:paraId="585DCB91" w14:textId="77777777" w:rsidTr="00220899">
        <w:tc>
          <w:tcPr>
            <w:tcW w:w="9016" w:type="dxa"/>
            <w:gridSpan w:val="2"/>
            <w:vAlign w:val="center"/>
          </w:tcPr>
          <w:p w14:paraId="0DBAF536" w14:textId="77777777" w:rsidR="00220899" w:rsidRPr="00FD1EE4" w:rsidRDefault="00D00353"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14:paraId="2157674C"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229FB2B6" w14:textId="77777777" w:rsidTr="00220899">
        <w:tc>
          <w:tcPr>
            <w:tcW w:w="2837" w:type="dxa"/>
            <w:shd w:val="clear" w:color="auto" w:fill="D9E2F3"/>
            <w:vAlign w:val="center"/>
          </w:tcPr>
          <w:p w14:paraId="31229E7C"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826C6A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70A16EF" w14:textId="77777777" w:rsidTr="00220899">
        <w:tc>
          <w:tcPr>
            <w:tcW w:w="2837" w:type="dxa"/>
            <w:shd w:val="clear" w:color="auto" w:fill="D9E2F3"/>
            <w:vAlign w:val="center"/>
          </w:tcPr>
          <w:p w14:paraId="6397B2E0"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DB63582" w14:textId="77777777" w:rsidR="00220899" w:rsidRPr="00B23852" w:rsidRDefault="00D0035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14:paraId="622F98E9" w14:textId="77777777" w:rsidR="00220899" w:rsidRPr="00FD1EE4" w:rsidRDefault="00D00353" w:rsidP="00220899">
            <w:pPr>
              <w:rPr>
                <w:rFonts w:ascii="GHEA Grapalat" w:eastAsia="GHEA Grapalat" w:hAnsi="GHEA Grapalat" w:cs="GHEA Grapalat"/>
              </w:rPr>
            </w:pPr>
            <w:sdt>
              <w:sdtPr>
                <w:rPr>
                  <w:rFonts w:ascii="GHEA Grapalat" w:eastAsia="GHEA Grapalat" w:hAnsi="GHEA Grapalat" w:cs="GHEA Grapalat"/>
                </w:rPr>
                <w:id w:val="454287896"/>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14:paraId="455A4D30" w14:textId="77777777" w:rsidTr="00220899">
        <w:tc>
          <w:tcPr>
            <w:tcW w:w="2837" w:type="dxa"/>
            <w:shd w:val="clear" w:color="auto" w:fill="D9E2F3"/>
            <w:vAlign w:val="center"/>
          </w:tcPr>
          <w:p w14:paraId="391EA511"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14:paraId="67AF59A3" w14:textId="77777777" w:rsidR="00220899" w:rsidRPr="005600B4" w:rsidRDefault="00D0035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14:paraId="4D0EA199" w14:textId="77777777" w:rsidR="00220899" w:rsidRPr="005600B4" w:rsidRDefault="00D0035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14:paraId="345005C7"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7B900D1D" w14:textId="77777777" w:rsidTr="00220899">
        <w:tc>
          <w:tcPr>
            <w:tcW w:w="2837" w:type="dxa"/>
            <w:shd w:val="clear" w:color="auto" w:fill="D9E2F3"/>
            <w:vAlign w:val="center"/>
          </w:tcPr>
          <w:p w14:paraId="7CFA66E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2D49996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8EB7679" w14:textId="77777777" w:rsidTr="00220899">
        <w:tc>
          <w:tcPr>
            <w:tcW w:w="2837" w:type="dxa"/>
            <w:shd w:val="clear" w:color="auto" w:fill="D9E2F3"/>
            <w:vAlign w:val="center"/>
          </w:tcPr>
          <w:p w14:paraId="605410E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419B2C2" w14:textId="77777777" w:rsidR="00220899" w:rsidRPr="00FD1EE4" w:rsidRDefault="00220899" w:rsidP="00220899">
            <w:pPr>
              <w:spacing w:before="240" w:after="240"/>
              <w:rPr>
                <w:rFonts w:ascii="GHEA Grapalat" w:eastAsia="GHEA Grapalat" w:hAnsi="GHEA Grapalat" w:cs="GHEA Grapalat"/>
              </w:rPr>
            </w:pPr>
          </w:p>
        </w:tc>
      </w:tr>
    </w:tbl>
    <w:p w14:paraId="3C2CCA10" w14:textId="77777777"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D5093F1"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7484D02"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73988495" w14:textId="77777777" w:rsidTr="00220899">
        <w:tc>
          <w:tcPr>
            <w:tcW w:w="2835" w:type="dxa"/>
            <w:shd w:val="clear" w:color="auto" w:fill="D9E2F3"/>
            <w:vAlign w:val="center"/>
          </w:tcPr>
          <w:p w14:paraId="6BBF120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C2286C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107AC62" w14:textId="77777777" w:rsidTr="00220899">
        <w:tc>
          <w:tcPr>
            <w:tcW w:w="2835" w:type="dxa"/>
            <w:shd w:val="clear" w:color="auto" w:fill="D9E2F3"/>
            <w:vAlign w:val="center"/>
          </w:tcPr>
          <w:p w14:paraId="3D234C9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E3E8F2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DAF3D5D" w14:textId="77777777" w:rsidTr="00220899">
        <w:tc>
          <w:tcPr>
            <w:tcW w:w="2835" w:type="dxa"/>
            <w:shd w:val="clear" w:color="auto" w:fill="D9E2F3"/>
            <w:vAlign w:val="center"/>
          </w:tcPr>
          <w:p w14:paraId="6E6CE8D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32C832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37F245D" w14:textId="77777777" w:rsidTr="00220899">
        <w:tc>
          <w:tcPr>
            <w:tcW w:w="2835" w:type="dxa"/>
            <w:shd w:val="clear" w:color="auto" w:fill="D9E2F3"/>
            <w:vAlign w:val="center"/>
          </w:tcPr>
          <w:p w14:paraId="06D1F15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F24D7F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5DCA1B9" w14:textId="77777777" w:rsidTr="00220899">
        <w:tc>
          <w:tcPr>
            <w:tcW w:w="2835" w:type="dxa"/>
            <w:shd w:val="clear" w:color="auto" w:fill="D9E2F3"/>
            <w:vAlign w:val="center"/>
          </w:tcPr>
          <w:p w14:paraId="3FA2A54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DAB760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840187C" w14:textId="77777777" w:rsidTr="00220899">
        <w:tc>
          <w:tcPr>
            <w:tcW w:w="2835" w:type="dxa"/>
            <w:shd w:val="clear" w:color="auto" w:fill="D9E2F3"/>
            <w:vAlign w:val="center"/>
          </w:tcPr>
          <w:p w14:paraId="4C34F73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6FDF8D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A36FDF4" w14:textId="77777777" w:rsidTr="00220899">
        <w:tc>
          <w:tcPr>
            <w:tcW w:w="2835" w:type="dxa"/>
            <w:shd w:val="clear" w:color="auto" w:fill="D9E2F3"/>
            <w:vAlign w:val="center"/>
          </w:tcPr>
          <w:p w14:paraId="4DF838B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6A4C56F" w14:textId="77777777" w:rsidR="00220899" w:rsidRPr="00FD1EE4" w:rsidRDefault="00220899" w:rsidP="00220899">
            <w:pPr>
              <w:spacing w:before="240" w:after="240"/>
              <w:rPr>
                <w:rFonts w:ascii="GHEA Grapalat" w:eastAsia="GHEA Grapalat" w:hAnsi="GHEA Grapalat" w:cs="GHEA Grapalat"/>
              </w:rPr>
            </w:pPr>
          </w:p>
        </w:tc>
      </w:tr>
    </w:tbl>
    <w:p w14:paraId="6AB9502E"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36472C15" w14:textId="77777777" w:rsidTr="00220899">
        <w:trPr>
          <w:trHeight w:val="853"/>
        </w:trPr>
        <w:tc>
          <w:tcPr>
            <w:tcW w:w="2835" w:type="dxa"/>
            <w:vMerge w:val="restart"/>
            <w:shd w:val="clear" w:color="auto" w:fill="D9E2F3"/>
            <w:vAlign w:val="center"/>
          </w:tcPr>
          <w:p w14:paraId="6245ED0B"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FA3B44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7161876" w14:textId="77777777" w:rsidTr="00220899">
        <w:trPr>
          <w:trHeight w:val="850"/>
        </w:trPr>
        <w:tc>
          <w:tcPr>
            <w:tcW w:w="2835" w:type="dxa"/>
            <w:vMerge/>
            <w:shd w:val="clear" w:color="auto" w:fill="D9E2F3"/>
            <w:vAlign w:val="center"/>
          </w:tcPr>
          <w:p w14:paraId="6372EEE1"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B4311F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FEEFAD1" w14:textId="77777777" w:rsidTr="00220899">
        <w:trPr>
          <w:trHeight w:val="850"/>
        </w:trPr>
        <w:tc>
          <w:tcPr>
            <w:tcW w:w="2835" w:type="dxa"/>
            <w:vMerge/>
            <w:shd w:val="clear" w:color="auto" w:fill="D9E2F3"/>
            <w:vAlign w:val="center"/>
          </w:tcPr>
          <w:p w14:paraId="55B542E1"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D38DA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5495CDB" w14:textId="77777777" w:rsidTr="00220899">
        <w:trPr>
          <w:trHeight w:val="850"/>
        </w:trPr>
        <w:tc>
          <w:tcPr>
            <w:tcW w:w="2835" w:type="dxa"/>
            <w:vMerge/>
            <w:shd w:val="clear" w:color="auto" w:fill="D9E2F3"/>
            <w:vAlign w:val="center"/>
          </w:tcPr>
          <w:p w14:paraId="4E18FD04"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AF5B2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019F622" w14:textId="77777777" w:rsidTr="00220899">
        <w:trPr>
          <w:trHeight w:val="850"/>
        </w:trPr>
        <w:tc>
          <w:tcPr>
            <w:tcW w:w="2835" w:type="dxa"/>
            <w:vMerge/>
            <w:shd w:val="clear" w:color="auto" w:fill="D9E2F3"/>
            <w:vAlign w:val="center"/>
          </w:tcPr>
          <w:p w14:paraId="1A7C2E67"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90CEE2D" w14:textId="77777777" w:rsidR="00220899" w:rsidRPr="00FD1EE4" w:rsidRDefault="00220899" w:rsidP="00220899">
            <w:pPr>
              <w:spacing w:before="240" w:after="240"/>
              <w:rPr>
                <w:rFonts w:ascii="GHEA Grapalat" w:eastAsia="GHEA Grapalat" w:hAnsi="GHEA Grapalat" w:cs="GHEA Grapalat"/>
              </w:rPr>
            </w:pPr>
          </w:p>
        </w:tc>
      </w:tr>
    </w:tbl>
    <w:p w14:paraId="2F0462A0" w14:textId="77777777"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1DE79055" w14:textId="77777777" w:rsidTr="00220899">
        <w:tc>
          <w:tcPr>
            <w:tcW w:w="2835" w:type="dxa"/>
            <w:shd w:val="clear" w:color="auto" w:fill="D9E2F3"/>
            <w:vAlign w:val="center"/>
          </w:tcPr>
          <w:p w14:paraId="564859B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30A7515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83295F0" w14:textId="77777777" w:rsidTr="00220899">
        <w:tc>
          <w:tcPr>
            <w:tcW w:w="2835" w:type="dxa"/>
            <w:shd w:val="clear" w:color="auto" w:fill="D9E2F3"/>
            <w:vAlign w:val="center"/>
          </w:tcPr>
          <w:p w14:paraId="5798C2A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A7150B9" w14:textId="77777777" w:rsidR="00220899" w:rsidRPr="00FD1EE4" w:rsidRDefault="00220899" w:rsidP="00220899">
            <w:pPr>
              <w:spacing w:before="240" w:after="240"/>
              <w:rPr>
                <w:rFonts w:ascii="GHEA Grapalat" w:eastAsia="GHEA Grapalat" w:hAnsi="GHEA Grapalat" w:cs="GHEA Grapalat"/>
              </w:rPr>
            </w:pPr>
          </w:p>
        </w:tc>
      </w:tr>
    </w:tbl>
    <w:p w14:paraId="17AECBAB"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7C80A6E" w14:textId="77777777"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14:paraId="30D205EC" w14:textId="77777777" w:rsidTr="00220899">
        <w:tc>
          <w:tcPr>
            <w:tcW w:w="9016" w:type="dxa"/>
            <w:shd w:val="clear" w:color="auto" w:fill="DBE5F1" w:themeFill="accent1" w:themeFillTint="33"/>
          </w:tcPr>
          <w:p w14:paraId="4044F75A" w14:textId="77777777"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14:paraId="3F4B5963" w14:textId="77777777" w:rsidTr="00220899">
        <w:trPr>
          <w:trHeight w:val="10187"/>
        </w:trPr>
        <w:tc>
          <w:tcPr>
            <w:tcW w:w="9016" w:type="dxa"/>
          </w:tcPr>
          <w:p w14:paraId="0439FA7E" w14:textId="77777777" w:rsidR="00220899" w:rsidRPr="00FD1EE4" w:rsidRDefault="00220899" w:rsidP="00220899">
            <w:pPr>
              <w:rPr>
                <w:rFonts w:ascii="GHEA Grapalat" w:eastAsia="GHEA Grapalat" w:hAnsi="GHEA Grapalat" w:cs="GHEA Grapalat"/>
                <w:b/>
                <w:color w:val="000000"/>
              </w:rPr>
            </w:pPr>
          </w:p>
        </w:tc>
      </w:tr>
    </w:tbl>
    <w:p w14:paraId="48B10BD9" w14:textId="77777777"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14:paraId="4B20585A" w14:textId="77777777" w:rsidR="00220899" w:rsidRDefault="00220899" w:rsidP="00220899">
      <w:pPr>
        <w:rPr>
          <w:rFonts w:ascii="GHEA Grapalat" w:hAnsi="GHEA Grapalat"/>
          <w:b/>
        </w:rPr>
      </w:pPr>
    </w:p>
    <w:p w14:paraId="32EA4A57" w14:textId="77777777" w:rsidR="00220899" w:rsidRDefault="00220899" w:rsidP="00220899">
      <w:pPr>
        <w:rPr>
          <w:rFonts w:ascii="GHEA Grapalat" w:hAnsi="GHEA Grapalat"/>
          <w:b/>
        </w:rPr>
      </w:pPr>
      <w:r>
        <w:rPr>
          <w:rFonts w:ascii="GHEA Grapalat" w:hAnsi="GHEA Grapalat"/>
          <w:b/>
        </w:rPr>
        <w:br w:type="page"/>
      </w:r>
    </w:p>
    <w:p w14:paraId="6132B6AF" w14:textId="77777777"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7197318F" w14:textId="77777777" w:rsidR="00220899" w:rsidRPr="00490465" w:rsidRDefault="00220899" w:rsidP="00220899">
      <w:pPr>
        <w:spacing w:line="360" w:lineRule="auto"/>
        <w:jc w:val="center"/>
        <w:rPr>
          <w:rFonts w:ascii="GHEA Grapalat" w:hAnsi="GHEA Grapalat"/>
          <w:b/>
          <w:sz w:val="28"/>
          <w:szCs w:val="28"/>
          <w:lang w:val="hy-AM"/>
        </w:rPr>
      </w:pPr>
    </w:p>
    <w:p w14:paraId="505540EC" w14:textId="77777777"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1A86EE1" w14:textId="77777777"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5B2A313" w14:textId="77777777"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 xml:space="preserve">в </w:t>
      </w:r>
      <w:proofErr w:type="gramStart"/>
      <w:r w:rsidRPr="00092E73">
        <w:rPr>
          <w:rFonts w:ascii="GHEA Grapalat" w:hAnsi="GHEA Grapalat"/>
        </w:rPr>
        <w:t>подразделе  "</w:t>
      </w:r>
      <w:proofErr w:type="spellStart"/>
      <w:proofErr w:type="gramEnd"/>
      <w:r w:rsidRPr="00092E73">
        <w:rPr>
          <w:rFonts w:ascii="GHEA Grapalat" w:hAnsi="GHEA Grapalat"/>
        </w:rPr>
        <w:t>Лицо,представляющее</w:t>
      </w:r>
      <w:proofErr w:type="spellEnd"/>
      <w:r w:rsidRPr="00092E73">
        <w:rPr>
          <w:rFonts w:ascii="GHEA Grapalat" w:hAnsi="GHEA Grapalat"/>
        </w:rPr>
        <w:t xml:space="preserve"> декларацию" заполняются данные физического лица, подписывающего документы, включаемые в заявку на настоящую процедуру;</w:t>
      </w:r>
    </w:p>
    <w:p w14:paraId="1126FB21" w14:textId="77777777"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F7CD1B2" w14:textId="77777777"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2854FB1" w14:textId="77777777"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w:t>
      </w:r>
      <w:r w:rsidRPr="00092E73">
        <w:rPr>
          <w:rFonts w:ascii="GHEA Grapalat" w:hAnsi="GHEA Grapalat"/>
        </w:rPr>
        <w:lastRenderedPageBreak/>
        <w:t>наличии документов, содержащих сведения о владельцах данного юридического лица;</w:t>
      </w:r>
    </w:p>
    <w:p w14:paraId="1F4EEB5B" w14:textId="77777777"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1A7C26C" w14:textId="77777777"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BDA8433" w14:textId="77777777"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14:paraId="590E5FA2" w14:textId="77777777"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92E73">
        <w:rPr>
          <w:rFonts w:ascii="GHEA Grapalat" w:hAnsi="GHEA Grapalat"/>
        </w:rPr>
        <w:t>муниципалитета.В</w:t>
      </w:r>
      <w:proofErr w:type="spellEnd"/>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w:t>
      </w:r>
      <w:r w:rsidRPr="00092E73">
        <w:rPr>
          <w:rFonts w:ascii="GHEA Grapalat" w:hAnsi="GHEA Grapalat"/>
        </w:rPr>
        <w:lastRenderedPageBreak/>
        <w:t>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77B228" w14:textId="77777777"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FA5603" w14:textId="77777777"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4FC294BE" w14:textId="77777777"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6D12D30"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1BF876B"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BBAECD0"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D1BB258" w14:textId="77777777"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92E73">
        <w:rPr>
          <w:rFonts w:ascii="GHEA Grapalat" w:hAnsi="GHEA Grapalat"/>
        </w:rPr>
        <w:lastRenderedPageBreak/>
        <w:t xml:space="preserve">предусмотренном законом "О борьбе с отмыванием денег и финансированием терроризма" лицо </w:t>
      </w:r>
      <w:proofErr w:type="gramStart"/>
      <w:r w:rsidRPr="00092E73">
        <w:rPr>
          <w:rFonts w:ascii="GHEA Grapalat" w:hAnsi="GHEA Grapalat"/>
        </w:rPr>
        <w:t>является  реальным</w:t>
      </w:r>
      <w:proofErr w:type="gramEnd"/>
      <w:r w:rsidRPr="00092E73">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A959815"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7F84DB8"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w:t>
      </w:r>
      <w:r w:rsidRPr="00092E73">
        <w:rPr>
          <w:rFonts w:ascii="GHEA Grapalat" w:hAnsi="GHEA Grapalat"/>
        </w:rPr>
        <w:lastRenderedPageBreak/>
        <w:t>правовых инструментов (в том числе заключенных сделок), на основе личного влияния иного характера или иными средствами;</w:t>
      </w:r>
    </w:p>
    <w:p w14:paraId="6BCA81DA"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lang w:val="hy-AM"/>
        </w:rPr>
        <w:t>этого подраздела</w:t>
      </w:r>
      <w:r w:rsidRPr="00092E73">
        <w:rPr>
          <w:rFonts w:ascii="GHEA Grapalat" w:hAnsi="GHEA Grapalat"/>
        </w:rPr>
        <w:t>.</w:t>
      </w:r>
    </w:p>
    <w:p w14:paraId="52E48B9E" w14:textId="77777777"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ымбенефициаром</w:t>
      </w:r>
      <w:proofErr w:type="spellEnd"/>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24CD1D51"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6BEA7BFF"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14:paraId="1DA3E21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25815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0DEEF05"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384708D"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ADEB3FA"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 xml:space="preserve">8) в </w:t>
      </w:r>
      <w:proofErr w:type="spellStart"/>
      <w:r w:rsidRPr="00092E73">
        <w:rPr>
          <w:rFonts w:ascii="GHEA Grapalat" w:eastAsia="GHEA Grapalat" w:hAnsi="GHEA Grapalat" w:cs="GHEA Grapalat"/>
        </w:rPr>
        <w:t>подразделе"Контактные</w:t>
      </w:r>
      <w:proofErr w:type="spellEnd"/>
      <w:r w:rsidRPr="00092E73">
        <w:rPr>
          <w:rFonts w:ascii="GHEA Grapalat" w:eastAsia="GHEA Grapalat" w:hAnsi="GHEA Grapalat" w:cs="GHEA Grapalat"/>
        </w:rPr>
        <w:t xml:space="preserve">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5CAB671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69EE56D"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08D45B0C"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1) в </w:t>
      </w:r>
      <w:proofErr w:type="spellStart"/>
      <w:r w:rsidRPr="00092E73">
        <w:rPr>
          <w:rFonts w:ascii="GHEA Grapalat" w:hAnsi="GHEA Grapalat"/>
        </w:rPr>
        <w:t>подразделе</w:t>
      </w:r>
      <w:r w:rsidRPr="00092E73">
        <w:rPr>
          <w:rFonts w:ascii="GHEA Grapalat" w:eastAsia="GHEA Grapalat" w:hAnsi="GHEA Grapalat" w:cs="GHEA Grapalat"/>
        </w:rPr>
        <w:t>"</w:t>
      </w:r>
      <w:r w:rsidRPr="00092E73">
        <w:rPr>
          <w:rFonts w:ascii="GHEA Grapalat" w:hAnsi="GHEA Grapalat"/>
        </w:rPr>
        <w:t>Данные</w:t>
      </w:r>
      <w:proofErr w:type="spellEnd"/>
      <w:r w:rsidRPr="00092E73">
        <w:rPr>
          <w:rFonts w:ascii="GHEA Grapalat" w:hAnsi="GHEA Grapalat"/>
        </w:rPr>
        <w:t xml:space="preserve"> </w:t>
      </w:r>
      <w:proofErr w:type="spellStart"/>
      <w:r w:rsidRPr="00092E73">
        <w:rPr>
          <w:rFonts w:ascii="GHEA Grapalat" w:hAnsi="GHEA Grapalat"/>
        </w:rPr>
        <w:t>организации"заполняются</w:t>
      </w:r>
      <w:proofErr w:type="spellEnd"/>
      <w:r w:rsidRPr="00092E73">
        <w:rPr>
          <w:rFonts w:ascii="GHEA Grapalat" w:hAnsi="GHEA Grapalat"/>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5B583AB"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w:t>
      </w:r>
      <w:r w:rsidRPr="00092E73">
        <w:rPr>
          <w:rFonts w:ascii="GHEA Grapalat" w:hAnsi="GHEA Grapalat"/>
        </w:rPr>
        <w:lastRenderedPageBreak/>
        <w:t>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F892CAF"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3) </w:t>
      </w:r>
      <w:proofErr w:type="spellStart"/>
      <w:r w:rsidRPr="00092E73">
        <w:rPr>
          <w:rFonts w:ascii="GHEA Grapalat" w:hAnsi="GHEA Grapalat"/>
        </w:rPr>
        <w:t>Подраздел</w:t>
      </w:r>
      <w:r w:rsidRPr="00092E73">
        <w:rPr>
          <w:rFonts w:ascii="GHEA Grapalat" w:eastAsia="GHEA Grapalat" w:hAnsi="GHEA Grapalat" w:cs="GHEA Grapalat"/>
        </w:rPr>
        <w:t>"</w:t>
      </w:r>
      <w:r w:rsidRPr="00092E73">
        <w:rPr>
          <w:rFonts w:ascii="GHEA Grapalat" w:hAnsi="GHEA Grapalat"/>
        </w:rPr>
        <w:t>Данные</w:t>
      </w:r>
      <w:proofErr w:type="spellEnd"/>
      <w:r w:rsidRPr="00092E73">
        <w:rPr>
          <w:rFonts w:ascii="GHEA Grapalat" w:hAnsi="GHEA Grapalat"/>
        </w:rPr>
        <w:t xml:space="preserve">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14:paraId="3C840F30"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147879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p>
    <w:p w14:paraId="2028AB6E" w14:textId="77777777" w:rsidR="00220899" w:rsidRDefault="00220899" w:rsidP="00220899">
      <w:pPr>
        <w:contextualSpacing/>
        <w:jc w:val="both"/>
        <w:rPr>
          <w:rFonts w:ascii="GHEA Grapalat" w:hAnsi="GHEA Grapalat"/>
          <w:sz w:val="28"/>
          <w:szCs w:val="28"/>
        </w:rPr>
      </w:pPr>
    </w:p>
    <w:p w14:paraId="53456810" w14:textId="77777777" w:rsidR="00220899" w:rsidRDefault="00220899" w:rsidP="00220899">
      <w:pPr>
        <w:contextualSpacing/>
        <w:jc w:val="both"/>
        <w:rPr>
          <w:rFonts w:ascii="GHEA Grapalat" w:hAnsi="GHEA Grapalat"/>
          <w:sz w:val="28"/>
          <w:szCs w:val="28"/>
        </w:rPr>
      </w:pPr>
    </w:p>
    <w:p w14:paraId="28B60422" w14:textId="77777777"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69C9496A" w14:textId="77777777"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w:t>
      </w:r>
      <w:proofErr w:type="spellStart"/>
      <w:proofErr w:type="gramStart"/>
      <w:r w:rsidRPr="00B27FD9">
        <w:rPr>
          <w:rFonts w:ascii="GHEA Grapalat" w:hAnsi="GHEA Grapalat"/>
          <w:i/>
          <w:sz w:val="20"/>
          <w:szCs w:val="20"/>
        </w:rPr>
        <w:t>участником</w:t>
      </w:r>
      <w:r w:rsidR="00C87B15" w:rsidRPr="009822B2">
        <w:rPr>
          <w:rFonts w:ascii="GHEA Grapalat" w:hAnsi="GHEA Grapalat"/>
          <w:i/>
          <w:sz w:val="20"/>
          <w:szCs w:val="20"/>
        </w:rPr>
        <w:t>,</w:t>
      </w:r>
      <w:r w:rsidR="00DA698A" w:rsidRPr="009822B2">
        <w:rPr>
          <w:rFonts w:ascii="GHEA Grapalat" w:hAnsi="GHEA Grapalat"/>
          <w:i/>
          <w:sz w:val="20"/>
          <w:szCs w:val="20"/>
        </w:rPr>
        <w:t>если</w:t>
      </w:r>
      <w:proofErr w:type="spellEnd"/>
      <w:proofErr w:type="gramEnd"/>
      <w:r w:rsidR="00DA698A" w:rsidRPr="009822B2">
        <w:rPr>
          <w:rFonts w:ascii="GHEA Grapalat" w:hAnsi="GHEA Grapalat"/>
          <w:i/>
          <w:sz w:val="20"/>
          <w:szCs w:val="20"/>
        </w:rPr>
        <w:t xml:space="preserve">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6A126922" w14:textId="77777777" w:rsidR="00220899" w:rsidRDefault="00220899" w:rsidP="00220899">
      <w:pPr>
        <w:rPr>
          <w:rFonts w:ascii="GHEA Grapalat" w:hAnsi="GHEA Grapalat"/>
          <w:b/>
        </w:rPr>
      </w:pPr>
    </w:p>
    <w:p w14:paraId="5F582055" w14:textId="77777777" w:rsidR="00220899" w:rsidRDefault="00220899" w:rsidP="00220899">
      <w:pPr>
        <w:rPr>
          <w:rFonts w:ascii="GHEA Grapalat" w:hAnsi="GHEA Grapalat"/>
          <w:b/>
        </w:rPr>
      </w:pPr>
      <w:r>
        <w:rPr>
          <w:rFonts w:ascii="GHEA Grapalat" w:hAnsi="GHEA Grapalat"/>
          <w:b/>
        </w:rPr>
        <w:br w:type="page"/>
      </w:r>
    </w:p>
    <w:p w14:paraId="52DD34B2" w14:textId="77777777" w:rsidR="00220899" w:rsidRDefault="00220899">
      <w:pPr>
        <w:rPr>
          <w:rFonts w:ascii="GHEA Grapalat" w:hAnsi="GHEA Grapalat"/>
          <w:b/>
        </w:rPr>
      </w:pPr>
    </w:p>
    <w:p w14:paraId="0B3B6603"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00C5304D" w14:textId="51C9FF3A" w:rsidR="00B2572B" w:rsidRPr="001D4381" w:rsidRDefault="00B2572B" w:rsidP="00B46D58">
      <w:pPr>
        <w:pStyle w:val="BodyTextIndent3"/>
        <w:widowControl w:val="0"/>
        <w:spacing w:after="160" w:line="240" w:lineRule="auto"/>
        <w:jc w:val="right"/>
        <w:rPr>
          <w:rFonts w:ascii="GHEA Grapalat" w:hAnsi="GHEA Grapalat" w:cs="Arial"/>
          <w:b/>
          <w:sz w:val="24"/>
          <w:szCs w:val="24"/>
          <w:lang w:val="hy-AM"/>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2677E">
        <w:rPr>
          <w:rFonts w:ascii="GHEA Grapalat" w:hAnsi="GHEA Grapalat"/>
          <w:lang w:val="af-ZA"/>
        </w:rPr>
        <w:t>ՀՇԱԺԱԹ</w:t>
      </w:r>
      <w:r w:rsidR="0012677E" w:rsidRPr="00EF5D43">
        <w:rPr>
          <w:rFonts w:ascii="GHEA Grapalat" w:hAnsi="GHEA Grapalat"/>
          <w:lang w:val="af-ZA"/>
        </w:rPr>
        <w:t>-ԳՀԱՇ</w:t>
      </w:r>
      <w:r w:rsidR="0012677E">
        <w:rPr>
          <w:rFonts w:ascii="GHEA Grapalat" w:hAnsi="GHEA Grapalat"/>
          <w:lang w:val="af-ZA"/>
        </w:rPr>
        <w:t>ՁԲ</w:t>
      </w:r>
      <w:r w:rsidR="0012677E" w:rsidRPr="00EF5D43">
        <w:rPr>
          <w:rFonts w:ascii="GHEA Grapalat" w:hAnsi="GHEA Grapalat"/>
          <w:lang w:val="af-ZA"/>
        </w:rPr>
        <w:t>-01/202</w:t>
      </w:r>
      <w:r w:rsidR="001D4381">
        <w:rPr>
          <w:rFonts w:ascii="GHEA Grapalat" w:hAnsi="GHEA Grapalat"/>
          <w:lang w:val="hy-AM"/>
        </w:rPr>
        <w:t>5</w:t>
      </w:r>
    </w:p>
    <w:p w14:paraId="27DA97B9" w14:textId="77777777" w:rsidR="00B2572B" w:rsidRPr="009044F1" w:rsidRDefault="00B2572B" w:rsidP="00B46D58">
      <w:pPr>
        <w:widowControl w:val="0"/>
        <w:spacing w:after="120"/>
        <w:ind w:firstLine="567"/>
        <w:jc w:val="center"/>
        <w:rPr>
          <w:rFonts w:ascii="GHEA Grapalat" w:hAnsi="GHEA Grapalat"/>
        </w:rPr>
      </w:pPr>
    </w:p>
    <w:p w14:paraId="07FB4BF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E9DBA60" w14:textId="77777777" w:rsidR="00B2572B" w:rsidRPr="009044F1" w:rsidRDefault="00B2572B" w:rsidP="00B46D58">
      <w:pPr>
        <w:widowControl w:val="0"/>
        <w:spacing w:after="120"/>
        <w:ind w:firstLine="567"/>
        <w:jc w:val="center"/>
        <w:rPr>
          <w:rFonts w:ascii="GHEA Grapalat" w:hAnsi="GHEA Grapalat"/>
        </w:rPr>
      </w:pPr>
    </w:p>
    <w:p w14:paraId="1403D832" w14:textId="3D77FF89"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DE04D0">
        <w:rPr>
          <w:rFonts w:ascii="GHEA Grapalat" w:hAnsi="GHEA Grapalat"/>
          <w:lang w:val="af-ZA"/>
        </w:rPr>
        <w:t>ՀՇԱԺԱԹ</w:t>
      </w:r>
      <w:r w:rsidR="00DE04D0" w:rsidRPr="00EF5D43">
        <w:rPr>
          <w:rFonts w:ascii="GHEA Grapalat" w:hAnsi="GHEA Grapalat"/>
          <w:lang w:val="af-ZA"/>
        </w:rPr>
        <w:t>-ԳՀԱՇ</w:t>
      </w:r>
      <w:r w:rsidR="00DE04D0">
        <w:rPr>
          <w:rFonts w:ascii="GHEA Grapalat" w:hAnsi="GHEA Grapalat"/>
          <w:lang w:val="af-ZA"/>
        </w:rPr>
        <w:t>ՁԲ</w:t>
      </w:r>
      <w:r w:rsidR="00DE04D0" w:rsidRPr="00EF5D43">
        <w:rPr>
          <w:rFonts w:ascii="GHEA Grapalat" w:hAnsi="GHEA Grapalat"/>
          <w:lang w:val="af-ZA"/>
        </w:rPr>
        <w:t>-01/202</w:t>
      </w:r>
      <w:r w:rsidR="001D4381">
        <w:rPr>
          <w:rFonts w:ascii="GHEA Grapalat" w:hAnsi="GHEA Grapalat"/>
          <w:lang w:val="hy-AM"/>
        </w:rPr>
        <w:t>5</w:t>
      </w:r>
      <w:r w:rsidRPr="005744FC">
        <w:rPr>
          <w:rFonts w:ascii="GHEA Grapalat" w:hAnsi="GHEA Grapalat"/>
          <w:spacing w:val="-6"/>
        </w:rPr>
        <w:t>,</w:t>
      </w:r>
    </w:p>
    <w:p w14:paraId="7289B3C1"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27C1D8C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2A6A9F4" w14:textId="77777777" w:rsidR="00B2572B" w:rsidRPr="009044F1" w:rsidRDefault="00B2572B" w:rsidP="00B46D58">
      <w:pPr>
        <w:widowControl w:val="0"/>
        <w:spacing w:after="160"/>
        <w:jc w:val="both"/>
        <w:rPr>
          <w:rFonts w:ascii="GHEA Grapalat" w:hAnsi="GHEA Grapalat"/>
        </w:rPr>
      </w:pPr>
      <w:proofErr w:type="spellStart"/>
      <w:r w:rsidRPr="009044F1">
        <w:rPr>
          <w:rFonts w:ascii="GHEA Grapalat" w:hAnsi="GHEA Grapalat"/>
        </w:rPr>
        <w:t>предлагаетвыполнить</w:t>
      </w:r>
      <w:proofErr w:type="spellEnd"/>
      <w:r w:rsidRPr="009044F1">
        <w:rPr>
          <w:rFonts w:ascii="GHEA Grapalat" w:hAnsi="GHEA Grapalat"/>
        </w:rPr>
        <w:t xml:space="preserve"> договор по нижеуказанным общим ценам:</w:t>
      </w:r>
    </w:p>
    <w:p w14:paraId="5ED2D70C"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14:paraId="357F57C0"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5990C64B" w14:textId="77777777"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2140A68"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75E0057B" w14:textId="77777777"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E3F2763" w14:textId="77777777"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47D6C36D" w14:textId="77777777"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14:paraId="15140ADC"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3CF160BB"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1318B25D"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14:paraId="2E7C699E"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15642E7"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551962D"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75FAF25E" w14:textId="77777777"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3730FEEE" w14:textId="77777777"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6DB0B0D2" w14:textId="77777777"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14:paraId="49F20516"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5EC99A7"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0CF91E8"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61D3D0A"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ABB4E40"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EB5A7C4" w14:textId="77777777" w:rsidR="006A7C27" w:rsidRPr="005744FC" w:rsidRDefault="006A7C27" w:rsidP="00B46D58">
            <w:pPr>
              <w:widowControl w:val="0"/>
              <w:jc w:val="center"/>
              <w:rPr>
                <w:rFonts w:ascii="GHEA Grapalat" w:hAnsi="GHEA Grapalat"/>
                <w:sz w:val="20"/>
                <w:szCs w:val="20"/>
              </w:rPr>
            </w:pPr>
          </w:p>
        </w:tc>
      </w:tr>
      <w:tr w:rsidR="006A7C27" w:rsidRPr="005744FC" w14:paraId="32314170"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4B9F2A2"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4C9E224B"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996713C"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B82EA68"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786768ED" w14:textId="77777777" w:rsidR="006A7C27" w:rsidRPr="005744FC" w:rsidRDefault="006A7C27" w:rsidP="00B46D58">
            <w:pPr>
              <w:widowControl w:val="0"/>
              <w:rPr>
                <w:rFonts w:ascii="GHEA Grapalat" w:hAnsi="GHEA Grapalat"/>
                <w:sz w:val="20"/>
                <w:szCs w:val="20"/>
              </w:rPr>
            </w:pPr>
          </w:p>
        </w:tc>
      </w:tr>
      <w:tr w:rsidR="006A7C27" w:rsidRPr="005744FC" w14:paraId="7AAEBB2E"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6A82A8C"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C7513EE"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8A477C"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DE53877"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7DB3ED97" w14:textId="77777777" w:rsidR="006A7C27" w:rsidRPr="005744FC" w:rsidRDefault="006A7C27" w:rsidP="00B46D58">
            <w:pPr>
              <w:widowControl w:val="0"/>
              <w:jc w:val="center"/>
              <w:rPr>
                <w:rFonts w:ascii="GHEA Grapalat" w:hAnsi="GHEA Grapalat"/>
                <w:sz w:val="20"/>
                <w:szCs w:val="20"/>
              </w:rPr>
            </w:pPr>
          </w:p>
        </w:tc>
      </w:tr>
      <w:tr w:rsidR="006A7C27" w:rsidRPr="005744FC" w14:paraId="097F0336"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C4FC155"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AB8A9D4"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57FC96"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F81E6C7"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557F236E" w14:textId="77777777" w:rsidR="006A7C27" w:rsidRPr="005744FC" w:rsidRDefault="006A7C27" w:rsidP="00B46D58">
            <w:pPr>
              <w:widowControl w:val="0"/>
              <w:jc w:val="center"/>
              <w:rPr>
                <w:rFonts w:ascii="GHEA Grapalat" w:hAnsi="GHEA Grapalat"/>
                <w:sz w:val="20"/>
                <w:szCs w:val="20"/>
              </w:rPr>
            </w:pPr>
          </w:p>
        </w:tc>
      </w:tr>
      <w:tr w:rsidR="006A7C27" w:rsidRPr="005744FC" w14:paraId="4F353CCA"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8AAF6B2"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1C700D5"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A7789A6"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66E88DD4"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0295FDC6" w14:textId="77777777" w:rsidR="006A7C27" w:rsidRPr="005744FC" w:rsidRDefault="006A7C27" w:rsidP="00B46D58">
            <w:pPr>
              <w:widowControl w:val="0"/>
              <w:jc w:val="center"/>
              <w:rPr>
                <w:rFonts w:ascii="GHEA Grapalat" w:hAnsi="GHEA Grapalat"/>
                <w:sz w:val="20"/>
                <w:szCs w:val="20"/>
              </w:rPr>
            </w:pPr>
          </w:p>
        </w:tc>
      </w:tr>
    </w:tbl>
    <w:p w14:paraId="486A038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615287B"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4BECE81" w14:textId="77777777" w:rsidR="00DC619D" w:rsidRPr="00D3436F" w:rsidRDefault="00DC619D" w:rsidP="00B46D58">
      <w:pPr>
        <w:widowControl w:val="0"/>
        <w:spacing w:after="160"/>
        <w:jc w:val="both"/>
        <w:rPr>
          <w:rFonts w:ascii="GHEA Grapalat" w:hAnsi="GHEA Grapalat"/>
          <w:lang w:val="es-ES"/>
        </w:rPr>
      </w:pPr>
    </w:p>
    <w:p w14:paraId="7704D9D7"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026090A" w14:textId="77777777" w:rsidR="00B217BB" w:rsidRDefault="00B217BB" w:rsidP="00B46D58">
      <w:pPr>
        <w:rPr>
          <w:rFonts w:ascii="GHEA Grapalat" w:hAnsi="GHEA Grapalat"/>
          <w:b/>
        </w:rPr>
      </w:pPr>
      <w:r>
        <w:rPr>
          <w:rFonts w:ascii="GHEA Grapalat" w:hAnsi="GHEA Grapalat"/>
          <w:b/>
        </w:rPr>
        <w:br w:type="page"/>
      </w:r>
    </w:p>
    <w:p w14:paraId="1E3588E5" w14:textId="77777777" w:rsidR="007723F7" w:rsidRPr="005F2C25" w:rsidRDefault="007723F7" w:rsidP="003D2FE2">
      <w:pPr>
        <w:widowControl w:val="0"/>
        <w:spacing w:after="160"/>
        <w:jc w:val="right"/>
        <w:rPr>
          <w:rFonts w:ascii="GHEA Grapalat" w:hAnsi="GHEA Grapalat"/>
          <w:i/>
          <w:sz w:val="22"/>
          <w:szCs w:val="22"/>
        </w:rPr>
      </w:pPr>
    </w:p>
    <w:p w14:paraId="06D17EE1" w14:textId="77777777"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5BEC" w:rsidRPr="002E4BC5">
        <w:rPr>
          <w:rFonts w:ascii="GHEA Grapalat" w:hAnsi="GHEA Grapalat"/>
          <w:i/>
          <w:sz w:val="22"/>
          <w:szCs w:val="22"/>
        </w:rPr>
        <w:t>2</w:t>
      </w:r>
    </w:p>
    <w:p w14:paraId="2DFD2E5E" w14:textId="031F6923" w:rsidR="003D2FE2" w:rsidRPr="001D4381" w:rsidRDefault="003D2FE2" w:rsidP="003D2FE2">
      <w:pPr>
        <w:widowControl w:val="0"/>
        <w:spacing w:after="160"/>
        <w:jc w:val="right"/>
        <w:rPr>
          <w:rFonts w:ascii="GHEA Grapalat" w:hAnsi="GHEA Grapalat" w:cs="GHEA Grapalat"/>
          <w:i/>
          <w:sz w:val="22"/>
          <w:szCs w:val="22"/>
          <w:lang w:val="hy-AM"/>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2677E">
        <w:rPr>
          <w:rFonts w:ascii="GHEA Grapalat" w:hAnsi="GHEA Grapalat"/>
          <w:sz w:val="20"/>
          <w:szCs w:val="20"/>
          <w:lang w:val="af-ZA"/>
        </w:rPr>
        <w:t>ՀՇԱԺԱԹ</w:t>
      </w:r>
      <w:r w:rsidR="0012677E" w:rsidRPr="00EF5D43">
        <w:rPr>
          <w:rFonts w:ascii="GHEA Grapalat" w:hAnsi="GHEA Grapalat"/>
          <w:sz w:val="20"/>
          <w:szCs w:val="20"/>
          <w:lang w:val="af-ZA"/>
        </w:rPr>
        <w:t>-ԳՀԱՇ</w:t>
      </w:r>
      <w:r w:rsidR="0012677E">
        <w:rPr>
          <w:rFonts w:ascii="GHEA Grapalat" w:hAnsi="GHEA Grapalat"/>
          <w:sz w:val="20"/>
          <w:szCs w:val="20"/>
          <w:lang w:val="af-ZA"/>
        </w:rPr>
        <w:t>ՁԲ</w:t>
      </w:r>
      <w:r w:rsidR="0012677E" w:rsidRPr="00EF5D43">
        <w:rPr>
          <w:rFonts w:ascii="GHEA Grapalat" w:hAnsi="GHEA Grapalat"/>
          <w:sz w:val="20"/>
          <w:szCs w:val="20"/>
          <w:lang w:val="af-ZA"/>
        </w:rPr>
        <w:t>-01/202</w:t>
      </w:r>
      <w:r w:rsidR="001D4381">
        <w:rPr>
          <w:rFonts w:ascii="GHEA Grapalat" w:hAnsi="GHEA Grapalat"/>
          <w:sz w:val="20"/>
          <w:szCs w:val="20"/>
          <w:lang w:val="hy-AM"/>
        </w:rPr>
        <w:t>5</w:t>
      </w:r>
    </w:p>
    <w:p w14:paraId="64E8A191" w14:textId="77777777" w:rsidR="003D2FE2" w:rsidRPr="00B138F3" w:rsidRDefault="003D2FE2" w:rsidP="003D2FE2">
      <w:pPr>
        <w:widowControl w:val="0"/>
        <w:spacing w:after="160"/>
        <w:jc w:val="center"/>
        <w:rPr>
          <w:rFonts w:ascii="GHEA Grapalat" w:hAnsi="GHEA Grapalat"/>
          <w:b/>
          <w:sz w:val="22"/>
          <w:szCs w:val="22"/>
        </w:rPr>
      </w:pPr>
    </w:p>
    <w:p w14:paraId="4B8B1436"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19341F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20800C0" w14:textId="77777777" w:rsidTr="00B932B8">
        <w:tc>
          <w:tcPr>
            <w:tcW w:w="4786" w:type="dxa"/>
          </w:tcPr>
          <w:p w14:paraId="7956A593"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C1AFA7B"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14:paraId="081184D8" w14:textId="77777777" w:rsidR="003D2FE2" w:rsidRPr="00B138F3" w:rsidRDefault="003D2FE2" w:rsidP="003D2FE2">
      <w:pPr>
        <w:widowControl w:val="0"/>
        <w:spacing w:after="160"/>
        <w:rPr>
          <w:rFonts w:ascii="GHEA Grapalat" w:hAnsi="GHEA Grapalat" w:cs="GHEA Grapalat"/>
          <w:b/>
          <w:sz w:val="22"/>
          <w:szCs w:val="22"/>
        </w:rPr>
      </w:pPr>
    </w:p>
    <w:p w14:paraId="232203B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6AF4C175" w14:textId="77777777"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4AAE957C" w14:textId="77777777"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14:paraId="26A98E8A"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1CE0B77"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89AAB12"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0A1BF63"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837F762"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61A29D8"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4C402A2"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5EA5DF69"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C78A1D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AE4FDF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1DEF85D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8EE107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FF9DDF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FC57D4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6634B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A44330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565873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300A79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B2918B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2A57F9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21D9C27"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04FC502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5E9B7C5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DFD50A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A0CAC2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3343911"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57E1B2A" w14:textId="77777777" w:rsidR="006B30BA" w:rsidRPr="00230D36" w:rsidRDefault="006B30BA" w:rsidP="002849A6">
      <w:pPr>
        <w:widowControl w:val="0"/>
        <w:spacing w:after="160"/>
        <w:ind w:firstLine="567"/>
        <w:jc w:val="center"/>
        <w:rPr>
          <w:rFonts w:ascii="GHEA Grapalat" w:hAnsi="GHEA Grapalat"/>
          <w:b/>
          <w:sz w:val="22"/>
          <w:szCs w:val="22"/>
        </w:rPr>
      </w:pPr>
    </w:p>
    <w:p w14:paraId="31E4F9DE" w14:textId="77777777"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8528ACC"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1A38315" w14:textId="77777777"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r w:rsidRPr="00B138F3">
        <w:rPr>
          <w:rFonts w:ascii="GHEA Grapalat" w:hAnsi="GHEA Grapalat"/>
          <w:sz w:val="22"/>
          <w:szCs w:val="22"/>
          <w:vertAlign w:val="superscript"/>
        </w:rPr>
        <w:lastRenderedPageBreak/>
        <w:t>копании</w:t>
      </w:r>
      <w:r w:rsidRPr="00B138F3">
        <w:rPr>
          <w:rFonts w:ascii="GHEA Grapalat" w:hAnsi="GHEA Grapalat"/>
          <w:sz w:val="22"/>
          <w:szCs w:val="22"/>
        </w:rPr>
        <w:t>______________________________________</w:t>
      </w:r>
    </w:p>
    <w:p w14:paraId="08E8A7B5" w14:textId="77777777"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0766D85"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A546BF2" w14:textId="77777777"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53BDFA94" w14:textId="77777777" w:rsidR="00985A25" w:rsidRPr="002E4BC5" w:rsidRDefault="00985A25" w:rsidP="002849A6">
      <w:pPr>
        <w:widowControl w:val="0"/>
        <w:spacing w:after="160"/>
        <w:ind w:right="4250"/>
        <w:jc w:val="center"/>
        <w:rPr>
          <w:rFonts w:ascii="GHEA Grapalat" w:hAnsi="GHEA Grapalat"/>
          <w:sz w:val="22"/>
          <w:szCs w:val="22"/>
          <w:vertAlign w:val="superscript"/>
        </w:rPr>
      </w:pPr>
    </w:p>
    <w:p w14:paraId="3A42ED89" w14:textId="77777777" w:rsidR="002849A6" w:rsidRPr="00EC1F84" w:rsidRDefault="002849A6" w:rsidP="002849A6">
      <w:pPr>
        <w:widowControl w:val="0"/>
        <w:spacing w:after="160"/>
        <w:ind w:right="4250"/>
        <w:jc w:val="center"/>
        <w:rPr>
          <w:rFonts w:ascii="GHEA Grapalat" w:hAnsi="GHEA Grapalat"/>
          <w:sz w:val="22"/>
          <w:szCs w:val="22"/>
          <w:vertAlign w:val="superscript"/>
        </w:rPr>
      </w:pPr>
    </w:p>
    <w:p w14:paraId="349F7E95" w14:textId="77777777" w:rsidR="002849A6" w:rsidRPr="00EC1F84" w:rsidRDefault="002849A6" w:rsidP="002849A6">
      <w:pPr>
        <w:widowControl w:val="0"/>
        <w:spacing w:after="160"/>
        <w:ind w:right="4250"/>
        <w:jc w:val="center"/>
        <w:rPr>
          <w:rFonts w:ascii="GHEA Grapalat" w:hAnsi="GHEA Grapalat"/>
          <w:sz w:val="22"/>
          <w:szCs w:val="22"/>
          <w:vertAlign w:val="superscript"/>
        </w:rPr>
      </w:pPr>
    </w:p>
    <w:p w14:paraId="65C7DD7D" w14:textId="77777777" w:rsidR="002849A6" w:rsidRPr="00B138F3" w:rsidRDefault="002849A6" w:rsidP="002849A6">
      <w:pPr>
        <w:widowControl w:val="0"/>
        <w:spacing w:after="160"/>
        <w:jc w:val="right"/>
        <w:rPr>
          <w:rFonts w:ascii="GHEA Grapalat" w:hAnsi="GHEA Grapalat"/>
          <w:sz w:val="22"/>
          <w:szCs w:val="22"/>
        </w:rPr>
      </w:pPr>
    </w:p>
    <w:p w14:paraId="3F88E990" w14:textId="77777777"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14:paraId="02751B66" w14:textId="77777777"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14:paraId="61A8C29D"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223EE179"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615CA0AB"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398CA56D" w14:textId="77777777"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6783564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B31040" w14:textId="77777777"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14:paraId="6DF0B1F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25C6E"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14:paraId="1BDAC8FA"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E9226F"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0FB0E919"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CF1B1"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25D3FC0C"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B16B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4FC1F729"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9125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621AE86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33D262"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3E51CEF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34383"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7B1FDE6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7E5D94" w14:textId="77777777" w:rsidR="001E7238" w:rsidRPr="001E7238" w:rsidRDefault="002849A6" w:rsidP="001E7238">
            <w:pPr>
              <w:pStyle w:val="Heading1"/>
              <w:jc w:val="both"/>
              <w:rPr>
                <w:rFonts w:ascii="GHEA Grapalat" w:hAnsi="GHEA Grapalat"/>
                <w:sz w:val="24"/>
                <w:szCs w:val="24"/>
              </w:rPr>
            </w:pPr>
            <w:r w:rsidRPr="00B138F3">
              <w:rPr>
                <w:rFonts w:ascii="GHEA Grapalat" w:hAnsi="GHEA Grapalat"/>
              </w:rPr>
              <w:t>9.</w:t>
            </w:r>
            <w:r w:rsidRPr="00B138F3">
              <w:rPr>
                <w:rFonts w:ascii="GHEA Grapalat" w:hAnsi="GHEA Grapalat"/>
              </w:rPr>
              <w:tab/>
              <w:t>Наименование, или имя, фамилия бенефициара:</w:t>
            </w:r>
            <w:r w:rsidR="001E7238" w:rsidRPr="001E7238">
              <w:rPr>
                <w:rFonts w:ascii="GHEA Grapalat" w:hAnsi="GHEA Grapalat"/>
                <w:sz w:val="24"/>
                <w:szCs w:val="24"/>
              </w:rPr>
              <w:t xml:space="preserve"> МУЗЕЙ НАРОДНЫХ ИСКУССТВ ИМЕНИ ОВАННЕСА ШАРАМБЕЯНА государственная некоммерческая организация (ГНКО)</w:t>
            </w:r>
          </w:p>
          <w:p w14:paraId="01D8F446" w14:textId="77777777" w:rsidR="002849A6" w:rsidRPr="00B138F3" w:rsidRDefault="002849A6" w:rsidP="002849A6">
            <w:pPr>
              <w:widowControl w:val="0"/>
              <w:tabs>
                <w:tab w:val="left" w:pos="855"/>
              </w:tabs>
              <w:spacing w:after="160"/>
              <w:ind w:left="360"/>
              <w:rPr>
                <w:rFonts w:ascii="GHEA Grapalat" w:hAnsi="GHEA Grapalat"/>
              </w:rPr>
            </w:pPr>
          </w:p>
        </w:tc>
      </w:tr>
      <w:tr w:rsidR="002849A6" w:rsidRPr="00B138F3" w14:paraId="18089E2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4A989"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r w:rsidR="00C22844">
              <w:rPr>
                <w:rFonts w:ascii="GHEA Grapalat" w:hAnsi="GHEA Grapalat"/>
              </w:rPr>
              <w:t xml:space="preserve"> МФ РА</w:t>
            </w:r>
          </w:p>
        </w:tc>
      </w:tr>
      <w:tr w:rsidR="002849A6" w:rsidRPr="00B138F3" w14:paraId="4D364C66"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A7E62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877841" w:rsidRPr="00655337">
              <w:rPr>
                <w:rFonts w:ascii="GHEA Grapalat" w:hAnsi="GHEA Grapalat" w:cs="Arial"/>
                <w:sz w:val="20"/>
                <w:szCs w:val="20"/>
              </w:rPr>
              <w:t>01573636</w:t>
            </w:r>
          </w:p>
        </w:tc>
      </w:tr>
      <w:tr w:rsidR="002849A6" w:rsidRPr="00B138F3" w14:paraId="0DA0ECCE"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1DCF27" w14:textId="77777777" w:rsidR="002849A6" w:rsidRPr="002A2E0A" w:rsidRDefault="002849A6" w:rsidP="002849A6">
            <w:pPr>
              <w:widowControl w:val="0"/>
              <w:tabs>
                <w:tab w:val="left" w:pos="855"/>
              </w:tabs>
              <w:spacing w:after="160"/>
              <w:ind w:left="360"/>
              <w:rPr>
                <w:rFonts w:ascii="GHEA Grapalat" w:hAnsi="GHEA Grapalat"/>
              </w:rPr>
            </w:pPr>
            <w:r w:rsidRPr="002A2E0A">
              <w:rPr>
                <w:rFonts w:ascii="GHEA Grapalat" w:hAnsi="GHEA Grapalat"/>
              </w:rPr>
              <w:t>12.</w:t>
            </w:r>
            <w:r w:rsidRPr="002A2E0A">
              <w:rPr>
                <w:rFonts w:ascii="GHEA Grapalat" w:hAnsi="GHEA Grapalat"/>
              </w:rPr>
              <w:tab/>
              <w:t>Обслуживающая бенефициара Финансовая организация (банк):</w:t>
            </w:r>
          </w:p>
        </w:tc>
      </w:tr>
      <w:tr w:rsidR="002849A6" w:rsidRPr="00B138F3" w14:paraId="0553DA14"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A941F2" w14:textId="77777777" w:rsidR="002849A6" w:rsidRPr="002A2E0A" w:rsidRDefault="002849A6" w:rsidP="002849A6">
            <w:pPr>
              <w:widowControl w:val="0"/>
              <w:tabs>
                <w:tab w:val="left" w:pos="855"/>
              </w:tabs>
              <w:spacing w:after="160"/>
              <w:ind w:left="360"/>
              <w:rPr>
                <w:rFonts w:ascii="GHEA Grapalat" w:hAnsi="GHEA Grapalat"/>
              </w:rPr>
            </w:pPr>
            <w:r w:rsidRPr="002A2E0A">
              <w:rPr>
                <w:rFonts w:ascii="GHEA Grapalat" w:hAnsi="GHEA Grapalat"/>
              </w:rPr>
              <w:t>13.</w:t>
            </w:r>
            <w:r w:rsidRPr="002A2E0A">
              <w:rPr>
                <w:rFonts w:ascii="GHEA Grapalat" w:hAnsi="GHEA Grapalat"/>
              </w:rPr>
              <w:tab/>
              <w:t>Номер счета бенефициара (</w:t>
            </w:r>
            <w:proofErr w:type="spellStart"/>
            <w:proofErr w:type="gramStart"/>
            <w:r w:rsidRPr="002A2E0A">
              <w:rPr>
                <w:rFonts w:ascii="GHEA Grapalat" w:hAnsi="GHEA Grapalat"/>
              </w:rPr>
              <w:t>сч</w:t>
            </w:r>
            <w:proofErr w:type="spellEnd"/>
            <w:r w:rsidRPr="002A2E0A">
              <w:rPr>
                <w:rFonts w:ascii="GHEA Grapalat" w:hAnsi="GHEA Grapalat"/>
              </w:rPr>
              <w:t>.№</w:t>
            </w:r>
            <w:proofErr w:type="gramEnd"/>
            <w:r w:rsidRPr="002A2E0A">
              <w:rPr>
                <w:rFonts w:ascii="GHEA Grapalat" w:hAnsi="GHEA Grapalat"/>
              </w:rPr>
              <w:t>)</w:t>
            </w:r>
            <w:r w:rsidR="00877841" w:rsidRPr="002A2E0A">
              <w:rPr>
                <w:rFonts w:ascii="GHEA Grapalat" w:hAnsi="GHEA Grapalat" w:cs="Arial"/>
                <w:sz w:val="20"/>
                <w:szCs w:val="20"/>
              </w:rPr>
              <w:t>900018001322</w:t>
            </w:r>
          </w:p>
        </w:tc>
      </w:tr>
      <w:tr w:rsidR="002849A6" w:rsidRPr="00B138F3" w14:paraId="7F6D719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1D9C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505F65C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AB080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3990827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D08BC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52C1AB7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E97886" w14:textId="77777777"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14:paraId="03EC4867"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6ADB8E3A" w14:textId="77777777"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5C5724EF"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A2385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6AACE7C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30D6CB" w14:textId="77777777"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1B18F052"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0644F326" w14:textId="77777777"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E30A637" w14:textId="77777777" w:rsidR="002849A6" w:rsidRPr="00B138F3" w:rsidRDefault="002849A6" w:rsidP="002849A6">
            <w:pPr>
              <w:widowControl w:val="0"/>
              <w:spacing w:after="160"/>
              <w:rPr>
                <w:rFonts w:ascii="GHEA Grapalat" w:hAnsi="GHEA Grapalat" w:cs="Sylfaen"/>
              </w:rPr>
            </w:pPr>
          </w:p>
          <w:p w14:paraId="4B65424E" w14:textId="77777777"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14:paraId="06AD7844" w14:textId="77777777" w:rsidR="002849A6" w:rsidRPr="00B138F3" w:rsidRDefault="002849A6" w:rsidP="002849A6">
            <w:pPr>
              <w:widowControl w:val="0"/>
              <w:spacing w:after="160"/>
              <w:rPr>
                <w:rFonts w:ascii="GHEA Grapalat" w:hAnsi="GHEA Grapalat" w:cs="Sylfaen"/>
              </w:rPr>
            </w:pPr>
          </w:p>
          <w:p w14:paraId="47EB7895"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2F7DC897" w14:textId="77777777"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785283E" w14:textId="77777777"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A658EC5" w14:textId="77777777"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522D08A" w14:textId="77777777" w:rsidR="002849A6" w:rsidRPr="00B138F3" w:rsidRDefault="002849A6" w:rsidP="002849A6">
            <w:pPr>
              <w:widowControl w:val="0"/>
              <w:spacing w:after="160"/>
              <w:rPr>
                <w:rFonts w:ascii="GHEA Grapalat" w:hAnsi="GHEA Grapalat" w:cs="Sylfaen"/>
              </w:rPr>
            </w:pPr>
          </w:p>
          <w:p w14:paraId="63A72814"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1EB98153" w14:textId="77777777" w:rsidR="002849A6" w:rsidRPr="00B138F3" w:rsidRDefault="002849A6" w:rsidP="002849A6">
            <w:pPr>
              <w:widowControl w:val="0"/>
              <w:spacing w:after="160"/>
              <w:jc w:val="right"/>
              <w:rPr>
                <w:rFonts w:ascii="GHEA Grapalat" w:hAnsi="GHEA Grapalat" w:cs="Tahoma"/>
              </w:rPr>
            </w:pPr>
          </w:p>
          <w:p w14:paraId="4DA322DF"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067D9710" w14:textId="77777777"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FF1E78F"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6C83369"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96910C5" w14:textId="77777777" w:rsidR="002849A6" w:rsidRPr="00B138F3" w:rsidRDefault="002849A6" w:rsidP="002849A6">
            <w:pPr>
              <w:widowControl w:val="0"/>
              <w:spacing w:after="160"/>
              <w:rPr>
                <w:rFonts w:ascii="GHEA Grapalat" w:hAnsi="GHEA Grapalat"/>
              </w:rPr>
            </w:pPr>
          </w:p>
          <w:p w14:paraId="7EB5364C"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08F0EE8F" w14:textId="77777777"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DFC9BA0" w14:textId="77777777" w:rsidR="002849A6" w:rsidRPr="00B138F3" w:rsidRDefault="002849A6" w:rsidP="002849A6">
            <w:pPr>
              <w:widowControl w:val="0"/>
              <w:spacing w:after="160"/>
              <w:rPr>
                <w:rFonts w:ascii="GHEA Grapalat" w:hAnsi="GHEA Grapalat" w:cs="Tahoma"/>
              </w:rPr>
            </w:pPr>
          </w:p>
          <w:p w14:paraId="7EEAFB06" w14:textId="77777777"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7AD1456"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5F1E428" w14:textId="77777777" w:rsidR="002849A6" w:rsidRPr="00B138F3" w:rsidRDefault="002849A6" w:rsidP="002849A6">
            <w:pPr>
              <w:widowControl w:val="0"/>
              <w:spacing w:after="160"/>
              <w:rPr>
                <w:rFonts w:ascii="GHEA Grapalat" w:hAnsi="GHEA Grapalat" w:cs="Tahoma"/>
              </w:rPr>
            </w:pPr>
          </w:p>
          <w:p w14:paraId="0BCAC639"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7D233D90" w14:textId="77777777"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BFDBABE" w14:textId="77777777" w:rsidR="002849A6" w:rsidRPr="00B138F3" w:rsidRDefault="002849A6" w:rsidP="002849A6">
            <w:pPr>
              <w:widowControl w:val="0"/>
              <w:spacing w:after="160"/>
              <w:rPr>
                <w:rFonts w:ascii="GHEA Grapalat" w:hAnsi="GHEA Grapalat" w:cs="Arial"/>
              </w:rPr>
            </w:pPr>
          </w:p>
        </w:tc>
      </w:tr>
      <w:tr w:rsidR="002849A6" w:rsidRPr="00B138F3" w14:paraId="40223782"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5E4D3F4D" w14:textId="77777777"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4824B75" w14:textId="77777777" w:rsidR="002849A6" w:rsidRPr="00B138F3" w:rsidRDefault="002849A6" w:rsidP="002849A6">
            <w:pPr>
              <w:widowControl w:val="0"/>
              <w:spacing w:after="160"/>
              <w:rPr>
                <w:rFonts w:ascii="GHEA Grapalat" w:hAnsi="GHEA Grapalat" w:cs="Sylfaen"/>
              </w:rPr>
            </w:pPr>
          </w:p>
          <w:p w14:paraId="2595A338" w14:textId="77777777"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8A35B68" w14:textId="77777777"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DF68A3C" w14:textId="77777777" w:rsidR="002849A6" w:rsidRPr="00B138F3" w:rsidRDefault="002849A6" w:rsidP="002849A6">
            <w:pPr>
              <w:widowControl w:val="0"/>
              <w:spacing w:after="160"/>
              <w:rPr>
                <w:rFonts w:ascii="GHEA Grapalat" w:hAnsi="GHEA Grapalat"/>
              </w:rPr>
            </w:pPr>
          </w:p>
          <w:p w14:paraId="6621F789"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BB84FEA"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68DEAE1B" w14:textId="77777777" w:rsidR="00C3421C" w:rsidRPr="00B138F3" w:rsidRDefault="00C3421C" w:rsidP="00C3421C">
      <w:pPr>
        <w:widowControl w:val="0"/>
        <w:spacing w:after="160"/>
        <w:jc w:val="center"/>
        <w:rPr>
          <w:rFonts w:ascii="GHEA Grapalat" w:hAnsi="GHEA Grapalat" w:cs="Sylfaen"/>
        </w:rPr>
      </w:pPr>
    </w:p>
    <w:p w14:paraId="41CA237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2BE7388"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F62D4D6"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BBD3703"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C0AE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08C409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F971C6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32967B2"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67BEE0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68797B"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209613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CE251D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16B8CE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609A9A0"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BCDC45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F470C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096E0A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7352B2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DC551C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5DE4A1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DD67A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282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58E88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82952A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5CD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A959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D2D89C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37127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CC51CB"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06ACE9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505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3F15A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B5110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0AA58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E7DF666"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162A1A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FCA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6293E5"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BD090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D6E18F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F87EE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B295297"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B52294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0621A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4682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40EF8D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3E447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C09E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F7E850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3C2CDE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62587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EE861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03857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6180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9F441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A8C07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FA00F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03A8E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97336A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E41F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2340D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7BCE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A44C0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05C67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9CA5B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F8E446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14095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A5E93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0F013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52B1A1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570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1341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6CA7D9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6A4CEC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E7B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7A18F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C0AAA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4CB50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CA4A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098F2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DD3168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9E19F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B55DE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832DA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4111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6FAC0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827E6E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5D44FE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2DE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CEAEE3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C14A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2573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E915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ED96A6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6E70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094F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945002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7244AC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55E0D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9FF1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E0E95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0931D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FCAA19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BA6ABA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14C2B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7DFF0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BACA92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10322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64C2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875CBA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A11EE4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FE1C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B4848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D4CF99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BB06C1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60FE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11ACE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C6CB1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A75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B3158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4E5F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B4EDB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3043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8A953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3038E5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A77A0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5072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87483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987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9181B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CD925D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D4B32" w14:textId="77777777"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48AAF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712B3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EAC3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859A9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2D174A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4FEF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660A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4AC75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DC9FE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F0986"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5CD42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E748D8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65ADC3"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FC7DD24"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17B9CF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41CFB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272023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B845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B4FF90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612820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1213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8FF0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14DBA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F3C96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339F0D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CC37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6B88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51A8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74F0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8EEA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C144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D69143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F3897C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D9B7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6A674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C093A0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03141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62603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B5A930A"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CC7EB8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CA4896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87898E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227E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B5B3DC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65ECAC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94E3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D8E4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B5EE0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8D7A5C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8E5EB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1D343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0C138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13F0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7FA94D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32C66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95EE7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1C4E32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09E7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6CAF6E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6F731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FB5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081E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1854C17"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08A7459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C00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3BC0F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0A9D6F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99FC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6420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8420ADB"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29742AA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6212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5D39B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1FAD9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70A9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DE563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9F4703"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713F14C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9576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8FE554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01A5FD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DB3C7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BAB125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CEAA816"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3C500E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0E01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052A2A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D35E5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7A06F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DC847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D1DE76"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1C75658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B7EE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95066E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C88262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2C5A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8EDF9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240F8C" w14:textId="77777777" w:rsidR="00C3421C" w:rsidRPr="00B138F3" w:rsidRDefault="00C3421C" w:rsidP="003D2146">
            <w:pPr>
              <w:widowControl w:val="0"/>
              <w:spacing w:after="120"/>
              <w:jc w:val="center"/>
              <w:rPr>
                <w:rFonts w:ascii="GHEA Grapalat" w:hAnsi="GHEA Grapalat"/>
                <w:sz w:val="18"/>
                <w:szCs w:val="18"/>
              </w:rPr>
            </w:pPr>
          </w:p>
        </w:tc>
      </w:tr>
    </w:tbl>
    <w:p w14:paraId="5EC47C3A" w14:textId="77777777" w:rsidR="001005B0" w:rsidRPr="00B138F3" w:rsidRDefault="001005B0" w:rsidP="00B46D58">
      <w:pPr>
        <w:widowControl w:val="0"/>
        <w:spacing w:after="160"/>
        <w:ind w:left="567" w:right="565"/>
        <w:jc w:val="center"/>
        <w:rPr>
          <w:rFonts w:ascii="GHEA Grapalat" w:hAnsi="GHEA Grapalat"/>
          <w:b/>
        </w:rPr>
      </w:pPr>
    </w:p>
    <w:p w14:paraId="32DE9FE7" w14:textId="77777777" w:rsidR="001005B0" w:rsidRPr="00B138F3" w:rsidRDefault="001005B0" w:rsidP="00B46D58">
      <w:pPr>
        <w:widowControl w:val="0"/>
        <w:spacing w:after="160"/>
        <w:ind w:left="567" w:right="565"/>
        <w:jc w:val="center"/>
        <w:rPr>
          <w:rFonts w:ascii="GHEA Grapalat" w:hAnsi="GHEA Grapalat"/>
          <w:b/>
        </w:rPr>
      </w:pPr>
    </w:p>
    <w:p w14:paraId="21A92ACD" w14:textId="77777777" w:rsidR="001005B0" w:rsidRPr="00B138F3" w:rsidRDefault="001005B0" w:rsidP="00B46D58">
      <w:pPr>
        <w:widowControl w:val="0"/>
        <w:spacing w:after="160"/>
        <w:ind w:left="567" w:right="565"/>
        <w:jc w:val="center"/>
        <w:rPr>
          <w:rFonts w:ascii="GHEA Grapalat" w:hAnsi="GHEA Grapalat"/>
          <w:b/>
        </w:rPr>
      </w:pPr>
    </w:p>
    <w:p w14:paraId="71DBB1B1" w14:textId="77777777" w:rsidR="001005B0" w:rsidRPr="00B138F3" w:rsidRDefault="001005B0" w:rsidP="00B46D58">
      <w:pPr>
        <w:widowControl w:val="0"/>
        <w:spacing w:after="160"/>
        <w:ind w:left="567" w:right="565"/>
        <w:jc w:val="center"/>
        <w:rPr>
          <w:rFonts w:ascii="GHEA Grapalat" w:hAnsi="GHEA Grapalat"/>
          <w:b/>
        </w:rPr>
      </w:pPr>
    </w:p>
    <w:p w14:paraId="143CCE7C" w14:textId="77777777" w:rsidR="001005B0" w:rsidRPr="00B138F3" w:rsidRDefault="001005B0" w:rsidP="00B46D58">
      <w:pPr>
        <w:widowControl w:val="0"/>
        <w:spacing w:after="160"/>
        <w:ind w:left="567" w:right="565"/>
        <w:jc w:val="center"/>
        <w:rPr>
          <w:rFonts w:ascii="GHEA Grapalat" w:hAnsi="GHEA Grapalat"/>
          <w:b/>
        </w:rPr>
      </w:pPr>
    </w:p>
    <w:p w14:paraId="7BCA3632" w14:textId="77777777" w:rsidR="001005B0" w:rsidRPr="00B138F3" w:rsidRDefault="001005B0" w:rsidP="00B46D58">
      <w:pPr>
        <w:widowControl w:val="0"/>
        <w:spacing w:after="160"/>
        <w:ind w:left="567" w:right="565"/>
        <w:jc w:val="center"/>
        <w:rPr>
          <w:rFonts w:ascii="GHEA Grapalat" w:hAnsi="GHEA Grapalat"/>
          <w:b/>
        </w:rPr>
      </w:pPr>
    </w:p>
    <w:p w14:paraId="178E237D" w14:textId="77777777" w:rsidR="00F331AD" w:rsidRPr="002A4554" w:rsidRDefault="00F331AD" w:rsidP="00235549">
      <w:pPr>
        <w:widowControl w:val="0"/>
        <w:spacing w:after="160"/>
        <w:ind w:firstLine="567"/>
        <w:jc w:val="right"/>
        <w:rPr>
          <w:rFonts w:ascii="GHEA Grapalat" w:hAnsi="GHEA Grapalat"/>
          <w:b/>
        </w:rPr>
      </w:pPr>
    </w:p>
    <w:p w14:paraId="42F427AF" w14:textId="77777777" w:rsidR="008D24C2" w:rsidRPr="00230D36" w:rsidRDefault="008D24C2" w:rsidP="00235549">
      <w:pPr>
        <w:widowControl w:val="0"/>
        <w:spacing w:after="160"/>
        <w:ind w:firstLine="567"/>
        <w:jc w:val="right"/>
        <w:rPr>
          <w:rFonts w:ascii="GHEA Grapalat" w:hAnsi="GHEA Grapalat"/>
          <w:b/>
        </w:rPr>
      </w:pPr>
    </w:p>
    <w:p w14:paraId="2BA34409" w14:textId="77777777" w:rsidR="008D24C2" w:rsidRPr="00230D36" w:rsidRDefault="008D24C2" w:rsidP="00235549">
      <w:pPr>
        <w:widowControl w:val="0"/>
        <w:spacing w:after="160"/>
        <w:ind w:firstLine="567"/>
        <w:jc w:val="right"/>
        <w:rPr>
          <w:rFonts w:ascii="GHEA Grapalat" w:hAnsi="GHEA Grapalat"/>
          <w:b/>
        </w:rPr>
      </w:pPr>
    </w:p>
    <w:p w14:paraId="3175D07B" w14:textId="77777777" w:rsidR="008D24C2" w:rsidRPr="00230D36" w:rsidRDefault="008D24C2" w:rsidP="00235549">
      <w:pPr>
        <w:widowControl w:val="0"/>
        <w:spacing w:after="160"/>
        <w:ind w:firstLine="567"/>
        <w:jc w:val="right"/>
        <w:rPr>
          <w:rFonts w:ascii="GHEA Grapalat" w:hAnsi="GHEA Grapalat"/>
          <w:b/>
        </w:rPr>
      </w:pPr>
    </w:p>
    <w:p w14:paraId="0FCBD5E7" w14:textId="77777777" w:rsidR="008D24C2" w:rsidRPr="00230D36" w:rsidRDefault="008D24C2" w:rsidP="00235549">
      <w:pPr>
        <w:widowControl w:val="0"/>
        <w:spacing w:after="160"/>
        <w:ind w:firstLine="567"/>
        <w:jc w:val="right"/>
        <w:rPr>
          <w:rFonts w:ascii="GHEA Grapalat" w:hAnsi="GHEA Grapalat"/>
          <w:b/>
        </w:rPr>
      </w:pPr>
    </w:p>
    <w:p w14:paraId="19D9C2E1" w14:textId="77777777" w:rsidR="008D24C2" w:rsidRPr="00230D36" w:rsidRDefault="008D24C2" w:rsidP="00235549">
      <w:pPr>
        <w:widowControl w:val="0"/>
        <w:spacing w:after="160"/>
        <w:ind w:firstLine="567"/>
        <w:jc w:val="right"/>
        <w:rPr>
          <w:rFonts w:ascii="GHEA Grapalat" w:hAnsi="GHEA Grapalat"/>
          <w:b/>
        </w:rPr>
      </w:pPr>
    </w:p>
    <w:p w14:paraId="521601E9" w14:textId="77777777" w:rsidR="008D24C2" w:rsidRPr="00230D36" w:rsidRDefault="008D24C2" w:rsidP="00235549">
      <w:pPr>
        <w:widowControl w:val="0"/>
        <w:spacing w:after="160"/>
        <w:ind w:firstLine="567"/>
        <w:jc w:val="right"/>
        <w:rPr>
          <w:rFonts w:ascii="GHEA Grapalat" w:hAnsi="GHEA Grapalat"/>
          <w:b/>
        </w:rPr>
      </w:pPr>
    </w:p>
    <w:p w14:paraId="31542F1F" w14:textId="77777777" w:rsidR="008D24C2" w:rsidRPr="00230D36" w:rsidRDefault="008D24C2" w:rsidP="00235549">
      <w:pPr>
        <w:widowControl w:val="0"/>
        <w:spacing w:after="160"/>
        <w:ind w:firstLine="567"/>
        <w:jc w:val="right"/>
        <w:rPr>
          <w:rFonts w:ascii="GHEA Grapalat" w:hAnsi="GHEA Grapalat"/>
          <w:b/>
        </w:rPr>
      </w:pPr>
    </w:p>
    <w:p w14:paraId="05A08C2F" w14:textId="77777777" w:rsidR="008D24C2" w:rsidRPr="00230D36" w:rsidRDefault="008D24C2" w:rsidP="00235549">
      <w:pPr>
        <w:widowControl w:val="0"/>
        <w:spacing w:after="160"/>
        <w:ind w:firstLine="567"/>
        <w:jc w:val="right"/>
        <w:rPr>
          <w:rFonts w:ascii="GHEA Grapalat" w:hAnsi="GHEA Grapalat"/>
          <w:b/>
        </w:rPr>
      </w:pPr>
    </w:p>
    <w:p w14:paraId="7B2EAB55" w14:textId="77777777" w:rsidR="008D24C2" w:rsidRPr="00230D36" w:rsidRDefault="008D24C2" w:rsidP="00235549">
      <w:pPr>
        <w:widowControl w:val="0"/>
        <w:spacing w:after="160"/>
        <w:ind w:firstLine="567"/>
        <w:jc w:val="right"/>
        <w:rPr>
          <w:rFonts w:ascii="GHEA Grapalat" w:hAnsi="GHEA Grapalat"/>
          <w:b/>
        </w:rPr>
      </w:pPr>
    </w:p>
    <w:p w14:paraId="486FC7ED" w14:textId="77777777" w:rsidR="008D24C2" w:rsidRPr="00230D36" w:rsidRDefault="008D24C2" w:rsidP="00235549">
      <w:pPr>
        <w:widowControl w:val="0"/>
        <w:spacing w:after="160"/>
        <w:ind w:firstLine="567"/>
        <w:jc w:val="right"/>
        <w:rPr>
          <w:rFonts w:ascii="GHEA Grapalat" w:hAnsi="GHEA Grapalat"/>
          <w:b/>
        </w:rPr>
      </w:pPr>
    </w:p>
    <w:p w14:paraId="0355A63E" w14:textId="77777777" w:rsidR="008D24C2" w:rsidRPr="00230D36" w:rsidRDefault="008D24C2" w:rsidP="00235549">
      <w:pPr>
        <w:widowControl w:val="0"/>
        <w:spacing w:after="160"/>
        <w:ind w:firstLine="567"/>
        <w:jc w:val="right"/>
        <w:rPr>
          <w:rFonts w:ascii="GHEA Grapalat" w:hAnsi="GHEA Grapalat"/>
          <w:b/>
        </w:rPr>
      </w:pPr>
    </w:p>
    <w:p w14:paraId="07D75585"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6AF87D3F" w14:textId="1509EC1C" w:rsidR="000A214C" w:rsidRPr="001D4381" w:rsidRDefault="000A214C" w:rsidP="000A214C">
      <w:pPr>
        <w:widowControl w:val="0"/>
        <w:spacing w:after="160"/>
        <w:jc w:val="right"/>
        <w:rPr>
          <w:rFonts w:ascii="GHEA Grapalat" w:hAnsi="GHEA Grapalat" w:cs="GHEA Grapalat"/>
          <w:i/>
          <w:lang w:val="hy-AM"/>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12677E">
        <w:rPr>
          <w:rFonts w:ascii="GHEA Grapalat" w:hAnsi="GHEA Grapalat"/>
          <w:sz w:val="20"/>
          <w:szCs w:val="20"/>
          <w:lang w:val="af-ZA"/>
        </w:rPr>
        <w:t>ՀՇԱԺԱԹ</w:t>
      </w:r>
      <w:r w:rsidR="0012677E" w:rsidRPr="00EF5D43">
        <w:rPr>
          <w:rFonts w:ascii="GHEA Grapalat" w:hAnsi="GHEA Grapalat"/>
          <w:sz w:val="20"/>
          <w:szCs w:val="20"/>
          <w:lang w:val="af-ZA"/>
        </w:rPr>
        <w:t>-ԳՀԱՇ</w:t>
      </w:r>
      <w:r w:rsidR="0012677E">
        <w:rPr>
          <w:rFonts w:ascii="GHEA Grapalat" w:hAnsi="GHEA Grapalat"/>
          <w:sz w:val="20"/>
          <w:szCs w:val="20"/>
          <w:lang w:val="af-ZA"/>
        </w:rPr>
        <w:t>ՁԲ</w:t>
      </w:r>
      <w:r w:rsidR="0012677E" w:rsidRPr="00EF5D43">
        <w:rPr>
          <w:rFonts w:ascii="GHEA Grapalat" w:hAnsi="GHEA Grapalat"/>
          <w:sz w:val="20"/>
          <w:szCs w:val="20"/>
          <w:lang w:val="af-ZA"/>
        </w:rPr>
        <w:t>-01/202</w:t>
      </w:r>
      <w:r w:rsidR="001D4381">
        <w:rPr>
          <w:rFonts w:ascii="GHEA Grapalat" w:hAnsi="GHEA Grapalat"/>
          <w:sz w:val="20"/>
          <w:szCs w:val="20"/>
          <w:lang w:val="hy-AM"/>
        </w:rPr>
        <w:t>5</w:t>
      </w:r>
    </w:p>
    <w:p w14:paraId="59E9C0FD" w14:textId="77777777" w:rsidR="00AF4211" w:rsidRPr="002A4554" w:rsidRDefault="00AF4211" w:rsidP="000A214C">
      <w:pPr>
        <w:widowControl w:val="0"/>
        <w:spacing w:after="160"/>
        <w:jc w:val="center"/>
        <w:rPr>
          <w:rFonts w:ascii="GHEA Grapalat" w:hAnsi="GHEA Grapalat"/>
          <w:b/>
        </w:rPr>
      </w:pPr>
    </w:p>
    <w:p w14:paraId="779D8159"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078328F"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863E64C" w14:textId="77777777" w:rsidTr="003D2146">
        <w:tc>
          <w:tcPr>
            <w:tcW w:w="4786" w:type="dxa"/>
          </w:tcPr>
          <w:p w14:paraId="4E388246"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8EA87AD"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1"/>
              <w:t>**</w:t>
            </w:r>
          </w:p>
        </w:tc>
      </w:tr>
    </w:tbl>
    <w:p w14:paraId="7B869B0B" w14:textId="77777777" w:rsidR="000A214C" w:rsidRPr="00B138F3" w:rsidRDefault="000A214C" w:rsidP="000A214C">
      <w:pPr>
        <w:widowControl w:val="0"/>
        <w:spacing w:after="160"/>
        <w:rPr>
          <w:rFonts w:ascii="GHEA Grapalat" w:hAnsi="GHEA Grapalat" w:cs="GHEA Grapalat"/>
          <w:b/>
        </w:rPr>
      </w:pPr>
    </w:p>
    <w:p w14:paraId="75F6DFFE"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AFBFBC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FF7A9EF"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B3F1415"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6DF256CC"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4F8C2FA"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565CB5D4"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DB86B05"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6EE72F5"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64BD2088"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4695E11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EE9077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4CD077C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4912BB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rPr>
        <w:lastRenderedPageBreak/>
        <w:t xml:space="preserve">акцептования. </w:t>
      </w:r>
    </w:p>
    <w:p w14:paraId="004724C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45AFF1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1F83D6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58041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A29D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2B8DD14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AA2E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79C45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186EDB2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6FDA7049" w14:textId="77777777"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14:paraId="2A1289CC" w14:textId="77777777"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43D1288" w14:textId="77777777"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5FCA074" w14:textId="77777777"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7A4730E" w14:textId="77777777"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ADED606"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1C57A4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FF09DF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CE8814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B3EFA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7FD033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070A43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C582F3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18200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E919EA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380855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4896E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75CED37"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3050642"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4465F9D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CE036B"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C97CE8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F4C88"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2E0F1506"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BEC90"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E63CB53"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A6505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7DE2BA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7C2D3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F81FE47"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CAB3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48A39A93"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04CFC4"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8EC5E9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DC35B"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22844" w:rsidRPr="00B138F3" w14:paraId="7A895C1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67DBB" w14:textId="77777777" w:rsidR="001E7238" w:rsidRPr="001E7238" w:rsidRDefault="00C22844" w:rsidP="001E7238">
            <w:pPr>
              <w:pStyle w:val="Heading1"/>
              <w:jc w:val="both"/>
              <w:rPr>
                <w:rFonts w:ascii="GHEA Grapalat" w:hAnsi="GHEA Grapalat"/>
                <w:sz w:val="24"/>
                <w:szCs w:val="24"/>
              </w:rPr>
            </w:pPr>
            <w:r w:rsidRPr="00B138F3">
              <w:rPr>
                <w:rFonts w:ascii="GHEA Grapalat" w:hAnsi="GHEA Grapalat"/>
              </w:rPr>
              <w:t>9.</w:t>
            </w:r>
            <w:r w:rsidRPr="00B138F3">
              <w:rPr>
                <w:rFonts w:ascii="GHEA Grapalat" w:hAnsi="GHEA Grapalat"/>
              </w:rPr>
              <w:tab/>
              <w:t>Наименование, или имя, фамилия бенефициара:</w:t>
            </w:r>
            <w:r w:rsidR="001E7238" w:rsidRPr="001E7238">
              <w:rPr>
                <w:rFonts w:ascii="GHEA Grapalat" w:hAnsi="GHEA Grapalat"/>
                <w:sz w:val="24"/>
                <w:szCs w:val="24"/>
              </w:rPr>
              <w:t xml:space="preserve"> МУЗЕЙ НАРОДНЫХ ИСКУССТВ ИМЕНИ ОВАННЕСА ШАРАМБЕЯНА государственная некоммерческая организация (ГНКО)</w:t>
            </w:r>
          </w:p>
          <w:p w14:paraId="514260D3" w14:textId="77777777" w:rsidR="00C22844" w:rsidRPr="00B138F3" w:rsidRDefault="00C22844" w:rsidP="00C22844">
            <w:pPr>
              <w:widowControl w:val="0"/>
              <w:tabs>
                <w:tab w:val="left" w:pos="855"/>
              </w:tabs>
              <w:spacing w:after="160"/>
              <w:ind w:left="360"/>
              <w:rPr>
                <w:rFonts w:ascii="GHEA Grapalat" w:hAnsi="GHEA Grapalat"/>
              </w:rPr>
            </w:pPr>
          </w:p>
        </w:tc>
      </w:tr>
      <w:tr w:rsidR="00C22844" w:rsidRPr="00B138F3" w14:paraId="1B35E8B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EA53E"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r>
              <w:rPr>
                <w:rFonts w:ascii="GHEA Grapalat" w:hAnsi="GHEA Grapalat"/>
              </w:rPr>
              <w:t xml:space="preserve"> МФ РА</w:t>
            </w:r>
          </w:p>
        </w:tc>
      </w:tr>
      <w:tr w:rsidR="00C22844" w:rsidRPr="00B138F3" w14:paraId="26858C10"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2D2F89"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877841" w:rsidRPr="00655337">
              <w:rPr>
                <w:rFonts w:ascii="GHEA Grapalat" w:hAnsi="GHEA Grapalat" w:cs="Arial"/>
                <w:sz w:val="20"/>
                <w:szCs w:val="20"/>
              </w:rPr>
              <w:t>01573636</w:t>
            </w:r>
          </w:p>
        </w:tc>
      </w:tr>
      <w:tr w:rsidR="00C22844" w:rsidRPr="00B138F3" w14:paraId="7C2FBF2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B0DDD"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22844" w:rsidRPr="00B138F3" w14:paraId="6160585E"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C47243"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2A2E0A">
              <w:rPr>
                <w:rFonts w:ascii="GHEA Grapalat" w:hAnsi="GHEA Grapalat"/>
              </w:rPr>
              <w:t>.№</w:t>
            </w:r>
            <w:proofErr w:type="gramEnd"/>
            <w:r w:rsidRPr="002A2E0A">
              <w:rPr>
                <w:rFonts w:ascii="GHEA Grapalat" w:hAnsi="GHEA Grapalat"/>
              </w:rPr>
              <w:t>)</w:t>
            </w:r>
            <w:r w:rsidR="00877841" w:rsidRPr="002A2E0A">
              <w:rPr>
                <w:rFonts w:ascii="GHEA Grapalat" w:hAnsi="GHEA Grapalat" w:cs="Arial"/>
                <w:sz w:val="20"/>
                <w:szCs w:val="20"/>
              </w:rPr>
              <w:t>900018001322</w:t>
            </w:r>
          </w:p>
        </w:tc>
      </w:tr>
      <w:tr w:rsidR="00C22844" w:rsidRPr="00B138F3" w14:paraId="33E4261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2AFACB"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22844" w:rsidRPr="00B138F3" w14:paraId="119B0E7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974E13"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22844" w:rsidRPr="00B138F3" w14:paraId="16AC1FB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85A8DF"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22844" w:rsidRPr="00B138F3" w14:paraId="1EEAD3D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4AA6B8"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22844" w:rsidRPr="00B138F3" w14:paraId="57F04E8A"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31CE71CB"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22844" w:rsidRPr="00B138F3" w14:paraId="178DCC8E"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01DD26" w14:textId="77777777" w:rsidR="00C22844" w:rsidRPr="00B138F3" w:rsidRDefault="00C22844" w:rsidP="00C2284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22844" w:rsidRPr="00B138F3" w14:paraId="6494A73B"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D1D95" w14:textId="77777777" w:rsidR="00C22844" w:rsidRPr="00B138F3" w:rsidRDefault="00C22844" w:rsidP="00C2284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22844" w:rsidRPr="00B138F3" w14:paraId="248D30F6"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35E074ED" w14:textId="77777777" w:rsidR="00C22844" w:rsidRPr="00B138F3" w:rsidRDefault="00C22844" w:rsidP="00C2284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EF2708D" w14:textId="77777777" w:rsidR="00C22844" w:rsidRPr="00B138F3" w:rsidRDefault="00C22844" w:rsidP="00C22844">
            <w:pPr>
              <w:widowControl w:val="0"/>
              <w:spacing w:after="160"/>
              <w:rPr>
                <w:rFonts w:ascii="GHEA Grapalat" w:hAnsi="GHEA Grapalat" w:cs="Sylfaen"/>
              </w:rPr>
            </w:pPr>
          </w:p>
          <w:p w14:paraId="35D4C3DD" w14:textId="77777777" w:rsidR="00C22844" w:rsidRPr="00B138F3" w:rsidRDefault="00C22844" w:rsidP="00C22844">
            <w:pPr>
              <w:widowControl w:val="0"/>
              <w:spacing w:after="160"/>
              <w:jc w:val="right"/>
              <w:rPr>
                <w:rFonts w:ascii="GHEA Grapalat" w:hAnsi="GHEA Grapalat" w:cs="Tahoma"/>
              </w:rPr>
            </w:pPr>
            <w:r w:rsidRPr="00B138F3">
              <w:rPr>
                <w:rFonts w:ascii="GHEA Grapalat" w:hAnsi="GHEA Grapalat"/>
              </w:rPr>
              <w:t>/____________________/</w:t>
            </w:r>
          </w:p>
          <w:p w14:paraId="3E6ACBD4" w14:textId="77777777" w:rsidR="00C22844" w:rsidRPr="00B138F3" w:rsidRDefault="00C22844" w:rsidP="00C22844">
            <w:pPr>
              <w:widowControl w:val="0"/>
              <w:spacing w:after="160"/>
              <w:rPr>
                <w:rFonts w:ascii="GHEA Grapalat" w:hAnsi="GHEA Grapalat" w:cs="Sylfaen"/>
              </w:rPr>
            </w:pPr>
          </w:p>
          <w:p w14:paraId="221A55FD" w14:textId="77777777" w:rsidR="00C22844" w:rsidRPr="00B138F3" w:rsidRDefault="00C22844" w:rsidP="00C22844">
            <w:pPr>
              <w:widowControl w:val="0"/>
              <w:spacing w:after="160"/>
              <w:jc w:val="right"/>
              <w:rPr>
                <w:rFonts w:ascii="GHEA Grapalat" w:hAnsi="GHEA Grapalat" w:cs="Sylfaen"/>
              </w:rPr>
            </w:pPr>
            <w:r w:rsidRPr="00B138F3">
              <w:rPr>
                <w:rFonts w:ascii="GHEA Grapalat" w:hAnsi="GHEA Grapalat"/>
              </w:rPr>
              <w:t>/____________________/</w:t>
            </w:r>
          </w:p>
          <w:p w14:paraId="676199CF" w14:textId="77777777" w:rsidR="00C22844" w:rsidRPr="00B138F3" w:rsidRDefault="00C22844" w:rsidP="00C22844">
            <w:pPr>
              <w:widowControl w:val="0"/>
              <w:spacing w:after="160"/>
              <w:rPr>
                <w:rFonts w:ascii="GHEA Grapalat" w:hAnsi="GHEA Grapalat" w:cs="Sylfaen"/>
              </w:rPr>
            </w:pPr>
          </w:p>
          <w:p w14:paraId="26567E4E" w14:textId="77777777" w:rsidR="00C22844" w:rsidRPr="00B138F3" w:rsidRDefault="00C22844" w:rsidP="00C22844">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5F384396" w14:textId="77777777" w:rsidR="00C22844" w:rsidRPr="00B138F3" w:rsidRDefault="00C22844" w:rsidP="00C2284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C85B5C0" w14:textId="77777777" w:rsidR="00C22844" w:rsidRPr="00B138F3" w:rsidRDefault="00C22844" w:rsidP="00C2284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09A3B94" w14:textId="77777777" w:rsidR="00C22844" w:rsidRPr="00B138F3" w:rsidRDefault="00C22844" w:rsidP="00C22844">
            <w:pPr>
              <w:widowControl w:val="0"/>
              <w:spacing w:after="160"/>
              <w:rPr>
                <w:rFonts w:ascii="GHEA Grapalat" w:hAnsi="GHEA Grapalat" w:cs="Sylfaen"/>
              </w:rPr>
            </w:pPr>
          </w:p>
          <w:p w14:paraId="37EC526A" w14:textId="77777777" w:rsidR="00C22844" w:rsidRPr="00B138F3" w:rsidRDefault="00C22844" w:rsidP="00C22844">
            <w:pPr>
              <w:widowControl w:val="0"/>
              <w:spacing w:after="160"/>
              <w:jc w:val="right"/>
              <w:rPr>
                <w:rFonts w:ascii="GHEA Grapalat" w:hAnsi="GHEA Grapalat" w:cs="Sylfaen"/>
              </w:rPr>
            </w:pPr>
            <w:r w:rsidRPr="00B138F3">
              <w:rPr>
                <w:rFonts w:ascii="GHEA Grapalat" w:hAnsi="GHEA Grapalat"/>
              </w:rPr>
              <w:t>/____________________/</w:t>
            </w:r>
          </w:p>
          <w:p w14:paraId="00228873" w14:textId="77777777" w:rsidR="00C22844" w:rsidRPr="00B138F3" w:rsidRDefault="00C22844" w:rsidP="00C22844">
            <w:pPr>
              <w:widowControl w:val="0"/>
              <w:spacing w:after="160"/>
              <w:jc w:val="right"/>
              <w:rPr>
                <w:rFonts w:ascii="GHEA Grapalat" w:hAnsi="GHEA Grapalat" w:cs="Tahoma"/>
              </w:rPr>
            </w:pPr>
          </w:p>
          <w:p w14:paraId="47D95DD9" w14:textId="77777777" w:rsidR="00C22844" w:rsidRPr="00B138F3" w:rsidRDefault="00C22844" w:rsidP="00C22844">
            <w:pPr>
              <w:widowControl w:val="0"/>
              <w:spacing w:after="160"/>
              <w:jc w:val="right"/>
              <w:rPr>
                <w:rFonts w:ascii="GHEA Grapalat" w:hAnsi="GHEA Grapalat" w:cs="Sylfaen"/>
              </w:rPr>
            </w:pPr>
            <w:r w:rsidRPr="00B138F3">
              <w:rPr>
                <w:rFonts w:ascii="GHEA Grapalat" w:hAnsi="GHEA Grapalat"/>
              </w:rPr>
              <w:t>/____________________/</w:t>
            </w:r>
          </w:p>
          <w:p w14:paraId="78F21EE7" w14:textId="77777777" w:rsidR="00C22844" w:rsidRPr="00B138F3" w:rsidRDefault="00C22844" w:rsidP="00C22844">
            <w:pPr>
              <w:widowControl w:val="0"/>
              <w:spacing w:after="160"/>
              <w:rPr>
                <w:rFonts w:ascii="GHEA Grapalat" w:hAnsi="GHEA Grapalat" w:cs="Sylfaen"/>
              </w:rPr>
            </w:pPr>
          </w:p>
          <w:p w14:paraId="7B9880AC" w14:textId="77777777" w:rsidR="00C22844" w:rsidRPr="00B138F3" w:rsidRDefault="00C22844" w:rsidP="00C22844">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C22844" w:rsidRPr="00B138F3" w14:paraId="2BCD7768"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79C0530" w14:textId="77777777" w:rsidR="00C22844" w:rsidRPr="00B138F3" w:rsidRDefault="00C22844" w:rsidP="00C2284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77FE8A4" w14:textId="77777777" w:rsidR="00C22844" w:rsidRPr="00B138F3" w:rsidRDefault="00C22844" w:rsidP="00C22844">
            <w:pPr>
              <w:widowControl w:val="0"/>
              <w:spacing w:after="160"/>
              <w:rPr>
                <w:rFonts w:ascii="GHEA Grapalat" w:hAnsi="GHEA Grapalat"/>
              </w:rPr>
            </w:pPr>
          </w:p>
          <w:p w14:paraId="210CAC21" w14:textId="77777777" w:rsidR="00C22844" w:rsidRPr="00B138F3" w:rsidRDefault="00C22844" w:rsidP="00C22844">
            <w:pPr>
              <w:widowControl w:val="0"/>
              <w:jc w:val="right"/>
              <w:rPr>
                <w:rFonts w:ascii="GHEA Grapalat" w:hAnsi="GHEA Grapalat" w:cs="Tahoma"/>
              </w:rPr>
            </w:pPr>
            <w:r w:rsidRPr="00B138F3">
              <w:rPr>
                <w:rFonts w:ascii="GHEA Grapalat" w:hAnsi="GHEA Grapalat"/>
              </w:rPr>
              <w:t>/____________________/</w:t>
            </w:r>
          </w:p>
          <w:p w14:paraId="7E342B93" w14:textId="77777777" w:rsidR="00C22844" w:rsidRPr="00B138F3" w:rsidRDefault="00C22844" w:rsidP="00C2284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278B272" w14:textId="77777777" w:rsidR="00C22844" w:rsidRPr="00B138F3" w:rsidRDefault="00C22844" w:rsidP="00C22844">
            <w:pPr>
              <w:widowControl w:val="0"/>
              <w:spacing w:after="160"/>
              <w:rPr>
                <w:rFonts w:ascii="GHEA Grapalat" w:hAnsi="GHEA Grapalat" w:cs="Tahoma"/>
              </w:rPr>
            </w:pPr>
          </w:p>
          <w:p w14:paraId="5B62859F" w14:textId="77777777" w:rsidR="00C22844" w:rsidRPr="00B138F3" w:rsidRDefault="00C22844" w:rsidP="00C2284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DAD062B" w14:textId="77777777" w:rsidR="00C22844" w:rsidRPr="00B138F3" w:rsidRDefault="00C22844" w:rsidP="00C2284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1D27E8F" w14:textId="77777777" w:rsidR="00C22844" w:rsidRPr="00B138F3" w:rsidRDefault="00C22844" w:rsidP="00C22844">
            <w:pPr>
              <w:widowControl w:val="0"/>
              <w:spacing w:after="160"/>
              <w:rPr>
                <w:rFonts w:ascii="GHEA Grapalat" w:hAnsi="GHEA Grapalat" w:cs="Tahoma"/>
              </w:rPr>
            </w:pPr>
          </w:p>
          <w:p w14:paraId="234DECD2" w14:textId="77777777" w:rsidR="00C22844" w:rsidRPr="00B138F3" w:rsidRDefault="00C22844" w:rsidP="00C22844">
            <w:pPr>
              <w:widowControl w:val="0"/>
              <w:jc w:val="right"/>
              <w:rPr>
                <w:rFonts w:ascii="GHEA Grapalat" w:hAnsi="GHEA Grapalat" w:cs="Tahoma"/>
              </w:rPr>
            </w:pPr>
            <w:r w:rsidRPr="00B138F3">
              <w:rPr>
                <w:rFonts w:ascii="GHEA Grapalat" w:hAnsi="GHEA Grapalat"/>
              </w:rPr>
              <w:t>/____________________/</w:t>
            </w:r>
          </w:p>
          <w:p w14:paraId="7F8308F4" w14:textId="77777777" w:rsidR="00C22844" w:rsidRPr="00B138F3" w:rsidRDefault="00C22844" w:rsidP="00C2284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0FB8295" w14:textId="77777777" w:rsidR="00C22844" w:rsidRPr="00B138F3" w:rsidRDefault="00C22844" w:rsidP="00C22844">
            <w:pPr>
              <w:widowControl w:val="0"/>
              <w:spacing w:after="160"/>
              <w:rPr>
                <w:rFonts w:ascii="GHEA Grapalat" w:hAnsi="GHEA Grapalat" w:cs="Arial"/>
              </w:rPr>
            </w:pPr>
          </w:p>
        </w:tc>
      </w:tr>
      <w:tr w:rsidR="00C22844" w:rsidRPr="00B138F3" w14:paraId="6F7C62E8"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046A8C21" w14:textId="77777777" w:rsidR="00C22844" w:rsidRPr="00B138F3" w:rsidRDefault="00C22844" w:rsidP="00C2284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68E7C13" w14:textId="77777777" w:rsidR="00C22844" w:rsidRPr="00B138F3" w:rsidRDefault="00C22844" w:rsidP="00C22844">
            <w:pPr>
              <w:widowControl w:val="0"/>
              <w:spacing w:after="160"/>
              <w:rPr>
                <w:rFonts w:ascii="GHEA Grapalat" w:hAnsi="GHEA Grapalat" w:cs="Sylfaen"/>
              </w:rPr>
            </w:pPr>
          </w:p>
          <w:p w14:paraId="233A8D37" w14:textId="77777777" w:rsidR="00C22844" w:rsidRPr="00B138F3" w:rsidRDefault="00C22844" w:rsidP="00C2284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848462F" w14:textId="77777777" w:rsidR="00C22844" w:rsidRPr="00B138F3" w:rsidRDefault="00C22844" w:rsidP="00C2284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7B92C54" w14:textId="77777777" w:rsidR="00C22844" w:rsidRPr="00B138F3" w:rsidRDefault="00C22844" w:rsidP="00C22844">
            <w:pPr>
              <w:widowControl w:val="0"/>
              <w:spacing w:after="160"/>
              <w:rPr>
                <w:rFonts w:ascii="GHEA Grapalat" w:hAnsi="GHEA Grapalat"/>
              </w:rPr>
            </w:pPr>
          </w:p>
          <w:p w14:paraId="05E64F49" w14:textId="77777777" w:rsidR="00C22844" w:rsidRPr="00B138F3" w:rsidRDefault="00C22844" w:rsidP="00C22844">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1EB51C0" w14:textId="77777777" w:rsidR="00BE2572" w:rsidRPr="00B138F3" w:rsidRDefault="00BE2572" w:rsidP="00BE2572">
      <w:pPr>
        <w:widowControl w:val="0"/>
        <w:spacing w:after="160"/>
        <w:jc w:val="center"/>
        <w:rPr>
          <w:rFonts w:ascii="GHEA Grapalat" w:hAnsi="GHEA Grapalat" w:cs="Sylfaen"/>
        </w:rPr>
      </w:pPr>
    </w:p>
    <w:p w14:paraId="0BABE2C8"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C27D6B1"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F641B7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109DDAC"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DA1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4A5E73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BA46AB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D9FF0BD"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BE343D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8AEB6B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1A4975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24EF76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A758AC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A5A9B6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0B16580"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89DBF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DC93DD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56658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980DE20"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FD670C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6CC7AE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FA5D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DAB1E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DE7C19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FB5D9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41E3C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AE30B7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2A99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809A89"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6B558B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18D0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057E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DA62E3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A8A2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7D2B210"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05FCF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C71BF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8903C9"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63184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9E9941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6A0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F7DEB7F"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CC04ED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9D509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28A8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0E5C60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818C8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E20E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B4568B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0CFDA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09B08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BC624E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D8A99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9DBA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36BAA9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47C73D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4EB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6E0E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62210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EB789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EF38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6807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6ED3D6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59CB9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E3857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C850A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B0E3D3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7DF4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516BC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44D88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617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334E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768659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302AE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4FBF1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A62100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E758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BF75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0648F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02A70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81F22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ACC4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3AB193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5F2CB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9CE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22D03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E9AF3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B3597D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3D3F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45809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07C80C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64DF1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CFEAF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67615F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1AECFE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E2D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E61CB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AE938A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F4F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FBBDD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B61BD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B836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99BD0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991AB1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5DDB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BDECE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436F50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23D63E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9EDF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EA9D1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599EB2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DE0E0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CE0A5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46FDB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41622C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2D84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30EF3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15552A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FD6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E8FCA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B30A4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EA220D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4189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D3895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ED8EA5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2A2EB4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294DF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449D3F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336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DE41D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5439F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41703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67A7E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8BD1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555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7C157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F5214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DB53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13356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AF55A0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329DFE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ED794"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F01210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95D08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377DE"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8BA6C5E"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2DC419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6CC35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3A9C4B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7F63F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A2B5D7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CAD6A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8F3C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0BD4E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1F39F0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A2976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BB7B57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EBC5E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A13A4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EABF86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65B0D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3DA94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694EB9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A1E693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A2E842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905B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21E4B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4BE22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FEC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8642D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3BFF14E"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98E8B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24BB3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9BD581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059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DC6907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5A00C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FF0A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E421A7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8FE95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13831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EA01F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F5B1C4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557BF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4E32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E813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E34D14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B4E98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F790F9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895C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F681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9CB71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8E9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B009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663030E"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3D15770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5910F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DEBC0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84A64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3B4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260E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4FF9C20"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318EFE9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83331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34C998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AAC0A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ADED8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7E67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066C48B"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7D96F09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C97E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DF9B1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0EF3B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A8DB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E72E5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E9FCDF"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CA4FC2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99D61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2B7BBA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DA5BF9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AB3F53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D375B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586198"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27B331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B43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DFB41B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B143B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37D4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DD5D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467996" w14:textId="77777777" w:rsidR="00BE2572" w:rsidRPr="00B138F3" w:rsidRDefault="00BE2572" w:rsidP="003D2146">
            <w:pPr>
              <w:widowControl w:val="0"/>
              <w:spacing w:after="120"/>
              <w:jc w:val="center"/>
              <w:rPr>
                <w:rFonts w:ascii="GHEA Grapalat" w:hAnsi="GHEA Grapalat"/>
                <w:sz w:val="18"/>
                <w:szCs w:val="18"/>
              </w:rPr>
            </w:pPr>
          </w:p>
        </w:tc>
      </w:tr>
    </w:tbl>
    <w:p w14:paraId="20709D53" w14:textId="77777777" w:rsidR="00BE2572" w:rsidRPr="00B138F3" w:rsidRDefault="00BE2572" w:rsidP="00BE2572">
      <w:pPr>
        <w:widowControl w:val="0"/>
        <w:spacing w:after="160"/>
        <w:ind w:left="567" w:right="565"/>
        <w:jc w:val="center"/>
        <w:rPr>
          <w:rFonts w:ascii="GHEA Grapalat" w:hAnsi="GHEA Grapalat"/>
          <w:b/>
        </w:rPr>
      </w:pPr>
    </w:p>
    <w:p w14:paraId="1B5046EE" w14:textId="77777777" w:rsidR="00BE2572" w:rsidRPr="00B138F3" w:rsidRDefault="00BE2572" w:rsidP="00BE2572">
      <w:pPr>
        <w:widowControl w:val="0"/>
        <w:spacing w:after="160"/>
        <w:ind w:left="567" w:right="565"/>
        <w:jc w:val="center"/>
        <w:rPr>
          <w:rFonts w:ascii="GHEA Grapalat" w:hAnsi="GHEA Grapalat"/>
          <w:b/>
        </w:rPr>
      </w:pPr>
    </w:p>
    <w:p w14:paraId="71BDE0C4" w14:textId="77777777" w:rsidR="00BE2572" w:rsidRPr="00B138F3" w:rsidRDefault="00BE2572" w:rsidP="00BE2572">
      <w:pPr>
        <w:widowControl w:val="0"/>
        <w:spacing w:after="160"/>
        <w:ind w:left="567" w:right="565"/>
        <w:jc w:val="center"/>
        <w:rPr>
          <w:rFonts w:ascii="GHEA Grapalat" w:hAnsi="GHEA Grapalat"/>
          <w:b/>
        </w:rPr>
      </w:pPr>
    </w:p>
    <w:p w14:paraId="1C64A3E9" w14:textId="77777777" w:rsidR="00BE2572" w:rsidRPr="00B138F3" w:rsidRDefault="00BE2572" w:rsidP="00BE2572">
      <w:pPr>
        <w:widowControl w:val="0"/>
        <w:spacing w:after="160"/>
        <w:ind w:left="567" w:right="565"/>
        <w:jc w:val="center"/>
        <w:rPr>
          <w:rFonts w:ascii="GHEA Grapalat" w:hAnsi="GHEA Grapalat"/>
          <w:b/>
        </w:rPr>
      </w:pPr>
    </w:p>
    <w:p w14:paraId="5BF0D9EA" w14:textId="77777777" w:rsidR="00BE2572" w:rsidRPr="00B138F3" w:rsidRDefault="00BE2572" w:rsidP="00BE2572">
      <w:pPr>
        <w:widowControl w:val="0"/>
        <w:spacing w:after="160"/>
        <w:ind w:left="567" w:right="565"/>
        <w:jc w:val="center"/>
        <w:rPr>
          <w:rFonts w:ascii="GHEA Grapalat" w:hAnsi="GHEA Grapalat"/>
          <w:b/>
        </w:rPr>
      </w:pPr>
    </w:p>
    <w:p w14:paraId="41E4CFA8" w14:textId="77777777" w:rsidR="00BE2572" w:rsidRPr="00B138F3" w:rsidRDefault="00BE2572" w:rsidP="00BE2572">
      <w:pPr>
        <w:widowControl w:val="0"/>
        <w:spacing w:after="160"/>
        <w:ind w:left="567" w:right="565"/>
        <w:jc w:val="center"/>
        <w:rPr>
          <w:rFonts w:ascii="GHEA Grapalat" w:hAnsi="GHEA Grapalat"/>
          <w:b/>
        </w:rPr>
      </w:pPr>
    </w:p>
    <w:p w14:paraId="01FF3E38" w14:textId="77777777" w:rsidR="00BE2572" w:rsidRPr="00B138F3" w:rsidRDefault="00BE2572" w:rsidP="00BE2572">
      <w:pPr>
        <w:widowControl w:val="0"/>
        <w:spacing w:after="160"/>
        <w:ind w:left="567" w:right="565"/>
        <w:jc w:val="center"/>
        <w:rPr>
          <w:rFonts w:ascii="GHEA Grapalat" w:hAnsi="GHEA Grapalat"/>
          <w:b/>
        </w:rPr>
      </w:pPr>
    </w:p>
    <w:p w14:paraId="3802AA2F" w14:textId="77777777" w:rsidR="00BE2572" w:rsidRPr="00B138F3" w:rsidRDefault="00BE2572" w:rsidP="00BE2572">
      <w:pPr>
        <w:widowControl w:val="0"/>
        <w:spacing w:after="160"/>
        <w:ind w:left="567" w:right="565"/>
        <w:jc w:val="center"/>
        <w:rPr>
          <w:rFonts w:ascii="GHEA Grapalat" w:hAnsi="GHEA Grapalat"/>
          <w:b/>
        </w:rPr>
      </w:pPr>
    </w:p>
    <w:p w14:paraId="59479DA0" w14:textId="77777777" w:rsidR="00BE2572" w:rsidRPr="00B138F3" w:rsidRDefault="00BE2572" w:rsidP="00BE2572">
      <w:pPr>
        <w:widowControl w:val="0"/>
        <w:spacing w:after="160"/>
        <w:ind w:left="567" w:right="565"/>
        <w:jc w:val="center"/>
        <w:rPr>
          <w:rFonts w:ascii="GHEA Grapalat" w:hAnsi="GHEA Grapalat"/>
          <w:b/>
        </w:rPr>
      </w:pPr>
    </w:p>
    <w:p w14:paraId="2B76D7B8" w14:textId="77777777" w:rsidR="00BE2572" w:rsidRPr="00B138F3" w:rsidRDefault="00BE2572" w:rsidP="00BE2572">
      <w:pPr>
        <w:widowControl w:val="0"/>
        <w:spacing w:after="160"/>
        <w:ind w:left="567" w:right="565"/>
        <w:jc w:val="center"/>
        <w:rPr>
          <w:rFonts w:ascii="GHEA Grapalat" w:hAnsi="GHEA Grapalat"/>
          <w:b/>
        </w:rPr>
      </w:pPr>
    </w:p>
    <w:p w14:paraId="093E8A75"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3F527176" w14:textId="77777777" w:rsidR="007D0798" w:rsidRDefault="007D0798">
      <w:pPr>
        <w:rPr>
          <w:rFonts w:ascii="GHEA Grapalat" w:hAnsi="GHEA Grapalat"/>
          <w:b/>
        </w:rPr>
      </w:pPr>
    </w:p>
    <w:p w14:paraId="58D7963B" w14:textId="77777777"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12"/>
        <w:t>25</w:t>
      </w:r>
    </w:p>
    <w:p w14:paraId="61AB3185" w14:textId="5DDFF3E4" w:rsidR="00BB28C8" w:rsidRPr="001D4381" w:rsidRDefault="00BB28C8" w:rsidP="00BB28C8">
      <w:pPr>
        <w:pStyle w:val="BodyTextIndent3"/>
        <w:widowControl w:val="0"/>
        <w:spacing w:after="160"/>
        <w:jc w:val="right"/>
        <w:rPr>
          <w:rFonts w:ascii="GHEA Grapalat" w:hAnsi="GHEA Grapalat" w:cs="Sylfaen"/>
          <w:b/>
          <w:sz w:val="24"/>
          <w:szCs w:val="24"/>
          <w:lang w:val="hy-AM"/>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12677E">
        <w:rPr>
          <w:rFonts w:ascii="GHEA Grapalat" w:hAnsi="GHEA Grapalat"/>
          <w:lang w:val="af-ZA"/>
        </w:rPr>
        <w:t>ՀՇԱԺԱԹ</w:t>
      </w:r>
      <w:r w:rsidR="0012677E" w:rsidRPr="00EF5D43">
        <w:rPr>
          <w:rFonts w:ascii="GHEA Grapalat" w:hAnsi="GHEA Grapalat"/>
          <w:lang w:val="af-ZA"/>
        </w:rPr>
        <w:t>-ԳՀԱՇ</w:t>
      </w:r>
      <w:r w:rsidR="0012677E">
        <w:rPr>
          <w:rFonts w:ascii="GHEA Grapalat" w:hAnsi="GHEA Grapalat"/>
          <w:lang w:val="af-ZA"/>
        </w:rPr>
        <w:t>ՁԲ</w:t>
      </w:r>
      <w:r w:rsidR="0012677E" w:rsidRPr="00EF5D43">
        <w:rPr>
          <w:rFonts w:ascii="GHEA Grapalat" w:hAnsi="GHEA Grapalat"/>
          <w:lang w:val="af-ZA"/>
        </w:rPr>
        <w:t>-01/202</w:t>
      </w:r>
      <w:r w:rsidR="001D4381">
        <w:rPr>
          <w:rFonts w:ascii="GHEA Grapalat" w:hAnsi="GHEA Grapalat"/>
          <w:lang w:val="hy-AM"/>
        </w:rPr>
        <w:t>5</w:t>
      </w:r>
    </w:p>
    <w:p w14:paraId="7F979E38"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769DC18D" w14:textId="77777777"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ДЛЯНУЖД ГОСУДАРСТВА</w:t>
      </w:r>
    </w:p>
    <w:p w14:paraId="1D173E21"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0152C4D0" w14:textId="77777777" w:rsidTr="003D2146">
        <w:tc>
          <w:tcPr>
            <w:tcW w:w="4503" w:type="dxa"/>
          </w:tcPr>
          <w:p w14:paraId="1FB72DDD"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516741C3"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5F551369" w14:textId="77777777" w:rsidR="00BB28C8" w:rsidRPr="009F3DC7" w:rsidRDefault="00BB28C8" w:rsidP="00BB28C8">
      <w:pPr>
        <w:widowControl w:val="0"/>
        <w:spacing w:after="160" w:line="360" w:lineRule="auto"/>
        <w:ind w:firstLine="567"/>
        <w:jc w:val="both"/>
        <w:rPr>
          <w:rFonts w:ascii="GHEA Grapalat" w:hAnsi="GHEA Grapalat"/>
        </w:rPr>
      </w:pPr>
    </w:p>
    <w:p w14:paraId="5DD697A8"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0C84FEA5" w14:textId="77777777" w:rsidR="00BB28C8" w:rsidRPr="009F3DC7" w:rsidRDefault="00BB28C8" w:rsidP="00BB28C8">
      <w:pPr>
        <w:widowControl w:val="0"/>
        <w:spacing w:after="160" w:line="360" w:lineRule="auto"/>
        <w:ind w:firstLine="567"/>
        <w:jc w:val="both"/>
        <w:rPr>
          <w:rFonts w:ascii="GHEA Grapalat" w:hAnsi="GHEA Grapalat"/>
          <w:b/>
        </w:rPr>
      </w:pPr>
    </w:p>
    <w:p w14:paraId="6529C805"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14:paraId="0EEB5DFB" w14:textId="77777777"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w:t>
      </w:r>
      <w:proofErr w:type="spellStart"/>
      <w:proofErr w:type="gramStart"/>
      <w:r w:rsidRPr="000A3450">
        <w:rPr>
          <w:rFonts w:ascii="GHEA Grapalat" w:hAnsi="GHEA Grapalat"/>
        </w:rPr>
        <w:t>порядке,предусмотренных</w:t>
      </w:r>
      <w:proofErr w:type="spellEnd"/>
      <w:proofErr w:type="gramEnd"/>
      <w:r w:rsidRPr="000A3450">
        <w:rPr>
          <w:rFonts w:ascii="GHEA Grapalat" w:hAnsi="GHEA Grapalat"/>
        </w:rPr>
        <w:t xml:space="preserve">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14:paraId="76812AD1" w14:textId="77777777"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54547C73" w14:textId="77777777"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4837309A" w14:textId="77777777"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8506235" w14:textId="77777777"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w:t>
      </w:r>
      <w:proofErr w:type="gramStart"/>
      <w:r w:rsidR="00086B1E" w:rsidRPr="00477D2B">
        <w:rPr>
          <w:rFonts w:ascii="GHEA Grapalat" w:hAnsi="GHEA Grapalat"/>
        </w:rPr>
        <w:t xml:space="preserve">Подрядчиком </w:t>
      </w:r>
      <w:r w:rsidR="00086B1E" w:rsidRPr="009F3DC7">
        <w:rPr>
          <w:rFonts w:ascii="GHEA Grapalat" w:hAnsi="GHEA Grapalat"/>
        </w:rPr>
        <w:t xml:space="preserve"> в</w:t>
      </w:r>
      <w:proofErr w:type="gramEnd"/>
      <w:r w:rsidR="00086B1E" w:rsidRPr="009F3DC7">
        <w:rPr>
          <w:rFonts w:ascii="GHEA Grapalat" w:hAnsi="GHEA Grapalat"/>
        </w:rPr>
        <w:t xml:space="preserve"> </w:t>
      </w:r>
      <w:r w:rsidR="00086B1E" w:rsidRPr="009F3DC7">
        <w:rPr>
          <w:rFonts w:ascii="GHEA Grapalat" w:hAnsi="GHEA Grapalat"/>
        </w:rPr>
        <w:lastRenderedPageBreak/>
        <w:t xml:space="preserve">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14:paraId="0ED45211"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025CFC3E"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4445947D"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3C5E619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p>
    <w:p w14:paraId="0BD1E69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0E87424A"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7606BCCA"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w:t>
      </w:r>
      <w:proofErr w:type="spellStart"/>
      <w:r w:rsidR="002D456F" w:rsidRPr="006458AE">
        <w:rPr>
          <w:rFonts w:ascii="GHEA Grapalat" w:hAnsi="GHEA Grapalat"/>
        </w:rPr>
        <w:t>материалами</w:t>
      </w:r>
      <w:r w:rsidRPr="009F3DC7">
        <w:rPr>
          <w:rFonts w:ascii="GHEA Grapalat" w:hAnsi="GHEA Grapalat"/>
        </w:rPr>
        <w:t>и</w:t>
      </w:r>
      <w:proofErr w:type="spellEnd"/>
      <w:r w:rsidRPr="009F3DC7">
        <w:rPr>
          <w:rFonts w:ascii="GHEA Grapalat" w:hAnsi="GHEA Grapalat"/>
        </w:rPr>
        <w:t xml:space="preserve"> средствами Подрядчика. </w:t>
      </w:r>
    </w:p>
    <w:p w14:paraId="7B857C27"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4AF8DE3A"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48722CDD"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5F2FF34C"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D95A2B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00904D3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3AEE8DF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6CCA3BC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2563A220"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7A4F69E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39DEF26"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CEC5BF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4290364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317EC98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805754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347080E7" w14:textId="77777777" w:rsidR="00BB28C8" w:rsidRDefault="00BB28C8" w:rsidP="00BB28C8">
      <w:pPr>
        <w:rPr>
          <w:rFonts w:ascii="GHEA Grapalat" w:hAnsi="GHEA Grapalat"/>
          <w:b/>
        </w:rPr>
      </w:pPr>
      <w:r>
        <w:rPr>
          <w:rFonts w:ascii="GHEA Grapalat" w:hAnsi="GHEA Grapalat"/>
          <w:b/>
        </w:rPr>
        <w:br w:type="page"/>
      </w:r>
    </w:p>
    <w:p w14:paraId="5B0DF788"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41DDFF8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7CA1108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A03B1C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AC81C0D"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39E8E2C2"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3650039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proofErr w:type="gramStart"/>
      <w:r>
        <w:rPr>
          <w:rFonts w:ascii="GHEA Grapalat" w:hAnsi="GHEA Grapalat"/>
        </w:rPr>
        <w:t>3.</w:t>
      </w:r>
      <w:r w:rsidRPr="009F3DC7">
        <w:rPr>
          <w:rFonts w:ascii="GHEA Grapalat" w:hAnsi="GHEA Grapalat"/>
        </w:rPr>
        <w:t>Договора</w:t>
      </w:r>
      <w:proofErr w:type="gramEnd"/>
      <w:r w:rsidRPr="009F3DC7">
        <w:rPr>
          <w:rFonts w:ascii="GHEA Grapalat" w:hAnsi="GHEA Grapalat"/>
        </w:rPr>
        <w:t>, требовать от Заказчика уплаты подлежащей уплате суммы, предусмотренной пунктом 5.1 договора.</w:t>
      </w:r>
    </w:p>
    <w:p w14:paraId="36A7A7C1"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58DB6B68"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74B45BE1" w14:textId="77777777"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14:paraId="4635C48B"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17C1E170"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 xml:space="preserve">Выполнять указания Заказчика по части работы, если они не противоречат </w:t>
      </w:r>
      <w:r w:rsidRPr="009F3DC7">
        <w:rPr>
          <w:rFonts w:ascii="GHEA Grapalat" w:hAnsi="GHEA Grapalat"/>
        </w:rPr>
        <w:lastRenderedPageBreak/>
        <w:t>условиям договора.</w:t>
      </w:r>
    </w:p>
    <w:p w14:paraId="03F25078" w14:textId="77777777" w:rsidR="00DD6BD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 xml:space="preserve">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EA596B">
        <w:rPr>
          <w:rFonts w:ascii="GHEA Grapalat" w:hAnsi="GHEA Grapalat"/>
        </w:rPr>
        <w:t>индивидуальнoe</w:t>
      </w:r>
      <w:proofErr w:type="spellEnd"/>
      <w:r w:rsidR="00DD6BD8" w:rsidRPr="00EA596B">
        <w:rPr>
          <w:rFonts w:ascii="GHEA Grapalat" w:hAnsi="GHEA Grapalat"/>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14:paraId="0205C9B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331814D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3DE4987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05BA9AC0"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62CF791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w:t>
      </w:r>
      <w:proofErr w:type="spellStart"/>
      <w:r w:rsidRPr="009F3DC7">
        <w:rPr>
          <w:rFonts w:ascii="GHEA Grapalat" w:hAnsi="GHEA Grapalat"/>
        </w:rPr>
        <w:t>счет</w:t>
      </w:r>
      <w:r w:rsidR="00A3793B" w:rsidRPr="00477D2B">
        <w:rPr>
          <w:rFonts w:ascii="GHEA Grapalat" w:hAnsi="GHEA Grapalat"/>
        </w:rPr>
        <w:t>своих</w:t>
      </w:r>
      <w:proofErr w:type="spellEnd"/>
      <w:r w:rsidR="00A3793B" w:rsidRPr="00477D2B">
        <w:rPr>
          <w:rFonts w:ascii="GHEA Grapalat" w:hAnsi="GHEA Grapalat"/>
        </w:rPr>
        <w:t xml:space="preserve"> средств</w:t>
      </w:r>
      <w:r w:rsidRPr="009F3DC7">
        <w:rPr>
          <w:rFonts w:ascii="GHEA Grapalat" w:hAnsi="GHEA Grapalat"/>
        </w:rPr>
        <w:t xml:space="preserve"> и в установленный Заказчиком разумный срок устранять эти недостатки. </w:t>
      </w:r>
    </w:p>
    <w:p w14:paraId="4C6529D1"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w:t>
      </w:r>
      <w:r w:rsidRPr="009F3DC7">
        <w:rPr>
          <w:rFonts w:ascii="GHEA Grapalat" w:hAnsi="GHEA Grapalat"/>
        </w:rPr>
        <w:lastRenderedPageBreak/>
        <w:t xml:space="preserve">работы, то Подрядчик обязан за </w:t>
      </w:r>
      <w:proofErr w:type="spellStart"/>
      <w:r w:rsidRPr="009F3DC7">
        <w:rPr>
          <w:rFonts w:ascii="GHEA Grapalat" w:hAnsi="GHEA Grapalat"/>
        </w:rPr>
        <w:t>счет</w:t>
      </w:r>
      <w:r w:rsidR="0092053F" w:rsidRPr="00477D2B">
        <w:rPr>
          <w:rFonts w:ascii="GHEA Grapalat" w:hAnsi="GHEA Grapalat"/>
        </w:rPr>
        <w:t>своих</w:t>
      </w:r>
      <w:proofErr w:type="spellEnd"/>
      <w:r w:rsidR="0092053F" w:rsidRPr="00477D2B">
        <w:rPr>
          <w:rFonts w:ascii="GHEA Grapalat" w:hAnsi="GHEA Grapalat"/>
        </w:rPr>
        <w:t xml:space="preserve">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13"/>
        <w:t>26</w:t>
      </w:r>
      <w:r w:rsidRPr="009F3DC7">
        <w:rPr>
          <w:rFonts w:ascii="GHEA Grapalat" w:hAnsi="GHEA Grapalat"/>
        </w:rPr>
        <w:t>.</w:t>
      </w:r>
    </w:p>
    <w:p w14:paraId="6002152F"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w:t>
      </w:r>
      <w:proofErr w:type="spellStart"/>
      <w:r w:rsidR="00EA6DF8" w:rsidRPr="0010519D">
        <w:rPr>
          <w:rFonts w:ascii="GHEA Grapalat" w:hAnsi="GHEA Grapalat"/>
        </w:rPr>
        <w:t>к</w:t>
      </w:r>
      <w:r w:rsidR="00165A51" w:rsidRPr="0010519D">
        <w:rPr>
          <w:rFonts w:ascii="GHEA Grapalat" w:hAnsi="GHEA Grapalat"/>
        </w:rPr>
        <w:t>приборам</w:t>
      </w:r>
      <w:proofErr w:type="spellEnd"/>
      <w:r w:rsidR="00165A51" w:rsidRPr="0010519D">
        <w:rPr>
          <w:rFonts w:ascii="GHEA Grapalat" w:hAnsi="GHEA Grapalat"/>
        </w:rPr>
        <w:t xml:space="preserve"> </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14"/>
        <w:t>27</w:t>
      </w:r>
      <w:r w:rsidRPr="0010519D">
        <w:rPr>
          <w:rFonts w:ascii="GHEA Grapalat" w:hAnsi="GHEA Grapalat"/>
        </w:rPr>
        <w:t>.</w:t>
      </w:r>
    </w:p>
    <w:p w14:paraId="4AF3993F" w14:textId="77777777"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7E4AD24F"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14:paraId="17732B65" w14:textId="77777777"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14:paraId="38547D8F" w14:textId="77777777"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1C61B5D0" w14:textId="77777777"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w:t>
      </w:r>
      <w:proofErr w:type="spellStart"/>
      <w:r w:rsidRPr="00477D2B">
        <w:rPr>
          <w:rFonts w:ascii="GHEA Grapalat" w:hAnsi="GHEA Grapalat" w:cs="Sylfaen"/>
        </w:rPr>
        <w:t>техническ</w:t>
      </w:r>
      <w:r>
        <w:rPr>
          <w:rFonts w:ascii="GHEA Grapalat" w:hAnsi="GHEA Grapalat" w:cs="Sylfaen"/>
        </w:rPr>
        <w:t>огонадзора</w:t>
      </w:r>
      <w:proofErr w:type="spellEnd"/>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p>
    <w:p w14:paraId="6B889E63" w14:textId="77777777"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w:t>
      </w:r>
      <w:r>
        <w:rPr>
          <w:rFonts w:ascii="GHEA Grapalat" w:hAnsi="GHEA Grapalat"/>
        </w:rPr>
        <w:lastRenderedPageBreak/>
        <w:t xml:space="preserve">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73313426"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1AA7D22"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448F4769" w14:textId="77777777"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14:paraId="47B35A9D" w14:textId="77777777"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46A82036" w14:textId="77777777"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3AE89607" w14:textId="77777777"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07D05F4A" w14:textId="77777777"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14:paraId="5FE45E11"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w:t>
      </w:r>
      <w:r w:rsidR="00A07021" w:rsidRPr="008B6288">
        <w:rPr>
          <w:rFonts w:ascii="GHEA Grapalat" w:hAnsi="GHEA Grapalat"/>
          <w:sz w:val="24"/>
          <w:szCs w:val="24"/>
        </w:rPr>
        <w:lastRenderedPageBreak/>
        <w:t>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14:paraId="56F99741"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14:paraId="402C73BA"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04607B9E"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04731619"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4E236B50"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14:paraId="3FD8B8AD"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78318BCD"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14:paraId="1FCD3834"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w:t>
      </w:r>
      <w:r w:rsidRPr="00A542E3">
        <w:rPr>
          <w:rFonts w:ascii="GHEA Grapalat" w:hAnsi="GHEA Grapalat"/>
        </w:rPr>
        <w:lastRenderedPageBreak/>
        <w:t xml:space="preserve">которых (_______________) драмов РА составляют НДС. Цена включает все осуществляемые Подрядчиком расходы, при этом: </w:t>
      </w:r>
    </w:p>
    <w:p w14:paraId="1EF1D8C4"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14:paraId="3F15A1AF" w14:textId="77777777"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14:paraId="3BE87F2E"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15"/>
        <w:t>28</w:t>
      </w:r>
      <w:r w:rsidRPr="00A542E3">
        <w:rPr>
          <w:rFonts w:ascii="GHEA Grapalat" w:hAnsi="GHEA Grapalat"/>
        </w:rPr>
        <w:t>.</w:t>
      </w:r>
    </w:p>
    <w:p w14:paraId="6163E1EC" w14:textId="77777777" w:rsidR="00BB28C8" w:rsidRDefault="00BB28C8" w:rsidP="00BB28C8">
      <w:pPr>
        <w:widowControl w:val="0"/>
        <w:tabs>
          <w:tab w:val="left" w:pos="1276"/>
        </w:tabs>
        <w:spacing w:after="160" w:line="360" w:lineRule="auto"/>
        <w:ind w:firstLine="567"/>
        <w:jc w:val="both"/>
        <w:rPr>
          <w:ins w:id="5"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p>
    <w:p w14:paraId="4FDF0F3F" w14:textId="77777777" w:rsidR="00EB3DD2" w:rsidRPr="009F3DC7" w:rsidRDefault="00EB3DD2" w:rsidP="00EB3DD2">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 xml:space="preserve">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w:t>
      </w:r>
      <w:proofErr w:type="spellStart"/>
      <w:r w:rsidR="00AC341B" w:rsidRPr="00C8334C">
        <w:rPr>
          <w:rFonts w:ascii="GHEA Grapalat" w:hAnsi="GHEA Grapalat" w:cs="Sylfaen"/>
        </w:rPr>
        <w:t>техническ</w:t>
      </w:r>
      <w:r w:rsidR="00AC341B">
        <w:rPr>
          <w:rFonts w:ascii="GHEA Grapalat" w:hAnsi="GHEA Grapalat" w:cs="Sylfaen"/>
        </w:rPr>
        <w:t>ого</w:t>
      </w:r>
      <w:r w:rsidR="00AC341B" w:rsidRPr="00477D2B">
        <w:rPr>
          <w:rFonts w:ascii="GHEA Grapalat" w:hAnsi="GHEA Grapalat" w:cs="Sylfaen"/>
        </w:rPr>
        <w:t>надзора</w:t>
      </w:r>
      <w:proofErr w:type="spellEnd"/>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14:paraId="3B58CF0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DD157D">
        <w:rPr>
          <w:rStyle w:val="FootnoteReference"/>
          <w:rFonts w:ascii="GHEA Grapalat" w:hAnsi="GHEA Grapalat"/>
        </w:rPr>
        <w:footnoteReference w:customMarkFollows="1" w:id="16"/>
        <w:t>29</w:t>
      </w:r>
      <w:r w:rsidRPr="009F3DC7">
        <w:rPr>
          <w:rFonts w:ascii="GHEA Grapalat" w:hAnsi="GHEA Grapalat"/>
        </w:rPr>
        <w:t xml:space="preserve">. </w:t>
      </w:r>
    </w:p>
    <w:p w14:paraId="590B5C5E"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23E362A8" w14:textId="77777777" w:rsidR="00666775" w:rsidRDefault="00BB28C8" w:rsidP="00E21361">
      <w:pPr>
        <w:widowControl w:val="0"/>
        <w:tabs>
          <w:tab w:val="left" w:pos="1134"/>
        </w:tabs>
        <w:spacing w:after="160" w:line="360" w:lineRule="auto"/>
        <w:ind w:firstLine="567"/>
        <w:jc w:val="both"/>
        <w:rPr>
          <w:ins w:id="6"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654C9F12" w14:textId="77777777" w:rsidR="006A4B0D" w:rsidRDefault="00BB28C8" w:rsidP="006A2F70">
      <w:pPr>
        <w:spacing w:line="360" w:lineRule="auto"/>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Pr="009F3DC7">
        <w:rPr>
          <w:rFonts w:ascii="GHEA Grapalat" w:hAnsi="GHEA Grapalat"/>
        </w:rPr>
        <w:t>, предусмотренны</w:t>
      </w:r>
      <w:r w:rsidR="00E02310">
        <w:rPr>
          <w:rFonts w:ascii="GHEA Grapalat" w:hAnsi="GHEA Grapalat"/>
        </w:rPr>
        <w:t>х</w:t>
      </w:r>
      <w:r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w:t>
      </w:r>
      <w:proofErr w:type="gramStart"/>
      <w:r w:rsidR="00E02310">
        <w:rPr>
          <w:rFonts w:ascii="GHEA Grapalat" w:hAnsi="GHEA Grapalat"/>
        </w:rPr>
        <w:t xml:space="preserve">ого </w:t>
      </w:r>
      <w:r w:rsidRPr="009F3DC7">
        <w:rPr>
          <w:rFonts w:ascii="GHEA Grapalat" w:hAnsi="GHEA Grapalat"/>
        </w:rPr>
        <w:t xml:space="preserve"> декабря</w:t>
      </w:r>
      <w:proofErr w:type="gramEnd"/>
      <w:r w:rsidRPr="009F3DC7">
        <w:rPr>
          <w:rFonts w:ascii="GHEA Grapalat" w:hAnsi="GHEA Grapalat"/>
        </w:rPr>
        <w:t xml:space="preserve"> данного года. </w:t>
      </w:r>
    </w:p>
    <w:p w14:paraId="477F5FCA" w14:textId="77777777"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14:paraId="7C8A9196" w14:textId="77777777" w:rsidR="006A4B0D" w:rsidRDefault="006A4B0D">
      <w:pPr>
        <w:rPr>
          <w:rFonts w:ascii="GHEA Grapalat" w:hAnsi="GHEA Grapalat"/>
          <w:b/>
        </w:rPr>
      </w:pPr>
    </w:p>
    <w:p w14:paraId="6B001316"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9F3DC7">
        <w:rPr>
          <w:rFonts w:ascii="GHEA Grapalat" w:hAnsi="GHEA Grapalat"/>
          <w:b/>
        </w:rPr>
        <w:t>ОТВЕТСТВЕННОСТЬ СТОРОН</w:t>
      </w:r>
    </w:p>
    <w:p w14:paraId="7CE92CE6"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86C61C7"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w:t>
      </w:r>
      <w:proofErr w:type="gramStart"/>
      <w:r w:rsidRPr="009F3DC7">
        <w:rPr>
          <w:rFonts w:ascii="GHEA Grapalat" w:hAnsi="GHEA Grapalat"/>
        </w:rPr>
        <w:t>от цены</w:t>
      </w:r>
      <w:proofErr w:type="gramEnd"/>
      <w:r w:rsidRPr="009F3DC7">
        <w:rPr>
          <w:rFonts w:ascii="GHEA Grapalat" w:hAnsi="GHEA Grapalat"/>
        </w:rPr>
        <w:t xml:space="preserve"> подлежащей выполнению, но невыполненной работы.</w:t>
      </w:r>
    </w:p>
    <w:p w14:paraId="10EFCA44" w14:textId="77777777"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w:t>
      </w:r>
      <w:r w:rsidRPr="009F3DC7">
        <w:rPr>
          <w:rFonts w:ascii="GHEA Grapalat" w:hAnsi="GHEA Grapalat"/>
        </w:rPr>
        <w:lastRenderedPageBreak/>
        <w:t>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17"/>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14:paraId="5A2F444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Pr="009F3DC7">
        <w:rPr>
          <w:rFonts w:ascii="GHEA Grapalat" w:hAnsi="GHEA Grapalat"/>
        </w:rPr>
        <w:t>договора пеня и штраф исчисляются и зачитываются вместе с суммами, уплачиваемыми Подрядчику.</w:t>
      </w:r>
    </w:p>
    <w:p w14:paraId="625C479D" w14:textId="77777777"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093445BA" w14:textId="77777777"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w:t>
      </w:r>
      <w:proofErr w:type="gramStart"/>
      <w:r>
        <w:rPr>
          <w:rFonts w:ascii="GHEA Grapalat" w:hAnsi="GHEA Grapalat"/>
        </w:rPr>
        <w:t>1.</w:t>
      </w:r>
      <w:r w:rsidR="006263C5" w:rsidRPr="00477D2B">
        <w:rPr>
          <w:rFonts w:ascii="GHEA Grapalat" w:hAnsi="GHEA Grapalat"/>
        </w:rPr>
        <w:t>За</w:t>
      </w:r>
      <w:proofErr w:type="gramEnd"/>
      <w:r w:rsidR="006263C5" w:rsidRPr="00477D2B">
        <w:rPr>
          <w:rFonts w:ascii="GHEA Grapalat" w:hAnsi="GHEA Grapalat"/>
        </w:rPr>
        <w:t xml:space="preserve">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TableGrid"/>
        <w:tblW w:w="0" w:type="auto"/>
        <w:tblLook w:val="04A0" w:firstRow="1" w:lastRow="0" w:firstColumn="1" w:lastColumn="0" w:noHBand="0" w:noVBand="1"/>
      </w:tblPr>
      <w:tblGrid>
        <w:gridCol w:w="2631"/>
        <w:gridCol w:w="2631"/>
        <w:gridCol w:w="2632"/>
      </w:tblGrid>
      <w:tr w:rsidR="006263C5" w14:paraId="7C557EDF" w14:textId="77777777" w:rsidTr="00476E9A">
        <w:tc>
          <w:tcPr>
            <w:tcW w:w="2631" w:type="dxa"/>
            <w:tcBorders>
              <w:top w:val="single" w:sz="4" w:space="0" w:color="auto"/>
              <w:left w:val="single" w:sz="4" w:space="0" w:color="auto"/>
              <w:bottom w:val="single" w:sz="4" w:space="0" w:color="auto"/>
              <w:right w:val="single" w:sz="4" w:space="0" w:color="auto"/>
            </w:tcBorders>
            <w:hideMark/>
          </w:tcPr>
          <w:p w14:paraId="3563B56E"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14:paraId="4D341407" w14:textId="77777777"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61F12CEE" w14:textId="77777777"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proofErr w:type="spellStart"/>
            <w:r w:rsidRPr="005967A5">
              <w:rPr>
                <w:rFonts w:ascii="GHEA Grapalat" w:hAnsi="GHEA Grapalat"/>
                <w:sz w:val="20"/>
                <w:szCs w:val="20"/>
                <w:u w:val="single"/>
              </w:rPr>
              <w:t>тветственност</w:t>
            </w:r>
            <w:proofErr w:type="spellEnd"/>
            <w:r w:rsidRPr="005967A5">
              <w:rPr>
                <w:rFonts w:ascii="GHEA Grapalat" w:hAnsi="GHEA Grapalat"/>
                <w:sz w:val="20"/>
                <w:szCs w:val="20"/>
                <w:u w:val="single"/>
                <w:lang w:val="en-US"/>
              </w:rPr>
              <w:t>ь</w:t>
            </w:r>
          </w:p>
        </w:tc>
      </w:tr>
      <w:tr w:rsidR="006263C5" w14:paraId="613A564F" w14:textId="77777777" w:rsidTr="00476E9A">
        <w:tc>
          <w:tcPr>
            <w:tcW w:w="2631" w:type="dxa"/>
            <w:tcBorders>
              <w:top w:val="single" w:sz="4" w:space="0" w:color="auto"/>
              <w:left w:val="single" w:sz="4" w:space="0" w:color="auto"/>
              <w:bottom w:val="single" w:sz="4" w:space="0" w:color="auto"/>
              <w:right w:val="single" w:sz="4" w:space="0" w:color="auto"/>
            </w:tcBorders>
          </w:tcPr>
          <w:p w14:paraId="76F13E19"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1FE8467C"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2CE4D133"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14:paraId="266C61C1" w14:textId="77777777" w:rsidTr="00476E9A">
        <w:tc>
          <w:tcPr>
            <w:tcW w:w="2631" w:type="dxa"/>
            <w:tcBorders>
              <w:top w:val="single" w:sz="4" w:space="0" w:color="auto"/>
              <w:left w:val="single" w:sz="4" w:space="0" w:color="auto"/>
              <w:bottom w:val="single" w:sz="4" w:space="0" w:color="auto"/>
              <w:right w:val="single" w:sz="4" w:space="0" w:color="auto"/>
            </w:tcBorders>
          </w:tcPr>
          <w:p w14:paraId="160E0B2A"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33CF0467"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27E8BB76"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14:paraId="56155D5A" w14:textId="77777777" w:rsidTr="00476E9A">
        <w:tc>
          <w:tcPr>
            <w:tcW w:w="2631" w:type="dxa"/>
            <w:tcBorders>
              <w:top w:val="single" w:sz="4" w:space="0" w:color="auto"/>
              <w:left w:val="single" w:sz="4" w:space="0" w:color="auto"/>
              <w:bottom w:val="single" w:sz="4" w:space="0" w:color="auto"/>
              <w:right w:val="single" w:sz="4" w:space="0" w:color="auto"/>
            </w:tcBorders>
          </w:tcPr>
          <w:p w14:paraId="26EEF252"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37D2F906"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33A82EBA"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bl>
    <w:p w14:paraId="0CAB1FFD"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BF6DBAB"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6855EFC8"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14:paraId="43DCC27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71E38C3"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14:paraId="2D745447"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62D1ED8D"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FootnoteReference"/>
          <w:rFonts w:ascii="GHEA Grapalat" w:hAnsi="GHEA Grapalat"/>
        </w:rPr>
        <w:footnoteReference w:customMarkFollows="1" w:id="18"/>
        <w:t>31</w:t>
      </w:r>
      <w:r w:rsidRPr="009F3DC7">
        <w:rPr>
          <w:rFonts w:ascii="GHEA Grapalat" w:hAnsi="GHEA Grapalat"/>
        </w:rPr>
        <w:t>.</w:t>
      </w:r>
    </w:p>
    <w:p w14:paraId="2A93182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813945F"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закона </w:t>
      </w:r>
      <w:r w:rsidRPr="00862ABD">
        <w:rPr>
          <w:rFonts w:ascii="GHEA Grapalat" w:hAnsi="GHEA Grapalat"/>
          <w:spacing w:val="-4"/>
        </w:rPr>
        <w:lastRenderedPageBreak/>
        <w:t xml:space="preserve">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w:t>
      </w:r>
      <w:proofErr w:type="spellStart"/>
      <w:r w:rsidRPr="00862ABD">
        <w:rPr>
          <w:rFonts w:ascii="GHEA Grapalat" w:hAnsi="GHEA Grapalat"/>
          <w:spacing w:val="-4"/>
        </w:rPr>
        <w:t>порядке</w:t>
      </w:r>
      <w:r w:rsidR="002A7783" w:rsidRPr="00862ABD">
        <w:rPr>
          <w:rFonts w:ascii="GHEA Grapalat" w:hAnsi="GHEA Grapalat"/>
          <w:spacing w:val="-4"/>
        </w:rPr>
        <w:t>расторг</w:t>
      </w:r>
      <w:r w:rsidR="002A7783">
        <w:rPr>
          <w:rFonts w:ascii="GHEA Grapalat" w:hAnsi="GHEA Grapalat"/>
          <w:spacing w:val="-4"/>
        </w:rPr>
        <w:t>ает</w:t>
      </w:r>
      <w:proofErr w:type="spellEnd"/>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22FDD6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114E5B11" w14:textId="77777777"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0608650F"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B19A7AD"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7242464D"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8FE97C"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w:t>
      </w:r>
      <w:r w:rsidRPr="009F3DC7">
        <w:rPr>
          <w:rFonts w:ascii="GHEA Grapalat" w:hAnsi="GHEA Grapalat"/>
        </w:rPr>
        <w:lastRenderedPageBreak/>
        <w:t>дня внесения изменения</w:t>
      </w:r>
      <w:r w:rsidR="00155366">
        <w:rPr>
          <w:rStyle w:val="FootnoteReference"/>
          <w:rFonts w:ascii="GHEA Grapalat" w:hAnsi="GHEA Grapalat"/>
        </w:rPr>
        <w:footnoteReference w:customMarkFollows="1" w:id="19"/>
        <w:t>32</w:t>
      </w:r>
      <w:r w:rsidRPr="009F3DC7">
        <w:rPr>
          <w:rFonts w:ascii="GHEA Grapalat" w:hAnsi="GHEA Grapalat"/>
        </w:rPr>
        <w:t>.</w:t>
      </w:r>
    </w:p>
    <w:p w14:paraId="72FD4171"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0"/>
        <w:t>33</w:t>
      </w:r>
      <w:r w:rsidRPr="009F3DC7">
        <w:rPr>
          <w:rFonts w:ascii="GHEA Grapalat" w:hAnsi="GHEA Grapalat"/>
        </w:rPr>
        <w:t>.</w:t>
      </w:r>
    </w:p>
    <w:p w14:paraId="78C46E94"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w:t>
      </w:r>
      <w:proofErr w:type="spellStart"/>
      <w:r w:rsidRPr="00DF13E4">
        <w:rPr>
          <w:rFonts w:ascii="GHEA Grapalat" w:hAnsi="GHEA Grapalat"/>
        </w:rPr>
        <w:t>работ.</w:t>
      </w:r>
      <w:r w:rsidRPr="009F3DC7">
        <w:rPr>
          <w:rFonts w:ascii="GHEA Grapalat" w:hAnsi="GHEA Grapalat"/>
        </w:rPr>
        <w:t>При</w:t>
      </w:r>
      <w:proofErr w:type="spellEnd"/>
      <w:r w:rsidRPr="009F3DC7">
        <w:rPr>
          <w:rFonts w:ascii="GHEA Grapalat" w:hAnsi="GHEA Grapalat"/>
        </w:rPr>
        <w:t xml:space="preserve">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22D31E93"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1848BC28"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966FA56"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w:t>
      </w:r>
      <w:r w:rsidRPr="009F3DC7">
        <w:rPr>
          <w:rFonts w:ascii="GHEA Grapalat" w:hAnsi="GHEA Grapalat"/>
        </w:rPr>
        <w:lastRenderedPageBreak/>
        <w:t>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3E9E8ABC"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33D31CD"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DAC67B4"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1A134341"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7007C670"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p>
    <w:p w14:paraId="7554AEDF"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2F464C5D" w14:textId="77777777" w:rsidTr="003D2146">
        <w:trPr>
          <w:jc w:val="center"/>
        </w:trPr>
        <w:tc>
          <w:tcPr>
            <w:tcW w:w="4536" w:type="dxa"/>
          </w:tcPr>
          <w:p w14:paraId="4CC58856"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510C37AA"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lastRenderedPageBreak/>
              <w:t>______________________</w:t>
            </w:r>
          </w:p>
          <w:p w14:paraId="5CC0483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579FC03F"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269F0F4C"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3F1AAB5B"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D2C863D"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lastRenderedPageBreak/>
              <w:t>___________________</w:t>
            </w:r>
          </w:p>
          <w:p w14:paraId="3026DD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5E103822"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36EC67B9"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2653F92D"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7E8B0C6F"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3768FD67"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51CE34A7"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EC6DB82" w14:textId="77777777" w:rsidR="00BB28C8" w:rsidRPr="009F3DC7" w:rsidRDefault="00BB28C8" w:rsidP="00BB28C8">
      <w:pPr>
        <w:widowControl w:val="0"/>
        <w:spacing w:after="160" w:line="360" w:lineRule="auto"/>
        <w:ind w:firstLine="567"/>
        <w:jc w:val="center"/>
        <w:rPr>
          <w:rFonts w:ascii="GHEA Grapalat" w:hAnsi="GHEA Grapalat"/>
          <w:b/>
        </w:rPr>
      </w:pPr>
    </w:p>
    <w:p w14:paraId="5DDFF932" w14:textId="77777777"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14:paraId="7467CD73" w14:textId="77777777" w:rsidR="001E7238" w:rsidRPr="00363D22" w:rsidRDefault="00C22844" w:rsidP="00DE04D0">
      <w:pPr>
        <w:pStyle w:val="Heading1"/>
        <w:rPr>
          <w:rFonts w:ascii="GHEA Grapalat" w:hAnsi="GHEA Grapalat"/>
          <w:sz w:val="24"/>
          <w:szCs w:val="24"/>
        </w:rPr>
      </w:pPr>
      <w:r w:rsidRPr="009F3DC7">
        <w:rPr>
          <w:rFonts w:ascii="GHEA Grapalat" w:hAnsi="GHEA Grapalat"/>
          <w:b/>
        </w:rPr>
        <w:t>ВЫПОЛНЕНИЯ РАБОТ</w:t>
      </w:r>
      <w:r w:rsidRPr="00C22844">
        <w:rPr>
          <w:rFonts w:ascii="GHEA Grapalat" w:hAnsi="GHEA Grapalat"/>
          <w:b/>
        </w:rPr>
        <w:t xml:space="preserve">ПОДЪЕЗДА </w:t>
      </w:r>
      <w:proofErr w:type="gramStart"/>
      <w:r w:rsidRPr="00C22844">
        <w:rPr>
          <w:rFonts w:ascii="GHEA Grapalat" w:hAnsi="GHEA Grapalat"/>
          <w:b/>
        </w:rPr>
        <w:t>ЗДАНИЯ</w:t>
      </w:r>
      <w:proofErr w:type="gramEnd"/>
      <w:r w:rsidRPr="00C22844">
        <w:rPr>
          <w:rFonts w:ascii="GHEA Grapalat" w:hAnsi="GHEA Grapalat"/>
          <w:b/>
        </w:rPr>
        <w:t xml:space="preserve"> ПРИМЫКАЮЩЕГО К </w:t>
      </w:r>
      <w:r w:rsidR="001E7238" w:rsidRPr="001E7238">
        <w:rPr>
          <w:rFonts w:ascii="GHEA Grapalat" w:hAnsi="GHEA Grapalat"/>
          <w:sz w:val="24"/>
          <w:szCs w:val="24"/>
        </w:rPr>
        <w:t xml:space="preserve">МУЗЕЙ НАРОДНЫХ ИСКУССТВ ИМЕНИ ОВАННЕСА ШАРАМБЕЯНА </w:t>
      </w:r>
      <w:r w:rsidR="00DE04D0">
        <w:rPr>
          <w:rFonts w:ascii="GHEA Grapalat" w:hAnsi="GHEA Grapalat"/>
          <w:sz w:val="24"/>
          <w:szCs w:val="24"/>
        </w:rPr>
        <w:t>ГНКО</w:t>
      </w:r>
    </w:p>
    <w:p w14:paraId="4D41B042" w14:textId="77777777" w:rsidR="00BB28C8" w:rsidRPr="00C22844" w:rsidRDefault="00BB28C8" w:rsidP="00BB28C8">
      <w:pPr>
        <w:widowControl w:val="0"/>
        <w:spacing w:after="160" w:line="360" w:lineRule="auto"/>
        <w:ind w:firstLine="567"/>
        <w:jc w:val="center"/>
        <w:rPr>
          <w:rFonts w:ascii="Sylfaen" w:hAnsi="Sylfaen"/>
        </w:rPr>
      </w:pPr>
    </w:p>
    <w:p w14:paraId="6C13BB00" w14:textId="77777777" w:rsidR="000A359E" w:rsidRDefault="000A359E" w:rsidP="00BB28C8">
      <w:pPr>
        <w:widowControl w:val="0"/>
        <w:spacing w:after="160" w:line="360" w:lineRule="auto"/>
        <w:ind w:firstLine="567"/>
        <w:jc w:val="center"/>
        <w:rPr>
          <w:rFonts w:ascii="Sylfaen" w:hAnsi="Sylfaen"/>
          <w:lang w:val="hy-AM"/>
        </w:rPr>
      </w:pPr>
    </w:p>
    <w:p w14:paraId="4BF9E5D6" w14:textId="77777777" w:rsidR="000A359E" w:rsidRDefault="000A359E" w:rsidP="00BB28C8">
      <w:pPr>
        <w:widowControl w:val="0"/>
        <w:spacing w:after="160" w:line="360" w:lineRule="auto"/>
        <w:ind w:firstLine="567"/>
        <w:jc w:val="center"/>
        <w:rPr>
          <w:rFonts w:ascii="Sylfaen" w:hAnsi="Sylfaen"/>
          <w:lang w:val="hy-AM"/>
        </w:rPr>
      </w:pPr>
    </w:p>
    <w:p w14:paraId="4CF31FE1" w14:textId="77777777" w:rsidR="000A359E" w:rsidRDefault="000A359E" w:rsidP="00BB28C8">
      <w:pPr>
        <w:widowControl w:val="0"/>
        <w:spacing w:after="160" w:line="360" w:lineRule="auto"/>
        <w:ind w:firstLine="567"/>
        <w:jc w:val="center"/>
        <w:rPr>
          <w:rFonts w:ascii="Sylfaen" w:hAnsi="Sylfaen"/>
          <w:lang w:val="hy-AM"/>
        </w:rPr>
      </w:pPr>
    </w:p>
    <w:p w14:paraId="261ACC1D" w14:textId="77777777" w:rsidR="000A359E" w:rsidRDefault="000A359E" w:rsidP="00BB28C8">
      <w:pPr>
        <w:widowControl w:val="0"/>
        <w:spacing w:after="160" w:line="360" w:lineRule="auto"/>
        <w:ind w:firstLine="567"/>
        <w:jc w:val="center"/>
        <w:rPr>
          <w:rFonts w:ascii="Sylfaen" w:hAnsi="Sylfaen"/>
          <w:lang w:val="hy-AM"/>
        </w:rPr>
      </w:pPr>
    </w:p>
    <w:p w14:paraId="6D15320D" w14:textId="77777777" w:rsidR="000A359E" w:rsidRDefault="000A359E" w:rsidP="00BB28C8">
      <w:pPr>
        <w:widowControl w:val="0"/>
        <w:spacing w:after="160" w:line="360" w:lineRule="auto"/>
        <w:ind w:firstLine="567"/>
        <w:jc w:val="center"/>
        <w:rPr>
          <w:rFonts w:ascii="Sylfaen" w:hAnsi="Sylfaen"/>
          <w:lang w:val="hy-AM"/>
        </w:rPr>
      </w:pPr>
    </w:p>
    <w:p w14:paraId="612DFB6E" w14:textId="77777777" w:rsidR="000A359E" w:rsidRDefault="000A359E" w:rsidP="00BB28C8">
      <w:pPr>
        <w:widowControl w:val="0"/>
        <w:spacing w:after="160" w:line="360" w:lineRule="auto"/>
        <w:ind w:firstLine="567"/>
        <w:jc w:val="center"/>
        <w:rPr>
          <w:rFonts w:ascii="Sylfaen" w:hAnsi="Sylfaen"/>
          <w:lang w:val="hy-AM"/>
        </w:rPr>
      </w:pPr>
    </w:p>
    <w:p w14:paraId="3C139B94" w14:textId="77777777"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9650BC8" w14:textId="77777777" w:rsidTr="003D2146">
        <w:trPr>
          <w:jc w:val="center"/>
        </w:trPr>
        <w:tc>
          <w:tcPr>
            <w:tcW w:w="4536" w:type="dxa"/>
          </w:tcPr>
          <w:p w14:paraId="574456D4"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73C3E997"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14:paraId="3DE5393F"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1DD1F53D"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1AB9E65A"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68C6BF38"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2BA2ADD9"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14:paraId="1AF423E4"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2311B54D"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3481FC6E" w14:textId="77777777" w:rsidR="00BB28C8" w:rsidRDefault="00BB28C8" w:rsidP="00BB28C8">
      <w:pPr>
        <w:widowControl w:val="0"/>
        <w:spacing w:after="160" w:line="360" w:lineRule="auto"/>
        <w:ind w:firstLine="567"/>
        <w:jc w:val="right"/>
        <w:rPr>
          <w:rFonts w:ascii="GHEA Grapalat" w:hAnsi="GHEA Grapalat"/>
          <w:i/>
        </w:rPr>
      </w:pPr>
    </w:p>
    <w:p w14:paraId="79BDDCB4" w14:textId="77777777" w:rsidR="00BB28C8" w:rsidRDefault="00BB28C8" w:rsidP="00BB28C8">
      <w:pPr>
        <w:rPr>
          <w:rFonts w:ascii="GHEA Grapalat" w:hAnsi="GHEA Grapalat"/>
          <w:i/>
        </w:rPr>
      </w:pPr>
      <w:r>
        <w:rPr>
          <w:rFonts w:ascii="GHEA Grapalat" w:hAnsi="GHEA Grapalat"/>
          <w:i/>
        </w:rPr>
        <w:br w:type="page"/>
      </w:r>
    </w:p>
    <w:p w14:paraId="03C8CFF1"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49DE0F6A"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7023E8E" w14:textId="77777777"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14:paraId="5C26C0C0" w14:textId="77777777" w:rsidR="00360E5D" w:rsidRPr="00C22844" w:rsidRDefault="00360E5D" w:rsidP="00360E5D">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C22844">
        <w:rPr>
          <w:rFonts w:ascii="GHEA Grapalat" w:hAnsi="GHEA Grapalat"/>
          <w:b/>
        </w:rPr>
        <w:t xml:space="preserve">ПОДЪЕЗДА </w:t>
      </w:r>
      <w:proofErr w:type="gramStart"/>
      <w:r w:rsidRPr="00C22844">
        <w:rPr>
          <w:rFonts w:ascii="GHEA Grapalat" w:hAnsi="GHEA Grapalat"/>
          <w:b/>
        </w:rPr>
        <w:t>ЗДАНИЯ</w:t>
      </w:r>
      <w:proofErr w:type="gramEnd"/>
      <w:r w:rsidRPr="00C22844">
        <w:rPr>
          <w:rFonts w:ascii="GHEA Grapalat" w:hAnsi="GHEA Grapalat"/>
          <w:b/>
        </w:rPr>
        <w:t xml:space="preserve"> ПРИМЫКАЮЩЕГО К </w:t>
      </w:r>
      <w:r w:rsidR="001E7238" w:rsidRPr="001E7238">
        <w:rPr>
          <w:rFonts w:ascii="GHEA Grapalat" w:hAnsi="GHEA Grapalat"/>
        </w:rPr>
        <w:t xml:space="preserve">МУЗЕЙ НАРОДНЫХ ИСКУССТВ ИМЕНИ ОВАННЕСА ШАРАМБЕЯНА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3883"/>
        <w:gridCol w:w="760"/>
        <w:gridCol w:w="281"/>
        <w:gridCol w:w="1530"/>
        <w:gridCol w:w="1440"/>
        <w:gridCol w:w="1092"/>
      </w:tblGrid>
      <w:tr w:rsidR="00360E5D" w:rsidRPr="00E6597C" w14:paraId="6CA8A618" w14:textId="77777777" w:rsidTr="00360E5D">
        <w:trPr>
          <w:gridAfter w:val="1"/>
          <w:wAfter w:w="1092" w:type="dxa"/>
          <w:cantSplit/>
          <w:trHeight w:val="586"/>
          <w:jc w:val="center"/>
        </w:trPr>
        <w:tc>
          <w:tcPr>
            <w:tcW w:w="653" w:type="dxa"/>
            <w:vAlign w:val="center"/>
          </w:tcPr>
          <w:p w14:paraId="55BD668E" w14:textId="77777777" w:rsidR="00360E5D" w:rsidRPr="00E6597C" w:rsidRDefault="00360E5D" w:rsidP="001E7238">
            <w:pPr>
              <w:jc w:val="both"/>
              <w:rPr>
                <w:rFonts w:ascii="GHEA Grapalat" w:hAnsi="GHEA Grapalat"/>
                <w:sz w:val="20"/>
                <w:szCs w:val="20"/>
                <w:lang w:val="pt-BR"/>
              </w:rPr>
            </w:pPr>
            <w:r w:rsidRPr="00E6597C">
              <w:rPr>
                <w:rFonts w:ascii="GHEA Grapalat" w:hAnsi="GHEA Grapalat"/>
                <w:sz w:val="20"/>
                <w:szCs w:val="20"/>
                <w:lang w:val="pt-BR"/>
              </w:rPr>
              <w:t>N</w:t>
            </w:r>
          </w:p>
        </w:tc>
        <w:tc>
          <w:tcPr>
            <w:tcW w:w="4924" w:type="dxa"/>
            <w:gridSpan w:val="3"/>
          </w:tcPr>
          <w:p w14:paraId="5E144980" w14:textId="77777777" w:rsidR="00360E5D" w:rsidRPr="00360E5D" w:rsidRDefault="00360E5D" w:rsidP="00360E5D">
            <w:pPr>
              <w:rPr>
                <w:rFonts w:ascii="GHEA Grapalat" w:hAnsi="GHEA Grapalat"/>
                <w:sz w:val="20"/>
                <w:szCs w:val="20"/>
              </w:rPr>
            </w:pPr>
            <w:r w:rsidRPr="00360E5D">
              <w:rPr>
                <w:rFonts w:ascii="GHEA Grapalat" w:hAnsi="GHEA Grapalat"/>
                <w:sz w:val="20"/>
                <w:szCs w:val="20"/>
              </w:rPr>
              <w:t>отдельных видов работ, выполняемых подрядчиком</w:t>
            </w:r>
          </w:p>
          <w:p w14:paraId="4B548D44" w14:textId="77777777" w:rsidR="00360E5D" w:rsidRPr="00360E5D" w:rsidRDefault="00360E5D" w:rsidP="00360E5D">
            <w:pPr>
              <w:rPr>
                <w:rFonts w:ascii="GHEA Grapalat" w:hAnsi="GHEA Grapalat"/>
                <w:sz w:val="20"/>
                <w:szCs w:val="20"/>
              </w:rPr>
            </w:pPr>
            <w:r w:rsidRPr="00360E5D">
              <w:rPr>
                <w:rFonts w:ascii="GHEA Grapalat" w:hAnsi="GHEA Grapalat"/>
                <w:sz w:val="20"/>
                <w:szCs w:val="20"/>
              </w:rPr>
              <w:t>имена</w:t>
            </w:r>
          </w:p>
        </w:tc>
        <w:tc>
          <w:tcPr>
            <w:tcW w:w="1530" w:type="dxa"/>
            <w:vAlign w:val="center"/>
          </w:tcPr>
          <w:p w14:paraId="05BC3469" w14:textId="77777777" w:rsidR="00360E5D" w:rsidRPr="00E6597C" w:rsidRDefault="00EB779E" w:rsidP="001E7238">
            <w:pPr>
              <w:jc w:val="center"/>
              <w:rPr>
                <w:rFonts w:ascii="GHEA Grapalat" w:hAnsi="GHEA Grapalat"/>
                <w:sz w:val="20"/>
                <w:szCs w:val="20"/>
                <w:lang w:val="pt-BR"/>
              </w:rPr>
            </w:pPr>
            <w:r w:rsidRPr="00EB779E">
              <w:rPr>
                <w:rFonts w:ascii="GHEA Grapalat" w:hAnsi="GHEA Grapalat" w:cs="Sylfaen"/>
                <w:sz w:val="20"/>
                <w:szCs w:val="20"/>
                <w:lang w:val="pt-BR"/>
              </w:rPr>
              <w:t>Начало</w:t>
            </w:r>
          </w:p>
        </w:tc>
        <w:tc>
          <w:tcPr>
            <w:tcW w:w="1440" w:type="dxa"/>
            <w:vAlign w:val="center"/>
          </w:tcPr>
          <w:p w14:paraId="2033574B" w14:textId="77777777" w:rsidR="00360E5D" w:rsidRPr="00E6597C" w:rsidRDefault="00EB779E" w:rsidP="001E7238">
            <w:pPr>
              <w:jc w:val="center"/>
              <w:rPr>
                <w:rFonts w:ascii="GHEA Grapalat" w:hAnsi="GHEA Grapalat"/>
                <w:sz w:val="20"/>
                <w:szCs w:val="20"/>
                <w:lang w:val="pt-BR"/>
              </w:rPr>
            </w:pPr>
            <w:r w:rsidRPr="00EB779E">
              <w:rPr>
                <w:rFonts w:ascii="GHEA Grapalat" w:hAnsi="GHEA Grapalat" w:cs="Sylfaen"/>
                <w:sz w:val="20"/>
                <w:szCs w:val="20"/>
                <w:lang w:val="pt-BR"/>
              </w:rPr>
              <w:t>Конец</w:t>
            </w:r>
          </w:p>
        </w:tc>
      </w:tr>
      <w:tr w:rsidR="00360E5D" w:rsidRPr="00E6597C" w14:paraId="3FF3CAC0" w14:textId="77777777" w:rsidTr="00F67F32">
        <w:trPr>
          <w:gridAfter w:val="1"/>
          <w:wAfter w:w="1092" w:type="dxa"/>
          <w:trHeight w:val="586"/>
          <w:jc w:val="center"/>
        </w:trPr>
        <w:tc>
          <w:tcPr>
            <w:tcW w:w="653" w:type="dxa"/>
            <w:vAlign w:val="center"/>
          </w:tcPr>
          <w:p w14:paraId="1CF8DC5C" w14:textId="77777777" w:rsidR="00360E5D" w:rsidRPr="00E6597C" w:rsidRDefault="00360E5D" w:rsidP="001E7238">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gridSpan w:val="3"/>
            <w:vAlign w:val="center"/>
          </w:tcPr>
          <w:p w14:paraId="122A6FCB" w14:textId="77777777" w:rsidR="00360E5D" w:rsidRPr="00F67F32" w:rsidRDefault="001E7238" w:rsidP="001E7238">
            <w:pPr>
              <w:rPr>
                <w:rFonts w:ascii="GHEA Grapalat" w:hAnsi="GHEA Grapalat"/>
                <w:sz w:val="20"/>
                <w:szCs w:val="20"/>
                <w:highlight w:val="red"/>
              </w:rPr>
            </w:pPr>
            <w:r w:rsidRPr="00F67F32">
              <w:rPr>
                <w:rFonts w:ascii="GHEA Grapalat" w:hAnsi="GHEA Grapalat"/>
                <w:spacing w:val="6"/>
              </w:rPr>
              <w:t>Текущий ремонт зданий и сооружений</w:t>
            </w:r>
          </w:p>
        </w:tc>
        <w:tc>
          <w:tcPr>
            <w:tcW w:w="1530" w:type="dxa"/>
            <w:shd w:val="clear" w:color="auto" w:fill="auto"/>
            <w:vAlign w:val="center"/>
          </w:tcPr>
          <w:p w14:paraId="010F8555" w14:textId="77777777" w:rsidR="00360E5D" w:rsidRPr="001E7238" w:rsidRDefault="00EB779E" w:rsidP="001E7238">
            <w:pPr>
              <w:jc w:val="center"/>
              <w:rPr>
                <w:rFonts w:ascii="GHEA Grapalat" w:hAnsi="GHEA Grapalat"/>
                <w:sz w:val="20"/>
                <w:szCs w:val="20"/>
                <w:highlight w:val="red"/>
              </w:rPr>
            </w:pPr>
            <w:r w:rsidRPr="00F67F32">
              <w:rPr>
                <w:rFonts w:ascii="Sylfaen" w:hAnsi="Sylfaen"/>
                <w:sz w:val="22"/>
                <w:szCs w:val="22"/>
                <w:lang w:val="af-ZA"/>
              </w:rPr>
              <w:t>С момента вступления Соглашения в силу</w:t>
            </w:r>
          </w:p>
        </w:tc>
        <w:tc>
          <w:tcPr>
            <w:tcW w:w="1440" w:type="dxa"/>
            <w:shd w:val="clear" w:color="auto" w:fill="auto"/>
            <w:vAlign w:val="center"/>
          </w:tcPr>
          <w:p w14:paraId="4B7AC567" w14:textId="7CF2557D" w:rsidR="00360E5D" w:rsidRPr="001E7238" w:rsidRDefault="00F67F32" w:rsidP="00EA15B3">
            <w:pPr>
              <w:rPr>
                <w:rFonts w:ascii="GHEA Grapalat" w:hAnsi="GHEA Grapalat"/>
                <w:sz w:val="20"/>
                <w:szCs w:val="20"/>
                <w:highlight w:val="red"/>
                <w:lang w:val="pt-BR"/>
              </w:rPr>
            </w:pPr>
            <w:r w:rsidRPr="00F67F32">
              <w:rPr>
                <w:rFonts w:ascii="GHEA Grapalat" w:hAnsi="GHEA Grapalat"/>
                <w:spacing w:val="6"/>
              </w:rPr>
              <w:br/>
            </w:r>
            <w:proofErr w:type="spellStart"/>
            <w:r>
              <w:rPr>
                <w:rFonts w:ascii="GHEA Grapalat" w:hAnsi="GHEA Grapalat"/>
                <w:spacing w:val="6"/>
                <w:lang w:val="en-US"/>
              </w:rPr>
              <w:t>до</w:t>
            </w:r>
            <w:proofErr w:type="spellEnd"/>
            <w:r>
              <w:rPr>
                <w:rFonts w:ascii="GHEA Grapalat" w:hAnsi="GHEA Grapalat"/>
                <w:spacing w:val="6"/>
                <w:lang w:val="en-US"/>
              </w:rPr>
              <w:t xml:space="preserve"> </w:t>
            </w:r>
            <w:r w:rsidR="00EA15B3">
              <w:rPr>
                <w:rFonts w:ascii="GHEA Grapalat" w:hAnsi="GHEA Grapalat"/>
                <w:spacing w:val="6"/>
              </w:rPr>
              <w:t>6</w:t>
            </w:r>
            <w:r w:rsidRPr="00F67F32">
              <w:rPr>
                <w:rFonts w:ascii="GHEA Grapalat" w:hAnsi="GHEA Grapalat"/>
                <w:spacing w:val="6"/>
              </w:rPr>
              <w:t>0 календарных дней</w:t>
            </w:r>
          </w:p>
        </w:tc>
      </w:tr>
      <w:tr w:rsidR="00BB28C8" w:rsidRPr="009F3DC7" w14:paraId="10DCB260" w14:textId="77777777" w:rsidTr="00360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14:paraId="06B5EDE3"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C73D18B"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523A7E30"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2907D639"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2CB219EE" w14:textId="77777777" w:rsidR="00BB28C8" w:rsidRPr="009F3DC7" w:rsidRDefault="00BB28C8" w:rsidP="003D2146">
            <w:pPr>
              <w:widowControl w:val="0"/>
              <w:spacing w:after="160" w:line="360" w:lineRule="auto"/>
              <w:jc w:val="center"/>
              <w:rPr>
                <w:rFonts w:ascii="GHEA Grapalat" w:hAnsi="GHEA Grapalat"/>
              </w:rPr>
            </w:pPr>
          </w:p>
        </w:tc>
        <w:tc>
          <w:tcPr>
            <w:tcW w:w="4343" w:type="dxa"/>
            <w:gridSpan w:val="4"/>
          </w:tcPr>
          <w:p w14:paraId="4799956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6A05775E"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6EC14104"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6E8179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DB3D627" w14:textId="77777777"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proofErr w:type="spellStart"/>
      <w:r>
        <w:rPr>
          <w:rFonts w:ascii="GHEA Grapalat" w:hAnsi="GHEA Grapalat"/>
          <w:i/>
        </w:rPr>
        <w:t>выполненить</w:t>
      </w:r>
      <w:proofErr w:type="spellEnd"/>
      <w:r>
        <w:rPr>
          <w:rFonts w:ascii="GHEA Grapalat" w:hAnsi="GHEA Grapalat"/>
          <w:i/>
        </w:rPr>
        <w:t xml:space="preserve">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14:paraId="772B88BB"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5C2963CB"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3AE6584F"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14:paraId="31D6A851"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1303E832"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17EF858E"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1"/>
        <w:t>*</w:t>
      </w:r>
    </w:p>
    <w:p w14:paraId="5AE365B0"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14:paraId="63748C0B" w14:textId="77777777" w:rsidTr="003D2146">
        <w:trPr>
          <w:jc w:val="center"/>
        </w:trPr>
        <w:tc>
          <w:tcPr>
            <w:tcW w:w="10955" w:type="dxa"/>
            <w:gridSpan w:val="16"/>
          </w:tcPr>
          <w:p w14:paraId="60C0E741"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51FF5E6B" w14:textId="77777777" w:rsidTr="003D2146">
        <w:trPr>
          <w:jc w:val="center"/>
        </w:trPr>
        <w:tc>
          <w:tcPr>
            <w:tcW w:w="1259" w:type="dxa"/>
            <w:vAlign w:val="center"/>
          </w:tcPr>
          <w:p w14:paraId="092D5D43"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14:paraId="2C5F8FF5"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692281D1"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6BDB2AA1" w14:textId="4E772C23"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F67F32" w:rsidRPr="00363D22">
              <w:rPr>
                <w:rFonts w:ascii="GHEA Grapalat" w:hAnsi="GHEA Grapalat"/>
                <w:sz w:val="14"/>
                <w:szCs w:val="16"/>
              </w:rPr>
              <w:t>2</w:t>
            </w:r>
            <w:r w:rsidR="001D4381">
              <w:rPr>
                <w:rFonts w:ascii="GHEA Grapalat" w:hAnsi="GHEA Grapalat"/>
                <w:sz w:val="14"/>
                <w:szCs w:val="16"/>
                <w:lang w:val="hy-AM"/>
              </w:rPr>
              <w:t>5</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2"/>
              <w:t>**</w:t>
            </w:r>
          </w:p>
        </w:tc>
      </w:tr>
      <w:tr w:rsidR="00BB28C8" w:rsidRPr="00685FDC" w14:paraId="30E7618D" w14:textId="77777777" w:rsidTr="003D2146">
        <w:trPr>
          <w:cantSplit/>
          <w:trHeight w:val="1134"/>
          <w:jc w:val="center"/>
        </w:trPr>
        <w:tc>
          <w:tcPr>
            <w:tcW w:w="1259" w:type="dxa"/>
          </w:tcPr>
          <w:p w14:paraId="4CD6197E" w14:textId="77777777" w:rsidR="00BB28C8" w:rsidRPr="00685FDC" w:rsidRDefault="00BB28C8" w:rsidP="003D2146">
            <w:pPr>
              <w:widowControl w:val="0"/>
              <w:spacing w:after="120"/>
              <w:jc w:val="center"/>
              <w:rPr>
                <w:rFonts w:ascii="GHEA Grapalat" w:hAnsi="GHEA Grapalat"/>
                <w:sz w:val="14"/>
                <w:szCs w:val="16"/>
              </w:rPr>
            </w:pPr>
          </w:p>
        </w:tc>
        <w:tc>
          <w:tcPr>
            <w:tcW w:w="1238" w:type="dxa"/>
          </w:tcPr>
          <w:p w14:paraId="4C9CE2D2" w14:textId="77777777" w:rsidR="00BB28C8" w:rsidRPr="00685FDC" w:rsidRDefault="00BB28C8" w:rsidP="003D2146">
            <w:pPr>
              <w:widowControl w:val="0"/>
              <w:spacing w:after="120"/>
              <w:jc w:val="center"/>
              <w:rPr>
                <w:rFonts w:ascii="GHEA Grapalat" w:hAnsi="GHEA Grapalat"/>
                <w:sz w:val="14"/>
                <w:szCs w:val="16"/>
              </w:rPr>
            </w:pPr>
          </w:p>
        </w:tc>
        <w:tc>
          <w:tcPr>
            <w:tcW w:w="1019" w:type="dxa"/>
          </w:tcPr>
          <w:p w14:paraId="39B66948" w14:textId="77777777"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14:paraId="25F1C49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470F17F0"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2916388B"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5483E49E"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62E65D1C"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3A8EE199"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1671900A"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1DAF80DD"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70EF5EB9"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2A11C12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62B4525"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45083F5C"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6873789F"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F67F32" w:rsidRPr="00685FDC" w14:paraId="7A1450D7" w14:textId="77777777" w:rsidTr="00A46256">
        <w:trPr>
          <w:cantSplit/>
          <w:trHeight w:val="1134"/>
          <w:jc w:val="center"/>
        </w:trPr>
        <w:tc>
          <w:tcPr>
            <w:tcW w:w="1259" w:type="dxa"/>
          </w:tcPr>
          <w:p w14:paraId="37962661" w14:textId="77777777" w:rsidR="00F67F32" w:rsidRPr="00F67F32" w:rsidRDefault="00F67F32" w:rsidP="003D2146">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38" w:type="dxa"/>
          </w:tcPr>
          <w:p w14:paraId="164B2E02" w14:textId="1FBACC71" w:rsidR="00F67F32" w:rsidRPr="00685FDC" w:rsidRDefault="001D4381" w:rsidP="003D2146">
            <w:pPr>
              <w:widowControl w:val="0"/>
              <w:spacing w:after="120"/>
              <w:jc w:val="center"/>
              <w:rPr>
                <w:rFonts w:ascii="GHEA Grapalat" w:hAnsi="GHEA Grapalat"/>
                <w:sz w:val="14"/>
                <w:szCs w:val="16"/>
              </w:rPr>
            </w:pPr>
            <w:r w:rsidRPr="001D4381">
              <w:rPr>
                <w:rFonts w:ascii="GHEA Grapalat" w:hAnsi="GHEA Grapalat"/>
                <w:sz w:val="20"/>
                <w:lang w:val="es-ES"/>
              </w:rPr>
              <w:t>45461100</w:t>
            </w:r>
          </w:p>
        </w:tc>
        <w:tc>
          <w:tcPr>
            <w:tcW w:w="1019" w:type="dxa"/>
          </w:tcPr>
          <w:p w14:paraId="5D30C33D" w14:textId="77777777" w:rsidR="00F67F32" w:rsidRPr="00F67F32" w:rsidRDefault="00F67F32" w:rsidP="003D2146">
            <w:pPr>
              <w:widowControl w:val="0"/>
              <w:spacing w:after="120"/>
              <w:jc w:val="center"/>
              <w:rPr>
                <w:rFonts w:ascii="GHEA Grapalat" w:hAnsi="GHEA Grapalat"/>
                <w:sz w:val="14"/>
                <w:szCs w:val="16"/>
              </w:rPr>
            </w:pPr>
            <w:r w:rsidRPr="00F67F32">
              <w:rPr>
                <w:rFonts w:ascii="GHEA Grapalat" w:hAnsi="GHEA Grapalat"/>
                <w:spacing w:val="6"/>
              </w:rPr>
              <w:t>Текущий ремонт зданий и сооружений</w:t>
            </w:r>
          </w:p>
        </w:tc>
        <w:tc>
          <w:tcPr>
            <w:tcW w:w="582" w:type="dxa"/>
            <w:vAlign w:val="center"/>
          </w:tcPr>
          <w:p w14:paraId="32BEE410" w14:textId="77777777" w:rsidR="00F67F32" w:rsidRPr="00685FDC" w:rsidRDefault="00F67F32"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14:paraId="603FF8AD" w14:textId="77777777" w:rsidR="00F67F32" w:rsidRPr="00685FDC" w:rsidRDefault="00F67F32"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14:paraId="1133EDE6" w14:textId="77777777" w:rsidR="00F67F32" w:rsidRPr="00685FDC" w:rsidRDefault="00F67F32"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14:paraId="103A5D5C" w14:textId="77777777" w:rsidR="00F67F32" w:rsidRPr="00685FDC" w:rsidRDefault="00F67F32"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14:paraId="2A1C4CDE" w14:textId="77777777" w:rsidR="00F67F32" w:rsidRPr="00685FDC" w:rsidRDefault="00F67F32"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textDirection w:val="btLr"/>
            <w:vAlign w:val="center"/>
          </w:tcPr>
          <w:p w14:paraId="1ABDAE34" w14:textId="77777777" w:rsidR="00F67F32" w:rsidRPr="00042C39" w:rsidRDefault="00F67F32" w:rsidP="00E55C89">
            <w:pPr>
              <w:ind w:left="113" w:right="113"/>
              <w:jc w:val="center"/>
              <w:rPr>
                <w:rFonts w:ascii="GHEA Grapalat" w:hAnsi="GHEA Grapalat"/>
              </w:rPr>
            </w:pPr>
            <w:r w:rsidRPr="00042C39">
              <w:rPr>
                <w:rFonts w:ascii="GHEA Grapalat" w:hAnsi="GHEA Grapalat"/>
              </w:rPr>
              <w:t>100 %</w:t>
            </w:r>
          </w:p>
        </w:tc>
        <w:tc>
          <w:tcPr>
            <w:tcW w:w="477" w:type="dxa"/>
            <w:textDirection w:val="btLr"/>
            <w:vAlign w:val="center"/>
          </w:tcPr>
          <w:p w14:paraId="79D0B44A" w14:textId="77777777" w:rsidR="00F67F32" w:rsidRPr="00042C39" w:rsidRDefault="00F67F32" w:rsidP="00E55C89">
            <w:pPr>
              <w:ind w:left="113" w:right="113"/>
              <w:jc w:val="center"/>
              <w:rPr>
                <w:rFonts w:ascii="GHEA Grapalat" w:hAnsi="GHEA Grapalat"/>
              </w:rPr>
            </w:pPr>
            <w:r w:rsidRPr="00042C39">
              <w:rPr>
                <w:rFonts w:ascii="GHEA Grapalat" w:hAnsi="GHEA Grapalat"/>
              </w:rPr>
              <w:t>100 %</w:t>
            </w:r>
          </w:p>
        </w:tc>
        <w:tc>
          <w:tcPr>
            <w:tcW w:w="531" w:type="dxa"/>
            <w:textDirection w:val="btLr"/>
            <w:vAlign w:val="center"/>
          </w:tcPr>
          <w:p w14:paraId="56A16BF3" w14:textId="77777777" w:rsidR="00F67F32" w:rsidRPr="00042C39" w:rsidRDefault="00F67F32" w:rsidP="00E55C89">
            <w:pPr>
              <w:ind w:left="113" w:right="113"/>
              <w:jc w:val="center"/>
              <w:rPr>
                <w:rFonts w:ascii="GHEA Grapalat" w:hAnsi="GHEA Grapalat"/>
              </w:rPr>
            </w:pPr>
            <w:r w:rsidRPr="00042C39">
              <w:rPr>
                <w:rFonts w:ascii="GHEA Grapalat" w:hAnsi="GHEA Grapalat"/>
              </w:rPr>
              <w:t>100 %</w:t>
            </w:r>
          </w:p>
        </w:tc>
        <w:tc>
          <w:tcPr>
            <w:tcW w:w="729" w:type="dxa"/>
            <w:textDirection w:val="btLr"/>
            <w:vAlign w:val="center"/>
          </w:tcPr>
          <w:p w14:paraId="09B726DE" w14:textId="77777777" w:rsidR="00F67F32" w:rsidRPr="00042C39" w:rsidRDefault="00F67F32" w:rsidP="00E55C89">
            <w:pPr>
              <w:ind w:left="113" w:right="113"/>
              <w:jc w:val="center"/>
              <w:rPr>
                <w:rFonts w:ascii="GHEA Grapalat" w:hAnsi="GHEA Grapalat"/>
              </w:rPr>
            </w:pPr>
            <w:r w:rsidRPr="00042C39">
              <w:rPr>
                <w:rFonts w:ascii="GHEA Grapalat" w:hAnsi="GHEA Grapalat"/>
              </w:rPr>
              <w:t>100 %</w:t>
            </w:r>
          </w:p>
        </w:tc>
        <w:tc>
          <w:tcPr>
            <w:tcW w:w="663" w:type="dxa"/>
            <w:textDirection w:val="btLr"/>
            <w:vAlign w:val="center"/>
          </w:tcPr>
          <w:p w14:paraId="525AC11A" w14:textId="77777777" w:rsidR="00F67F32" w:rsidRPr="00042C39" w:rsidRDefault="00F67F32" w:rsidP="00E55C89">
            <w:pPr>
              <w:ind w:left="113" w:right="113"/>
              <w:jc w:val="center"/>
              <w:rPr>
                <w:rFonts w:ascii="GHEA Grapalat" w:hAnsi="GHEA Grapalat"/>
              </w:rPr>
            </w:pPr>
            <w:r w:rsidRPr="00042C39">
              <w:rPr>
                <w:rFonts w:ascii="GHEA Grapalat" w:hAnsi="GHEA Grapalat"/>
              </w:rPr>
              <w:t>100 %</w:t>
            </w:r>
          </w:p>
        </w:tc>
        <w:tc>
          <w:tcPr>
            <w:tcW w:w="594" w:type="dxa"/>
            <w:textDirection w:val="btLr"/>
            <w:vAlign w:val="center"/>
          </w:tcPr>
          <w:p w14:paraId="7EAEF3F5" w14:textId="77777777" w:rsidR="00F67F32" w:rsidRPr="00042C39" w:rsidRDefault="00F67F32" w:rsidP="00E55C89">
            <w:pPr>
              <w:ind w:left="113" w:right="113"/>
              <w:jc w:val="center"/>
              <w:rPr>
                <w:rFonts w:ascii="GHEA Grapalat" w:hAnsi="GHEA Grapalat"/>
              </w:rPr>
            </w:pPr>
            <w:r w:rsidRPr="00042C39">
              <w:rPr>
                <w:rFonts w:ascii="GHEA Grapalat" w:hAnsi="GHEA Grapalat"/>
              </w:rPr>
              <w:t>100 %</w:t>
            </w:r>
          </w:p>
        </w:tc>
        <w:tc>
          <w:tcPr>
            <w:tcW w:w="644" w:type="dxa"/>
            <w:textDirection w:val="btLr"/>
            <w:vAlign w:val="center"/>
          </w:tcPr>
          <w:p w14:paraId="18D20554" w14:textId="77777777" w:rsidR="00F67F32" w:rsidRPr="00042C39" w:rsidRDefault="00F67F32" w:rsidP="00E55C89">
            <w:pPr>
              <w:ind w:left="113" w:right="113"/>
              <w:jc w:val="center"/>
              <w:rPr>
                <w:rFonts w:ascii="GHEA Grapalat" w:hAnsi="GHEA Grapalat"/>
              </w:rPr>
            </w:pPr>
            <w:r w:rsidRPr="00042C39">
              <w:rPr>
                <w:rFonts w:ascii="GHEA Grapalat" w:hAnsi="GHEA Grapalat"/>
              </w:rPr>
              <w:t>100 %</w:t>
            </w:r>
          </w:p>
        </w:tc>
        <w:tc>
          <w:tcPr>
            <w:tcW w:w="581" w:type="dxa"/>
            <w:vAlign w:val="center"/>
          </w:tcPr>
          <w:p w14:paraId="4C231CCA" w14:textId="77777777" w:rsidR="00F67F32" w:rsidRDefault="00F67F32" w:rsidP="00E55C89">
            <w:pPr>
              <w:jc w:val="center"/>
            </w:pPr>
            <w:r w:rsidRPr="00AC09F9">
              <w:t>100 %</w:t>
            </w:r>
          </w:p>
        </w:tc>
      </w:tr>
    </w:tbl>
    <w:p w14:paraId="786E31AD" w14:textId="77777777"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60FA2CE" w14:textId="77777777" w:rsidTr="003D2146">
        <w:trPr>
          <w:jc w:val="center"/>
        </w:trPr>
        <w:tc>
          <w:tcPr>
            <w:tcW w:w="4536" w:type="dxa"/>
          </w:tcPr>
          <w:p w14:paraId="3674B78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36B09ADE"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303209AC"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AA9C8D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2E8B23F8"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2AEFB39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48C9812B"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56D3C3D"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AACE66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30E5AB41"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C22844">
          <w:footerReference w:type="default" r:id="rId8"/>
          <w:footnotePr>
            <w:pos w:val="beneathText"/>
          </w:footnotePr>
          <w:type w:val="nextColumn"/>
          <w:pgSz w:w="11907" w:h="16840" w:code="9"/>
          <w:pgMar w:top="993" w:right="1418" w:bottom="1418" w:left="709" w:header="561" w:footer="561" w:gutter="0"/>
          <w:cols w:space="720"/>
          <w:docGrid w:linePitch="326"/>
        </w:sectPr>
      </w:pPr>
    </w:p>
    <w:p w14:paraId="75E79E19"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1A91BD8"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5F9E038F"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1D287A44" w14:textId="77777777" w:rsidTr="003D2146">
        <w:trPr>
          <w:tblCellSpacing w:w="7" w:type="dxa"/>
          <w:jc w:val="center"/>
        </w:trPr>
        <w:tc>
          <w:tcPr>
            <w:tcW w:w="0" w:type="auto"/>
            <w:vAlign w:val="center"/>
          </w:tcPr>
          <w:p w14:paraId="4BFB79D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14:paraId="097DEE5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3F2E6E0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733EFEB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52BFABD2"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1E2F673D"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1B9861BC"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3FEA233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1455DE7C"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3D44E4EF"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170F6CE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45D1D01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34E744DE"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2749BB09"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2991F8F"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575CA23D"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17C8F094"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12C21F4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 xml:space="preserve">Наименование договора (далее — </w:t>
      </w:r>
      <w:proofErr w:type="gramStart"/>
      <w:r w:rsidRPr="009F3DC7">
        <w:rPr>
          <w:rFonts w:ascii="GHEA Grapalat" w:hAnsi="GHEA Grapalat"/>
          <w:color w:val="000000"/>
        </w:rPr>
        <w:t>Договор)_</w:t>
      </w:r>
      <w:proofErr w:type="gramEnd"/>
      <w:r w:rsidRPr="009F3DC7">
        <w:rPr>
          <w:rFonts w:ascii="GHEA Grapalat" w:hAnsi="GHEA Grapalat"/>
          <w:color w:val="000000"/>
        </w:rPr>
        <w:t>______________________</w:t>
      </w:r>
      <w:r w:rsidRPr="00D5595C">
        <w:rPr>
          <w:rFonts w:ascii="GHEA Grapalat" w:hAnsi="GHEA Grapalat"/>
          <w:color w:val="000000"/>
        </w:rPr>
        <w:t>_</w:t>
      </w:r>
      <w:r w:rsidRPr="009F3DC7">
        <w:rPr>
          <w:rFonts w:ascii="GHEA Grapalat" w:hAnsi="GHEA Grapalat"/>
          <w:color w:val="000000"/>
        </w:rPr>
        <w:t>_____</w:t>
      </w:r>
    </w:p>
    <w:p w14:paraId="3C35D103"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77A0361B"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584897BA"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73F1A664"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188932C8"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83B73C3" w14:textId="77777777" w:rsidTr="003D2146">
        <w:trPr>
          <w:trHeight w:val="345"/>
          <w:jc w:val="center"/>
        </w:trPr>
        <w:tc>
          <w:tcPr>
            <w:tcW w:w="379" w:type="dxa"/>
            <w:vMerge w:val="restart"/>
            <w:shd w:val="clear" w:color="auto" w:fill="auto"/>
            <w:vAlign w:val="center"/>
          </w:tcPr>
          <w:p w14:paraId="626DDE39"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BF31A0F"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0710800F" w14:textId="77777777" w:rsidTr="003D2146">
        <w:trPr>
          <w:trHeight w:val="152"/>
          <w:jc w:val="center"/>
        </w:trPr>
        <w:tc>
          <w:tcPr>
            <w:tcW w:w="379" w:type="dxa"/>
            <w:vMerge/>
            <w:shd w:val="clear" w:color="auto" w:fill="auto"/>
          </w:tcPr>
          <w:p w14:paraId="0BD4D02B"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7E42AA4E"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E8C646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4AF3A26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7FA9EFA1"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55AE5C1"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B2CF719"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70246D7D" w14:textId="77777777" w:rsidTr="003D2146">
        <w:trPr>
          <w:trHeight w:val="152"/>
          <w:jc w:val="center"/>
        </w:trPr>
        <w:tc>
          <w:tcPr>
            <w:tcW w:w="379" w:type="dxa"/>
            <w:vMerge/>
            <w:tcBorders>
              <w:bottom w:val="single" w:sz="4" w:space="0" w:color="auto"/>
            </w:tcBorders>
            <w:shd w:val="clear" w:color="auto" w:fill="auto"/>
          </w:tcPr>
          <w:p w14:paraId="1F0D6A3C"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60B14EC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0D27C6A4"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49FC4AB5"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ECAE661"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78F51544"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6D3DBF9F"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74ED229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485496A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6E8B9488" w14:textId="77777777" w:rsidTr="003D2146">
        <w:trPr>
          <w:trHeight w:val="515"/>
          <w:jc w:val="center"/>
        </w:trPr>
        <w:tc>
          <w:tcPr>
            <w:tcW w:w="379" w:type="dxa"/>
            <w:shd w:val="clear" w:color="auto" w:fill="auto"/>
            <w:vAlign w:val="center"/>
          </w:tcPr>
          <w:p w14:paraId="40895909"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7029753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01830C7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1B80DA9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394D90C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6FB88FD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1673871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691288F2"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071C94F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11F5393" w14:textId="77777777" w:rsidTr="003D2146">
        <w:trPr>
          <w:trHeight w:val="515"/>
          <w:jc w:val="center"/>
        </w:trPr>
        <w:tc>
          <w:tcPr>
            <w:tcW w:w="379" w:type="dxa"/>
            <w:shd w:val="clear" w:color="auto" w:fill="auto"/>
          </w:tcPr>
          <w:p w14:paraId="7BCE0636"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29D1398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5A98F0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3845728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5B48B156"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0EC824D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F39CB22"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5732A354"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4CB0AE66"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19D6040C"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42660B70"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5FD1A1AD"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78547BA4" w14:textId="77777777" w:rsidTr="003D2146">
        <w:trPr>
          <w:trHeight w:val="266"/>
          <w:tblCellSpacing w:w="7" w:type="dxa"/>
          <w:jc w:val="center"/>
        </w:trPr>
        <w:tc>
          <w:tcPr>
            <w:tcW w:w="0" w:type="auto"/>
            <w:vAlign w:val="center"/>
          </w:tcPr>
          <w:p w14:paraId="0834497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58F2DEA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46205E20" w14:textId="77777777" w:rsidTr="003D2146">
        <w:trPr>
          <w:trHeight w:val="473"/>
          <w:tblCellSpacing w:w="7" w:type="dxa"/>
          <w:jc w:val="center"/>
        </w:trPr>
        <w:tc>
          <w:tcPr>
            <w:tcW w:w="0" w:type="auto"/>
            <w:vAlign w:val="center"/>
          </w:tcPr>
          <w:p w14:paraId="5C182DA6"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269C28E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4FD8DE9C"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4DE0DA37"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22735811" w14:textId="77777777" w:rsidTr="003D2146">
        <w:trPr>
          <w:trHeight w:val="503"/>
          <w:tblCellSpacing w:w="7" w:type="dxa"/>
          <w:jc w:val="center"/>
        </w:trPr>
        <w:tc>
          <w:tcPr>
            <w:tcW w:w="0" w:type="auto"/>
            <w:vAlign w:val="center"/>
          </w:tcPr>
          <w:p w14:paraId="62C7CBE9"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25E6A521"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C59A3A7"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35E80E24"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8FBA4B5" w14:textId="77777777" w:rsidTr="003D2146">
        <w:trPr>
          <w:trHeight w:val="281"/>
          <w:tblCellSpacing w:w="7" w:type="dxa"/>
          <w:jc w:val="center"/>
        </w:trPr>
        <w:tc>
          <w:tcPr>
            <w:tcW w:w="0" w:type="auto"/>
            <w:vAlign w:val="center"/>
          </w:tcPr>
          <w:p w14:paraId="3E0647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11F617CC"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58EA850D"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37FF20A2" w14:textId="77777777" w:rsidR="00BB28C8" w:rsidRDefault="00BB28C8" w:rsidP="00BB28C8">
      <w:pPr>
        <w:rPr>
          <w:rFonts w:ascii="GHEA Grapalat" w:hAnsi="GHEA Grapalat" w:cs="Sylfaen"/>
          <w:b/>
        </w:rPr>
      </w:pPr>
      <w:r>
        <w:rPr>
          <w:rFonts w:ascii="GHEA Grapalat" w:hAnsi="GHEA Grapalat" w:cs="Sylfaen"/>
          <w:b/>
        </w:rPr>
        <w:br w:type="page"/>
      </w:r>
    </w:p>
    <w:p w14:paraId="5193C9AE"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2DAD087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622A27B9" w14:textId="77777777" w:rsidR="00BB28C8" w:rsidRPr="009F3DC7" w:rsidRDefault="00BB28C8" w:rsidP="00BB28C8">
      <w:pPr>
        <w:widowControl w:val="0"/>
        <w:spacing w:after="160" w:line="360" w:lineRule="auto"/>
        <w:jc w:val="center"/>
        <w:rPr>
          <w:rFonts w:ascii="GHEA Grapalat" w:hAnsi="GHEA Grapalat" w:cs="Sylfaen"/>
        </w:rPr>
      </w:pPr>
    </w:p>
    <w:p w14:paraId="0642DF65"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4E80CA7B"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3DE4B1A4"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097FBC12"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045EA9B4"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3EA1037B"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420F5C27"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624F0F2B"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0E05DE02"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1222B019"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7CA597E"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62E87561"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8D80946"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2A27058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AEBF7DD"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9082CC"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7F697B6"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0D662D2"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60BA87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7849CAD1"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1F6B6FA"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3045B95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B99EF80"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B85D9D7"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6902ECDD" w14:textId="77777777" w:rsidR="00BB28C8" w:rsidRPr="00C8328C" w:rsidRDefault="00BB28C8" w:rsidP="003D2146">
            <w:pPr>
              <w:widowControl w:val="0"/>
              <w:spacing w:after="120"/>
              <w:rPr>
                <w:rFonts w:ascii="GHEA Grapalat" w:hAnsi="GHEA Grapalat" w:cs="Sylfaen"/>
                <w:sz w:val="16"/>
                <w:szCs w:val="16"/>
              </w:rPr>
            </w:pPr>
          </w:p>
        </w:tc>
      </w:tr>
    </w:tbl>
    <w:p w14:paraId="7DE5383E"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5DAB8E58"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1980AE7F" w14:textId="77777777" w:rsidR="00BB28C8" w:rsidRDefault="00BB28C8" w:rsidP="00BB28C8">
      <w:pPr>
        <w:rPr>
          <w:rFonts w:ascii="GHEA Grapalat" w:hAnsi="GHEA Grapalat"/>
        </w:rPr>
      </w:pPr>
      <w:r>
        <w:rPr>
          <w:rFonts w:ascii="GHEA Grapalat" w:hAnsi="GHEA Grapalat"/>
        </w:rPr>
        <w:br w:type="page"/>
      </w:r>
    </w:p>
    <w:p w14:paraId="78B30085"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0627EBFA"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790F8F31" w14:textId="77777777" w:rsidTr="003D2146">
        <w:tc>
          <w:tcPr>
            <w:tcW w:w="4785" w:type="dxa"/>
          </w:tcPr>
          <w:p w14:paraId="44947A76"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0F2AD3E4"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64F541EF"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2FEF66D6"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7C3ADE77" w14:textId="77777777" w:rsidTr="003D2146">
        <w:trPr>
          <w:tblCellSpacing w:w="7" w:type="dxa"/>
          <w:jc w:val="center"/>
        </w:trPr>
        <w:tc>
          <w:tcPr>
            <w:tcW w:w="0" w:type="auto"/>
            <w:vAlign w:val="center"/>
          </w:tcPr>
          <w:p w14:paraId="0E48E0A2"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1CDE65D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AF6C646"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08212FF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5EC16A36" w14:textId="77777777" w:rsidTr="003D2146">
        <w:trPr>
          <w:tblCellSpacing w:w="7" w:type="dxa"/>
          <w:jc w:val="center"/>
        </w:trPr>
        <w:tc>
          <w:tcPr>
            <w:tcW w:w="0" w:type="auto"/>
            <w:vAlign w:val="center"/>
          </w:tcPr>
          <w:p w14:paraId="79756819"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28278470"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F10922F"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09C4D238"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3D14787A"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555EB883"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2DD94B6A"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902DA" w14:textId="77777777" w:rsidR="00B937C5" w:rsidRDefault="00B937C5">
      <w:r>
        <w:separator/>
      </w:r>
    </w:p>
  </w:endnote>
  <w:endnote w:type="continuationSeparator" w:id="0">
    <w:p w14:paraId="22F5B0A9" w14:textId="77777777" w:rsidR="00B937C5" w:rsidRDefault="00B9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regular">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4420EA85" w14:textId="7AF74165" w:rsidR="001E7238" w:rsidRPr="003E450C" w:rsidRDefault="00355D5C">
        <w:pPr>
          <w:pStyle w:val="Footer"/>
          <w:jc w:val="center"/>
          <w:rPr>
            <w:rFonts w:ascii="GHEA Grapalat" w:hAnsi="GHEA Grapalat"/>
            <w:sz w:val="24"/>
            <w:szCs w:val="24"/>
          </w:rPr>
        </w:pPr>
        <w:r w:rsidRPr="003E450C">
          <w:rPr>
            <w:rFonts w:ascii="GHEA Grapalat" w:hAnsi="GHEA Grapalat"/>
            <w:sz w:val="24"/>
            <w:szCs w:val="24"/>
          </w:rPr>
          <w:fldChar w:fldCharType="begin"/>
        </w:r>
        <w:r w:rsidR="001E7238"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A15B3">
          <w:rPr>
            <w:rFonts w:ascii="GHEA Grapalat" w:hAnsi="GHEA Grapalat"/>
            <w:noProof/>
            <w:sz w:val="24"/>
            <w:szCs w:val="24"/>
          </w:rPr>
          <w:t>88</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EE27A" w14:textId="77777777" w:rsidR="00B937C5" w:rsidRDefault="00B937C5">
      <w:r>
        <w:separator/>
      </w:r>
    </w:p>
  </w:footnote>
  <w:footnote w:type="continuationSeparator" w:id="0">
    <w:p w14:paraId="0F5E470E" w14:textId="77777777" w:rsidR="00B937C5" w:rsidRDefault="00B937C5">
      <w:r>
        <w:continuationSeparator/>
      </w:r>
    </w:p>
  </w:footnote>
  <w:footnote w:id="1">
    <w:p w14:paraId="71C0BCE1" w14:textId="77777777" w:rsidR="001E7238" w:rsidRPr="00793343" w:rsidRDefault="001E7238"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 xml:space="preserve">Если закупка осуществляется в форме запроса котировок или закупок у одного </w:t>
      </w:r>
      <w:proofErr w:type="spellStart"/>
      <w:r w:rsidRPr="00ED3BA4">
        <w:rPr>
          <w:rFonts w:ascii="GHEA Grapalat" w:hAnsi="GHEA Grapalat"/>
          <w:i/>
        </w:rPr>
        <w:t>лица,обусловленного</w:t>
      </w:r>
      <w:proofErr w:type="spellEnd"/>
      <w:r w:rsidRPr="00ED3BA4">
        <w:rPr>
          <w:rFonts w:ascii="GHEA Grapalat" w:hAnsi="GHEA Grapalat"/>
          <w:i/>
        </w:rPr>
        <w:t xml:space="preserve">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0A1AF0C3" w14:textId="77777777" w:rsidR="001E7238" w:rsidRDefault="001E7238" w:rsidP="002B51FB">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6932768" w14:textId="77777777" w:rsidR="001E7238" w:rsidRPr="00831D6D" w:rsidRDefault="001E7238"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 xml:space="preserve">части 6 статьи 15 </w:t>
      </w:r>
      <w:proofErr w:type="gramStart"/>
      <w:r w:rsidRPr="00BC07EB">
        <w:rPr>
          <w:rFonts w:ascii="GHEA Grapalat" w:hAnsi="GHEA Grapalat"/>
          <w:i/>
          <w:sz w:val="20"/>
          <w:szCs w:val="20"/>
        </w:rPr>
        <w:t>Закона</w:t>
      </w:r>
      <w:r>
        <w:rPr>
          <w:rFonts w:ascii="GHEA Grapalat" w:hAnsi="GHEA Grapalat"/>
          <w:i/>
          <w:sz w:val="20"/>
          <w:szCs w:val="20"/>
        </w:rPr>
        <w:t xml:space="preserve"> ,</w:t>
      </w:r>
      <w:proofErr w:type="gramEnd"/>
    </w:p>
    <w:p w14:paraId="165B8DF6" w14:textId="77777777" w:rsidR="001E7238" w:rsidRPr="00831D6D" w:rsidRDefault="001E7238"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3">
    <w:p w14:paraId="5161CD4A" w14:textId="77777777" w:rsidR="001E7238" w:rsidRPr="00810F23" w:rsidRDefault="001E7238">
      <w:pPr>
        <w:pStyle w:val="FootnoteText"/>
        <w:rPr>
          <w:rFonts w:ascii="Times New Roman" w:hAnsi="Times New Roman"/>
        </w:rPr>
      </w:pPr>
      <w:r>
        <w:rPr>
          <w:rStyle w:val="FootnoteReference"/>
        </w:rPr>
        <w:t>8</w:t>
      </w:r>
      <w:r w:rsidRPr="00D3436F">
        <w:rPr>
          <w:rFonts w:ascii="GHEA Grapalat" w:hAnsi="GHEA Grapalat"/>
          <w:i/>
        </w:rPr>
        <w:t xml:space="preserve">Подпункт </w:t>
      </w:r>
      <w:r w:rsidRPr="008842CE">
        <w:rPr>
          <w:rFonts w:ascii="GHEA Grapalat" w:hAnsi="GHEA Grapalat"/>
          <w:i/>
        </w:rPr>
        <w:t xml:space="preserve">исключается из приглашения, </w:t>
      </w:r>
      <w:proofErr w:type="spellStart"/>
      <w:r w:rsidRPr="008842CE">
        <w:rPr>
          <w:rFonts w:ascii="GHEA Grapalat" w:hAnsi="GHEA Grapalat"/>
          <w:i/>
        </w:rPr>
        <w:t>если</w:t>
      </w:r>
      <w:r w:rsidRPr="00810F23">
        <w:rPr>
          <w:rFonts w:ascii="GHEA Grapalat" w:hAnsi="GHEA Grapalat"/>
          <w:i/>
        </w:rPr>
        <w:t>предметом</w:t>
      </w:r>
      <w:proofErr w:type="spellEnd"/>
      <w:r w:rsidRPr="00810F23">
        <w:rPr>
          <w:rFonts w:ascii="GHEA Grapalat" w:hAnsi="GHEA Grapalat"/>
          <w:i/>
        </w:rPr>
        <w:t xml:space="preserve"> закупки не являются строительные работы.</w:t>
      </w:r>
    </w:p>
  </w:footnote>
  <w:footnote w:id="4">
    <w:p w14:paraId="300D6F31" w14:textId="77777777" w:rsidR="001E7238" w:rsidRPr="008E4439" w:rsidRDefault="001E7238"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14:paraId="0E6F8671" w14:textId="77777777" w:rsidR="001E7238" w:rsidRPr="000811C1" w:rsidRDefault="001E7238" w:rsidP="0027573B">
      <w:pPr>
        <w:pStyle w:val="FootnoteText"/>
        <w:rPr>
          <w:rFonts w:ascii="Sylfaen" w:hAnsi="Sylfaen"/>
          <w:sz w:val="18"/>
          <w:szCs w:val="18"/>
        </w:rPr>
      </w:pPr>
    </w:p>
  </w:footnote>
  <w:footnote w:id="5">
    <w:p w14:paraId="67855625" w14:textId="77777777" w:rsidR="001E7238" w:rsidRPr="00A31673" w:rsidRDefault="001E7238">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6">
    <w:p w14:paraId="0146B305" w14:textId="77777777" w:rsidR="001E7238" w:rsidRPr="00810F23" w:rsidRDefault="001E7238" w:rsidP="00A41F94">
      <w:pPr>
        <w:pStyle w:val="FootnoteText"/>
        <w:rPr>
          <w:rFonts w:ascii="Times New Roman" w:hAnsi="Times New Roman"/>
        </w:rPr>
      </w:pPr>
      <w:r>
        <w:rPr>
          <w:rStyle w:val="FootnoteReference"/>
        </w:rPr>
        <w:t>17</w:t>
      </w:r>
      <w:r w:rsidRPr="00A41F94">
        <w:rPr>
          <w:rFonts w:ascii="GHEA Grapalat" w:hAnsi="GHEA Grapalat"/>
          <w:i/>
        </w:rPr>
        <w:t xml:space="preserve">Пункт </w:t>
      </w:r>
      <w:r w:rsidRPr="008842CE">
        <w:rPr>
          <w:rFonts w:ascii="GHEA Grapalat" w:hAnsi="GHEA Grapalat"/>
          <w:i/>
        </w:rPr>
        <w:t xml:space="preserve">исключается из приглашения, </w:t>
      </w:r>
      <w:proofErr w:type="spellStart"/>
      <w:r w:rsidRPr="008842CE">
        <w:rPr>
          <w:rFonts w:ascii="GHEA Grapalat" w:hAnsi="GHEA Grapalat"/>
          <w:i/>
        </w:rPr>
        <w:t>если</w:t>
      </w:r>
      <w:r w:rsidRPr="00810F23">
        <w:rPr>
          <w:rFonts w:ascii="GHEA Grapalat" w:hAnsi="GHEA Grapalat"/>
          <w:i/>
        </w:rPr>
        <w:t>предметом</w:t>
      </w:r>
      <w:proofErr w:type="spellEnd"/>
      <w:r w:rsidRPr="00810F23">
        <w:rPr>
          <w:rFonts w:ascii="GHEA Grapalat" w:hAnsi="GHEA Grapalat"/>
          <w:i/>
        </w:rPr>
        <w:t xml:space="preserve"> закупки не являются строительные работы.</w:t>
      </w:r>
    </w:p>
    <w:p w14:paraId="104E77AC" w14:textId="77777777" w:rsidR="001E7238" w:rsidRPr="005F2C25" w:rsidRDefault="001E7238">
      <w:pPr>
        <w:pStyle w:val="FootnoteText"/>
        <w:rPr>
          <w:rFonts w:ascii="Times New Roman" w:hAnsi="Times New Roman"/>
        </w:rPr>
      </w:pPr>
    </w:p>
  </w:footnote>
  <w:footnote w:id="7">
    <w:p w14:paraId="2D51C572" w14:textId="77777777" w:rsidR="001E7238" w:rsidRDefault="001E7238" w:rsidP="006B3E56">
      <w:pPr>
        <w:jc w:val="both"/>
      </w:pPr>
    </w:p>
    <w:p w14:paraId="35108217" w14:textId="77777777" w:rsidR="001E7238" w:rsidRPr="00FC561F" w:rsidRDefault="001E7238" w:rsidP="006B3E56">
      <w:pPr>
        <w:jc w:val="both"/>
        <w:rPr>
          <w:rFonts w:ascii="GHEA Grapalat" w:hAnsi="GHEA Grapalat"/>
          <w:i/>
          <w:sz w:val="20"/>
          <w:szCs w:val="20"/>
        </w:rPr>
      </w:pPr>
    </w:p>
    <w:p w14:paraId="555B7C1E" w14:textId="77777777" w:rsidR="001E7238" w:rsidRDefault="001E7238" w:rsidP="00DB6244">
      <w:pPr>
        <w:jc w:val="both"/>
        <w:rPr>
          <w:rFonts w:ascii="GHEA Grapalat" w:hAnsi="GHEA Grapalat"/>
          <w:i/>
          <w:sz w:val="20"/>
          <w:szCs w:val="20"/>
        </w:rPr>
      </w:pPr>
      <w:r w:rsidRPr="007D41A3">
        <w:rPr>
          <w:rFonts w:ascii="GHEA Grapalat" w:hAnsi="GHEA Grapalat"/>
          <w:i/>
          <w:sz w:val="20"/>
          <w:szCs w:val="20"/>
        </w:rPr>
        <w:t xml:space="preserve">** -участник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31B55F3B" w14:textId="77777777" w:rsidR="001E7238" w:rsidRPr="00E7182E" w:rsidRDefault="001E7238"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161331CE" w14:textId="77777777" w:rsidR="001E7238" w:rsidRPr="007D41A3" w:rsidRDefault="001E7238"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96A575E" w14:textId="77777777" w:rsidR="001E7238" w:rsidRPr="001849D9" w:rsidRDefault="001E7238" w:rsidP="006B3E56">
      <w:pPr>
        <w:jc w:val="both"/>
        <w:rPr>
          <w:rFonts w:ascii="GHEA Grapalat" w:hAnsi="GHEA Grapalat"/>
          <w:i/>
          <w:sz w:val="20"/>
          <w:szCs w:val="20"/>
          <w:lang w:val="af-ZA"/>
        </w:rPr>
      </w:pPr>
    </w:p>
    <w:p w14:paraId="7FA69F70" w14:textId="77777777" w:rsidR="001E7238" w:rsidRPr="001849D9" w:rsidRDefault="001E7238" w:rsidP="006B3E56">
      <w:pPr>
        <w:pStyle w:val="FootnoteText"/>
        <w:rPr>
          <w:rFonts w:asciiTheme="minorHAnsi" w:hAnsiTheme="minorHAnsi"/>
          <w:i/>
          <w:lang w:val="af-ZA"/>
        </w:rPr>
      </w:pPr>
    </w:p>
  </w:footnote>
  <w:footnote w:id="8">
    <w:p w14:paraId="363F9A47" w14:textId="77777777" w:rsidR="001E7238" w:rsidRPr="00990559" w:rsidRDefault="001E7238">
      <w:pPr>
        <w:pStyle w:val="FootnoteText"/>
        <w:rPr>
          <w:rFonts w:ascii="Sylfaen" w:hAnsi="Sylfaen"/>
          <w:lang w:val="hy-AM"/>
        </w:rPr>
      </w:pPr>
      <w:r>
        <w:rPr>
          <w:rStyle w:val="FootnoteReference"/>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9">
    <w:p w14:paraId="410E62BF" w14:textId="77777777" w:rsidR="001E7238" w:rsidRPr="00D3436F" w:rsidRDefault="001E7238"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5FEF01C4" w14:textId="77777777" w:rsidR="001E7238" w:rsidRPr="00D3436F" w:rsidRDefault="001E7238">
      <w:pPr>
        <w:pStyle w:val="FootnoteText"/>
        <w:rPr>
          <w:lang w:val="es-ES"/>
        </w:rPr>
      </w:pPr>
    </w:p>
  </w:footnote>
  <w:footnote w:id="10">
    <w:p w14:paraId="6F23A7DF" w14:textId="77777777" w:rsidR="001E7238" w:rsidRPr="008842CE" w:rsidRDefault="001E7238" w:rsidP="003D2FE2">
      <w:pPr>
        <w:pStyle w:val="FootnoteText"/>
        <w:jc w:val="both"/>
      </w:pPr>
    </w:p>
  </w:footnote>
  <w:footnote w:id="11">
    <w:p w14:paraId="45EC16E3" w14:textId="77777777" w:rsidR="001E7238" w:rsidRPr="008842CE" w:rsidRDefault="001E7238" w:rsidP="000A214C">
      <w:pPr>
        <w:pStyle w:val="FootnoteText"/>
        <w:jc w:val="both"/>
      </w:pPr>
    </w:p>
  </w:footnote>
  <w:footnote w:id="12">
    <w:p w14:paraId="0D36EC7E" w14:textId="77777777" w:rsidR="001E7238" w:rsidRPr="00124BE9" w:rsidRDefault="001E7238"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0F1B5214" w14:textId="77777777" w:rsidR="001E7238" w:rsidRPr="00124BE9" w:rsidRDefault="001E7238" w:rsidP="00BB28C8">
      <w:pPr>
        <w:pStyle w:val="FootnoteText"/>
        <w:widowControl w:val="0"/>
        <w:jc w:val="both"/>
        <w:rPr>
          <w:rFonts w:ascii="GHEA Grapalat" w:hAnsi="GHEA Grapalat"/>
          <w:lang w:val="hy-AM"/>
        </w:rPr>
      </w:pPr>
    </w:p>
  </w:footnote>
  <w:footnote w:id="13">
    <w:p w14:paraId="26287480" w14:textId="77777777" w:rsidR="001E7238" w:rsidRPr="00124BE9" w:rsidRDefault="001E7238"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4">
    <w:p w14:paraId="790A24EB" w14:textId="77777777" w:rsidR="001E7238" w:rsidRDefault="001E7238" w:rsidP="00BB28C8">
      <w:pPr>
        <w:pStyle w:val="FootnoteText"/>
        <w:widowControl w:val="0"/>
        <w:jc w:val="both"/>
        <w:rPr>
          <w:rFonts w:ascii="GHEA Grapalat" w:hAnsi="GHEA Grapalat"/>
          <w:i/>
        </w:rPr>
      </w:pPr>
      <w:r>
        <w:rPr>
          <w:rStyle w:val="FootnoteReference"/>
        </w:rPr>
        <w:t>27</w:t>
      </w:r>
      <w:r w:rsidRPr="00124BE9">
        <w:rPr>
          <w:rFonts w:ascii="GHEA Grapalat" w:hAnsi="GHEA Grapalat"/>
          <w:i/>
        </w:rPr>
        <w:t>Настоящий пункт исключается из проекта договора, если он не применим.</w:t>
      </w:r>
    </w:p>
    <w:p w14:paraId="15374415" w14:textId="77777777" w:rsidR="001E7238" w:rsidRPr="00124BE9" w:rsidRDefault="001E7238"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043BA516" w14:textId="77777777" w:rsidR="001E7238" w:rsidRPr="00124BE9" w:rsidRDefault="001E7238" w:rsidP="00BB28C8">
      <w:pPr>
        <w:pStyle w:val="FootnoteText"/>
        <w:widowControl w:val="0"/>
        <w:jc w:val="both"/>
        <w:rPr>
          <w:rFonts w:ascii="GHEA Grapalat" w:hAnsi="GHEA Grapalat"/>
          <w:lang w:val="hy-AM"/>
        </w:rPr>
      </w:pPr>
    </w:p>
  </w:footnote>
  <w:footnote w:id="15">
    <w:p w14:paraId="7F38ED18" w14:textId="77777777" w:rsidR="001E7238" w:rsidRDefault="001E7238" w:rsidP="00BB28C8">
      <w:pPr>
        <w:pStyle w:val="FootnoteText"/>
        <w:widowControl w:val="0"/>
        <w:jc w:val="both"/>
        <w:rPr>
          <w:rFonts w:ascii="GHEA Grapalat" w:hAnsi="GHEA Grapalat"/>
          <w:i/>
        </w:rPr>
      </w:pPr>
      <w:r>
        <w:rPr>
          <w:rStyle w:val="FootnoteReference"/>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14:paraId="45ECA316" w14:textId="77777777" w:rsidR="001E7238" w:rsidRPr="00EB336B" w:rsidRDefault="001E7238"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sidRPr="00421AF9">
        <w:rPr>
          <w:rFonts w:ascii="GHEA Grapalat" w:hAnsi="GHEA Grapalat"/>
          <w:sz w:val="18"/>
          <w:szCs w:val="18"/>
          <w:lang w:val="hy-AM"/>
        </w:rPr>
        <w:t xml:space="preserve">В случае заказчиков, не имеющих счета в казначействе, последний абзац настоящего пункта редактируется следующим </w:t>
      </w:r>
      <w:proofErr w:type="gramStart"/>
      <w:r w:rsidRPr="00421AF9">
        <w:rPr>
          <w:rFonts w:ascii="GHEA Grapalat" w:hAnsi="GHEA Grapalat"/>
          <w:sz w:val="18"/>
          <w:szCs w:val="18"/>
          <w:lang w:val="hy-AM"/>
        </w:rPr>
        <w:t>содержанием:</w:t>
      </w:r>
      <w:r>
        <w:rPr>
          <w:rFonts w:ascii="GHEA Grapalat" w:hAnsi="GHEA Grapalat"/>
          <w:sz w:val="18"/>
          <w:szCs w:val="18"/>
          <w:lang w:val="hy-AM"/>
        </w:rPr>
        <w:t>«</w:t>
      </w:r>
      <w:proofErr w:type="gramEnd"/>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22395617" w14:textId="77777777" w:rsidR="001E7238" w:rsidRPr="00124BE9" w:rsidRDefault="001E7238" w:rsidP="00BB28C8">
      <w:pPr>
        <w:pStyle w:val="FootnoteText"/>
        <w:widowControl w:val="0"/>
        <w:jc w:val="both"/>
        <w:rPr>
          <w:rFonts w:ascii="GHEA Grapalat" w:hAnsi="GHEA Grapalat"/>
          <w:lang w:val="hy-AM"/>
        </w:rPr>
      </w:pPr>
    </w:p>
  </w:footnote>
  <w:footnote w:id="16">
    <w:p w14:paraId="0CA874B2" w14:textId="77777777" w:rsidR="001E7238" w:rsidRDefault="001E7238" w:rsidP="00BB28C8">
      <w:pPr>
        <w:pStyle w:val="FootnoteText"/>
        <w:widowControl w:val="0"/>
        <w:jc w:val="both"/>
        <w:rPr>
          <w:rFonts w:ascii="GHEA Grapalat" w:hAnsi="GHEA Grapalat"/>
          <w:i/>
        </w:rPr>
      </w:pPr>
      <w:r>
        <w:rPr>
          <w:rStyle w:val="FootnoteReference"/>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359176F4" w14:textId="77777777" w:rsidR="001E7238" w:rsidRPr="00124BE9" w:rsidRDefault="001E7238" w:rsidP="00BB28C8">
      <w:pPr>
        <w:pStyle w:val="FootnoteText"/>
        <w:widowControl w:val="0"/>
        <w:jc w:val="both"/>
        <w:rPr>
          <w:rFonts w:ascii="GHEA Grapalat" w:hAnsi="GHEA Grapalat"/>
          <w:lang w:val="hy-AM"/>
        </w:rPr>
      </w:pPr>
      <w:r w:rsidRPr="00477D2B">
        <w:rPr>
          <w:rFonts w:ascii="GHEA Grapalat" w:hAnsi="GHEA Grapalat"/>
          <w:i/>
          <w:vertAlign w:val="superscript"/>
        </w:rPr>
        <w:t>29.1</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w:t>
      </w:r>
      <w:proofErr w:type="spellStart"/>
      <w:r w:rsidRPr="00C8334C">
        <w:rPr>
          <w:rFonts w:ascii="GHEA Grapalat" w:hAnsi="GHEA Grapalat"/>
          <w:i/>
        </w:rPr>
        <w:t>неявляется</w:t>
      </w:r>
      <w:proofErr w:type="spellEnd"/>
      <w:r w:rsidRPr="00C8334C">
        <w:rPr>
          <w:rFonts w:ascii="GHEA Grapalat" w:hAnsi="GHEA Grapalat"/>
          <w:i/>
        </w:rPr>
        <w:t xml:space="preserve"> </w:t>
      </w:r>
      <w:r w:rsidRPr="00D36820">
        <w:rPr>
          <w:rFonts w:ascii="GHEA Grapalat" w:hAnsi="GHEA Grapalat"/>
          <w:i/>
        </w:rPr>
        <w:t>строитель</w:t>
      </w:r>
      <w:r w:rsidRPr="00C8334C">
        <w:rPr>
          <w:rFonts w:ascii="GHEA Grapalat" w:hAnsi="GHEA Grapalat"/>
          <w:i/>
        </w:rPr>
        <w:t>ная программа</w:t>
      </w:r>
    </w:p>
  </w:footnote>
  <w:footnote w:id="17">
    <w:p w14:paraId="288D4183" w14:textId="77777777" w:rsidR="001E7238" w:rsidRPr="00AC7DC5" w:rsidRDefault="001E7238" w:rsidP="00BB28C8">
      <w:pPr>
        <w:pStyle w:val="FootnoteText"/>
        <w:jc w:val="both"/>
        <w:rPr>
          <w:rFonts w:ascii="GHEA Grapalat" w:hAnsi="GHEA Grapalat"/>
          <w:i/>
        </w:rPr>
      </w:pPr>
      <w:r>
        <w:rPr>
          <w:rStyle w:val="FootnoteReference"/>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14:paraId="4E171462" w14:textId="77777777" w:rsidR="001E7238" w:rsidRPr="00552088" w:rsidRDefault="001E7238"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675CC9D" w14:textId="77777777" w:rsidR="001E7238" w:rsidRPr="004078D0" w:rsidRDefault="001E7238" w:rsidP="00BB28C8">
      <w:pPr>
        <w:pStyle w:val="FootnoteText"/>
        <w:widowControl w:val="0"/>
        <w:jc w:val="both"/>
        <w:rPr>
          <w:rFonts w:ascii="GHEA Grapalat" w:hAnsi="GHEA Grapalat"/>
          <w:sz w:val="2"/>
          <w:szCs w:val="2"/>
          <w:lang w:val="hy-AM"/>
        </w:rPr>
      </w:pPr>
    </w:p>
    <w:p w14:paraId="50379B25" w14:textId="77777777" w:rsidR="001E7238" w:rsidRPr="004078D0" w:rsidRDefault="001E7238" w:rsidP="00BB28C8">
      <w:pPr>
        <w:pStyle w:val="FootnoteText"/>
        <w:widowControl w:val="0"/>
        <w:jc w:val="both"/>
        <w:rPr>
          <w:rFonts w:ascii="GHEA Grapalat" w:hAnsi="GHEA Grapalat"/>
          <w:sz w:val="2"/>
          <w:szCs w:val="2"/>
          <w:lang w:val="hy-AM"/>
        </w:rPr>
      </w:pPr>
    </w:p>
  </w:footnote>
  <w:footnote w:id="18">
    <w:p w14:paraId="0047BACE" w14:textId="77777777" w:rsidR="001E7238" w:rsidRDefault="001E7238" w:rsidP="00BB28C8">
      <w:pPr>
        <w:pStyle w:val="FootnoteText"/>
        <w:widowControl w:val="0"/>
        <w:jc w:val="both"/>
        <w:rPr>
          <w:rFonts w:ascii="GHEA Grapalat" w:hAnsi="GHEA Grapalat"/>
          <w:i/>
        </w:rPr>
      </w:pPr>
      <w:r w:rsidRPr="008B614F">
        <w:rPr>
          <w:rFonts w:ascii="GHEA Grapalat" w:hAnsi="GHEA Grapalat"/>
          <w:i/>
          <w:vertAlign w:val="superscript"/>
        </w:rPr>
        <w:t>31</w:t>
      </w:r>
      <w:r w:rsidRPr="00124BE9">
        <w:rPr>
          <w:rFonts w:ascii="GHEA Grapalat" w:hAnsi="GHEA Grapalat"/>
          <w:i/>
        </w:rPr>
        <w:t xml:space="preserve">В случае закупок, не создающих обязательств за счет средств государственного </w:t>
      </w:r>
      <w:proofErr w:type="spellStart"/>
      <w:proofErr w:type="gramStart"/>
      <w:r w:rsidRPr="00124BE9">
        <w:rPr>
          <w:rFonts w:ascii="GHEA Grapalat" w:hAnsi="GHEA Grapalat"/>
          <w:i/>
        </w:rPr>
        <w:t>бюджета,настоящее</w:t>
      </w:r>
      <w:proofErr w:type="spellEnd"/>
      <w:proofErr w:type="gramEnd"/>
      <w:r w:rsidRPr="00124BE9">
        <w:rPr>
          <w:rFonts w:ascii="GHEA Grapalat" w:hAnsi="GHEA Grapalat"/>
          <w:i/>
        </w:rPr>
        <w:t xml:space="preserve"> предложение исключается из договора.</w:t>
      </w:r>
    </w:p>
    <w:p w14:paraId="5AD61493" w14:textId="77777777" w:rsidR="001E7238" w:rsidRPr="00124BE9" w:rsidRDefault="001E7238"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Pr>
          <w:rFonts w:ascii="GHEA Grapalat" w:hAnsi="GHEA Grapalat"/>
          <w:i/>
        </w:rPr>
        <w:t>.</w:t>
      </w:r>
    </w:p>
  </w:footnote>
  <w:footnote w:id="19">
    <w:p w14:paraId="61E03DE4" w14:textId="77777777" w:rsidR="001E7238" w:rsidRPr="00124BE9" w:rsidRDefault="001E7238"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0">
    <w:p w14:paraId="72B35108" w14:textId="77777777" w:rsidR="001E7238" w:rsidRPr="00124BE9" w:rsidRDefault="001E7238"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4388DC0" w14:textId="77777777" w:rsidR="001E7238" w:rsidRPr="001C4E24" w:rsidRDefault="001E7238" w:rsidP="00BB28C8">
      <w:pPr>
        <w:pStyle w:val="FootnoteText"/>
        <w:rPr>
          <w:lang w:val="hy-AM"/>
        </w:rPr>
      </w:pPr>
    </w:p>
  </w:footnote>
  <w:footnote w:id="21">
    <w:p w14:paraId="68A2E3AD" w14:textId="77777777" w:rsidR="001E7238" w:rsidRPr="00124BE9" w:rsidRDefault="001E7238" w:rsidP="00BB28C8">
      <w:pPr>
        <w:pStyle w:val="FootnoteText"/>
        <w:widowControl w:val="0"/>
        <w:jc w:val="both"/>
      </w:pPr>
      <w:r w:rsidRPr="00124BE9">
        <w:rPr>
          <w:rStyle w:val="FootnoteReference"/>
        </w:rPr>
        <w:t>*</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2">
    <w:p w14:paraId="4C055763" w14:textId="77777777" w:rsidR="001E7238" w:rsidRPr="00124BE9" w:rsidRDefault="001E7238" w:rsidP="00BB28C8">
      <w:pPr>
        <w:pStyle w:val="FootnoteText"/>
        <w:widowControl w:val="0"/>
        <w:jc w:val="both"/>
      </w:pPr>
      <w:r w:rsidRPr="00124BE9">
        <w:rPr>
          <w:rStyle w:val="FootnoteReference"/>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47FE0"/>
    <w:rsid w:val="00051490"/>
    <w:rsid w:val="0005196C"/>
    <w:rsid w:val="00051B7F"/>
    <w:rsid w:val="00052084"/>
    <w:rsid w:val="000537FF"/>
    <w:rsid w:val="00053BE3"/>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63D"/>
    <w:rsid w:val="000858EB"/>
    <w:rsid w:val="00085931"/>
    <w:rsid w:val="00086B1E"/>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700"/>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82E"/>
    <w:rsid w:val="00122FC9"/>
    <w:rsid w:val="00123294"/>
    <w:rsid w:val="001235E7"/>
    <w:rsid w:val="001239F9"/>
    <w:rsid w:val="00123F5E"/>
    <w:rsid w:val="00124461"/>
    <w:rsid w:val="00125973"/>
    <w:rsid w:val="00125AA6"/>
    <w:rsid w:val="0012677E"/>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4381"/>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238"/>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4F7"/>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2E0A"/>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5D5C"/>
    <w:rsid w:val="0035631F"/>
    <w:rsid w:val="00356463"/>
    <w:rsid w:val="003572A0"/>
    <w:rsid w:val="003572EA"/>
    <w:rsid w:val="00357647"/>
    <w:rsid w:val="003579C1"/>
    <w:rsid w:val="00357A33"/>
    <w:rsid w:val="00357AA2"/>
    <w:rsid w:val="00357D48"/>
    <w:rsid w:val="00357E1B"/>
    <w:rsid w:val="003605D5"/>
    <w:rsid w:val="00360E5D"/>
    <w:rsid w:val="0036230B"/>
    <w:rsid w:val="003629F7"/>
    <w:rsid w:val="00363298"/>
    <w:rsid w:val="00363335"/>
    <w:rsid w:val="00363627"/>
    <w:rsid w:val="00363D22"/>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6F9C"/>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4962"/>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6CE"/>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80"/>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B5"/>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0C0"/>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12"/>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841"/>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4FA1"/>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26A2"/>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5B30"/>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375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761C3"/>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7C5"/>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2844"/>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353"/>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3DC5"/>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04D0"/>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5B3"/>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79E"/>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67F32"/>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86596"/>
  <w15:docId w15:val="{62EE0DF4-D48A-49DA-88F5-626B11D7F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UnresolvedMention1">
    <w:name w:val="Unresolved Mention1"/>
    <w:basedOn w:val="DefaultParagraphFont"/>
    <w:uiPriority w:val="99"/>
    <w:semiHidden/>
    <w:unhideWhenUsed/>
    <w:rsid w:val="00975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941158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455734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69904265">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199144346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7EDB1-7E4B-4B95-933E-1F6241A25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95</Pages>
  <Words>20329</Words>
  <Characters>115881</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135939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11</cp:revision>
  <cp:lastPrinted>2018-02-16T07:12:00Z</cp:lastPrinted>
  <dcterms:created xsi:type="dcterms:W3CDTF">2024-05-12T15:40:00Z</dcterms:created>
  <dcterms:modified xsi:type="dcterms:W3CDTF">2025-01-23T10:31:00Z</dcterms:modified>
</cp:coreProperties>
</file>