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Pr="00B758C4">
        <w:rPr>
          <w:rFonts w:ascii="GHEA Grapalat" w:hAnsi="GHEA Grapalat"/>
          <w:i w:val="0"/>
          <w:sz w:val="24"/>
          <w:szCs w:val="24"/>
        </w:rPr>
        <w:t>26</w:t>
      </w:r>
      <w:r>
        <w:rPr>
          <w:rFonts w:ascii="GHEA Grapalat" w:hAnsi="GHEA Grapalat"/>
          <w:i w:val="0"/>
          <w:sz w:val="24"/>
          <w:szCs w:val="24"/>
        </w:rPr>
        <w:t xml:space="preserve">-го </w:t>
      </w:r>
      <w:r w:rsidR="00FE0DE3">
        <w:rPr>
          <w:rFonts w:ascii="GHEA Grapalat" w:hAnsi="GHEA Grapalat"/>
          <w:i w:val="0"/>
          <w:sz w:val="24"/>
          <w:szCs w:val="24"/>
        </w:rPr>
        <w:t>января 2023</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«GHTsDzB-HVKAK-20</w:t>
      </w:r>
      <w:r w:rsidR="00FE0DE3">
        <w:rPr>
          <w:rFonts w:ascii="GHEA Grapalat" w:hAnsi="GHEA Grapalat"/>
          <w:b/>
          <w:i w:val="0"/>
          <w:sz w:val="24"/>
          <w:szCs w:val="24"/>
        </w:rPr>
        <w:t>3-05</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услуг медицинского осмотра сотрудников ГНО «Национального центра по контролю и профилактике заболеваний» МЗ РА.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w:t>
      </w:r>
      <w:r w:rsidRPr="003F762C">
        <w:rPr>
          <w:rFonts w:ascii="GHEA Grapalat" w:hAnsi="GHEA Grapalat"/>
          <w:i w:val="0"/>
          <w:sz w:val="24"/>
          <w:szCs w:val="24"/>
        </w:rPr>
        <w:lastRenderedPageBreak/>
        <w:t xml:space="preserve">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часов 02 февраля 2023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Pr>
          <w:rFonts w:ascii="GHEA Grapalat" w:hAnsi="GHEA Grapalat"/>
          <w:sz w:val="22"/>
          <w:szCs w:val="22"/>
        </w:rPr>
        <w:t>GHTsDzB-HVKAK-2023-05</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Pr>
          <w:rFonts w:ascii="GHEA Grapalat" w:hAnsi="GHEA Grapalat"/>
          <w:sz w:val="22"/>
          <w:szCs w:val="22"/>
        </w:rPr>
        <w:t>26 января 2023</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AD3CC1" w:rsidRDefault="00AD3CC1" w:rsidP="00AD3CC1">
      <w:pPr>
        <w:pStyle w:val="a3"/>
        <w:widowControl w:val="0"/>
        <w:spacing w:line="240" w:lineRule="auto"/>
        <w:ind w:firstLine="567"/>
        <w:jc w:val="center"/>
        <w:rPr>
          <w:rFonts w:ascii="GHEA Grapalat" w:hAnsi="GHEA Grapalat"/>
          <w:i w:val="0"/>
          <w:sz w:val="22"/>
          <w:szCs w:val="22"/>
        </w:rPr>
      </w:pPr>
      <w:r w:rsidRPr="00AD3CC1">
        <w:rPr>
          <w:rFonts w:ascii="GHEA Grapalat" w:hAnsi="GHEA Grapalat"/>
          <w:b/>
          <w:i w:val="0"/>
          <w:sz w:val="22"/>
          <w:szCs w:val="22"/>
        </w:rPr>
        <w:t>НА ЗАПРОС КОТИРОВОК, ОБЪЯВЛЕННЫЙ С ЦЕЛЬ</w:t>
      </w:r>
      <w:r>
        <w:rPr>
          <w:rFonts w:ascii="GHEA Grapalat" w:hAnsi="GHEA Grapalat"/>
          <w:b/>
          <w:i w:val="0"/>
          <w:sz w:val="22"/>
          <w:szCs w:val="22"/>
        </w:rPr>
        <w:t>Ю ПРИОБРЕТЕНИЯ</w:t>
      </w:r>
      <w:r w:rsidRPr="00AD3CC1">
        <w:rPr>
          <w:rFonts w:ascii="GHEA Grapalat" w:hAnsi="GHEA Grapalat"/>
          <w:b/>
          <w:i w:val="0"/>
          <w:sz w:val="22"/>
          <w:szCs w:val="22"/>
        </w:rPr>
        <w:t xml:space="preserve"> УСЛУГ МЕДИЦИНСКОГО ОСМОТРА СОТРУДНИКОВ ГНО «НАЦИОНАЛЬНОГО ЦЕНТРА ПО КОНТРОЛЮ И ПРОФИЛАКТИКЕ ЗАБОЛЕВАНИЙ» МЗ РА 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4260E1" w:rsidRDefault="00994A77" w:rsidP="00AD3CC1">
      <w:pPr>
        <w:widowControl w:val="0"/>
        <w:ind w:firstLine="567"/>
        <w:contextualSpacing/>
        <w:jc w:val="center"/>
        <w:rPr>
          <w:rFonts w:ascii="GHEA Grapalat" w:hAnsi="GHEA Grapalat"/>
          <w:b/>
          <w:sz w:val="22"/>
          <w:szCs w:val="22"/>
        </w:rPr>
      </w:pPr>
      <w:r w:rsidRPr="009044F1">
        <w:rPr>
          <w:rFonts w:ascii="GHEA Grapalat" w:hAnsi="GHEA Grapalat"/>
        </w:rPr>
        <w:br w:type="page"/>
      </w:r>
      <w:r w:rsidR="00160AE4" w:rsidRPr="004260E1">
        <w:rPr>
          <w:rFonts w:ascii="GHEA Grapalat" w:hAnsi="GHEA Grapalat"/>
          <w:b/>
          <w:sz w:val="22"/>
          <w:szCs w:val="22"/>
        </w:rPr>
        <w:t>СОДЕРЖАНИЕ</w:t>
      </w:r>
    </w:p>
    <w:p w:rsidR="00AD3CC1" w:rsidRPr="004260E1" w:rsidRDefault="00160AE4" w:rsidP="00AD3CC1">
      <w:pPr>
        <w:pStyle w:val="a3"/>
        <w:widowControl w:val="0"/>
        <w:spacing w:line="240" w:lineRule="auto"/>
        <w:ind w:firstLine="567"/>
        <w:contextualSpacing/>
        <w:jc w:val="center"/>
        <w:rPr>
          <w:rFonts w:ascii="GHEA Grapalat" w:hAnsi="GHEA Grapalat"/>
          <w:i w:val="0"/>
          <w:sz w:val="22"/>
          <w:szCs w:val="22"/>
        </w:rPr>
      </w:pPr>
      <w:r w:rsidRPr="004260E1">
        <w:rPr>
          <w:rFonts w:ascii="GHEA Grapalat" w:hAnsi="GHEA Grapalat"/>
          <w:b/>
          <w:i w:val="0"/>
          <w:sz w:val="22"/>
          <w:szCs w:val="22"/>
        </w:rPr>
        <w:t xml:space="preserve">ПРИГЛАШЕНИЯ </w:t>
      </w:r>
      <w:r w:rsidR="00AD3CC1" w:rsidRPr="004260E1">
        <w:rPr>
          <w:rFonts w:ascii="GHEA Grapalat" w:hAnsi="GHEA Grapalat"/>
          <w:b/>
          <w:i w:val="0"/>
          <w:sz w:val="22"/>
          <w:szCs w:val="22"/>
        </w:rPr>
        <w:t>НА ЗАПРОС КОТИРОВОК, ОБЪЯВЛЕННЫЙ С ЦЕЛЬЮ ПРИОБРЕТЕНИЯ УСЛУГ МЕДИЦИНСКОГО ОСМОТРА СОТРУДНИКОВ ГНО «НАЦИОНАЛЬНОГО ЦЕНТРА ПО КОНТРОЛЮ И ПРОФИЛАКТИКЕ ЗАБОЛЕВАНИЙ» МЗ РА ДЛЯ 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«GHTsDzB-HVKAK-2023-05»</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AD798D" w:rsidRDefault="00AD798D" w:rsidP="00B46D58">
      <w:pPr>
        <w:widowControl w:val="0"/>
        <w:spacing w:after="160"/>
        <w:jc w:val="center"/>
        <w:rPr>
          <w:rFonts w:ascii="GHEA Grapalat" w:hAnsi="GHEA Grapalat"/>
        </w:rPr>
      </w:pPr>
    </w:p>
    <w:p w:rsidR="00AD798D" w:rsidRDefault="00AD798D"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777B7F">
        <w:rPr>
          <w:rFonts w:ascii="GHEA Grapalat" w:hAnsi="GHEA Grapalat"/>
          <w:b/>
          <w:i w:val="0"/>
          <w:sz w:val="24"/>
          <w:szCs w:val="24"/>
        </w:rPr>
        <w:t>услуг медицинского осмотра сотрудников</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CC2D29" w:rsidRPr="00CC2D29">
        <w:rPr>
          <w:rFonts w:ascii="GHEA Grapalat" w:hAnsi="GHEA Grapalat"/>
          <w:b/>
          <w:i w:val="0"/>
          <w:sz w:val="24"/>
          <w:szCs w:val="24"/>
        </w:rPr>
        <w:t xml:space="preserve">4 </w:t>
      </w:r>
      <w:r w:rsidR="00777B7F" w:rsidRPr="00CC2D29">
        <w:rPr>
          <w:rFonts w:ascii="GHEA Grapalat" w:hAnsi="GHEA Grapalat"/>
          <w:b/>
          <w:i w:val="0"/>
          <w:sz w:val="24"/>
          <w:szCs w:val="24"/>
        </w:rPr>
        <w:t>лот</w:t>
      </w:r>
      <w:r w:rsidR="00CC2D29" w:rsidRPr="00CC2D29">
        <w:rPr>
          <w:rFonts w:ascii="GHEA Grapalat" w:hAnsi="GHEA Grapalat"/>
          <w:b/>
          <w:i w:val="0"/>
          <w:sz w:val="24"/>
          <w:szCs w:val="24"/>
        </w:rPr>
        <w:t>а</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970424" w:rsidRPr="009044F1" w:rsidRDefault="004C6A6E" w:rsidP="0097042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6,050</w:t>
            </w:r>
          </w:p>
        </w:tc>
        <w:tc>
          <w:tcPr>
            <w:tcW w:w="6600" w:type="dxa"/>
            <w:vAlign w:val="center"/>
          </w:tcPr>
          <w:p w:rsidR="00970424" w:rsidRPr="00CC2D29" w:rsidRDefault="00CC2D29" w:rsidP="00B46D58">
            <w:pPr>
              <w:pStyle w:val="23"/>
              <w:widowControl w:val="0"/>
              <w:spacing w:after="120" w:line="240" w:lineRule="auto"/>
              <w:ind w:firstLine="0"/>
              <w:rPr>
                <w:rFonts w:ascii="GHEA Grapalat" w:hAnsi="GHEA Grapalat"/>
                <w:sz w:val="24"/>
                <w:szCs w:val="24"/>
              </w:rPr>
            </w:pPr>
            <w:r w:rsidRPr="00CC2D29">
              <w:rPr>
                <w:rFonts w:ascii="GHEA Grapalat" w:hAnsi="GHEA Grapalat"/>
                <w:sz w:val="24"/>
                <w:szCs w:val="24"/>
              </w:rPr>
              <w:t>Услуги медицинского осмотра сотрудников филиала «</w:t>
            </w:r>
            <w:proofErr w:type="spellStart"/>
            <w:r w:rsidRPr="00CC2D29">
              <w:rPr>
                <w:rFonts w:ascii="GHEA Grapalat" w:hAnsi="GHEA Grapalat"/>
                <w:sz w:val="24"/>
                <w:szCs w:val="24"/>
              </w:rPr>
              <w:t>Тавуш</w:t>
            </w:r>
            <w:proofErr w:type="spellEnd"/>
            <w:r w:rsidRPr="00CC2D29">
              <w:rPr>
                <w:rFonts w:ascii="GHEA Grapalat" w:hAnsi="GHEA Grapalat"/>
                <w:sz w:val="24"/>
                <w:szCs w:val="24"/>
              </w:rPr>
              <w:t>» ГНО «Национального центра по контролю и профилактике заболеваний» МЗ РА</w:t>
            </w:r>
          </w:p>
        </w:tc>
      </w:tr>
      <w:tr w:rsidR="00CC2D29" w:rsidRPr="009044F1" w:rsidTr="00DD276C">
        <w:trPr>
          <w:jc w:val="center"/>
        </w:trPr>
        <w:tc>
          <w:tcPr>
            <w:tcW w:w="1216" w:type="dxa"/>
            <w:vAlign w:val="center"/>
          </w:tcPr>
          <w:p w:rsidR="00CC2D29" w:rsidRPr="009044F1" w:rsidRDefault="00CC2D29"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418" w:type="dxa"/>
            <w:vAlign w:val="center"/>
          </w:tcPr>
          <w:p w:rsidR="00CC2D29" w:rsidRPr="009044F1" w:rsidRDefault="00CC2D29" w:rsidP="0097042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6,050</w:t>
            </w:r>
          </w:p>
        </w:tc>
        <w:tc>
          <w:tcPr>
            <w:tcW w:w="6600" w:type="dxa"/>
          </w:tcPr>
          <w:p w:rsidR="00CC2D29" w:rsidRDefault="00CC2D29">
            <w:r w:rsidRPr="00EF3930">
              <w:rPr>
                <w:rFonts w:ascii="GHEA Grapalat" w:hAnsi="GHEA Grapalat"/>
              </w:rPr>
              <w:t xml:space="preserve">Услуги медицинского осмотра сотрудников филиала </w:t>
            </w:r>
            <w:r w:rsidRPr="00CC2D29">
              <w:rPr>
                <w:rFonts w:ascii="GHEA Grapalat" w:hAnsi="GHEA Grapalat"/>
              </w:rPr>
              <w:t>«</w:t>
            </w:r>
            <w:proofErr w:type="spellStart"/>
            <w:r w:rsidRPr="00CC2D29">
              <w:rPr>
                <w:rFonts w:ascii="GHEA Grapalat" w:hAnsi="GHEA Grapalat"/>
              </w:rPr>
              <w:t>Гегаркуник</w:t>
            </w:r>
            <w:proofErr w:type="spellEnd"/>
            <w:r w:rsidRPr="00CC2D29">
              <w:rPr>
                <w:rFonts w:ascii="GHEA Grapalat" w:hAnsi="GHEA Grapalat"/>
              </w:rPr>
              <w:t xml:space="preserve">» </w:t>
            </w:r>
            <w:r w:rsidRPr="00EF3930">
              <w:rPr>
                <w:rFonts w:ascii="GHEA Grapalat" w:hAnsi="GHEA Grapalat"/>
              </w:rPr>
              <w:t>ГНО «Национального центра по контролю и профилактике заболеваний» МЗ РА</w:t>
            </w:r>
          </w:p>
        </w:tc>
      </w:tr>
      <w:tr w:rsidR="00CC2D29" w:rsidRPr="009044F1" w:rsidTr="00DD276C">
        <w:trPr>
          <w:jc w:val="center"/>
        </w:trPr>
        <w:tc>
          <w:tcPr>
            <w:tcW w:w="1216" w:type="dxa"/>
            <w:vAlign w:val="center"/>
          </w:tcPr>
          <w:p w:rsidR="00CC2D29" w:rsidRPr="009044F1" w:rsidRDefault="00CC2D29"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418" w:type="dxa"/>
            <w:vAlign w:val="center"/>
          </w:tcPr>
          <w:p w:rsidR="00CC2D29" w:rsidRPr="009044F1" w:rsidRDefault="00CC2D29" w:rsidP="0097042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6,050</w:t>
            </w:r>
          </w:p>
        </w:tc>
        <w:tc>
          <w:tcPr>
            <w:tcW w:w="6600" w:type="dxa"/>
          </w:tcPr>
          <w:p w:rsidR="00CC2D29" w:rsidRDefault="00CC2D29">
            <w:r w:rsidRPr="00EF3930">
              <w:rPr>
                <w:rFonts w:ascii="GHEA Grapalat" w:hAnsi="GHEA Grapalat"/>
              </w:rPr>
              <w:t xml:space="preserve">Услуги медицинского осмотра сотрудников филиала </w:t>
            </w:r>
            <w:r w:rsidRPr="00CC2D29">
              <w:rPr>
                <w:rFonts w:ascii="GHEA Grapalat" w:hAnsi="GHEA Grapalat"/>
              </w:rPr>
              <w:t xml:space="preserve">«Лори» </w:t>
            </w:r>
            <w:r w:rsidRPr="00EF3930">
              <w:rPr>
                <w:rFonts w:ascii="GHEA Grapalat" w:hAnsi="GHEA Grapalat"/>
              </w:rPr>
              <w:t>ГНО «Национального центра по контролю и профилактике заболеваний» МЗ РА</w:t>
            </w:r>
          </w:p>
        </w:tc>
      </w:tr>
      <w:tr w:rsidR="00CC2D29" w:rsidRPr="009044F1" w:rsidTr="00DD276C">
        <w:trPr>
          <w:jc w:val="center"/>
        </w:trPr>
        <w:tc>
          <w:tcPr>
            <w:tcW w:w="1216" w:type="dxa"/>
            <w:vAlign w:val="center"/>
          </w:tcPr>
          <w:p w:rsidR="00CC2D29" w:rsidRDefault="00CC2D29"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1418" w:type="dxa"/>
            <w:vAlign w:val="center"/>
          </w:tcPr>
          <w:p w:rsidR="00CC2D29" w:rsidRPr="009044F1" w:rsidRDefault="00CC2D29" w:rsidP="0097042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6,050</w:t>
            </w:r>
          </w:p>
        </w:tc>
        <w:tc>
          <w:tcPr>
            <w:tcW w:w="6600" w:type="dxa"/>
          </w:tcPr>
          <w:p w:rsidR="00CC2D29" w:rsidRDefault="00CC2D29">
            <w:r w:rsidRPr="00EF3930">
              <w:rPr>
                <w:rFonts w:ascii="GHEA Grapalat" w:hAnsi="GHEA Grapalat"/>
              </w:rPr>
              <w:t xml:space="preserve">Услуги медицинского осмотра сотрудников филиала </w:t>
            </w:r>
            <w:r w:rsidRPr="00CC2D29">
              <w:rPr>
                <w:rFonts w:ascii="GHEA Grapalat" w:hAnsi="GHEA Grapalat"/>
              </w:rPr>
              <w:t xml:space="preserve">«Армавир» </w:t>
            </w:r>
            <w:r w:rsidRPr="00EF3930">
              <w:rPr>
                <w:rFonts w:ascii="GHEA Grapalat" w:hAnsi="GHEA Grapalat"/>
              </w:rPr>
              <w:t>ГНО «Национального центра по контролю и профилактике заболеваний» МЗ РА</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7B18B8">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roofErr w:type="gramEnd"/>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proofErr w:type="gramStart"/>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roofErr w:type="gramEnd"/>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GHTsDzB-HVKAK-2023-05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Pr>
          <w:rFonts w:ascii="GHEA Grapalat" w:hAnsi="GHEA Grapalat"/>
          <w:b/>
          <w:sz w:val="22"/>
          <w:szCs w:val="22"/>
        </w:rPr>
        <w:t>GHTsDzB-HVKAK-2023-05</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C47D07">
        <w:rPr>
          <w:rFonts w:ascii="GHEA Grapalat" w:hAnsi="GHEA Grapalat"/>
          <w:b/>
          <w:sz w:val="22"/>
          <w:szCs w:val="22"/>
        </w:rPr>
        <w:t>GHTsDzB-HVKAK-2023-05</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EE5573">
        <w:rPr>
          <w:rFonts w:ascii="GHEA Grapalat" w:hAnsi="GHEA Grapalat"/>
          <w:b/>
          <w:sz w:val="22"/>
          <w:szCs w:val="22"/>
        </w:rPr>
        <w:t>GHTsDzB-HVKAK-2023-05</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GHTsDzB-HVKAK-2023-05</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71348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7134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7134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71348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71348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7134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7134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713487"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7134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713487"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7134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7134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GHTsDzB-HVKAK-2023-05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844DED">
        <w:rPr>
          <w:rFonts w:ascii="GHEA Grapalat" w:hAnsi="GHEA Grapalat"/>
          <w:b/>
          <w:sz w:val="22"/>
          <w:szCs w:val="22"/>
        </w:rPr>
        <w:t>GHTsDzB-HVKAK-2023-05</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Pr="00844DED">
        <w:rPr>
          <w:rFonts w:ascii="GHEA Grapalat" w:hAnsi="GHEA Grapalat"/>
          <w:b/>
          <w:sz w:val="22"/>
          <w:szCs w:val="22"/>
        </w:rPr>
        <w:t>GHTsDzB-HVKAK-2023-05»</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3D1910" w:rsidRPr="00844DED">
        <w:rPr>
          <w:rFonts w:ascii="GHEA Grapalat" w:hAnsi="GHEA Grapalat"/>
          <w:b/>
          <w:sz w:val="22"/>
          <w:szCs w:val="22"/>
        </w:rPr>
        <w:t>GHTsDzB-HVKAK-2023-05»</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3D1910" w:rsidRPr="00844DED">
        <w:rPr>
          <w:rFonts w:ascii="GHEA Grapalat" w:hAnsi="GHEA Grapalat"/>
          <w:b/>
          <w:sz w:val="22"/>
          <w:szCs w:val="22"/>
        </w:rPr>
        <w:t>GHTsDzB-HVKAK-2023-05»</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043314" w:rsidRPr="00844DED">
        <w:rPr>
          <w:rFonts w:ascii="GHEA Grapalat" w:hAnsi="GHEA Grapalat"/>
          <w:b/>
          <w:sz w:val="22"/>
          <w:szCs w:val="22"/>
        </w:rPr>
        <w:t>GHTsDzB-HVKAK-2023-05»</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3F4FD0">
        <w:rPr>
          <w:rFonts w:ascii="GHEA Grapalat" w:hAnsi="GHEA Grapalat"/>
          <w:b/>
          <w:sz w:val="22"/>
          <w:szCs w:val="22"/>
        </w:rPr>
        <w:t>GHTsDzB-HVKAK-2023-05</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3F4FD0">
      <w:pPr>
        <w:contextualSpacing/>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F4FD0">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Default="00830C72" w:rsidP="003F4FD0">
      <w:pPr>
        <w:contextualSpacing/>
        <w:rPr>
          <w:rFonts w:ascii="GHEA Grapalat" w:hAnsi="GHEA Grapalat"/>
          <w:lang w:val="hy-AM"/>
        </w:rPr>
      </w:pPr>
    </w:p>
    <w:p w:rsidR="003B2F27" w:rsidRPr="00AD29CE" w:rsidRDefault="003B2F27" w:rsidP="003F4FD0">
      <w:pPr>
        <w:widowControl w:val="0"/>
        <w:tabs>
          <w:tab w:val="left" w:pos="1276"/>
        </w:tabs>
        <w:ind w:firstLine="567"/>
        <w:contextualSpacing/>
        <w:jc w:val="both"/>
        <w:rPr>
          <w:rFonts w:ascii="GHEA Grapalat" w:hAnsi="GHEA Grapalat" w:cs="Sylfaen"/>
        </w:rPr>
      </w:pP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169CB" w:rsidRDefault="00C169CB"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386D41" w:rsidRDefault="009B7BE7" w:rsidP="003F4FD0">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D932B2" w:rsidRDefault="00D932B2" w:rsidP="003F4FD0">
      <w:pPr>
        <w:contextualSpacing/>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proofErr w:type="gramStart"/>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w:t>
      </w:r>
      <w:r w:rsidR="00092AFE">
        <w:rPr>
          <w:rFonts w:ascii="GHEA Grapalat" w:hAnsi="GHEA Grapalat"/>
        </w:rPr>
        <w:t>1.1</w:t>
      </w:r>
      <w:r w:rsidRPr="00AD29CE">
        <w:rPr>
          <w:rFonts w:ascii="GHEA Grapalat" w:hAnsi="GHEA Grapalat"/>
        </w:rPr>
        <w:t xml:space="preserve">, № 3 и № 3.1 </w:t>
      </w:r>
      <w:r w:rsidR="00092AFE">
        <w:rPr>
          <w:rFonts w:ascii="GHEA Grapalat" w:hAnsi="GHEA Grapalat"/>
        </w:rPr>
        <w:t xml:space="preserve">и Таблица № 1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w:t>
      </w:r>
      <w:proofErr w:type="gramStart"/>
      <w:r w:rsidR="00224C7B" w:rsidRPr="00224C7B">
        <w:rPr>
          <w:rFonts w:ascii="GHEA Grapalat" w:hAnsi="GHEA Grapalat"/>
          <w:color w:val="000000" w:themeColor="text1"/>
        </w:rPr>
        <w:t>дств дл</w:t>
      </w:r>
      <w:proofErr w:type="gramEnd"/>
      <w:r w:rsidR="00224C7B" w:rsidRPr="00224C7B">
        <w:rPr>
          <w:rFonts w:ascii="GHEA Grapalat" w:hAnsi="GHEA Grapalat"/>
          <w:color w:val="000000" w:themeColor="text1"/>
        </w:rPr>
        <w:t>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w:t>
      </w:r>
      <w:proofErr w:type="gramStart"/>
      <w:r w:rsidRPr="00842146">
        <w:rPr>
          <w:rFonts w:ascii="GHEA Grapalat" w:hAnsi="GHEA Grapalat"/>
        </w:rPr>
        <w:t>o</w:t>
      </w:r>
      <w:proofErr w:type="spellEnd"/>
      <w:proofErr w:type="gram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proofErr w:type="gramStart"/>
      <w:r w:rsidRPr="00842146">
        <w:rPr>
          <w:rFonts w:ascii="GHEA Grapalat" w:hAnsi="GHEA Grapalat"/>
        </w:rPr>
        <w:t>договора</w:t>
      </w:r>
      <w:proofErr w:type="gramEnd"/>
      <w:r w:rsidRPr="00842146">
        <w:rPr>
          <w:rFonts w:ascii="GHEA Grapalat" w:hAnsi="GHEA Grapalat"/>
        </w:rPr>
        <w:t xml:space="preserve">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af6"/>
          <w:rFonts w:ascii="GHEA Grapalat" w:hAnsi="GHEA Grapalat"/>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A86664">
      <w:footerReference w:type="default" r:id="rId8"/>
      <w:footnotePr>
        <w:pos w:val="beneathText"/>
      </w:footnotePr>
      <w:pgSz w:w="11906" w:h="16838" w:code="9"/>
      <w:pgMar w:top="993" w:right="849" w:bottom="1418"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D41" w:rsidRDefault="00386D41">
      <w:r>
        <w:separator/>
      </w:r>
    </w:p>
  </w:endnote>
  <w:endnote w:type="continuationSeparator" w:id="0">
    <w:p w:rsidR="00386D41" w:rsidRDefault="00386D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386D41" w:rsidRPr="00305BEC" w:rsidRDefault="00386D4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86664">
          <w:rPr>
            <w:rFonts w:ascii="GHEA Grapalat" w:hAnsi="GHEA Grapalat"/>
            <w:noProof/>
            <w:sz w:val="24"/>
            <w:szCs w:val="24"/>
          </w:rPr>
          <w:t>63</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D41" w:rsidRDefault="00386D41">
      <w:r>
        <w:separator/>
      </w:r>
    </w:p>
  </w:footnote>
  <w:footnote w:type="continuationSeparator" w:id="0">
    <w:p w:rsidR="00386D41" w:rsidRDefault="00386D41">
      <w:r>
        <w:continuationSeparator/>
      </w:r>
    </w:p>
  </w:footnote>
  <w:footnote w:id="1">
    <w:p w:rsidR="00386D41" w:rsidRPr="00A31673" w:rsidRDefault="00386D4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86D41" w:rsidRDefault="00386D41" w:rsidP="006B3E56">
      <w:pPr>
        <w:jc w:val="both"/>
      </w:pPr>
    </w:p>
    <w:p w:rsidR="00386D41" w:rsidRPr="00503980" w:rsidRDefault="00386D41"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86D41" w:rsidRPr="00503980" w:rsidRDefault="00386D41"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386D41" w:rsidRPr="00503980" w:rsidRDefault="00386D41"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386D41" w:rsidRDefault="00386D41" w:rsidP="006B3E56">
      <w:pPr>
        <w:pStyle w:val="af2"/>
        <w:rPr>
          <w:rFonts w:asciiTheme="minorHAnsi" w:hAnsiTheme="minorHAnsi"/>
          <w:lang w:val="af-ZA"/>
        </w:rPr>
      </w:pPr>
    </w:p>
  </w:footnote>
  <w:footnote w:id="3">
    <w:p w:rsidR="00386D41" w:rsidRPr="00D3436F" w:rsidRDefault="00386D4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386D41" w:rsidRPr="00D3436F" w:rsidRDefault="00386D41">
      <w:pPr>
        <w:pStyle w:val="af2"/>
        <w:rPr>
          <w:lang w:val="es-ES"/>
        </w:rPr>
      </w:pPr>
    </w:p>
  </w:footnote>
  <w:footnote w:id="4">
    <w:p w:rsidR="00386D41" w:rsidRPr="008842CE" w:rsidRDefault="00386D41" w:rsidP="003D2FE2">
      <w:pPr>
        <w:pStyle w:val="af2"/>
        <w:jc w:val="both"/>
      </w:pPr>
    </w:p>
  </w:footnote>
  <w:footnote w:id="5">
    <w:p w:rsidR="00386D41" w:rsidRPr="008842CE" w:rsidRDefault="00386D41" w:rsidP="000A214C">
      <w:pPr>
        <w:pStyle w:val="af2"/>
        <w:jc w:val="both"/>
      </w:pPr>
    </w:p>
  </w:footnote>
  <w:footnote w:id="6">
    <w:p w:rsidR="00386D41" w:rsidRPr="006F5F33" w:rsidRDefault="00386D4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386D41" w:rsidRPr="006F5F33" w:rsidRDefault="00386D41"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386D41" w:rsidRPr="006F5F33" w:rsidRDefault="00386D4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386D41" w:rsidRPr="006F5F33" w:rsidRDefault="00386D41"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86D41" w:rsidRPr="009E00B3" w:rsidRDefault="00386D41"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86D41" w:rsidRPr="00A47171" w:rsidRDefault="00386D41"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386D41" w:rsidRPr="00E40AC8" w:rsidRDefault="00386D41"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0438F-D1C8-43EF-81F6-70E075353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2322</TotalTime>
  <Pages>72</Pages>
  <Words>15183</Words>
  <Characters>110483</Characters>
  <Application>Microsoft Office Word</Application>
  <DocSecurity>0</DocSecurity>
  <Lines>920</Lines>
  <Paragraphs>250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125416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1582</cp:revision>
  <cp:lastPrinted>2018-02-16T07:12:00Z</cp:lastPrinted>
  <dcterms:created xsi:type="dcterms:W3CDTF">2019-10-28T07:04:00Z</dcterms:created>
  <dcterms:modified xsi:type="dcterms:W3CDTF">2023-01-26T07:47:00Z</dcterms:modified>
</cp:coreProperties>
</file>